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8.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E34" w:rsidRPr="009E3AF5" w:rsidRDefault="00670E34" w:rsidP="00670E34">
      <w:pPr>
        <w:pStyle w:val="Title"/>
        <w:jc w:val="right"/>
        <w:rPr>
          <w:szCs w:val="24"/>
          <w:lang w:val="es-ES_tradnl"/>
        </w:rPr>
      </w:pPr>
      <w:bookmarkStart w:id="0" w:name="_Toc305003913"/>
      <w:bookmarkStart w:id="1" w:name="_Toc299996936"/>
      <w:bookmarkStart w:id="2" w:name="_Toc299997065"/>
      <w:bookmarkStart w:id="3" w:name="_Toc299997408"/>
      <w:r w:rsidRPr="009E3AF5">
        <w:rPr>
          <w:szCs w:val="24"/>
          <w:lang w:val="es-ES_tradnl"/>
        </w:rPr>
        <w:t>CONFIDENCIAL</w:t>
      </w:r>
      <w:bookmarkEnd w:id="0"/>
    </w:p>
    <w:p w:rsidR="00670E34" w:rsidRPr="009E3AF5" w:rsidRDefault="00670E34" w:rsidP="00670E34">
      <w:pPr>
        <w:pStyle w:val="Title"/>
        <w:jc w:val="right"/>
        <w:rPr>
          <w:smallCaps/>
          <w:szCs w:val="24"/>
          <w:lang w:val="es-ES_tradnl"/>
        </w:rPr>
      </w:pPr>
      <w:bookmarkStart w:id="4" w:name="_Toc305003914"/>
      <w:r w:rsidRPr="009E3AF5">
        <w:rPr>
          <w:szCs w:val="24"/>
          <w:lang w:val="es-ES_tradnl"/>
        </w:rPr>
        <w:t>PARA USO INTERNO</w:t>
      </w:r>
      <w:bookmarkEnd w:id="4"/>
    </w:p>
    <w:p w:rsidR="00670E34" w:rsidRPr="009E3AF5" w:rsidRDefault="00670E34">
      <w:pPr>
        <w:pStyle w:val="Title"/>
        <w:tabs>
          <w:tab w:val="clear" w:pos="1440"/>
          <w:tab w:val="clear" w:pos="3060"/>
        </w:tabs>
        <w:outlineLvl w:val="9"/>
        <w:rPr>
          <w:smallCaps/>
          <w:szCs w:val="24"/>
          <w:lang w:val="es-ES_tradnl"/>
        </w:rPr>
      </w:pPr>
    </w:p>
    <w:p w:rsidR="00EC31C6" w:rsidRPr="009E3AF5" w:rsidRDefault="00AF6DFF">
      <w:pPr>
        <w:pStyle w:val="Title"/>
        <w:tabs>
          <w:tab w:val="clear" w:pos="1440"/>
          <w:tab w:val="clear" w:pos="3060"/>
        </w:tabs>
        <w:outlineLvl w:val="9"/>
        <w:rPr>
          <w:smallCaps/>
          <w:szCs w:val="24"/>
          <w:lang w:val="es-ES_tradnl"/>
        </w:rPr>
      </w:pPr>
      <w:bookmarkStart w:id="5" w:name="_Toc305003915"/>
      <w:r w:rsidRPr="009E3AF5">
        <w:rPr>
          <w:smallCaps/>
          <w:szCs w:val="24"/>
          <w:lang w:val="es-ES_tradnl"/>
        </w:rPr>
        <w:t>Documento del Banco Interamericano de Desarrollo</w:t>
      </w:r>
      <w:bookmarkEnd w:id="1"/>
      <w:bookmarkEnd w:id="2"/>
      <w:bookmarkEnd w:id="3"/>
      <w:bookmarkEnd w:id="5"/>
    </w:p>
    <w:p w:rsidR="00EC31C6" w:rsidRPr="009E3AF5" w:rsidRDefault="00EC31C6">
      <w:pPr>
        <w:pStyle w:val="ColorfulList-Accent11"/>
        <w:ind w:left="1080"/>
        <w:jc w:val="center"/>
        <w:rPr>
          <w:rFonts w:ascii="Times New Roman" w:hAnsi="Times New Roman"/>
          <w:b/>
          <w:sz w:val="24"/>
          <w:szCs w:val="24"/>
          <w:lang w:val="es-ES_tradnl"/>
        </w:rPr>
      </w:pPr>
    </w:p>
    <w:p w:rsidR="00EC31C6" w:rsidRPr="009E3AF5" w:rsidRDefault="00EC31C6">
      <w:pPr>
        <w:tabs>
          <w:tab w:val="left" w:pos="1440"/>
          <w:tab w:val="left" w:pos="3060"/>
        </w:tabs>
        <w:jc w:val="center"/>
        <w:rPr>
          <w:b/>
          <w:smallCaps/>
          <w:szCs w:val="24"/>
          <w:lang w:val="es-ES_tradnl"/>
        </w:rPr>
      </w:pPr>
    </w:p>
    <w:p w:rsidR="00EC31C6" w:rsidRPr="009E3AF5" w:rsidRDefault="00EC31C6">
      <w:pPr>
        <w:tabs>
          <w:tab w:val="left" w:pos="1440"/>
          <w:tab w:val="left" w:pos="3060"/>
        </w:tabs>
        <w:jc w:val="center"/>
        <w:rPr>
          <w:b/>
          <w:smallCaps/>
          <w:szCs w:val="24"/>
          <w:lang w:val="es-ES_tradnl"/>
        </w:rPr>
      </w:pPr>
    </w:p>
    <w:p w:rsidR="00EC31C6" w:rsidRPr="009E3AF5" w:rsidRDefault="000A7447">
      <w:pPr>
        <w:tabs>
          <w:tab w:val="left" w:pos="1440"/>
          <w:tab w:val="left" w:pos="3060"/>
        </w:tabs>
        <w:jc w:val="center"/>
        <w:rPr>
          <w:b/>
          <w:smallCaps/>
          <w:szCs w:val="24"/>
          <w:lang w:val="es-ES_tradnl"/>
        </w:rPr>
      </w:pPr>
      <w:r>
        <w:rPr>
          <w:b/>
          <w:smallCaps/>
          <w:szCs w:val="24"/>
          <w:lang w:val="es-ES_tradnl"/>
        </w:rPr>
        <w:t>Argentina</w:t>
      </w:r>
    </w:p>
    <w:p w:rsidR="00EC31C6" w:rsidRPr="009E3AF5" w:rsidRDefault="00EC31C6">
      <w:pPr>
        <w:tabs>
          <w:tab w:val="left" w:pos="1440"/>
          <w:tab w:val="left" w:pos="3060"/>
        </w:tabs>
        <w:jc w:val="center"/>
        <w:rPr>
          <w:b/>
          <w:smallCaps/>
          <w:szCs w:val="24"/>
          <w:shd w:val="clear" w:color="auto" w:fill="C0C0C0"/>
          <w:lang w:val="es-ES_tradnl"/>
        </w:rPr>
      </w:pPr>
    </w:p>
    <w:p w:rsidR="00EC31C6" w:rsidRPr="009E3AF5" w:rsidRDefault="00EC31C6">
      <w:pPr>
        <w:tabs>
          <w:tab w:val="left" w:pos="1440"/>
          <w:tab w:val="left" w:pos="3060"/>
        </w:tabs>
        <w:jc w:val="center"/>
        <w:rPr>
          <w:b/>
          <w:smallCaps/>
          <w:szCs w:val="24"/>
          <w:shd w:val="clear" w:color="auto" w:fill="C0C0C0"/>
          <w:lang w:val="es-ES_tradnl"/>
        </w:rPr>
      </w:pPr>
    </w:p>
    <w:p w:rsidR="001A48B1" w:rsidRPr="001A48B1" w:rsidRDefault="001A48B1" w:rsidP="001A48B1">
      <w:pPr>
        <w:tabs>
          <w:tab w:val="left" w:pos="1440"/>
          <w:tab w:val="left" w:pos="3060"/>
        </w:tabs>
        <w:suppressAutoHyphens w:val="0"/>
        <w:autoSpaceDN/>
        <w:jc w:val="center"/>
        <w:textAlignment w:val="auto"/>
        <w:outlineLvl w:val="0"/>
        <w:rPr>
          <w:b/>
          <w:smallCaps/>
          <w:spacing w:val="0"/>
          <w:szCs w:val="24"/>
          <w:lang w:val="es-ES" w:eastAsia="pt-BR"/>
        </w:rPr>
      </w:pPr>
    </w:p>
    <w:p w:rsidR="001A48B1" w:rsidRPr="002A3E64" w:rsidRDefault="002A3E64" w:rsidP="001A48B1">
      <w:pPr>
        <w:tabs>
          <w:tab w:val="left" w:pos="3060"/>
        </w:tabs>
        <w:suppressAutoHyphens w:val="0"/>
        <w:autoSpaceDN/>
        <w:jc w:val="center"/>
        <w:textAlignment w:val="auto"/>
        <w:rPr>
          <w:rFonts w:ascii="Times New Roman Bold" w:hAnsi="Times New Roman Bold"/>
          <w:b/>
          <w:bCs/>
          <w:smallCaps/>
          <w:spacing w:val="0"/>
          <w:szCs w:val="24"/>
          <w:lang w:val="es-ES"/>
        </w:rPr>
      </w:pPr>
      <w:r>
        <w:rPr>
          <w:rFonts w:ascii="Times New Roman Bold" w:hAnsi="Times New Roman Bold"/>
          <w:b/>
          <w:bCs/>
          <w:smallCaps/>
          <w:spacing w:val="0"/>
          <w:szCs w:val="24"/>
          <w:lang w:val="es-ES_tradnl"/>
        </w:rPr>
        <w:t>Programa</w:t>
      </w:r>
      <w:r w:rsidR="00435D36"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de</w:t>
      </w:r>
      <w:r w:rsidR="00435D36" w:rsidRPr="002A3E64">
        <w:rPr>
          <w:rFonts w:ascii="Times New Roman Bold" w:hAnsi="Times New Roman Bold"/>
          <w:b/>
          <w:bCs/>
          <w:smallCaps/>
          <w:spacing w:val="0"/>
          <w:szCs w:val="24"/>
          <w:lang w:val="es-ES_tradnl"/>
        </w:rPr>
        <w:t xml:space="preserve"> A</w:t>
      </w:r>
      <w:r>
        <w:rPr>
          <w:rFonts w:ascii="Times New Roman Bold" w:hAnsi="Times New Roman Bold"/>
          <w:b/>
          <w:bCs/>
          <w:smallCaps/>
          <w:spacing w:val="0"/>
          <w:szCs w:val="24"/>
          <w:lang w:val="es-ES_tradnl"/>
        </w:rPr>
        <w:t>gua</w:t>
      </w:r>
      <w:r w:rsidR="00435D36" w:rsidRPr="002A3E64">
        <w:rPr>
          <w:rFonts w:ascii="Times New Roman Bold" w:hAnsi="Times New Roman Bold"/>
          <w:b/>
          <w:bCs/>
          <w:smallCaps/>
          <w:spacing w:val="0"/>
          <w:szCs w:val="24"/>
          <w:lang w:val="es-ES_tradnl"/>
        </w:rPr>
        <w:t xml:space="preserve"> P</w:t>
      </w:r>
      <w:r>
        <w:rPr>
          <w:rFonts w:ascii="Times New Roman Bold" w:hAnsi="Times New Roman Bold"/>
          <w:b/>
          <w:bCs/>
          <w:smallCaps/>
          <w:spacing w:val="0"/>
          <w:szCs w:val="24"/>
          <w:lang w:val="es-ES_tradnl"/>
        </w:rPr>
        <w:t>otable</w:t>
      </w:r>
      <w:r w:rsidR="00435D36"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 xml:space="preserve">y </w:t>
      </w:r>
      <w:r w:rsidR="00435D36" w:rsidRPr="002A3E64">
        <w:rPr>
          <w:rFonts w:ascii="Times New Roman Bold" w:hAnsi="Times New Roman Bold"/>
          <w:b/>
          <w:bCs/>
          <w:smallCaps/>
          <w:spacing w:val="0"/>
          <w:szCs w:val="24"/>
          <w:lang w:val="es-ES_tradnl"/>
        </w:rPr>
        <w:t xml:space="preserve"> S</w:t>
      </w:r>
      <w:r>
        <w:rPr>
          <w:rFonts w:ascii="Times New Roman Bold" w:hAnsi="Times New Roman Bold"/>
          <w:b/>
          <w:bCs/>
          <w:smallCaps/>
          <w:spacing w:val="0"/>
          <w:szCs w:val="24"/>
          <w:lang w:val="es-ES_tradnl"/>
        </w:rPr>
        <w:t>aneamiento</w:t>
      </w:r>
      <w:r w:rsidR="00435D36"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del</w:t>
      </w:r>
      <w:r w:rsidR="00435D36" w:rsidRPr="002A3E64">
        <w:rPr>
          <w:rFonts w:ascii="Times New Roman Bold" w:hAnsi="Times New Roman Bold"/>
          <w:b/>
          <w:bCs/>
          <w:smallCaps/>
          <w:spacing w:val="0"/>
          <w:szCs w:val="24"/>
          <w:lang w:val="es-ES_tradnl"/>
        </w:rPr>
        <w:t xml:space="preserve"> Á</w:t>
      </w:r>
      <w:r>
        <w:rPr>
          <w:rFonts w:ascii="Times New Roman Bold" w:hAnsi="Times New Roman Bold"/>
          <w:b/>
          <w:bCs/>
          <w:smallCaps/>
          <w:spacing w:val="0"/>
          <w:szCs w:val="24"/>
          <w:lang w:val="es-ES_tradnl"/>
        </w:rPr>
        <w:t>rea</w:t>
      </w:r>
      <w:r w:rsidR="00435D36" w:rsidRPr="002A3E64">
        <w:rPr>
          <w:rFonts w:ascii="Times New Roman Bold" w:hAnsi="Times New Roman Bold"/>
          <w:b/>
          <w:bCs/>
          <w:smallCaps/>
          <w:spacing w:val="0"/>
          <w:szCs w:val="24"/>
          <w:lang w:val="es-ES_tradnl"/>
        </w:rPr>
        <w:t xml:space="preserve"> M</w:t>
      </w:r>
      <w:r>
        <w:rPr>
          <w:rFonts w:ascii="Times New Roman Bold" w:hAnsi="Times New Roman Bold"/>
          <w:b/>
          <w:bCs/>
          <w:smallCaps/>
          <w:spacing w:val="0"/>
          <w:szCs w:val="24"/>
          <w:lang w:val="es-ES_tradnl"/>
        </w:rPr>
        <w:t>etropolitana</w:t>
      </w:r>
      <w:r w:rsidR="00435D36"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de</w:t>
      </w:r>
      <w:r w:rsidR="00435D36"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la</w:t>
      </w:r>
      <w:r w:rsidR="00435D36" w:rsidRPr="002A3E64">
        <w:rPr>
          <w:rFonts w:ascii="Times New Roman Bold" w:hAnsi="Times New Roman Bold"/>
          <w:b/>
          <w:bCs/>
          <w:smallCaps/>
          <w:spacing w:val="0"/>
          <w:szCs w:val="24"/>
          <w:lang w:val="es-ES_tradnl"/>
        </w:rPr>
        <w:t xml:space="preserve"> C</w:t>
      </w:r>
      <w:r>
        <w:rPr>
          <w:rFonts w:ascii="Times New Roman Bold" w:hAnsi="Times New Roman Bold"/>
          <w:b/>
          <w:bCs/>
          <w:smallCaps/>
          <w:spacing w:val="0"/>
          <w:szCs w:val="24"/>
          <w:lang w:val="es-ES_tradnl"/>
        </w:rPr>
        <w:t>iudad de</w:t>
      </w:r>
      <w:r w:rsidR="00435D36" w:rsidRPr="002A3E64">
        <w:rPr>
          <w:rFonts w:ascii="Times New Roman Bold" w:hAnsi="Times New Roman Bold"/>
          <w:b/>
          <w:bCs/>
          <w:smallCaps/>
          <w:spacing w:val="0"/>
          <w:szCs w:val="24"/>
          <w:lang w:val="es-ES_tradnl"/>
        </w:rPr>
        <w:t xml:space="preserve"> B</w:t>
      </w:r>
      <w:r>
        <w:rPr>
          <w:rFonts w:ascii="Times New Roman Bold" w:hAnsi="Times New Roman Bold"/>
          <w:b/>
          <w:bCs/>
          <w:smallCaps/>
          <w:spacing w:val="0"/>
          <w:szCs w:val="24"/>
          <w:lang w:val="es-ES_tradnl"/>
        </w:rPr>
        <w:t>uenos</w:t>
      </w:r>
      <w:r w:rsidR="00435D36" w:rsidRPr="002A3E64">
        <w:rPr>
          <w:rFonts w:ascii="Times New Roman Bold" w:hAnsi="Times New Roman Bold"/>
          <w:b/>
          <w:bCs/>
          <w:smallCaps/>
          <w:spacing w:val="0"/>
          <w:szCs w:val="24"/>
          <w:lang w:val="es-ES_tradnl"/>
        </w:rPr>
        <w:t xml:space="preserve"> A</w:t>
      </w:r>
      <w:r>
        <w:rPr>
          <w:rFonts w:ascii="Times New Roman Bold" w:hAnsi="Times New Roman Bold"/>
          <w:b/>
          <w:bCs/>
          <w:smallCaps/>
          <w:spacing w:val="0"/>
          <w:szCs w:val="24"/>
          <w:lang w:val="es-ES_tradnl"/>
        </w:rPr>
        <w:t>ires</w:t>
      </w:r>
      <w:r w:rsidR="00435D36"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y</w:t>
      </w:r>
      <w:r w:rsidR="00435D36"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el</w:t>
      </w:r>
      <w:r w:rsidR="00435D36" w:rsidRPr="002A3E64">
        <w:rPr>
          <w:rFonts w:ascii="Times New Roman Bold" w:hAnsi="Times New Roman Bold"/>
          <w:b/>
          <w:bCs/>
          <w:smallCaps/>
          <w:spacing w:val="0"/>
          <w:szCs w:val="24"/>
          <w:lang w:val="es-ES_tradnl"/>
        </w:rPr>
        <w:t xml:space="preserve"> C</w:t>
      </w:r>
      <w:r>
        <w:rPr>
          <w:rFonts w:ascii="Times New Roman Bold" w:hAnsi="Times New Roman Bold"/>
          <w:b/>
          <w:bCs/>
          <w:smallCaps/>
          <w:spacing w:val="0"/>
          <w:szCs w:val="24"/>
          <w:lang w:val="es-ES_tradnl"/>
        </w:rPr>
        <w:t>onurbano</w:t>
      </w:r>
      <w:r w:rsidR="00435D36" w:rsidRPr="002A3E64">
        <w:rPr>
          <w:rFonts w:ascii="Times New Roman Bold" w:hAnsi="Times New Roman Bold"/>
          <w:b/>
          <w:bCs/>
          <w:smallCaps/>
          <w:spacing w:val="0"/>
          <w:szCs w:val="24"/>
          <w:lang w:val="es-ES_tradnl"/>
        </w:rPr>
        <w:t xml:space="preserve"> </w:t>
      </w:r>
      <w:r w:rsidR="00630A6C" w:rsidRPr="002A3E64">
        <w:rPr>
          <w:rFonts w:ascii="Times New Roman Bold" w:hAnsi="Times New Roman Bold"/>
          <w:b/>
          <w:bCs/>
          <w:smallCaps/>
          <w:spacing w:val="0"/>
          <w:szCs w:val="24"/>
          <w:lang w:val="es-ES_tradnl"/>
        </w:rPr>
        <w:t>B</w:t>
      </w:r>
      <w:r w:rsidR="00630A6C">
        <w:rPr>
          <w:rFonts w:ascii="Times New Roman Bold" w:hAnsi="Times New Roman Bold"/>
          <w:b/>
          <w:bCs/>
          <w:smallCaps/>
          <w:spacing w:val="0"/>
          <w:szCs w:val="24"/>
          <w:lang w:val="es-ES_tradnl"/>
        </w:rPr>
        <w:t>onaerense</w:t>
      </w:r>
    </w:p>
    <w:p w:rsidR="001A48B1" w:rsidRPr="001A48B1" w:rsidRDefault="001A48B1" w:rsidP="001A48B1">
      <w:pPr>
        <w:tabs>
          <w:tab w:val="left" w:pos="1440"/>
          <w:tab w:val="left" w:pos="3060"/>
        </w:tabs>
        <w:suppressAutoHyphens w:val="0"/>
        <w:autoSpaceDN/>
        <w:jc w:val="center"/>
        <w:textAlignment w:val="auto"/>
        <w:outlineLvl w:val="0"/>
        <w:rPr>
          <w:b/>
          <w:smallCaps/>
          <w:spacing w:val="0"/>
          <w:szCs w:val="24"/>
          <w:lang w:val="es-ES" w:eastAsia="pt-BR"/>
        </w:rPr>
      </w:pPr>
    </w:p>
    <w:p w:rsidR="001A48B1" w:rsidRPr="001A48B1" w:rsidRDefault="001A48B1" w:rsidP="001A48B1">
      <w:pPr>
        <w:tabs>
          <w:tab w:val="left" w:pos="1440"/>
          <w:tab w:val="left" w:pos="3060"/>
        </w:tabs>
        <w:suppressAutoHyphens w:val="0"/>
        <w:autoSpaceDN/>
        <w:jc w:val="center"/>
        <w:textAlignment w:val="auto"/>
        <w:outlineLvl w:val="0"/>
        <w:rPr>
          <w:b/>
          <w:smallCaps/>
          <w:spacing w:val="0"/>
          <w:szCs w:val="24"/>
          <w:lang w:val="es-ES" w:eastAsia="pt-BR"/>
        </w:rPr>
      </w:pPr>
      <w:r w:rsidRPr="001A48B1">
        <w:rPr>
          <w:b/>
          <w:smallCaps/>
          <w:spacing w:val="0"/>
          <w:szCs w:val="24"/>
          <w:lang w:val="es-ES" w:eastAsia="pt-BR"/>
        </w:rPr>
        <w:t xml:space="preserve">  </w:t>
      </w:r>
      <w:bookmarkStart w:id="6" w:name="_Toc329271481"/>
      <w:bookmarkStart w:id="7" w:name="_Toc329338481"/>
      <w:bookmarkStart w:id="8" w:name="_Toc366596096"/>
      <w:bookmarkStart w:id="9" w:name="_Toc366759151"/>
      <w:r w:rsidRPr="001A48B1">
        <w:rPr>
          <w:b/>
          <w:smallCaps/>
          <w:spacing w:val="0"/>
          <w:szCs w:val="24"/>
          <w:lang w:val="es-ES" w:eastAsia="pt-BR"/>
        </w:rPr>
        <w:t>(AR-L11</w:t>
      </w:r>
      <w:r w:rsidR="00435D36">
        <w:rPr>
          <w:b/>
          <w:smallCaps/>
          <w:spacing w:val="0"/>
          <w:szCs w:val="24"/>
          <w:lang w:val="es-ES" w:eastAsia="pt-BR"/>
        </w:rPr>
        <w:t>95</w:t>
      </w:r>
      <w:r w:rsidRPr="001A48B1">
        <w:rPr>
          <w:b/>
          <w:smallCaps/>
          <w:spacing w:val="0"/>
          <w:szCs w:val="24"/>
          <w:lang w:val="es-ES" w:eastAsia="pt-BR"/>
        </w:rPr>
        <w:t>)</w:t>
      </w:r>
      <w:bookmarkEnd w:id="6"/>
      <w:bookmarkEnd w:id="7"/>
      <w:bookmarkEnd w:id="8"/>
      <w:bookmarkEnd w:id="9"/>
    </w:p>
    <w:p w:rsidR="001A48B1" w:rsidRPr="001A48B1" w:rsidRDefault="001A48B1" w:rsidP="001A48B1">
      <w:pPr>
        <w:tabs>
          <w:tab w:val="left" w:pos="1440"/>
          <w:tab w:val="left" w:pos="3060"/>
        </w:tabs>
        <w:suppressAutoHyphens w:val="0"/>
        <w:autoSpaceDN/>
        <w:jc w:val="center"/>
        <w:textAlignment w:val="auto"/>
        <w:outlineLvl w:val="0"/>
        <w:rPr>
          <w:b/>
          <w:smallCaps/>
          <w:spacing w:val="0"/>
          <w:szCs w:val="24"/>
          <w:lang w:val="es-ES" w:eastAsia="pt-BR"/>
        </w:rPr>
      </w:pPr>
    </w:p>
    <w:p w:rsidR="001A48B1" w:rsidRPr="001A48B1" w:rsidRDefault="001A48B1" w:rsidP="001A48B1">
      <w:pPr>
        <w:tabs>
          <w:tab w:val="left" w:pos="1440"/>
          <w:tab w:val="left" w:pos="3060"/>
        </w:tabs>
        <w:suppressAutoHyphens w:val="0"/>
        <w:autoSpaceDN/>
        <w:jc w:val="center"/>
        <w:textAlignment w:val="auto"/>
        <w:outlineLvl w:val="0"/>
        <w:rPr>
          <w:b/>
          <w:smallCaps/>
          <w:spacing w:val="0"/>
          <w:szCs w:val="24"/>
          <w:lang w:val="es-ES" w:eastAsia="pt-BR"/>
        </w:rPr>
      </w:pPr>
    </w:p>
    <w:p w:rsidR="001A48B1" w:rsidRPr="001A48B1" w:rsidRDefault="00435D36" w:rsidP="001A48B1">
      <w:pPr>
        <w:tabs>
          <w:tab w:val="left" w:pos="1440"/>
          <w:tab w:val="left" w:pos="3060"/>
        </w:tabs>
        <w:suppressAutoHyphens w:val="0"/>
        <w:autoSpaceDN/>
        <w:jc w:val="center"/>
        <w:textAlignment w:val="auto"/>
        <w:outlineLvl w:val="0"/>
        <w:rPr>
          <w:b/>
          <w:smallCaps/>
          <w:spacing w:val="0"/>
          <w:szCs w:val="24"/>
          <w:lang w:val="es-ES" w:eastAsia="pt-BR"/>
        </w:rPr>
      </w:pPr>
      <w:bookmarkStart w:id="10" w:name="_Toc366596097"/>
      <w:bookmarkStart w:id="11" w:name="_Toc366759152"/>
      <w:r>
        <w:rPr>
          <w:b/>
          <w:smallCaps/>
          <w:spacing w:val="0"/>
          <w:szCs w:val="24"/>
          <w:lang w:val="es-ES" w:eastAsia="pt-BR"/>
        </w:rPr>
        <w:t>Tercera</w:t>
      </w:r>
      <w:r w:rsidR="001A48B1" w:rsidRPr="001A48B1">
        <w:rPr>
          <w:b/>
          <w:smallCaps/>
          <w:spacing w:val="0"/>
          <w:szCs w:val="24"/>
          <w:lang w:val="es-ES" w:eastAsia="pt-BR"/>
        </w:rPr>
        <w:t xml:space="preserve"> Operación Bajo la Línea de Crédito Condicional para Préstamos de Inversión - CCLIP</w:t>
      </w:r>
      <w:bookmarkEnd w:id="10"/>
      <w:bookmarkEnd w:id="11"/>
      <w:r w:rsidR="001A48B1" w:rsidRPr="001A48B1">
        <w:rPr>
          <w:b/>
          <w:smallCaps/>
          <w:spacing w:val="0"/>
          <w:szCs w:val="24"/>
          <w:lang w:val="es-ES" w:eastAsia="pt-BR"/>
        </w:rPr>
        <w:t xml:space="preserve"> </w:t>
      </w:r>
    </w:p>
    <w:p w:rsidR="001A48B1" w:rsidRPr="001A48B1" w:rsidRDefault="001A48B1" w:rsidP="001A48B1">
      <w:pPr>
        <w:tabs>
          <w:tab w:val="left" w:pos="1440"/>
          <w:tab w:val="left" w:pos="3060"/>
        </w:tabs>
        <w:suppressAutoHyphens w:val="0"/>
        <w:autoSpaceDN/>
        <w:jc w:val="center"/>
        <w:textAlignment w:val="auto"/>
        <w:outlineLvl w:val="0"/>
        <w:rPr>
          <w:b/>
          <w:smallCaps/>
          <w:spacing w:val="0"/>
          <w:szCs w:val="24"/>
          <w:lang w:val="es-ES" w:eastAsia="pt-BR"/>
        </w:rPr>
      </w:pPr>
      <w:bookmarkStart w:id="12" w:name="_Toc366596098"/>
      <w:bookmarkStart w:id="13" w:name="_Toc366759153"/>
      <w:r w:rsidRPr="001A48B1">
        <w:rPr>
          <w:b/>
          <w:smallCaps/>
          <w:spacing w:val="0"/>
          <w:szCs w:val="24"/>
          <w:lang w:val="es-ES" w:eastAsia="pt-BR"/>
        </w:rPr>
        <w:t>(AR-X101</w:t>
      </w:r>
      <w:r w:rsidR="00435D36">
        <w:rPr>
          <w:b/>
          <w:smallCaps/>
          <w:spacing w:val="0"/>
          <w:szCs w:val="24"/>
          <w:lang w:val="es-ES" w:eastAsia="pt-BR"/>
        </w:rPr>
        <w:t>3</w:t>
      </w:r>
      <w:r w:rsidRPr="001A48B1">
        <w:rPr>
          <w:b/>
          <w:smallCaps/>
          <w:spacing w:val="0"/>
          <w:szCs w:val="24"/>
          <w:lang w:val="es-ES" w:eastAsia="pt-BR"/>
        </w:rPr>
        <w:t>)</w:t>
      </w:r>
      <w:bookmarkEnd w:id="12"/>
      <w:bookmarkEnd w:id="13"/>
    </w:p>
    <w:p w:rsidR="001A48B1" w:rsidRPr="001A48B1" w:rsidRDefault="001A48B1" w:rsidP="001A48B1">
      <w:pPr>
        <w:tabs>
          <w:tab w:val="left" w:pos="1440"/>
          <w:tab w:val="left" w:pos="3060"/>
        </w:tabs>
        <w:suppressAutoHyphens w:val="0"/>
        <w:autoSpaceDN/>
        <w:jc w:val="center"/>
        <w:textAlignment w:val="auto"/>
        <w:outlineLvl w:val="0"/>
        <w:rPr>
          <w:b/>
          <w:smallCaps/>
          <w:spacing w:val="0"/>
          <w:szCs w:val="24"/>
          <w:lang w:val="es-ES" w:eastAsia="pt-BR"/>
        </w:rPr>
      </w:pPr>
    </w:p>
    <w:p w:rsidR="001A48B1" w:rsidRPr="001A48B1" w:rsidRDefault="001A48B1" w:rsidP="001A48B1">
      <w:pPr>
        <w:tabs>
          <w:tab w:val="left" w:pos="1440"/>
          <w:tab w:val="left" w:pos="3060"/>
        </w:tabs>
        <w:suppressAutoHyphens w:val="0"/>
        <w:autoSpaceDN/>
        <w:jc w:val="center"/>
        <w:textAlignment w:val="auto"/>
        <w:outlineLvl w:val="0"/>
        <w:rPr>
          <w:b/>
          <w:smallCaps/>
          <w:spacing w:val="0"/>
          <w:szCs w:val="24"/>
          <w:lang w:val="es-ES" w:eastAsia="pt-BR"/>
        </w:rPr>
      </w:pPr>
    </w:p>
    <w:p w:rsidR="001A48B1" w:rsidRPr="009F501A" w:rsidRDefault="001A48B1" w:rsidP="001A48B1">
      <w:pPr>
        <w:tabs>
          <w:tab w:val="left" w:pos="1440"/>
          <w:tab w:val="left" w:pos="3060"/>
        </w:tabs>
        <w:jc w:val="center"/>
        <w:rPr>
          <w:smallCaps/>
          <w:szCs w:val="24"/>
          <w:lang w:val="es-ES"/>
        </w:rPr>
      </w:pPr>
    </w:p>
    <w:p w:rsidR="001A48B1" w:rsidRPr="009F501A" w:rsidRDefault="001A48B1" w:rsidP="001A48B1">
      <w:pPr>
        <w:tabs>
          <w:tab w:val="left" w:pos="1440"/>
          <w:tab w:val="left" w:pos="3060"/>
        </w:tabs>
        <w:jc w:val="center"/>
        <w:outlineLvl w:val="0"/>
        <w:rPr>
          <w:b/>
          <w:smallCaps/>
          <w:szCs w:val="24"/>
          <w:lang w:val="es-ES"/>
        </w:rPr>
      </w:pPr>
      <w:r>
        <w:rPr>
          <w:b/>
          <w:smallCaps/>
          <w:szCs w:val="24"/>
          <w:lang w:val="es-ES"/>
        </w:rPr>
        <w:t>Monitoreo y Evaluación</w:t>
      </w:r>
    </w:p>
    <w:p w:rsidR="001A48B1" w:rsidRPr="001A48B1" w:rsidRDefault="001A48B1" w:rsidP="001A48B1">
      <w:pPr>
        <w:suppressAutoHyphens w:val="0"/>
        <w:autoSpaceDN/>
        <w:spacing w:before="120"/>
        <w:ind w:left="1080"/>
        <w:jc w:val="center"/>
        <w:textAlignment w:val="auto"/>
        <w:rPr>
          <w:b/>
          <w:spacing w:val="0"/>
          <w:szCs w:val="24"/>
          <w:lang w:val="es-ES" w:eastAsia="pt-BR"/>
        </w:rPr>
      </w:pPr>
    </w:p>
    <w:p w:rsidR="001A48B1" w:rsidRPr="001A48B1" w:rsidRDefault="001A48B1" w:rsidP="001A48B1">
      <w:pPr>
        <w:suppressAutoHyphens w:val="0"/>
        <w:autoSpaceDN/>
        <w:spacing w:before="120"/>
        <w:ind w:left="1080"/>
        <w:jc w:val="center"/>
        <w:textAlignment w:val="auto"/>
        <w:rPr>
          <w:b/>
          <w:spacing w:val="0"/>
          <w:szCs w:val="24"/>
          <w:lang w:val="es-ES" w:eastAsia="pt-BR"/>
        </w:rPr>
      </w:pPr>
    </w:p>
    <w:p w:rsidR="001A48B1" w:rsidRPr="001A48B1" w:rsidRDefault="001A48B1" w:rsidP="001A48B1">
      <w:pPr>
        <w:tabs>
          <w:tab w:val="left" w:pos="1440"/>
          <w:tab w:val="left" w:pos="3060"/>
        </w:tabs>
        <w:suppressAutoHyphens w:val="0"/>
        <w:autoSpaceDN/>
        <w:jc w:val="center"/>
        <w:textAlignment w:val="auto"/>
        <w:rPr>
          <w:spacing w:val="0"/>
          <w:szCs w:val="24"/>
          <w:lang w:val="es-ES" w:eastAsia="pt-BR"/>
        </w:rPr>
      </w:pPr>
    </w:p>
    <w:p w:rsidR="001A48B1" w:rsidRPr="001A48B1" w:rsidRDefault="001864FB" w:rsidP="001A48B1">
      <w:pPr>
        <w:pBdr>
          <w:top w:val="single" w:sz="4" w:space="1" w:color="auto"/>
          <w:left w:val="single" w:sz="4" w:space="4" w:color="auto"/>
          <w:bottom w:val="single" w:sz="4" w:space="1" w:color="auto"/>
          <w:right w:val="single" w:sz="4" w:space="4" w:color="auto"/>
        </w:pBdr>
        <w:tabs>
          <w:tab w:val="left" w:pos="1440"/>
        </w:tabs>
        <w:suppressAutoHyphens w:val="0"/>
        <w:autoSpaceDN/>
        <w:jc w:val="both"/>
        <w:textAlignment w:val="auto"/>
        <w:rPr>
          <w:b/>
          <w:spacing w:val="0"/>
          <w:szCs w:val="24"/>
          <w:lang w:val="es-ES" w:eastAsia="pt-BR"/>
        </w:rPr>
      </w:pPr>
      <w:r w:rsidRPr="001864FB">
        <w:rPr>
          <w:spacing w:val="0"/>
          <w:szCs w:val="24"/>
          <w:lang w:val="es-ES" w:eastAsia="pt-BR"/>
        </w:rPr>
        <w:t xml:space="preserve">Este documento fue preparado por el equipo de proyecto compuesto por: Henry Moreno (INE/WSA), jefe del equipo de proyecto; Kleber Machado (INE/WSA), jefe alterno del equipo; </w:t>
      </w:r>
      <w:r w:rsidR="00435D36">
        <w:rPr>
          <w:spacing w:val="0"/>
          <w:szCs w:val="24"/>
          <w:lang w:val="es-ES" w:eastAsia="pt-BR"/>
        </w:rPr>
        <w:t>Keisuke</w:t>
      </w:r>
      <w:r w:rsidRPr="001864FB">
        <w:rPr>
          <w:spacing w:val="0"/>
          <w:szCs w:val="24"/>
          <w:lang w:val="es-ES" w:eastAsia="pt-BR"/>
        </w:rPr>
        <w:t xml:space="preserve"> (INE/WSA); </w:t>
      </w:r>
      <w:r w:rsidR="00435D36">
        <w:rPr>
          <w:spacing w:val="0"/>
          <w:szCs w:val="24"/>
          <w:lang w:val="es-ES" w:eastAsia="pt-BR"/>
        </w:rPr>
        <w:t>Liliana López</w:t>
      </w:r>
      <w:r w:rsidRPr="001864FB">
        <w:rPr>
          <w:spacing w:val="0"/>
          <w:szCs w:val="24"/>
          <w:lang w:val="es-ES" w:eastAsia="pt-BR"/>
        </w:rPr>
        <w:t xml:space="preserve"> (INE/WSA); Milagros Aime, </w:t>
      </w:r>
      <w:r w:rsidR="00953D3D">
        <w:rPr>
          <w:spacing w:val="0"/>
          <w:szCs w:val="24"/>
          <w:lang w:val="es-ES" w:eastAsia="pt-BR"/>
        </w:rPr>
        <w:t>Gustavo Con</w:t>
      </w:r>
      <w:r w:rsidR="00953D3D">
        <w:rPr>
          <w:spacing w:val="0"/>
          <w:szCs w:val="24"/>
          <w:lang w:val="es-ES" w:eastAsia="pt-BR"/>
        </w:rPr>
        <w:t>e</w:t>
      </w:r>
      <w:r w:rsidR="00953D3D">
        <w:rPr>
          <w:spacing w:val="0"/>
          <w:szCs w:val="24"/>
          <w:lang w:val="es-ES" w:eastAsia="pt-BR"/>
        </w:rPr>
        <w:t>lli</w:t>
      </w:r>
      <w:r w:rsidR="00904963">
        <w:rPr>
          <w:spacing w:val="0"/>
          <w:szCs w:val="24"/>
          <w:lang w:val="es-ES" w:eastAsia="pt-BR"/>
        </w:rPr>
        <w:t xml:space="preserve"> (WSA/CAR);</w:t>
      </w:r>
      <w:r w:rsidRPr="001864FB">
        <w:rPr>
          <w:spacing w:val="0"/>
          <w:szCs w:val="24"/>
          <w:lang w:val="es-ES" w:eastAsia="pt-BR"/>
        </w:rPr>
        <w:t xml:space="preserve"> </w:t>
      </w:r>
      <w:r w:rsidR="00435D36">
        <w:rPr>
          <w:spacing w:val="0"/>
          <w:szCs w:val="24"/>
          <w:lang w:val="es-ES" w:eastAsia="pt-BR"/>
        </w:rPr>
        <w:t>Tania Paez</w:t>
      </w:r>
      <w:r w:rsidRPr="001864FB">
        <w:rPr>
          <w:spacing w:val="0"/>
          <w:szCs w:val="24"/>
          <w:lang w:val="es-ES" w:eastAsia="pt-BR"/>
        </w:rPr>
        <w:t xml:space="preserve"> (WSA/C</w:t>
      </w:r>
      <w:r w:rsidR="00435D36">
        <w:rPr>
          <w:spacing w:val="0"/>
          <w:szCs w:val="24"/>
          <w:lang w:val="es-ES" w:eastAsia="pt-BR"/>
        </w:rPr>
        <w:t>UR</w:t>
      </w:r>
      <w:r w:rsidRPr="001864FB">
        <w:rPr>
          <w:spacing w:val="0"/>
          <w:szCs w:val="24"/>
          <w:lang w:val="es-ES" w:eastAsia="pt-BR"/>
        </w:rPr>
        <w:t xml:space="preserve">); Jorge Oyamada (WSA/CPR); Serge Troch (VPS/ESG); </w:t>
      </w:r>
      <w:r w:rsidR="0050348F" w:rsidRPr="0050348F">
        <w:rPr>
          <w:szCs w:val="24"/>
          <w:lang w:val="es-ES"/>
        </w:rPr>
        <w:t>Rodolfo Graham</w:t>
      </w:r>
      <w:r w:rsidR="0050348F" w:rsidRPr="0050348F">
        <w:rPr>
          <w:rFonts w:ascii="Arial" w:hAnsi="Arial" w:cs="Arial"/>
          <w:sz w:val="22"/>
          <w:szCs w:val="22"/>
          <w:lang w:val="es-ES"/>
        </w:rPr>
        <w:t xml:space="preserve"> </w:t>
      </w:r>
      <w:r w:rsidRPr="001864FB">
        <w:rPr>
          <w:spacing w:val="0"/>
          <w:szCs w:val="24"/>
          <w:lang w:val="es-ES" w:eastAsia="pt-BR"/>
        </w:rPr>
        <w:t xml:space="preserve">(LEG/SGO); Brenda Álvarez Junco </w:t>
      </w:r>
      <w:r w:rsidR="00C3254D">
        <w:rPr>
          <w:spacing w:val="0"/>
          <w:szCs w:val="24"/>
          <w:lang w:val="es-ES" w:eastAsia="pt-BR"/>
        </w:rPr>
        <w:t xml:space="preserve">y </w:t>
      </w:r>
      <w:r w:rsidR="00C3254D" w:rsidRPr="00C3254D">
        <w:rPr>
          <w:spacing w:val="0"/>
          <w:szCs w:val="24"/>
          <w:lang w:val="es-ES" w:eastAsia="pt-BR"/>
        </w:rPr>
        <w:t>David Ochoa</w:t>
      </w:r>
      <w:r w:rsidR="009D332F">
        <w:rPr>
          <w:spacing w:val="0"/>
          <w:szCs w:val="24"/>
          <w:lang w:val="es-ES" w:eastAsia="pt-BR"/>
        </w:rPr>
        <w:t xml:space="preserve"> </w:t>
      </w:r>
      <w:r w:rsidRPr="001864FB">
        <w:rPr>
          <w:spacing w:val="0"/>
          <w:szCs w:val="24"/>
          <w:lang w:val="es-ES" w:eastAsia="pt-BR"/>
        </w:rPr>
        <w:t>(FMP/CAR). y Camilo Garzón (consultor).</w:t>
      </w:r>
      <w:r w:rsidR="001A48B1" w:rsidRPr="001A48B1">
        <w:rPr>
          <w:spacing w:val="0"/>
          <w:szCs w:val="24"/>
          <w:lang w:val="es-ES" w:eastAsia="pt-BR"/>
        </w:rPr>
        <w:t>.</w:t>
      </w:r>
    </w:p>
    <w:p w:rsidR="001A48B1" w:rsidRPr="001A48B1" w:rsidRDefault="001A48B1" w:rsidP="001A48B1">
      <w:pPr>
        <w:suppressAutoHyphens w:val="0"/>
        <w:autoSpaceDE w:val="0"/>
        <w:adjustRightInd w:val="0"/>
        <w:jc w:val="center"/>
        <w:textAlignment w:val="auto"/>
        <w:rPr>
          <w:b/>
          <w:bCs/>
          <w:iCs/>
          <w:spacing w:val="0"/>
          <w:szCs w:val="24"/>
          <w:lang w:val="es-ES" w:eastAsia="pt-BR"/>
        </w:rPr>
      </w:pPr>
    </w:p>
    <w:p w:rsidR="00670E34" w:rsidRPr="001A48B1" w:rsidRDefault="00670E34" w:rsidP="00670E34">
      <w:pPr>
        <w:autoSpaceDE w:val="0"/>
        <w:adjustRightInd w:val="0"/>
        <w:rPr>
          <w:color w:val="000000"/>
          <w:lang w:val="es-ES"/>
        </w:rPr>
      </w:pPr>
    </w:p>
    <w:p w:rsidR="00163729" w:rsidRPr="009E3AF5" w:rsidRDefault="00163729" w:rsidP="00670E34">
      <w:pPr>
        <w:autoSpaceDE w:val="0"/>
        <w:adjustRightInd w:val="0"/>
        <w:rPr>
          <w:color w:val="000000"/>
          <w:lang w:val="es-ES_tradnl"/>
        </w:rPr>
      </w:pPr>
    </w:p>
    <w:p w:rsidR="00163729" w:rsidRPr="009E3AF5" w:rsidRDefault="00163729" w:rsidP="00670E34">
      <w:pPr>
        <w:autoSpaceDE w:val="0"/>
        <w:adjustRightInd w:val="0"/>
        <w:rPr>
          <w:color w:val="000000"/>
          <w:lang w:val="es-ES_tradnl"/>
        </w:rPr>
      </w:pPr>
    </w:p>
    <w:p w:rsidR="00670E34" w:rsidRPr="009E3AF5" w:rsidRDefault="00670E34" w:rsidP="00670E34">
      <w:pPr>
        <w:autoSpaceDE w:val="0"/>
        <w:adjustRightInd w:val="0"/>
        <w:rPr>
          <w:color w:val="000000"/>
          <w:lang w:val="es-ES_tradnl"/>
        </w:rPr>
      </w:pPr>
    </w:p>
    <w:p w:rsidR="00670E34" w:rsidRPr="009E3AF5" w:rsidRDefault="00670E34" w:rsidP="00670E34">
      <w:pPr>
        <w:pStyle w:val="BodyText"/>
        <w:pBdr>
          <w:top w:val="single" w:sz="4" w:space="1" w:color="auto"/>
          <w:left w:val="single" w:sz="4" w:space="4" w:color="auto"/>
          <w:bottom w:val="single" w:sz="4" w:space="0" w:color="auto"/>
          <w:right w:val="single" w:sz="4" w:space="4" w:color="auto"/>
        </w:pBdr>
        <w:tabs>
          <w:tab w:val="left" w:pos="1440"/>
        </w:tabs>
        <w:jc w:val="both"/>
        <w:rPr>
          <w:lang w:val="es-ES_tradnl"/>
        </w:rPr>
      </w:pPr>
      <w:r w:rsidRPr="009E3AF5">
        <w:rPr>
          <w:color w:val="000000"/>
          <w:lang w:val="es-ES_tradnl"/>
        </w:rPr>
        <w:t>El presente documento contiene información confidencial comprendida en una o más de las diez excepciones de la Política de Acceso a Información y, por lo tanto, no se puede divulgar fuera del Banco.</w:t>
      </w:r>
    </w:p>
    <w:p w:rsidR="00185EF2" w:rsidRDefault="00185EF2" w:rsidP="00892947">
      <w:pPr>
        <w:pStyle w:val="TOC1"/>
        <w:sectPr w:rsidR="00185EF2" w:rsidSect="00185EF2">
          <w:footerReference w:type="default" r:id="rId9"/>
          <w:type w:val="continuous"/>
          <w:pgSz w:w="12240" w:h="15840"/>
          <w:pgMar w:top="1440" w:right="1800" w:bottom="1440" w:left="1800" w:header="720" w:footer="720" w:gutter="0"/>
          <w:pgNumType w:fmt="lowerRoman"/>
          <w:cols w:space="720"/>
        </w:sectPr>
      </w:pPr>
      <w:bookmarkStart w:id="14" w:name="_Toc299997067"/>
      <w:bookmarkStart w:id="15" w:name="_Toc299997410"/>
      <w:bookmarkStart w:id="16" w:name="_Toc305003916"/>
    </w:p>
    <w:p w:rsidR="00EC31C6" w:rsidRPr="00892947" w:rsidRDefault="00AF6DFF" w:rsidP="00892947">
      <w:pPr>
        <w:pStyle w:val="TOC1"/>
      </w:pPr>
      <w:r w:rsidRPr="00892947">
        <w:lastRenderedPageBreak/>
        <w:t>Índice</w:t>
      </w:r>
      <w:bookmarkEnd w:id="14"/>
      <w:bookmarkEnd w:id="15"/>
      <w:bookmarkEnd w:id="16"/>
    </w:p>
    <w:p w:rsidR="008B78ED" w:rsidRDefault="008B78ED" w:rsidP="008B78ED">
      <w:pPr>
        <w:rPr>
          <w:lang w:val="es-ES_tradnl"/>
        </w:rPr>
      </w:pPr>
    </w:p>
    <w:p w:rsidR="008B78ED" w:rsidRDefault="008B78ED" w:rsidP="008B78ED">
      <w:pPr>
        <w:rPr>
          <w:lang w:val="es-ES_tradnl"/>
        </w:rPr>
      </w:pPr>
    </w:p>
    <w:p w:rsidR="00CE5532" w:rsidRPr="00B45DA5" w:rsidRDefault="00B512A4" w:rsidP="00892947">
      <w:pPr>
        <w:pStyle w:val="TOC2"/>
        <w:rPr>
          <w:noProof/>
          <w:lang w:val="es-ES"/>
        </w:rPr>
      </w:pPr>
      <w:r>
        <w:rPr>
          <w:rFonts w:eastAsia="Arial Unicode MS"/>
        </w:rPr>
        <w:fldChar w:fldCharType="begin"/>
      </w:r>
      <w:r w:rsidR="00CE5532" w:rsidRPr="00892947">
        <w:rPr>
          <w:rFonts w:eastAsia="Arial Unicode MS"/>
          <w:lang w:val="es-ES"/>
        </w:rPr>
        <w:instrText xml:space="preserve"> TOC \f \t "Chapter,1,FirstHeading,2,SecHeading,3" </w:instrText>
      </w:r>
      <w:r>
        <w:rPr>
          <w:rFonts w:eastAsia="Arial Unicode MS"/>
        </w:rPr>
        <w:fldChar w:fldCharType="separate"/>
      </w:r>
      <w:r w:rsidR="008B78ED" w:rsidRPr="00892947">
        <w:rPr>
          <w:b/>
          <w:noProof/>
          <w:sz w:val="28"/>
          <w:szCs w:val="28"/>
          <w:lang w:val="es-ES"/>
        </w:rPr>
        <w:t>I.</w:t>
      </w:r>
      <w:r w:rsidR="008B78ED" w:rsidRPr="00892947">
        <w:rPr>
          <w:rFonts w:asciiTheme="minorHAnsi" w:eastAsiaTheme="minorEastAsia" w:hAnsiTheme="minorHAnsi" w:cstheme="minorBidi"/>
          <w:b/>
          <w:noProof/>
          <w:spacing w:val="0"/>
          <w:sz w:val="28"/>
          <w:szCs w:val="28"/>
          <w:lang w:val="es-ES" w:eastAsia="es-ES_tradnl"/>
        </w:rPr>
        <w:tab/>
      </w:r>
      <w:r w:rsidR="008B78ED" w:rsidRPr="00892947">
        <w:rPr>
          <w:b/>
          <w:smallCaps/>
          <w:noProof/>
          <w:sz w:val="28"/>
          <w:szCs w:val="28"/>
          <w:lang w:val="es-ES"/>
        </w:rPr>
        <w:t>Introducción</w:t>
      </w:r>
      <w:r w:rsidR="008B78ED" w:rsidRPr="00892947">
        <w:rPr>
          <w:noProof/>
          <w:lang w:val="es-ES"/>
        </w:rPr>
        <w:tab/>
      </w:r>
      <w:r>
        <w:rPr>
          <w:noProof/>
        </w:rPr>
        <w:fldChar w:fldCharType="begin"/>
      </w:r>
      <w:r w:rsidR="00CE5532" w:rsidRPr="00892947">
        <w:rPr>
          <w:noProof/>
          <w:lang w:val="es-ES"/>
        </w:rPr>
        <w:instrText xml:space="preserve"> PAGEREF _Toc324763982 \h </w:instrText>
      </w:r>
      <w:r>
        <w:rPr>
          <w:noProof/>
        </w:rPr>
      </w:r>
      <w:r>
        <w:rPr>
          <w:noProof/>
        </w:rPr>
        <w:fldChar w:fldCharType="separate"/>
      </w:r>
      <w:r w:rsidR="008B78ED" w:rsidRPr="00892947">
        <w:rPr>
          <w:noProof/>
          <w:lang w:val="es-ES"/>
        </w:rPr>
        <w:t>1</w:t>
      </w:r>
      <w:r>
        <w:rPr>
          <w:noProof/>
        </w:rPr>
        <w:fldChar w:fldCharType="end"/>
      </w:r>
    </w:p>
    <w:p w:rsidR="00892947" w:rsidRDefault="00892947" w:rsidP="00892947">
      <w:pPr>
        <w:pStyle w:val="TOC2"/>
        <w:rPr>
          <w:rFonts w:asciiTheme="minorHAnsi" w:eastAsiaTheme="minorEastAsia" w:hAnsiTheme="minorHAnsi" w:cstheme="minorBidi"/>
          <w:noProof/>
          <w:spacing w:val="0"/>
          <w:sz w:val="22"/>
          <w:szCs w:val="22"/>
          <w:lang w:val="es-ES_tradnl" w:eastAsia="es-ES_tradnl"/>
        </w:rPr>
      </w:pPr>
      <w:r w:rsidRPr="00F70307">
        <w:rPr>
          <w:noProof/>
          <w:lang w:val="es-ES_tradnl"/>
        </w:rPr>
        <w:t>A.</w:t>
      </w:r>
      <w:r>
        <w:rPr>
          <w:rFonts w:asciiTheme="minorHAnsi" w:eastAsiaTheme="minorEastAsia" w:hAnsiTheme="minorHAnsi" w:cstheme="minorBidi"/>
          <w:noProof/>
          <w:spacing w:val="0"/>
          <w:sz w:val="22"/>
          <w:szCs w:val="22"/>
          <w:lang w:val="es-ES_tradnl" w:eastAsia="es-ES_tradnl"/>
        </w:rPr>
        <w:tab/>
      </w:r>
      <w:r>
        <w:rPr>
          <w:noProof/>
          <w:lang w:val="es-ES_tradnl"/>
        </w:rPr>
        <w:t>Objetivos del Programa</w:t>
      </w:r>
      <w:r w:rsidRPr="00CE5532">
        <w:rPr>
          <w:noProof/>
          <w:lang w:val="es-ES_tradnl"/>
        </w:rPr>
        <w:tab/>
      </w:r>
      <w:r>
        <w:rPr>
          <w:noProof/>
        </w:rPr>
        <w:fldChar w:fldCharType="begin"/>
      </w:r>
      <w:r w:rsidRPr="00CE5532">
        <w:rPr>
          <w:noProof/>
          <w:lang w:val="es-ES_tradnl"/>
        </w:rPr>
        <w:instrText xml:space="preserve"> PAGEREF _Toc324763984 \h </w:instrText>
      </w:r>
      <w:r>
        <w:rPr>
          <w:noProof/>
        </w:rPr>
      </w:r>
      <w:r>
        <w:rPr>
          <w:noProof/>
        </w:rPr>
        <w:fldChar w:fldCharType="separate"/>
      </w:r>
      <w:r w:rsidRPr="00CE5532">
        <w:rPr>
          <w:noProof/>
          <w:lang w:val="es-ES_tradnl"/>
        </w:rPr>
        <w:t>1</w:t>
      </w:r>
      <w:r>
        <w:rPr>
          <w:noProof/>
        </w:rPr>
        <w:fldChar w:fldCharType="end"/>
      </w:r>
    </w:p>
    <w:p w:rsidR="00892947" w:rsidRDefault="00892947" w:rsidP="00892947">
      <w:pPr>
        <w:pStyle w:val="TOC2"/>
        <w:rPr>
          <w:rFonts w:asciiTheme="minorHAnsi" w:eastAsiaTheme="minorEastAsia" w:hAnsiTheme="minorHAnsi" w:cstheme="minorBidi"/>
          <w:noProof/>
          <w:spacing w:val="0"/>
          <w:sz w:val="22"/>
          <w:szCs w:val="22"/>
          <w:lang w:val="es-ES_tradnl" w:eastAsia="es-ES_tradnl"/>
        </w:rPr>
      </w:pPr>
      <w:r>
        <w:rPr>
          <w:noProof/>
          <w:lang w:val="es-ES_tradnl"/>
        </w:rPr>
        <w:t>B</w:t>
      </w:r>
      <w:r w:rsidRPr="00F70307">
        <w:rPr>
          <w:noProof/>
          <w:lang w:val="es-ES_tradnl"/>
        </w:rPr>
        <w:t>.</w:t>
      </w:r>
      <w:r>
        <w:rPr>
          <w:rFonts w:asciiTheme="minorHAnsi" w:eastAsiaTheme="minorEastAsia" w:hAnsiTheme="minorHAnsi" w:cstheme="minorBidi"/>
          <w:noProof/>
          <w:spacing w:val="0"/>
          <w:sz w:val="22"/>
          <w:szCs w:val="22"/>
          <w:lang w:val="es-ES_tradnl" w:eastAsia="es-ES_tradnl"/>
        </w:rPr>
        <w:tab/>
      </w:r>
      <w:r>
        <w:rPr>
          <w:noProof/>
          <w:lang w:val="es-ES_tradnl"/>
        </w:rPr>
        <w:t>Componentes del Programa</w:t>
      </w:r>
      <w:r w:rsidRPr="00CE5532">
        <w:rPr>
          <w:noProof/>
          <w:lang w:val="es-ES_tradnl"/>
        </w:rPr>
        <w:tab/>
      </w:r>
      <w:r w:rsidRPr="00892947">
        <w:rPr>
          <w:noProof/>
          <w:lang w:val="es-ES"/>
        </w:rPr>
        <w:t>1</w:t>
      </w:r>
    </w:p>
    <w:p w:rsidR="00892947" w:rsidRPr="00892947" w:rsidRDefault="00892947" w:rsidP="00892947">
      <w:pPr>
        <w:pStyle w:val="TOC2"/>
        <w:rPr>
          <w:rFonts w:asciiTheme="minorHAnsi" w:eastAsiaTheme="minorEastAsia" w:hAnsiTheme="minorHAnsi" w:cstheme="minorBidi"/>
          <w:noProof/>
          <w:spacing w:val="0"/>
          <w:sz w:val="22"/>
          <w:szCs w:val="22"/>
          <w:lang w:val="es-ES" w:eastAsia="es-ES_tradnl"/>
        </w:rPr>
      </w:pPr>
      <w:r>
        <w:rPr>
          <w:noProof/>
          <w:lang w:val="es-ES_tradnl"/>
        </w:rPr>
        <w:t>C</w:t>
      </w:r>
      <w:r w:rsidRPr="00F70307">
        <w:rPr>
          <w:noProof/>
          <w:lang w:val="es-ES_tradnl"/>
        </w:rPr>
        <w:t>.</w:t>
      </w:r>
      <w:r>
        <w:rPr>
          <w:rFonts w:asciiTheme="minorHAnsi" w:eastAsiaTheme="minorEastAsia" w:hAnsiTheme="minorHAnsi" w:cstheme="minorBidi"/>
          <w:noProof/>
          <w:spacing w:val="0"/>
          <w:sz w:val="22"/>
          <w:szCs w:val="22"/>
          <w:lang w:val="es-ES_tradnl" w:eastAsia="es-ES_tradnl"/>
        </w:rPr>
        <w:tab/>
      </w:r>
      <w:r>
        <w:rPr>
          <w:noProof/>
          <w:lang w:val="es-ES_tradnl"/>
        </w:rPr>
        <w:t>Esquema de Ejecución del Programa</w:t>
      </w:r>
      <w:r w:rsidRPr="00CE5532">
        <w:rPr>
          <w:noProof/>
          <w:lang w:val="es-ES_tradnl"/>
        </w:rPr>
        <w:tab/>
      </w:r>
      <w:r w:rsidRPr="00892947">
        <w:rPr>
          <w:noProof/>
          <w:lang w:val="es-ES"/>
        </w:rPr>
        <w:t>2</w:t>
      </w:r>
    </w:p>
    <w:p w:rsidR="00892947" w:rsidRPr="00892947" w:rsidRDefault="00892947" w:rsidP="00892947">
      <w:pPr>
        <w:pStyle w:val="TOC2"/>
        <w:rPr>
          <w:rFonts w:asciiTheme="minorHAnsi" w:eastAsiaTheme="minorEastAsia" w:hAnsiTheme="minorHAnsi" w:cstheme="minorBidi"/>
          <w:noProof/>
          <w:spacing w:val="0"/>
          <w:sz w:val="22"/>
          <w:szCs w:val="22"/>
          <w:lang w:val="es-ES" w:eastAsia="es-ES_tradnl"/>
        </w:rPr>
      </w:pPr>
      <w:r>
        <w:rPr>
          <w:noProof/>
          <w:lang w:val="es-ES_tradnl"/>
        </w:rPr>
        <w:t>D</w:t>
      </w:r>
      <w:r w:rsidRPr="00F70307">
        <w:rPr>
          <w:noProof/>
          <w:lang w:val="es-ES_tradnl"/>
        </w:rPr>
        <w:t>.</w:t>
      </w:r>
      <w:r>
        <w:rPr>
          <w:rFonts w:asciiTheme="minorHAnsi" w:eastAsiaTheme="minorEastAsia" w:hAnsiTheme="minorHAnsi" w:cstheme="minorBidi"/>
          <w:noProof/>
          <w:spacing w:val="0"/>
          <w:sz w:val="22"/>
          <w:szCs w:val="22"/>
          <w:lang w:val="es-ES_tradnl" w:eastAsia="es-ES_tradnl"/>
        </w:rPr>
        <w:tab/>
      </w:r>
      <w:r>
        <w:rPr>
          <w:noProof/>
          <w:lang w:val="es-ES_tradnl"/>
        </w:rPr>
        <w:t>Esquema de Monitoreo y Evalaución del Programa</w:t>
      </w:r>
      <w:r w:rsidRPr="00CE5532">
        <w:rPr>
          <w:noProof/>
          <w:lang w:val="es-ES_tradnl"/>
        </w:rPr>
        <w:tab/>
      </w:r>
      <w:r w:rsidRPr="00892947">
        <w:rPr>
          <w:noProof/>
          <w:lang w:val="es-ES"/>
        </w:rPr>
        <w:t>2</w:t>
      </w:r>
    </w:p>
    <w:p w:rsidR="00CE5532" w:rsidRDefault="008B78ED" w:rsidP="00892947">
      <w:pPr>
        <w:pStyle w:val="TOC1"/>
        <w:rPr>
          <w:rFonts w:asciiTheme="minorHAnsi" w:eastAsiaTheme="minorEastAsia" w:hAnsiTheme="minorHAnsi" w:cstheme="minorBidi"/>
          <w:noProof/>
          <w:spacing w:val="0"/>
          <w:sz w:val="22"/>
          <w:szCs w:val="22"/>
          <w:lang w:eastAsia="es-ES_tradnl"/>
        </w:rPr>
      </w:pPr>
      <w:r w:rsidRPr="00892947">
        <w:rPr>
          <w:rFonts w:ascii="Times New Roman Bold" w:hAnsi="Times New Roman Bold"/>
          <w:caps/>
          <w:smallCaps w:val="0"/>
          <w:noProof/>
        </w:rPr>
        <w:t>Ii</w:t>
      </w:r>
      <w:r w:rsidRPr="00F70307">
        <w:rPr>
          <w:noProof/>
        </w:rPr>
        <w:t>.</w:t>
      </w:r>
      <w:r>
        <w:rPr>
          <w:rFonts w:asciiTheme="minorHAnsi" w:eastAsiaTheme="minorEastAsia" w:hAnsiTheme="minorHAnsi" w:cstheme="minorBidi"/>
          <w:noProof/>
          <w:spacing w:val="0"/>
          <w:sz w:val="22"/>
          <w:szCs w:val="22"/>
          <w:lang w:eastAsia="es-ES_tradnl"/>
        </w:rPr>
        <w:tab/>
      </w:r>
      <w:r w:rsidRPr="00F70307">
        <w:rPr>
          <w:noProof/>
        </w:rPr>
        <w:t xml:space="preserve">Monitoreo </w:t>
      </w:r>
      <w:r>
        <w:rPr>
          <w:noProof/>
        </w:rPr>
        <w:t xml:space="preserve">Y Seguimiento De </w:t>
      </w:r>
      <w:r w:rsidRPr="00F70307">
        <w:rPr>
          <w:noProof/>
        </w:rPr>
        <w:t xml:space="preserve"> La Gestión Del Programa</w:t>
      </w:r>
      <w:r>
        <w:rPr>
          <w:noProof/>
        </w:rPr>
        <w:tab/>
      </w:r>
      <w:r w:rsidR="00892947">
        <w:rPr>
          <w:noProof/>
        </w:rPr>
        <w:t>4</w:t>
      </w:r>
    </w:p>
    <w:p w:rsidR="00CE5532" w:rsidRDefault="008B78ED" w:rsidP="00892947">
      <w:pPr>
        <w:pStyle w:val="TOC2"/>
        <w:rPr>
          <w:rFonts w:asciiTheme="minorHAnsi" w:eastAsiaTheme="minorEastAsia" w:hAnsiTheme="minorHAnsi" w:cstheme="minorBidi"/>
          <w:noProof/>
          <w:spacing w:val="0"/>
          <w:sz w:val="22"/>
          <w:szCs w:val="22"/>
          <w:lang w:val="es-ES_tradnl" w:eastAsia="es-ES_tradnl"/>
        </w:rPr>
      </w:pPr>
      <w:r w:rsidRPr="00F70307">
        <w:rPr>
          <w:noProof/>
          <w:lang w:val="es-ES_tradnl"/>
        </w:rPr>
        <w:t>A.</w:t>
      </w:r>
      <w:r>
        <w:rPr>
          <w:rFonts w:asciiTheme="minorHAnsi" w:eastAsiaTheme="minorEastAsia" w:hAnsiTheme="minorHAnsi" w:cstheme="minorBidi"/>
          <w:noProof/>
          <w:spacing w:val="0"/>
          <w:sz w:val="22"/>
          <w:szCs w:val="22"/>
          <w:lang w:val="es-ES_tradnl" w:eastAsia="es-ES_tradnl"/>
        </w:rPr>
        <w:tab/>
      </w:r>
      <w:r w:rsidRPr="00F70307">
        <w:rPr>
          <w:noProof/>
          <w:lang w:val="es-ES_tradnl"/>
        </w:rPr>
        <w:t>Instrumentos</w:t>
      </w:r>
      <w:r w:rsidRPr="00CE5532">
        <w:rPr>
          <w:noProof/>
          <w:lang w:val="es-ES_tradnl"/>
        </w:rPr>
        <w:tab/>
      </w:r>
      <w:r w:rsidR="00892947" w:rsidRPr="00B45DA5">
        <w:rPr>
          <w:noProof/>
          <w:lang w:val="es-ES"/>
        </w:rPr>
        <w:t>4</w:t>
      </w:r>
    </w:p>
    <w:p w:rsidR="00CE5532" w:rsidRDefault="008B78ED" w:rsidP="00892947">
      <w:pPr>
        <w:pStyle w:val="TOC2"/>
        <w:rPr>
          <w:rFonts w:asciiTheme="minorHAnsi" w:eastAsiaTheme="minorEastAsia" w:hAnsiTheme="minorHAnsi" w:cstheme="minorBidi"/>
          <w:noProof/>
          <w:spacing w:val="0"/>
          <w:sz w:val="22"/>
          <w:szCs w:val="22"/>
          <w:lang w:val="es-ES_tradnl" w:eastAsia="es-ES_tradnl"/>
        </w:rPr>
      </w:pPr>
      <w:r>
        <w:rPr>
          <w:noProof/>
          <w:lang w:val="es-ES_tradnl"/>
        </w:rPr>
        <w:t>B</w:t>
      </w:r>
      <w:r w:rsidRPr="00F70307">
        <w:rPr>
          <w:noProof/>
          <w:lang w:val="es-ES_tradnl"/>
        </w:rPr>
        <w:t>.</w:t>
      </w:r>
      <w:r>
        <w:rPr>
          <w:rFonts w:asciiTheme="minorHAnsi" w:eastAsiaTheme="minorEastAsia" w:hAnsiTheme="minorHAnsi" w:cstheme="minorBidi"/>
          <w:noProof/>
          <w:spacing w:val="0"/>
          <w:sz w:val="22"/>
          <w:szCs w:val="22"/>
          <w:lang w:val="es-ES_tradnl" w:eastAsia="es-ES_tradnl"/>
        </w:rPr>
        <w:tab/>
      </w:r>
      <w:r w:rsidRPr="00F70307">
        <w:rPr>
          <w:noProof/>
          <w:lang w:val="es-ES_tradnl"/>
        </w:rPr>
        <w:t>Indicadores</w:t>
      </w:r>
      <w:r w:rsidRPr="00CE5532">
        <w:rPr>
          <w:noProof/>
          <w:lang w:val="es-ES_tradnl"/>
        </w:rPr>
        <w:tab/>
      </w:r>
      <w:r w:rsidR="00B512A4">
        <w:rPr>
          <w:noProof/>
        </w:rPr>
        <w:fldChar w:fldCharType="begin"/>
      </w:r>
      <w:r w:rsidR="00CE5532" w:rsidRPr="00CE5532">
        <w:rPr>
          <w:noProof/>
          <w:lang w:val="es-ES_tradnl"/>
        </w:rPr>
        <w:instrText xml:space="preserve"> PAGEREF _Toc324763987 \h </w:instrText>
      </w:r>
      <w:r w:rsidR="00B512A4">
        <w:rPr>
          <w:noProof/>
        </w:rPr>
      </w:r>
      <w:r w:rsidR="00B512A4">
        <w:rPr>
          <w:noProof/>
        </w:rPr>
        <w:fldChar w:fldCharType="separate"/>
      </w:r>
      <w:r w:rsidRPr="00CE5532">
        <w:rPr>
          <w:noProof/>
          <w:lang w:val="es-ES_tradnl"/>
        </w:rPr>
        <w:t>5</w:t>
      </w:r>
      <w:r w:rsidR="00B512A4">
        <w:rPr>
          <w:noProof/>
        </w:rPr>
        <w:fldChar w:fldCharType="end"/>
      </w:r>
    </w:p>
    <w:p w:rsidR="00CE5532" w:rsidRPr="00892947" w:rsidRDefault="008B78ED" w:rsidP="00892947">
      <w:pPr>
        <w:pStyle w:val="TOC2"/>
        <w:rPr>
          <w:rFonts w:asciiTheme="minorHAnsi" w:eastAsiaTheme="minorEastAsia" w:hAnsiTheme="minorHAnsi" w:cstheme="minorBidi"/>
          <w:noProof/>
          <w:spacing w:val="0"/>
          <w:sz w:val="22"/>
          <w:szCs w:val="22"/>
          <w:lang w:val="es-ES" w:eastAsia="es-ES_tradnl"/>
        </w:rPr>
      </w:pPr>
      <w:r>
        <w:rPr>
          <w:noProof/>
          <w:lang w:val="es-ES_tradnl"/>
        </w:rPr>
        <w:t>C</w:t>
      </w:r>
      <w:r w:rsidRPr="00F70307">
        <w:rPr>
          <w:noProof/>
          <w:lang w:val="es-ES_tradnl"/>
        </w:rPr>
        <w:t>.</w:t>
      </w:r>
      <w:r>
        <w:rPr>
          <w:rFonts w:asciiTheme="minorHAnsi" w:eastAsiaTheme="minorEastAsia" w:hAnsiTheme="minorHAnsi" w:cstheme="minorBidi"/>
          <w:noProof/>
          <w:spacing w:val="0"/>
          <w:sz w:val="22"/>
          <w:szCs w:val="22"/>
          <w:lang w:val="es-ES_tradnl" w:eastAsia="es-ES_tradnl"/>
        </w:rPr>
        <w:tab/>
      </w:r>
      <w:r w:rsidRPr="00F70307">
        <w:rPr>
          <w:noProof/>
          <w:lang w:val="es-ES_tradnl"/>
        </w:rPr>
        <w:t>Recopilación De Datos E Instrumentos</w:t>
      </w:r>
      <w:r w:rsidRPr="00CE5532">
        <w:rPr>
          <w:noProof/>
          <w:lang w:val="es-ES_tradnl"/>
        </w:rPr>
        <w:tab/>
      </w:r>
      <w:r w:rsidR="00892947" w:rsidRPr="00892947">
        <w:rPr>
          <w:noProof/>
          <w:lang w:val="es-ES"/>
        </w:rPr>
        <w:t>8</w:t>
      </w:r>
    </w:p>
    <w:p w:rsidR="00CE5532" w:rsidRDefault="008B78ED" w:rsidP="00892947">
      <w:pPr>
        <w:pStyle w:val="TOC2"/>
        <w:rPr>
          <w:rFonts w:asciiTheme="minorHAnsi" w:eastAsiaTheme="minorEastAsia" w:hAnsiTheme="minorHAnsi" w:cstheme="minorBidi"/>
          <w:noProof/>
          <w:spacing w:val="0"/>
          <w:sz w:val="22"/>
          <w:szCs w:val="22"/>
          <w:lang w:val="es-ES_tradnl" w:eastAsia="es-ES_tradnl"/>
        </w:rPr>
      </w:pPr>
      <w:r>
        <w:rPr>
          <w:noProof/>
          <w:lang w:val="es-ES_tradnl"/>
        </w:rPr>
        <w:t>D</w:t>
      </w:r>
      <w:r w:rsidRPr="00F70307">
        <w:rPr>
          <w:noProof/>
          <w:lang w:val="es-ES_tradnl"/>
        </w:rPr>
        <w:t>.</w:t>
      </w:r>
      <w:r>
        <w:rPr>
          <w:rFonts w:asciiTheme="minorHAnsi" w:eastAsiaTheme="minorEastAsia" w:hAnsiTheme="minorHAnsi" w:cstheme="minorBidi"/>
          <w:noProof/>
          <w:spacing w:val="0"/>
          <w:sz w:val="22"/>
          <w:szCs w:val="22"/>
          <w:lang w:val="es-ES_tradnl" w:eastAsia="es-ES_tradnl"/>
        </w:rPr>
        <w:tab/>
      </w:r>
      <w:r w:rsidRPr="00F70307">
        <w:rPr>
          <w:noProof/>
          <w:lang w:val="es-ES_tradnl"/>
        </w:rPr>
        <w:t>Presentación De Informes</w:t>
      </w:r>
      <w:r w:rsidRPr="00CE5532">
        <w:rPr>
          <w:noProof/>
          <w:lang w:val="es-ES_tradnl"/>
        </w:rPr>
        <w:tab/>
      </w:r>
      <w:r w:rsidR="00892947" w:rsidRPr="00B45DA5">
        <w:rPr>
          <w:noProof/>
          <w:lang w:val="es-ES"/>
        </w:rPr>
        <w:t>9</w:t>
      </w:r>
    </w:p>
    <w:p w:rsidR="00CE5532" w:rsidRDefault="008B78ED" w:rsidP="00892947">
      <w:pPr>
        <w:pStyle w:val="TOC2"/>
        <w:rPr>
          <w:rFonts w:asciiTheme="minorHAnsi" w:eastAsiaTheme="minorEastAsia" w:hAnsiTheme="minorHAnsi" w:cstheme="minorBidi"/>
          <w:noProof/>
          <w:spacing w:val="0"/>
          <w:sz w:val="22"/>
          <w:szCs w:val="22"/>
          <w:lang w:val="es-ES_tradnl" w:eastAsia="es-ES_tradnl"/>
        </w:rPr>
      </w:pPr>
      <w:r>
        <w:rPr>
          <w:noProof/>
          <w:lang w:val="es-ES_tradnl"/>
        </w:rPr>
        <w:t>E</w:t>
      </w:r>
      <w:r w:rsidRPr="00F70307">
        <w:rPr>
          <w:noProof/>
          <w:lang w:val="es-ES_tradnl"/>
        </w:rPr>
        <w:t>.</w:t>
      </w:r>
      <w:r>
        <w:rPr>
          <w:rFonts w:asciiTheme="minorHAnsi" w:eastAsiaTheme="minorEastAsia" w:hAnsiTheme="minorHAnsi" w:cstheme="minorBidi"/>
          <w:noProof/>
          <w:spacing w:val="0"/>
          <w:sz w:val="22"/>
          <w:szCs w:val="22"/>
          <w:lang w:val="es-ES_tradnl" w:eastAsia="es-ES_tradnl"/>
        </w:rPr>
        <w:tab/>
      </w:r>
      <w:r w:rsidRPr="00F70307">
        <w:rPr>
          <w:noProof/>
          <w:lang w:val="es-ES_tradnl"/>
        </w:rPr>
        <w:t>Coordinación, Plan De Trabajo Y Presupuesto Del Seguimiento</w:t>
      </w:r>
      <w:r w:rsidRPr="00CE5532">
        <w:rPr>
          <w:noProof/>
          <w:lang w:val="es-ES_tradnl"/>
        </w:rPr>
        <w:tab/>
      </w:r>
      <w:r w:rsidR="00B512A4">
        <w:rPr>
          <w:noProof/>
        </w:rPr>
        <w:fldChar w:fldCharType="begin"/>
      </w:r>
      <w:r w:rsidR="00CE5532" w:rsidRPr="00CE5532">
        <w:rPr>
          <w:noProof/>
          <w:lang w:val="es-ES_tradnl"/>
        </w:rPr>
        <w:instrText xml:space="preserve"> PAGEREF _Toc324763990 \h </w:instrText>
      </w:r>
      <w:r w:rsidR="00B512A4">
        <w:rPr>
          <w:noProof/>
        </w:rPr>
      </w:r>
      <w:r w:rsidR="00B512A4">
        <w:rPr>
          <w:noProof/>
        </w:rPr>
        <w:fldChar w:fldCharType="separate"/>
      </w:r>
      <w:r w:rsidRPr="00CE5532">
        <w:rPr>
          <w:noProof/>
          <w:lang w:val="es-ES_tradnl"/>
        </w:rPr>
        <w:t>10</w:t>
      </w:r>
      <w:r w:rsidR="00B512A4">
        <w:rPr>
          <w:noProof/>
        </w:rPr>
        <w:fldChar w:fldCharType="end"/>
      </w:r>
    </w:p>
    <w:p w:rsidR="00CE5532" w:rsidRDefault="008B78ED" w:rsidP="00892947">
      <w:pPr>
        <w:pStyle w:val="TOC1"/>
        <w:rPr>
          <w:rFonts w:asciiTheme="minorHAnsi" w:eastAsiaTheme="minorEastAsia" w:hAnsiTheme="minorHAnsi" w:cstheme="minorBidi"/>
          <w:noProof/>
          <w:spacing w:val="0"/>
          <w:sz w:val="22"/>
          <w:szCs w:val="22"/>
          <w:lang w:eastAsia="es-ES_tradnl"/>
        </w:rPr>
      </w:pPr>
      <w:r w:rsidRPr="00892947">
        <w:rPr>
          <w:rFonts w:ascii="Times New Roman Bold" w:hAnsi="Times New Roman Bold"/>
          <w:caps/>
          <w:smallCaps w:val="0"/>
          <w:noProof/>
          <w:sz w:val="24"/>
          <w:szCs w:val="24"/>
        </w:rPr>
        <w:t>Iii</w:t>
      </w:r>
      <w:r w:rsidRPr="00F70307">
        <w:rPr>
          <w:noProof/>
        </w:rPr>
        <w:t>.</w:t>
      </w:r>
      <w:r>
        <w:rPr>
          <w:rFonts w:asciiTheme="minorHAnsi" w:eastAsiaTheme="minorEastAsia" w:hAnsiTheme="minorHAnsi" w:cstheme="minorBidi"/>
          <w:noProof/>
          <w:spacing w:val="0"/>
          <w:sz w:val="22"/>
          <w:szCs w:val="22"/>
          <w:lang w:eastAsia="es-ES_tradnl"/>
        </w:rPr>
        <w:tab/>
      </w:r>
      <w:r w:rsidRPr="00F70307">
        <w:rPr>
          <w:noProof/>
        </w:rPr>
        <w:t>Evaluación</w:t>
      </w:r>
      <w:r>
        <w:rPr>
          <w:noProof/>
        </w:rPr>
        <w:tab/>
      </w:r>
      <w:r w:rsidR="00B512A4">
        <w:rPr>
          <w:noProof/>
        </w:rPr>
        <w:fldChar w:fldCharType="begin"/>
      </w:r>
      <w:r w:rsidR="00CE5532">
        <w:rPr>
          <w:noProof/>
        </w:rPr>
        <w:instrText xml:space="preserve"> PAGEREF _Toc324763991 \h </w:instrText>
      </w:r>
      <w:r w:rsidR="00B512A4">
        <w:rPr>
          <w:noProof/>
        </w:rPr>
      </w:r>
      <w:r w:rsidR="00B512A4">
        <w:rPr>
          <w:noProof/>
        </w:rPr>
        <w:fldChar w:fldCharType="separate"/>
      </w:r>
      <w:r>
        <w:rPr>
          <w:noProof/>
        </w:rPr>
        <w:t>1</w:t>
      </w:r>
      <w:r w:rsidR="00B512A4">
        <w:rPr>
          <w:noProof/>
        </w:rPr>
        <w:fldChar w:fldCharType="end"/>
      </w:r>
      <w:r w:rsidR="00D71952">
        <w:rPr>
          <w:noProof/>
        </w:rPr>
        <w:t>3</w:t>
      </w:r>
    </w:p>
    <w:p w:rsidR="00CE5532" w:rsidRDefault="008B78ED" w:rsidP="00892947">
      <w:pPr>
        <w:pStyle w:val="TOC2"/>
        <w:rPr>
          <w:rFonts w:asciiTheme="minorHAnsi" w:eastAsiaTheme="minorEastAsia" w:hAnsiTheme="minorHAnsi" w:cstheme="minorBidi"/>
          <w:noProof/>
          <w:spacing w:val="0"/>
          <w:sz w:val="22"/>
          <w:szCs w:val="22"/>
          <w:lang w:val="es-ES_tradnl" w:eastAsia="es-ES_tradnl"/>
        </w:rPr>
      </w:pPr>
      <w:r w:rsidRPr="00F70307">
        <w:rPr>
          <w:noProof/>
          <w:lang w:val="es-ES_tradnl"/>
        </w:rPr>
        <w:t>A.</w:t>
      </w:r>
      <w:r>
        <w:rPr>
          <w:rFonts w:asciiTheme="minorHAnsi" w:eastAsiaTheme="minorEastAsia" w:hAnsiTheme="minorHAnsi" w:cstheme="minorBidi"/>
          <w:noProof/>
          <w:spacing w:val="0"/>
          <w:sz w:val="22"/>
          <w:szCs w:val="22"/>
          <w:lang w:val="es-ES_tradnl" w:eastAsia="es-ES_tradnl"/>
        </w:rPr>
        <w:tab/>
      </w:r>
      <w:r w:rsidRPr="00F70307">
        <w:rPr>
          <w:noProof/>
          <w:lang w:val="es-ES_tradnl"/>
        </w:rPr>
        <w:t>Principales Preguntas De Evaluación</w:t>
      </w:r>
      <w:r w:rsidRPr="00CE5532">
        <w:rPr>
          <w:noProof/>
          <w:lang w:val="es-ES_tradnl"/>
        </w:rPr>
        <w:tab/>
      </w:r>
      <w:r w:rsidR="00B512A4">
        <w:rPr>
          <w:noProof/>
        </w:rPr>
        <w:fldChar w:fldCharType="begin"/>
      </w:r>
      <w:r w:rsidR="00CE5532" w:rsidRPr="00CE5532">
        <w:rPr>
          <w:noProof/>
          <w:lang w:val="es-ES_tradnl"/>
        </w:rPr>
        <w:instrText xml:space="preserve"> PAGEREF _Toc324763992 \h </w:instrText>
      </w:r>
      <w:r w:rsidR="00B512A4">
        <w:rPr>
          <w:noProof/>
        </w:rPr>
      </w:r>
      <w:r w:rsidR="00B512A4">
        <w:rPr>
          <w:noProof/>
        </w:rPr>
        <w:fldChar w:fldCharType="separate"/>
      </w:r>
      <w:r w:rsidRPr="00CE5532">
        <w:rPr>
          <w:noProof/>
          <w:lang w:val="es-ES_tradnl"/>
        </w:rPr>
        <w:t>1</w:t>
      </w:r>
      <w:r w:rsidR="00B512A4">
        <w:rPr>
          <w:noProof/>
        </w:rPr>
        <w:fldChar w:fldCharType="end"/>
      </w:r>
      <w:r w:rsidR="00D71952" w:rsidRPr="00D71952">
        <w:rPr>
          <w:noProof/>
          <w:lang w:val="es-ES"/>
        </w:rPr>
        <w:t>3</w:t>
      </w:r>
    </w:p>
    <w:p w:rsidR="00CE5532" w:rsidRDefault="008B78ED" w:rsidP="00892947">
      <w:pPr>
        <w:pStyle w:val="TOC2"/>
        <w:rPr>
          <w:rFonts w:asciiTheme="minorHAnsi" w:eastAsiaTheme="minorEastAsia" w:hAnsiTheme="minorHAnsi" w:cstheme="minorBidi"/>
          <w:noProof/>
          <w:spacing w:val="0"/>
          <w:sz w:val="22"/>
          <w:szCs w:val="22"/>
          <w:lang w:val="es-ES_tradnl" w:eastAsia="es-ES_tradnl"/>
        </w:rPr>
      </w:pPr>
      <w:r w:rsidRPr="00F70307">
        <w:rPr>
          <w:noProof/>
          <w:lang w:val="es-ES_tradnl"/>
        </w:rPr>
        <w:t>B.</w:t>
      </w:r>
      <w:r>
        <w:rPr>
          <w:rFonts w:asciiTheme="minorHAnsi" w:eastAsiaTheme="minorEastAsia" w:hAnsiTheme="minorHAnsi" w:cstheme="minorBidi"/>
          <w:noProof/>
          <w:spacing w:val="0"/>
          <w:sz w:val="22"/>
          <w:szCs w:val="22"/>
          <w:lang w:val="es-ES_tradnl" w:eastAsia="es-ES_tradnl"/>
        </w:rPr>
        <w:tab/>
      </w:r>
      <w:r w:rsidR="00C31050" w:rsidRPr="00C31050">
        <w:rPr>
          <w:rFonts w:eastAsiaTheme="minorEastAsia"/>
          <w:noProof/>
          <w:spacing w:val="0"/>
          <w:szCs w:val="24"/>
          <w:lang w:val="es-ES_tradnl" w:eastAsia="es-ES_tradnl"/>
        </w:rPr>
        <w:t>Instrumentos de Evalaución</w:t>
      </w:r>
      <w:r w:rsidRPr="00CE5532">
        <w:rPr>
          <w:noProof/>
          <w:lang w:val="es-ES_tradnl"/>
        </w:rPr>
        <w:tab/>
      </w:r>
      <w:r w:rsidR="00B512A4">
        <w:rPr>
          <w:noProof/>
        </w:rPr>
        <w:fldChar w:fldCharType="begin"/>
      </w:r>
      <w:r w:rsidR="00CE5532" w:rsidRPr="00CE5532">
        <w:rPr>
          <w:noProof/>
          <w:lang w:val="es-ES_tradnl"/>
        </w:rPr>
        <w:instrText xml:space="preserve"> PAGEREF _Toc324763993 \h </w:instrText>
      </w:r>
      <w:r w:rsidR="00B512A4">
        <w:rPr>
          <w:noProof/>
        </w:rPr>
      </w:r>
      <w:r w:rsidR="00B512A4">
        <w:rPr>
          <w:noProof/>
        </w:rPr>
        <w:fldChar w:fldCharType="separate"/>
      </w:r>
      <w:r w:rsidRPr="00CE5532">
        <w:rPr>
          <w:noProof/>
          <w:lang w:val="es-ES_tradnl"/>
        </w:rPr>
        <w:t>1</w:t>
      </w:r>
      <w:r w:rsidR="00B512A4">
        <w:rPr>
          <w:noProof/>
        </w:rPr>
        <w:fldChar w:fldCharType="end"/>
      </w:r>
      <w:r w:rsidR="00D71952" w:rsidRPr="00D71952">
        <w:rPr>
          <w:noProof/>
          <w:lang w:val="es-ES"/>
        </w:rPr>
        <w:t>3</w:t>
      </w:r>
    </w:p>
    <w:p w:rsidR="00CE5532" w:rsidRDefault="008B78ED" w:rsidP="00892947">
      <w:pPr>
        <w:pStyle w:val="TOC2"/>
        <w:rPr>
          <w:rFonts w:asciiTheme="minorHAnsi" w:eastAsiaTheme="minorEastAsia" w:hAnsiTheme="minorHAnsi" w:cstheme="minorBidi"/>
          <w:noProof/>
          <w:spacing w:val="0"/>
          <w:sz w:val="22"/>
          <w:szCs w:val="22"/>
          <w:lang w:val="es-ES_tradnl" w:eastAsia="es-ES_tradnl"/>
        </w:rPr>
      </w:pPr>
      <w:r w:rsidRPr="00F70307">
        <w:rPr>
          <w:noProof/>
          <w:lang w:val="es-ES_tradnl"/>
        </w:rPr>
        <w:t>C.</w:t>
      </w:r>
      <w:r>
        <w:rPr>
          <w:rFonts w:asciiTheme="minorHAnsi" w:eastAsiaTheme="minorEastAsia" w:hAnsiTheme="minorHAnsi" w:cstheme="minorBidi"/>
          <w:noProof/>
          <w:spacing w:val="0"/>
          <w:sz w:val="22"/>
          <w:szCs w:val="22"/>
          <w:lang w:val="es-ES_tradnl" w:eastAsia="es-ES_tradnl"/>
        </w:rPr>
        <w:tab/>
      </w:r>
      <w:r w:rsidR="00C31050" w:rsidRPr="00F70307">
        <w:rPr>
          <w:noProof/>
          <w:lang w:val="es-ES_tradnl"/>
        </w:rPr>
        <w:t>Conocimiento Existente (Evaluaciones Previas, Análisis Económico Ex Ante)</w:t>
      </w:r>
      <w:r w:rsidRPr="00CE5532">
        <w:rPr>
          <w:noProof/>
          <w:lang w:val="es-ES_tradnl"/>
        </w:rPr>
        <w:tab/>
      </w:r>
      <w:r w:rsidR="00B512A4">
        <w:rPr>
          <w:noProof/>
        </w:rPr>
        <w:fldChar w:fldCharType="begin"/>
      </w:r>
      <w:r w:rsidR="00CE5532" w:rsidRPr="00CE5532">
        <w:rPr>
          <w:noProof/>
          <w:lang w:val="es-ES_tradnl"/>
        </w:rPr>
        <w:instrText xml:space="preserve"> PAGEREF _Toc324763994 \h </w:instrText>
      </w:r>
      <w:r w:rsidR="00B512A4">
        <w:rPr>
          <w:noProof/>
        </w:rPr>
      </w:r>
      <w:r w:rsidR="00B512A4">
        <w:rPr>
          <w:noProof/>
        </w:rPr>
        <w:fldChar w:fldCharType="separate"/>
      </w:r>
      <w:r w:rsidRPr="00CE5532">
        <w:rPr>
          <w:noProof/>
          <w:lang w:val="es-ES_tradnl"/>
        </w:rPr>
        <w:t>1</w:t>
      </w:r>
      <w:r w:rsidR="00B512A4">
        <w:rPr>
          <w:noProof/>
        </w:rPr>
        <w:fldChar w:fldCharType="end"/>
      </w:r>
      <w:r w:rsidR="00D71952" w:rsidRPr="00D71952">
        <w:rPr>
          <w:noProof/>
          <w:lang w:val="es-ES"/>
        </w:rPr>
        <w:t>4</w:t>
      </w:r>
    </w:p>
    <w:p w:rsidR="00CE5532" w:rsidRDefault="008B78ED" w:rsidP="00892947">
      <w:pPr>
        <w:pStyle w:val="TOC2"/>
        <w:rPr>
          <w:rFonts w:asciiTheme="minorHAnsi" w:eastAsiaTheme="minorEastAsia" w:hAnsiTheme="minorHAnsi" w:cstheme="minorBidi"/>
          <w:noProof/>
          <w:spacing w:val="0"/>
          <w:sz w:val="22"/>
          <w:szCs w:val="22"/>
          <w:lang w:val="es-ES_tradnl" w:eastAsia="es-ES_tradnl"/>
        </w:rPr>
      </w:pPr>
      <w:r w:rsidRPr="00F70307">
        <w:rPr>
          <w:noProof/>
          <w:lang w:val="es-ES_tradnl"/>
        </w:rPr>
        <w:t>D.</w:t>
      </w:r>
      <w:r>
        <w:rPr>
          <w:rFonts w:asciiTheme="minorHAnsi" w:eastAsiaTheme="minorEastAsia" w:hAnsiTheme="minorHAnsi" w:cstheme="minorBidi"/>
          <w:noProof/>
          <w:spacing w:val="0"/>
          <w:sz w:val="22"/>
          <w:szCs w:val="22"/>
          <w:lang w:val="es-ES_tradnl" w:eastAsia="es-ES_tradnl"/>
        </w:rPr>
        <w:tab/>
      </w:r>
      <w:r w:rsidR="00C31050" w:rsidRPr="00F70307">
        <w:rPr>
          <w:noProof/>
          <w:lang w:val="es-ES_tradnl"/>
        </w:rPr>
        <w:t>Principales Indicadores De Efectos Directos</w:t>
      </w:r>
      <w:r w:rsidRPr="00CE5532">
        <w:rPr>
          <w:noProof/>
          <w:lang w:val="es-ES_tradnl"/>
        </w:rPr>
        <w:tab/>
      </w:r>
      <w:r w:rsidR="00B512A4">
        <w:rPr>
          <w:noProof/>
        </w:rPr>
        <w:fldChar w:fldCharType="begin"/>
      </w:r>
      <w:r w:rsidR="00CE5532" w:rsidRPr="00CE5532">
        <w:rPr>
          <w:noProof/>
          <w:lang w:val="es-ES_tradnl"/>
        </w:rPr>
        <w:instrText xml:space="preserve"> PAGEREF _Toc324763995 \h </w:instrText>
      </w:r>
      <w:r w:rsidR="00B512A4">
        <w:rPr>
          <w:noProof/>
        </w:rPr>
      </w:r>
      <w:r w:rsidR="00B512A4">
        <w:rPr>
          <w:noProof/>
        </w:rPr>
        <w:fldChar w:fldCharType="separate"/>
      </w:r>
      <w:r w:rsidRPr="00CE5532">
        <w:rPr>
          <w:noProof/>
          <w:lang w:val="es-ES_tradnl"/>
        </w:rPr>
        <w:t>1</w:t>
      </w:r>
      <w:r w:rsidR="00C31050">
        <w:rPr>
          <w:noProof/>
          <w:lang w:val="es-ES_tradnl"/>
        </w:rPr>
        <w:t>6</w:t>
      </w:r>
      <w:r w:rsidR="00B512A4">
        <w:rPr>
          <w:noProof/>
        </w:rPr>
        <w:fldChar w:fldCharType="end"/>
      </w:r>
    </w:p>
    <w:p w:rsidR="00CE5532" w:rsidRDefault="008B78ED" w:rsidP="00892947">
      <w:pPr>
        <w:pStyle w:val="TOC2"/>
        <w:rPr>
          <w:rFonts w:asciiTheme="minorHAnsi" w:eastAsiaTheme="minorEastAsia" w:hAnsiTheme="minorHAnsi" w:cstheme="minorBidi"/>
          <w:noProof/>
          <w:spacing w:val="0"/>
          <w:sz w:val="22"/>
          <w:szCs w:val="22"/>
          <w:lang w:val="es-ES_tradnl" w:eastAsia="es-ES_tradnl"/>
        </w:rPr>
      </w:pPr>
      <w:r w:rsidRPr="00F70307">
        <w:rPr>
          <w:noProof/>
          <w:lang w:val="es-ES_tradnl"/>
        </w:rPr>
        <w:t>E.</w:t>
      </w:r>
      <w:r>
        <w:rPr>
          <w:rFonts w:asciiTheme="minorHAnsi" w:eastAsiaTheme="minorEastAsia" w:hAnsiTheme="minorHAnsi" w:cstheme="minorBidi"/>
          <w:noProof/>
          <w:spacing w:val="0"/>
          <w:sz w:val="22"/>
          <w:szCs w:val="22"/>
          <w:lang w:val="es-ES_tradnl" w:eastAsia="es-ES_tradnl"/>
        </w:rPr>
        <w:tab/>
      </w:r>
      <w:r w:rsidR="00C31050" w:rsidRPr="00F70307">
        <w:rPr>
          <w:noProof/>
          <w:lang w:val="es-ES_tradnl"/>
        </w:rPr>
        <w:t>Metodología De La Evaluación</w:t>
      </w:r>
      <w:r w:rsidRPr="00CE5532">
        <w:rPr>
          <w:noProof/>
          <w:lang w:val="es-ES_tradnl"/>
        </w:rPr>
        <w:tab/>
      </w:r>
      <w:r w:rsidR="00B512A4">
        <w:rPr>
          <w:noProof/>
        </w:rPr>
        <w:fldChar w:fldCharType="begin"/>
      </w:r>
      <w:r w:rsidR="00CE5532" w:rsidRPr="00CE5532">
        <w:rPr>
          <w:noProof/>
          <w:lang w:val="es-ES_tradnl"/>
        </w:rPr>
        <w:instrText xml:space="preserve"> PAGEREF _Toc324763996 \h </w:instrText>
      </w:r>
      <w:r w:rsidR="00B512A4">
        <w:rPr>
          <w:noProof/>
        </w:rPr>
      </w:r>
      <w:r w:rsidR="00B512A4">
        <w:rPr>
          <w:noProof/>
        </w:rPr>
        <w:fldChar w:fldCharType="separate"/>
      </w:r>
      <w:r w:rsidRPr="00CE5532">
        <w:rPr>
          <w:noProof/>
          <w:lang w:val="es-ES_tradnl"/>
        </w:rPr>
        <w:t>1</w:t>
      </w:r>
      <w:r w:rsidR="00C31050">
        <w:rPr>
          <w:noProof/>
          <w:lang w:val="es-ES_tradnl"/>
        </w:rPr>
        <w:t>7</w:t>
      </w:r>
      <w:r w:rsidR="00B512A4">
        <w:rPr>
          <w:noProof/>
        </w:rPr>
        <w:fldChar w:fldCharType="end"/>
      </w:r>
    </w:p>
    <w:p w:rsidR="00CE5532" w:rsidRDefault="008B78ED" w:rsidP="00892947">
      <w:pPr>
        <w:pStyle w:val="TOC2"/>
        <w:rPr>
          <w:rFonts w:asciiTheme="minorHAnsi" w:eastAsiaTheme="minorEastAsia" w:hAnsiTheme="minorHAnsi" w:cstheme="minorBidi"/>
          <w:noProof/>
          <w:spacing w:val="0"/>
          <w:sz w:val="22"/>
          <w:szCs w:val="22"/>
          <w:lang w:val="es-ES_tradnl" w:eastAsia="es-ES_tradnl"/>
        </w:rPr>
      </w:pPr>
      <w:r w:rsidRPr="00F70307">
        <w:rPr>
          <w:noProof/>
          <w:lang w:val="es-ES_tradnl"/>
        </w:rPr>
        <w:t>F.</w:t>
      </w:r>
      <w:r>
        <w:rPr>
          <w:rFonts w:asciiTheme="minorHAnsi" w:eastAsiaTheme="minorEastAsia" w:hAnsiTheme="minorHAnsi" w:cstheme="minorBidi"/>
          <w:noProof/>
          <w:spacing w:val="0"/>
          <w:sz w:val="22"/>
          <w:szCs w:val="22"/>
          <w:lang w:val="es-ES_tradnl" w:eastAsia="es-ES_tradnl"/>
        </w:rPr>
        <w:tab/>
      </w:r>
      <w:r w:rsidR="00C31050" w:rsidRPr="00F70307">
        <w:rPr>
          <w:noProof/>
          <w:lang w:val="es-ES_tradnl"/>
        </w:rPr>
        <w:t>Aspectos Técnicos De La Metodología Seleccionada</w:t>
      </w:r>
      <w:r w:rsidRPr="00CE5532">
        <w:rPr>
          <w:noProof/>
          <w:lang w:val="es-ES_tradnl"/>
        </w:rPr>
        <w:tab/>
      </w:r>
      <w:r w:rsidR="00B512A4">
        <w:rPr>
          <w:noProof/>
        </w:rPr>
        <w:fldChar w:fldCharType="begin"/>
      </w:r>
      <w:r w:rsidR="00CE5532" w:rsidRPr="00CE5532">
        <w:rPr>
          <w:noProof/>
          <w:lang w:val="es-ES_tradnl"/>
        </w:rPr>
        <w:instrText xml:space="preserve"> PAGEREF _Toc324763997 \h </w:instrText>
      </w:r>
      <w:r w:rsidR="00B512A4">
        <w:rPr>
          <w:noProof/>
        </w:rPr>
      </w:r>
      <w:r w:rsidR="00B512A4">
        <w:rPr>
          <w:noProof/>
        </w:rPr>
        <w:fldChar w:fldCharType="separate"/>
      </w:r>
      <w:r w:rsidRPr="00CE5532">
        <w:rPr>
          <w:noProof/>
          <w:lang w:val="es-ES_tradnl"/>
        </w:rPr>
        <w:t>1</w:t>
      </w:r>
      <w:r w:rsidR="00B512A4">
        <w:rPr>
          <w:noProof/>
        </w:rPr>
        <w:fldChar w:fldCharType="end"/>
      </w:r>
      <w:r w:rsidR="00D71952" w:rsidRPr="00D71952">
        <w:rPr>
          <w:noProof/>
          <w:lang w:val="es-ES"/>
        </w:rPr>
        <w:t>8</w:t>
      </w:r>
    </w:p>
    <w:p w:rsidR="00CE5532" w:rsidRPr="00D71952" w:rsidRDefault="008B78ED" w:rsidP="00892947">
      <w:pPr>
        <w:pStyle w:val="TOC2"/>
        <w:rPr>
          <w:noProof/>
          <w:lang w:val="es-ES"/>
        </w:rPr>
      </w:pPr>
      <w:r w:rsidRPr="00F70307">
        <w:rPr>
          <w:noProof/>
          <w:lang w:val="es-ES_tradnl"/>
        </w:rPr>
        <w:t>G.</w:t>
      </w:r>
      <w:r>
        <w:rPr>
          <w:rFonts w:asciiTheme="minorHAnsi" w:eastAsiaTheme="minorEastAsia" w:hAnsiTheme="minorHAnsi" w:cstheme="minorBidi"/>
          <w:noProof/>
          <w:spacing w:val="0"/>
          <w:sz w:val="22"/>
          <w:szCs w:val="22"/>
          <w:lang w:val="es-ES_tradnl" w:eastAsia="es-ES_tradnl"/>
        </w:rPr>
        <w:tab/>
      </w:r>
      <w:r w:rsidR="00C31050" w:rsidRPr="00F70307">
        <w:rPr>
          <w:noProof/>
          <w:lang w:val="es-ES_tradnl"/>
        </w:rPr>
        <w:t>Información De Los Resultados</w:t>
      </w:r>
      <w:r w:rsidRPr="00CE5532">
        <w:rPr>
          <w:noProof/>
          <w:lang w:val="es-ES_tradnl"/>
        </w:rPr>
        <w:tab/>
      </w:r>
      <w:r w:rsidR="00D71952" w:rsidRPr="00D71952">
        <w:rPr>
          <w:noProof/>
          <w:lang w:val="es-ES"/>
        </w:rPr>
        <w:t>2</w:t>
      </w:r>
      <w:r w:rsidR="00D71952">
        <w:rPr>
          <w:noProof/>
          <w:lang w:val="es-ES"/>
        </w:rPr>
        <w:t>2</w:t>
      </w:r>
    </w:p>
    <w:p w:rsidR="00C31050" w:rsidRPr="00D71952" w:rsidRDefault="00C31050" w:rsidP="00C31050">
      <w:pPr>
        <w:pStyle w:val="TOC2"/>
        <w:rPr>
          <w:noProof/>
          <w:lang w:val="es-ES"/>
        </w:rPr>
      </w:pPr>
      <w:r>
        <w:rPr>
          <w:noProof/>
          <w:lang w:val="es-ES_tradnl"/>
        </w:rPr>
        <w:t>H</w:t>
      </w:r>
      <w:r w:rsidRPr="00F70307">
        <w:rPr>
          <w:noProof/>
          <w:lang w:val="es-ES_tradnl"/>
        </w:rPr>
        <w:t>.</w:t>
      </w:r>
      <w:r>
        <w:rPr>
          <w:rFonts w:asciiTheme="minorHAnsi" w:eastAsiaTheme="minorEastAsia" w:hAnsiTheme="minorHAnsi" w:cstheme="minorBidi"/>
          <w:noProof/>
          <w:spacing w:val="0"/>
          <w:sz w:val="22"/>
          <w:szCs w:val="22"/>
          <w:lang w:val="es-ES_tradnl" w:eastAsia="es-ES_tradnl"/>
        </w:rPr>
        <w:tab/>
      </w:r>
      <w:r w:rsidRPr="00F70307">
        <w:rPr>
          <w:noProof/>
          <w:lang w:val="es-ES_tradnl"/>
        </w:rPr>
        <w:t>Coordinación, Plan De Trabajo Y Presupuesto De La Evaluación</w:t>
      </w:r>
      <w:r w:rsidRPr="00CE5532">
        <w:rPr>
          <w:noProof/>
          <w:lang w:val="es-ES_tradnl"/>
        </w:rPr>
        <w:tab/>
      </w:r>
      <w:r w:rsidR="00D71952" w:rsidRPr="00D71952">
        <w:rPr>
          <w:noProof/>
          <w:lang w:val="es-ES"/>
        </w:rPr>
        <w:t>2</w:t>
      </w:r>
      <w:r w:rsidR="00D71952">
        <w:rPr>
          <w:noProof/>
          <w:lang w:val="es-ES"/>
        </w:rPr>
        <w:t>3</w:t>
      </w:r>
    </w:p>
    <w:p w:rsidR="00C31050" w:rsidRPr="00C31050" w:rsidRDefault="00C31050" w:rsidP="00C31050">
      <w:pPr>
        <w:rPr>
          <w:lang w:val="es-ES"/>
        </w:rPr>
      </w:pPr>
    </w:p>
    <w:p w:rsidR="00892947" w:rsidRPr="00C31050" w:rsidRDefault="00892947" w:rsidP="00892947">
      <w:pPr>
        <w:rPr>
          <w:rFonts w:eastAsiaTheme="minorEastAsia"/>
          <w:lang w:val="es-ES"/>
        </w:rPr>
      </w:pPr>
    </w:p>
    <w:p w:rsidR="00892947" w:rsidRDefault="00892947" w:rsidP="00892947">
      <w:pPr>
        <w:pStyle w:val="TOC1"/>
        <w:rPr>
          <w:rFonts w:asciiTheme="minorHAnsi" w:eastAsiaTheme="minorEastAsia" w:hAnsiTheme="minorHAnsi" w:cstheme="minorBidi"/>
          <w:noProof/>
          <w:spacing w:val="0"/>
          <w:sz w:val="22"/>
          <w:szCs w:val="22"/>
          <w:lang w:eastAsia="es-ES_tradnl"/>
        </w:rPr>
      </w:pPr>
      <w:r>
        <w:rPr>
          <w:noProof/>
        </w:rPr>
        <w:t xml:space="preserve"> Anexos</w:t>
      </w:r>
      <w:r>
        <w:rPr>
          <w:noProof/>
        </w:rPr>
        <w:tab/>
        <w:t>2</w:t>
      </w:r>
      <w:r w:rsidR="00D71952">
        <w:rPr>
          <w:noProof/>
        </w:rPr>
        <w:t>4</w:t>
      </w:r>
    </w:p>
    <w:p w:rsidR="00892947" w:rsidRPr="00892947" w:rsidRDefault="00892947" w:rsidP="00892947">
      <w:pPr>
        <w:rPr>
          <w:rFonts w:eastAsiaTheme="minorEastAsia"/>
        </w:rPr>
      </w:pPr>
    </w:p>
    <w:p w:rsidR="00B238DD" w:rsidRPr="00892947" w:rsidRDefault="00B512A4" w:rsidP="00B238DD">
      <w:pPr>
        <w:pStyle w:val="TOC3"/>
        <w:rPr>
          <w:rFonts w:eastAsia="Arial Unicode MS"/>
        </w:rPr>
        <w:sectPr w:rsidR="00B238DD" w:rsidRPr="00892947" w:rsidSect="00185EF2">
          <w:footerReference w:type="default" r:id="rId10"/>
          <w:pgSz w:w="12240" w:h="15840"/>
          <w:pgMar w:top="1440" w:right="1800" w:bottom="1440" w:left="1800" w:header="720" w:footer="720" w:gutter="0"/>
          <w:pgNumType w:fmt="lowerRoman"/>
          <w:cols w:space="720"/>
        </w:sectPr>
      </w:pPr>
      <w:r>
        <w:rPr>
          <w:rFonts w:eastAsia="Arial Unicode MS"/>
        </w:rPr>
        <w:fldChar w:fldCharType="end"/>
      </w:r>
    </w:p>
    <w:p w:rsidR="00435E54" w:rsidRPr="00892947" w:rsidRDefault="00435E54" w:rsidP="00B238DD">
      <w:pPr>
        <w:pStyle w:val="ColorfulList-Accent11"/>
        <w:ind w:left="0"/>
        <w:jc w:val="center"/>
        <w:rPr>
          <w:rFonts w:ascii="Times New Roman" w:eastAsia="Arial Unicode MS" w:hAnsi="Times New Roman"/>
          <w:b/>
          <w:sz w:val="24"/>
          <w:szCs w:val="24"/>
        </w:rPr>
        <w:sectPr w:rsidR="00435E54" w:rsidRPr="00892947" w:rsidSect="00E121D1">
          <w:headerReference w:type="default" r:id="rId11"/>
          <w:type w:val="continuous"/>
          <w:pgSz w:w="12240" w:h="15840"/>
          <w:pgMar w:top="1440" w:right="1800" w:bottom="1440" w:left="1800" w:header="720" w:footer="720" w:gutter="0"/>
          <w:cols w:space="72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512"/>
      </w:tblGrid>
      <w:tr w:rsidR="00B238DD" w:rsidRPr="00F7759B" w:rsidTr="00D00CAC">
        <w:tc>
          <w:tcPr>
            <w:tcW w:w="8780" w:type="dxa"/>
            <w:gridSpan w:val="2"/>
          </w:tcPr>
          <w:p w:rsidR="00B238DD" w:rsidRPr="00F7759B" w:rsidRDefault="00B238DD" w:rsidP="00B238DD">
            <w:pPr>
              <w:pStyle w:val="ColorfulList-Accent11"/>
              <w:ind w:left="0"/>
              <w:jc w:val="center"/>
              <w:rPr>
                <w:rFonts w:ascii="Times New Roman" w:eastAsia="Arial Unicode MS" w:hAnsi="Times New Roman"/>
                <w:b/>
                <w:sz w:val="24"/>
                <w:szCs w:val="24"/>
                <w:lang w:val="es-ES"/>
              </w:rPr>
            </w:pPr>
            <w:r w:rsidRPr="00F7759B">
              <w:rPr>
                <w:rFonts w:ascii="Times New Roman" w:eastAsia="Arial Unicode MS" w:hAnsi="Times New Roman"/>
                <w:b/>
                <w:sz w:val="24"/>
                <w:szCs w:val="24"/>
                <w:lang w:val="es-ES"/>
              </w:rPr>
              <w:lastRenderedPageBreak/>
              <w:t>Siglas y Abreviaturas</w:t>
            </w:r>
          </w:p>
          <w:p w:rsidR="00B238DD" w:rsidRPr="00F7759B" w:rsidRDefault="00B238DD" w:rsidP="00B238DD">
            <w:pPr>
              <w:pStyle w:val="ColorfulList-Accent11"/>
              <w:ind w:left="0"/>
              <w:jc w:val="center"/>
              <w:rPr>
                <w:rFonts w:ascii="Times New Roman" w:hAnsi="Times New Roman"/>
                <w:sz w:val="24"/>
                <w:szCs w:val="24"/>
                <w:lang w:val="es-ES"/>
              </w:rPr>
            </w:pPr>
          </w:p>
        </w:tc>
      </w:tr>
      <w:tr w:rsidR="006065E3" w:rsidRPr="00F7759B" w:rsidTr="006065E3">
        <w:tc>
          <w:tcPr>
            <w:tcW w:w="2268" w:type="dxa"/>
          </w:tcPr>
          <w:p w:rsidR="006065E3" w:rsidRPr="00F7759B" w:rsidRDefault="006065E3" w:rsidP="006065E3">
            <w:pPr>
              <w:pStyle w:val="ColorfulList-Accent11"/>
              <w:ind w:left="0"/>
              <w:rPr>
                <w:rFonts w:ascii="Times New Roman" w:hAnsi="Times New Roman"/>
                <w:sz w:val="24"/>
                <w:szCs w:val="24"/>
                <w:lang w:val="es-ES"/>
              </w:rPr>
            </w:pPr>
          </w:p>
        </w:tc>
        <w:tc>
          <w:tcPr>
            <w:tcW w:w="6512" w:type="dxa"/>
          </w:tcPr>
          <w:p w:rsidR="006065E3" w:rsidRPr="00F7759B" w:rsidRDefault="006065E3" w:rsidP="006065E3">
            <w:pPr>
              <w:pStyle w:val="ColorfulList-Accent11"/>
              <w:ind w:left="0"/>
              <w:rPr>
                <w:rFonts w:ascii="Times New Roman" w:hAnsi="Times New Roman"/>
                <w:sz w:val="24"/>
                <w:szCs w:val="24"/>
                <w:lang w:val="es-ES"/>
              </w:rPr>
            </w:pPr>
          </w:p>
        </w:tc>
      </w:tr>
      <w:tr w:rsidR="006065E3" w:rsidRPr="00F7759B" w:rsidTr="006065E3">
        <w:tc>
          <w:tcPr>
            <w:tcW w:w="2268" w:type="dxa"/>
          </w:tcPr>
          <w:p w:rsidR="00B469CB" w:rsidRDefault="00B469CB" w:rsidP="006065E3">
            <w:pPr>
              <w:pStyle w:val="ColorfulList-Accent11"/>
              <w:ind w:left="0"/>
              <w:rPr>
                <w:rFonts w:ascii="Times New Roman" w:hAnsi="Times New Roman"/>
                <w:sz w:val="24"/>
                <w:szCs w:val="24"/>
                <w:lang w:val="es-ES"/>
              </w:rPr>
            </w:pPr>
            <w:r>
              <w:rPr>
                <w:rFonts w:ascii="Times New Roman" w:hAnsi="Times New Roman"/>
                <w:sz w:val="24"/>
                <w:szCs w:val="24"/>
                <w:lang w:val="es-ES"/>
              </w:rPr>
              <w:t>AySA</w:t>
            </w:r>
          </w:p>
          <w:p w:rsidR="006065E3" w:rsidRPr="00F7759B" w:rsidRDefault="006065E3"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BID</w:t>
            </w:r>
          </w:p>
        </w:tc>
        <w:tc>
          <w:tcPr>
            <w:tcW w:w="6512" w:type="dxa"/>
          </w:tcPr>
          <w:p w:rsidR="00B469CB" w:rsidRDefault="00B469CB" w:rsidP="006065E3">
            <w:pPr>
              <w:pStyle w:val="ColorfulList-Accent11"/>
              <w:ind w:left="0"/>
              <w:rPr>
                <w:rFonts w:ascii="Times New Roman" w:hAnsi="Times New Roman"/>
                <w:sz w:val="24"/>
                <w:szCs w:val="24"/>
                <w:lang w:val="es-ES"/>
              </w:rPr>
            </w:pPr>
            <w:r>
              <w:rPr>
                <w:rFonts w:ascii="Times New Roman" w:hAnsi="Times New Roman"/>
                <w:sz w:val="24"/>
                <w:szCs w:val="24"/>
                <w:lang w:val="es-ES"/>
              </w:rPr>
              <w:t>Agua y Saneamientos Argentinos S.A.</w:t>
            </w:r>
          </w:p>
          <w:p w:rsidR="006065E3" w:rsidRPr="00F7759B" w:rsidRDefault="006065E3"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Banco Interamericano de Desarrollo</w:t>
            </w:r>
          </w:p>
        </w:tc>
      </w:tr>
      <w:tr w:rsidR="006065E3" w:rsidRPr="00F7759B" w:rsidTr="006065E3">
        <w:tc>
          <w:tcPr>
            <w:tcW w:w="2268" w:type="dxa"/>
          </w:tcPr>
          <w:p w:rsidR="006065E3" w:rsidRPr="00F7759B" w:rsidRDefault="006065E3"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DAP</w:t>
            </w:r>
          </w:p>
        </w:tc>
        <w:tc>
          <w:tcPr>
            <w:tcW w:w="6512" w:type="dxa"/>
          </w:tcPr>
          <w:p w:rsidR="006065E3" w:rsidRPr="00F7759B" w:rsidRDefault="006065E3"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Disposición al Pago</w:t>
            </w:r>
          </w:p>
        </w:tc>
      </w:tr>
      <w:tr w:rsidR="00D63ACB" w:rsidRPr="007310B6" w:rsidTr="006065E3">
        <w:tc>
          <w:tcPr>
            <w:tcW w:w="2268" w:type="dxa"/>
          </w:tcPr>
          <w:p w:rsidR="00D63ACB" w:rsidRPr="00F7759B" w:rsidRDefault="00D63ACB" w:rsidP="001D7874">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DNIP</w:t>
            </w:r>
          </w:p>
        </w:tc>
        <w:tc>
          <w:tcPr>
            <w:tcW w:w="6512" w:type="dxa"/>
          </w:tcPr>
          <w:p w:rsidR="00D63ACB" w:rsidRPr="00F7759B" w:rsidRDefault="00D63ACB" w:rsidP="001D7874">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Dirección Nacional de Inversión Pública</w:t>
            </w:r>
          </w:p>
        </w:tc>
      </w:tr>
      <w:tr w:rsidR="00F7759B" w:rsidRPr="007310B6" w:rsidTr="006065E3">
        <w:tc>
          <w:tcPr>
            <w:tcW w:w="2268" w:type="dxa"/>
          </w:tcPr>
          <w:p w:rsidR="00F7759B" w:rsidRPr="00F7759B" w:rsidRDefault="00F7759B" w:rsidP="001D7874">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CCLIP</w:t>
            </w:r>
          </w:p>
        </w:tc>
        <w:tc>
          <w:tcPr>
            <w:tcW w:w="6512" w:type="dxa"/>
          </w:tcPr>
          <w:p w:rsidR="00F7759B" w:rsidRPr="00F7759B" w:rsidRDefault="00F7759B" w:rsidP="001D7874">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Línea Condicional de Crédito para Préstamos de Inversión</w:t>
            </w:r>
          </w:p>
        </w:tc>
      </w:tr>
      <w:tr w:rsidR="00894644" w:rsidRPr="00F7759B" w:rsidTr="006065E3">
        <w:tc>
          <w:tcPr>
            <w:tcW w:w="2268" w:type="dxa"/>
          </w:tcPr>
          <w:p w:rsidR="00894644" w:rsidRPr="00F7759B" w:rsidRDefault="00894644" w:rsidP="001D7874">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EFA</w:t>
            </w:r>
          </w:p>
        </w:tc>
        <w:tc>
          <w:tcPr>
            <w:tcW w:w="6512" w:type="dxa"/>
          </w:tcPr>
          <w:p w:rsidR="00894644" w:rsidRPr="00F7759B" w:rsidRDefault="00894644" w:rsidP="001D7874">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Informe Financiero Auditado</w:t>
            </w:r>
          </w:p>
        </w:tc>
      </w:tr>
      <w:tr w:rsidR="00D63ACB" w:rsidRPr="00F7759B" w:rsidTr="006065E3">
        <w:tc>
          <w:tcPr>
            <w:tcW w:w="2268" w:type="dxa"/>
          </w:tcPr>
          <w:p w:rsidR="00D63ACB" w:rsidRPr="00F7759B" w:rsidRDefault="00B469CB" w:rsidP="006065E3">
            <w:pPr>
              <w:pStyle w:val="ColorfulList-Accent11"/>
              <w:ind w:left="0"/>
              <w:rPr>
                <w:rFonts w:ascii="Times New Roman" w:hAnsi="Times New Roman"/>
                <w:sz w:val="24"/>
                <w:szCs w:val="24"/>
                <w:lang w:val="es-ES"/>
              </w:rPr>
            </w:pPr>
            <w:r>
              <w:rPr>
                <w:rFonts w:ascii="Times New Roman" w:hAnsi="Times New Roman"/>
                <w:sz w:val="24"/>
                <w:szCs w:val="24"/>
                <w:lang w:val="es-ES"/>
              </w:rPr>
              <w:t>EPH</w:t>
            </w:r>
          </w:p>
        </w:tc>
        <w:tc>
          <w:tcPr>
            <w:tcW w:w="6512" w:type="dxa"/>
          </w:tcPr>
          <w:p w:rsidR="00D63ACB" w:rsidRPr="00F7759B" w:rsidRDefault="00B469CB" w:rsidP="006065E3">
            <w:pPr>
              <w:pStyle w:val="ColorfulList-Accent11"/>
              <w:ind w:left="0"/>
              <w:rPr>
                <w:rFonts w:ascii="Times New Roman" w:hAnsi="Times New Roman"/>
                <w:sz w:val="24"/>
                <w:szCs w:val="24"/>
                <w:lang w:val="es-ES"/>
              </w:rPr>
            </w:pPr>
            <w:r>
              <w:rPr>
                <w:rFonts w:ascii="Times New Roman" w:hAnsi="Times New Roman"/>
                <w:sz w:val="24"/>
                <w:szCs w:val="24"/>
                <w:lang w:val="es-ES"/>
              </w:rPr>
              <w:t>Encuesta Permanente de Hogares</w:t>
            </w:r>
          </w:p>
        </w:tc>
      </w:tr>
      <w:tr w:rsidR="00D63ACB" w:rsidRPr="007310B6" w:rsidTr="006065E3">
        <w:tc>
          <w:tcPr>
            <w:tcW w:w="2268" w:type="dxa"/>
          </w:tcPr>
          <w:p w:rsidR="00D63ACB" w:rsidRPr="00F7759B" w:rsidRDefault="00D63ACB" w:rsidP="001D7874">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EPS</w:t>
            </w:r>
          </w:p>
        </w:tc>
        <w:tc>
          <w:tcPr>
            <w:tcW w:w="6512" w:type="dxa"/>
          </w:tcPr>
          <w:p w:rsidR="00D63ACB" w:rsidRPr="00F7759B" w:rsidRDefault="00D63ACB" w:rsidP="001D7874">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Empresas Prestadoras de Servicios de Agua Potable y Saneamiento</w:t>
            </w:r>
          </w:p>
        </w:tc>
      </w:tr>
      <w:tr w:rsidR="00D63ACB" w:rsidRPr="00F7759B" w:rsidTr="006065E3">
        <w:tc>
          <w:tcPr>
            <w:tcW w:w="2268"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INDEC</w:t>
            </w:r>
          </w:p>
        </w:tc>
        <w:tc>
          <w:tcPr>
            <w:tcW w:w="6512"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Instituto Nacional de Estadísticas y Censos</w:t>
            </w:r>
          </w:p>
        </w:tc>
      </w:tr>
      <w:tr w:rsidR="001D7874" w:rsidRPr="007310B6" w:rsidTr="006065E3">
        <w:tc>
          <w:tcPr>
            <w:tcW w:w="2268" w:type="dxa"/>
          </w:tcPr>
          <w:p w:rsidR="001D7874" w:rsidRPr="00F7759B" w:rsidRDefault="001D7874"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INE/WSA</w:t>
            </w:r>
          </w:p>
        </w:tc>
        <w:tc>
          <w:tcPr>
            <w:tcW w:w="6512" w:type="dxa"/>
          </w:tcPr>
          <w:p w:rsidR="001D7874" w:rsidRPr="00F7759B" w:rsidRDefault="001D7874"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Departamento de Infraestructura / División de Agua y Saneamiento</w:t>
            </w:r>
          </w:p>
        </w:tc>
      </w:tr>
      <w:tr w:rsidR="00D63ACB" w:rsidRPr="007310B6" w:rsidTr="006065E3">
        <w:tc>
          <w:tcPr>
            <w:tcW w:w="2268"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ITP</w:t>
            </w:r>
          </w:p>
        </w:tc>
        <w:tc>
          <w:tcPr>
            <w:tcW w:w="6512"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Informe de Terminación de Proyecto</w:t>
            </w:r>
          </w:p>
        </w:tc>
      </w:tr>
      <w:tr w:rsidR="00D63ACB" w:rsidRPr="007310B6" w:rsidTr="006065E3">
        <w:tc>
          <w:tcPr>
            <w:tcW w:w="2268"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MPFIPS</w:t>
            </w:r>
          </w:p>
        </w:tc>
        <w:tc>
          <w:tcPr>
            <w:tcW w:w="6512" w:type="dxa"/>
          </w:tcPr>
          <w:p w:rsidR="00D63ACB" w:rsidRPr="00F7759B" w:rsidRDefault="00D63ACB" w:rsidP="00B56C5A">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 xml:space="preserve">Ministerio de Planificación Federal, Inversión Pública y Servicios </w:t>
            </w:r>
          </w:p>
        </w:tc>
      </w:tr>
      <w:tr w:rsidR="00D63ACB" w:rsidRPr="007310B6" w:rsidTr="006065E3">
        <w:tc>
          <w:tcPr>
            <w:tcW w:w="2268" w:type="dxa"/>
          </w:tcPr>
          <w:p w:rsidR="00D63ACB" w:rsidRPr="00F7759B" w:rsidRDefault="00D63ACB" w:rsidP="001D7874">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MGAS</w:t>
            </w:r>
          </w:p>
        </w:tc>
        <w:tc>
          <w:tcPr>
            <w:tcW w:w="6512" w:type="dxa"/>
          </w:tcPr>
          <w:p w:rsidR="00D63ACB" w:rsidRPr="00F7759B" w:rsidRDefault="00D63ACB" w:rsidP="001D7874">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Manual de Gestión Ambiental y Social</w:t>
            </w:r>
          </w:p>
        </w:tc>
      </w:tr>
      <w:tr w:rsidR="00D63ACB" w:rsidRPr="00F7759B" w:rsidTr="006065E3">
        <w:tc>
          <w:tcPr>
            <w:tcW w:w="2268"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PA</w:t>
            </w:r>
          </w:p>
        </w:tc>
        <w:tc>
          <w:tcPr>
            <w:tcW w:w="6512"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Plan de Adquisiciones</w:t>
            </w:r>
          </w:p>
        </w:tc>
      </w:tr>
      <w:tr w:rsidR="00D63ACB" w:rsidRPr="00F7759B" w:rsidTr="006065E3">
        <w:tc>
          <w:tcPr>
            <w:tcW w:w="2268"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PEP</w:t>
            </w:r>
          </w:p>
        </w:tc>
        <w:tc>
          <w:tcPr>
            <w:tcW w:w="6512"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Plan de Ejecución Plurianual</w:t>
            </w:r>
          </w:p>
        </w:tc>
      </w:tr>
      <w:tr w:rsidR="00D63ACB" w:rsidRPr="00F7759B" w:rsidTr="006065E3">
        <w:tc>
          <w:tcPr>
            <w:tcW w:w="2268"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POA</w:t>
            </w:r>
          </w:p>
        </w:tc>
        <w:tc>
          <w:tcPr>
            <w:tcW w:w="6512"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Plan Operativo Anual</w:t>
            </w:r>
          </w:p>
        </w:tc>
      </w:tr>
      <w:tr w:rsidR="00D63ACB" w:rsidRPr="007310B6" w:rsidTr="006065E3">
        <w:tc>
          <w:tcPr>
            <w:tcW w:w="2268"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PGAS</w:t>
            </w:r>
          </w:p>
        </w:tc>
        <w:tc>
          <w:tcPr>
            <w:tcW w:w="6512"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Plan de Gestión Ambiental y Social</w:t>
            </w:r>
          </w:p>
        </w:tc>
      </w:tr>
      <w:tr w:rsidR="00B469CB" w:rsidRPr="007310B6" w:rsidTr="006065E3">
        <w:tc>
          <w:tcPr>
            <w:tcW w:w="2268" w:type="dxa"/>
          </w:tcPr>
          <w:p w:rsidR="00B469CB" w:rsidRPr="00F7759B" w:rsidRDefault="00B469CB" w:rsidP="004465DA">
            <w:pPr>
              <w:rPr>
                <w:lang w:val="es-ES"/>
              </w:rPr>
            </w:pPr>
            <w:r w:rsidRPr="00F7759B">
              <w:rPr>
                <w:szCs w:val="24"/>
                <w:lang w:val="es-ES"/>
              </w:rPr>
              <w:t>PMR</w:t>
            </w:r>
          </w:p>
        </w:tc>
        <w:tc>
          <w:tcPr>
            <w:tcW w:w="6512" w:type="dxa"/>
          </w:tcPr>
          <w:p w:rsidR="00B469CB" w:rsidRPr="00F7759B" w:rsidRDefault="00B469CB" w:rsidP="004465DA">
            <w:pPr>
              <w:rPr>
                <w:lang w:val="es-ES"/>
              </w:rPr>
            </w:pPr>
            <w:r w:rsidRPr="00F7759B">
              <w:rPr>
                <w:szCs w:val="24"/>
                <w:lang w:val="es-ES"/>
              </w:rPr>
              <w:t>Informe Ampliado de Seguimiento del Desempeño de Proyecto</w:t>
            </w:r>
          </w:p>
        </w:tc>
      </w:tr>
      <w:tr w:rsidR="00D63ACB" w:rsidRPr="00F7759B" w:rsidTr="006065E3">
        <w:tc>
          <w:tcPr>
            <w:tcW w:w="2268" w:type="dxa"/>
          </w:tcPr>
          <w:p w:rsidR="00D63ACB" w:rsidRPr="00F7759B" w:rsidRDefault="00D63ACB" w:rsidP="006F5794">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TIRE</w:t>
            </w:r>
          </w:p>
        </w:tc>
        <w:tc>
          <w:tcPr>
            <w:tcW w:w="6512" w:type="dxa"/>
          </w:tcPr>
          <w:p w:rsidR="00D63ACB" w:rsidRPr="00F7759B" w:rsidRDefault="00D63ACB" w:rsidP="00894644">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Tasa Interna de Retorno Económico</w:t>
            </w:r>
          </w:p>
        </w:tc>
      </w:tr>
      <w:tr w:rsidR="001D7874" w:rsidRPr="007310B6" w:rsidTr="006065E3">
        <w:tc>
          <w:tcPr>
            <w:tcW w:w="2268" w:type="dxa"/>
          </w:tcPr>
          <w:p w:rsidR="001D7874" w:rsidRPr="00F7759B" w:rsidRDefault="001D7874" w:rsidP="006F5794">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SECI</w:t>
            </w:r>
          </w:p>
        </w:tc>
        <w:tc>
          <w:tcPr>
            <w:tcW w:w="6512" w:type="dxa"/>
          </w:tcPr>
          <w:p w:rsidR="001D7874" w:rsidRPr="00F7759B" w:rsidRDefault="001D7874"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Sistema de Evaluación de la Capacidad Institucional</w:t>
            </w:r>
          </w:p>
        </w:tc>
      </w:tr>
      <w:tr w:rsidR="00D63ACB" w:rsidRPr="00F7759B" w:rsidTr="006065E3">
        <w:tc>
          <w:tcPr>
            <w:tcW w:w="2268" w:type="dxa"/>
          </w:tcPr>
          <w:p w:rsidR="00D63ACB" w:rsidRPr="00F7759B" w:rsidRDefault="00D63ACB" w:rsidP="006F5794">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SIMOP</w:t>
            </w:r>
            <w:r w:rsidRPr="00F7759B">
              <w:rPr>
                <w:rFonts w:ascii="Times New Roman" w:hAnsi="Times New Roman"/>
                <w:sz w:val="24"/>
                <w:szCs w:val="24"/>
                <w:lang w:val="es-ES"/>
              </w:rPr>
              <w:tab/>
            </w:r>
          </w:p>
        </w:tc>
        <w:tc>
          <w:tcPr>
            <w:tcW w:w="6512"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Simulador de Obras Públicas</w:t>
            </w:r>
          </w:p>
        </w:tc>
      </w:tr>
      <w:tr w:rsidR="00D63ACB" w:rsidRPr="007310B6" w:rsidTr="006065E3">
        <w:tc>
          <w:tcPr>
            <w:tcW w:w="2268" w:type="dxa"/>
          </w:tcPr>
          <w:p w:rsidR="00D63ACB" w:rsidRPr="00F7759B" w:rsidRDefault="00D63ACB" w:rsidP="00B469CB">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U</w:t>
            </w:r>
            <w:r w:rsidR="00B469CB">
              <w:rPr>
                <w:rFonts w:ascii="Times New Roman" w:hAnsi="Times New Roman"/>
                <w:sz w:val="24"/>
                <w:szCs w:val="24"/>
                <w:lang w:val="es-ES"/>
              </w:rPr>
              <w:t>E-AySA</w:t>
            </w:r>
          </w:p>
        </w:tc>
        <w:tc>
          <w:tcPr>
            <w:tcW w:w="6512" w:type="dxa"/>
          </w:tcPr>
          <w:p w:rsidR="00D63ACB" w:rsidRPr="00F7759B" w:rsidRDefault="00B469CB" w:rsidP="006065E3">
            <w:pPr>
              <w:pStyle w:val="ColorfulList-Accent11"/>
              <w:ind w:left="0"/>
              <w:rPr>
                <w:rFonts w:ascii="Times New Roman" w:hAnsi="Times New Roman"/>
                <w:sz w:val="24"/>
                <w:szCs w:val="24"/>
                <w:lang w:val="es-ES"/>
              </w:rPr>
            </w:pPr>
            <w:r>
              <w:rPr>
                <w:rFonts w:ascii="Times New Roman" w:hAnsi="Times New Roman"/>
                <w:sz w:val="24"/>
                <w:szCs w:val="24"/>
                <w:lang w:val="es-ES"/>
              </w:rPr>
              <w:t>Dirección de Préstamos BID de AySA</w:t>
            </w:r>
          </w:p>
        </w:tc>
      </w:tr>
      <w:tr w:rsidR="00D63ACB" w:rsidRPr="00F7759B" w:rsidTr="006065E3">
        <w:tc>
          <w:tcPr>
            <w:tcW w:w="2268"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VPN</w:t>
            </w:r>
          </w:p>
        </w:tc>
        <w:tc>
          <w:tcPr>
            <w:tcW w:w="6512" w:type="dxa"/>
          </w:tcPr>
          <w:p w:rsidR="00D63ACB" w:rsidRPr="00F7759B" w:rsidRDefault="00D63ACB" w:rsidP="006065E3">
            <w:pPr>
              <w:pStyle w:val="ColorfulList-Accent11"/>
              <w:ind w:left="0"/>
              <w:rPr>
                <w:rFonts w:ascii="Times New Roman" w:hAnsi="Times New Roman"/>
                <w:sz w:val="24"/>
                <w:szCs w:val="24"/>
                <w:lang w:val="es-ES"/>
              </w:rPr>
            </w:pPr>
            <w:r w:rsidRPr="00F7759B">
              <w:rPr>
                <w:rFonts w:ascii="Times New Roman" w:hAnsi="Times New Roman"/>
                <w:sz w:val="24"/>
                <w:szCs w:val="24"/>
                <w:lang w:val="es-ES"/>
              </w:rPr>
              <w:t>Valor Presente Neto</w:t>
            </w:r>
          </w:p>
        </w:tc>
      </w:tr>
      <w:tr w:rsidR="00D63ACB" w:rsidRPr="009D332F" w:rsidTr="006065E3">
        <w:tc>
          <w:tcPr>
            <w:tcW w:w="2268" w:type="dxa"/>
          </w:tcPr>
          <w:p w:rsidR="00D63ACB" w:rsidRPr="00F7759B" w:rsidRDefault="00D63ACB" w:rsidP="006065E3">
            <w:pPr>
              <w:rPr>
                <w:lang w:val="es-ES"/>
              </w:rPr>
            </w:pPr>
          </w:p>
        </w:tc>
        <w:tc>
          <w:tcPr>
            <w:tcW w:w="6512" w:type="dxa"/>
          </w:tcPr>
          <w:p w:rsidR="00D63ACB" w:rsidRPr="00F7759B" w:rsidRDefault="00D63ACB" w:rsidP="006065E3">
            <w:pPr>
              <w:rPr>
                <w:lang w:val="es-ES"/>
              </w:rPr>
            </w:pPr>
          </w:p>
        </w:tc>
      </w:tr>
    </w:tbl>
    <w:p w:rsidR="006065E3" w:rsidRPr="006065E3" w:rsidRDefault="006065E3" w:rsidP="006065E3">
      <w:pPr>
        <w:rPr>
          <w:lang w:val="es-ES_tradnl"/>
        </w:rPr>
      </w:pPr>
    </w:p>
    <w:p w:rsidR="00435E54" w:rsidRDefault="00435E54" w:rsidP="006065E3">
      <w:pPr>
        <w:pStyle w:val="Chapter"/>
        <w:rPr>
          <w:lang w:val="es-ES_tradnl"/>
        </w:rPr>
        <w:sectPr w:rsidR="00435E54" w:rsidSect="00435E54">
          <w:footerReference w:type="default" r:id="rId12"/>
          <w:pgSz w:w="12240" w:h="15840"/>
          <w:pgMar w:top="1440" w:right="1800" w:bottom="1440" w:left="1800" w:header="720" w:footer="720" w:gutter="0"/>
          <w:pgNumType w:fmt="lowerRoman"/>
          <w:cols w:space="720"/>
        </w:sectPr>
      </w:pPr>
      <w:bookmarkStart w:id="17" w:name="_Toc299997411"/>
      <w:bookmarkStart w:id="18" w:name="_Toc305003917"/>
      <w:bookmarkStart w:id="19" w:name="_Toc324763982"/>
    </w:p>
    <w:p w:rsidR="00EC31C6" w:rsidRPr="007618C2" w:rsidRDefault="00AF6DFF" w:rsidP="007618C2">
      <w:pPr>
        <w:pStyle w:val="ListParagraph"/>
        <w:keepNext/>
        <w:numPr>
          <w:ilvl w:val="0"/>
          <w:numId w:val="11"/>
        </w:numPr>
        <w:tabs>
          <w:tab w:val="num" w:pos="648"/>
          <w:tab w:val="left" w:pos="1440"/>
        </w:tabs>
        <w:suppressAutoHyphens w:val="0"/>
        <w:spacing w:before="240" w:after="240"/>
        <w:ind w:left="0"/>
        <w:jc w:val="center"/>
        <w:rPr>
          <w:rFonts w:ascii="Times New Roman Bold" w:hAnsi="Times New Roman Bold"/>
          <w:b/>
          <w:smallCaps/>
          <w:sz w:val="28"/>
          <w:szCs w:val="28"/>
          <w:lang w:val="es-ES_tradnl"/>
        </w:rPr>
      </w:pPr>
      <w:r w:rsidRPr="007618C2">
        <w:rPr>
          <w:rFonts w:ascii="Times New Roman Bold" w:hAnsi="Times New Roman Bold"/>
          <w:b/>
          <w:smallCaps/>
          <w:sz w:val="28"/>
          <w:szCs w:val="28"/>
          <w:lang w:val="es-ES_tradnl"/>
        </w:rPr>
        <w:t>Introducción</w:t>
      </w:r>
      <w:bookmarkEnd w:id="17"/>
      <w:bookmarkEnd w:id="18"/>
      <w:bookmarkEnd w:id="19"/>
    </w:p>
    <w:p w:rsidR="007F3633" w:rsidRPr="00251ABD" w:rsidRDefault="007F3633" w:rsidP="007618C2">
      <w:pPr>
        <w:pStyle w:val="Heading2"/>
        <w:rPr>
          <w:lang w:val="es-ES"/>
        </w:rPr>
      </w:pPr>
      <w:bookmarkStart w:id="20" w:name="_Toc208742783"/>
      <w:bookmarkStart w:id="21" w:name="_Toc208928609"/>
      <w:bookmarkStart w:id="22" w:name="_Toc208928835"/>
      <w:bookmarkStart w:id="23" w:name="_Toc225524991"/>
      <w:bookmarkStart w:id="24" w:name="_Toc226439390"/>
      <w:bookmarkStart w:id="25" w:name="_Toc226439967"/>
      <w:bookmarkStart w:id="26" w:name="_Toc264540494"/>
      <w:bookmarkStart w:id="27" w:name="_Ref205467925"/>
      <w:bookmarkStart w:id="28" w:name="_Ref208710895"/>
      <w:bookmarkStart w:id="29" w:name="_Toc305003918"/>
      <w:r w:rsidRPr="00251ABD">
        <w:rPr>
          <w:lang w:val="es-ES"/>
        </w:rPr>
        <w:t>Objetivos</w:t>
      </w:r>
      <w:bookmarkEnd w:id="20"/>
      <w:bookmarkEnd w:id="21"/>
      <w:bookmarkEnd w:id="22"/>
      <w:bookmarkEnd w:id="23"/>
      <w:bookmarkEnd w:id="24"/>
      <w:bookmarkEnd w:id="25"/>
      <w:bookmarkEnd w:id="26"/>
      <w:r w:rsidRPr="00251ABD">
        <w:rPr>
          <w:lang w:val="es-ES"/>
        </w:rPr>
        <w:t xml:space="preserve"> del Programa</w:t>
      </w:r>
    </w:p>
    <w:bookmarkEnd w:id="27"/>
    <w:bookmarkEnd w:id="28"/>
    <w:p w:rsidR="007F3633" w:rsidRPr="00FE5413" w:rsidRDefault="00FE5413" w:rsidP="009D332F">
      <w:pPr>
        <w:pStyle w:val="AutoNumpara"/>
        <w:numPr>
          <w:ilvl w:val="1"/>
          <w:numId w:val="10"/>
        </w:numPr>
        <w:autoSpaceDN/>
        <w:textAlignment w:val="auto"/>
        <w:rPr>
          <w:spacing w:val="0"/>
          <w:lang w:val="es-ES"/>
        </w:rPr>
      </w:pPr>
      <w:r w:rsidRPr="00FE5413">
        <w:rPr>
          <w:spacing w:val="0"/>
          <w:lang w:val="es-ES"/>
        </w:rPr>
        <w:t xml:space="preserve">El objetivo del </w:t>
      </w:r>
      <w:r w:rsidR="00435D36">
        <w:rPr>
          <w:spacing w:val="0"/>
          <w:lang w:val="es-ES"/>
        </w:rPr>
        <w:t>tercer</w:t>
      </w:r>
      <w:r w:rsidRPr="00FE5413">
        <w:rPr>
          <w:spacing w:val="0"/>
          <w:lang w:val="es-ES"/>
        </w:rPr>
        <w:t xml:space="preserve"> programa, que coincide con el de la línea AR-</w:t>
      </w:r>
      <w:del w:id="30" w:author="Inter-American Development Bank" w:date="2016-07-29T14:13:00Z">
        <w:r w:rsidRPr="00FE5413" w:rsidDel="007310B6">
          <w:rPr>
            <w:spacing w:val="0"/>
            <w:lang w:val="es-ES"/>
          </w:rPr>
          <w:delText>X100</w:delText>
        </w:r>
        <w:r w:rsidR="00435D36" w:rsidDel="007310B6">
          <w:rPr>
            <w:spacing w:val="0"/>
            <w:lang w:val="es-ES"/>
          </w:rPr>
          <w:delText>3</w:delText>
        </w:r>
      </w:del>
      <w:ins w:id="31" w:author="Inter-American Development Bank" w:date="2016-07-29T14:13:00Z">
        <w:r w:rsidR="007310B6" w:rsidRPr="00FE5413">
          <w:rPr>
            <w:spacing w:val="0"/>
            <w:lang w:val="es-ES"/>
          </w:rPr>
          <w:t>X10</w:t>
        </w:r>
        <w:r w:rsidR="007310B6">
          <w:rPr>
            <w:spacing w:val="0"/>
            <w:lang w:val="es-ES"/>
          </w:rPr>
          <w:t>1</w:t>
        </w:r>
        <w:r w:rsidR="007310B6">
          <w:rPr>
            <w:spacing w:val="0"/>
            <w:lang w:val="es-ES"/>
          </w:rPr>
          <w:t>3</w:t>
        </w:r>
      </w:ins>
      <w:r w:rsidRPr="00FE5413">
        <w:rPr>
          <w:spacing w:val="0"/>
          <w:lang w:val="es-ES"/>
        </w:rPr>
        <w:t xml:space="preserve">, es </w:t>
      </w:r>
      <w:r w:rsidR="00435D36" w:rsidRPr="00435D36">
        <w:rPr>
          <w:spacing w:val="0"/>
          <w:lang w:val="es-ES"/>
        </w:rPr>
        <w:t>mejorar y ampliar los servicios de agua potable y saneamiento en el área m</w:t>
      </w:r>
      <w:r w:rsidR="00435D36" w:rsidRPr="00435D36">
        <w:rPr>
          <w:spacing w:val="0"/>
          <w:lang w:val="es-ES"/>
        </w:rPr>
        <w:t>e</w:t>
      </w:r>
      <w:r w:rsidR="00435D36" w:rsidRPr="00435D36">
        <w:rPr>
          <w:spacing w:val="0"/>
          <w:lang w:val="es-ES"/>
        </w:rPr>
        <w:t xml:space="preserve">tropolitana de la Ciudad de Buenos Aires y en los partidos del </w:t>
      </w:r>
      <w:del w:id="32" w:author="Inter-American Development Bank" w:date="2016-07-29T14:13:00Z">
        <w:r w:rsidR="00435D36" w:rsidRPr="00435D36" w:rsidDel="007310B6">
          <w:rPr>
            <w:spacing w:val="0"/>
            <w:lang w:val="es-ES"/>
          </w:rPr>
          <w:delText xml:space="preserve">conglomerado </w:delText>
        </w:r>
      </w:del>
      <w:ins w:id="33" w:author="Inter-American Development Bank" w:date="2016-07-29T14:13:00Z">
        <w:r w:rsidR="007310B6">
          <w:rPr>
            <w:spacing w:val="0"/>
            <w:lang w:val="es-ES"/>
          </w:rPr>
          <w:t>c</w:t>
        </w:r>
        <w:r w:rsidR="007310B6">
          <w:rPr>
            <w:spacing w:val="0"/>
            <w:lang w:val="es-ES"/>
          </w:rPr>
          <w:t>o</w:t>
        </w:r>
        <w:r w:rsidR="007310B6">
          <w:rPr>
            <w:spacing w:val="0"/>
            <w:lang w:val="es-ES"/>
          </w:rPr>
          <w:t>nurbano</w:t>
        </w:r>
        <w:r w:rsidR="007310B6" w:rsidRPr="00435D36">
          <w:rPr>
            <w:spacing w:val="0"/>
            <w:lang w:val="es-ES"/>
          </w:rPr>
          <w:t xml:space="preserve"> </w:t>
        </w:r>
      </w:ins>
      <w:r w:rsidR="00435D36" w:rsidRPr="00435D36">
        <w:rPr>
          <w:spacing w:val="0"/>
          <w:lang w:val="es-ES"/>
        </w:rPr>
        <w:t>bonaerense</w:t>
      </w:r>
      <w:r w:rsidRPr="00FE5413">
        <w:rPr>
          <w:spacing w:val="0"/>
          <w:lang w:val="es-ES"/>
        </w:rPr>
        <w:t xml:space="preserve">. </w:t>
      </w:r>
      <w:r w:rsidR="009D332F" w:rsidRPr="009D332F">
        <w:rPr>
          <w:spacing w:val="0"/>
          <w:lang w:val="es-ES"/>
        </w:rPr>
        <w:t xml:space="preserve">El </w:t>
      </w:r>
      <w:r w:rsidR="009D332F">
        <w:rPr>
          <w:spacing w:val="0"/>
          <w:lang w:val="es-ES"/>
        </w:rPr>
        <w:t>tercer</w:t>
      </w:r>
      <w:r w:rsidR="009D332F" w:rsidRPr="009D332F">
        <w:rPr>
          <w:spacing w:val="0"/>
          <w:lang w:val="es-ES"/>
        </w:rPr>
        <w:t xml:space="preserve"> programa bajo la línea de crédito permitirá mejorar la confiabilidad del sistema de tratamiento y distribución del agua potable, dism</w:t>
      </w:r>
      <w:r w:rsidR="009D332F" w:rsidRPr="009D332F">
        <w:rPr>
          <w:spacing w:val="0"/>
          <w:lang w:val="es-ES"/>
        </w:rPr>
        <w:t>i</w:t>
      </w:r>
      <w:r w:rsidR="009D332F" w:rsidRPr="009D332F">
        <w:rPr>
          <w:spacing w:val="0"/>
          <w:lang w:val="es-ES"/>
        </w:rPr>
        <w:t xml:space="preserve">nuir pérdidas físicas, ampliar el servicio de alcantarillado y expandir la capacidad de conducción y tratamiento de aguas residuales, beneficiando a más de </w:t>
      </w:r>
      <w:r w:rsidR="009D332F">
        <w:rPr>
          <w:spacing w:val="0"/>
          <w:lang w:val="es-ES"/>
        </w:rPr>
        <w:t>250</w:t>
      </w:r>
      <w:r w:rsidR="009D332F" w:rsidRPr="009D332F">
        <w:rPr>
          <w:spacing w:val="0"/>
          <w:lang w:val="es-ES"/>
        </w:rPr>
        <w:t>,000 habitantes</w:t>
      </w:r>
      <w:r w:rsidR="007F3633" w:rsidRPr="00FE5413">
        <w:rPr>
          <w:spacing w:val="0"/>
          <w:lang w:val="es-ES"/>
        </w:rPr>
        <w:t>.</w:t>
      </w:r>
    </w:p>
    <w:p w:rsidR="007F3633" w:rsidRDefault="007F3633" w:rsidP="007618C2">
      <w:pPr>
        <w:pStyle w:val="Heading2"/>
      </w:pPr>
      <w:bookmarkStart w:id="34" w:name="_Toc208742784"/>
      <w:bookmarkStart w:id="35" w:name="_Toc208928610"/>
      <w:bookmarkStart w:id="36" w:name="_Toc208928836"/>
      <w:bookmarkStart w:id="37" w:name="_Toc225524992"/>
      <w:bookmarkStart w:id="38" w:name="_Toc226439391"/>
      <w:bookmarkStart w:id="39" w:name="_Toc226439968"/>
      <w:bookmarkStart w:id="40" w:name="_Toc264540495"/>
      <w:r w:rsidRPr="007F3633">
        <w:t>Componentes</w:t>
      </w:r>
      <w:bookmarkEnd w:id="34"/>
      <w:bookmarkEnd w:id="35"/>
      <w:bookmarkEnd w:id="36"/>
      <w:bookmarkEnd w:id="37"/>
      <w:bookmarkEnd w:id="38"/>
      <w:bookmarkEnd w:id="39"/>
      <w:bookmarkEnd w:id="40"/>
      <w:r w:rsidR="008D1071">
        <w:t xml:space="preserve"> del Programa</w:t>
      </w:r>
    </w:p>
    <w:p w:rsidR="00932C23" w:rsidRPr="00932C23" w:rsidRDefault="009D332F" w:rsidP="00932C23">
      <w:pPr>
        <w:pStyle w:val="AutoNumpara"/>
        <w:numPr>
          <w:ilvl w:val="1"/>
          <w:numId w:val="28"/>
        </w:numPr>
        <w:autoSpaceDN/>
        <w:textAlignment w:val="auto"/>
        <w:rPr>
          <w:spacing w:val="0"/>
          <w:szCs w:val="24"/>
          <w:lang w:val="es-ES_tradnl"/>
        </w:rPr>
      </w:pPr>
      <w:bookmarkStart w:id="41" w:name="_Ref226962627"/>
      <w:r w:rsidRPr="00932C23">
        <w:rPr>
          <w:spacing w:val="0"/>
          <w:lang w:val="es-CO"/>
        </w:rPr>
        <w:t>El tercer programa financia obras de expansión de los servicios de recolección y tratamiento de aguas residuales, renovación y rehabilitación de los sistemas de producción y distribución de agua potable y el fortalecimiento institucional en las áreas de sistemas, capacitación, adquisiciones y medio ambiente</w:t>
      </w:r>
      <w:r w:rsidR="00932C23" w:rsidRPr="00932C23">
        <w:rPr>
          <w:spacing w:val="0"/>
          <w:lang w:val="es-CO"/>
        </w:rPr>
        <w:t xml:space="preserve">. Específicamente </w:t>
      </w:r>
      <w:bookmarkStart w:id="42" w:name="_Ref226962631"/>
      <w:bookmarkEnd w:id="41"/>
      <w:r w:rsidR="00932C23" w:rsidRPr="00932C23">
        <w:rPr>
          <w:spacing w:val="0"/>
          <w:szCs w:val="24"/>
          <w:lang w:val="es-CO"/>
        </w:rPr>
        <w:t>la operación tendría los siguientes componentes: i) optimización del sistema de potabilización y distribución de agua potable; ii) ampliación del sistema de s</w:t>
      </w:r>
      <w:r w:rsidR="00932C23" w:rsidRPr="00932C23">
        <w:rPr>
          <w:spacing w:val="0"/>
          <w:szCs w:val="24"/>
          <w:lang w:val="es-CO"/>
        </w:rPr>
        <w:t>a</w:t>
      </w:r>
      <w:r w:rsidR="00932C23" w:rsidRPr="00932C23">
        <w:rPr>
          <w:spacing w:val="0"/>
          <w:szCs w:val="24"/>
          <w:lang w:val="es-CO"/>
        </w:rPr>
        <w:t>neamiento y; iii) fortalecimiento de la gestión empresarial. Los</w:t>
      </w:r>
      <w:r w:rsidR="00932C23" w:rsidRPr="00932C23">
        <w:rPr>
          <w:b/>
          <w:spacing w:val="0"/>
          <w:szCs w:val="24"/>
          <w:lang w:val="es-CO"/>
        </w:rPr>
        <w:t xml:space="preserve"> </w:t>
      </w:r>
      <w:r w:rsidR="00932C23" w:rsidRPr="00932C23">
        <w:rPr>
          <w:spacing w:val="0"/>
          <w:szCs w:val="24"/>
          <w:lang w:val="es-CO"/>
        </w:rPr>
        <w:t>proyectos pr</w:t>
      </w:r>
      <w:r w:rsidR="00932C23" w:rsidRPr="00932C23">
        <w:rPr>
          <w:spacing w:val="0"/>
          <w:szCs w:val="24"/>
          <w:lang w:val="es-CO"/>
        </w:rPr>
        <w:t>o</w:t>
      </w:r>
      <w:r w:rsidR="00932C23" w:rsidRPr="00932C23">
        <w:rPr>
          <w:spacing w:val="0"/>
          <w:szCs w:val="24"/>
          <w:lang w:val="es-CO"/>
        </w:rPr>
        <w:t>puestos en cada componente para esta tercera operación del CCLIP serían los s</w:t>
      </w:r>
      <w:r w:rsidR="00932C23" w:rsidRPr="00932C23">
        <w:rPr>
          <w:spacing w:val="0"/>
          <w:szCs w:val="24"/>
          <w:lang w:val="es-CO"/>
        </w:rPr>
        <w:t>i</w:t>
      </w:r>
      <w:r w:rsidR="00932C23" w:rsidRPr="00932C23">
        <w:rPr>
          <w:spacing w:val="0"/>
          <w:szCs w:val="24"/>
          <w:lang w:val="es-CO"/>
        </w:rPr>
        <w:t>guientes:</w:t>
      </w:r>
    </w:p>
    <w:p w:rsidR="00932C23" w:rsidRPr="00932C23" w:rsidRDefault="00932C23" w:rsidP="00932C23">
      <w:pPr>
        <w:suppressAutoHyphens w:val="0"/>
        <w:autoSpaceDN/>
        <w:ind w:left="720"/>
        <w:jc w:val="both"/>
        <w:textAlignment w:val="auto"/>
        <w:rPr>
          <w:spacing w:val="0"/>
          <w:szCs w:val="24"/>
          <w:lang w:val="es-ES_tradnl"/>
        </w:rPr>
      </w:pPr>
    </w:p>
    <w:p w:rsidR="00932C23" w:rsidRPr="00932C23" w:rsidRDefault="00932C23" w:rsidP="00932C23">
      <w:pPr>
        <w:numPr>
          <w:ilvl w:val="0"/>
          <w:numId w:val="29"/>
        </w:numPr>
        <w:suppressAutoHyphens w:val="0"/>
        <w:autoSpaceDN/>
        <w:ind w:left="1080"/>
        <w:jc w:val="both"/>
        <w:textAlignment w:val="auto"/>
        <w:rPr>
          <w:spacing w:val="0"/>
          <w:szCs w:val="24"/>
          <w:lang w:val="es-CO"/>
        </w:rPr>
      </w:pPr>
      <w:r w:rsidRPr="00932C23">
        <w:rPr>
          <w:b/>
          <w:spacing w:val="0"/>
          <w:szCs w:val="24"/>
          <w:lang w:val="es-CO"/>
        </w:rPr>
        <w:t>Optimización del sistema potabilización y distribución</w:t>
      </w:r>
      <w:r w:rsidRPr="00932C23">
        <w:rPr>
          <w:spacing w:val="0"/>
          <w:szCs w:val="24"/>
          <w:lang w:val="es-CO"/>
        </w:rPr>
        <w:t xml:space="preserve"> </w:t>
      </w:r>
      <w:r w:rsidRPr="00932C23">
        <w:rPr>
          <w:b/>
          <w:spacing w:val="0"/>
          <w:szCs w:val="24"/>
          <w:lang w:val="es-CO"/>
        </w:rPr>
        <w:t>de agua potable</w:t>
      </w:r>
      <w:r w:rsidRPr="00932C23">
        <w:rPr>
          <w:spacing w:val="0"/>
          <w:szCs w:val="24"/>
          <w:lang w:val="es-CO"/>
        </w:rPr>
        <w:t>. Se incluyen tres obras de rehabilitación y optimización de la Planta General San Martín (mejoramiento de los decantadores del Sector A1, adecuación del sistema de inyección de cal y prolongación de canal auxiliar de agua decant</w:t>
      </w:r>
      <w:r w:rsidRPr="00932C23">
        <w:rPr>
          <w:spacing w:val="0"/>
          <w:szCs w:val="24"/>
          <w:lang w:val="es-CO"/>
        </w:rPr>
        <w:t>a</w:t>
      </w:r>
      <w:r w:rsidRPr="00932C23">
        <w:rPr>
          <w:spacing w:val="0"/>
          <w:szCs w:val="24"/>
          <w:lang w:val="es-CO"/>
        </w:rPr>
        <w:t>da), cuatro obras de renovación y rehabilitación de redes de distribución (127 km) según las prioridades identificadas bajo el programa de control ANC (V</w:t>
      </w:r>
      <w:r w:rsidRPr="00932C23">
        <w:rPr>
          <w:spacing w:val="0"/>
          <w:szCs w:val="24"/>
          <w:lang w:val="es-CO"/>
        </w:rPr>
        <w:t>i</w:t>
      </w:r>
      <w:r w:rsidRPr="00932C23">
        <w:rPr>
          <w:spacing w:val="0"/>
          <w:szCs w:val="24"/>
          <w:lang w:val="es-CO"/>
        </w:rPr>
        <w:t>lla Sarmiento, Matanza Norte, Centro Ramos Mejía y Gerli-Piñeiro), y el s</w:t>
      </w:r>
      <w:r w:rsidRPr="00932C23">
        <w:rPr>
          <w:spacing w:val="0"/>
          <w:szCs w:val="24"/>
          <w:lang w:val="es-CO"/>
        </w:rPr>
        <w:t>u</w:t>
      </w:r>
      <w:r w:rsidRPr="00932C23">
        <w:rPr>
          <w:spacing w:val="0"/>
          <w:szCs w:val="24"/>
          <w:lang w:val="es-CO"/>
        </w:rPr>
        <w:t>ministro e instalación de  macro y micro medidores. El monto total de este componente se estima en US$ 113,2 millones.</w:t>
      </w:r>
    </w:p>
    <w:p w:rsidR="00932C23" w:rsidRPr="00932C23" w:rsidRDefault="00932C23" w:rsidP="00932C23">
      <w:pPr>
        <w:suppressAutoHyphens w:val="0"/>
        <w:autoSpaceDN/>
        <w:ind w:left="1080"/>
        <w:jc w:val="both"/>
        <w:textAlignment w:val="auto"/>
        <w:rPr>
          <w:spacing w:val="0"/>
          <w:szCs w:val="24"/>
          <w:lang w:val="es-CO"/>
        </w:rPr>
      </w:pPr>
    </w:p>
    <w:p w:rsidR="00932C23" w:rsidRPr="00932C23" w:rsidRDefault="00932C23" w:rsidP="00932C23">
      <w:pPr>
        <w:numPr>
          <w:ilvl w:val="0"/>
          <w:numId w:val="29"/>
        </w:numPr>
        <w:suppressAutoHyphens w:val="0"/>
        <w:autoSpaceDN/>
        <w:ind w:left="1080"/>
        <w:jc w:val="both"/>
        <w:textAlignment w:val="auto"/>
        <w:rPr>
          <w:spacing w:val="0"/>
          <w:szCs w:val="24"/>
          <w:lang w:val="es-ES_tradnl"/>
        </w:rPr>
      </w:pPr>
      <w:r w:rsidRPr="00932C23">
        <w:rPr>
          <w:b/>
          <w:spacing w:val="0"/>
          <w:szCs w:val="24"/>
          <w:lang w:val="es-CO"/>
        </w:rPr>
        <w:t>Ampliación del sistema de saneamiento</w:t>
      </w:r>
      <w:r w:rsidRPr="00932C23">
        <w:rPr>
          <w:spacing w:val="0"/>
          <w:szCs w:val="24"/>
          <w:lang w:val="es-CO"/>
        </w:rPr>
        <w:t>. Se propone ampliar las redes clo</w:t>
      </w:r>
      <w:r w:rsidRPr="00932C23">
        <w:rPr>
          <w:spacing w:val="0"/>
          <w:szCs w:val="24"/>
          <w:lang w:val="es-CO"/>
        </w:rPr>
        <w:t>a</w:t>
      </w:r>
      <w:r w:rsidRPr="00932C23">
        <w:rPr>
          <w:spacing w:val="0"/>
          <w:szCs w:val="24"/>
          <w:lang w:val="es-CO"/>
        </w:rPr>
        <w:t>cales en las cuencas de la Planta Hurlingham y de la Planta Norte, y la capac</w:t>
      </w:r>
      <w:r w:rsidRPr="00932C23">
        <w:rPr>
          <w:spacing w:val="0"/>
          <w:szCs w:val="24"/>
          <w:lang w:val="es-CO"/>
        </w:rPr>
        <w:t>i</w:t>
      </w:r>
      <w:r w:rsidRPr="00932C23">
        <w:rPr>
          <w:spacing w:val="0"/>
          <w:szCs w:val="24"/>
          <w:lang w:val="es-CO"/>
        </w:rPr>
        <w:t>dad de depuración de ésta última. Se incluye la construcción de redes secu</w:t>
      </w:r>
      <w:r w:rsidRPr="00932C23">
        <w:rPr>
          <w:spacing w:val="0"/>
          <w:szCs w:val="24"/>
          <w:lang w:val="es-CO"/>
        </w:rPr>
        <w:t>n</w:t>
      </w:r>
      <w:r w:rsidRPr="00932C23">
        <w:rPr>
          <w:spacing w:val="0"/>
          <w:szCs w:val="24"/>
          <w:lang w:val="es-CO"/>
        </w:rPr>
        <w:t>darias, nuevos colectores y estaciones de bombeo en los Municipios de Esc</w:t>
      </w:r>
      <w:r w:rsidRPr="00932C23">
        <w:rPr>
          <w:spacing w:val="0"/>
          <w:szCs w:val="24"/>
          <w:lang w:val="es-CO"/>
        </w:rPr>
        <w:t>o</w:t>
      </w:r>
      <w:r w:rsidRPr="00932C23">
        <w:rPr>
          <w:spacing w:val="0"/>
          <w:szCs w:val="24"/>
          <w:lang w:val="es-CO"/>
        </w:rPr>
        <w:t>bar, Hurlingham, Morón e Ituzaingó y la construcción del tercer módulo de la Planta Depuradora Norte. El monto total estimado de este componente es de US$ 234,6 millones.</w:t>
      </w:r>
    </w:p>
    <w:p w:rsidR="00932C23" w:rsidRPr="00932C23" w:rsidRDefault="00932C23" w:rsidP="00932C23">
      <w:pPr>
        <w:suppressAutoHyphens w:val="0"/>
        <w:autoSpaceDN/>
        <w:jc w:val="both"/>
        <w:textAlignment w:val="auto"/>
        <w:rPr>
          <w:spacing w:val="0"/>
          <w:szCs w:val="24"/>
          <w:lang w:val="es-ES_tradnl"/>
        </w:rPr>
      </w:pPr>
    </w:p>
    <w:p w:rsidR="00146CAE" w:rsidRPr="00932C23" w:rsidRDefault="00932C23" w:rsidP="00932C23">
      <w:pPr>
        <w:numPr>
          <w:ilvl w:val="0"/>
          <w:numId w:val="29"/>
        </w:numPr>
        <w:suppressAutoHyphens w:val="0"/>
        <w:autoSpaceDN/>
        <w:ind w:left="1080"/>
        <w:jc w:val="both"/>
        <w:textAlignment w:val="auto"/>
        <w:rPr>
          <w:spacing w:val="0"/>
          <w:szCs w:val="24"/>
          <w:lang w:val="es-ES_tradnl"/>
        </w:rPr>
      </w:pPr>
      <w:r w:rsidRPr="00932C23">
        <w:rPr>
          <w:b/>
          <w:spacing w:val="0"/>
          <w:szCs w:val="24"/>
          <w:lang w:val="es-CO"/>
        </w:rPr>
        <w:t xml:space="preserve">Fortalecimiento </w:t>
      </w:r>
      <w:del w:id="43" w:author="Inter-American Development Bank" w:date="2016-07-29T14:13:00Z">
        <w:r w:rsidRPr="00932C23" w:rsidDel="007310B6">
          <w:rPr>
            <w:b/>
            <w:spacing w:val="0"/>
            <w:szCs w:val="24"/>
            <w:lang w:val="es-CO"/>
          </w:rPr>
          <w:delText>Institucional</w:delText>
        </w:r>
      </w:del>
      <w:ins w:id="44" w:author="Inter-American Development Bank" w:date="2016-07-29T14:13:00Z">
        <w:r w:rsidR="007310B6">
          <w:rPr>
            <w:b/>
            <w:spacing w:val="0"/>
            <w:szCs w:val="24"/>
            <w:lang w:val="es-CO"/>
          </w:rPr>
          <w:t xml:space="preserve">de la </w:t>
        </w:r>
      </w:ins>
      <w:ins w:id="45" w:author="Inter-American Development Bank" w:date="2016-07-29T14:14:00Z">
        <w:r w:rsidR="007310B6">
          <w:rPr>
            <w:b/>
            <w:spacing w:val="0"/>
            <w:szCs w:val="24"/>
            <w:lang w:val="es-CO"/>
          </w:rPr>
          <w:t>gestión empresarial</w:t>
        </w:r>
      </w:ins>
      <w:r w:rsidRPr="00932C23">
        <w:rPr>
          <w:spacing w:val="0"/>
          <w:szCs w:val="24"/>
          <w:lang w:val="es-CO"/>
        </w:rPr>
        <w:t>. Este componente contemplaría acciones para mejorar la productividad de la Empresa mediante intervenciones como: i)  formación de capacidades del personal de AySA; ii) adaptación del esquema de organización regional para atender los retos de la posible expansión del área de cobertura; iv) ampliación del Sistema de Co</w:t>
      </w:r>
      <w:r w:rsidRPr="00932C23">
        <w:rPr>
          <w:spacing w:val="0"/>
          <w:szCs w:val="24"/>
          <w:lang w:val="es-CO"/>
        </w:rPr>
        <w:t>n</w:t>
      </w:r>
      <w:r w:rsidRPr="00932C23">
        <w:rPr>
          <w:spacing w:val="0"/>
          <w:szCs w:val="24"/>
          <w:lang w:val="es-CO"/>
        </w:rPr>
        <w:t>trol de la Calidad del Agua en la Cuenca del Plata; y v) un Sistema de Info</w:t>
      </w:r>
      <w:r w:rsidRPr="00932C23">
        <w:rPr>
          <w:spacing w:val="0"/>
          <w:szCs w:val="24"/>
          <w:lang w:val="es-CO"/>
        </w:rPr>
        <w:t>r</w:t>
      </w:r>
      <w:r w:rsidRPr="00932C23">
        <w:rPr>
          <w:spacing w:val="0"/>
          <w:szCs w:val="24"/>
          <w:lang w:val="es-CO"/>
        </w:rPr>
        <w:t>mación para la Gestión de Proyectos. El monto estimado es de US$ 8 mill</w:t>
      </w:r>
      <w:r w:rsidRPr="00932C23">
        <w:rPr>
          <w:spacing w:val="0"/>
          <w:szCs w:val="24"/>
          <w:lang w:val="es-CO"/>
        </w:rPr>
        <w:t>o</w:t>
      </w:r>
      <w:r w:rsidRPr="00932C23">
        <w:rPr>
          <w:spacing w:val="0"/>
          <w:szCs w:val="24"/>
          <w:lang w:val="es-CO"/>
        </w:rPr>
        <w:t>nes. AySA informó al Banco que el fortalecimiento del Ente Regulador y de la Agencia de Planificación se realizará con los recursos propios de dichas ent</w:t>
      </w:r>
      <w:r w:rsidRPr="00932C23">
        <w:rPr>
          <w:spacing w:val="0"/>
          <w:szCs w:val="24"/>
          <w:lang w:val="es-CO"/>
        </w:rPr>
        <w:t>i</w:t>
      </w:r>
      <w:r w:rsidRPr="00932C23">
        <w:rPr>
          <w:spacing w:val="0"/>
          <w:szCs w:val="24"/>
          <w:lang w:val="es-CO"/>
        </w:rPr>
        <w:t>dades.</w:t>
      </w:r>
      <w:bookmarkEnd w:id="42"/>
    </w:p>
    <w:p w:rsidR="00784D9E" w:rsidRPr="008D1071" w:rsidRDefault="00784D9E" w:rsidP="007618C2">
      <w:pPr>
        <w:pStyle w:val="Heading2"/>
        <w:rPr>
          <w:lang w:val="es-ES"/>
        </w:rPr>
      </w:pPr>
      <w:r w:rsidRPr="00784D9E">
        <w:rPr>
          <w:lang w:val="es-ES"/>
        </w:rPr>
        <w:t>Esquema</w:t>
      </w:r>
      <w:r w:rsidRPr="008D1071">
        <w:rPr>
          <w:lang w:val="es-ES"/>
        </w:rPr>
        <w:t xml:space="preserve"> de </w:t>
      </w:r>
      <w:r w:rsidR="008D1071">
        <w:rPr>
          <w:lang w:val="es-ES"/>
        </w:rPr>
        <w:t>E</w:t>
      </w:r>
      <w:r w:rsidRPr="008D1071">
        <w:rPr>
          <w:lang w:val="es-ES"/>
        </w:rPr>
        <w:t>jecución</w:t>
      </w:r>
      <w:r w:rsidR="008D1071" w:rsidRPr="008D1071">
        <w:rPr>
          <w:lang w:val="es-ES"/>
        </w:rPr>
        <w:t xml:space="preserve"> del Programa</w:t>
      </w:r>
      <w:r w:rsidRPr="008D1071">
        <w:rPr>
          <w:lang w:val="es-ES"/>
        </w:rPr>
        <w:t xml:space="preserve"> </w:t>
      </w:r>
    </w:p>
    <w:p w:rsidR="00932C23" w:rsidRPr="00606DB4" w:rsidRDefault="00932C23" w:rsidP="00932C23">
      <w:pPr>
        <w:pStyle w:val="Paragraph"/>
        <w:numPr>
          <w:ilvl w:val="1"/>
          <w:numId w:val="17"/>
        </w:numPr>
        <w:tabs>
          <w:tab w:val="num" w:pos="2448"/>
        </w:tabs>
        <w:autoSpaceDN/>
        <w:textAlignment w:val="auto"/>
        <w:rPr>
          <w:lang w:val="es-ES_tradnl"/>
        </w:rPr>
      </w:pPr>
      <w:bookmarkStart w:id="46" w:name="_Ref225481808"/>
      <w:bookmarkStart w:id="47" w:name="_Ref264372902"/>
      <w:r w:rsidRPr="00606DB4">
        <w:rPr>
          <w:b/>
          <w:bCs/>
          <w:lang w:val="es-ES_tradnl"/>
        </w:rPr>
        <w:t xml:space="preserve">Prestatario y </w:t>
      </w:r>
      <w:r>
        <w:rPr>
          <w:b/>
          <w:bCs/>
          <w:lang w:val="es-ES_tradnl"/>
        </w:rPr>
        <w:t>O</w:t>
      </w:r>
      <w:r w:rsidRPr="00606DB4">
        <w:rPr>
          <w:b/>
          <w:bCs/>
          <w:lang w:val="es-ES_tradnl"/>
        </w:rPr>
        <w:t xml:space="preserve">rganismo </w:t>
      </w:r>
      <w:r>
        <w:rPr>
          <w:b/>
          <w:bCs/>
          <w:lang w:val="es-ES_tradnl"/>
        </w:rPr>
        <w:t>E</w:t>
      </w:r>
      <w:r w:rsidRPr="00606DB4">
        <w:rPr>
          <w:b/>
          <w:bCs/>
          <w:lang w:val="es-ES_tradnl"/>
        </w:rPr>
        <w:t>jecutor</w:t>
      </w:r>
      <w:r w:rsidRPr="00606DB4">
        <w:rPr>
          <w:bCs/>
          <w:lang w:val="es-ES_tradnl"/>
        </w:rPr>
        <w:t>.</w:t>
      </w:r>
      <w:r w:rsidRPr="00606DB4">
        <w:rPr>
          <w:lang w:val="es-ES_tradnl"/>
        </w:rPr>
        <w:t xml:space="preserve"> El prestatario será la República Argentina y el organismo ejecutor será AySA quien administrará los recursos del préstamo y gestionará el oportuno financiamiento de los aportes de contrapartida. AySA se encargará también de la coordinación de todas las actividades operativas del pr</w:t>
      </w:r>
      <w:r w:rsidRPr="00606DB4">
        <w:rPr>
          <w:lang w:val="es-ES_tradnl"/>
        </w:rPr>
        <w:t>o</w:t>
      </w:r>
      <w:r w:rsidRPr="00606DB4">
        <w:rPr>
          <w:lang w:val="es-ES_tradnl"/>
        </w:rPr>
        <w:t xml:space="preserve">grama durante su implementación y seguimiento. </w:t>
      </w:r>
    </w:p>
    <w:p w:rsidR="00784D9E" w:rsidRPr="00784D9E" w:rsidRDefault="00932C23" w:rsidP="00932C23">
      <w:pPr>
        <w:pStyle w:val="AutoNumpara"/>
        <w:numPr>
          <w:ilvl w:val="1"/>
          <w:numId w:val="10"/>
        </w:numPr>
        <w:autoSpaceDN/>
        <w:textAlignment w:val="auto"/>
        <w:rPr>
          <w:spacing w:val="0"/>
          <w:lang w:val="es-CO"/>
        </w:rPr>
      </w:pPr>
      <w:r w:rsidRPr="00606DB4">
        <w:rPr>
          <w:b/>
          <w:bCs/>
          <w:lang w:val="es-ES_tradnl"/>
        </w:rPr>
        <w:t>Unidad de Coordinación.</w:t>
      </w:r>
      <w:r w:rsidRPr="00606DB4">
        <w:rPr>
          <w:b/>
          <w:lang w:val="es-ES_tradnl"/>
        </w:rPr>
        <w:t xml:space="preserve"> </w:t>
      </w:r>
      <w:r w:rsidRPr="00606DB4">
        <w:rPr>
          <w:lang w:val="es-ES_tradnl"/>
        </w:rPr>
        <w:t xml:space="preserve">AySA ejecutará este préstamo en el marco de su actual estructura organizativa, coordinando todas las actividades técnicas y operativas de la misma forma como lo ha efectuado </w:t>
      </w:r>
      <w:r w:rsidRPr="00932C23">
        <w:rPr>
          <w:spacing w:val="0"/>
          <w:szCs w:val="24"/>
          <w:lang w:val="es-ES_tradnl"/>
        </w:rPr>
        <w:t xml:space="preserve">durante el Primer y Segundo Programa, a través de la </w:t>
      </w:r>
      <w:r w:rsidRPr="00932C23">
        <w:rPr>
          <w:spacing w:val="0"/>
          <w:szCs w:val="24"/>
          <w:u w:val="single"/>
          <w:lang w:val="es-ES_tradnl"/>
        </w:rPr>
        <w:t>Dirección de Préstamos BID</w:t>
      </w:r>
      <w:r w:rsidRPr="00932C23">
        <w:rPr>
          <w:spacing w:val="0"/>
          <w:szCs w:val="24"/>
          <w:lang w:val="es-ES_tradnl"/>
        </w:rPr>
        <w:t>. AySA se encargará de la coordinación de las actividades operativas del programa durante su implementación y segu</w:t>
      </w:r>
      <w:r w:rsidRPr="00932C23">
        <w:rPr>
          <w:spacing w:val="0"/>
          <w:szCs w:val="24"/>
          <w:lang w:val="es-ES_tradnl"/>
        </w:rPr>
        <w:t>i</w:t>
      </w:r>
      <w:r w:rsidRPr="00932C23">
        <w:rPr>
          <w:spacing w:val="0"/>
          <w:szCs w:val="24"/>
          <w:lang w:val="es-ES_tradnl"/>
        </w:rPr>
        <w:t>miento</w:t>
      </w:r>
      <w:r w:rsidR="00784D9E" w:rsidRPr="00784D9E">
        <w:rPr>
          <w:spacing w:val="0"/>
          <w:lang w:val="es-CO"/>
        </w:rPr>
        <w:t>.</w:t>
      </w:r>
      <w:bookmarkEnd w:id="46"/>
      <w:bookmarkEnd w:id="47"/>
    </w:p>
    <w:p w:rsidR="00784D9E" w:rsidRPr="007F3633" w:rsidRDefault="00784D9E" w:rsidP="007618C2">
      <w:pPr>
        <w:pStyle w:val="Heading2"/>
        <w:rPr>
          <w:lang w:val="es-CO"/>
        </w:rPr>
      </w:pPr>
      <w:r>
        <w:rPr>
          <w:lang w:val="es-ES"/>
        </w:rPr>
        <w:t>Esquema del Monitoreo y Seguimiento</w:t>
      </w:r>
      <w:r w:rsidR="00251ABD">
        <w:rPr>
          <w:lang w:val="es-ES"/>
        </w:rPr>
        <w:t xml:space="preserve"> y Evaluación</w:t>
      </w:r>
      <w:r w:rsidR="008D1071">
        <w:rPr>
          <w:lang w:val="es-ES"/>
        </w:rPr>
        <w:t xml:space="preserve"> del Programa</w:t>
      </w:r>
    </w:p>
    <w:p w:rsidR="006065E3" w:rsidRDefault="00C63B0D" w:rsidP="0025752F">
      <w:pPr>
        <w:pStyle w:val="AutoNumpara"/>
        <w:numPr>
          <w:ilvl w:val="1"/>
          <w:numId w:val="10"/>
        </w:numPr>
        <w:autoSpaceDN/>
        <w:textAlignment w:val="auto"/>
        <w:rPr>
          <w:lang w:val="es-ES_tradnl"/>
        </w:rPr>
      </w:pPr>
      <w:bookmarkStart w:id="48" w:name="_Toc305003919"/>
      <w:bookmarkEnd w:id="29"/>
      <w:r w:rsidRPr="009E3AF5">
        <w:rPr>
          <w:lang w:val="es-ES_tradnl"/>
        </w:rPr>
        <w:t>E</w:t>
      </w:r>
      <w:r w:rsidR="00AF6DFF" w:rsidRPr="009E3AF5">
        <w:rPr>
          <w:lang w:val="es-ES_tradnl"/>
        </w:rPr>
        <w:t>l sistema de monitoreo, seguimiento y evaluación está compuesto por: i) el Plan de Ejecución del Proyecto (PEP), que incluye el plan de adquisiciones</w:t>
      </w:r>
      <w:r w:rsidR="00CD5990" w:rsidRPr="009E3AF5">
        <w:rPr>
          <w:lang w:val="es-ES_tradnl"/>
        </w:rPr>
        <w:t xml:space="preserve"> y </w:t>
      </w:r>
      <w:r w:rsidR="00AF6DFF" w:rsidRPr="009E3AF5">
        <w:rPr>
          <w:lang w:val="es-ES_tradnl"/>
        </w:rPr>
        <w:t>los indic</w:t>
      </w:r>
      <w:r w:rsidR="00AF6DFF" w:rsidRPr="009E3AF5">
        <w:rPr>
          <w:lang w:val="es-ES_tradnl"/>
        </w:rPr>
        <w:t>a</w:t>
      </w:r>
      <w:r w:rsidR="00AF6DFF" w:rsidRPr="009E3AF5">
        <w:rPr>
          <w:lang w:val="es-ES_tradnl"/>
        </w:rPr>
        <w:t xml:space="preserve">dores establecidos en la matriz de resultados; ii) los Planes Operativos Anuales (POA) que </w:t>
      </w:r>
      <w:r w:rsidR="002D4743" w:rsidRPr="009E3AF5">
        <w:rPr>
          <w:lang w:val="es-ES_tradnl"/>
        </w:rPr>
        <w:t xml:space="preserve">a su vez </w:t>
      </w:r>
      <w:r w:rsidR="00AF6DFF" w:rsidRPr="009E3AF5">
        <w:rPr>
          <w:lang w:val="es-ES_tradnl"/>
        </w:rPr>
        <w:t>incluyen las acciones acordadas y necesarias para mitigar los riesgos identificados en la Matriz de Riesgos los cuales serán revisados periódic</w:t>
      </w:r>
      <w:r w:rsidR="00AF6DFF" w:rsidRPr="009E3AF5">
        <w:rPr>
          <w:lang w:val="es-ES_tradnl"/>
        </w:rPr>
        <w:t>a</w:t>
      </w:r>
      <w:r w:rsidR="00AF6DFF" w:rsidRPr="009E3AF5">
        <w:rPr>
          <w:lang w:val="es-ES_tradnl"/>
        </w:rPr>
        <w:t xml:space="preserve">mente por el Banco; iii) los informes semestrales, que incluyen el avance logrado en el POA, los resultados obtenidos de la ejecución de las actividades, seguimiento de los </w:t>
      </w:r>
      <w:r w:rsidR="0001074A" w:rsidRPr="009E3AF5">
        <w:rPr>
          <w:lang w:val="es-ES_tradnl"/>
        </w:rPr>
        <w:t>aspectos</w:t>
      </w:r>
      <w:r w:rsidR="00AF6DFF" w:rsidRPr="009E3AF5">
        <w:rPr>
          <w:lang w:val="es-ES_tradnl"/>
        </w:rPr>
        <w:t xml:space="preserve"> ambientales y sociales del Programa y un plan de acción para el s</w:t>
      </w:r>
      <w:r w:rsidR="00AF6DFF" w:rsidRPr="009E3AF5">
        <w:rPr>
          <w:lang w:val="es-ES_tradnl"/>
        </w:rPr>
        <w:t>e</w:t>
      </w:r>
      <w:r w:rsidR="00AF6DFF" w:rsidRPr="009E3AF5">
        <w:rPr>
          <w:lang w:val="es-ES_tradnl"/>
        </w:rPr>
        <w:t>mestre siguiente en aquellos aspectos que requieren acciones correctivas para mej</w:t>
      </w:r>
      <w:r w:rsidR="00AF6DFF" w:rsidRPr="009E3AF5">
        <w:rPr>
          <w:lang w:val="es-ES_tradnl"/>
        </w:rPr>
        <w:t>o</w:t>
      </w:r>
      <w:r w:rsidR="00AF6DFF" w:rsidRPr="009E3AF5">
        <w:rPr>
          <w:lang w:val="es-ES_tradnl"/>
        </w:rPr>
        <w:t>rar el desempeño del Programa; iv) evaluaciones de desempeño intermedia y final; y v) evaluación ex post socioeconómica.</w:t>
      </w:r>
      <w:bookmarkEnd w:id="48"/>
      <w:r w:rsidR="00AF6DFF" w:rsidRPr="009E3AF5">
        <w:rPr>
          <w:lang w:val="es-ES_tradnl"/>
        </w:rPr>
        <w:t xml:space="preserve"> </w:t>
      </w:r>
      <w:bookmarkStart w:id="49" w:name="_Toc299997412"/>
      <w:bookmarkStart w:id="50" w:name="_Toc305003920"/>
    </w:p>
    <w:p w:rsidR="00784D9E" w:rsidRPr="006065E3" w:rsidRDefault="00784D9E" w:rsidP="00784D9E">
      <w:pPr>
        <w:pStyle w:val="AutoNumpara"/>
        <w:numPr>
          <w:ilvl w:val="0"/>
          <w:numId w:val="0"/>
        </w:numPr>
        <w:autoSpaceDN/>
        <w:ind w:left="720"/>
        <w:textAlignment w:val="auto"/>
        <w:rPr>
          <w:lang w:val="es-ES_tradnl"/>
        </w:rPr>
      </w:pPr>
    </w:p>
    <w:p w:rsidR="008D1071" w:rsidRDefault="008D1071" w:rsidP="006065E3">
      <w:pPr>
        <w:pStyle w:val="Chapter"/>
        <w:rPr>
          <w:lang w:val="es-ES_tradnl"/>
        </w:rPr>
        <w:sectPr w:rsidR="008D1071" w:rsidSect="00435E54">
          <w:footerReference w:type="default" r:id="rId13"/>
          <w:pgSz w:w="12240" w:h="15840"/>
          <w:pgMar w:top="1440" w:right="1800" w:bottom="1440" w:left="1800" w:header="720" w:footer="720" w:gutter="0"/>
          <w:pgNumType w:fmt="numberInDash" w:start="1"/>
          <w:cols w:space="720"/>
        </w:sectPr>
      </w:pPr>
      <w:bookmarkStart w:id="51" w:name="_Toc324763983"/>
    </w:p>
    <w:p w:rsidR="00EC31C6" w:rsidRPr="007618C2" w:rsidRDefault="00AF6DFF" w:rsidP="007618C2">
      <w:pPr>
        <w:pStyle w:val="ListParagraph"/>
        <w:keepNext/>
        <w:numPr>
          <w:ilvl w:val="0"/>
          <w:numId w:val="11"/>
        </w:numPr>
        <w:tabs>
          <w:tab w:val="num" w:pos="648"/>
          <w:tab w:val="left" w:pos="1440"/>
        </w:tabs>
        <w:suppressAutoHyphens w:val="0"/>
        <w:spacing w:before="240" w:after="240"/>
        <w:ind w:left="0"/>
        <w:jc w:val="center"/>
        <w:rPr>
          <w:b/>
          <w:sz w:val="28"/>
          <w:szCs w:val="28"/>
          <w:lang w:val="es-ES_tradnl"/>
        </w:rPr>
      </w:pPr>
      <w:r w:rsidRPr="007618C2">
        <w:rPr>
          <w:b/>
          <w:sz w:val="28"/>
          <w:szCs w:val="28"/>
          <w:lang w:val="es-ES_tradnl"/>
        </w:rPr>
        <w:t xml:space="preserve">Monitoreo </w:t>
      </w:r>
      <w:r w:rsidR="00022250" w:rsidRPr="007618C2">
        <w:rPr>
          <w:b/>
          <w:sz w:val="28"/>
          <w:szCs w:val="28"/>
          <w:lang w:val="es-ES_tradnl"/>
        </w:rPr>
        <w:t xml:space="preserve">y Seguimiento </w:t>
      </w:r>
      <w:r w:rsidRPr="007618C2">
        <w:rPr>
          <w:b/>
          <w:sz w:val="28"/>
          <w:szCs w:val="28"/>
          <w:lang w:val="es-ES_tradnl"/>
        </w:rPr>
        <w:t>de la Gestión del Programa</w:t>
      </w:r>
      <w:bookmarkEnd w:id="49"/>
      <w:bookmarkEnd w:id="50"/>
      <w:bookmarkEnd w:id="51"/>
    </w:p>
    <w:p w:rsidR="00EC31C6" w:rsidRPr="007618C2" w:rsidRDefault="00AF6DFF" w:rsidP="00BE7794">
      <w:pPr>
        <w:pStyle w:val="Heading2"/>
        <w:numPr>
          <w:ilvl w:val="1"/>
          <w:numId w:val="20"/>
        </w:numPr>
      </w:pPr>
      <w:bookmarkStart w:id="52" w:name="_Toc324763984"/>
      <w:r w:rsidRPr="007618C2">
        <w:t>Instrumentos</w:t>
      </w:r>
      <w:bookmarkEnd w:id="52"/>
    </w:p>
    <w:p w:rsidR="00EC31C6" w:rsidRPr="009E3AF5" w:rsidRDefault="00AF6DFF" w:rsidP="001C20EC">
      <w:pPr>
        <w:pStyle w:val="Paragraph"/>
        <w:tabs>
          <w:tab w:val="clear" w:pos="4338"/>
        </w:tabs>
        <w:ind w:left="720" w:hanging="666"/>
        <w:rPr>
          <w:lang w:val="es-ES_tradnl"/>
        </w:rPr>
      </w:pPr>
      <w:bookmarkStart w:id="53" w:name="_Toc305003921"/>
      <w:r w:rsidRPr="009E3AF5">
        <w:rPr>
          <w:b/>
          <w:lang w:val="es-ES_tradnl"/>
        </w:rPr>
        <w:t xml:space="preserve">Plan Operativo Anual. </w:t>
      </w:r>
      <w:r w:rsidRPr="009E3AF5">
        <w:rPr>
          <w:lang w:val="es-ES_tradnl"/>
        </w:rPr>
        <w:t>A fin de asegurar una adecuada gestión del Programa se realizaron ejercicios de programación operativa. En este contexto, el Programa cuenta con un Plan Operativo Anual detallado y calendarizado para</w:t>
      </w:r>
      <w:r w:rsidR="000524A0" w:rsidRPr="009E3AF5">
        <w:rPr>
          <w:lang w:val="es-ES_tradnl"/>
        </w:rPr>
        <w:t xml:space="preserve"> los</w:t>
      </w:r>
      <w:r w:rsidRPr="009E3AF5">
        <w:rPr>
          <w:lang w:val="es-ES_tradnl"/>
        </w:rPr>
        <w:t xml:space="preserve"> primer</w:t>
      </w:r>
      <w:r w:rsidR="000524A0" w:rsidRPr="009E3AF5">
        <w:rPr>
          <w:lang w:val="es-ES_tradnl"/>
        </w:rPr>
        <w:t>os</w:t>
      </w:r>
      <w:r w:rsidRPr="009E3AF5">
        <w:rPr>
          <w:lang w:val="es-ES_tradnl"/>
        </w:rPr>
        <w:t xml:space="preserve"> </w:t>
      </w:r>
      <w:r w:rsidR="000524A0" w:rsidRPr="009E3AF5">
        <w:rPr>
          <w:lang w:val="es-ES_tradnl"/>
        </w:rPr>
        <w:t xml:space="preserve">18 meses </w:t>
      </w:r>
      <w:r w:rsidRPr="009E3AF5">
        <w:rPr>
          <w:lang w:val="es-ES_tradnl"/>
        </w:rPr>
        <w:t>(POA) consistente con el plan de ejecución global, el cual será revisado y actualizado en el taller de arranque del Programa. El POA se desarrollará para cada año de ejecución del programa.</w:t>
      </w:r>
      <w:bookmarkEnd w:id="53"/>
      <w:r w:rsidRPr="009E3AF5">
        <w:rPr>
          <w:lang w:val="es-ES_tradnl"/>
        </w:rPr>
        <w:t xml:space="preserve"> </w:t>
      </w:r>
    </w:p>
    <w:p w:rsidR="00EC31C6" w:rsidRPr="009E3AF5" w:rsidRDefault="00AF6DFF" w:rsidP="001C20EC">
      <w:pPr>
        <w:pStyle w:val="Paragraph"/>
        <w:tabs>
          <w:tab w:val="clear" w:pos="4338"/>
        </w:tabs>
        <w:ind w:left="720" w:hanging="666"/>
        <w:rPr>
          <w:lang w:val="es-ES_tradnl"/>
        </w:rPr>
      </w:pPr>
      <w:bookmarkStart w:id="54" w:name="_Toc305003922"/>
      <w:r w:rsidRPr="009E3AF5">
        <w:rPr>
          <w:b/>
          <w:lang w:val="es-ES_tradnl"/>
        </w:rPr>
        <w:t xml:space="preserve">Plan de Adquisiciones.  </w:t>
      </w:r>
      <w:r w:rsidR="00932C23">
        <w:rPr>
          <w:lang w:val="es-ES_tradnl"/>
        </w:rPr>
        <w:t xml:space="preserve">Se acordó con AySA </w:t>
      </w:r>
      <w:r w:rsidRPr="009E3AF5">
        <w:rPr>
          <w:lang w:val="es-ES_tradnl"/>
        </w:rPr>
        <w:t>un Plan de Adquisiciones (PA) in</w:t>
      </w:r>
      <w:r w:rsidRPr="009E3AF5">
        <w:rPr>
          <w:lang w:val="es-ES_tradnl"/>
        </w:rPr>
        <w:t>i</w:t>
      </w:r>
      <w:r w:rsidRPr="009E3AF5">
        <w:rPr>
          <w:lang w:val="es-ES_tradnl"/>
        </w:rPr>
        <w:t xml:space="preserve">cial para todo el período de ejecución del Programa. Como condición previa </w:t>
      </w:r>
      <w:r w:rsidR="00932C23">
        <w:rPr>
          <w:lang w:val="es-ES_tradnl"/>
        </w:rPr>
        <w:t>A</w:t>
      </w:r>
      <w:r w:rsidR="00932C23">
        <w:rPr>
          <w:lang w:val="es-ES_tradnl"/>
        </w:rPr>
        <w:t>y</w:t>
      </w:r>
      <w:r w:rsidR="00932C23">
        <w:rPr>
          <w:lang w:val="es-ES_tradnl"/>
        </w:rPr>
        <w:t>SA</w:t>
      </w:r>
      <w:r w:rsidRPr="009E3AF5">
        <w:rPr>
          <w:lang w:val="es-ES_tradnl"/>
        </w:rPr>
        <w:t xml:space="preserve"> deberá revisar y ajustar dicho Plan de Adquisiciones, el cual deberá ser co</w:t>
      </w:r>
      <w:r w:rsidRPr="009E3AF5">
        <w:rPr>
          <w:lang w:val="es-ES_tradnl"/>
        </w:rPr>
        <w:t>n</w:t>
      </w:r>
      <w:r w:rsidRPr="009E3AF5">
        <w:rPr>
          <w:lang w:val="es-ES_tradnl"/>
        </w:rPr>
        <w:t xml:space="preserve">sistente con el POA. </w:t>
      </w:r>
      <w:r w:rsidR="00F97E14" w:rsidRPr="009E3AF5">
        <w:rPr>
          <w:lang w:val="es-ES_tradnl"/>
        </w:rPr>
        <w:t>El PA detallado deberá contener: (i) cada evento de compra y contratación para la totalidad de bienes</w:t>
      </w:r>
      <w:r w:rsidR="00D560DF" w:rsidRPr="009E3AF5">
        <w:rPr>
          <w:lang w:val="es-ES_tradnl"/>
        </w:rPr>
        <w:t>, obras</w:t>
      </w:r>
      <w:r w:rsidR="00F97E14" w:rsidRPr="009E3AF5">
        <w:rPr>
          <w:lang w:val="es-ES_tradnl"/>
        </w:rPr>
        <w:t xml:space="preserve"> y servicios de consultoría previ</w:t>
      </w:r>
      <w:r w:rsidR="00F97E14" w:rsidRPr="009E3AF5">
        <w:rPr>
          <w:lang w:val="es-ES_tradnl"/>
        </w:rPr>
        <w:t>s</w:t>
      </w:r>
      <w:r w:rsidR="00F97E14" w:rsidRPr="009E3AF5">
        <w:rPr>
          <w:lang w:val="es-ES_tradnl"/>
        </w:rPr>
        <w:t>tos, con especificación de monto y calendario; (ii) los métodos aplicables (según naturaleza, características y funcionalidad) para las contrataciones de bienes, y p</w:t>
      </w:r>
      <w:r w:rsidR="00F97E14" w:rsidRPr="009E3AF5">
        <w:rPr>
          <w:lang w:val="es-ES_tradnl"/>
        </w:rPr>
        <w:t>a</w:t>
      </w:r>
      <w:r w:rsidR="00F97E14" w:rsidRPr="009E3AF5">
        <w:rPr>
          <w:lang w:val="es-ES_tradnl"/>
        </w:rPr>
        <w:t>ra la selección de los servicios de consultoría; y (iii) los procedimientos de supe</w:t>
      </w:r>
      <w:r w:rsidR="00F97E14" w:rsidRPr="009E3AF5">
        <w:rPr>
          <w:lang w:val="es-ES_tradnl"/>
        </w:rPr>
        <w:t>r</w:t>
      </w:r>
      <w:r w:rsidR="00F97E14" w:rsidRPr="009E3AF5">
        <w:rPr>
          <w:lang w:val="es-ES_tradnl"/>
        </w:rPr>
        <w:t xml:space="preserve">visión a ser aplicados por el Banco para el </w:t>
      </w:r>
      <w:r w:rsidR="009D01AB" w:rsidRPr="009E3AF5">
        <w:rPr>
          <w:lang w:val="es-ES_tradnl"/>
        </w:rPr>
        <w:t>examen</w:t>
      </w:r>
      <w:r w:rsidR="00F97E14" w:rsidRPr="009E3AF5">
        <w:rPr>
          <w:lang w:val="es-ES_tradnl"/>
        </w:rPr>
        <w:t xml:space="preserve"> de los procedimientos de a</w:t>
      </w:r>
      <w:r w:rsidR="00F97E14" w:rsidRPr="009E3AF5">
        <w:rPr>
          <w:lang w:val="es-ES_tradnl"/>
        </w:rPr>
        <w:t>d</w:t>
      </w:r>
      <w:r w:rsidR="00F97E14" w:rsidRPr="009E3AF5">
        <w:rPr>
          <w:lang w:val="es-ES_tradnl"/>
        </w:rPr>
        <w:t xml:space="preserve">quisiciones y contrataciones. </w:t>
      </w:r>
      <w:r w:rsidR="004A65F0">
        <w:rPr>
          <w:lang w:val="es-ES_tradnl"/>
        </w:rPr>
        <w:t>AySA</w:t>
      </w:r>
      <w:r w:rsidRPr="009E3AF5">
        <w:rPr>
          <w:lang w:val="es-ES_tradnl"/>
        </w:rPr>
        <w:t xml:space="preserve"> deberá presentar para la revisión y aprobación del BID, el Plan de Adquisiciones propuesto, de conformidad con lo dispuesto en las Políticas de Adquisiciones. Este Plan deberá ser actualizado </w:t>
      </w:r>
      <w:ins w:id="55" w:author="Inter-American Development Bank" w:date="2016-07-29T14:15:00Z">
        <w:r w:rsidR="007310B6">
          <w:rPr>
            <w:lang w:val="es-ES_tradnl"/>
          </w:rPr>
          <w:t xml:space="preserve">como mínimo </w:t>
        </w:r>
      </w:ins>
      <w:r w:rsidRPr="009E3AF5">
        <w:rPr>
          <w:lang w:val="es-ES_tradnl"/>
        </w:rPr>
        <w:t>c</w:t>
      </w:r>
      <w:r w:rsidRPr="009E3AF5">
        <w:rPr>
          <w:lang w:val="es-ES_tradnl"/>
        </w:rPr>
        <w:t>a</w:t>
      </w:r>
      <w:r w:rsidRPr="009E3AF5">
        <w:rPr>
          <w:lang w:val="es-ES_tradnl"/>
        </w:rPr>
        <w:t>da doce (12) meses durante la ejecución del Programa, y cada versión actualizada será somet</w:t>
      </w:r>
      <w:r w:rsidRPr="009E3AF5">
        <w:rPr>
          <w:lang w:val="es-ES_tradnl"/>
        </w:rPr>
        <w:t>i</w:t>
      </w:r>
      <w:r w:rsidRPr="009E3AF5">
        <w:rPr>
          <w:lang w:val="es-ES_tradnl"/>
        </w:rPr>
        <w:t>da a la revisión y aprobación del BID.</w:t>
      </w:r>
      <w:bookmarkEnd w:id="54"/>
      <w:r w:rsidRPr="009E3AF5">
        <w:rPr>
          <w:lang w:val="es-ES_tradnl"/>
        </w:rPr>
        <w:t xml:space="preserve">  </w:t>
      </w:r>
    </w:p>
    <w:p w:rsidR="00E12FE8" w:rsidRPr="00E12FE8" w:rsidRDefault="00AF6DFF" w:rsidP="001C20EC">
      <w:pPr>
        <w:pStyle w:val="Paragraph"/>
        <w:tabs>
          <w:tab w:val="clear" w:pos="4338"/>
        </w:tabs>
        <w:ind w:left="720" w:hanging="666"/>
        <w:rPr>
          <w:lang w:val="es-ES_tradnl"/>
        </w:rPr>
      </w:pPr>
      <w:bookmarkStart w:id="56" w:name="_Toc305003923"/>
      <w:r w:rsidRPr="009E3AF5">
        <w:rPr>
          <w:b/>
          <w:lang w:val="es-ES_tradnl"/>
        </w:rPr>
        <w:t xml:space="preserve">Auditoría </w:t>
      </w:r>
      <w:r w:rsidR="00CE5532">
        <w:rPr>
          <w:b/>
          <w:lang w:val="es-ES_tradnl"/>
        </w:rPr>
        <w:t>E</w:t>
      </w:r>
      <w:r w:rsidRPr="009E3AF5">
        <w:rPr>
          <w:b/>
          <w:lang w:val="es-ES_tradnl"/>
        </w:rPr>
        <w:t xml:space="preserve">xterna. </w:t>
      </w:r>
      <w:bookmarkEnd w:id="56"/>
      <w:r w:rsidR="00F97E14" w:rsidRPr="009E3AF5">
        <w:rPr>
          <w:lang w:val="es-ES_tradnl"/>
        </w:rPr>
        <w:t xml:space="preserve">Dentro de los 120 días </w:t>
      </w:r>
      <w:r w:rsidR="002729B4" w:rsidRPr="009E3AF5">
        <w:rPr>
          <w:lang w:val="es-ES_tradnl"/>
        </w:rPr>
        <w:t xml:space="preserve">después </w:t>
      </w:r>
      <w:r w:rsidR="00F97E14" w:rsidRPr="009E3AF5">
        <w:rPr>
          <w:lang w:val="es-ES_tradnl"/>
        </w:rPr>
        <w:t>de</w:t>
      </w:r>
      <w:r w:rsidR="002729B4" w:rsidRPr="009E3AF5">
        <w:rPr>
          <w:lang w:val="es-ES_tradnl"/>
        </w:rPr>
        <w:t>l</w:t>
      </w:r>
      <w:r w:rsidR="00F97E14" w:rsidRPr="009E3AF5">
        <w:rPr>
          <w:lang w:val="es-ES_tradnl"/>
        </w:rPr>
        <w:t xml:space="preserve"> cierre del ejercicio fiscal,</w:t>
      </w:r>
      <w:del w:id="57" w:author="Inter-American Development Bank" w:date="2016-07-29T14:14:00Z">
        <w:r w:rsidR="00F97E14" w:rsidRPr="009E3AF5" w:rsidDel="007310B6">
          <w:rPr>
            <w:lang w:val="es-ES_tradnl"/>
          </w:rPr>
          <w:delText xml:space="preserve"> el </w:delText>
        </w:r>
        <w:r w:rsidR="00D23A33" w:rsidRPr="00D23A33" w:rsidDel="007310B6">
          <w:rPr>
            <w:lang w:val="es-ES_tradnl"/>
          </w:rPr>
          <w:delText>Ministerio de Planificación Federal, Inversión Pública y Servicios (MPFIPS)</w:delText>
        </w:r>
      </w:del>
      <w:ins w:id="58" w:author="Inter-American Development Bank" w:date="2016-07-29T14:14:00Z">
        <w:r w:rsidR="007310B6">
          <w:rPr>
            <w:lang w:val="es-ES_tradnl"/>
          </w:rPr>
          <w:t xml:space="preserve"> AySA</w:t>
        </w:r>
      </w:ins>
      <w:r w:rsidR="00F97E14" w:rsidRPr="009E3AF5">
        <w:rPr>
          <w:lang w:val="es-ES_tradnl"/>
        </w:rPr>
        <w:t xml:space="preserve"> deberá presentar al Banco los informes financieros auditados anuales del proyecto. Los últimos informes financieros auditados del proyecto deberán pr</w:t>
      </w:r>
      <w:r w:rsidR="00F97E14" w:rsidRPr="009E3AF5">
        <w:rPr>
          <w:lang w:val="es-ES_tradnl"/>
        </w:rPr>
        <w:t>e</w:t>
      </w:r>
      <w:r w:rsidR="00F97E14" w:rsidRPr="009E3AF5">
        <w:rPr>
          <w:lang w:val="es-ES_tradnl"/>
        </w:rPr>
        <w:t>sentarse dentro de los 120 días siguientes a la fecha estipulada para el último de</w:t>
      </w:r>
      <w:r w:rsidR="00F97E14" w:rsidRPr="009E3AF5">
        <w:rPr>
          <w:lang w:val="es-ES_tradnl"/>
        </w:rPr>
        <w:t>s</w:t>
      </w:r>
      <w:r w:rsidR="00F97E14" w:rsidRPr="009E3AF5">
        <w:rPr>
          <w:lang w:val="es-ES_tradnl"/>
        </w:rPr>
        <w:t xml:space="preserve">embolso. </w:t>
      </w:r>
      <w:r w:rsidR="00E12FE8" w:rsidRPr="00E12FE8">
        <w:rPr>
          <w:lang w:val="es-ES_tradnl"/>
        </w:rPr>
        <w:t xml:space="preserve">La auditoría externa del programa </w:t>
      </w:r>
      <w:ins w:id="59" w:author="Inter-American Development Bank" w:date="2016-07-29T14:14:00Z">
        <w:r w:rsidR="007310B6">
          <w:rPr>
            <w:lang w:val="es-ES_tradnl"/>
          </w:rPr>
          <w:t xml:space="preserve">podrá </w:t>
        </w:r>
      </w:ins>
      <w:r w:rsidR="00E12FE8" w:rsidRPr="00E12FE8">
        <w:rPr>
          <w:lang w:val="es-ES_tradnl"/>
        </w:rPr>
        <w:t>ser</w:t>
      </w:r>
      <w:del w:id="60" w:author="Inter-American Development Bank" w:date="2016-07-29T14:14:00Z">
        <w:r w:rsidR="00E12FE8" w:rsidRPr="00E12FE8" w:rsidDel="007310B6">
          <w:rPr>
            <w:lang w:val="es-ES_tradnl"/>
          </w:rPr>
          <w:delText>á</w:delText>
        </w:r>
      </w:del>
      <w:r w:rsidR="00E12FE8" w:rsidRPr="00E12FE8">
        <w:rPr>
          <w:lang w:val="es-ES_tradnl"/>
        </w:rPr>
        <w:t xml:space="preserve"> contratada y </w:t>
      </w:r>
      <w:ins w:id="61" w:author="Inter-American Development Bank" w:date="2016-07-29T14:14:00Z">
        <w:r w:rsidR="007310B6">
          <w:rPr>
            <w:lang w:val="es-ES_tradnl"/>
          </w:rPr>
          <w:t xml:space="preserve">se </w:t>
        </w:r>
      </w:ins>
      <w:r w:rsidR="00E12FE8" w:rsidRPr="00E12FE8">
        <w:rPr>
          <w:lang w:val="es-ES_tradnl"/>
        </w:rPr>
        <w:t>efectua</w:t>
      </w:r>
      <w:del w:id="62" w:author="Inter-American Development Bank" w:date="2016-07-29T14:14:00Z">
        <w:r w:rsidR="00E12FE8" w:rsidRPr="00E12FE8" w:rsidDel="007310B6">
          <w:rPr>
            <w:lang w:val="es-ES_tradnl"/>
          </w:rPr>
          <w:delText>da</w:delText>
        </w:r>
      </w:del>
      <w:ins w:id="63" w:author="Inter-American Development Bank" w:date="2016-07-29T14:14:00Z">
        <w:r w:rsidR="007310B6">
          <w:rPr>
            <w:lang w:val="es-ES_tradnl"/>
          </w:rPr>
          <w:t>rá</w:t>
        </w:r>
      </w:ins>
      <w:r w:rsidR="00E12FE8" w:rsidRPr="00E12FE8">
        <w:rPr>
          <w:lang w:val="es-ES_tradnl"/>
        </w:rPr>
        <w:t xml:space="preserve"> de acuerdo con las políticas y requerimientos estipulados en las Guías de Informes Financieros, Auditoría Externa de las Operaciones Financiadas por BID y los té</w:t>
      </w:r>
      <w:r w:rsidR="00E12FE8" w:rsidRPr="00E12FE8">
        <w:rPr>
          <w:lang w:val="es-ES_tradnl"/>
        </w:rPr>
        <w:t>r</w:t>
      </w:r>
      <w:r w:rsidR="00E12FE8" w:rsidRPr="00E12FE8">
        <w:rPr>
          <w:lang w:val="es-ES_tradnl"/>
        </w:rPr>
        <w:t xml:space="preserve">minos de referencia previamente aprobados por el Banco </w:t>
      </w:r>
      <w:del w:id="64" w:author="Inter-American Development Bank" w:date="2016-07-29T14:15:00Z">
        <w:r w:rsidR="00E12FE8" w:rsidRPr="00E12FE8" w:rsidDel="007310B6">
          <w:rPr>
            <w:lang w:val="es-ES_tradnl"/>
          </w:rPr>
          <w:delText>y</w:delText>
        </w:r>
      </w:del>
      <w:ins w:id="65" w:author="Inter-American Development Bank" w:date="2016-07-29T14:15:00Z">
        <w:r w:rsidR="007310B6">
          <w:rPr>
            <w:lang w:val="es-ES_tradnl"/>
          </w:rPr>
          <w:t xml:space="preserve">pudiendo </w:t>
        </w:r>
      </w:ins>
      <w:del w:id="66" w:author="Inter-American Development Bank" w:date="2016-07-29T14:15:00Z">
        <w:r w:rsidR="00E12FE8" w:rsidRPr="00E12FE8" w:rsidDel="007310B6">
          <w:rPr>
            <w:lang w:val="es-ES_tradnl"/>
          </w:rPr>
          <w:delText xml:space="preserve"> </w:delText>
        </w:r>
      </w:del>
      <w:r w:rsidR="00E12FE8" w:rsidRPr="00E12FE8">
        <w:rPr>
          <w:lang w:val="es-ES_tradnl"/>
        </w:rPr>
        <w:t>ser</w:t>
      </w:r>
      <w:del w:id="67" w:author="Inter-American Development Bank" w:date="2016-07-29T14:15:00Z">
        <w:r w:rsidR="00E12FE8" w:rsidRPr="00E12FE8" w:rsidDel="007310B6">
          <w:rPr>
            <w:lang w:val="es-ES_tradnl"/>
          </w:rPr>
          <w:delText>á</w:delText>
        </w:r>
      </w:del>
      <w:r w:rsidR="00E12FE8" w:rsidRPr="00E12FE8">
        <w:rPr>
          <w:lang w:val="es-ES_tradnl"/>
        </w:rPr>
        <w:t xml:space="preserve"> realiz</w:t>
      </w:r>
      <w:r w:rsidR="00E12FE8" w:rsidRPr="00E12FE8">
        <w:rPr>
          <w:lang w:val="es-ES_tradnl"/>
        </w:rPr>
        <w:t>a</w:t>
      </w:r>
      <w:del w:id="68" w:author="Inter-American Development Bank" w:date="2016-07-29T14:15:00Z">
        <w:r w:rsidR="00E12FE8" w:rsidRPr="00E12FE8" w:rsidDel="007310B6">
          <w:rPr>
            <w:lang w:val="es-ES_tradnl"/>
          </w:rPr>
          <w:delText>rá</w:delText>
        </w:r>
      </w:del>
      <w:ins w:id="69" w:author="Inter-American Development Bank" w:date="2016-07-29T14:15:00Z">
        <w:r w:rsidR="007310B6">
          <w:rPr>
            <w:lang w:val="es-ES_tradnl"/>
          </w:rPr>
          <w:t>da</w:t>
        </w:r>
      </w:ins>
      <w:r w:rsidR="00E12FE8" w:rsidRPr="00E12FE8">
        <w:rPr>
          <w:lang w:val="es-ES_tradnl"/>
        </w:rPr>
        <w:t xml:space="preserve"> por una firma de auditores independientes aceptables al Banco. La firma a</w:t>
      </w:r>
      <w:r w:rsidR="00E12FE8" w:rsidRPr="00E12FE8">
        <w:rPr>
          <w:lang w:val="es-ES_tradnl"/>
        </w:rPr>
        <w:t>u</w:t>
      </w:r>
      <w:r w:rsidR="00E12FE8" w:rsidRPr="00E12FE8">
        <w:rPr>
          <w:lang w:val="es-ES_tradnl"/>
        </w:rPr>
        <w:t>ditora deberá ser seleccionada de la lista de firmas de auditoría elegibles del Ba</w:t>
      </w:r>
      <w:r w:rsidR="00E12FE8" w:rsidRPr="00E12FE8">
        <w:rPr>
          <w:lang w:val="es-ES_tradnl"/>
        </w:rPr>
        <w:t>n</w:t>
      </w:r>
      <w:r w:rsidR="00E12FE8" w:rsidRPr="00E12FE8">
        <w:rPr>
          <w:lang w:val="es-ES_tradnl"/>
        </w:rPr>
        <w:t>co de Nivel I.</w:t>
      </w:r>
    </w:p>
    <w:p w:rsidR="00E12FE8" w:rsidRDefault="00F97E14" w:rsidP="001C20EC">
      <w:pPr>
        <w:pStyle w:val="Paragraph"/>
        <w:tabs>
          <w:tab w:val="clear" w:pos="4338"/>
        </w:tabs>
        <w:ind w:left="720" w:hanging="666"/>
        <w:rPr>
          <w:lang w:val="es-ES_tradnl"/>
        </w:rPr>
      </w:pPr>
      <w:r w:rsidRPr="009E3AF5">
        <w:rPr>
          <w:lang w:val="es-ES_tradnl"/>
        </w:rPr>
        <w:t>Los informes financieros a presentar incluyen: Estado de Flujos de Efectivo, E</w:t>
      </w:r>
      <w:r w:rsidRPr="009E3AF5">
        <w:rPr>
          <w:lang w:val="es-ES_tradnl"/>
        </w:rPr>
        <w:t>s</w:t>
      </w:r>
      <w:r w:rsidRPr="009E3AF5">
        <w:rPr>
          <w:lang w:val="es-ES_tradnl"/>
        </w:rPr>
        <w:t>tado de Inversiones Acumuladas y las correspondientes Notas a dichos informes financieros, Informe sobre la razonabilidad de los procesos de Adquisiciones y documentación soporte de los gastos, y Evaluación del Sistema de Control I</w:t>
      </w:r>
      <w:r w:rsidRPr="009E3AF5">
        <w:rPr>
          <w:lang w:val="es-ES_tradnl"/>
        </w:rPr>
        <w:t>n</w:t>
      </w:r>
      <w:r w:rsidRPr="009E3AF5">
        <w:rPr>
          <w:lang w:val="es-ES_tradnl"/>
        </w:rPr>
        <w:t xml:space="preserve">terno. Todos estos informes serán presentados de forma anual. </w:t>
      </w:r>
    </w:p>
    <w:p w:rsidR="00E12FE8" w:rsidRPr="00E12FE8" w:rsidRDefault="00E12FE8" w:rsidP="001C20EC">
      <w:pPr>
        <w:pStyle w:val="Paragraph"/>
        <w:tabs>
          <w:tab w:val="clear" w:pos="4338"/>
        </w:tabs>
        <w:ind w:left="720" w:hanging="666"/>
        <w:rPr>
          <w:lang w:val="es-ES_tradnl"/>
        </w:rPr>
      </w:pPr>
      <w:r w:rsidRPr="00E12FE8">
        <w:rPr>
          <w:lang w:val="es-ES_tradnl"/>
        </w:rPr>
        <w:t>Los auditores independientes se contratarán por un período plurianual mínimo de tres años. La auditoría externa de la entidad tendrá el carácter de financiera y op</w:t>
      </w:r>
      <w:r w:rsidRPr="00E12FE8">
        <w:rPr>
          <w:lang w:val="es-ES_tradnl"/>
        </w:rPr>
        <w:t>e</w:t>
      </w:r>
      <w:r w:rsidRPr="00E12FE8">
        <w:rPr>
          <w:lang w:val="es-ES_tradnl"/>
        </w:rPr>
        <w:t>racional, requiriéndose la presentación de un informe semestral de "carácter i</w:t>
      </w:r>
      <w:r w:rsidRPr="00E12FE8">
        <w:rPr>
          <w:lang w:val="es-ES_tradnl"/>
        </w:rPr>
        <w:t>n</w:t>
      </w:r>
      <w:r w:rsidRPr="00E12FE8">
        <w:rPr>
          <w:lang w:val="es-ES_tradnl"/>
        </w:rPr>
        <w:t xml:space="preserve">termedio" y un informe anual durante el período de ejecución del programa. </w:t>
      </w:r>
    </w:p>
    <w:p w:rsidR="00EC31C6" w:rsidRPr="00E12FE8" w:rsidRDefault="00E12FE8" w:rsidP="001C20EC">
      <w:pPr>
        <w:pStyle w:val="Paragraph"/>
        <w:tabs>
          <w:tab w:val="clear" w:pos="4338"/>
        </w:tabs>
        <w:ind w:left="720" w:hanging="666"/>
        <w:rPr>
          <w:lang w:val="es-ES_tradnl"/>
        </w:rPr>
      </w:pPr>
      <w:r w:rsidRPr="00E12FE8">
        <w:rPr>
          <w:lang w:val="es-ES_tradnl"/>
        </w:rPr>
        <w:t>Los costos totales de estas auditorías serán financiados con recursos del Progr</w:t>
      </w:r>
      <w:r w:rsidRPr="00E12FE8">
        <w:rPr>
          <w:lang w:val="es-ES_tradnl"/>
        </w:rPr>
        <w:t>a</w:t>
      </w:r>
      <w:r>
        <w:rPr>
          <w:lang w:val="es-ES_tradnl"/>
        </w:rPr>
        <w:t xml:space="preserve">ma. </w:t>
      </w:r>
    </w:p>
    <w:p w:rsidR="00EC31C6" w:rsidRPr="009E3AF5" w:rsidRDefault="00AF6DFF" w:rsidP="001C20EC">
      <w:pPr>
        <w:pStyle w:val="Paragraph"/>
        <w:tabs>
          <w:tab w:val="clear" w:pos="4338"/>
        </w:tabs>
        <w:ind w:left="720" w:hanging="666"/>
        <w:rPr>
          <w:lang w:val="es-ES_tradnl"/>
        </w:rPr>
      </w:pPr>
      <w:bookmarkStart w:id="70" w:name="_Toc305003925"/>
      <w:r w:rsidRPr="009E3AF5">
        <w:rPr>
          <w:b/>
          <w:lang w:val="es-ES_tradnl"/>
        </w:rPr>
        <w:t xml:space="preserve">Informes de </w:t>
      </w:r>
      <w:r w:rsidR="00CE5532">
        <w:rPr>
          <w:b/>
          <w:lang w:val="es-ES_tradnl"/>
        </w:rPr>
        <w:t>S</w:t>
      </w:r>
      <w:r w:rsidR="00F97E14" w:rsidRPr="009E3AF5">
        <w:rPr>
          <w:b/>
          <w:lang w:val="es-ES_tradnl"/>
        </w:rPr>
        <w:t xml:space="preserve">eguimiento </w:t>
      </w:r>
      <w:r w:rsidR="00CE5532">
        <w:rPr>
          <w:b/>
          <w:lang w:val="es-ES_tradnl"/>
        </w:rPr>
        <w:t>S</w:t>
      </w:r>
      <w:r w:rsidR="00F97E14" w:rsidRPr="009E3AF5">
        <w:rPr>
          <w:b/>
          <w:lang w:val="es-ES_tradnl"/>
        </w:rPr>
        <w:t>emestral</w:t>
      </w:r>
      <w:r w:rsidRPr="009E3AF5">
        <w:rPr>
          <w:b/>
          <w:lang w:val="es-ES_tradnl"/>
        </w:rPr>
        <w:t>.</w:t>
      </w:r>
      <w:r w:rsidRPr="009E3AF5">
        <w:rPr>
          <w:lang w:val="es-ES_tradnl"/>
        </w:rPr>
        <w:t xml:space="preserve"> La </w:t>
      </w:r>
      <w:r w:rsidR="004A65F0">
        <w:rPr>
          <w:lang w:val="es-ES_tradnl"/>
        </w:rPr>
        <w:t>AYSA</w:t>
      </w:r>
      <w:r w:rsidRPr="009E3AF5">
        <w:rPr>
          <w:lang w:val="es-ES_tradnl"/>
        </w:rPr>
        <w:t xml:space="preserve"> preparará y enviará al Banco, a más tardar 60 días después del fin de cada semestre durante la ejecución del Pr</w:t>
      </w:r>
      <w:r w:rsidRPr="009E3AF5">
        <w:rPr>
          <w:lang w:val="es-ES_tradnl"/>
        </w:rPr>
        <w:t>o</w:t>
      </w:r>
      <w:r w:rsidRPr="009E3AF5">
        <w:rPr>
          <w:lang w:val="es-ES_tradnl"/>
        </w:rPr>
        <w:t>grama, un informe de seguimiento sobre el progreso de las actividades. Los i</w:t>
      </w:r>
      <w:r w:rsidRPr="009E3AF5">
        <w:rPr>
          <w:lang w:val="es-ES_tradnl"/>
        </w:rPr>
        <w:t>n</w:t>
      </w:r>
      <w:r w:rsidRPr="009E3AF5">
        <w:rPr>
          <w:lang w:val="es-ES_tradnl"/>
        </w:rPr>
        <w:t>formes se focalizarán en el cumplimiento de indicadores de productos y los ava</w:t>
      </w:r>
      <w:r w:rsidRPr="009E3AF5">
        <w:rPr>
          <w:lang w:val="es-ES_tradnl"/>
        </w:rPr>
        <w:t>n</w:t>
      </w:r>
      <w:r w:rsidRPr="009E3AF5">
        <w:rPr>
          <w:lang w:val="es-ES_tradnl"/>
        </w:rPr>
        <w:t>ces en resultados explicitados en la Matriz de Resultado (Anexo II del POD), an</w:t>
      </w:r>
      <w:r w:rsidRPr="009E3AF5">
        <w:rPr>
          <w:lang w:val="es-ES_tradnl"/>
        </w:rPr>
        <w:t>a</w:t>
      </w:r>
      <w:r w:rsidRPr="009E3AF5">
        <w:rPr>
          <w:lang w:val="es-ES_tradnl"/>
        </w:rPr>
        <w:t>lizarán los problemas encontrados y presentarán las medidas correctivas adopt</w:t>
      </w:r>
      <w:r w:rsidRPr="009E3AF5">
        <w:rPr>
          <w:lang w:val="es-ES_tradnl"/>
        </w:rPr>
        <w:t>a</w:t>
      </w:r>
      <w:r w:rsidRPr="009E3AF5">
        <w:rPr>
          <w:lang w:val="es-ES_tradnl"/>
        </w:rPr>
        <w:t xml:space="preserve">das. En el caso de los informes del segundo semestre, éstos incluirán además el </w:t>
      </w:r>
      <w:r w:rsidR="009D01AB" w:rsidRPr="009E3AF5">
        <w:rPr>
          <w:lang w:val="es-ES_tradnl"/>
        </w:rPr>
        <w:t>Plan Operativo Anual (</w:t>
      </w:r>
      <w:r w:rsidRPr="009E3AF5">
        <w:rPr>
          <w:lang w:val="es-ES_tradnl"/>
        </w:rPr>
        <w:t>POA</w:t>
      </w:r>
      <w:r w:rsidR="009D01AB" w:rsidRPr="009E3AF5">
        <w:rPr>
          <w:lang w:val="es-ES_tradnl"/>
        </w:rPr>
        <w:t>)</w:t>
      </w:r>
      <w:r w:rsidRPr="009E3AF5">
        <w:rPr>
          <w:lang w:val="es-ES_tradnl"/>
        </w:rPr>
        <w:t xml:space="preserve"> del año siguiente, con un pronóstico de desembo</w:t>
      </w:r>
      <w:r w:rsidRPr="009E3AF5">
        <w:rPr>
          <w:lang w:val="es-ES_tradnl"/>
        </w:rPr>
        <w:t>l</w:t>
      </w:r>
      <w:r w:rsidRPr="009E3AF5">
        <w:rPr>
          <w:lang w:val="es-ES_tradnl"/>
        </w:rPr>
        <w:t>sos, un Plan de Adquisiciones actualizado</w:t>
      </w:r>
      <w:del w:id="71" w:author="Inter-American Development Bank" w:date="2016-07-29T14:15:00Z">
        <w:r w:rsidRPr="009E3AF5" w:rsidDel="007310B6">
          <w:rPr>
            <w:lang w:val="es-ES_tradnl"/>
          </w:rPr>
          <w:delText xml:space="preserve"> y los resultados de las auditorías técn</w:delText>
        </w:r>
        <w:r w:rsidRPr="009E3AF5" w:rsidDel="007310B6">
          <w:rPr>
            <w:lang w:val="es-ES_tradnl"/>
          </w:rPr>
          <w:delText>i</w:delText>
        </w:r>
        <w:r w:rsidRPr="009E3AF5" w:rsidDel="007310B6">
          <w:rPr>
            <w:lang w:val="es-ES_tradnl"/>
          </w:rPr>
          <w:delText>cas y de gestión de cada uno de los proyectos ejecutados, por medio de las cuales se monitoreará y evaluará el desempeño de los prestadores.  Los ajustes al pr</w:delText>
        </w:r>
        <w:r w:rsidRPr="009E3AF5" w:rsidDel="007310B6">
          <w:rPr>
            <w:lang w:val="es-ES_tradnl"/>
          </w:rPr>
          <w:delText>o</w:delText>
        </w:r>
        <w:r w:rsidRPr="009E3AF5" w:rsidDel="007310B6">
          <w:rPr>
            <w:lang w:val="es-ES_tradnl"/>
          </w:rPr>
          <w:delText xml:space="preserve">grama que se desprendan de la discusión de estos informes serán acordados con el Banco en las reuniones de seguimiento con la </w:delText>
        </w:r>
        <w:r w:rsidR="004A65F0" w:rsidDel="007310B6">
          <w:rPr>
            <w:lang w:val="es-ES_tradnl"/>
          </w:rPr>
          <w:delText>A</w:delText>
        </w:r>
        <w:r w:rsidR="00CB7E17" w:rsidDel="007310B6">
          <w:rPr>
            <w:lang w:val="es-ES_tradnl"/>
          </w:rPr>
          <w:delText>y</w:delText>
        </w:r>
        <w:r w:rsidR="004A65F0" w:rsidDel="007310B6">
          <w:rPr>
            <w:lang w:val="es-ES_tradnl"/>
          </w:rPr>
          <w:delText>SA</w:delText>
        </w:r>
      </w:del>
      <w:r w:rsidRPr="009E3AF5">
        <w:rPr>
          <w:lang w:val="es-ES_tradnl"/>
        </w:rPr>
        <w:t>.</w:t>
      </w:r>
      <w:bookmarkEnd w:id="70"/>
    </w:p>
    <w:p w:rsidR="00EC31C6" w:rsidRDefault="00AF6DFF" w:rsidP="001C20EC">
      <w:pPr>
        <w:pStyle w:val="Paragraph"/>
        <w:tabs>
          <w:tab w:val="clear" w:pos="4338"/>
        </w:tabs>
        <w:ind w:left="720" w:hanging="666"/>
        <w:rPr>
          <w:lang w:val="es-ES_tradnl"/>
        </w:rPr>
      </w:pPr>
      <w:bookmarkStart w:id="72" w:name="_Toc305003926"/>
      <w:r w:rsidRPr="009E3AF5">
        <w:rPr>
          <w:lang w:val="es-ES_tradnl"/>
        </w:rPr>
        <w:t>Estos instrumentos serán una fuente d</w:t>
      </w:r>
      <w:r w:rsidR="00CB7E17">
        <w:rPr>
          <w:lang w:val="es-ES_tradnl"/>
        </w:rPr>
        <w:t xml:space="preserve">e información para el ITP y el </w:t>
      </w:r>
      <w:r w:rsidRPr="009E3AF5">
        <w:rPr>
          <w:lang w:val="es-ES_tradnl"/>
        </w:rPr>
        <w:t>PMR.</w:t>
      </w:r>
      <w:bookmarkEnd w:id="72"/>
    </w:p>
    <w:p w:rsidR="00E121D1" w:rsidRDefault="00E121D1" w:rsidP="001C20EC">
      <w:pPr>
        <w:pStyle w:val="FirstHeading"/>
        <w:numPr>
          <w:ilvl w:val="0"/>
          <w:numId w:val="0"/>
        </w:numPr>
        <w:ind w:left="720" w:hanging="666"/>
        <w:rPr>
          <w:lang w:val="es-ES_tradnl"/>
        </w:rPr>
      </w:pPr>
    </w:p>
    <w:p w:rsidR="00E121D1" w:rsidRPr="007618C2" w:rsidRDefault="00E121D1" w:rsidP="001C20EC">
      <w:pPr>
        <w:pStyle w:val="Heading2"/>
        <w:ind w:hanging="666"/>
      </w:pPr>
      <w:bookmarkStart w:id="73" w:name="_Toc324763987"/>
      <w:r w:rsidRPr="007618C2">
        <w:t>Indicadores</w:t>
      </w:r>
      <w:bookmarkEnd w:id="73"/>
    </w:p>
    <w:p w:rsidR="00E121D1" w:rsidRPr="009533EF" w:rsidRDefault="00E121D1" w:rsidP="001C20EC">
      <w:pPr>
        <w:pStyle w:val="Paragraph"/>
        <w:tabs>
          <w:tab w:val="clear" w:pos="4338"/>
        </w:tabs>
        <w:ind w:left="720" w:hanging="666"/>
        <w:rPr>
          <w:lang w:val="es-ES_tradnl"/>
        </w:rPr>
      </w:pPr>
      <w:bookmarkStart w:id="74" w:name="_Toc305003932"/>
      <w:r w:rsidRPr="009E3AF5">
        <w:rPr>
          <w:lang w:val="es-ES_tradnl"/>
        </w:rPr>
        <w:t>Para evaluar el cumplimiento del propósito del programa se utilizarán indicadores descritos en la Matriz de Resultados (Anexo II del POD) e indicadores ambient</w:t>
      </w:r>
      <w:r w:rsidRPr="009E3AF5">
        <w:rPr>
          <w:lang w:val="es-ES_tradnl"/>
        </w:rPr>
        <w:t>a</w:t>
      </w:r>
      <w:r w:rsidRPr="009E3AF5">
        <w:rPr>
          <w:lang w:val="es-ES_tradnl"/>
        </w:rPr>
        <w:t xml:space="preserve">les y sociales que salen del PGAS. Los indicadores de resultado más importantes </w:t>
      </w:r>
      <w:r w:rsidRPr="009533EF">
        <w:rPr>
          <w:lang w:val="es-ES_tradnl"/>
        </w:rPr>
        <w:t xml:space="preserve">se presentan a continuación en el Cuadro </w:t>
      </w:r>
      <w:r w:rsidR="00733198" w:rsidRPr="009533EF">
        <w:rPr>
          <w:lang w:val="es-ES_tradnl"/>
        </w:rPr>
        <w:t>1</w:t>
      </w:r>
      <w:r w:rsidRPr="009533EF">
        <w:rPr>
          <w:lang w:val="es-ES_tradnl"/>
        </w:rPr>
        <w:t>.</w:t>
      </w:r>
      <w:bookmarkEnd w:id="74"/>
    </w:p>
    <w:p w:rsidR="00E121D1" w:rsidRPr="009533EF" w:rsidRDefault="00E121D1" w:rsidP="0025752F">
      <w:pPr>
        <w:pStyle w:val="AutoNumpara"/>
        <w:numPr>
          <w:ilvl w:val="1"/>
          <w:numId w:val="8"/>
        </w:numPr>
        <w:textAlignment w:val="top"/>
        <w:rPr>
          <w:lang w:val="es-ES_tradnl"/>
        </w:rPr>
        <w:sectPr w:rsidR="00E121D1" w:rsidRPr="009533EF" w:rsidSect="008D1071">
          <w:pgSz w:w="12240" w:h="15840"/>
          <w:pgMar w:top="1440" w:right="1800" w:bottom="1440" w:left="1800" w:header="720" w:footer="720" w:gutter="0"/>
          <w:cols w:space="720"/>
        </w:sectPr>
      </w:pPr>
    </w:p>
    <w:tbl>
      <w:tblPr>
        <w:tblpPr w:leftFromText="180" w:rightFromText="180" w:vertAnchor="text" w:tblpXSpec="center" w:tblpY="1"/>
        <w:tblOverlap w:val="never"/>
        <w:tblW w:w="12905" w:type="dxa"/>
        <w:tblLayout w:type="fixed"/>
        <w:tblCellMar>
          <w:left w:w="10" w:type="dxa"/>
          <w:right w:w="10" w:type="dxa"/>
        </w:tblCellMar>
        <w:tblLook w:val="04A0" w:firstRow="1" w:lastRow="0" w:firstColumn="1" w:lastColumn="0" w:noHBand="0" w:noVBand="1"/>
      </w:tblPr>
      <w:tblGrid>
        <w:gridCol w:w="3520"/>
        <w:gridCol w:w="65"/>
        <w:gridCol w:w="1980"/>
        <w:gridCol w:w="1980"/>
        <w:gridCol w:w="1710"/>
        <w:gridCol w:w="3510"/>
        <w:gridCol w:w="140"/>
      </w:tblGrid>
      <w:tr w:rsidR="00E121D1" w:rsidRPr="009533EF" w:rsidTr="005D33FF">
        <w:trPr>
          <w:gridAfter w:val="1"/>
          <w:wAfter w:w="140" w:type="dxa"/>
          <w:trHeight w:val="596"/>
        </w:trPr>
        <w:tc>
          <w:tcPr>
            <w:tcW w:w="1276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15" w:type="dxa"/>
              <w:left w:w="15" w:type="dxa"/>
              <w:bottom w:w="0" w:type="dxa"/>
              <w:right w:w="15" w:type="dxa"/>
            </w:tcMar>
            <w:vAlign w:val="center"/>
          </w:tcPr>
          <w:p w:rsidR="00E121D1" w:rsidRPr="009533EF" w:rsidRDefault="00E121D1" w:rsidP="00CE4BEA">
            <w:pPr>
              <w:jc w:val="center"/>
              <w:rPr>
                <w:b/>
                <w:sz w:val="20"/>
                <w:lang w:val="es-ES_tradnl"/>
              </w:rPr>
            </w:pPr>
            <w:r w:rsidRPr="009533EF">
              <w:rPr>
                <w:b/>
                <w:sz w:val="20"/>
                <w:lang w:val="es-ES_tradnl"/>
              </w:rPr>
              <w:t xml:space="preserve">Cuadro </w:t>
            </w:r>
            <w:r w:rsidR="00733198" w:rsidRPr="009533EF">
              <w:rPr>
                <w:b/>
                <w:sz w:val="20"/>
                <w:lang w:val="es-ES_tradnl"/>
              </w:rPr>
              <w:t>1</w:t>
            </w:r>
          </w:p>
          <w:p w:rsidR="002A3E64" w:rsidRPr="002A3E64" w:rsidRDefault="002A3E64" w:rsidP="00CE4BEA">
            <w:pPr>
              <w:tabs>
                <w:tab w:val="left" w:pos="3060"/>
              </w:tabs>
              <w:suppressAutoHyphens w:val="0"/>
              <w:autoSpaceDN/>
              <w:jc w:val="center"/>
              <w:textAlignment w:val="auto"/>
              <w:rPr>
                <w:rFonts w:ascii="Times New Roman Bold" w:hAnsi="Times New Roman Bold"/>
                <w:b/>
                <w:bCs/>
                <w:smallCaps/>
                <w:spacing w:val="0"/>
                <w:szCs w:val="24"/>
                <w:lang w:val="es-ES"/>
              </w:rPr>
            </w:pPr>
            <w:r>
              <w:rPr>
                <w:rFonts w:ascii="Times New Roman Bold" w:hAnsi="Times New Roman Bold"/>
                <w:b/>
                <w:bCs/>
                <w:smallCaps/>
                <w:spacing w:val="0"/>
                <w:szCs w:val="24"/>
                <w:lang w:val="es-ES_tradnl"/>
              </w:rPr>
              <w:t>Programa</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de</w:t>
            </w:r>
            <w:r w:rsidRPr="002A3E64">
              <w:rPr>
                <w:rFonts w:ascii="Times New Roman Bold" w:hAnsi="Times New Roman Bold"/>
                <w:b/>
                <w:bCs/>
                <w:smallCaps/>
                <w:spacing w:val="0"/>
                <w:szCs w:val="24"/>
                <w:lang w:val="es-ES_tradnl"/>
              </w:rPr>
              <w:t xml:space="preserve"> A</w:t>
            </w:r>
            <w:r>
              <w:rPr>
                <w:rFonts w:ascii="Times New Roman Bold" w:hAnsi="Times New Roman Bold"/>
                <w:b/>
                <w:bCs/>
                <w:smallCaps/>
                <w:spacing w:val="0"/>
                <w:szCs w:val="24"/>
                <w:lang w:val="es-ES_tradnl"/>
              </w:rPr>
              <w:t>gua</w:t>
            </w:r>
            <w:r w:rsidRPr="002A3E64">
              <w:rPr>
                <w:rFonts w:ascii="Times New Roman Bold" w:hAnsi="Times New Roman Bold"/>
                <w:b/>
                <w:bCs/>
                <w:smallCaps/>
                <w:spacing w:val="0"/>
                <w:szCs w:val="24"/>
                <w:lang w:val="es-ES_tradnl"/>
              </w:rPr>
              <w:t xml:space="preserve"> P</w:t>
            </w:r>
            <w:r>
              <w:rPr>
                <w:rFonts w:ascii="Times New Roman Bold" w:hAnsi="Times New Roman Bold"/>
                <w:b/>
                <w:bCs/>
                <w:smallCaps/>
                <w:spacing w:val="0"/>
                <w:szCs w:val="24"/>
                <w:lang w:val="es-ES_tradnl"/>
              </w:rPr>
              <w:t>otable</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 xml:space="preserve">y </w:t>
            </w:r>
            <w:r w:rsidRPr="002A3E64">
              <w:rPr>
                <w:rFonts w:ascii="Times New Roman Bold" w:hAnsi="Times New Roman Bold"/>
                <w:b/>
                <w:bCs/>
                <w:smallCaps/>
                <w:spacing w:val="0"/>
                <w:szCs w:val="24"/>
                <w:lang w:val="es-ES_tradnl"/>
              </w:rPr>
              <w:t xml:space="preserve"> S</w:t>
            </w:r>
            <w:r>
              <w:rPr>
                <w:rFonts w:ascii="Times New Roman Bold" w:hAnsi="Times New Roman Bold"/>
                <w:b/>
                <w:bCs/>
                <w:smallCaps/>
                <w:spacing w:val="0"/>
                <w:szCs w:val="24"/>
                <w:lang w:val="es-ES_tradnl"/>
              </w:rPr>
              <w:t>aneamiento</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del</w:t>
            </w:r>
            <w:r w:rsidRPr="002A3E64">
              <w:rPr>
                <w:rFonts w:ascii="Times New Roman Bold" w:hAnsi="Times New Roman Bold"/>
                <w:b/>
                <w:bCs/>
                <w:smallCaps/>
                <w:spacing w:val="0"/>
                <w:szCs w:val="24"/>
                <w:lang w:val="es-ES_tradnl"/>
              </w:rPr>
              <w:t xml:space="preserve"> Á</w:t>
            </w:r>
            <w:r>
              <w:rPr>
                <w:rFonts w:ascii="Times New Roman Bold" w:hAnsi="Times New Roman Bold"/>
                <w:b/>
                <w:bCs/>
                <w:smallCaps/>
                <w:spacing w:val="0"/>
                <w:szCs w:val="24"/>
                <w:lang w:val="es-ES_tradnl"/>
              </w:rPr>
              <w:t>rea</w:t>
            </w:r>
            <w:r w:rsidRPr="002A3E64">
              <w:rPr>
                <w:rFonts w:ascii="Times New Roman Bold" w:hAnsi="Times New Roman Bold"/>
                <w:b/>
                <w:bCs/>
                <w:smallCaps/>
                <w:spacing w:val="0"/>
                <w:szCs w:val="24"/>
                <w:lang w:val="es-ES_tradnl"/>
              </w:rPr>
              <w:t xml:space="preserve"> M</w:t>
            </w:r>
            <w:r>
              <w:rPr>
                <w:rFonts w:ascii="Times New Roman Bold" w:hAnsi="Times New Roman Bold"/>
                <w:b/>
                <w:bCs/>
                <w:smallCaps/>
                <w:spacing w:val="0"/>
                <w:szCs w:val="24"/>
                <w:lang w:val="es-ES_tradnl"/>
              </w:rPr>
              <w:t>etropolitana</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de</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la</w:t>
            </w:r>
            <w:r w:rsidRPr="002A3E64">
              <w:rPr>
                <w:rFonts w:ascii="Times New Roman Bold" w:hAnsi="Times New Roman Bold"/>
                <w:b/>
                <w:bCs/>
                <w:smallCaps/>
                <w:spacing w:val="0"/>
                <w:szCs w:val="24"/>
                <w:lang w:val="es-ES_tradnl"/>
              </w:rPr>
              <w:t xml:space="preserve"> C</w:t>
            </w:r>
            <w:r>
              <w:rPr>
                <w:rFonts w:ascii="Times New Roman Bold" w:hAnsi="Times New Roman Bold"/>
                <w:b/>
                <w:bCs/>
                <w:smallCaps/>
                <w:spacing w:val="0"/>
                <w:szCs w:val="24"/>
                <w:lang w:val="es-ES_tradnl"/>
              </w:rPr>
              <w:t>iudad de</w:t>
            </w:r>
            <w:r w:rsidRPr="002A3E64">
              <w:rPr>
                <w:rFonts w:ascii="Times New Roman Bold" w:hAnsi="Times New Roman Bold"/>
                <w:b/>
                <w:bCs/>
                <w:smallCaps/>
                <w:spacing w:val="0"/>
                <w:szCs w:val="24"/>
                <w:lang w:val="es-ES_tradnl"/>
              </w:rPr>
              <w:t xml:space="preserve"> B</w:t>
            </w:r>
            <w:r>
              <w:rPr>
                <w:rFonts w:ascii="Times New Roman Bold" w:hAnsi="Times New Roman Bold"/>
                <w:b/>
                <w:bCs/>
                <w:smallCaps/>
                <w:spacing w:val="0"/>
                <w:szCs w:val="24"/>
                <w:lang w:val="es-ES_tradnl"/>
              </w:rPr>
              <w:t>uenos</w:t>
            </w:r>
            <w:r w:rsidRPr="002A3E64">
              <w:rPr>
                <w:rFonts w:ascii="Times New Roman Bold" w:hAnsi="Times New Roman Bold"/>
                <w:b/>
                <w:bCs/>
                <w:smallCaps/>
                <w:spacing w:val="0"/>
                <w:szCs w:val="24"/>
                <w:lang w:val="es-ES_tradnl"/>
              </w:rPr>
              <w:t xml:space="preserve"> A</w:t>
            </w:r>
            <w:r>
              <w:rPr>
                <w:rFonts w:ascii="Times New Roman Bold" w:hAnsi="Times New Roman Bold"/>
                <w:b/>
                <w:bCs/>
                <w:smallCaps/>
                <w:spacing w:val="0"/>
                <w:szCs w:val="24"/>
                <w:lang w:val="es-ES_tradnl"/>
              </w:rPr>
              <w:t>ires</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y</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el</w:t>
            </w:r>
            <w:r w:rsidRPr="002A3E64">
              <w:rPr>
                <w:rFonts w:ascii="Times New Roman Bold" w:hAnsi="Times New Roman Bold"/>
                <w:b/>
                <w:bCs/>
                <w:smallCaps/>
                <w:spacing w:val="0"/>
                <w:szCs w:val="24"/>
                <w:lang w:val="es-ES_tradnl"/>
              </w:rPr>
              <w:t xml:space="preserve"> C</w:t>
            </w:r>
            <w:r>
              <w:rPr>
                <w:rFonts w:ascii="Times New Roman Bold" w:hAnsi="Times New Roman Bold"/>
                <w:b/>
                <w:bCs/>
                <w:smallCaps/>
                <w:spacing w:val="0"/>
                <w:szCs w:val="24"/>
                <w:lang w:val="es-ES_tradnl"/>
              </w:rPr>
              <w:t>onou</w:t>
            </w:r>
            <w:r>
              <w:rPr>
                <w:rFonts w:ascii="Times New Roman Bold" w:hAnsi="Times New Roman Bold"/>
                <w:b/>
                <w:bCs/>
                <w:smallCaps/>
                <w:spacing w:val="0"/>
                <w:szCs w:val="24"/>
                <w:lang w:val="es-ES_tradnl"/>
              </w:rPr>
              <w:t>r</w:t>
            </w:r>
            <w:r>
              <w:rPr>
                <w:rFonts w:ascii="Times New Roman Bold" w:hAnsi="Times New Roman Bold"/>
                <w:b/>
                <w:bCs/>
                <w:smallCaps/>
                <w:spacing w:val="0"/>
                <w:szCs w:val="24"/>
                <w:lang w:val="es-ES_tradnl"/>
              </w:rPr>
              <w:t>bano</w:t>
            </w:r>
            <w:r w:rsidRPr="002A3E64">
              <w:rPr>
                <w:rFonts w:ascii="Times New Roman Bold" w:hAnsi="Times New Roman Bold"/>
                <w:b/>
                <w:bCs/>
                <w:smallCaps/>
                <w:spacing w:val="0"/>
                <w:szCs w:val="24"/>
                <w:lang w:val="es-ES_tradnl"/>
              </w:rPr>
              <w:t xml:space="preserve"> B</w:t>
            </w:r>
            <w:r>
              <w:rPr>
                <w:rFonts w:ascii="Times New Roman Bold" w:hAnsi="Times New Roman Bold"/>
                <w:b/>
                <w:bCs/>
                <w:smallCaps/>
                <w:spacing w:val="0"/>
                <w:szCs w:val="24"/>
                <w:lang w:val="es-ES_tradnl"/>
              </w:rPr>
              <w:t>onarense</w:t>
            </w:r>
          </w:p>
          <w:p w:rsidR="00E121D1" w:rsidRPr="009533EF" w:rsidRDefault="00E121D1" w:rsidP="00CE4BEA">
            <w:pPr>
              <w:jc w:val="center"/>
              <w:rPr>
                <w:sz w:val="20"/>
                <w:lang w:val="es-ES_tradnl"/>
              </w:rPr>
            </w:pPr>
            <w:r w:rsidRPr="009533EF">
              <w:rPr>
                <w:b/>
                <w:sz w:val="20"/>
                <w:lang w:val="es-ES_tradnl"/>
              </w:rPr>
              <w:t xml:space="preserve">Cuadro de Indicadores de </w:t>
            </w:r>
            <w:r w:rsidR="00733198" w:rsidRPr="009533EF">
              <w:rPr>
                <w:b/>
                <w:sz w:val="20"/>
                <w:lang w:val="es-ES_tradnl"/>
              </w:rPr>
              <w:t>Producto por Componente</w:t>
            </w:r>
          </w:p>
        </w:tc>
      </w:tr>
      <w:tr w:rsidR="00E121D1" w:rsidRPr="009533EF" w:rsidTr="005D33FF">
        <w:trPr>
          <w:gridAfter w:val="1"/>
          <w:wAfter w:w="140" w:type="dxa"/>
          <w:trHeight w:val="254"/>
        </w:trPr>
        <w:tc>
          <w:tcPr>
            <w:tcW w:w="3520" w:type="dxa"/>
            <w:tcBorders>
              <w:top w:val="single" w:sz="4" w:space="0" w:color="000000"/>
              <w:left w:val="single" w:sz="4" w:space="0" w:color="000000"/>
              <w:bottom w:val="double" w:sz="6" w:space="0" w:color="000000"/>
              <w:right w:val="single" w:sz="4" w:space="0" w:color="000000"/>
            </w:tcBorders>
            <w:shd w:val="clear" w:color="auto" w:fill="auto"/>
            <w:noWrap/>
            <w:tcMar>
              <w:top w:w="15" w:type="dxa"/>
              <w:left w:w="15" w:type="dxa"/>
              <w:bottom w:w="0" w:type="dxa"/>
              <w:right w:w="15" w:type="dxa"/>
            </w:tcMar>
            <w:vAlign w:val="bottom"/>
          </w:tcPr>
          <w:p w:rsidR="00E121D1" w:rsidRPr="009533EF" w:rsidRDefault="00E121D1" w:rsidP="00CE4BEA">
            <w:pPr>
              <w:jc w:val="center"/>
              <w:rPr>
                <w:b/>
                <w:sz w:val="20"/>
                <w:lang w:val="es-ES_tradnl"/>
              </w:rPr>
            </w:pPr>
            <w:r w:rsidRPr="009533EF">
              <w:rPr>
                <w:b/>
                <w:sz w:val="20"/>
                <w:lang w:val="es-ES_tradnl"/>
              </w:rPr>
              <w:t xml:space="preserve">Indicadores </w:t>
            </w:r>
            <w:r w:rsidR="00733198" w:rsidRPr="009533EF">
              <w:rPr>
                <w:b/>
                <w:sz w:val="20"/>
                <w:lang w:val="es-ES_tradnl"/>
              </w:rPr>
              <w:t>por Componente</w:t>
            </w:r>
          </w:p>
        </w:tc>
        <w:tc>
          <w:tcPr>
            <w:tcW w:w="2045" w:type="dxa"/>
            <w:gridSpan w:val="2"/>
            <w:tcBorders>
              <w:top w:val="single" w:sz="4" w:space="0" w:color="000000"/>
              <w:left w:val="single" w:sz="4" w:space="0" w:color="000000"/>
              <w:bottom w:val="double" w:sz="6" w:space="0" w:color="000000"/>
              <w:right w:val="single" w:sz="4" w:space="0" w:color="000000"/>
            </w:tcBorders>
            <w:shd w:val="clear" w:color="auto" w:fill="auto"/>
            <w:tcMar>
              <w:top w:w="0" w:type="dxa"/>
              <w:left w:w="0" w:type="dxa"/>
              <w:bottom w:w="0" w:type="dxa"/>
              <w:right w:w="0" w:type="dxa"/>
            </w:tcMar>
            <w:vAlign w:val="bottom"/>
          </w:tcPr>
          <w:p w:rsidR="00E121D1" w:rsidRPr="009533EF" w:rsidRDefault="0080634B" w:rsidP="00CE4BEA">
            <w:pPr>
              <w:jc w:val="center"/>
              <w:rPr>
                <w:b/>
                <w:sz w:val="20"/>
                <w:lang w:val="es-ES_tradnl"/>
              </w:rPr>
            </w:pPr>
            <w:r w:rsidRPr="009533EF">
              <w:rPr>
                <w:b/>
                <w:sz w:val="20"/>
                <w:lang w:val="es-ES_tradnl"/>
              </w:rPr>
              <w:t>Definiciones</w:t>
            </w:r>
          </w:p>
        </w:tc>
        <w:tc>
          <w:tcPr>
            <w:tcW w:w="1980" w:type="dxa"/>
            <w:tcBorders>
              <w:top w:val="single" w:sz="4" w:space="0" w:color="000000"/>
              <w:left w:val="single" w:sz="4" w:space="0" w:color="000000"/>
              <w:bottom w:val="double" w:sz="6" w:space="0" w:color="000000"/>
              <w:right w:val="single" w:sz="4" w:space="0" w:color="000000"/>
            </w:tcBorders>
            <w:shd w:val="clear" w:color="auto" w:fill="auto"/>
            <w:tcMar>
              <w:top w:w="0" w:type="dxa"/>
              <w:left w:w="0" w:type="dxa"/>
              <w:bottom w:w="0" w:type="dxa"/>
              <w:right w:w="0" w:type="dxa"/>
            </w:tcMar>
            <w:vAlign w:val="bottom"/>
          </w:tcPr>
          <w:p w:rsidR="00E121D1" w:rsidRPr="009533EF" w:rsidRDefault="00E121D1" w:rsidP="00CE4BEA">
            <w:pPr>
              <w:jc w:val="center"/>
              <w:rPr>
                <w:b/>
                <w:sz w:val="20"/>
                <w:lang w:val="es-ES_tradnl"/>
              </w:rPr>
            </w:pPr>
            <w:r w:rsidRPr="009533EF">
              <w:rPr>
                <w:b/>
                <w:sz w:val="20"/>
                <w:lang w:val="es-ES_tradnl"/>
              </w:rPr>
              <w:t>Responsable</w:t>
            </w:r>
          </w:p>
        </w:tc>
        <w:tc>
          <w:tcPr>
            <w:tcW w:w="1710" w:type="dxa"/>
            <w:tcBorders>
              <w:top w:val="single" w:sz="4" w:space="0" w:color="000000"/>
              <w:left w:val="single" w:sz="4" w:space="0" w:color="000000"/>
              <w:bottom w:val="double" w:sz="6" w:space="0" w:color="000000"/>
              <w:right w:val="single" w:sz="4" w:space="0" w:color="000000"/>
            </w:tcBorders>
            <w:shd w:val="clear" w:color="auto" w:fill="auto"/>
            <w:tcMar>
              <w:top w:w="0" w:type="dxa"/>
              <w:left w:w="0" w:type="dxa"/>
              <w:bottom w:w="0" w:type="dxa"/>
              <w:right w:w="0" w:type="dxa"/>
            </w:tcMar>
            <w:vAlign w:val="bottom"/>
          </w:tcPr>
          <w:p w:rsidR="00E121D1" w:rsidRPr="009533EF" w:rsidRDefault="0080634B" w:rsidP="00CE4BEA">
            <w:pPr>
              <w:jc w:val="center"/>
              <w:rPr>
                <w:b/>
                <w:sz w:val="20"/>
                <w:lang w:val="es-ES_tradnl"/>
              </w:rPr>
            </w:pPr>
            <w:r w:rsidRPr="009533EF">
              <w:rPr>
                <w:b/>
                <w:sz w:val="20"/>
                <w:lang w:val="es-ES_tradnl"/>
              </w:rPr>
              <w:t>Frecuencia de Medición</w:t>
            </w:r>
          </w:p>
        </w:tc>
        <w:tc>
          <w:tcPr>
            <w:tcW w:w="3510" w:type="dxa"/>
            <w:tcBorders>
              <w:top w:val="single" w:sz="4" w:space="0" w:color="000000"/>
              <w:left w:val="single" w:sz="4" w:space="0" w:color="000000"/>
              <w:bottom w:val="double" w:sz="6" w:space="0" w:color="000000"/>
              <w:right w:val="single" w:sz="4" w:space="0" w:color="000000"/>
            </w:tcBorders>
            <w:shd w:val="clear" w:color="auto" w:fill="auto"/>
            <w:tcMar>
              <w:top w:w="0" w:type="dxa"/>
              <w:left w:w="0" w:type="dxa"/>
              <w:bottom w:w="0" w:type="dxa"/>
              <w:right w:w="0" w:type="dxa"/>
            </w:tcMar>
            <w:vAlign w:val="bottom"/>
          </w:tcPr>
          <w:p w:rsidR="00E121D1" w:rsidRPr="009533EF" w:rsidRDefault="00733198" w:rsidP="00CE4BEA">
            <w:pPr>
              <w:jc w:val="center"/>
              <w:rPr>
                <w:b/>
                <w:sz w:val="20"/>
                <w:lang w:val="es-ES_tradnl"/>
              </w:rPr>
            </w:pPr>
            <w:r w:rsidRPr="009533EF">
              <w:rPr>
                <w:b/>
                <w:sz w:val="20"/>
                <w:lang w:val="es-ES_tradnl"/>
              </w:rPr>
              <w:t>Medio de Verificación</w:t>
            </w:r>
          </w:p>
        </w:tc>
      </w:tr>
      <w:tr w:rsidR="00CB78C7" w:rsidRPr="007310B6" w:rsidTr="005D33FF">
        <w:trPr>
          <w:gridAfter w:val="1"/>
          <w:wAfter w:w="140" w:type="dxa"/>
          <w:trHeight w:val="29"/>
        </w:trPr>
        <w:tc>
          <w:tcPr>
            <w:tcW w:w="12765" w:type="dxa"/>
            <w:gridSpan w:val="6"/>
            <w:tcBorders>
              <w:top w:val="single" w:sz="4" w:space="0" w:color="000000"/>
              <w:left w:val="single" w:sz="4" w:space="0" w:color="000000"/>
              <w:bottom w:val="double" w:sz="6" w:space="0" w:color="000000"/>
              <w:right w:val="single" w:sz="4" w:space="0" w:color="000000"/>
            </w:tcBorders>
            <w:shd w:val="clear" w:color="auto" w:fill="D9D9D9"/>
            <w:noWrap/>
            <w:tcMar>
              <w:top w:w="15" w:type="dxa"/>
              <w:left w:w="15" w:type="dxa"/>
              <w:bottom w:w="0" w:type="dxa"/>
              <w:right w:w="15" w:type="dxa"/>
            </w:tcMar>
            <w:vAlign w:val="bottom"/>
          </w:tcPr>
          <w:p w:rsidR="00CB78C7" w:rsidRPr="009533EF" w:rsidRDefault="00CB78C7" w:rsidP="00CE4BEA">
            <w:pPr>
              <w:rPr>
                <w:b/>
                <w:bCs/>
                <w:sz w:val="20"/>
                <w:shd w:val="clear" w:color="auto" w:fill="FFFF00"/>
                <w:lang w:val="es-ES_tradnl"/>
              </w:rPr>
            </w:pPr>
            <w:r w:rsidRPr="009533EF">
              <w:rPr>
                <w:b/>
                <w:bCs/>
                <w:sz w:val="20"/>
                <w:lang w:val="es-ES_tradnl"/>
              </w:rPr>
              <w:t xml:space="preserve">Componente 1:  </w:t>
            </w:r>
            <w:r w:rsidR="00A55A93" w:rsidRPr="00A55A93">
              <w:rPr>
                <w:b/>
                <w:bCs/>
                <w:sz w:val="20"/>
                <w:lang w:val="es-ES_tradnl"/>
              </w:rPr>
              <w:t xml:space="preserve">Optimización del sistema potabilización y </w:t>
            </w:r>
            <w:r w:rsidR="000C09F4">
              <w:rPr>
                <w:b/>
                <w:bCs/>
                <w:sz w:val="20"/>
                <w:lang w:val="es-ES_tradnl"/>
              </w:rPr>
              <w:t>rehabilitación de redes</w:t>
            </w:r>
            <w:r w:rsidR="00A55A93" w:rsidRPr="00A55A93">
              <w:rPr>
                <w:b/>
                <w:bCs/>
                <w:sz w:val="20"/>
                <w:lang w:val="es-ES_tradnl"/>
              </w:rPr>
              <w:t xml:space="preserve"> de agua potable</w:t>
            </w:r>
          </w:p>
        </w:tc>
      </w:tr>
      <w:tr w:rsidR="00CB78C7" w:rsidRPr="007310B6" w:rsidTr="005D33FF">
        <w:trPr>
          <w:gridAfter w:val="1"/>
          <w:wAfter w:w="140" w:type="dxa"/>
          <w:trHeight w:val="200"/>
        </w:trPr>
        <w:tc>
          <w:tcPr>
            <w:tcW w:w="1276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CB78C7" w:rsidRPr="009533EF" w:rsidRDefault="00CB78C7" w:rsidP="00CE4BEA">
            <w:pPr>
              <w:rPr>
                <w:sz w:val="20"/>
                <w:lang w:val="es-ES"/>
              </w:rPr>
            </w:pPr>
          </w:p>
        </w:tc>
      </w:tr>
      <w:tr w:rsidR="00CB7E17" w:rsidRPr="007310B6" w:rsidTr="005D33FF">
        <w:trPr>
          <w:gridAfter w:val="1"/>
          <w:wAfter w:w="140" w:type="dxa"/>
          <w:trHeight w:val="255"/>
        </w:trPr>
        <w:tc>
          <w:tcPr>
            <w:tcW w:w="1276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CB7E17" w:rsidRPr="00CB7E17" w:rsidRDefault="00CB7E17" w:rsidP="00CB7E17">
            <w:pPr>
              <w:pStyle w:val="ListParagraph"/>
              <w:ind w:left="0"/>
              <w:rPr>
                <w:b/>
                <w:i/>
                <w:sz w:val="20"/>
                <w:szCs w:val="20"/>
                <w:lang w:val="es-AR"/>
              </w:rPr>
            </w:pPr>
            <w:r w:rsidRPr="00CB7E17">
              <w:rPr>
                <w:b/>
                <w:i/>
                <w:sz w:val="20"/>
                <w:szCs w:val="20"/>
                <w:lang w:val="es-AR"/>
              </w:rPr>
              <w:t>Rehabilitación y optimización de la Planta General San Martín  (PGSM)</w:t>
            </w:r>
          </w:p>
        </w:tc>
      </w:tr>
      <w:tr w:rsidR="004465DA" w:rsidRPr="007310B6" w:rsidTr="005D33FF">
        <w:trPr>
          <w:gridAfter w:val="1"/>
          <w:wAfter w:w="140" w:type="dxa"/>
          <w:trHeight w:val="687"/>
        </w:trPr>
        <w:tc>
          <w:tcPr>
            <w:tcW w:w="3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7C7CC2" w:rsidRDefault="004465DA" w:rsidP="004465DA">
            <w:pPr>
              <w:pStyle w:val="ListParagraph"/>
              <w:ind w:left="426"/>
              <w:rPr>
                <w:sz w:val="20"/>
                <w:szCs w:val="20"/>
                <w:lang w:val="es-AR"/>
              </w:rPr>
            </w:pPr>
            <w:r w:rsidRPr="007C7CC2">
              <w:rPr>
                <w:sz w:val="20"/>
                <w:szCs w:val="20"/>
                <w:lang w:val="es-AR"/>
              </w:rPr>
              <w:t>Decantadores Sector A1 mejorados</w:t>
            </w:r>
          </w:p>
        </w:tc>
        <w:tc>
          <w:tcPr>
            <w:tcW w:w="2045" w:type="dxa"/>
            <w:gridSpan w:val="2"/>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9533EF" w:rsidRDefault="004465DA" w:rsidP="00CE4BEA">
            <w:pPr>
              <w:jc w:val="center"/>
              <w:rPr>
                <w:color w:val="010000"/>
                <w:sz w:val="20"/>
                <w:lang w:val="es-ES"/>
              </w:rPr>
            </w:pPr>
            <w:r>
              <w:rPr>
                <w:color w:val="010000"/>
                <w:sz w:val="20"/>
                <w:lang w:val="es-ES"/>
              </w:rPr>
              <w:t xml:space="preserve">No. </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465DA" w:rsidRDefault="004465DA" w:rsidP="004465DA">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465DA" w:rsidRPr="009533EF" w:rsidRDefault="004465DA" w:rsidP="00CE4BEA">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465DA" w:rsidRPr="004465DA" w:rsidRDefault="004465DA" w:rsidP="004465DA">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4465DA" w:rsidRPr="007310B6" w:rsidTr="005D33FF">
        <w:trPr>
          <w:gridAfter w:val="1"/>
          <w:wAfter w:w="140" w:type="dxa"/>
          <w:trHeight w:val="49"/>
        </w:trPr>
        <w:tc>
          <w:tcPr>
            <w:tcW w:w="3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7C7CC2" w:rsidRDefault="004465DA" w:rsidP="004465DA">
            <w:pPr>
              <w:pStyle w:val="ListParagraph"/>
              <w:ind w:left="426"/>
              <w:rPr>
                <w:sz w:val="20"/>
                <w:szCs w:val="20"/>
                <w:lang w:val="es-AR"/>
              </w:rPr>
            </w:pPr>
            <w:r w:rsidRPr="007C7CC2">
              <w:rPr>
                <w:sz w:val="20"/>
                <w:szCs w:val="20"/>
                <w:lang w:val="es-AR"/>
              </w:rPr>
              <w:t>Canal auxiliar de agua decantada prolongado</w:t>
            </w:r>
          </w:p>
        </w:tc>
        <w:tc>
          <w:tcPr>
            <w:tcW w:w="2045" w:type="dxa"/>
            <w:gridSpan w:val="2"/>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9533EF" w:rsidRDefault="0050348F" w:rsidP="004465DA">
            <w:pPr>
              <w:jc w:val="center"/>
              <w:rPr>
                <w:color w:val="010000"/>
                <w:sz w:val="20"/>
                <w:lang w:val="es-ES"/>
              </w:rPr>
            </w:pPr>
            <w:r>
              <w:rPr>
                <w:color w:val="010000"/>
                <w:sz w:val="20"/>
                <w:lang w:val="es-ES"/>
              </w:rPr>
              <w:t>metros</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465DA" w:rsidRDefault="004465DA" w:rsidP="004465DA">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465DA" w:rsidRPr="009533EF" w:rsidRDefault="004465DA" w:rsidP="004465DA">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465DA" w:rsidRPr="004465DA" w:rsidRDefault="004465DA" w:rsidP="004465DA">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4465DA" w:rsidRPr="007310B6" w:rsidTr="005D33FF">
        <w:trPr>
          <w:gridAfter w:val="1"/>
          <w:wAfter w:w="140" w:type="dxa"/>
          <w:trHeight w:val="49"/>
        </w:trPr>
        <w:tc>
          <w:tcPr>
            <w:tcW w:w="3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7C7CC2" w:rsidRDefault="004465DA" w:rsidP="004465DA">
            <w:pPr>
              <w:pStyle w:val="ListParagraph"/>
              <w:ind w:left="426"/>
              <w:rPr>
                <w:sz w:val="20"/>
                <w:szCs w:val="20"/>
                <w:lang w:val="es-AR"/>
              </w:rPr>
            </w:pPr>
            <w:r w:rsidRPr="007C7CC2">
              <w:rPr>
                <w:sz w:val="20"/>
                <w:szCs w:val="20"/>
                <w:lang w:val="es-AR"/>
              </w:rPr>
              <w:t xml:space="preserve">Sistema de </w:t>
            </w:r>
            <w:r>
              <w:rPr>
                <w:sz w:val="20"/>
                <w:szCs w:val="20"/>
                <w:lang w:val="es-AR"/>
              </w:rPr>
              <w:t xml:space="preserve">alcalinización </w:t>
            </w:r>
            <w:r w:rsidRPr="007C7CC2">
              <w:rPr>
                <w:sz w:val="20"/>
                <w:szCs w:val="20"/>
                <w:lang w:val="es-AR"/>
              </w:rPr>
              <w:t xml:space="preserve">de </w:t>
            </w:r>
            <w:r>
              <w:rPr>
                <w:sz w:val="20"/>
                <w:szCs w:val="20"/>
                <w:lang w:val="es-AR"/>
              </w:rPr>
              <w:t xml:space="preserve">agua de </w:t>
            </w:r>
            <w:r w:rsidRPr="007C7CC2">
              <w:rPr>
                <w:sz w:val="20"/>
                <w:szCs w:val="20"/>
                <w:lang w:val="es-AR"/>
              </w:rPr>
              <w:t>cal adecuado</w:t>
            </w:r>
          </w:p>
        </w:tc>
        <w:tc>
          <w:tcPr>
            <w:tcW w:w="2045" w:type="dxa"/>
            <w:gridSpan w:val="2"/>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9533EF" w:rsidRDefault="0050348F" w:rsidP="004465DA">
            <w:pPr>
              <w:jc w:val="center"/>
              <w:rPr>
                <w:color w:val="010000"/>
                <w:sz w:val="20"/>
                <w:lang w:val="es-ES"/>
              </w:rPr>
            </w:pPr>
            <w:r>
              <w:rPr>
                <w:color w:val="010000"/>
                <w:sz w:val="20"/>
                <w:lang w:val="es-ES"/>
              </w:rPr>
              <w:t>o</w:t>
            </w:r>
            <w:r w:rsidR="004465DA">
              <w:rPr>
                <w:color w:val="010000"/>
                <w:sz w:val="20"/>
                <w:lang w:val="es-ES"/>
              </w:rPr>
              <w:t>bra</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465DA" w:rsidRDefault="004465DA" w:rsidP="004465DA">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465DA" w:rsidRPr="009533EF" w:rsidRDefault="004465DA" w:rsidP="004465DA">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465DA" w:rsidRPr="004465DA" w:rsidRDefault="004465DA" w:rsidP="004465DA">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4465DA" w:rsidRPr="007310B6" w:rsidTr="005D33FF">
        <w:trPr>
          <w:gridAfter w:val="1"/>
          <w:wAfter w:w="140" w:type="dxa"/>
          <w:trHeight w:val="255"/>
        </w:trPr>
        <w:tc>
          <w:tcPr>
            <w:tcW w:w="1276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4465DA" w:rsidRDefault="004465DA" w:rsidP="004465DA">
            <w:pPr>
              <w:rPr>
                <w:b/>
                <w:i/>
                <w:sz w:val="20"/>
                <w:lang w:val="es-ES"/>
              </w:rPr>
            </w:pPr>
            <w:r>
              <w:rPr>
                <w:b/>
                <w:i/>
                <w:sz w:val="20"/>
                <w:lang w:val="es-ES"/>
              </w:rPr>
              <w:t>R</w:t>
            </w:r>
            <w:r w:rsidRPr="004465DA">
              <w:rPr>
                <w:b/>
                <w:i/>
                <w:sz w:val="20"/>
                <w:lang w:val="es-ES"/>
              </w:rPr>
              <w:t>ehabilitación de redes de agua potable</w:t>
            </w:r>
          </w:p>
        </w:tc>
      </w:tr>
      <w:tr w:rsidR="004465DA" w:rsidRPr="007310B6" w:rsidTr="005D33FF">
        <w:trPr>
          <w:gridAfter w:val="1"/>
          <w:wAfter w:w="140" w:type="dxa"/>
          <w:trHeight w:val="49"/>
        </w:trPr>
        <w:tc>
          <w:tcPr>
            <w:tcW w:w="3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F11491" w:rsidRDefault="004465DA" w:rsidP="004465DA">
            <w:pPr>
              <w:pStyle w:val="ListParagraph"/>
              <w:ind w:left="450"/>
              <w:rPr>
                <w:sz w:val="20"/>
                <w:szCs w:val="20"/>
                <w:lang w:val="es-AR"/>
              </w:rPr>
            </w:pPr>
            <w:r w:rsidRPr="004465DA">
              <w:rPr>
                <w:sz w:val="20"/>
                <w:szCs w:val="20"/>
                <w:lang w:val="es-AR"/>
              </w:rPr>
              <w:t>Redes de distribución Villa Sarmiento, Matanza Norte, Centro Ramos Mejía y Gerli-Piñeiro rehabilitadas y mejoradas</w:t>
            </w:r>
          </w:p>
        </w:tc>
        <w:tc>
          <w:tcPr>
            <w:tcW w:w="2045" w:type="dxa"/>
            <w:gridSpan w:val="2"/>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9533EF" w:rsidRDefault="0050348F" w:rsidP="004465DA">
            <w:pPr>
              <w:jc w:val="center"/>
              <w:rPr>
                <w:color w:val="010000"/>
                <w:sz w:val="20"/>
                <w:lang w:val="es-ES"/>
              </w:rPr>
            </w:pPr>
            <w:r>
              <w:rPr>
                <w:color w:val="010000"/>
                <w:sz w:val="20"/>
                <w:lang w:val="es-ES"/>
              </w:rPr>
              <w:t>k</w:t>
            </w:r>
            <w:r w:rsidR="004465DA" w:rsidRPr="009533EF">
              <w:rPr>
                <w:color w:val="010000"/>
                <w:sz w:val="20"/>
                <w:lang w:val="es-ES"/>
              </w:rPr>
              <w:t>m</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465DA" w:rsidRDefault="004465DA" w:rsidP="004465DA">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465DA" w:rsidRPr="009533EF" w:rsidRDefault="004465DA" w:rsidP="004465DA">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465DA" w:rsidRPr="004465DA" w:rsidRDefault="004465DA" w:rsidP="004465DA">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4465DA" w:rsidRPr="007310B6" w:rsidTr="005D33FF">
        <w:trPr>
          <w:gridAfter w:val="1"/>
          <w:wAfter w:w="140" w:type="dxa"/>
          <w:trHeight w:val="49"/>
        </w:trPr>
        <w:tc>
          <w:tcPr>
            <w:tcW w:w="1276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4465DA" w:rsidRDefault="004465DA" w:rsidP="004465DA">
            <w:pPr>
              <w:suppressAutoHyphens w:val="0"/>
              <w:autoSpaceDN/>
              <w:jc w:val="both"/>
              <w:textAlignment w:val="auto"/>
              <w:outlineLvl w:val="1"/>
              <w:rPr>
                <w:b/>
                <w:i/>
                <w:color w:val="000000"/>
                <w:spacing w:val="0"/>
                <w:sz w:val="20"/>
                <w:lang w:val="es-ES_tradnl" w:eastAsia="es-AR"/>
              </w:rPr>
            </w:pPr>
            <w:r w:rsidRPr="004465DA">
              <w:rPr>
                <w:b/>
                <w:i/>
                <w:color w:val="000000"/>
                <w:spacing w:val="0"/>
                <w:sz w:val="20"/>
                <w:lang w:val="es-ES_tradnl" w:eastAsia="es-AR"/>
              </w:rPr>
              <w:t>Medición y consumo: Instalación de micro y macromedidores, en  cinco sectores hidráulicos: Quilmes centro, Caballito, Haedo 3, Haedo 4, Bernal</w:t>
            </w:r>
          </w:p>
        </w:tc>
      </w:tr>
      <w:tr w:rsidR="004465DA" w:rsidRPr="007310B6" w:rsidTr="005D33FF">
        <w:trPr>
          <w:gridAfter w:val="1"/>
          <w:wAfter w:w="140" w:type="dxa"/>
          <w:trHeight w:val="49"/>
        </w:trPr>
        <w:tc>
          <w:tcPr>
            <w:tcW w:w="3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7C7CC2" w:rsidRDefault="004465DA" w:rsidP="004465DA">
            <w:pPr>
              <w:pStyle w:val="ListParagraph"/>
              <w:ind w:left="426"/>
              <w:rPr>
                <w:sz w:val="20"/>
                <w:szCs w:val="20"/>
                <w:lang w:val="es-AR"/>
              </w:rPr>
            </w:pPr>
            <w:r w:rsidRPr="007C7CC2">
              <w:rPr>
                <w:sz w:val="20"/>
                <w:szCs w:val="20"/>
                <w:lang w:val="es-AR"/>
              </w:rPr>
              <w:t xml:space="preserve">Macromedidores y registradores de presión instalados </w:t>
            </w:r>
          </w:p>
        </w:tc>
        <w:tc>
          <w:tcPr>
            <w:tcW w:w="2045" w:type="dxa"/>
            <w:gridSpan w:val="2"/>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9533EF" w:rsidRDefault="004465DA" w:rsidP="004465DA">
            <w:pPr>
              <w:jc w:val="center"/>
              <w:outlineLvl w:val="2"/>
              <w:rPr>
                <w:color w:val="010000"/>
                <w:sz w:val="20"/>
                <w:lang w:val="es-ES"/>
              </w:rPr>
            </w:pPr>
            <w:r>
              <w:rPr>
                <w:color w:val="010000"/>
                <w:sz w:val="20"/>
                <w:lang w:val="es-ES"/>
              </w:rPr>
              <w:t>No.</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465DA" w:rsidRDefault="004465DA" w:rsidP="004465DA">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465DA" w:rsidRPr="009533EF" w:rsidRDefault="004465DA" w:rsidP="004465DA">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465DA" w:rsidRPr="004465DA" w:rsidRDefault="004465DA" w:rsidP="004465DA">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4465DA" w:rsidRPr="007310B6" w:rsidTr="005D33FF">
        <w:trPr>
          <w:gridAfter w:val="1"/>
          <w:wAfter w:w="140" w:type="dxa"/>
          <w:trHeight w:val="49"/>
        </w:trPr>
        <w:tc>
          <w:tcPr>
            <w:tcW w:w="3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7C7CC2" w:rsidRDefault="004465DA" w:rsidP="004465DA">
            <w:pPr>
              <w:pStyle w:val="ListParagraph"/>
              <w:ind w:left="426"/>
              <w:rPr>
                <w:sz w:val="20"/>
                <w:szCs w:val="20"/>
                <w:lang w:val="es-AR"/>
              </w:rPr>
            </w:pPr>
            <w:r w:rsidRPr="007C7CC2">
              <w:rPr>
                <w:sz w:val="20"/>
                <w:szCs w:val="20"/>
                <w:lang w:val="es-AR"/>
              </w:rPr>
              <w:t xml:space="preserve">Micromedidores instalados </w:t>
            </w:r>
          </w:p>
        </w:tc>
        <w:tc>
          <w:tcPr>
            <w:tcW w:w="2045" w:type="dxa"/>
            <w:gridSpan w:val="2"/>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9533EF" w:rsidRDefault="004465DA" w:rsidP="004465DA">
            <w:pPr>
              <w:jc w:val="center"/>
              <w:rPr>
                <w:color w:val="010000"/>
                <w:sz w:val="20"/>
                <w:lang w:val="es-ES"/>
              </w:rPr>
            </w:pPr>
            <w:r>
              <w:rPr>
                <w:color w:val="010000"/>
                <w:sz w:val="20"/>
                <w:lang w:val="es-ES"/>
              </w:rPr>
              <w:t>No.</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465DA" w:rsidRDefault="004465DA" w:rsidP="004465DA">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465DA" w:rsidRPr="009533EF" w:rsidRDefault="004465DA" w:rsidP="004465DA">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465DA" w:rsidRPr="004465DA" w:rsidRDefault="004465DA" w:rsidP="004465DA">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4465DA" w:rsidRPr="007310B6" w:rsidTr="005D33FF">
        <w:trPr>
          <w:gridAfter w:val="1"/>
          <w:wAfter w:w="140" w:type="dxa"/>
          <w:trHeight w:val="49"/>
        </w:trPr>
        <w:tc>
          <w:tcPr>
            <w:tcW w:w="1276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4465DA" w:rsidRDefault="004465DA" w:rsidP="004465DA">
            <w:pPr>
              <w:suppressAutoHyphens w:val="0"/>
              <w:autoSpaceDN/>
              <w:jc w:val="both"/>
              <w:textAlignment w:val="auto"/>
              <w:outlineLvl w:val="1"/>
              <w:rPr>
                <w:b/>
                <w:i/>
                <w:color w:val="000000"/>
                <w:spacing w:val="0"/>
                <w:sz w:val="20"/>
                <w:lang w:val="es-ES_tradnl" w:eastAsia="es-AR"/>
              </w:rPr>
            </w:pPr>
            <w:r w:rsidRPr="004465DA">
              <w:rPr>
                <w:b/>
                <w:i/>
                <w:color w:val="000000"/>
                <w:spacing w:val="0"/>
                <w:sz w:val="20"/>
                <w:lang w:val="es-ES_tradnl" w:eastAsia="es-AR"/>
              </w:rPr>
              <w:t>Sistemas de monitoreo para medir la calidad del agua Cuenca del Plata</w:t>
            </w:r>
          </w:p>
        </w:tc>
      </w:tr>
      <w:tr w:rsidR="004465DA" w:rsidRPr="007310B6" w:rsidTr="005D33FF">
        <w:trPr>
          <w:gridAfter w:val="1"/>
          <w:wAfter w:w="140" w:type="dxa"/>
          <w:trHeight w:val="49"/>
        </w:trPr>
        <w:tc>
          <w:tcPr>
            <w:tcW w:w="3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Default="004465DA" w:rsidP="004465DA">
            <w:pPr>
              <w:ind w:left="450"/>
              <w:rPr>
                <w:sz w:val="20"/>
              </w:rPr>
            </w:pPr>
            <w:r w:rsidRPr="004465DA">
              <w:rPr>
                <w:sz w:val="20"/>
              </w:rPr>
              <w:t>Estaciones de monitoreo instaladas</w:t>
            </w:r>
          </w:p>
        </w:tc>
        <w:tc>
          <w:tcPr>
            <w:tcW w:w="2045" w:type="dxa"/>
            <w:gridSpan w:val="2"/>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465DA" w:rsidRPr="009533EF" w:rsidRDefault="0050348F" w:rsidP="004465DA">
            <w:pPr>
              <w:jc w:val="center"/>
              <w:outlineLvl w:val="2"/>
              <w:rPr>
                <w:color w:val="010000"/>
                <w:sz w:val="20"/>
                <w:lang w:val="es-ES"/>
              </w:rPr>
            </w:pPr>
            <w:r>
              <w:rPr>
                <w:color w:val="010000"/>
                <w:sz w:val="20"/>
                <w:lang w:val="es-ES"/>
              </w:rPr>
              <w:t>p</w:t>
            </w:r>
            <w:r w:rsidR="004465DA" w:rsidRPr="009533EF">
              <w:rPr>
                <w:color w:val="010000"/>
                <w:sz w:val="20"/>
                <w:lang w:val="es-ES"/>
              </w:rPr>
              <w:t>lantas</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465DA" w:rsidRDefault="004465DA" w:rsidP="004465DA">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465DA" w:rsidRPr="009533EF" w:rsidRDefault="004465DA" w:rsidP="004465DA">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465DA" w:rsidRPr="004465DA" w:rsidRDefault="004465DA" w:rsidP="004465DA">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CB78C7" w:rsidRPr="007310B6" w:rsidTr="005D33FF">
        <w:trPr>
          <w:gridAfter w:val="1"/>
          <w:wAfter w:w="140" w:type="dxa"/>
          <w:trHeight w:val="49"/>
        </w:trPr>
        <w:tc>
          <w:tcPr>
            <w:tcW w:w="1276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CB78C7" w:rsidRPr="009533EF" w:rsidRDefault="00CB78C7" w:rsidP="00CE4BEA">
            <w:pPr>
              <w:rPr>
                <w:sz w:val="20"/>
                <w:lang w:val="es-ES"/>
              </w:rPr>
            </w:pPr>
            <w:r w:rsidRPr="009533EF">
              <w:rPr>
                <w:b/>
                <w:bCs/>
                <w:color w:val="010000"/>
                <w:sz w:val="20"/>
                <w:lang w:val="es-ES" w:eastAsia="es-AR"/>
              </w:rPr>
              <w:t xml:space="preserve">2. </w:t>
            </w:r>
            <w:r w:rsidR="00D409DA" w:rsidRPr="00D409DA">
              <w:rPr>
                <w:b/>
                <w:bCs/>
                <w:color w:val="010000"/>
                <w:sz w:val="20"/>
                <w:lang w:val="es-ES" w:eastAsia="es-AR"/>
              </w:rPr>
              <w:t>Ampliación del sistema de saneamiento</w:t>
            </w:r>
          </w:p>
        </w:tc>
      </w:tr>
      <w:tr w:rsidR="004D269E" w:rsidRPr="009D332F" w:rsidTr="005D33FF">
        <w:trPr>
          <w:gridAfter w:val="1"/>
          <w:wAfter w:w="140" w:type="dxa"/>
          <w:trHeight w:val="49"/>
        </w:trPr>
        <w:tc>
          <w:tcPr>
            <w:tcW w:w="1276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4D269E" w:rsidRDefault="004D269E" w:rsidP="004D269E">
            <w:pPr>
              <w:pStyle w:val="ListParagraph"/>
              <w:ind w:left="0"/>
              <w:rPr>
                <w:b/>
                <w:i/>
                <w:sz w:val="20"/>
                <w:szCs w:val="20"/>
                <w:lang w:val="en-CA"/>
              </w:rPr>
            </w:pPr>
            <w:r w:rsidRPr="004D269E">
              <w:rPr>
                <w:b/>
                <w:i/>
                <w:sz w:val="20"/>
                <w:szCs w:val="20"/>
                <w:lang w:val="en-CA"/>
              </w:rPr>
              <w:t>Planta depuradora Norte ampliada</w:t>
            </w:r>
          </w:p>
        </w:tc>
      </w:tr>
      <w:tr w:rsidR="004D269E" w:rsidRPr="007310B6" w:rsidTr="005D33FF">
        <w:trPr>
          <w:gridAfter w:val="1"/>
          <w:wAfter w:w="140" w:type="dxa"/>
          <w:trHeight w:val="49"/>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7C7CC2" w:rsidRDefault="004D269E" w:rsidP="004D269E">
            <w:pPr>
              <w:pStyle w:val="ListParagraph"/>
              <w:ind w:left="284" w:hanging="18"/>
              <w:rPr>
                <w:sz w:val="20"/>
                <w:szCs w:val="20"/>
                <w:lang w:val="es-AR"/>
              </w:rPr>
            </w:pPr>
            <w:r>
              <w:rPr>
                <w:sz w:val="20"/>
                <w:szCs w:val="20"/>
                <w:lang w:val="es-AR"/>
              </w:rPr>
              <w:t>Tercer módulo construido</w:t>
            </w:r>
          </w:p>
        </w:tc>
        <w:tc>
          <w:tcPr>
            <w:tcW w:w="198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9533EF" w:rsidRDefault="0050348F" w:rsidP="004D269E">
            <w:pPr>
              <w:jc w:val="center"/>
              <w:rPr>
                <w:color w:val="010000"/>
                <w:sz w:val="20"/>
                <w:lang w:val="es-ES"/>
              </w:rPr>
            </w:pPr>
            <w:r>
              <w:rPr>
                <w:color w:val="010000"/>
                <w:sz w:val="20"/>
                <w:lang w:val="es-ES"/>
              </w:rPr>
              <w:t>m</w:t>
            </w:r>
            <w:r w:rsidR="004D269E">
              <w:rPr>
                <w:color w:val="010000"/>
                <w:sz w:val="20"/>
                <w:lang w:val="es-ES"/>
              </w:rPr>
              <w:t>ódulo</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Default="004D269E" w:rsidP="004D269E">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Pr="009533EF" w:rsidRDefault="004D269E" w:rsidP="004D269E">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D269E" w:rsidRPr="004465DA" w:rsidRDefault="004D269E" w:rsidP="004D269E">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4D269E" w:rsidRPr="007310B6" w:rsidTr="005D33FF">
        <w:trPr>
          <w:gridAfter w:val="1"/>
          <w:wAfter w:w="140" w:type="dxa"/>
          <w:trHeight w:val="49"/>
        </w:trPr>
        <w:tc>
          <w:tcPr>
            <w:tcW w:w="12765"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4D269E" w:rsidRDefault="004D269E" w:rsidP="004D269E">
            <w:pPr>
              <w:pStyle w:val="ListParagraph"/>
              <w:ind w:left="0"/>
              <w:rPr>
                <w:b/>
                <w:i/>
                <w:sz w:val="20"/>
                <w:szCs w:val="20"/>
                <w:lang w:val="es-AR"/>
              </w:rPr>
            </w:pPr>
            <w:r w:rsidRPr="004D269E">
              <w:rPr>
                <w:b/>
                <w:i/>
                <w:sz w:val="20"/>
                <w:szCs w:val="20"/>
                <w:lang w:val="es-AR"/>
              </w:rPr>
              <w:t>Sistema de redes cloacales Morón, Ituzaingó y Hurlingham ejecutadas</w:t>
            </w:r>
          </w:p>
        </w:tc>
      </w:tr>
      <w:tr w:rsidR="004D269E" w:rsidRPr="007310B6" w:rsidTr="005D33FF">
        <w:trPr>
          <w:gridAfter w:val="1"/>
          <w:wAfter w:w="140" w:type="dxa"/>
          <w:trHeight w:val="49"/>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F11491" w:rsidRDefault="004D269E" w:rsidP="004D269E">
            <w:pPr>
              <w:pStyle w:val="ListParagraph"/>
              <w:ind w:left="270"/>
              <w:rPr>
                <w:sz w:val="20"/>
                <w:szCs w:val="20"/>
                <w:lang w:val="es-AR"/>
              </w:rPr>
            </w:pPr>
            <w:r w:rsidRPr="004D269E">
              <w:rPr>
                <w:sz w:val="20"/>
                <w:szCs w:val="20"/>
                <w:lang w:val="es-AR"/>
              </w:rPr>
              <w:t xml:space="preserve">Colectores construidos </w:t>
            </w:r>
          </w:p>
        </w:tc>
        <w:tc>
          <w:tcPr>
            <w:tcW w:w="198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9533EF" w:rsidRDefault="004D269E" w:rsidP="004D269E">
            <w:pPr>
              <w:jc w:val="center"/>
              <w:outlineLvl w:val="2"/>
              <w:rPr>
                <w:color w:val="010000"/>
                <w:sz w:val="20"/>
                <w:lang w:val="es-ES"/>
              </w:rPr>
            </w:pPr>
            <w:r>
              <w:rPr>
                <w:color w:val="010000"/>
                <w:sz w:val="20"/>
                <w:lang w:val="es-ES"/>
              </w:rPr>
              <w:t>metros</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Default="004D269E" w:rsidP="004D269E">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Pr="009533EF" w:rsidRDefault="004D269E" w:rsidP="004D269E">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D269E" w:rsidRPr="004465DA" w:rsidRDefault="004D269E" w:rsidP="004D269E">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4D269E" w:rsidRPr="007310B6" w:rsidTr="005D33FF">
        <w:trPr>
          <w:gridAfter w:val="1"/>
          <w:wAfter w:w="140" w:type="dxa"/>
          <w:trHeight w:val="49"/>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F11491" w:rsidRDefault="004D269E" w:rsidP="004D269E">
            <w:pPr>
              <w:pStyle w:val="ListParagraph"/>
              <w:ind w:left="270" w:hanging="18"/>
              <w:rPr>
                <w:sz w:val="20"/>
                <w:szCs w:val="20"/>
                <w:lang w:val="es-AR"/>
              </w:rPr>
            </w:pPr>
            <w:r w:rsidRPr="004D269E">
              <w:rPr>
                <w:sz w:val="20"/>
                <w:szCs w:val="20"/>
                <w:lang w:val="es-AR"/>
              </w:rPr>
              <w:t>Estación de bombeo construidas o acondicionadas</w:t>
            </w:r>
          </w:p>
        </w:tc>
        <w:tc>
          <w:tcPr>
            <w:tcW w:w="198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9533EF" w:rsidRDefault="004D269E" w:rsidP="004D269E">
            <w:pPr>
              <w:jc w:val="center"/>
              <w:outlineLvl w:val="2"/>
              <w:rPr>
                <w:color w:val="010000"/>
                <w:sz w:val="20"/>
                <w:lang w:val="es-ES"/>
              </w:rPr>
            </w:pPr>
            <w:r>
              <w:rPr>
                <w:color w:val="010000"/>
                <w:sz w:val="20"/>
                <w:lang w:val="es-ES"/>
              </w:rPr>
              <w:t>No.</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Default="004D269E" w:rsidP="004D269E">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Pr="009533EF" w:rsidRDefault="004D269E" w:rsidP="004D269E">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D269E" w:rsidRPr="004465DA" w:rsidRDefault="004D269E" w:rsidP="004D269E">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4D269E" w:rsidRPr="007310B6" w:rsidTr="005D33FF">
        <w:trPr>
          <w:gridAfter w:val="1"/>
          <w:wAfter w:w="140" w:type="dxa"/>
          <w:trHeight w:val="49"/>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4D269E" w:rsidRPr="007C7CC2" w:rsidRDefault="004D269E" w:rsidP="004D269E">
            <w:pPr>
              <w:pStyle w:val="ListParagraph"/>
              <w:ind w:left="270" w:hanging="18"/>
              <w:rPr>
                <w:sz w:val="20"/>
                <w:szCs w:val="20"/>
                <w:lang w:val="es-AR"/>
              </w:rPr>
            </w:pPr>
            <w:r w:rsidRPr="007C7CC2">
              <w:rPr>
                <w:sz w:val="20"/>
                <w:szCs w:val="20"/>
                <w:lang w:val="es-AR"/>
              </w:rPr>
              <w:t>Redes finas cloacales construidas</w:t>
            </w:r>
          </w:p>
        </w:tc>
        <w:tc>
          <w:tcPr>
            <w:tcW w:w="198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9533EF" w:rsidRDefault="004D269E" w:rsidP="004D269E">
            <w:pPr>
              <w:jc w:val="center"/>
              <w:outlineLvl w:val="2"/>
              <w:rPr>
                <w:color w:val="010000"/>
                <w:sz w:val="20"/>
                <w:lang w:val="es-ES"/>
              </w:rPr>
            </w:pPr>
            <w:r>
              <w:rPr>
                <w:color w:val="010000"/>
                <w:sz w:val="20"/>
                <w:lang w:val="es-ES"/>
              </w:rPr>
              <w:t>Km</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Default="004D269E" w:rsidP="004D269E">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Pr="009533EF" w:rsidRDefault="004D269E" w:rsidP="004D269E">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D269E" w:rsidRPr="004465DA" w:rsidRDefault="004D269E" w:rsidP="004D269E">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4D269E" w:rsidRPr="007310B6" w:rsidTr="005D33FF">
        <w:trPr>
          <w:gridAfter w:val="1"/>
          <w:wAfter w:w="140" w:type="dxa"/>
          <w:trHeight w:val="49"/>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7C7CC2" w:rsidRDefault="004D269E" w:rsidP="004D269E">
            <w:pPr>
              <w:pStyle w:val="ListParagraph"/>
              <w:ind w:left="270" w:hanging="18"/>
              <w:rPr>
                <w:sz w:val="20"/>
                <w:szCs w:val="20"/>
                <w:lang w:val="es-AR"/>
              </w:rPr>
            </w:pPr>
            <w:r w:rsidRPr="007C7CC2">
              <w:rPr>
                <w:sz w:val="20"/>
                <w:szCs w:val="20"/>
                <w:lang w:val="es-AR"/>
              </w:rPr>
              <w:t>Conexiones domiciliarias al sistema cloacal Escobar disponibles</w:t>
            </w:r>
          </w:p>
        </w:tc>
        <w:tc>
          <w:tcPr>
            <w:tcW w:w="198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9533EF" w:rsidRDefault="004D269E" w:rsidP="004D269E">
            <w:pPr>
              <w:jc w:val="center"/>
              <w:outlineLvl w:val="2"/>
              <w:rPr>
                <w:color w:val="010000"/>
                <w:sz w:val="20"/>
                <w:lang w:val="es-ES"/>
              </w:rPr>
            </w:pPr>
            <w:r>
              <w:rPr>
                <w:color w:val="010000"/>
                <w:sz w:val="20"/>
                <w:lang w:val="es-ES"/>
              </w:rPr>
              <w:t>No.</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Default="004D269E" w:rsidP="004D269E">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Pr="009533EF" w:rsidRDefault="004D269E" w:rsidP="004D269E">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D269E" w:rsidRPr="004465DA" w:rsidRDefault="004D269E" w:rsidP="004D269E">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4D269E" w:rsidRPr="009533EF" w:rsidTr="005D33FF">
        <w:trPr>
          <w:gridAfter w:val="1"/>
          <w:wAfter w:w="140" w:type="dxa"/>
          <w:trHeight w:val="49"/>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4D269E" w:rsidRDefault="004D269E" w:rsidP="004D269E">
            <w:pPr>
              <w:pStyle w:val="ListParagraph"/>
              <w:ind w:left="0" w:hanging="18"/>
              <w:rPr>
                <w:b/>
                <w:i/>
                <w:sz w:val="20"/>
                <w:szCs w:val="20"/>
                <w:lang w:val="es-AR"/>
              </w:rPr>
            </w:pPr>
            <w:r w:rsidRPr="004D269E">
              <w:rPr>
                <w:b/>
                <w:i/>
                <w:sz w:val="20"/>
                <w:szCs w:val="20"/>
                <w:lang w:val="es-AR"/>
              </w:rPr>
              <w:t>Sistema de Desagües Cloacales de Escobar</w:t>
            </w:r>
          </w:p>
        </w:tc>
        <w:tc>
          <w:tcPr>
            <w:tcW w:w="198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9533EF" w:rsidRDefault="004D269E" w:rsidP="00CE4BEA">
            <w:pPr>
              <w:jc w:val="center"/>
              <w:outlineLvl w:val="2"/>
              <w:rPr>
                <w:color w:val="010000"/>
                <w:sz w:val="20"/>
                <w:lang w:val="es-ES"/>
              </w:rPr>
            </w:pP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D269E" w:rsidRDefault="004D269E" w:rsidP="00CE4BEA">
            <w:pPr>
              <w:jc w:val="center"/>
              <w:rPr>
                <w:sz w:val="20"/>
                <w:lang w:val="es-ES"/>
              </w:rPr>
            </w:pP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D269E" w:rsidRPr="009533EF" w:rsidRDefault="004D269E" w:rsidP="00CE4BEA">
            <w:pPr>
              <w:jc w:val="center"/>
              <w:rPr>
                <w:rFonts w:eastAsia="Arial Unicode MS"/>
                <w:sz w:val="20"/>
                <w:lang w:val="es-ES"/>
              </w:rPr>
            </w:pP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D269E" w:rsidRPr="009533EF" w:rsidRDefault="004D269E" w:rsidP="00CE4BEA">
            <w:pPr>
              <w:rPr>
                <w:sz w:val="20"/>
                <w:lang w:val="es-ES"/>
              </w:rPr>
            </w:pPr>
          </w:p>
        </w:tc>
      </w:tr>
      <w:tr w:rsidR="004D269E" w:rsidRPr="007310B6" w:rsidTr="005D33FF">
        <w:trPr>
          <w:gridAfter w:val="1"/>
          <w:wAfter w:w="140" w:type="dxa"/>
          <w:trHeight w:val="49"/>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F11491" w:rsidRDefault="004D269E" w:rsidP="004D269E">
            <w:pPr>
              <w:pStyle w:val="ListParagraph"/>
              <w:ind w:left="270"/>
              <w:rPr>
                <w:sz w:val="20"/>
                <w:szCs w:val="20"/>
                <w:lang w:val="es-AR"/>
              </w:rPr>
            </w:pPr>
            <w:r w:rsidRPr="004D269E">
              <w:rPr>
                <w:sz w:val="20"/>
                <w:szCs w:val="20"/>
                <w:lang w:val="es-AR"/>
              </w:rPr>
              <w:t xml:space="preserve">Colectores construidos </w:t>
            </w:r>
          </w:p>
        </w:tc>
        <w:tc>
          <w:tcPr>
            <w:tcW w:w="198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9533EF" w:rsidRDefault="004D269E" w:rsidP="004D269E">
            <w:pPr>
              <w:jc w:val="center"/>
              <w:outlineLvl w:val="2"/>
              <w:rPr>
                <w:color w:val="010000"/>
                <w:sz w:val="20"/>
                <w:lang w:val="es-ES"/>
              </w:rPr>
            </w:pPr>
            <w:r>
              <w:rPr>
                <w:color w:val="010000"/>
                <w:sz w:val="20"/>
                <w:lang w:val="es-ES"/>
              </w:rPr>
              <w:t>metros</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Default="004D269E" w:rsidP="004D269E">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Pr="009533EF" w:rsidRDefault="004D269E" w:rsidP="004D269E">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D269E" w:rsidRPr="004465DA" w:rsidRDefault="004D269E" w:rsidP="004D269E">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4D269E" w:rsidRPr="007310B6" w:rsidTr="005D33FF">
        <w:trPr>
          <w:gridAfter w:val="1"/>
          <w:wAfter w:w="140" w:type="dxa"/>
          <w:trHeight w:val="49"/>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F11491" w:rsidRDefault="004D269E" w:rsidP="004D269E">
            <w:pPr>
              <w:pStyle w:val="ListParagraph"/>
              <w:ind w:left="270" w:hanging="18"/>
              <w:rPr>
                <w:sz w:val="20"/>
                <w:szCs w:val="20"/>
                <w:lang w:val="es-AR"/>
              </w:rPr>
            </w:pPr>
            <w:r w:rsidRPr="004D269E">
              <w:rPr>
                <w:sz w:val="20"/>
                <w:szCs w:val="20"/>
                <w:lang w:val="es-AR"/>
              </w:rPr>
              <w:t>Estación de bombeo construidas o acondicionadas</w:t>
            </w:r>
          </w:p>
        </w:tc>
        <w:tc>
          <w:tcPr>
            <w:tcW w:w="198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9533EF" w:rsidRDefault="004D269E" w:rsidP="004D269E">
            <w:pPr>
              <w:jc w:val="center"/>
              <w:outlineLvl w:val="2"/>
              <w:rPr>
                <w:color w:val="010000"/>
                <w:sz w:val="20"/>
                <w:lang w:val="es-ES"/>
              </w:rPr>
            </w:pPr>
            <w:r>
              <w:rPr>
                <w:color w:val="010000"/>
                <w:sz w:val="20"/>
                <w:lang w:val="es-ES"/>
              </w:rPr>
              <w:t>No.</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Default="004D269E" w:rsidP="004D269E">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Pr="009533EF" w:rsidRDefault="004D269E" w:rsidP="004D269E">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D269E" w:rsidRPr="004465DA" w:rsidRDefault="004D269E" w:rsidP="004D269E">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4D269E" w:rsidRPr="007310B6" w:rsidTr="005D33FF">
        <w:trPr>
          <w:gridAfter w:val="1"/>
          <w:wAfter w:w="140" w:type="dxa"/>
          <w:trHeight w:val="49"/>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4D269E" w:rsidRPr="007C7CC2" w:rsidRDefault="004D269E" w:rsidP="004D269E">
            <w:pPr>
              <w:pStyle w:val="ListParagraph"/>
              <w:ind w:left="270" w:hanging="18"/>
              <w:rPr>
                <w:sz w:val="20"/>
                <w:szCs w:val="20"/>
                <w:lang w:val="es-AR"/>
              </w:rPr>
            </w:pPr>
            <w:r w:rsidRPr="007C7CC2">
              <w:rPr>
                <w:sz w:val="20"/>
                <w:szCs w:val="20"/>
                <w:lang w:val="es-AR"/>
              </w:rPr>
              <w:t>Redes finas cloacales construidas</w:t>
            </w:r>
          </w:p>
        </w:tc>
        <w:tc>
          <w:tcPr>
            <w:tcW w:w="198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9533EF" w:rsidRDefault="004D269E" w:rsidP="004D269E">
            <w:pPr>
              <w:jc w:val="center"/>
              <w:outlineLvl w:val="2"/>
              <w:rPr>
                <w:color w:val="010000"/>
                <w:sz w:val="20"/>
                <w:lang w:val="es-ES"/>
              </w:rPr>
            </w:pPr>
            <w:r>
              <w:rPr>
                <w:color w:val="010000"/>
                <w:sz w:val="20"/>
                <w:lang w:val="es-ES"/>
              </w:rPr>
              <w:t>Km</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Default="004D269E" w:rsidP="004D269E">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Pr="009533EF" w:rsidRDefault="004D269E" w:rsidP="004D269E">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D269E" w:rsidRPr="004465DA" w:rsidRDefault="004D269E" w:rsidP="004D269E">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4D269E" w:rsidRPr="007310B6" w:rsidTr="005D33FF">
        <w:trPr>
          <w:gridAfter w:val="1"/>
          <w:wAfter w:w="140" w:type="dxa"/>
          <w:trHeight w:val="49"/>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E04F82" w:rsidRDefault="004D269E" w:rsidP="004D269E">
            <w:pPr>
              <w:pStyle w:val="ListParagraph"/>
              <w:ind w:left="270" w:hanging="18"/>
              <w:rPr>
                <w:sz w:val="20"/>
                <w:szCs w:val="20"/>
                <w:lang w:val="es-AR"/>
              </w:rPr>
            </w:pPr>
            <w:r w:rsidRPr="00E04F82">
              <w:rPr>
                <w:sz w:val="20"/>
                <w:szCs w:val="20"/>
                <w:lang w:val="es-AR"/>
              </w:rPr>
              <w:t>Conexiones domiciliarias al sistema cloacal Escobar disponibles</w:t>
            </w:r>
          </w:p>
        </w:tc>
        <w:tc>
          <w:tcPr>
            <w:tcW w:w="198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4D269E" w:rsidRPr="009533EF" w:rsidRDefault="004D269E" w:rsidP="004D269E">
            <w:pPr>
              <w:jc w:val="center"/>
              <w:outlineLvl w:val="2"/>
              <w:rPr>
                <w:color w:val="010000"/>
                <w:sz w:val="20"/>
                <w:lang w:val="es-ES"/>
              </w:rPr>
            </w:pPr>
            <w:r>
              <w:rPr>
                <w:color w:val="010000"/>
                <w:sz w:val="20"/>
                <w:lang w:val="es-ES"/>
              </w:rPr>
              <w:t>No.</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Default="004D269E" w:rsidP="004D269E">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D269E" w:rsidRPr="009533EF" w:rsidRDefault="004D269E" w:rsidP="004D269E">
            <w:pPr>
              <w:jc w:val="center"/>
              <w:rPr>
                <w:rFonts w:eastAsia="Arial Unicode MS"/>
                <w:sz w:val="20"/>
                <w:lang w:val="es-ES"/>
              </w:rPr>
            </w:pPr>
            <w:r>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D269E" w:rsidRPr="004465DA" w:rsidRDefault="004D269E" w:rsidP="004D269E">
            <w:pPr>
              <w:suppressAutoHyphens w:val="0"/>
              <w:autoSpaceDN/>
              <w:jc w:val="both"/>
              <w:textAlignment w:val="auto"/>
              <w:outlineLvl w:val="1"/>
              <w:rPr>
                <w:color w:val="000000"/>
                <w:spacing w:val="0"/>
                <w:sz w:val="20"/>
                <w:lang w:val="es-ES_tradnl" w:eastAsia="es-AR"/>
              </w:rPr>
            </w:pPr>
            <w:r w:rsidRPr="004465DA">
              <w:rPr>
                <w:color w:val="000000"/>
                <w:spacing w:val="0"/>
                <w:sz w:val="20"/>
                <w:lang w:val="es-ES_tradnl" w:eastAsia="es-AR"/>
              </w:rPr>
              <w:t>Actas de recepción provisorias de obra e informe</w:t>
            </w:r>
            <w:r>
              <w:rPr>
                <w:color w:val="000000"/>
                <w:spacing w:val="0"/>
                <w:sz w:val="20"/>
                <w:lang w:val="es-ES_tradnl" w:eastAsia="es-AR"/>
              </w:rPr>
              <w:t>s de supervisión in situ de AySA</w:t>
            </w:r>
          </w:p>
        </w:tc>
      </w:tr>
      <w:tr w:rsidR="009533EF" w:rsidRPr="009533EF" w:rsidTr="005D33FF">
        <w:trPr>
          <w:trHeight w:val="49"/>
        </w:trPr>
        <w:tc>
          <w:tcPr>
            <w:tcW w:w="12765" w:type="dxa"/>
            <w:gridSpan w:val="6"/>
            <w:tcBorders>
              <w:top w:val="single" w:sz="4" w:space="0" w:color="000000"/>
              <w:left w:val="single" w:sz="4" w:space="0" w:color="000000"/>
              <w:bottom w:val="double" w:sz="6" w:space="0" w:color="000000"/>
              <w:right w:val="single" w:sz="4" w:space="0" w:color="000000"/>
            </w:tcBorders>
            <w:shd w:val="clear" w:color="auto" w:fill="D9D9D9"/>
            <w:noWrap/>
            <w:tcMar>
              <w:top w:w="15" w:type="dxa"/>
              <w:left w:w="15" w:type="dxa"/>
              <w:bottom w:w="0" w:type="dxa"/>
              <w:right w:w="15" w:type="dxa"/>
            </w:tcMar>
            <w:vAlign w:val="center"/>
          </w:tcPr>
          <w:p w:rsidR="009533EF" w:rsidRPr="00E04F82" w:rsidRDefault="009533EF" w:rsidP="00CE4BEA">
            <w:pPr>
              <w:rPr>
                <w:b/>
                <w:bCs/>
                <w:sz w:val="20"/>
                <w:shd w:val="clear" w:color="auto" w:fill="FFFF00"/>
                <w:lang w:val="es-ES"/>
              </w:rPr>
            </w:pPr>
            <w:r w:rsidRPr="00E04F82">
              <w:rPr>
                <w:b/>
                <w:bCs/>
                <w:sz w:val="20"/>
                <w:highlight w:val="lightGray"/>
                <w:shd w:val="clear" w:color="auto" w:fill="FFFF00"/>
                <w:lang w:val="es-ES"/>
              </w:rPr>
              <w:t xml:space="preserve">Componente 2. </w:t>
            </w:r>
            <w:r w:rsidR="00D409DA" w:rsidRPr="00E04F82">
              <w:rPr>
                <w:b/>
                <w:bCs/>
                <w:sz w:val="20"/>
                <w:highlight w:val="lightGray"/>
                <w:shd w:val="clear" w:color="auto" w:fill="FFFF00"/>
                <w:lang w:val="es-ES"/>
              </w:rPr>
              <w:t>Fortalecimiento Institucional</w:t>
            </w:r>
          </w:p>
        </w:tc>
        <w:tc>
          <w:tcPr>
            <w:tcW w:w="140" w:type="dxa"/>
            <w:vAlign w:val="center"/>
          </w:tcPr>
          <w:p w:rsidR="009533EF" w:rsidRPr="009533EF" w:rsidRDefault="009533EF" w:rsidP="00CE4BEA">
            <w:pPr>
              <w:rPr>
                <w:color w:val="010000"/>
                <w:sz w:val="20"/>
                <w:lang w:val="es-ES"/>
              </w:rPr>
            </w:pPr>
          </w:p>
        </w:tc>
      </w:tr>
      <w:tr w:rsidR="00D409DA" w:rsidRPr="007310B6" w:rsidTr="005D33FF">
        <w:trPr>
          <w:gridAfter w:val="1"/>
          <w:wAfter w:w="140" w:type="dxa"/>
          <w:trHeight w:val="300"/>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D409DA" w:rsidRPr="00F11491" w:rsidRDefault="00D409DA" w:rsidP="00CE4BEA">
            <w:pPr>
              <w:pStyle w:val="ListParagraph"/>
              <w:ind w:left="0"/>
              <w:rPr>
                <w:sz w:val="20"/>
                <w:szCs w:val="20"/>
                <w:lang w:val="es-AR"/>
              </w:rPr>
            </w:pPr>
            <w:r w:rsidRPr="00F11491">
              <w:rPr>
                <w:sz w:val="20"/>
                <w:szCs w:val="20"/>
                <w:lang w:val="es-AR"/>
              </w:rPr>
              <w:t xml:space="preserve">Sistema de Información para la Gestión de Proyectos de la Dirección de </w:t>
            </w:r>
            <w:r w:rsidR="00E04F82">
              <w:rPr>
                <w:sz w:val="20"/>
                <w:szCs w:val="20"/>
                <w:lang w:val="es-AR"/>
              </w:rPr>
              <w:t>Ingeniería y Proyectos diseñado</w:t>
            </w:r>
          </w:p>
        </w:tc>
        <w:tc>
          <w:tcPr>
            <w:tcW w:w="198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D409DA" w:rsidRPr="00F11491" w:rsidRDefault="00D409DA" w:rsidP="00CE4BEA">
            <w:pPr>
              <w:jc w:val="center"/>
              <w:rPr>
                <w:sz w:val="20"/>
                <w:lang w:val="es-AR"/>
              </w:rPr>
            </w:pPr>
            <w:r w:rsidRPr="00F11491">
              <w:rPr>
                <w:sz w:val="20"/>
                <w:lang w:val="es-AR"/>
              </w:rPr>
              <w:t>sistema</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D409DA" w:rsidRPr="009533EF" w:rsidRDefault="00D409DA" w:rsidP="004D269E">
            <w:pPr>
              <w:jc w:val="center"/>
              <w:rPr>
                <w:sz w:val="20"/>
                <w:lang w:val="es-ES"/>
              </w:rPr>
            </w:pPr>
            <w:r>
              <w:rPr>
                <w:sz w:val="20"/>
                <w:lang w:val="es-ES"/>
              </w:rPr>
              <w:t>A</w:t>
            </w:r>
            <w:r w:rsidR="004D269E">
              <w:rPr>
                <w:sz w:val="20"/>
                <w:lang w:val="es-ES"/>
              </w:rPr>
              <w:t>y</w:t>
            </w:r>
            <w:r>
              <w:rPr>
                <w:sz w:val="20"/>
                <w:lang w:val="es-ES"/>
              </w:rPr>
              <w:t>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D409DA" w:rsidRPr="009533EF" w:rsidRDefault="00D409DA" w:rsidP="00CE4BEA">
            <w:pPr>
              <w:jc w:val="center"/>
              <w:rPr>
                <w:sz w:val="20"/>
                <w:lang w:val="es-ES"/>
              </w:rPr>
            </w:pPr>
            <w:r w:rsidRPr="009533EF">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D409DA" w:rsidRPr="00F11491" w:rsidRDefault="00D409DA" w:rsidP="004D269E">
            <w:pPr>
              <w:rPr>
                <w:sz w:val="20"/>
                <w:lang w:val="es-AR"/>
              </w:rPr>
            </w:pPr>
            <w:r>
              <w:rPr>
                <w:sz w:val="20"/>
                <w:lang w:val="es-ES_tradnl"/>
              </w:rPr>
              <w:t xml:space="preserve">Informes de la UE sobre el estado de desarrollo del sistema, basados en reportes de la Dirección de Ingeniería y Proyectos. </w:t>
            </w:r>
          </w:p>
        </w:tc>
      </w:tr>
      <w:tr w:rsidR="00D409DA" w:rsidRPr="009D332F" w:rsidTr="005D33FF">
        <w:trPr>
          <w:gridAfter w:val="1"/>
          <w:wAfter w:w="140" w:type="dxa"/>
          <w:trHeight w:val="300"/>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D409DA" w:rsidRPr="00F11491" w:rsidRDefault="00D409DA" w:rsidP="00CE4BEA">
            <w:pPr>
              <w:pStyle w:val="ListParagraph"/>
              <w:ind w:left="0"/>
              <w:rPr>
                <w:sz w:val="20"/>
                <w:szCs w:val="20"/>
                <w:lang w:val="es-AR"/>
              </w:rPr>
            </w:pPr>
            <w:r w:rsidRPr="00F11491">
              <w:rPr>
                <w:sz w:val="20"/>
                <w:szCs w:val="20"/>
                <w:lang w:val="es-AR"/>
              </w:rPr>
              <w:t>Programa de capacitación profesional realizado</w:t>
            </w:r>
          </w:p>
        </w:tc>
        <w:tc>
          <w:tcPr>
            <w:tcW w:w="198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D409DA" w:rsidRPr="00F11491" w:rsidRDefault="00D409DA" w:rsidP="00CE4BEA">
            <w:pPr>
              <w:jc w:val="center"/>
              <w:rPr>
                <w:sz w:val="20"/>
                <w:lang w:val="es-AR"/>
              </w:rPr>
            </w:pPr>
            <w:r w:rsidRPr="00F11491">
              <w:rPr>
                <w:sz w:val="20"/>
                <w:lang w:val="es-AR"/>
              </w:rPr>
              <w:t>personas</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D409DA" w:rsidRPr="009533EF" w:rsidRDefault="00D409DA" w:rsidP="004D269E">
            <w:pPr>
              <w:jc w:val="center"/>
              <w:rPr>
                <w:sz w:val="20"/>
                <w:lang w:val="es-ES"/>
              </w:rPr>
            </w:pPr>
            <w:r>
              <w:rPr>
                <w:sz w:val="20"/>
                <w:lang w:val="es-ES"/>
              </w:rPr>
              <w:t>A</w:t>
            </w:r>
            <w:r w:rsidR="004D269E">
              <w:rPr>
                <w:sz w:val="20"/>
                <w:lang w:val="es-ES"/>
              </w:rPr>
              <w:t>y</w:t>
            </w:r>
            <w:r>
              <w:rPr>
                <w:sz w:val="20"/>
                <w:lang w:val="es-ES"/>
              </w:rPr>
              <w:t>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D409DA" w:rsidRPr="009533EF" w:rsidRDefault="00D409DA" w:rsidP="00CE4BEA">
            <w:pPr>
              <w:jc w:val="center"/>
              <w:rPr>
                <w:sz w:val="20"/>
                <w:lang w:val="es-ES"/>
              </w:rPr>
            </w:pPr>
            <w:r w:rsidRPr="009533EF">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D409DA" w:rsidRPr="00E04F82" w:rsidRDefault="004D269E" w:rsidP="00E04F82">
            <w:pPr>
              <w:rPr>
                <w:sz w:val="20"/>
                <w:lang w:val="es-ES_tradnl"/>
              </w:rPr>
            </w:pPr>
            <w:r w:rsidRPr="004D269E">
              <w:rPr>
                <w:sz w:val="20"/>
                <w:lang w:val="es-ES_tradnl"/>
              </w:rPr>
              <w:t>Informes de AySA</w:t>
            </w:r>
          </w:p>
        </w:tc>
      </w:tr>
      <w:tr w:rsidR="00D409DA" w:rsidRPr="007310B6" w:rsidTr="005D33FF">
        <w:trPr>
          <w:gridAfter w:val="1"/>
          <w:wAfter w:w="140" w:type="dxa"/>
          <w:trHeight w:val="300"/>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D409DA" w:rsidRPr="00F11491" w:rsidRDefault="00D409DA" w:rsidP="00CE4BEA">
            <w:pPr>
              <w:pStyle w:val="ListParagraph"/>
              <w:ind w:left="0"/>
              <w:rPr>
                <w:sz w:val="20"/>
                <w:szCs w:val="20"/>
                <w:lang w:val="es-AR"/>
              </w:rPr>
            </w:pPr>
            <w:r w:rsidRPr="00F11491">
              <w:rPr>
                <w:sz w:val="20"/>
                <w:szCs w:val="20"/>
                <w:lang w:val="es-AR"/>
              </w:rPr>
              <w:t>Instituto Universitario del Agua y del Saneamiento (IUAS) acondicionado y equipado.</w:t>
            </w:r>
          </w:p>
        </w:tc>
        <w:tc>
          <w:tcPr>
            <w:tcW w:w="198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D409DA" w:rsidRPr="00F11491" w:rsidRDefault="00D409DA" w:rsidP="00CE4BEA">
            <w:pPr>
              <w:jc w:val="center"/>
              <w:rPr>
                <w:sz w:val="20"/>
                <w:lang w:val="es-AR"/>
              </w:rPr>
            </w:pPr>
            <w:r w:rsidRPr="00F11491">
              <w:rPr>
                <w:sz w:val="20"/>
                <w:lang w:val="es-AR"/>
              </w:rPr>
              <w:t>instituto equipado</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D409DA" w:rsidRPr="009533EF" w:rsidRDefault="00D409DA" w:rsidP="004D269E">
            <w:pPr>
              <w:jc w:val="center"/>
              <w:rPr>
                <w:sz w:val="20"/>
                <w:lang w:val="es-ES"/>
              </w:rPr>
            </w:pPr>
            <w:r>
              <w:rPr>
                <w:sz w:val="20"/>
                <w:lang w:val="es-ES"/>
              </w:rPr>
              <w:t>A</w:t>
            </w:r>
            <w:r w:rsidR="004D269E">
              <w:rPr>
                <w:sz w:val="20"/>
                <w:lang w:val="es-ES"/>
              </w:rPr>
              <w:t>y</w:t>
            </w:r>
            <w:r>
              <w:rPr>
                <w:sz w:val="20"/>
                <w:lang w:val="es-ES"/>
              </w:rPr>
              <w:t>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D409DA" w:rsidRPr="004D269E" w:rsidRDefault="00D409DA" w:rsidP="00CE4BEA">
            <w:pPr>
              <w:jc w:val="center"/>
              <w:rPr>
                <w:sz w:val="20"/>
                <w:lang w:val="es-ES"/>
              </w:rPr>
            </w:pPr>
            <w:r w:rsidRPr="004D269E">
              <w:rPr>
                <w:rFonts w:eastAsia="Arial Unicode MS"/>
                <w:sz w:val="20"/>
                <w:lang w:val="es-ES"/>
              </w:rPr>
              <w:t>Anual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D409DA" w:rsidRPr="00E04F82" w:rsidRDefault="00D409DA" w:rsidP="00CE4BEA">
            <w:pPr>
              <w:rPr>
                <w:sz w:val="20"/>
                <w:lang w:val="es-ES_tradnl"/>
              </w:rPr>
            </w:pPr>
            <w:r w:rsidRPr="004D269E">
              <w:rPr>
                <w:sz w:val="20"/>
                <w:lang w:val="es-ES_tradnl"/>
              </w:rPr>
              <w:t>Avance de certificación de la obra y de la adquisición e instalación de los equipamientos</w:t>
            </w:r>
          </w:p>
        </w:tc>
      </w:tr>
      <w:tr w:rsidR="00D409DA" w:rsidRPr="007310B6" w:rsidTr="005D33FF">
        <w:trPr>
          <w:gridAfter w:val="1"/>
          <w:wAfter w:w="140" w:type="dxa"/>
          <w:trHeight w:val="300"/>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D409DA" w:rsidRPr="00F11491" w:rsidRDefault="00D409DA" w:rsidP="00CE4BEA">
            <w:pPr>
              <w:pStyle w:val="ListParagraph"/>
              <w:ind w:left="0"/>
              <w:rPr>
                <w:sz w:val="20"/>
                <w:szCs w:val="20"/>
                <w:lang w:val="es-AR"/>
              </w:rPr>
            </w:pPr>
            <w:r w:rsidRPr="00F11491">
              <w:rPr>
                <w:sz w:val="20"/>
                <w:szCs w:val="20"/>
                <w:lang w:val="es-AR"/>
              </w:rPr>
              <w:t>Plan de Abordaje Territorial actualizado (con vistas a la incorporación de nuevas áreas a la Concesión)</w:t>
            </w:r>
          </w:p>
        </w:tc>
        <w:tc>
          <w:tcPr>
            <w:tcW w:w="1980"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D409DA" w:rsidRPr="00F11491" w:rsidRDefault="00D409DA" w:rsidP="00CE4BEA">
            <w:pPr>
              <w:jc w:val="center"/>
              <w:rPr>
                <w:sz w:val="20"/>
                <w:lang w:val="es-AR"/>
              </w:rPr>
            </w:pPr>
            <w:r w:rsidRPr="00F11491">
              <w:rPr>
                <w:sz w:val="20"/>
                <w:lang w:val="es-AR"/>
              </w:rPr>
              <w:t>plan</w:t>
            </w:r>
          </w:p>
        </w:tc>
        <w:tc>
          <w:tcPr>
            <w:tcW w:w="198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D409DA" w:rsidRDefault="00D409DA" w:rsidP="00CE4BEA">
            <w:pPr>
              <w:jc w:val="center"/>
              <w:rPr>
                <w:sz w:val="20"/>
                <w:lang w:val="es-ES"/>
              </w:rPr>
            </w:pPr>
            <w:r>
              <w:rPr>
                <w:sz w:val="20"/>
                <w:lang w:val="es-ES"/>
              </w:rPr>
              <w:t>AySA</w:t>
            </w:r>
          </w:p>
        </w:tc>
        <w:tc>
          <w:tcPr>
            <w:tcW w:w="17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409DA" w:rsidRDefault="00D409DA" w:rsidP="00CE4BEA">
            <w:pPr>
              <w:jc w:val="center"/>
              <w:rPr>
                <w:rFonts w:eastAsia="Arial Unicode MS"/>
                <w:sz w:val="20"/>
                <w:lang w:val="es-ES"/>
              </w:rPr>
            </w:pPr>
          </w:p>
          <w:p w:rsidR="00D409DA" w:rsidRPr="00D409DA" w:rsidRDefault="00D409DA" w:rsidP="00CE4BEA">
            <w:pPr>
              <w:rPr>
                <w:rFonts w:eastAsia="Arial Unicode MS"/>
                <w:sz w:val="20"/>
                <w:lang w:val="es-ES"/>
              </w:rPr>
            </w:pPr>
          </w:p>
          <w:p w:rsidR="00D409DA" w:rsidRPr="00D409DA" w:rsidRDefault="00E04F82" w:rsidP="00CE4BEA">
            <w:pPr>
              <w:jc w:val="center"/>
              <w:rPr>
                <w:rFonts w:eastAsia="Arial Unicode MS"/>
                <w:sz w:val="20"/>
                <w:lang w:val="es-ES"/>
              </w:rPr>
            </w:pPr>
            <w:r>
              <w:rPr>
                <w:rFonts w:eastAsia="Arial Unicode MS"/>
                <w:sz w:val="20"/>
                <w:lang w:val="es-ES"/>
              </w:rPr>
              <w:t>A</w:t>
            </w:r>
            <w:r w:rsidR="00D409DA">
              <w:rPr>
                <w:rFonts w:eastAsia="Arial Unicode MS"/>
                <w:sz w:val="20"/>
                <w:lang w:val="es-ES"/>
              </w:rPr>
              <w:t>nual</w:t>
            </w:r>
          </w:p>
        </w:tc>
        <w:tc>
          <w:tcPr>
            <w:tcW w:w="3510"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D409DA" w:rsidRPr="008D6CDE" w:rsidRDefault="00D409DA" w:rsidP="00CE4BEA">
            <w:pPr>
              <w:tabs>
                <w:tab w:val="left" w:pos="3420"/>
              </w:tabs>
              <w:rPr>
                <w:sz w:val="20"/>
                <w:lang w:val="es-AR"/>
              </w:rPr>
            </w:pPr>
            <w:r>
              <w:rPr>
                <w:sz w:val="20"/>
                <w:lang w:val="es-AR"/>
              </w:rPr>
              <w:t>I</w:t>
            </w:r>
            <w:r w:rsidRPr="008D6CDE">
              <w:rPr>
                <w:sz w:val="20"/>
                <w:lang w:val="es-AR"/>
              </w:rPr>
              <w:t xml:space="preserve">nformes de la UE basado en reportes del área interna que lidera el proyecto. </w:t>
            </w:r>
          </w:p>
          <w:p w:rsidR="00D409DA" w:rsidRPr="00F11491" w:rsidRDefault="00D409DA" w:rsidP="00CE4BEA">
            <w:pPr>
              <w:rPr>
                <w:sz w:val="20"/>
                <w:lang w:val="es-AR"/>
              </w:rPr>
            </w:pPr>
          </w:p>
        </w:tc>
      </w:tr>
    </w:tbl>
    <w:p w:rsidR="005D33FF" w:rsidRDefault="005D33FF" w:rsidP="00E121D1">
      <w:pPr>
        <w:rPr>
          <w:lang w:val="es-ES_tradnl"/>
        </w:rPr>
      </w:pPr>
    </w:p>
    <w:p w:rsidR="005D33FF" w:rsidRDefault="005D33FF">
      <w:pPr>
        <w:suppressAutoHyphens w:val="0"/>
        <w:rPr>
          <w:lang w:val="es-ES_tradnl"/>
        </w:rPr>
      </w:pPr>
      <w:r>
        <w:rPr>
          <w:lang w:val="es-ES_tradnl"/>
        </w:rPr>
        <w:br w:type="page"/>
      </w:r>
    </w:p>
    <w:p w:rsidR="00B36E17" w:rsidRDefault="00B36E17" w:rsidP="00E121D1">
      <w:pPr>
        <w:rPr>
          <w:lang w:val="es-ES_tradnl"/>
        </w:rPr>
      </w:pPr>
    </w:p>
    <w:tbl>
      <w:tblPr>
        <w:tblpPr w:leftFromText="180" w:rightFromText="180" w:vertAnchor="text" w:tblpXSpec="center" w:tblpY="1"/>
        <w:tblOverlap w:val="never"/>
        <w:tblW w:w="12885" w:type="dxa"/>
        <w:tblLayout w:type="fixed"/>
        <w:tblCellMar>
          <w:left w:w="10" w:type="dxa"/>
          <w:right w:w="10" w:type="dxa"/>
        </w:tblCellMar>
        <w:tblLook w:val="04A0" w:firstRow="1" w:lastRow="0" w:firstColumn="1" w:lastColumn="0" w:noHBand="0" w:noVBand="1"/>
      </w:tblPr>
      <w:tblGrid>
        <w:gridCol w:w="3861"/>
        <w:gridCol w:w="24"/>
        <w:gridCol w:w="42"/>
        <w:gridCol w:w="2001"/>
        <w:gridCol w:w="27"/>
        <w:gridCol w:w="1968"/>
        <w:gridCol w:w="6"/>
        <w:gridCol w:w="1716"/>
        <w:gridCol w:w="12"/>
        <w:gridCol w:w="1428"/>
        <w:gridCol w:w="1800"/>
      </w:tblGrid>
      <w:tr w:rsidR="005D33FF" w:rsidRPr="005D33FF" w:rsidTr="00EB37AE">
        <w:trPr>
          <w:trHeight w:val="29"/>
        </w:trPr>
        <w:tc>
          <w:tcPr>
            <w:tcW w:w="3885" w:type="dxa"/>
            <w:gridSpan w:val="2"/>
            <w:tcBorders>
              <w:top w:val="single" w:sz="4" w:space="0" w:color="000000"/>
              <w:left w:val="single" w:sz="4" w:space="0" w:color="000000"/>
              <w:bottom w:val="double" w:sz="6" w:space="0" w:color="000000"/>
              <w:right w:val="single" w:sz="4" w:space="0" w:color="000000"/>
            </w:tcBorders>
            <w:shd w:val="clear" w:color="auto" w:fill="D9D9D9"/>
            <w:noWrap/>
            <w:tcMar>
              <w:top w:w="15" w:type="dxa"/>
              <w:left w:w="15" w:type="dxa"/>
              <w:bottom w:w="0" w:type="dxa"/>
              <w:right w:w="15" w:type="dxa"/>
            </w:tcMar>
            <w:vAlign w:val="bottom"/>
          </w:tcPr>
          <w:p w:rsidR="005D33FF" w:rsidRPr="005D33FF" w:rsidRDefault="005D33FF" w:rsidP="005D33FF">
            <w:pPr>
              <w:rPr>
                <w:b/>
                <w:bCs/>
                <w:sz w:val="20"/>
                <w:lang w:val="es-ES_tradnl"/>
              </w:rPr>
            </w:pPr>
            <w:r w:rsidRPr="005D33FF">
              <w:rPr>
                <w:b/>
                <w:bCs/>
                <w:sz w:val="20"/>
                <w:lang w:val="es-ES_tradnl"/>
              </w:rPr>
              <w:t>Costo en miles de US$</w:t>
            </w:r>
          </w:p>
        </w:tc>
        <w:tc>
          <w:tcPr>
            <w:tcW w:w="2070" w:type="dxa"/>
            <w:gridSpan w:val="3"/>
            <w:tcBorders>
              <w:top w:val="single" w:sz="4" w:space="0" w:color="000000"/>
              <w:left w:val="single" w:sz="4" w:space="0" w:color="000000"/>
              <w:bottom w:val="double" w:sz="6" w:space="0" w:color="000000"/>
              <w:right w:val="single" w:sz="4" w:space="0" w:color="000000"/>
            </w:tcBorders>
            <w:shd w:val="clear" w:color="auto" w:fill="D9D9D9"/>
            <w:vAlign w:val="bottom"/>
          </w:tcPr>
          <w:p w:rsidR="005D33FF" w:rsidRPr="005D33FF" w:rsidRDefault="005D33FF" w:rsidP="005D33FF">
            <w:pPr>
              <w:jc w:val="center"/>
              <w:rPr>
                <w:b/>
                <w:bCs/>
                <w:sz w:val="20"/>
                <w:lang w:val="es-ES_tradnl"/>
              </w:rPr>
            </w:pPr>
            <w:r w:rsidRPr="005D33FF">
              <w:rPr>
                <w:b/>
                <w:bCs/>
                <w:sz w:val="20"/>
                <w:lang w:val="es-ES_tradnl"/>
              </w:rPr>
              <w:t>Año 1</w:t>
            </w:r>
          </w:p>
        </w:tc>
        <w:tc>
          <w:tcPr>
            <w:tcW w:w="1968" w:type="dxa"/>
            <w:tcBorders>
              <w:top w:val="single" w:sz="4" w:space="0" w:color="000000"/>
              <w:left w:val="single" w:sz="4" w:space="0" w:color="000000"/>
              <w:bottom w:val="double" w:sz="6" w:space="0" w:color="000000"/>
              <w:right w:val="single" w:sz="4" w:space="0" w:color="000000"/>
            </w:tcBorders>
            <w:shd w:val="clear" w:color="auto" w:fill="D9D9D9"/>
            <w:vAlign w:val="bottom"/>
          </w:tcPr>
          <w:p w:rsidR="005D33FF" w:rsidRPr="005D33FF" w:rsidRDefault="005D33FF" w:rsidP="005D33FF">
            <w:pPr>
              <w:jc w:val="center"/>
              <w:rPr>
                <w:b/>
                <w:bCs/>
                <w:sz w:val="20"/>
                <w:lang w:val="es-ES_tradnl"/>
              </w:rPr>
            </w:pPr>
            <w:r w:rsidRPr="005D33FF">
              <w:rPr>
                <w:b/>
                <w:bCs/>
                <w:sz w:val="20"/>
                <w:lang w:val="es-ES_tradnl"/>
              </w:rPr>
              <w:t>Año 2</w:t>
            </w:r>
          </w:p>
        </w:tc>
        <w:tc>
          <w:tcPr>
            <w:tcW w:w="1722" w:type="dxa"/>
            <w:gridSpan w:val="2"/>
            <w:tcBorders>
              <w:top w:val="single" w:sz="4" w:space="0" w:color="000000"/>
              <w:left w:val="single" w:sz="4" w:space="0" w:color="000000"/>
              <w:bottom w:val="double" w:sz="6" w:space="0" w:color="000000"/>
              <w:right w:val="single" w:sz="4" w:space="0" w:color="000000"/>
            </w:tcBorders>
            <w:shd w:val="clear" w:color="auto" w:fill="D9D9D9"/>
            <w:vAlign w:val="bottom"/>
          </w:tcPr>
          <w:p w:rsidR="005D33FF" w:rsidRPr="005D33FF" w:rsidRDefault="005D33FF" w:rsidP="005D33FF">
            <w:pPr>
              <w:jc w:val="center"/>
              <w:rPr>
                <w:b/>
                <w:bCs/>
                <w:sz w:val="20"/>
                <w:lang w:val="es-ES_tradnl"/>
              </w:rPr>
            </w:pPr>
            <w:r w:rsidRPr="005D33FF">
              <w:rPr>
                <w:b/>
                <w:bCs/>
                <w:sz w:val="20"/>
                <w:lang w:val="es-ES_tradnl"/>
              </w:rPr>
              <w:t>Año 3</w:t>
            </w:r>
          </w:p>
        </w:tc>
        <w:tc>
          <w:tcPr>
            <w:tcW w:w="1440" w:type="dxa"/>
            <w:gridSpan w:val="2"/>
            <w:tcBorders>
              <w:top w:val="single" w:sz="4" w:space="0" w:color="000000"/>
              <w:left w:val="single" w:sz="4" w:space="0" w:color="000000"/>
              <w:bottom w:val="double" w:sz="6" w:space="0" w:color="000000"/>
              <w:right w:val="single" w:sz="4" w:space="0" w:color="000000"/>
            </w:tcBorders>
            <w:shd w:val="clear" w:color="auto" w:fill="D9D9D9"/>
            <w:vAlign w:val="bottom"/>
          </w:tcPr>
          <w:p w:rsidR="005D33FF" w:rsidRPr="005D33FF" w:rsidRDefault="005D33FF" w:rsidP="005D33FF">
            <w:pPr>
              <w:jc w:val="center"/>
              <w:rPr>
                <w:b/>
                <w:bCs/>
                <w:sz w:val="20"/>
                <w:lang w:val="es-ES_tradnl"/>
              </w:rPr>
            </w:pPr>
            <w:r w:rsidRPr="005D33FF">
              <w:rPr>
                <w:b/>
                <w:bCs/>
                <w:sz w:val="20"/>
                <w:lang w:val="es-ES_tradnl"/>
              </w:rPr>
              <w:t>Año 4</w:t>
            </w:r>
          </w:p>
        </w:tc>
        <w:tc>
          <w:tcPr>
            <w:tcW w:w="1800" w:type="dxa"/>
            <w:tcBorders>
              <w:top w:val="single" w:sz="4" w:space="0" w:color="000000"/>
              <w:left w:val="single" w:sz="4" w:space="0" w:color="000000"/>
              <w:bottom w:val="double" w:sz="6" w:space="0" w:color="000000"/>
              <w:right w:val="single" w:sz="4" w:space="0" w:color="000000"/>
            </w:tcBorders>
            <w:shd w:val="clear" w:color="auto" w:fill="D9D9D9"/>
          </w:tcPr>
          <w:p w:rsidR="005D33FF" w:rsidRPr="005D33FF" w:rsidRDefault="005D33FF" w:rsidP="005D33FF">
            <w:pPr>
              <w:jc w:val="center"/>
              <w:rPr>
                <w:b/>
                <w:bCs/>
                <w:sz w:val="20"/>
                <w:lang w:val="es-ES_tradnl"/>
              </w:rPr>
            </w:pPr>
            <w:r w:rsidRPr="005D33FF">
              <w:rPr>
                <w:b/>
                <w:bCs/>
                <w:sz w:val="20"/>
                <w:lang w:val="es-ES_tradnl"/>
              </w:rPr>
              <w:t>Total</w:t>
            </w:r>
          </w:p>
        </w:tc>
      </w:tr>
      <w:tr w:rsidR="005D33FF" w:rsidRPr="007310B6" w:rsidTr="00EB37AE">
        <w:trPr>
          <w:trHeight w:val="29"/>
        </w:trPr>
        <w:tc>
          <w:tcPr>
            <w:tcW w:w="11085" w:type="dxa"/>
            <w:gridSpan w:val="10"/>
            <w:tcBorders>
              <w:top w:val="single" w:sz="4" w:space="0" w:color="000000"/>
              <w:left w:val="single" w:sz="4" w:space="0" w:color="000000"/>
              <w:bottom w:val="double" w:sz="6" w:space="0" w:color="000000"/>
              <w:right w:val="single" w:sz="4" w:space="0" w:color="000000"/>
            </w:tcBorders>
            <w:shd w:val="clear" w:color="auto" w:fill="D9D9D9"/>
            <w:noWrap/>
            <w:tcMar>
              <w:top w:w="15" w:type="dxa"/>
              <w:left w:w="15" w:type="dxa"/>
              <w:bottom w:w="0" w:type="dxa"/>
              <w:right w:w="15" w:type="dxa"/>
            </w:tcMar>
            <w:vAlign w:val="bottom"/>
          </w:tcPr>
          <w:p w:rsidR="005D33FF" w:rsidRPr="005D33FF" w:rsidRDefault="005D33FF" w:rsidP="005D33FF">
            <w:pPr>
              <w:rPr>
                <w:b/>
                <w:bCs/>
                <w:sz w:val="20"/>
                <w:shd w:val="clear" w:color="auto" w:fill="FFFF00"/>
                <w:lang w:val="es-ES_tradnl"/>
              </w:rPr>
            </w:pPr>
            <w:r w:rsidRPr="005D33FF">
              <w:rPr>
                <w:b/>
                <w:bCs/>
                <w:sz w:val="20"/>
                <w:lang w:val="es-ES_tradnl"/>
              </w:rPr>
              <w:t>Componente 1:  Optimización del sistema potabilización y rehabilitación de redes de agua potable</w:t>
            </w:r>
          </w:p>
        </w:tc>
        <w:tc>
          <w:tcPr>
            <w:tcW w:w="1800" w:type="dxa"/>
            <w:tcBorders>
              <w:top w:val="single" w:sz="4" w:space="0" w:color="000000"/>
              <w:left w:val="single" w:sz="4" w:space="0" w:color="000000"/>
              <w:bottom w:val="double" w:sz="6" w:space="0" w:color="000000"/>
              <w:right w:val="single" w:sz="4" w:space="0" w:color="000000"/>
            </w:tcBorders>
            <w:shd w:val="clear" w:color="auto" w:fill="D9D9D9"/>
          </w:tcPr>
          <w:p w:rsidR="005D33FF" w:rsidRPr="005D33FF" w:rsidRDefault="005D33FF" w:rsidP="005D33FF">
            <w:pPr>
              <w:rPr>
                <w:b/>
                <w:bCs/>
                <w:sz w:val="20"/>
                <w:lang w:val="es-ES_tradnl"/>
              </w:rPr>
            </w:pPr>
          </w:p>
        </w:tc>
      </w:tr>
      <w:tr w:rsidR="005D33FF" w:rsidRPr="007310B6" w:rsidTr="00EB37AE">
        <w:trPr>
          <w:trHeight w:val="200"/>
        </w:trPr>
        <w:tc>
          <w:tcPr>
            <w:tcW w:w="11085"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rPr>
                <w:sz w:val="20"/>
                <w:lang w:val="es-ES"/>
              </w:rPr>
            </w:pPr>
          </w:p>
        </w:tc>
        <w:tc>
          <w:tcPr>
            <w:tcW w:w="1800" w:type="dxa"/>
            <w:tcBorders>
              <w:top w:val="single" w:sz="4" w:space="0" w:color="000000"/>
              <w:left w:val="single" w:sz="4" w:space="0" w:color="000000"/>
              <w:bottom w:val="single" w:sz="4" w:space="0" w:color="000000"/>
              <w:right w:val="single" w:sz="4" w:space="0" w:color="000000"/>
            </w:tcBorders>
          </w:tcPr>
          <w:p w:rsidR="005D33FF" w:rsidRPr="005D33FF" w:rsidRDefault="005D33FF" w:rsidP="005D33FF">
            <w:pPr>
              <w:rPr>
                <w:sz w:val="20"/>
                <w:lang w:val="es-ES"/>
              </w:rPr>
            </w:pPr>
          </w:p>
        </w:tc>
      </w:tr>
      <w:tr w:rsidR="005D33FF" w:rsidRPr="007310B6" w:rsidTr="00EB37AE">
        <w:trPr>
          <w:trHeight w:val="255"/>
        </w:trPr>
        <w:tc>
          <w:tcPr>
            <w:tcW w:w="11085"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rPr>
                <w:b/>
                <w:i/>
                <w:spacing w:val="0"/>
                <w:sz w:val="20"/>
                <w:lang w:val="es-AR"/>
              </w:rPr>
            </w:pPr>
            <w:r w:rsidRPr="005D33FF">
              <w:rPr>
                <w:b/>
                <w:i/>
                <w:spacing w:val="0"/>
                <w:sz w:val="20"/>
                <w:lang w:val="es-AR"/>
              </w:rPr>
              <w:t>Rehabilitación y optimización de la Planta General San Martín  (PGSM)</w:t>
            </w:r>
          </w:p>
        </w:tc>
        <w:tc>
          <w:tcPr>
            <w:tcW w:w="1800" w:type="dxa"/>
            <w:tcBorders>
              <w:top w:val="single" w:sz="4" w:space="0" w:color="000000"/>
              <w:left w:val="single" w:sz="4" w:space="0" w:color="000000"/>
              <w:bottom w:val="single" w:sz="4" w:space="0" w:color="000000"/>
              <w:right w:val="single" w:sz="4" w:space="0" w:color="000000"/>
            </w:tcBorders>
          </w:tcPr>
          <w:p w:rsidR="005D33FF" w:rsidRPr="005D33FF" w:rsidRDefault="005D33FF" w:rsidP="005D33FF">
            <w:pPr>
              <w:rPr>
                <w:b/>
                <w:i/>
                <w:spacing w:val="0"/>
                <w:sz w:val="20"/>
                <w:lang w:val="es-AR"/>
              </w:rPr>
            </w:pPr>
          </w:p>
        </w:tc>
      </w:tr>
      <w:tr w:rsidR="005D33FF" w:rsidRPr="005D33FF" w:rsidTr="00EB37AE">
        <w:trPr>
          <w:trHeight w:val="687"/>
        </w:trPr>
        <w:tc>
          <w:tcPr>
            <w:tcW w:w="386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ind w:left="426"/>
              <w:rPr>
                <w:spacing w:val="0"/>
                <w:sz w:val="20"/>
                <w:lang w:val="es-AR"/>
              </w:rPr>
            </w:pPr>
            <w:r w:rsidRPr="005D33FF">
              <w:rPr>
                <w:spacing w:val="0"/>
                <w:sz w:val="20"/>
                <w:lang w:val="es-AR"/>
              </w:rPr>
              <w:t>Decantadores Sector A1 mejorados</w:t>
            </w:r>
          </w:p>
        </w:tc>
        <w:tc>
          <w:tcPr>
            <w:tcW w:w="2067" w:type="dxa"/>
            <w:gridSpan w:val="3"/>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jc w:val="center"/>
              <w:rPr>
                <w:color w:val="010000"/>
                <w:sz w:val="20"/>
                <w:lang w:val="es-ES"/>
              </w:rPr>
            </w:pPr>
            <w:r w:rsidRPr="005D33FF">
              <w:rPr>
                <w:color w:val="010000"/>
                <w:sz w:val="20"/>
                <w:lang w:val="es-ES"/>
              </w:rPr>
              <w:t>5.232,5</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ES"/>
              </w:rPr>
            </w:pPr>
            <w:r w:rsidRPr="005D33FF">
              <w:rPr>
                <w:sz w:val="20"/>
                <w:lang w:val="es-ES"/>
              </w:rPr>
              <w:t>9.922,5</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rFonts w:eastAsia="Arial Unicode MS"/>
                <w:sz w:val="20"/>
                <w:lang w:val="es-ES"/>
              </w:rPr>
            </w:pPr>
            <w:r w:rsidRPr="005D33FF">
              <w:rPr>
                <w:rFonts w:eastAsia="Arial Unicode MS"/>
                <w:sz w:val="20"/>
                <w:lang w:val="es-ES"/>
              </w:rPr>
              <w:t>14.805</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5.040</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35.000</w:t>
            </w:r>
          </w:p>
        </w:tc>
      </w:tr>
      <w:tr w:rsidR="005D33FF" w:rsidRPr="005D33FF" w:rsidTr="00EB37AE">
        <w:trPr>
          <w:trHeight w:val="49"/>
        </w:trPr>
        <w:tc>
          <w:tcPr>
            <w:tcW w:w="386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ind w:left="426"/>
              <w:rPr>
                <w:spacing w:val="0"/>
                <w:sz w:val="20"/>
                <w:lang w:val="es-AR"/>
              </w:rPr>
            </w:pPr>
            <w:r w:rsidRPr="005D33FF">
              <w:rPr>
                <w:spacing w:val="0"/>
                <w:sz w:val="20"/>
                <w:lang w:val="es-AR"/>
              </w:rPr>
              <w:t>Canal auxiliar de agua decantada prolongado</w:t>
            </w:r>
          </w:p>
        </w:tc>
        <w:tc>
          <w:tcPr>
            <w:tcW w:w="2067" w:type="dxa"/>
            <w:gridSpan w:val="3"/>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jc w:val="center"/>
              <w:rPr>
                <w:color w:val="010000"/>
                <w:sz w:val="20"/>
                <w:lang w:val="es-ES"/>
              </w:rPr>
            </w:pPr>
            <w:r w:rsidRPr="005D33FF">
              <w:rPr>
                <w:color w:val="010000"/>
                <w:sz w:val="20"/>
                <w:lang w:val="es-ES"/>
              </w:rPr>
              <w:t>1.540</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ES"/>
              </w:rPr>
            </w:pPr>
            <w:r w:rsidRPr="005D33FF">
              <w:rPr>
                <w:sz w:val="20"/>
                <w:lang w:val="es-ES"/>
              </w:rPr>
              <w:t>3.960</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rFonts w:eastAsia="Arial Unicode MS"/>
                <w:sz w:val="20"/>
                <w:lang w:val="es-ES"/>
              </w:rPr>
            </w:pPr>
            <w:r w:rsidRPr="005D33FF">
              <w:rPr>
                <w:rFonts w:eastAsia="Arial Unicode MS"/>
                <w:sz w:val="20"/>
                <w:lang w:val="es-ES"/>
              </w:rPr>
              <w:t>4.500</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10.000</w:t>
            </w:r>
          </w:p>
        </w:tc>
      </w:tr>
      <w:tr w:rsidR="005D33FF" w:rsidRPr="005D33FF" w:rsidTr="00EB37AE">
        <w:trPr>
          <w:trHeight w:val="49"/>
        </w:trPr>
        <w:tc>
          <w:tcPr>
            <w:tcW w:w="386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ind w:left="426"/>
              <w:rPr>
                <w:spacing w:val="0"/>
                <w:sz w:val="20"/>
                <w:lang w:val="es-AR"/>
              </w:rPr>
            </w:pPr>
            <w:r w:rsidRPr="005D33FF">
              <w:rPr>
                <w:spacing w:val="0"/>
                <w:sz w:val="20"/>
                <w:lang w:val="es-AR"/>
              </w:rPr>
              <w:t>Sistema de alcalinización de agua de cal adecuado</w:t>
            </w:r>
          </w:p>
        </w:tc>
        <w:tc>
          <w:tcPr>
            <w:tcW w:w="2067" w:type="dxa"/>
            <w:gridSpan w:val="3"/>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jc w:val="center"/>
              <w:rPr>
                <w:color w:val="010000"/>
                <w:sz w:val="20"/>
                <w:lang w:val="es-ES"/>
              </w:rPr>
            </w:pPr>
            <w:r w:rsidRPr="005D33FF">
              <w:rPr>
                <w:color w:val="010000"/>
                <w:sz w:val="20"/>
                <w:lang w:val="es-ES"/>
              </w:rPr>
              <w:t>3.270</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ES"/>
              </w:rPr>
            </w:pPr>
            <w:r w:rsidRPr="005D33FF">
              <w:rPr>
                <w:sz w:val="20"/>
                <w:lang w:val="es-ES"/>
              </w:rPr>
              <w:t>8.910</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rFonts w:eastAsia="Arial Unicode MS"/>
                <w:sz w:val="20"/>
                <w:lang w:val="es-ES"/>
              </w:rPr>
            </w:pPr>
            <w:r w:rsidRPr="005D33FF">
              <w:rPr>
                <w:rFonts w:eastAsia="Arial Unicode MS"/>
                <w:sz w:val="20"/>
                <w:lang w:val="es-ES"/>
              </w:rPr>
              <w:t>16.200</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1.620</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30.000</w:t>
            </w:r>
          </w:p>
        </w:tc>
      </w:tr>
      <w:tr w:rsidR="005D33FF" w:rsidRPr="005D33FF" w:rsidTr="00EB37AE">
        <w:trPr>
          <w:trHeight w:val="49"/>
        </w:trPr>
        <w:tc>
          <w:tcPr>
            <w:tcW w:w="386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rPr>
                <w:b/>
                <w:spacing w:val="0"/>
                <w:sz w:val="20"/>
                <w:lang w:val="es-AR"/>
              </w:rPr>
            </w:pPr>
            <w:r w:rsidRPr="005D33FF">
              <w:rPr>
                <w:b/>
                <w:spacing w:val="0"/>
                <w:sz w:val="20"/>
                <w:lang w:val="es-AR"/>
              </w:rPr>
              <w:t>Total</w:t>
            </w:r>
          </w:p>
        </w:tc>
        <w:tc>
          <w:tcPr>
            <w:tcW w:w="2067" w:type="dxa"/>
            <w:gridSpan w:val="3"/>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jc w:val="center"/>
              <w:rPr>
                <w:b/>
                <w:color w:val="010000"/>
                <w:sz w:val="20"/>
                <w:lang w:val="es-ES"/>
              </w:rPr>
            </w:pPr>
            <w:r w:rsidRPr="005D33FF">
              <w:rPr>
                <w:b/>
                <w:color w:val="010000"/>
                <w:sz w:val="20"/>
                <w:lang w:val="es-ES"/>
              </w:rPr>
              <w:t>10.042,5</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b/>
                <w:sz w:val="20"/>
                <w:lang w:val="es-ES"/>
              </w:rPr>
            </w:pPr>
            <w:r w:rsidRPr="005D33FF">
              <w:rPr>
                <w:b/>
                <w:sz w:val="20"/>
                <w:lang w:val="es-ES"/>
              </w:rPr>
              <w:t>22.792,5</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rFonts w:eastAsia="Arial Unicode MS"/>
                <w:b/>
                <w:sz w:val="20"/>
                <w:lang w:val="es-ES"/>
              </w:rPr>
            </w:pPr>
            <w:r w:rsidRPr="005D33FF">
              <w:rPr>
                <w:rFonts w:eastAsia="Arial Unicode MS"/>
                <w:b/>
                <w:sz w:val="20"/>
                <w:lang w:val="es-ES"/>
              </w:rPr>
              <w:t>35.505</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outlineLvl w:val="1"/>
              <w:rPr>
                <w:b/>
                <w:color w:val="000000"/>
                <w:spacing w:val="0"/>
                <w:sz w:val="20"/>
                <w:lang w:val="es-ES_tradnl" w:eastAsia="es-AR"/>
              </w:rPr>
            </w:pPr>
            <w:r w:rsidRPr="005D33FF">
              <w:rPr>
                <w:b/>
                <w:color w:val="000000"/>
                <w:spacing w:val="0"/>
                <w:sz w:val="20"/>
                <w:lang w:val="es-ES_tradnl" w:eastAsia="es-AR"/>
              </w:rPr>
              <w:t>6.060</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jc w:val="center"/>
              <w:textAlignment w:val="auto"/>
              <w:outlineLvl w:val="1"/>
              <w:rPr>
                <w:b/>
                <w:color w:val="000000"/>
                <w:spacing w:val="0"/>
                <w:sz w:val="20"/>
                <w:lang w:val="es-ES_tradnl" w:eastAsia="es-AR"/>
              </w:rPr>
            </w:pPr>
            <w:r w:rsidRPr="005D33FF">
              <w:rPr>
                <w:b/>
                <w:color w:val="000000"/>
                <w:spacing w:val="0"/>
                <w:sz w:val="20"/>
                <w:lang w:val="es-ES_tradnl" w:eastAsia="es-AR"/>
              </w:rPr>
              <w:t>75.000</w:t>
            </w:r>
          </w:p>
        </w:tc>
      </w:tr>
      <w:tr w:rsidR="005D33FF" w:rsidRPr="007310B6" w:rsidTr="00EB37AE">
        <w:trPr>
          <w:trHeight w:val="255"/>
        </w:trPr>
        <w:tc>
          <w:tcPr>
            <w:tcW w:w="11085"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rPr>
                <w:b/>
                <w:i/>
                <w:sz w:val="20"/>
                <w:lang w:val="es-ES"/>
              </w:rPr>
            </w:pPr>
            <w:r w:rsidRPr="005D33FF">
              <w:rPr>
                <w:b/>
                <w:i/>
                <w:sz w:val="20"/>
                <w:lang w:val="es-ES"/>
              </w:rPr>
              <w:t xml:space="preserve">Rehabilitación de </w:t>
            </w:r>
            <w:r w:rsidRPr="005D33FF">
              <w:rPr>
                <w:rFonts w:ascii="Calibri" w:eastAsia="Calibri" w:hAnsi="Calibri"/>
                <w:spacing w:val="0"/>
                <w:sz w:val="22"/>
                <w:szCs w:val="22"/>
                <w:lang w:val="es-ES"/>
              </w:rPr>
              <w:t xml:space="preserve"> </w:t>
            </w:r>
            <w:r w:rsidRPr="005D33FF">
              <w:rPr>
                <w:b/>
                <w:i/>
                <w:sz w:val="20"/>
                <w:lang w:val="es-ES"/>
              </w:rPr>
              <w:t>de distribución Villa Sarmiento, Matanza Norte, Centro Ramos Mejía y Gerli-Piñeiro</w:t>
            </w:r>
          </w:p>
        </w:tc>
        <w:tc>
          <w:tcPr>
            <w:tcW w:w="1800" w:type="dxa"/>
            <w:tcBorders>
              <w:top w:val="single" w:sz="4" w:space="0" w:color="000000"/>
              <w:left w:val="single" w:sz="4" w:space="0" w:color="000000"/>
              <w:bottom w:val="single" w:sz="4" w:space="0" w:color="000000"/>
              <w:right w:val="single" w:sz="4" w:space="0" w:color="000000"/>
            </w:tcBorders>
          </w:tcPr>
          <w:p w:rsidR="005D33FF" w:rsidRPr="005D33FF" w:rsidRDefault="005D33FF" w:rsidP="005D33FF">
            <w:pPr>
              <w:rPr>
                <w:b/>
                <w:i/>
                <w:sz w:val="20"/>
                <w:lang w:val="es-ES"/>
              </w:rPr>
            </w:pPr>
          </w:p>
        </w:tc>
      </w:tr>
      <w:tr w:rsidR="005D33FF" w:rsidRPr="005D33FF" w:rsidTr="00EB37AE">
        <w:trPr>
          <w:trHeight w:val="49"/>
        </w:trPr>
        <w:tc>
          <w:tcPr>
            <w:tcW w:w="386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suppressAutoHyphens w:val="0"/>
              <w:autoSpaceDN/>
              <w:ind w:left="450"/>
              <w:textAlignment w:val="auto"/>
              <w:rPr>
                <w:rFonts w:eastAsia="Calibri"/>
                <w:spacing w:val="0"/>
                <w:sz w:val="20"/>
                <w:lang w:val="es-ES"/>
              </w:rPr>
            </w:pPr>
            <w:r w:rsidRPr="005D33FF">
              <w:rPr>
                <w:rFonts w:eastAsia="Calibri"/>
                <w:spacing w:val="0"/>
                <w:sz w:val="20"/>
                <w:lang w:val="es-ES"/>
              </w:rPr>
              <w:t>Renovación red secundaria Villa Sa</w:t>
            </w:r>
            <w:r w:rsidRPr="005D33FF">
              <w:rPr>
                <w:rFonts w:eastAsia="Calibri"/>
                <w:spacing w:val="0"/>
                <w:sz w:val="20"/>
                <w:lang w:val="es-ES"/>
              </w:rPr>
              <w:t>r</w:t>
            </w:r>
            <w:r w:rsidRPr="005D33FF">
              <w:rPr>
                <w:rFonts w:eastAsia="Calibri"/>
                <w:spacing w:val="0"/>
                <w:sz w:val="20"/>
                <w:lang w:val="es-ES"/>
              </w:rPr>
              <w:t>miento</w:t>
            </w:r>
          </w:p>
        </w:tc>
        <w:tc>
          <w:tcPr>
            <w:tcW w:w="2067" w:type="dxa"/>
            <w:gridSpan w:val="3"/>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1.557,5</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5 256,6</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673,9</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0</w:t>
            </w:r>
          </w:p>
        </w:tc>
        <w:tc>
          <w:tcPr>
            <w:tcW w:w="1800" w:type="dxa"/>
            <w:tcBorders>
              <w:top w:val="single" w:sz="4" w:space="0" w:color="000000"/>
              <w:bottom w:val="single" w:sz="4" w:space="0" w:color="000000"/>
              <w:right w:val="single" w:sz="4" w:space="0" w:color="000000"/>
            </w:tcBorders>
          </w:tcPr>
          <w:p w:rsidR="005D33FF" w:rsidRPr="005D33FF" w:rsidRDefault="005D33FF" w:rsidP="005D33FF">
            <w:pPr>
              <w:suppressAutoHyphens w:val="0"/>
              <w:autoSpaceDN/>
              <w:spacing w:after="200" w:line="276" w:lineRule="auto"/>
              <w:jc w:val="center"/>
              <w:textAlignment w:val="auto"/>
              <w:rPr>
                <w:rFonts w:eastAsia="Calibri"/>
                <w:spacing w:val="0"/>
                <w:sz w:val="20"/>
              </w:rPr>
            </w:pPr>
            <w:r w:rsidRPr="005D33FF">
              <w:rPr>
                <w:rFonts w:eastAsia="Calibri"/>
                <w:spacing w:val="0"/>
                <w:sz w:val="20"/>
              </w:rPr>
              <w:t>7,488</w:t>
            </w:r>
          </w:p>
        </w:tc>
      </w:tr>
      <w:tr w:rsidR="005D33FF" w:rsidRPr="005D33FF" w:rsidTr="00EB37AE">
        <w:trPr>
          <w:trHeight w:val="49"/>
        </w:trPr>
        <w:tc>
          <w:tcPr>
            <w:tcW w:w="386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suppressAutoHyphens w:val="0"/>
              <w:autoSpaceDN/>
              <w:ind w:left="450"/>
              <w:textAlignment w:val="auto"/>
              <w:rPr>
                <w:rFonts w:eastAsia="Calibri"/>
                <w:spacing w:val="0"/>
                <w:sz w:val="20"/>
              </w:rPr>
            </w:pPr>
            <w:r w:rsidRPr="005D33FF">
              <w:rPr>
                <w:rFonts w:eastAsia="Calibri"/>
                <w:spacing w:val="0"/>
                <w:sz w:val="20"/>
              </w:rPr>
              <w:t xml:space="preserve"> Renovación Matanza Norte</w:t>
            </w:r>
          </w:p>
        </w:tc>
        <w:tc>
          <w:tcPr>
            <w:tcW w:w="2067" w:type="dxa"/>
            <w:gridSpan w:val="3"/>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2.134,3</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7 203,5</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923,5</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0</w:t>
            </w:r>
          </w:p>
        </w:tc>
        <w:tc>
          <w:tcPr>
            <w:tcW w:w="1800" w:type="dxa"/>
            <w:tcBorders>
              <w:top w:val="single" w:sz="4" w:space="0" w:color="000000"/>
              <w:bottom w:val="single" w:sz="4" w:space="0" w:color="000000"/>
              <w:right w:val="single" w:sz="4" w:space="0" w:color="000000"/>
            </w:tcBorders>
          </w:tcPr>
          <w:p w:rsidR="005D33FF" w:rsidRPr="005D33FF" w:rsidRDefault="005D33FF" w:rsidP="005D33FF">
            <w:pPr>
              <w:suppressAutoHyphens w:val="0"/>
              <w:autoSpaceDN/>
              <w:spacing w:after="200" w:line="276" w:lineRule="auto"/>
              <w:jc w:val="center"/>
              <w:textAlignment w:val="auto"/>
              <w:rPr>
                <w:rFonts w:eastAsia="Calibri"/>
                <w:spacing w:val="0"/>
                <w:sz w:val="20"/>
              </w:rPr>
            </w:pPr>
            <w:r w:rsidRPr="005D33FF">
              <w:rPr>
                <w:rFonts w:eastAsia="Calibri"/>
                <w:spacing w:val="0"/>
                <w:sz w:val="20"/>
              </w:rPr>
              <w:t>10,261,3</w:t>
            </w:r>
          </w:p>
        </w:tc>
      </w:tr>
      <w:tr w:rsidR="005D33FF" w:rsidRPr="005D33FF" w:rsidTr="00EB37AE">
        <w:trPr>
          <w:trHeight w:val="49"/>
        </w:trPr>
        <w:tc>
          <w:tcPr>
            <w:tcW w:w="386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suppressAutoHyphens w:val="0"/>
              <w:autoSpaceDN/>
              <w:ind w:left="450"/>
              <w:textAlignment w:val="auto"/>
              <w:rPr>
                <w:rFonts w:eastAsia="Calibri"/>
                <w:spacing w:val="0"/>
                <w:sz w:val="20"/>
                <w:lang w:val="es-ES"/>
              </w:rPr>
            </w:pPr>
            <w:r w:rsidRPr="005D33FF">
              <w:rPr>
                <w:rFonts w:eastAsia="Calibri"/>
                <w:spacing w:val="0"/>
                <w:sz w:val="20"/>
                <w:lang w:val="es-ES"/>
              </w:rPr>
              <w:t>Renovación Centro Ramos Mejía</w:t>
            </w:r>
          </w:p>
        </w:tc>
        <w:tc>
          <w:tcPr>
            <w:tcW w:w="2067" w:type="dxa"/>
            <w:gridSpan w:val="3"/>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1.265,7</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4 822,3</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1.677,3</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0</w:t>
            </w:r>
          </w:p>
        </w:tc>
        <w:tc>
          <w:tcPr>
            <w:tcW w:w="1800" w:type="dxa"/>
            <w:tcBorders>
              <w:top w:val="single" w:sz="4" w:space="0" w:color="000000"/>
              <w:bottom w:val="single" w:sz="4" w:space="0" w:color="000000"/>
              <w:right w:val="single" w:sz="4" w:space="0" w:color="000000"/>
            </w:tcBorders>
          </w:tcPr>
          <w:p w:rsidR="005D33FF" w:rsidRPr="005D33FF" w:rsidRDefault="005D33FF" w:rsidP="005D33FF">
            <w:pPr>
              <w:suppressAutoHyphens w:val="0"/>
              <w:autoSpaceDN/>
              <w:spacing w:after="200" w:line="276" w:lineRule="auto"/>
              <w:jc w:val="center"/>
              <w:textAlignment w:val="auto"/>
              <w:rPr>
                <w:rFonts w:eastAsia="Calibri"/>
                <w:spacing w:val="0"/>
                <w:sz w:val="20"/>
              </w:rPr>
            </w:pPr>
            <w:r w:rsidRPr="005D33FF">
              <w:rPr>
                <w:rFonts w:eastAsia="Calibri"/>
                <w:spacing w:val="0"/>
                <w:sz w:val="20"/>
              </w:rPr>
              <w:t>7,765,3</w:t>
            </w:r>
          </w:p>
        </w:tc>
      </w:tr>
      <w:tr w:rsidR="005D33FF" w:rsidRPr="005D33FF" w:rsidTr="00EB37AE">
        <w:trPr>
          <w:trHeight w:val="290"/>
        </w:trPr>
        <w:tc>
          <w:tcPr>
            <w:tcW w:w="386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suppressAutoHyphens w:val="0"/>
              <w:autoSpaceDN/>
              <w:ind w:left="450"/>
              <w:textAlignment w:val="auto"/>
              <w:rPr>
                <w:rFonts w:eastAsia="Calibri"/>
                <w:spacing w:val="0"/>
                <w:sz w:val="20"/>
                <w:lang w:val="es-ES"/>
              </w:rPr>
            </w:pPr>
            <w:r w:rsidRPr="005D33FF">
              <w:rPr>
                <w:rFonts w:eastAsia="Calibri"/>
                <w:spacing w:val="0"/>
                <w:sz w:val="20"/>
                <w:lang w:val="es-ES"/>
              </w:rPr>
              <w:t>Renovación Gerli y Piñeiro</w:t>
            </w:r>
          </w:p>
        </w:tc>
        <w:tc>
          <w:tcPr>
            <w:tcW w:w="2067" w:type="dxa"/>
            <w:gridSpan w:val="3"/>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970,7</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2.620,8</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5.066,9</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1.048,3</w:t>
            </w:r>
          </w:p>
        </w:tc>
        <w:tc>
          <w:tcPr>
            <w:tcW w:w="1800" w:type="dxa"/>
            <w:tcBorders>
              <w:top w:val="single" w:sz="4" w:space="0" w:color="000000"/>
              <w:bottom w:val="single" w:sz="4" w:space="0" w:color="000000"/>
              <w:right w:val="single" w:sz="4" w:space="0" w:color="000000"/>
            </w:tcBorders>
          </w:tcPr>
          <w:p w:rsidR="005D33FF" w:rsidRPr="005D33FF" w:rsidRDefault="005D33FF" w:rsidP="005D33FF">
            <w:pPr>
              <w:suppressAutoHyphens w:val="0"/>
              <w:autoSpaceDN/>
              <w:spacing w:after="200" w:line="276" w:lineRule="auto"/>
              <w:jc w:val="center"/>
              <w:textAlignment w:val="auto"/>
              <w:rPr>
                <w:rFonts w:eastAsia="Calibri"/>
                <w:spacing w:val="0"/>
                <w:sz w:val="20"/>
              </w:rPr>
            </w:pPr>
            <w:r w:rsidRPr="005D33FF">
              <w:rPr>
                <w:rFonts w:eastAsia="Calibri"/>
                <w:spacing w:val="0"/>
                <w:sz w:val="20"/>
              </w:rPr>
              <w:t>9,706,7</w:t>
            </w:r>
          </w:p>
        </w:tc>
      </w:tr>
      <w:tr w:rsidR="005D33FF" w:rsidRPr="005D33FF" w:rsidTr="00EB37AE">
        <w:trPr>
          <w:trHeight w:val="49"/>
        </w:trPr>
        <w:tc>
          <w:tcPr>
            <w:tcW w:w="386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ind w:left="450"/>
              <w:jc w:val="center"/>
              <w:rPr>
                <w:b/>
                <w:spacing w:val="0"/>
                <w:sz w:val="20"/>
                <w:lang w:val="es-AR"/>
              </w:rPr>
            </w:pPr>
            <w:r w:rsidRPr="005D33FF">
              <w:rPr>
                <w:b/>
                <w:spacing w:val="0"/>
                <w:sz w:val="20"/>
                <w:lang w:val="es-AR"/>
              </w:rPr>
              <w:t>Total</w:t>
            </w:r>
          </w:p>
        </w:tc>
        <w:tc>
          <w:tcPr>
            <w:tcW w:w="2067" w:type="dxa"/>
            <w:gridSpan w:val="3"/>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jc w:val="center"/>
              <w:rPr>
                <w:b/>
                <w:color w:val="010000"/>
                <w:sz w:val="20"/>
                <w:lang w:val="es-ES"/>
              </w:rPr>
            </w:pPr>
            <w:r w:rsidRPr="005D33FF">
              <w:rPr>
                <w:b/>
                <w:color w:val="010000"/>
                <w:sz w:val="20"/>
                <w:lang w:val="es-ES"/>
              </w:rPr>
              <w:t>5.928,3</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b/>
                <w:sz w:val="20"/>
                <w:lang w:val="es-ES"/>
              </w:rPr>
            </w:pPr>
            <w:r w:rsidRPr="005D33FF">
              <w:rPr>
                <w:b/>
                <w:sz w:val="20"/>
                <w:lang w:val="es-ES"/>
              </w:rPr>
              <w:t>19.903,1</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rFonts w:eastAsia="Arial Unicode MS"/>
                <w:b/>
                <w:sz w:val="20"/>
                <w:lang w:val="es-ES"/>
              </w:rPr>
            </w:pPr>
            <w:r w:rsidRPr="005D33FF">
              <w:rPr>
                <w:rFonts w:eastAsia="Arial Unicode MS"/>
                <w:b/>
                <w:sz w:val="20"/>
                <w:lang w:val="es-ES"/>
              </w:rPr>
              <w:t>8.341,6</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ascii="Verdana" w:eastAsia="Calibri" w:hAnsi="Verdana"/>
                <w:b/>
                <w:bCs/>
                <w:spacing w:val="0"/>
                <w:sz w:val="20"/>
              </w:rPr>
            </w:pPr>
            <w:r w:rsidRPr="005D33FF">
              <w:rPr>
                <w:rFonts w:eastAsia="Calibri"/>
                <w:b/>
                <w:bCs/>
                <w:spacing w:val="0"/>
                <w:sz w:val="20"/>
              </w:rPr>
              <w:t>1.048,3</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jc w:val="center"/>
              <w:textAlignment w:val="auto"/>
              <w:outlineLvl w:val="1"/>
              <w:rPr>
                <w:b/>
                <w:color w:val="000000"/>
                <w:spacing w:val="0"/>
                <w:sz w:val="20"/>
                <w:lang w:val="es-ES_tradnl" w:eastAsia="es-AR"/>
              </w:rPr>
            </w:pPr>
            <w:r w:rsidRPr="005D33FF">
              <w:rPr>
                <w:b/>
                <w:color w:val="000000"/>
                <w:spacing w:val="0"/>
                <w:sz w:val="20"/>
                <w:lang w:val="es-ES_tradnl" w:eastAsia="es-AR"/>
              </w:rPr>
              <w:t>35.221,3</w:t>
            </w:r>
          </w:p>
        </w:tc>
      </w:tr>
      <w:tr w:rsidR="005D33FF" w:rsidRPr="007310B6" w:rsidTr="00EB37AE">
        <w:trPr>
          <w:trHeight w:val="49"/>
        </w:trPr>
        <w:tc>
          <w:tcPr>
            <w:tcW w:w="11085"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suppressAutoHyphens w:val="0"/>
              <w:autoSpaceDN/>
              <w:jc w:val="both"/>
              <w:textAlignment w:val="auto"/>
              <w:outlineLvl w:val="1"/>
              <w:rPr>
                <w:b/>
                <w:i/>
                <w:color w:val="000000"/>
                <w:spacing w:val="0"/>
                <w:sz w:val="20"/>
                <w:lang w:val="es-ES_tradnl" w:eastAsia="es-AR"/>
              </w:rPr>
            </w:pPr>
            <w:r w:rsidRPr="005D33FF">
              <w:rPr>
                <w:b/>
                <w:i/>
                <w:color w:val="000000"/>
                <w:spacing w:val="0"/>
                <w:sz w:val="20"/>
                <w:lang w:val="es-ES_tradnl" w:eastAsia="es-AR"/>
              </w:rPr>
              <w:t>Medición y consumo: Instalación de micro y macromedidores, en  cinco sectores hidráulicos: Quilmes centro, Caballito, Haedo 3, Haedo 4, Bernal</w:t>
            </w:r>
          </w:p>
        </w:tc>
        <w:tc>
          <w:tcPr>
            <w:tcW w:w="1800" w:type="dxa"/>
            <w:tcBorders>
              <w:top w:val="single" w:sz="4" w:space="0" w:color="000000"/>
              <w:left w:val="single" w:sz="4" w:space="0" w:color="000000"/>
              <w:bottom w:val="single" w:sz="4" w:space="0" w:color="000000"/>
              <w:right w:val="single" w:sz="4" w:space="0" w:color="000000"/>
            </w:tcBorders>
          </w:tcPr>
          <w:p w:rsidR="005D33FF" w:rsidRPr="005D33FF" w:rsidRDefault="005D33FF" w:rsidP="005D33FF">
            <w:pPr>
              <w:suppressAutoHyphens w:val="0"/>
              <w:autoSpaceDN/>
              <w:jc w:val="both"/>
              <w:textAlignment w:val="auto"/>
              <w:outlineLvl w:val="1"/>
              <w:rPr>
                <w:b/>
                <w:i/>
                <w:color w:val="000000"/>
                <w:spacing w:val="0"/>
                <w:sz w:val="20"/>
                <w:lang w:val="es-ES_tradnl" w:eastAsia="es-AR"/>
              </w:rPr>
            </w:pPr>
          </w:p>
        </w:tc>
      </w:tr>
      <w:tr w:rsidR="005D33FF" w:rsidRPr="005D33FF" w:rsidTr="00EB37AE">
        <w:trPr>
          <w:trHeight w:val="49"/>
        </w:trPr>
        <w:tc>
          <w:tcPr>
            <w:tcW w:w="386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ind w:left="426"/>
              <w:rPr>
                <w:spacing w:val="0"/>
                <w:sz w:val="20"/>
                <w:lang w:val="es-AR"/>
              </w:rPr>
            </w:pPr>
            <w:r w:rsidRPr="005D33FF">
              <w:rPr>
                <w:spacing w:val="0"/>
                <w:sz w:val="20"/>
                <w:lang w:val="es-AR"/>
              </w:rPr>
              <w:t>Normalización e instalación de micromedidor diámetros variables (OBRA)</w:t>
            </w:r>
          </w:p>
        </w:tc>
        <w:tc>
          <w:tcPr>
            <w:tcW w:w="2067" w:type="dxa"/>
            <w:gridSpan w:val="3"/>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jc w:val="center"/>
              <w:outlineLvl w:val="2"/>
              <w:rPr>
                <w:color w:val="010000"/>
                <w:sz w:val="20"/>
                <w:lang w:val="es-ES"/>
              </w:rPr>
            </w:pPr>
            <w:r w:rsidRPr="005D33FF">
              <w:rPr>
                <w:color w:val="010000"/>
                <w:sz w:val="20"/>
                <w:lang w:val="es-ES"/>
              </w:rPr>
              <w:t>1.836,2</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ES"/>
              </w:rPr>
            </w:pPr>
            <w:r w:rsidRPr="005D33FF">
              <w:rPr>
                <w:sz w:val="20"/>
                <w:lang w:val="es-ES"/>
              </w:rPr>
              <w:t>589.4</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rFonts w:eastAsia="Arial Unicode MS"/>
                <w:sz w:val="20"/>
                <w:lang w:val="es-ES"/>
              </w:rPr>
            </w:pP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5D33FF" w:rsidRPr="005D33FF" w:rsidRDefault="005D33FF" w:rsidP="005D33FF">
            <w:pPr>
              <w:suppressAutoHyphens w:val="0"/>
              <w:autoSpaceDN/>
              <w:jc w:val="both"/>
              <w:textAlignment w:val="auto"/>
              <w:outlineLvl w:val="1"/>
              <w:rPr>
                <w:color w:val="000000"/>
                <w:spacing w:val="0"/>
                <w:sz w:val="20"/>
                <w:lang w:val="es-ES_tradnl" w:eastAsia="es-AR"/>
              </w:rPr>
            </w:pP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2.425,6</w:t>
            </w:r>
          </w:p>
        </w:tc>
      </w:tr>
      <w:tr w:rsidR="005D33FF" w:rsidRPr="005D33FF" w:rsidTr="00EB37AE">
        <w:trPr>
          <w:trHeight w:val="49"/>
        </w:trPr>
        <w:tc>
          <w:tcPr>
            <w:tcW w:w="386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ind w:left="426"/>
              <w:rPr>
                <w:spacing w:val="0"/>
                <w:sz w:val="20"/>
                <w:lang w:val="es-AR"/>
              </w:rPr>
            </w:pPr>
            <w:r w:rsidRPr="005D33FF">
              <w:rPr>
                <w:spacing w:val="0"/>
                <w:sz w:val="20"/>
                <w:lang w:val="es-AR"/>
              </w:rPr>
              <w:t>Provisión de equipos electromagnéticos de medición de consumo con registrador y captura de datos en forma remota (BIENES)</w:t>
            </w:r>
          </w:p>
        </w:tc>
        <w:tc>
          <w:tcPr>
            <w:tcW w:w="2067" w:type="dxa"/>
            <w:gridSpan w:val="3"/>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jc w:val="center"/>
              <w:rPr>
                <w:color w:val="010000"/>
                <w:sz w:val="20"/>
                <w:lang w:val="es-ES"/>
              </w:rPr>
            </w:pPr>
            <w:r w:rsidRPr="005D33FF">
              <w:rPr>
                <w:color w:val="010000"/>
                <w:sz w:val="20"/>
                <w:lang w:val="es-ES"/>
              </w:rPr>
              <w:t>3,78</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ES"/>
              </w:rPr>
            </w:pP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rFonts w:eastAsia="Arial Unicode MS"/>
                <w:sz w:val="20"/>
                <w:lang w:val="es-ES"/>
              </w:rPr>
            </w:pP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5D33FF" w:rsidRPr="005D33FF" w:rsidRDefault="005D33FF" w:rsidP="005D33FF">
            <w:pPr>
              <w:suppressAutoHyphens w:val="0"/>
              <w:autoSpaceDN/>
              <w:jc w:val="both"/>
              <w:textAlignment w:val="auto"/>
              <w:outlineLvl w:val="1"/>
              <w:rPr>
                <w:color w:val="000000"/>
                <w:spacing w:val="0"/>
                <w:sz w:val="20"/>
                <w:lang w:val="es-ES_tradnl" w:eastAsia="es-AR"/>
              </w:rPr>
            </w:pP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jc w:val="center"/>
              <w:rPr>
                <w:color w:val="010000"/>
                <w:sz w:val="20"/>
                <w:lang w:val="es-ES"/>
              </w:rPr>
            </w:pPr>
            <w:r w:rsidRPr="005D33FF">
              <w:rPr>
                <w:color w:val="010000"/>
                <w:sz w:val="20"/>
                <w:lang w:val="es-ES"/>
              </w:rPr>
              <w:t>3,78</w:t>
            </w:r>
          </w:p>
        </w:tc>
      </w:tr>
      <w:tr w:rsidR="005D33FF" w:rsidRPr="005D33FF" w:rsidTr="00EB37AE">
        <w:trPr>
          <w:trHeight w:val="49"/>
        </w:trPr>
        <w:tc>
          <w:tcPr>
            <w:tcW w:w="386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ind w:left="426"/>
              <w:rPr>
                <w:spacing w:val="0"/>
                <w:sz w:val="20"/>
                <w:lang w:val="es-AR"/>
              </w:rPr>
            </w:pPr>
            <w:r w:rsidRPr="005D33FF">
              <w:rPr>
                <w:spacing w:val="0"/>
                <w:sz w:val="20"/>
                <w:lang w:val="es-AR"/>
              </w:rPr>
              <w:t>Provisión de equipos velocimétricos para la medición de consumo (BIENES)</w:t>
            </w:r>
          </w:p>
        </w:tc>
        <w:tc>
          <w:tcPr>
            <w:tcW w:w="2067" w:type="dxa"/>
            <w:gridSpan w:val="3"/>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jc w:val="center"/>
              <w:rPr>
                <w:color w:val="010000"/>
                <w:sz w:val="20"/>
                <w:lang w:val="es-ES"/>
              </w:rPr>
            </w:pPr>
            <w:r w:rsidRPr="005D33FF">
              <w:rPr>
                <w:color w:val="010000"/>
                <w:sz w:val="20"/>
                <w:lang w:val="es-ES"/>
              </w:rPr>
              <w:t>212,97</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ES"/>
              </w:rPr>
            </w:pP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rFonts w:eastAsia="Arial Unicode MS"/>
                <w:sz w:val="20"/>
                <w:lang w:val="es-ES"/>
              </w:rPr>
            </w:pP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5D33FF" w:rsidRPr="005D33FF" w:rsidRDefault="005D33FF" w:rsidP="005D33FF">
            <w:pPr>
              <w:suppressAutoHyphens w:val="0"/>
              <w:autoSpaceDN/>
              <w:jc w:val="both"/>
              <w:textAlignment w:val="auto"/>
              <w:outlineLvl w:val="1"/>
              <w:rPr>
                <w:color w:val="000000"/>
                <w:spacing w:val="0"/>
                <w:sz w:val="20"/>
                <w:lang w:val="es-ES_tradnl" w:eastAsia="es-AR"/>
              </w:rPr>
            </w:pP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jc w:val="center"/>
              <w:rPr>
                <w:color w:val="010000"/>
                <w:sz w:val="20"/>
                <w:lang w:val="es-ES"/>
              </w:rPr>
            </w:pPr>
            <w:r w:rsidRPr="005D33FF">
              <w:rPr>
                <w:color w:val="010000"/>
                <w:sz w:val="20"/>
                <w:lang w:val="es-ES"/>
              </w:rPr>
              <w:t>212,97</w:t>
            </w:r>
          </w:p>
        </w:tc>
      </w:tr>
      <w:tr w:rsidR="005D33FF" w:rsidRPr="005D33FF" w:rsidTr="00EB37AE">
        <w:trPr>
          <w:trHeight w:val="49"/>
        </w:trPr>
        <w:tc>
          <w:tcPr>
            <w:tcW w:w="386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ind w:left="450"/>
              <w:jc w:val="center"/>
              <w:rPr>
                <w:b/>
                <w:spacing w:val="0"/>
                <w:sz w:val="20"/>
                <w:lang w:val="es-AR"/>
              </w:rPr>
            </w:pPr>
            <w:r w:rsidRPr="005D33FF">
              <w:rPr>
                <w:b/>
                <w:spacing w:val="0"/>
                <w:sz w:val="20"/>
                <w:lang w:val="es-AR"/>
              </w:rPr>
              <w:t>Total</w:t>
            </w:r>
          </w:p>
        </w:tc>
        <w:tc>
          <w:tcPr>
            <w:tcW w:w="2067" w:type="dxa"/>
            <w:gridSpan w:val="3"/>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jc w:val="center"/>
              <w:rPr>
                <w:b/>
                <w:color w:val="010000"/>
                <w:sz w:val="20"/>
                <w:lang w:val="es-ES"/>
              </w:rPr>
            </w:pPr>
            <w:r w:rsidRPr="005D33FF">
              <w:rPr>
                <w:b/>
                <w:color w:val="010000"/>
                <w:sz w:val="20"/>
                <w:lang w:val="es-ES"/>
              </w:rPr>
              <w:t>2.381,1</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b/>
                <w:sz w:val="20"/>
                <w:lang w:val="es-ES"/>
              </w:rPr>
            </w:pPr>
            <w:r w:rsidRPr="005D33FF">
              <w:rPr>
                <w:b/>
                <w:sz w:val="20"/>
                <w:lang w:val="es-ES"/>
              </w:rPr>
              <w:t>589.4</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rFonts w:eastAsia="Arial Unicode MS"/>
                <w:b/>
                <w:sz w:val="20"/>
                <w:lang w:val="es-ES"/>
              </w:rPr>
            </w:pP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5D33FF" w:rsidRPr="005D33FF" w:rsidRDefault="005D33FF" w:rsidP="005D33FF">
            <w:pPr>
              <w:suppressAutoHyphens w:val="0"/>
              <w:autoSpaceDN/>
              <w:jc w:val="both"/>
              <w:textAlignment w:val="auto"/>
              <w:outlineLvl w:val="1"/>
              <w:rPr>
                <w:b/>
                <w:color w:val="000000"/>
                <w:spacing w:val="0"/>
                <w:sz w:val="20"/>
                <w:lang w:val="es-ES_tradnl" w:eastAsia="es-AR"/>
              </w:rPr>
            </w:pPr>
          </w:p>
        </w:tc>
        <w:tc>
          <w:tcPr>
            <w:tcW w:w="1800" w:type="dxa"/>
            <w:tcBorders>
              <w:top w:val="single" w:sz="4" w:space="0" w:color="000000"/>
              <w:bottom w:val="single" w:sz="4" w:space="0" w:color="000000"/>
              <w:right w:val="single" w:sz="4" w:space="0" w:color="000000"/>
            </w:tcBorders>
          </w:tcPr>
          <w:p w:rsidR="005D33FF" w:rsidRPr="005D33FF" w:rsidRDefault="005D33FF" w:rsidP="005D33FF">
            <w:pPr>
              <w:suppressAutoHyphens w:val="0"/>
              <w:autoSpaceDN/>
              <w:jc w:val="center"/>
              <w:textAlignment w:val="auto"/>
              <w:outlineLvl w:val="1"/>
              <w:rPr>
                <w:b/>
                <w:color w:val="000000"/>
                <w:spacing w:val="0"/>
                <w:sz w:val="20"/>
                <w:lang w:val="es-ES_tradnl" w:eastAsia="es-AR"/>
              </w:rPr>
            </w:pPr>
            <w:r w:rsidRPr="005D33FF">
              <w:rPr>
                <w:b/>
                <w:color w:val="000000"/>
                <w:spacing w:val="0"/>
                <w:sz w:val="20"/>
                <w:lang w:val="es-ES_tradnl" w:eastAsia="es-AR"/>
              </w:rPr>
              <w:t>2.642.4</w:t>
            </w:r>
          </w:p>
        </w:tc>
      </w:tr>
      <w:tr w:rsidR="005D33FF" w:rsidRPr="007310B6" w:rsidTr="00EB37AE">
        <w:trPr>
          <w:trHeight w:val="49"/>
        </w:trPr>
        <w:tc>
          <w:tcPr>
            <w:tcW w:w="11085"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suppressAutoHyphens w:val="0"/>
              <w:autoSpaceDN/>
              <w:jc w:val="both"/>
              <w:textAlignment w:val="auto"/>
              <w:outlineLvl w:val="1"/>
              <w:rPr>
                <w:b/>
                <w:i/>
                <w:color w:val="000000"/>
                <w:spacing w:val="0"/>
                <w:sz w:val="20"/>
                <w:lang w:val="es-ES_tradnl" w:eastAsia="es-AR"/>
              </w:rPr>
            </w:pPr>
            <w:r w:rsidRPr="005D33FF">
              <w:rPr>
                <w:b/>
                <w:i/>
                <w:color w:val="000000"/>
                <w:spacing w:val="0"/>
                <w:sz w:val="20"/>
                <w:lang w:val="es-ES_tradnl" w:eastAsia="es-AR"/>
              </w:rPr>
              <w:t>Sistemas de monitoreo para medir la calidad del agua Cuenca del Plata</w:t>
            </w:r>
          </w:p>
        </w:tc>
        <w:tc>
          <w:tcPr>
            <w:tcW w:w="1800" w:type="dxa"/>
            <w:tcBorders>
              <w:top w:val="single" w:sz="4" w:space="0" w:color="000000"/>
              <w:left w:val="single" w:sz="4" w:space="0" w:color="000000"/>
              <w:bottom w:val="single" w:sz="4" w:space="0" w:color="000000"/>
              <w:right w:val="single" w:sz="4" w:space="0" w:color="000000"/>
            </w:tcBorders>
          </w:tcPr>
          <w:p w:rsidR="005D33FF" w:rsidRPr="005D33FF" w:rsidRDefault="005D33FF" w:rsidP="005D33FF">
            <w:pPr>
              <w:suppressAutoHyphens w:val="0"/>
              <w:autoSpaceDN/>
              <w:jc w:val="both"/>
              <w:textAlignment w:val="auto"/>
              <w:outlineLvl w:val="1"/>
              <w:rPr>
                <w:b/>
                <w:i/>
                <w:color w:val="000000"/>
                <w:spacing w:val="0"/>
                <w:sz w:val="20"/>
                <w:lang w:val="es-ES_tradnl" w:eastAsia="es-AR"/>
              </w:rPr>
            </w:pPr>
          </w:p>
        </w:tc>
      </w:tr>
      <w:tr w:rsidR="005D33FF" w:rsidRPr="005D33FF" w:rsidTr="00EB37AE">
        <w:trPr>
          <w:trHeight w:val="49"/>
        </w:trPr>
        <w:tc>
          <w:tcPr>
            <w:tcW w:w="386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ind w:left="450"/>
              <w:rPr>
                <w:sz w:val="20"/>
              </w:rPr>
            </w:pPr>
            <w:r w:rsidRPr="005D33FF">
              <w:rPr>
                <w:sz w:val="20"/>
              </w:rPr>
              <w:t>Estaciones de monitoreo instaladas</w:t>
            </w:r>
          </w:p>
        </w:tc>
        <w:tc>
          <w:tcPr>
            <w:tcW w:w="2067" w:type="dxa"/>
            <w:gridSpan w:val="3"/>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jc w:val="center"/>
              <w:outlineLvl w:val="2"/>
              <w:rPr>
                <w:color w:val="010000"/>
                <w:sz w:val="20"/>
                <w:lang w:val="es-ES"/>
              </w:rPr>
            </w:pPr>
            <w:r w:rsidRPr="005D33FF">
              <w:rPr>
                <w:color w:val="010000"/>
                <w:sz w:val="20"/>
                <w:lang w:val="es-ES"/>
              </w:rPr>
              <w:t>466.7</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ES"/>
              </w:rPr>
            </w:pPr>
            <w:r w:rsidRPr="005D33FF">
              <w:rPr>
                <w:sz w:val="20"/>
                <w:lang w:val="es-ES"/>
              </w:rPr>
              <w:t>933.3</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rFonts w:eastAsia="Arial Unicode MS"/>
                <w:sz w:val="20"/>
                <w:lang w:val="es-ES"/>
              </w:rPr>
            </w:pP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5D33FF" w:rsidRPr="005D33FF" w:rsidRDefault="005D33FF" w:rsidP="005D33FF">
            <w:pPr>
              <w:suppressAutoHyphens w:val="0"/>
              <w:autoSpaceDN/>
              <w:jc w:val="both"/>
              <w:textAlignment w:val="auto"/>
              <w:outlineLvl w:val="1"/>
              <w:rPr>
                <w:color w:val="000000"/>
                <w:spacing w:val="0"/>
                <w:sz w:val="20"/>
                <w:lang w:val="es-ES_tradnl" w:eastAsia="es-AR"/>
              </w:rPr>
            </w:pPr>
          </w:p>
        </w:tc>
        <w:tc>
          <w:tcPr>
            <w:tcW w:w="1800" w:type="dxa"/>
            <w:tcBorders>
              <w:top w:val="single" w:sz="4" w:space="0" w:color="000000"/>
              <w:bottom w:val="single" w:sz="4" w:space="0" w:color="000000"/>
              <w:right w:val="single" w:sz="4" w:space="0" w:color="000000"/>
            </w:tcBorders>
          </w:tcPr>
          <w:p w:rsidR="005D33FF" w:rsidRPr="005D33FF" w:rsidRDefault="005D33FF" w:rsidP="005D33FF">
            <w:pPr>
              <w:suppressAutoHyphens w:val="0"/>
              <w:autoSpaceDN/>
              <w:jc w:val="center"/>
              <w:textAlignment w:val="auto"/>
              <w:outlineLvl w:val="1"/>
              <w:rPr>
                <w:b/>
                <w:color w:val="000000"/>
                <w:spacing w:val="0"/>
                <w:sz w:val="20"/>
                <w:lang w:val="es-ES_tradnl" w:eastAsia="es-AR"/>
              </w:rPr>
            </w:pPr>
            <w:r w:rsidRPr="005D33FF">
              <w:rPr>
                <w:b/>
                <w:color w:val="000000"/>
                <w:spacing w:val="0"/>
                <w:sz w:val="20"/>
                <w:lang w:val="es-ES_tradnl" w:eastAsia="es-AR"/>
              </w:rPr>
              <w:t>1.400</w:t>
            </w:r>
          </w:p>
        </w:tc>
      </w:tr>
      <w:tr w:rsidR="005D33FF" w:rsidRPr="007310B6" w:rsidTr="00EB37AE">
        <w:trPr>
          <w:trHeight w:val="49"/>
        </w:trPr>
        <w:tc>
          <w:tcPr>
            <w:tcW w:w="11085"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rPr>
                <w:sz w:val="20"/>
                <w:lang w:val="es-ES"/>
              </w:rPr>
            </w:pPr>
            <w:r w:rsidRPr="005D33FF">
              <w:rPr>
                <w:b/>
                <w:bCs/>
                <w:color w:val="010000"/>
                <w:sz w:val="20"/>
                <w:lang w:val="es-ES" w:eastAsia="es-AR"/>
              </w:rPr>
              <w:t>2. Ampliación del sistema de saneamiento</w:t>
            </w:r>
          </w:p>
        </w:tc>
        <w:tc>
          <w:tcPr>
            <w:tcW w:w="1800" w:type="dxa"/>
            <w:tcBorders>
              <w:top w:val="single" w:sz="4" w:space="0" w:color="000000"/>
              <w:left w:val="single" w:sz="4" w:space="0" w:color="000000"/>
              <w:bottom w:val="single" w:sz="4" w:space="0" w:color="000000"/>
              <w:right w:val="single" w:sz="4" w:space="0" w:color="000000"/>
            </w:tcBorders>
          </w:tcPr>
          <w:p w:rsidR="005D33FF" w:rsidRPr="005D33FF" w:rsidRDefault="005D33FF" w:rsidP="005D33FF">
            <w:pPr>
              <w:rPr>
                <w:b/>
                <w:bCs/>
                <w:color w:val="010000"/>
                <w:sz w:val="20"/>
                <w:lang w:val="es-ES" w:eastAsia="es-AR"/>
              </w:rPr>
            </w:pPr>
          </w:p>
        </w:tc>
      </w:tr>
      <w:tr w:rsidR="005D33FF" w:rsidRPr="005D33FF" w:rsidTr="00EB37AE">
        <w:trPr>
          <w:trHeight w:val="49"/>
        </w:trPr>
        <w:tc>
          <w:tcPr>
            <w:tcW w:w="11085"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rPr>
                <w:b/>
                <w:i/>
                <w:spacing w:val="0"/>
                <w:sz w:val="20"/>
                <w:lang w:val="en-CA"/>
              </w:rPr>
            </w:pPr>
            <w:r w:rsidRPr="005D33FF">
              <w:rPr>
                <w:b/>
                <w:i/>
                <w:spacing w:val="0"/>
                <w:sz w:val="20"/>
                <w:lang w:val="en-CA"/>
              </w:rPr>
              <w:t>Planta depuradora Norte ampliada</w:t>
            </w:r>
          </w:p>
        </w:tc>
        <w:tc>
          <w:tcPr>
            <w:tcW w:w="1800" w:type="dxa"/>
            <w:tcBorders>
              <w:top w:val="single" w:sz="4" w:space="0" w:color="000000"/>
              <w:left w:val="single" w:sz="4" w:space="0" w:color="000000"/>
              <w:bottom w:val="single" w:sz="4" w:space="0" w:color="000000"/>
              <w:right w:val="single" w:sz="4" w:space="0" w:color="000000"/>
            </w:tcBorders>
          </w:tcPr>
          <w:p w:rsidR="005D33FF" w:rsidRPr="005D33FF" w:rsidRDefault="005D33FF" w:rsidP="005D33FF">
            <w:pPr>
              <w:rPr>
                <w:b/>
                <w:i/>
                <w:spacing w:val="0"/>
                <w:sz w:val="20"/>
                <w:lang w:val="en-CA"/>
              </w:rPr>
            </w:pP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ind w:left="284" w:hanging="18"/>
              <w:rPr>
                <w:spacing w:val="0"/>
                <w:sz w:val="20"/>
                <w:lang w:val="es-AR"/>
              </w:rPr>
            </w:pPr>
            <w:r w:rsidRPr="005D33FF">
              <w:rPr>
                <w:spacing w:val="0"/>
                <w:sz w:val="20"/>
                <w:lang w:val="es-AR"/>
              </w:rPr>
              <w:t>Tercer módulo construido</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jc w:val="center"/>
              <w:rPr>
                <w:color w:val="010000"/>
                <w:sz w:val="20"/>
                <w:lang w:val="es-ES"/>
              </w:rPr>
            </w:pP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ES"/>
              </w:rPr>
            </w:pPr>
            <w:r w:rsidRPr="005D33FF">
              <w:rPr>
                <w:sz w:val="20"/>
                <w:lang w:val="es-ES"/>
              </w:rPr>
              <w:t>20.966</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rFonts w:eastAsia="Arial Unicode MS"/>
                <w:sz w:val="20"/>
                <w:lang w:val="es-ES"/>
              </w:rPr>
            </w:pPr>
            <w:r w:rsidRPr="005D33FF">
              <w:rPr>
                <w:rFonts w:eastAsia="Arial Unicode MS"/>
                <w:sz w:val="20"/>
                <w:lang w:val="es-ES"/>
              </w:rPr>
              <w:t>37.239,1</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40.990</w:t>
            </w:r>
          </w:p>
        </w:tc>
        <w:tc>
          <w:tcPr>
            <w:tcW w:w="1800" w:type="dxa"/>
            <w:tcBorders>
              <w:top w:val="single" w:sz="4" w:space="0" w:color="000000"/>
              <w:bottom w:val="single" w:sz="4" w:space="0" w:color="000000"/>
              <w:right w:val="single" w:sz="4" w:space="0" w:color="000000"/>
            </w:tcBorders>
          </w:tcPr>
          <w:p w:rsidR="005D33FF" w:rsidRPr="005D33FF" w:rsidRDefault="005D33FF" w:rsidP="005D33FF">
            <w:pPr>
              <w:suppressAutoHyphens w:val="0"/>
              <w:autoSpaceDN/>
              <w:jc w:val="center"/>
              <w:textAlignment w:val="auto"/>
              <w:outlineLvl w:val="1"/>
              <w:rPr>
                <w:b/>
                <w:color w:val="000000"/>
                <w:spacing w:val="0"/>
                <w:sz w:val="20"/>
                <w:lang w:val="es-ES_tradnl" w:eastAsia="es-AR"/>
              </w:rPr>
            </w:pPr>
            <w:r w:rsidRPr="005D33FF">
              <w:rPr>
                <w:b/>
                <w:color w:val="000000"/>
                <w:spacing w:val="0"/>
                <w:sz w:val="20"/>
                <w:lang w:val="es-ES_tradnl" w:eastAsia="es-AR"/>
              </w:rPr>
              <w:t>99.225</w:t>
            </w:r>
          </w:p>
        </w:tc>
      </w:tr>
      <w:tr w:rsidR="005D33FF" w:rsidRPr="007310B6" w:rsidTr="00EB37AE">
        <w:trPr>
          <w:trHeight w:val="49"/>
        </w:trPr>
        <w:tc>
          <w:tcPr>
            <w:tcW w:w="11085"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rPr>
                <w:b/>
                <w:i/>
                <w:spacing w:val="0"/>
                <w:sz w:val="20"/>
                <w:lang w:val="es-AR"/>
              </w:rPr>
            </w:pPr>
            <w:r w:rsidRPr="005D33FF">
              <w:rPr>
                <w:b/>
                <w:i/>
                <w:spacing w:val="0"/>
                <w:sz w:val="20"/>
                <w:lang w:val="es-AR"/>
              </w:rPr>
              <w:t>Sistema de redes cloacales Morón, Ituzaingó y Hurlingham ejecutadas</w:t>
            </w:r>
          </w:p>
        </w:tc>
        <w:tc>
          <w:tcPr>
            <w:tcW w:w="1800" w:type="dxa"/>
            <w:tcBorders>
              <w:top w:val="single" w:sz="4" w:space="0" w:color="000000"/>
              <w:left w:val="single" w:sz="4" w:space="0" w:color="000000"/>
              <w:bottom w:val="single" w:sz="4" w:space="0" w:color="000000"/>
              <w:right w:val="single" w:sz="4" w:space="0" w:color="000000"/>
            </w:tcBorders>
          </w:tcPr>
          <w:p w:rsidR="005D33FF" w:rsidRPr="005D33FF" w:rsidRDefault="005D33FF" w:rsidP="005D33FF">
            <w:pPr>
              <w:rPr>
                <w:b/>
                <w:i/>
                <w:spacing w:val="0"/>
                <w:sz w:val="20"/>
                <w:lang w:val="es-AR"/>
              </w:rPr>
            </w:pP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ind w:left="284" w:hanging="18"/>
              <w:rPr>
                <w:spacing w:val="0"/>
                <w:sz w:val="20"/>
                <w:lang w:val="es-AR"/>
              </w:rPr>
            </w:pPr>
            <w:r w:rsidRPr="005D33FF">
              <w:rPr>
                <w:spacing w:val="0"/>
                <w:sz w:val="20"/>
                <w:lang w:val="es-AR"/>
              </w:rPr>
              <w:t>Ampliación EB Palomar</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jc w:val="center"/>
              <w:rPr>
                <w:spacing w:val="0"/>
                <w:sz w:val="20"/>
                <w:lang w:val="es-AR"/>
              </w:rPr>
            </w:pPr>
            <w:r w:rsidRPr="005D33FF">
              <w:rPr>
                <w:spacing w:val="0"/>
                <w:sz w:val="20"/>
                <w:lang w:val="es-AR"/>
              </w:rPr>
              <w:t>254</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1.746,0</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w:t>
            </w:r>
          </w:p>
        </w:tc>
        <w:tc>
          <w:tcPr>
            <w:tcW w:w="1800" w:type="dxa"/>
            <w:tcBorders>
              <w:top w:val="single" w:sz="4" w:space="0" w:color="000000"/>
              <w:bottom w:val="single" w:sz="4" w:space="0" w:color="000000"/>
              <w:right w:val="single" w:sz="4" w:space="0" w:color="000000"/>
            </w:tcBorders>
            <w:vAlign w:val="bottom"/>
          </w:tcPr>
          <w:p w:rsidR="005D33FF" w:rsidRPr="005D33FF" w:rsidRDefault="005D33FF" w:rsidP="005D33FF">
            <w:pPr>
              <w:ind w:left="284" w:hanging="18"/>
              <w:jc w:val="center"/>
              <w:rPr>
                <w:b/>
                <w:spacing w:val="0"/>
                <w:sz w:val="20"/>
                <w:lang w:val="es-AR"/>
              </w:rPr>
            </w:pPr>
            <w:r w:rsidRPr="005D33FF">
              <w:rPr>
                <w:b/>
                <w:spacing w:val="0"/>
                <w:sz w:val="20"/>
                <w:lang w:val="es-AR"/>
              </w:rPr>
              <w:t>2.000</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ind w:left="284" w:hanging="18"/>
              <w:rPr>
                <w:spacing w:val="0"/>
                <w:sz w:val="20"/>
                <w:lang w:val="es-AR"/>
              </w:rPr>
            </w:pPr>
            <w:r w:rsidRPr="005D33FF">
              <w:rPr>
                <w:spacing w:val="0"/>
                <w:sz w:val="20"/>
                <w:lang w:val="es-AR"/>
              </w:rPr>
              <w:t>Ituzaingó - Colector M. Rodriguez</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jc w:val="center"/>
              <w:rPr>
                <w:spacing w:val="0"/>
                <w:sz w:val="20"/>
                <w:lang w:val="es-AR"/>
              </w:rPr>
            </w:pPr>
            <w:r w:rsidRPr="005D33FF">
              <w:rPr>
                <w:spacing w:val="0"/>
                <w:sz w:val="20"/>
                <w:lang w:val="es-AR"/>
              </w:rPr>
              <w:t>-</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1.735,3</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4.208,6</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5.324,1</w:t>
            </w:r>
          </w:p>
        </w:tc>
        <w:tc>
          <w:tcPr>
            <w:tcW w:w="1800" w:type="dxa"/>
            <w:tcBorders>
              <w:top w:val="single" w:sz="4" w:space="0" w:color="000000"/>
              <w:bottom w:val="single" w:sz="4" w:space="0" w:color="000000"/>
              <w:right w:val="single" w:sz="4" w:space="0" w:color="000000"/>
            </w:tcBorders>
            <w:vAlign w:val="bottom"/>
          </w:tcPr>
          <w:p w:rsidR="005D33FF" w:rsidRPr="005D33FF" w:rsidRDefault="005D33FF" w:rsidP="005D33FF">
            <w:pPr>
              <w:ind w:left="284" w:hanging="18"/>
              <w:jc w:val="center"/>
              <w:rPr>
                <w:b/>
                <w:spacing w:val="0"/>
                <w:sz w:val="20"/>
                <w:lang w:val="es-AR"/>
              </w:rPr>
            </w:pPr>
            <w:r w:rsidRPr="005D33FF">
              <w:rPr>
                <w:b/>
                <w:spacing w:val="0"/>
                <w:sz w:val="20"/>
                <w:lang w:val="es-AR"/>
              </w:rPr>
              <w:t>11.268</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ind w:left="284" w:hanging="18"/>
              <w:rPr>
                <w:spacing w:val="0"/>
                <w:sz w:val="20"/>
                <w:lang w:val="es-AR"/>
              </w:rPr>
            </w:pPr>
            <w:r w:rsidRPr="005D33FF">
              <w:rPr>
                <w:spacing w:val="0"/>
                <w:sz w:val="20"/>
                <w:lang w:val="es-AR"/>
              </w:rPr>
              <w:t>Ituzaingó - RSC Etapa 1 Resto</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jc w:val="center"/>
              <w:rPr>
                <w:spacing w:val="0"/>
                <w:sz w:val="20"/>
                <w:lang w:val="es-AR"/>
              </w:rPr>
            </w:pPr>
            <w:r w:rsidRPr="005D33FF">
              <w:rPr>
                <w:spacing w:val="0"/>
                <w:sz w:val="20"/>
                <w:lang w:val="es-AR"/>
              </w:rPr>
              <w:t>-</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2.737,7</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8.482,3</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w:t>
            </w:r>
          </w:p>
        </w:tc>
        <w:tc>
          <w:tcPr>
            <w:tcW w:w="1800" w:type="dxa"/>
            <w:tcBorders>
              <w:top w:val="single" w:sz="4" w:space="0" w:color="000000"/>
              <w:bottom w:val="single" w:sz="4" w:space="0" w:color="000000"/>
              <w:right w:val="single" w:sz="4" w:space="0" w:color="000000"/>
            </w:tcBorders>
            <w:vAlign w:val="bottom"/>
          </w:tcPr>
          <w:p w:rsidR="005D33FF" w:rsidRPr="005D33FF" w:rsidRDefault="005D33FF" w:rsidP="005D33FF">
            <w:pPr>
              <w:ind w:left="284" w:hanging="18"/>
              <w:jc w:val="center"/>
              <w:rPr>
                <w:b/>
                <w:spacing w:val="0"/>
                <w:sz w:val="20"/>
                <w:lang w:val="es-AR"/>
              </w:rPr>
            </w:pPr>
            <w:r w:rsidRPr="005D33FF">
              <w:rPr>
                <w:b/>
                <w:spacing w:val="0"/>
                <w:sz w:val="20"/>
                <w:lang w:val="es-AR"/>
              </w:rPr>
              <w:t>11.220</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ind w:left="284" w:hanging="18"/>
              <w:rPr>
                <w:spacing w:val="0"/>
                <w:sz w:val="20"/>
                <w:lang w:val="es-AR"/>
              </w:rPr>
            </w:pPr>
            <w:r w:rsidRPr="005D33FF">
              <w:rPr>
                <w:spacing w:val="0"/>
                <w:sz w:val="20"/>
                <w:lang w:val="es-AR"/>
              </w:rPr>
              <w:t xml:space="preserve"> Ituzaingó - RSC Etapa 2 - Los Cardales y otros</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jc w:val="center"/>
              <w:rPr>
                <w:spacing w:val="0"/>
                <w:sz w:val="20"/>
                <w:lang w:val="es-AR"/>
              </w:rPr>
            </w:pPr>
            <w:r w:rsidRPr="005D33FF">
              <w:rPr>
                <w:spacing w:val="0"/>
                <w:sz w:val="20"/>
                <w:lang w:val="es-AR"/>
              </w:rPr>
              <w:t>-</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2.273,4</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10.286,9</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w:t>
            </w:r>
          </w:p>
        </w:tc>
        <w:tc>
          <w:tcPr>
            <w:tcW w:w="1800" w:type="dxa"/>
            <w:tcBorders>
              <w:top w:val="single" w:sz="4" w:space="0" w:color="000000"/>
              <w:bottom w:val="single" w:sz="4" w:space="0" w:color="000000"/>
              <w:right w:val="single" w:sz="4" w:space="0" w:color="000000"/>
            </w:tcBorders>
            <w:vAlign w:val="bottom"/>
          </w:tcPr>
          <w:p w:rsidR="005D33FF" w:rsidRPr="005D33FF" w:rsidRDefault="005D33FF" w:rsidP="005D33FF">
            <w:pPr>
              <w:ind w:left="284" w:hanging="18"/>
              <w:jc w:val="center"/>
              <w:rPr>
                <w:b/>
                <w:spacing w:val="0"/>
                <w:sz w:val="20"/>
                <w:lang w:val="es-AR"/>
              </w:rPr>
            </w:pPr>
            <w:r w:rsidRPr="005D33FF">
              <w:rPr>
                <w:b/>
                <w:spacing w:val="0"/>
                <w:sz w:val="20"/>
                <w:lang w:val="es-AR"/>
              </w:rPr>
              <w:t>12.560,4</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ind w:left="284" w:hanging="18"/>
              <w:rPr>
                <w:spacing w:val="0"/>
                <w:sz w:val="20"/>
                <w:lang w:val="es-AR"/>
              </w:rPr>
            </w:pPr>
            <w:r w:rsidRPr="005D33FF">
              <w:rPr>
                <w:spacing w:val="0"/>
                <w:sz w:val="20"/>
                <w:lang w:val="es-AR"/>
              </w:rPr>
              <w:t>Hurlingham - Colector Soto</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jc w:val="center"/>
              <w:rPr>
                <w:spacing w:val="0"/>
                <w:sz w:val="20"/>
                <w:lang w:val="es-AR"/>
              </w:rPr>
            </w:pPr>
            <w:r w:rsidRPr="005D33FF">
              <w:rPr>
                <w:spacing w:val="0"/>
                <w:sz w:val="20"/>
                <w:lang w:val="es-AR"/>
              </w:rPr>
              <w:t>1.566,7</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1.403,3</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0</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w:t>
            </w:r>
          </w:p>
        </w:tc>
        <w:tc>
          <w:tcPr>
            <w:tcW w:w="1800" w:type="dxa"/>
            <w:tcBorders>
              <w:top w:val="single" w:sz="4" w:space="0" w:color="000000"/>
              <w:bottom w:val="single" w:sz="4" w:space="0" w:color="000000"/>
              <w:right w:val="single" w:sz="4" w:space="0" w:color="000000"/>
            </w:tcBorders>
            <w:vAlign w:val="bottom"/>
          </w:tcPr>
          <w:p w:rsidR="005D33FF" w:rsidRPr="005D33FF" w:rsidRDefault="005D33FF" w:rsidP="005D33FF">
            <w:pPr>
              <w:ind w:left="284" w:hanging="18"/>
              <w:jc w:val="center"/>
              <w:rPr>
                <w:b/>
                <w:spacing w:val="0"/>
                <w:sz w:val="20"/>
                <w:lang w:val="es-AR"/>
              </w:rPr>
            </w:pPr>
            <w:r w:rsidRPr="005D33FF">
              <w:rPr>
                <w:b/>
                <w:spacing w:val="0"/>
                <w:sz w:val="20"/>
                <w:lang w:val="es-AR"/>
              </w:rPr>
              <w:t>2,970,000</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ind w:left="284" w:hanging="18"/>
              <w:rPr>
                <w:spacing w:val="0"/>
                <w:sz w:val="20"/>
                <w:lang w:val="es-AR"/>
              </w:rPr>
            </w:pPr>
            <w:r w:rsidRPr="005D33FF">
              <w:rPr>
                <w:spacing w:val="0"/>
                <w:sz w:val="20"/>
                <w:lang w:val="es-AR"/>
              </w:rPr>
              <w:t>RSC Willians Morris Resto</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jc w:val="center"/>
              <w:rPr>
                <w:spacing w:val="0"/>
                <w:sz w:val="20"/>
                <w:lang w:val="es-AR"/>
              </w:rPr>
            </w:pPr>
            <w:r w:rsidRPr="005D33FF">
              <w:rPr>
                <w:spacing w:val="0"/>
                <w:sz w:val="20"/>
                <w:lang w:val="es-AR"/>
              </w:rPr>
              <w:t>4.174</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1.919,4</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0</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w:t>
            </w:r>
          </w:p>
        </w:tc>
        <w:tc>
          <w:tcPr>
            <w:tcW w:w="1800" w:type="dxa"/>
            <w:tcBorders>
              <w:top w:val="single" w:sz="4" w:space="0" w:color="000000"/>
              <w:bottom w:val="single" w:sz="4" w:space="0" w:color="000000"/>
              <w:right w:val="single" w:sz="4" w:space="0" w:color="000000"/>
            </w:tcBorders>
            <w:vAlign w:val="bottom"/>
          </w:tcPr>
          <w:p w:rsidR="005D33FF" w:rsidRPr="005D33FF" w:rsidRDefault="005D33FF" w:rsidP="005D33FF">
            <w:pPr>
              <w:ind w:left="284" w:hanging="18"/>
              <w:jc w:val="center"/>
              <w:rPr>
                <w:b/>
                <w:spacing w:val="0"/>
                <w:sz w:val="20"/>
                <w:lang w:val="es-AR"/>
              </w:rPr>
            </w:pPr>
            <w:r w:rsidRPr="005D33FF">
              <w:rPr>
                <w:b/>
                <w:spacing w:val="0"/>
                <w:sz w:val="20"/>
                <w:lang w:val="es-AR"/>
              </w:rPr>
              <w:t>6.093,5</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ind w:left="284" w:hanging="18"/>
              <w:rPr>
                <w:spacing w:val="0"/>
                <w:sz w:val="20"/>
                <w:lang w:val="es-AR"/>
              </w:rPr>
            </w:pPr>
            <w:r w:rsidRPr="005D33FF">
              <w:rPr>
                <w:spacing w:val="0"/>
                <w:sz w:val="20"/>
                <w:lang w:val="es-AR"/>
              </w:rPr>
              <w:t>RSC Soto</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jc w:val="center"/>
              <w:rPr>
                <w:spacing w:val="0"/>
                <w:sz w:val="20"/>
                <w:lang w:val="es-AR"/>
              </w:rPr>
            </w:pPr>
            <w:r w:rsidRPr="005D33FF">
              <w:rPr>
                <w:spacing w:val="0"/>
                <w:sz w:val="20"/>
                <w:lang w:val="es-AR"/>
              </w:rPr>
              <w:t>2.403,8</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18.584,2</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190,6</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w:t>
            </w:r>
          </w:p>
        </w:tc>
        <w:tc>
          <w:tcPr>
            <w:tcW w:w="1800" w:type="dxa"/>
            <w:tcBorders>
              <w:top w:val="single" w:sz="4" w:space="0" w:color="000000"/>
              <w:bottom w:val="single" w:sz="4" w:space="0" w:color="000000"/>
              <w:right w:val="single" w:sz="4" w:space="0" w:color="000000"/>
            </w:tcBorders>
            <w:vAlign w:val="bottom"/>
          </w:tcPr>
          <w:p w:rsidR="005D33FF" w:rsidRPr="005D33FF" w:rsidRDefault="005D33FF" w:rsidP="005D33FF">
            <w:pPr>
              <w:ind w:left="284" w:hanging="18"/>
              <w:jc w:val="center"/>
              <w:rPr>
                <w:b/>
                <w:spacing w:val="0"/>
                <w:sz w:val="20"/>
                <w:lang w:val="es-AR"/>
              </w:rPr>
            </w:pPr>
            <w:r w:rsidRPr="005D33FF">
              <w:rPr>
                <w:b/>
                <w:spacing w:val="0"/>
                <w:sz w:val="20"/>
                <w:lang w:val="es-AR"/>
              </w:rPr>
              <w:t>21.178,6</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ind w:left="284" w:hanging="18"/>
              <w:rPr>
                <w:spacing w:val="0"/>
                <w:sz w:val="20"/>
                <w:lang w:val="es-AR"/>
              </w:rPr>
            </w:pPr>
            <w:r w:rsidRPr="005D33FF">
              <w:rPr>
                <w:spacing w:val="0"/>
                <w:sz w:val="20"/>
                <w:lang w:val="es-AR"/>
              </w:rPr>
              <w:t>Ampliación EB W. Morris</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jc w:val="center"/>
              <w:rPr>
                <w:spacing w:val="0"/>
                <w:sz w:val="20"/>
                <w:lang w:val="es-AR"/>
              </w:rPr>
            </w:pPr>
            <w:r w:rsidRPr="005D33FF">
              <w:rPr>
                <w:spacing w:val="0"/>
                <w:sz w:val="20"/>
                <w:lang w:val="es-AR"/>
              </w:rPr>
              <w:t>350</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2.063,3</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1.086,7</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w:t>
            </w:r>
          </w:p>
        </w:tc>
        <w:tc>
          <w:tcPr>
            <w:tcW w:w="1800" w:type="dxa"/>
            <w:tcBorders>
              <w:top w:val="single" w:sz="4" w:space="0" w:color="000000"/>
              <w:bottom w:val="single" w:sz="4" w:space="0" w:color="000000"/>
              <w:right w:val="single" w:sz="4" w:space="0" w:color="000000"/>
            </w:tcBorders>
            <w:vAlign w:val="bottom"/>
          </w:tcPr>
          <w:p w:rsidR="005D33FF" w:rsidRPr="005D33FF" w:rsidRDefault="005D33FF" w:rsidP="005D33FF">
            <w:pPr>
              <w:ind w:left="284" w:hanging="18"/>
              <w:jc w:val="center"/>
              <w:rPr>
                <w:b/>
                <w:spacing w:val="0"/>
                <w:sz w:val="20"/>
                <w:lang w:val="es-AR"/>
              </w:rPr>
            </w:pPr>
            <w:r w:rsidRPr="005D33FF">
              <w:rPr>
                <w:b/>
                <w:spacing w:val="0"/>
                <w:sz w:val="20"/>
                <w:lang w:val="es-AR"/>
              </w:rPr>
              <w:t>3.500</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rsidR="005D33FF" w:rsidRPr="005D33FF" w:rsidRDefault="005D33FF" w:rsidP="005D33FF">
            <w:pPr>
              <w:ind w:left="284" w:hanging="18"/>
              <w:rPr>
                <w:spacing w:val="0"/>
                <w:sz w:val="20"/>
                <w:lang w:val="es-AR"/>
              </w:rPr>
            </w:pPr>
            <w:r w:rsidRPr="005D33FF">
              <w:rPr>
                <w:spacing w:val="0"/>
                <w:sz w:val="20"/>
                <w:lang w:val="es-AR"/>
              </w:rPr>
              <w:t xml:space="preserve"> Nueva Impulsión EB W. Morris a Pta Hurlingham</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jc w:val="center"/>
              <w:rPr>
                <w:spacing w:val="0"/>
                <w:sz w:val="20"/>
                <w:lang w:val="es-AR"/>
              </w:rPr>
            </w:pPr>
            <w:r w:rsidRPr="005D33FF">
              <w:rPr>
                <w:spacing w:val="0"/>
                <w:sz w:val="20"/>
                <w:lang w:val="es-AR"/>
              </w:rPr>
              <w:t>200</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1.701</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99,000</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bottom"/>
          </w:tcPr>
          <w:p w:rsidR="005D33FF" w:rsidRPr="005D33FF" w:rsidRDefault="005D33FF" w:rsidP="005D33FF">
            <w:pPr>
              <w:ind w:left="284" w:hanging="18"/>
              <w:jc w:val="center"/>
              <w:rPr>
                <w:spacing w:val="0"/>
                <w:sz w:val="20"/>
                <w:lang w:val="es-AR"/>
              </w:rPr>
            </w:pPr>
            <w:r w:rsidRPr="005D33FF">
              <w:rPr>
                <w:spacing w:val="0"/>
                <w:sz w:val="20"/>
                <w:lang w:val="es-AR"/>
              </w:rPr>
              <w:t>-</w:t>
            </w:r>
          </w:p>
        </w:tc>
        <w:tc>
          <w:tcPr>
            <w:tcW w:w="1800" w:type="dxa"/>
            <w:tcBorders>
              <w:top w:val="single" w:sz="4" w:space="0" w:color="000000"/>
              <w:bottom w:val="single" w:sz="4" w:space="0" w:color="000000"/>
              <w:right w:val="single" w:sz="4" w:space="0" w:color="000000"/>
            </w:tcBorders>
            <w:vAlign w:val="bottom"/>
          </w:tcPr>
          <w:p w:rsidR="005D33FF" w:rsidRPr="005D33FF" w:rsidRDefault="005D33FF" w:rsidP="005D33FF">
            <w:pPr>
              <w:ind w:left="284" w:hanging="18"/>
              <w:jc w:val="center"/>
              <w:rPr>
                <w:b/>
                <w:spacing w:val="0"/>
                <w:sz w:val="20"/>
                <w:lang w:val="es-AR"/>
              </w:rPr>
            </w:pPr>
            <w:r w:rsidRPr="005D33FF">
              <w:rPr>
                <w:b/>
                <w:spacing w:val="0"/>
                <w:sz w:val="20"/>
                <w:lang w:val="es-AR"/>
              </w:rPr>
              <w:t>2.000</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ind w:left="450"/>
              <w:jc w:val="center"/>
              <w:rPr>
                <w:spacing w:val="0"/>
                <w:sz w:val="20"/>
                <w:lang w:val="es-AR"/>
              </w:rPr>
            </w:pPr>
            <w:r w:rsidRPr="005D33FF">
              <w:rPr>
                <w:b/>
                <w:spacing w:val="0"/>
                <w:sz w:val="20"/>
                <w:lang w:val="es-AR"/>
              </w:rPr>
              <w:t>Total</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jc w:val="center"/>
              <w:outlineLvl w:val="2"/>
              <w:rPr>
                <w:b/>
                <w:color w:val="010000"/>
                <w:sz w:val="20"/>
                <w:lang w:val="es-ES"/>
              </w:rPr>
            </w:pPr>
            <w:r w:rsidRPr="005D33FF">
              <w:rPr>
                <w:b/>
                <w:color w:val="010000"/>
                <w:sz w:val="20"/>
                <w:lang w:val="es-ES"/>
              </w:rPr>
              <w:t>16.694,8</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b/>
                <w:sz w:val="20"/>
                <w:lang w:val="es-ES"/>
              </w:rPr>
            </w:pPr>
            <w:r w:rsidRPr="005D33FF">
              <w:rPr>
                <w:b/>
                <w:sz w:val="20"/>
                <w:lang w:val="es-ES"/>
              </w:rPr>
              <w:t>43.183,4</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rFonts w:eastAsia="Arial Unicode MS"/>
                <w:b/>
                <w:sz w:val="20"/>
                <w:lang w:val="es-ES"/>
              </w:rPr>
            </w:pPr>
            <w:r w:rsidRPr="005D33FF">
              <w:rPr>
                <w:rFonts w:eastAsia="Arial Unicode MS"/>
                <w:b/>
                <w:sz w:val="20"/>
                <w:lang w:val="es-ES"/>
              </w:rPr>
              <w:t>24.354,2</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5D33FF" w:rsidRPr="005D33FF" w:rsidRDefault="005D33FF" w:rsidP="005D33FF">
            <w:pPr>
              <w:suppressAutoHyphens w:val="0"/>
              <w:autoSpaceDN/>
              <w:jc w:val="center"/>
              <w:textAlignment w:val="auto"/>
              <w:outlineLvl w:val="1"/>
              <w:rPr>
                <w:b/>
                <w:color w:val="000000"/>
                <w:spacing w:val="0"/>
                <w:sz w:val="20"/>
                <w:lang w:val="es-ES_tradnl" w:eastAsia="es-AR"/>
              </w:rPr>
            </w:pPr>
            <w:r w:rsidRPr="005D33FF">
              <w:rPr>
                <w:b/>
                <w:color w:val="000000"/>
                <w:spacing w:val="0"/>
                <w:sz w:val="20"/>
                <w:lang w:val="es-ES_tradnl" w:eastAsia="es-AR"/>
              </w:rPr>
              <w:t>5.324,1</w:t>
            </w:r>
          </w:p>
        </w:tc>
        <w:tc>
          <w:tcPr>
            <w:tcW w:w="1800" w:type="dxa"/>
            <w:tcBorders>
              <w:top w:val="single" w:sz="4" w:space="0" w:color="000000"/>
              <w:bottom w:val="single" w:sz="4" w:space="0" w:color="000000"/>
              <w:right w:val="single" w:sz="4" w:space="0" w:color="000000"/>
            </w:tcBorders>
          </w:tcPr>
          <w:p w:rsidR="005D33FF" w:rsidRPr="005D33FF" w:rsidRDefault="005D33FF" w:rsidP="005D33FF">
            <w:pPr>
              <w:suppressAutoHyphens w:val="0"/>
              <w:autoSpaceDN/>
              <w:jc w:val="center"/>
              <w:textAlignment w:val="auto"/>
              <w:outlineLvl w:val="1"/>
              <w:rPr>
                <w:b/>
                <w:color w:val="000000"/>
                <w:spacing w:val="0"/>
                <w:sz w:val="20"/>
                <w:lang w:val="es-ES_tradnl" w:eastAsia="es-AR"/>
              </w:rPr>
            </w:pPr>
            <w:r w:rsidRPr="005D33FF">
              <w:rPr>
                <w:b/>
                <w:color w:val="000000"/>
                <w:spacing w:val="0"/>
                <w:sz w:val="20"/>
                <w:lang w:val="es-ES_tradnl" w:eastAsia="es-AR"/>
              </w:rPr>
              <w:t>8.,556,6</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ind w:hanging="18"/>
              <w:rPr>
                <w:b/>
                <w:i/>
                <w:spacing w:val="0"/>
                <w:sz w:val="20"/>
                <w:lang w:val="es-AR"/>
              </w:rPr>
            </w:pPr>
            <w:r w:rsidRPr="005D33FF">
              <w:rPr>
                <w:b/>
                <w:i/>
                <w:spacing w:val="0"/>
                <w:sz w:val="20"/>
                <w:lang w:val="es-AR"/>
              </w:rPr>
              <w:t>Sistema de Desagües Cloacales de Escobar</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jc w:val="center"/>
              <w:outlineLvl w:val="2"/>
              <w:rPr>
                <w:color w:val="010000"/>
                <w:sz w:val="20"/>
                <w:lang w:val="es-ES"/>
              </w:rPr>
            </w:pP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5D33FF" w:rsidRPr="005D33FF" w:rsidRDefault="005D33FF" w:rsidP="005D33FF">
            <w:pPr>
              <w:jc w:val="center"/>
              <w:rPr>
                <w:sz w:val="20"/>
                <w:lang w:val="es-ES"/>
              </w:rPr>
            </w:pP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5D33FF" w:rsidRPr="005D33FF" w:rsidRDefault="005D33FF" w:rsidP="005D33FF">
            <w:pPr>
              <w:jc w:val="center"/>
              <w:rPr>
                <w:rFonts w:eastAsia="Arial Unicode MS"/>
                <w:sz w:val="20"/>
                <w:lang w:val="es-ES"/>
              </w:rPr>
            </w:pP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5D33FF" w:rsidRPr="005D33FF" w:rsidRDefault="005D33FF" w:rsidP="005D33FF">
            <w:pPr>
              <w:rPr>
                <w:sz w:val="20"/>
                <w:lang w:val="es-ES"/>
              </w:rPr>
            </w:pPr>
          </w:p>
        </w:tc>
        <w:tc>
          <w:tcPr>
            <w:tcW w:w="1800" w:type="dxa"/>
            <w:tcBorders>
              <w:top w:val="single" w:sz="4" w:space="0" w:color="000000"/>
              <w:bottom w:val="single" w:sz="4" w:space="0" w:color="000000"/>
              <w:right w:val="single" w:sz="4" w:space="0" w:color="000000"/>
            </w:tcBorders>
          </w:tcPr>
          <w:p w:rsidR="005D33FF" w:rsidRPr="005D33FF" w:rsidRDefault="005D33FF" w:rsidP="005D33FF">
            <w:pPr>
              <w:rPr>
                <w:sz w:val="20"/>
                <w:lang w:val="es-ES"/>
              </w:rPr>
            </w:pP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rPr>
                <w:spacing w:val="0"/>
                <w:sz w:val="20"/>
                <w:lang w:val="es-AR"/>
              </w:rPr>
            </w:pPr>
            <w:r w:rsidRPr="005D33FF">
              <w:rPr>
                <w:spacing w:val="0"/>
                <w:sz w:val="20"/>
                <w:lang w:val="es-AR"/>
              </w:rPr>
              <w:t>Colector Primario Ing Maschwitz</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1.200</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10.314</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486</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jc w:val="center"/>
              <w:textAlignment w:val="auto"/>
              <w:rPr>
                <w:rFonts w:eastAsia="Calibri"/>
                <w:b/>
                <w:bCs/>
                <w:spacing w:val="0"/>
                <w:sz w:val="20"/>
              </w:rPr>
            </w:pPr>
            <w:r w:rsidRPr="005D33FF">
              <w:rPr>
                <w:rFonts w:eastAsia="Calibri"/>
                <w:b/>
                <w:bCs/>
                <w:spacing w:val="0"/>
                <w:sz w:val="20"/>
              </w:rPr>
              <w:t>12,000,000</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rPr>
                <w:spacing w:val="0"/>
                <w:sz w:val="20"/>
                <w:lang w:val="es-AR"/>
              </w:rPr>
            </w:pPr>
            <w:r w:rsidRPr="005D33FF">
              <w:rPr>
                <w:spacing w:val="0"/>
                <w:sz w:val="20"/>
                <w:lang w:val="es-AR"/>
              </w:rPr>
              <w:t>.Estación Bombeo Ing. Maschwitz</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486,3</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1.845</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168,8</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jc w:val="center"/>
              <w:textAlignment w:val="auto"/>
              <w:rPr>
                <w:rFonts w:eastAsia="Calibri"/>
                <w:b/>
                <w:bCs/>
                <w:spacing w:val="0"/>
                <w:sz w:val="20"/>
              </w:rPr>
            </w:pPr>
            <w:r w:rsidRPr="005D33FF">
              <w:rPr>
                <w:rFonts w:eastAsia="Calibri"/>
                <w:b/>
                <w:bCs/>
                <w:spacing w:val="0"/>
                <w:sz w:val="20"/>
              </w:rPr>
              <w:t>2,500,000</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rPr>
                <w:spacing w:val="0"/>
                <w:sz w:val="20"/>
                <w:lang w:val="es-AR"/>
              </w:rPr>
            </w:pPr>
            <w:r w:rsidRPr="005D33FF">
              <w:rPr>
                <w:spacing w:val="0"/>
                <w:sz w:val="20"/>
                <w:lang w:val="es-AR"/>
              </w:rPr>
              <w:t xml:space="preserve"> Impulsión Ing Maschwitz</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4.930,8</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569,3</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jc w:val="center"/>
              <w:textAlignment w:val="auto"/>
              <w:rPr>
                <w:rFonts w:eastAsia="Calibri"/>
                <w:b/>
                <w:bCs/>
                <w:spacing w:val="0"/>
                <w:sz w:val="20"/>
              </w:rPr>
            </w:pPr>
            <w:r w:rsidRPr="005D33FF">
              <w:rPr>
                <w:rFonts w:eastAsia="Calibri"/>
                <w:b/>
                <w:bCs/>
                <w:spacing w:val="0"/>
                <w:sz w:val="20"/>
              </w:rPr>
              <w:t>5,500,000</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rPr>
                <w:spacing w:val="0"/>
                <w:sz w:val="20"/>
                <w:lang w:val="es-AR"/>
              </w:rPr>
            </w:pPr>
            <w:r w:rsidRPr="005D33FF">
              <w:rPr>
                <w:spacing w:val="0"/>
                <w:sz w:val="20"/>
                <w:lang w:val="es-AR"/>
              </w:rPr>
              <w:t xml:space="preserve"> RSC Ing. Maschwitz I</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918,9</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6.279</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303,8</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jc w:val="center"/>
              <w:textAlignment w:val="auto"/>
              <w:rPr>
                <w:rFonts w:eastAsia="Calibri"/>
                <w:b/>
                <w:bCs/>
                <w:spacing w:val="0"/>
                <w:sz w:val="20"/>
              </w:rPr>
            </w:pPr>
            <w:r w:rsidRPr="005D33FF">
              <w:rPr>
                <w:rFonts w:eastAsia="Calibri"/>
                <w:b/>
                <w:bCs/>
                <w:spacing w:val="0"/>
                <w:sz w:val="20"/>
              </w:rPr>
              <w:t>7,501,825</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rPr>
                <w:spacing w:val="0"/>
                <w:sz w:val="20"/>
                <w:lang w:val="es-AR"/>
              </w:rPr>
            </w:pPr>
            <w:r w:rsidRPr="005D33FF">
              <w:rPr>
                <w:spacing w:val="0"/>
                <w:sz w:val="20"/>
                <w:lang w:val="es-AR"/>
              </w:rPr>
              <w:t>RSC Ing. Maschwitz II</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748,9</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5.147</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jc w:val="center"/>
              <w:textAlignment w:val="auto"/>
              <w:rPr>
                <w:rFonts w:eastAsia="Calibri"/>
                <w:b/>
                <w:bCs/>
                <w:spacing w:val="0"/>
                <w:sz w:val="20"/>
              </w:rPr>
            </w:pPr>
            <w:r w:rsidRPr="005D33FF">
              <w:rPr>
                <w:rFonts w:eastAsia="Calibri"/>
                <w:b/>
                <w:bCs/>
                <w:spacing w:val="0"/>
                <w:sz w:val="20"/>
              </w:rPr>
              <w:t>5,895,820</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rPr>
                <w:spacing w:val="0"/>
                <w:sz w:val="20"/>
                <w:lang w:val="es-AR"/>
              </w:rPr>
            </w:pPr>
            <w:r w:rsidRPr="005D33FF">
              <w:rPr>
                <w:spacing w:val="0"/>
                <w:sz w:val="20"/>
                <w:lang w:val="es-AR"/>
              </w:rPr>
              <w:t>RSC Ing. Maschwitz III</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619,9</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4.529</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537,3</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jc w:val="center"/>
              <w:textAlignment w:val="auto"/>
              <w:rPr>
                <w:rFonts w:eastAsia="Calibri"/>
                <w:b/>
                <w:bCs/>
                <w:spacing w:val="0"/>
                <w:sz w:val="20"/>
              </w:rPr>
            </w:pPr>
            <w:r w:rsidRPr="005D33FF">
              <w:rPr>
                <w:rFonts w:eastAsia="Calibri"/>
                <w:b/>
                <w:bCs/>
                <w:spacing w:val="0"/>
                <w:sz w:val="20"/>
              </w:rPr>
              <w:t>5,686,183</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tcPr>
          <w:p w:rsidR="005D33FF" w:rsidRPr="005D33FF" w:rsidRDefault="005D33FF" w:rsidP="005D33FF">
            <w:pPr>
              <w:ind w:left="284" w:hanging="18"/>
              <w:rPr>
                <w:spacing w:val="0"/>
                <w:sz w:val="20"/>
                <w:lang w:val="es-AR"/>
              </w:rPr>
            </w:pPr>
            <w:r w:rsidRPr="005D33FF">
              <w:rPr>
                <w:spacing w:val="0"/>
                <w:sz w:val="20"/>
                <w:lang w:val="es-AR"/>
              </w:rPr>
              <w:t>RSC Ing. Maschwitz IV</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735,4</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5.373,8</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rPr>
                <w:rFonts w:eastAsia="Calibri"/>
                <w:bCs/>
                <w:spacing w:val="0"/>
                <w:sz w:val="20"/>
              </w:rPr>
            </w:pPr>
            <w:r w:rsidRPr="005D33FF">
              <w:rPr>
                <w:rFonts w:eastAsia="Calibri"/>
                <w:bCs/>
                <w:spacing w:val="0"/>
                <w:sz w:val="20"/>
              </w:rPr>
              <w:t>637,6</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outlineLvl w:val="1"/>
              <w:rPr>
                <w:color w:val="000000"/>
                <w:spacing w:val="0"/>
                <w:sz w:val="20"/>
                <w:lang w:val="es-ES_tradnl" w:eastAsia="es-AR"/>
              </w:rPr>
            </w:pPr>
            <w:r w:rsidRPr="005D33FF">
              <w:rPr>
                <w:color w:val="000000"/>
                <w:spacing w:val="0"/>
                <w:sz w:val="20"/>
                <w:lang w:val="es-ES_tradnl" w:eastAsia="es-AR"/>
              </w:rPr>
              <w:t>-</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jc w:val="center"/>
              <w:textAlignment w:val="auto"/>
              <w:rPr>
                <w:rFonts w:eastAsia="Calibri"/>
                <w:b/>
                <w:bCs/>
                <w:spacing w:val="0"/>
                <w:sz w:val="20"/>
              </w:rPr>
            </w:pPr>
            <w:r w:rsidRPr="005D33FF">
              <w:rPr>
                <w:rFonts w:eastAsia="Calibri"/>
                <w:b/>
                <w:bCs/>
                <w:spacing w:val="0"/>
                <w:sz w:val="20"/>
              </w:rPr>
              <w:t>6,746,724</w:t>
            </w:r>
          </w:p>
        </w:tc>
      </w:tr>
      <w:tr w:rsidR="005D33FF" w:rsidRPr="005D33FF" w:rsidTr="00EB37AE">
        <w:trPr>
          <w:trHeight w:val="49"/>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ind w:left="450"/>
              <w:jc w:val="center"/>
              <w:rPr>
                <w:spacing w:val="0"/>
                <w:sz w:val="20"/>
                <w:lang w:val="es-AR"/>
              </w:rPr>
            </w:pPr>
            <w:r w:rsidRPr="005D33FF">
              <w:rPr>
                <w:b/>
                <w:spacing w:val="0"/>
                <w:sz w:val="20"/>
                <w:lang w:val="es-AR"/>
              </w:rPr>
              <w:t>Total</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jc w:val="center"/>
              <w:outlineLvl w:val="2"/>
              <w:rPr>
                <w:b/>
                <w:color w:val="010000"/>
                <w:sz w:val="20"/>
                <w:lang w:val="es-ES_tradnl"/>
              </w:rPr>
            </w:pPr>
            <w:r w:rsidRPr="005D33FF">
              <w:rPr>
                <w:b/>
                <w:color w:val="010000"/>
                <w:sz w:val="20"/>
                <w:lang w:val="es-ES_tradnl"/>
              </w:rPr>
              <w:t>4,709,180</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b/>
                <w:sz w:val="20"/>
                <w:lang w:val="es-ES_tradnl"/>
              </w:rPr>
            </w:pPr>
            <w:r w:rsidRPr="005D33FF">
              <w:rPr>
                <w:b/>
                <w:sz w:val="20"/>
                <w:lang w:val="es-ES_tradnl"/>
              </w:rPr>
              <w:t>38.418,9</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rFonts w:eastAsia="Arial Unicode MS"/>
                <w:b/>
                <w:sz w:val="20"/>
                <w:lang w:val="es-ES_tradnl"/>
              </w:rPr>
            </w:pPr>
            <w:r w:rsidRPr="005D33FF">
              <w:rPr>
                <w:rFonts w:eastAsia="Arial Unicode MS"/>
                <w:b/>
                <w:sz w:val="20"/>
                <w:lang w:val="es-ES_tradnl"/>
              </w:rPr>
              <w:t>2,702,734</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jc w:val="center"/>
              <w:textAlignment w:val="auto"/>
              <w:outlineLvl w:val="1"/>
              <w:rPr>
                <w:b/>
                <w:color w:val="000000"/>
                <w:spacing w:val="0"/>
                <w:sz w:val="20"/>
                <w:lang w:val="es-ES_tradnl" w:eastAsia="es-AR"/>
              </w:rPr>
            </w:pPr>
            <w:r w:rsidRPr="005D33FF">
              <w:rPr>
                <w:b/>
                <w:color w:val="000000"/>
                <w:spacing w:val="0"/>
                <w:sz w:val="20"/>
                <w:lang w:val="es-ES_tradnl" w:eastAsia="es-AR"/>
              </w:rPr>
              <w:t>-</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jc w:val="center"/>
              <w:textAlignment w:val="auto"/>
              <w:outlineLvl w:val="1"/>
              <w:rPr>
                <w:b/>
                <w:color w:val="000000"/>
                <w:spacing w:val="0"/>
                <w:sz w:val="20"/>
                <w:lang w:val="es-ES_tradnl" w:eastAsia="es-AR"/>
              </w:rPr>
            </w:pPr>
            <w:r w:rsidRPr="005D33FF">
              <w:rPr>
                <w:b/>
                <w:color w:val="000000"/>
                <w:spacing w:val="0"/>
                <w:sz w:val="20"/>
                <w:lang w:val="es-ES_tradnl" w:eastAsia="es-AR"/>
              </w:rPr>
              <w:t>45,830,552</w:t>
            </w:r>
          </w:p>
        </w:tc>
      </w:tr>
      <w:tr w:rsidR="005D33FF" w:rsidRPr="007310B6" w:rsidTr="00EB37AE">
        <w:trPr>
          <w:trHeight w:val="49"/>
        </w:trPr>
        <w:tc>
          <w:tcPr>
            <w:tcW w:w="11085" w:type="dxa"/>
            <w:gridSpan w:val="10"/>
            <w:tcBorders>
              <w:top w:val="single" w:sz="4" w:space="0" w:color="000000"/>
              <w:left w:val="single" w:sz="4" w:space="0" w:color="000000"/>
              <w:bottom w:val="double" w:sz="6" w:space="0" w:color="000000"/>
              <w:right w:val="single" w:sz="4" w:space="0" w:color="000000"/>
            </w:tcBorders>
            <w:shd w:val="clear" w:color="auto" w:fill="D9D9D9"/>
            <w:noWrap/>
            <w:tcMar>
              <w:top w:w="15" w:type="dxa"/>
              <w:left w:w="15" w:type="dxa"/>
              <w:bottom w:w="0" w:type="dxa"/>
              <w:right w:w="15" w:type="dxa"/>
            </w:tcMar>
            <w:vAlign w:val="center"/>
          </w:tcPr>
          <w:p w:rsidR="005D33FF" w:rsidRPr="005D33FF" w:rsidRDefault="005D33FF" w:rsidP="007310B6">
            <w:pPr>
              <w:rPr>
                <w:b/>
                <w:bCs/>
                <w:sz w:val="20"/>
                <w:shd w:val="clear" w:color="auto" w:fill="FFFF00"/>
                <w:lang w:val="es-ES"/>
              </w:rPr>
            </w:pPr>
            <w:r w:rsidRPr="005D33FF">
              <w:rPr>
                <w:b/>
                <w:bCs/>
                <w:sz w:val="20"/>
                <w:highlight w:val="lightGray"/>
                <w:shd w:val="clear" w:color="auto" w:fill="FFFF00"/>
                <w:lang w:val="es-ES"/>
              </w:rPr>
              <w:t xml:space="preserve">Componente 2. Fortalecimiento </w:t>
            </w:r>
            <w:ins w:id="75" w:author="Inter-American Development Bank" w:date="2016-07-29T14:16:00Z">
              <w:r w:rsidR="007310B6">
                <w:rPr>
                  <w:b/>
                  <w:bCs/>
                  <w:sz w:val="20"/>
                  <w:highlight w:val="lightGray"/>
                  <w:shd w:val="clear" w:color="auto" w:fill="FFFF00"/>
                  <w:lang w:val="es-ES"/>
                </w:rPr>
                <w:t>de la Gestión Empresarial</w:t>
              </w:r>
            </w:ins>
            <w:del w:id="76" w:author="Inter-American Development Bank" w:date="2016-07-29T14:16:00Z">
              <w:r w:rsidRPr="005D33FF" w:rsidDel="007310B6">
                <w:rPr>
                  <w:b/>
                  <w:bCs/>
                  <w:sz w:val="20"/>
                  <w:highlight w:val="lightGray"/>
                  <w:shd w:val="clear" w:color="auto" w:fill="FFFF00"/>
                  <w:lang w:val="es-ES"/>
                </w:rPr>
                <w:delText>Institucional</w:delText>
              </w:r>
            </w:del>
          </w:p>
        </w:tc>
        <w:tc>
          <w:tcPr>
            <w:tcW w:w="1800" w:type="dxa"/>
            <w:tcBorders>
              <w:top w:val="single" w:sz="4" w:space="0" w:color="000000"/>
              <w:left w:val="single" w:sz="4" w:space="0" w:color="000000"/>
              <w:bottom w:val="double" w:sz="6" w:space="0" w:color="000000"/>
              <w:right w:val="single" w:sz="4" w:space="0" w:color="000000"/>
            </w:tcBorders>
            <w:shd w:val="clear" w:color="auto" w:fill="D9D9D9"/>
          </w:tcPr>
          <w:p w:rsidR="005D33FF" w:rsidRPr="005D33FF" w:rsidRDefault="005D33FF" w:rsidP="005D33FF">
            <w:pPr>
              <w:rPr>
                <w:b/>
                <w:bCs/>
                <w:sz w:val="20"/>
                <w:highlight w:val="lightGray"/>
                <w:shd w:val="clear" w:color="auto" w:fill="FFFF00"/>
                <w:lang w:val="es-ES"/>
              </w:rPr>
            </w:pPr>
          </w:p>
        </w:tc>
      </w:tr>
      <w:tr w:rsidR="005D33FF" w:rsidRPr="005D33FF" w:rsidTr="00EB37AE">
        <w:trPr>
          <w:trHeight w:val="300"/>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rPr>
                <w:spacing w:val="0"/>
                <w:sz w:val="20"/>
                <w:lang w:val="es-AR"/>
              </w:rPr>
            </w:pPr>
            <w:r w:rsidRPr="005D33FF">
              <w:rPr>
                <w:spacing w:val="0"/>
                <w:sz w:val="20"/>
                <w:lang w:val="es-AR"/>
              </w:rPr>
              <w:t>Sistema de Información para la Gestión de Proyectos de la Dirección de Ingeniería y Proyectos diseñado</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66,7</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133,3</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AR"/>
              </w:rPr>
            </w:pPr>
            <w:r w:rsidRPr="005D33FF">
              <w:rPr>
                <w:sz w:val="20"/>
                <w:lang w:val="es-AR"/>
              </w:rPr>
              <w:t>-</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AR"/>
              </w:rPr>
            </w:pPr>
            <w:r w:rsidRPr="005D33FF">
              <w:rPr>
                <w:sz w:val="20"/>
                <w:lang w:val="es-AR"/>
              </w:rPr>
              <w:t>-</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spacing w:after="200" w:line="276" w:lineRule="auto"/>
              <w:jc w:val="center"/>
              <w:textAlignment w:val="auto"/>
              <w:rPr>
                <w:rFonts w:eastAsia="Calibri"/>
                <w:b/>
                <w:bCs/>
                <w:spacing w:val="0"/>
                <w:sz w:val="20"/>
              </w:rPr>
            </w:pPr>
            <w:r w:rsidRPr="005D33FF">
              <w:rPr>
                <w:rFonts w:eastAsia="Calibri"/>
                <w:b/>
                <w:bCs/>
                <w:spacing w:val="0"/>
                <w:sz w:val="20"/>
              </w:rPr>
              <w:t>200</w:t>
            </w:r>
          </w:p>
        </w:tc>
      </w:tr>
      <w:tr w:rsidR="005D33FF" w:rsidRPr="005D33FF" w:rsidTr="00EB37AE">
        <w:trPr>
          <w:trHeight w:val="300"/>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rPr>
                <w:spacing w:val="0"/>
                <w:sz w:val="20"/>
                <w:lang w:val="es-AR"/>
              </w:rPr>
            </w:pPr>
            <w:r w:rsidRPr="005D33FF">
              <w:rPr>
                <w:spacing w:val="0"/>
                <w:sz w:val="20"/>
                <w:lang w:val="es-AR"/>
              </w:rPr>
              <w:t>Programa de capacitación profesional realizado</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720</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1.080</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ES_tradnl"/>
              </w:rPr>
            </w:pPr>
            <w:r w:rsidRPr="005D33FF">
              <w:rPr>
                <w:sz w:val="20"/>
                <w:lang w:val="es-ES_tradnl"/>
              </w:rPr>
              <w:t>-</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ES_tradnl"/>
              </w:rPr>
            </w:pPr>
            <w:r w:rsidRPr="005D33FF">
              <w:rPr>
                <w:sz w:val="20"/>
                <w:lang w:val="es-ES_tradnl"/>
              </w:rPr>
              <w:t>-</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spacing w:after="200" w:line="276" w:lineRule="auto"/>
              <w:jc w:val="center"/>
              <w:textAlignment w:val="auto"/>
              <w:rPr>
                <w:rFonts w:eastAsia="Calibri"/>
                <w:b/>
                <w:bCs/>
                <w:spacing w:val="0"/>
                <w:sz w:val="20"/>
              </w:rPr>
            </w:pPr>
            <w:r w:rsidRPr="005D33FF">
              <w:rPr>
                <w:rFonts w:eastAsia="Calibri"/>
                <w:b/>
                <w:bCs/>
                <w:spacing w:val="0"/>
                <w:sz w:val="20"/>
              </w:rPr>
              <w:t>1,800</w:t>
            </w:r>
          </w:p>
        </w:tc>
      </w:tr>
      <w:tr w:rsidR="005D33FF" w:rsidRPr="005D33FF" w:rsidTr="00EB37AE">
        <w:trPr>
          <w:trHeight w:val="300"/>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rPr>
                <w:spacing w:val="0"/>
                <w:sz w:val="20"/>
                <w:lang w:val="es-AR"/>
              </w:rPr>
            </w:pPr>
            <w:r w:rsidRPr="005D33FF">
              <w:rPr>
                <w:spacing w:val="0"/>
                <w:sz w:val="20"/>
                <w:lang w:val="es-AR"/>
              </w:rPr>
              <w:t>Instituto Universitario del Agua y del Saneamiento (IUAS) acondicionado y equipado.</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400</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1.200</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ES_tradnl"/>
              </w:rPr>
            </w:pPr>
            <w:r w:rsidRPr="005D33FF">
              <w:rPr>
                <w:sz w:val="20"/>
                <w:lang w:val="es-ES_tradnl"/>
              </w:rPr>
              <w:t>1.200</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ES_tradnl"/>
              </w:rPr>
            </w:pPr>
            <w:r w:rsidRPr="005D33FF">
              <w:rPr>
                <w:sz w:val="20"/>
                <w:lang w:val="es-ES_tradnl"/>
              </w:rPr>
              <w:t>1.200</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spacing w:after="200" w:line="276" w:lineRule="auto"/>
              <w:jc w:val="center"/>
              <w:textAlignment w:val="auto"/>
              <w:rPr>
                <w:rFonts w:eastAsia="Calibri"/>
                <w:b/>
                <w:bCs/>
                <w:spacing w:val="0"/>
                <w:sz w:val="20"/>
              </w:rPr>
            </w:pPr>
            <w:r w:rsidRPr="005D33FF">
              <w:rPr>
                <w:rFonts w:eastAsia="Calibri"/>
                <w:b/>
                <w:bCs/>
                <w:spacing w:val="0"/>
                <w:sz w:val="20"/>
              </w:rPr>
              <w:t>4.000</w:t>
            </w:r>
          </w:p>
        </w:tc>
      </w:tr>
      <w:tr w:rsidR="005D33FF" w:rsidRPr="005D33FF" w:rsidTr="00EB37AE">
        <w:trPr>
          <w:trHeight w:val="300"/>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rPr>
                <w:spacing w:val="0"/>
                <w:sz w:val="20"/>
                <w:lang w:val="es-AR"/>
              </w:rPr>
            </w:pPr>
            <w:r w:rsidRPr="005D33FF">
              <w:rPr>
                <w:spacing w:val="0"/>
                <w:sz w:val="20"/>
                <w:lang w:val="es-AR"/>
              </w:rPr>
              <w:t>Plan de Abordaje Territorial actualizado (con vistas a la incorporación de nuevas áreas a la Concesión)</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360</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spacing w:after="200" w:line="276" w:lineRule="auto"/>
              <w:jc w:val="center"/>
              <w:textAlignment w:val="auto"/>
              <w:rPr>
                <w:rFonts w:eastAsia="Calibri"/>
                <w:bCs/>
                <w:spacing w:val="0"/>
                <w:sz w:val="20"/>
              </w:rPr>
            </w:pPr>
            <w:r w:rsidRPr="005D33FF">
              <w:rPr>
                <w:rFonts w:eastAsia="Calibri"/>
                <w:bCs/>
                <w:spacing w:val="0"/>
                <w:sz w:val="20"/>
              </w:rPr>
              <w:t>240</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AR"/>
              </w:rPr>
            </w:pPr>
            <w:r w:rsidRPr="005D33FF">
              <w:rPr>
                <w:sz w:val="20"/>
                <w:lang w:val="es-AR"/>
              </w:rPr>
              <w:t>-</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sz w:val="20"/>
                <w:lang w:val="es-AR"/>
              </w:rPr>
            </w:pPr>
            <w:r w:rsidRPr="005D33FF">
              <w:rPr>
                <w:sz w:val="20"/>
                <w:lang w:val="es-AR"/>
              </w:rPr>
              <w:t>-</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spacing w:after="200" w:line="276" w:lineRule="auto"/>
              <w:jc w:val="center"/>
              <w:textAlignment w:val="auto"/>
              <w:rPr>
                <w:rFonts w:eastAsia="Calibri"/>
                <w:b/>
                <w:bCs/>
                <w:spacing w:val="0"/>
                <w:sz w:val="20"/>
              </w:rPr>
            </w:pPr>
            <w:r w:rsidRPr="005D33FF">
              <w:rPr>
                <w:rFonts w:eastAsia="Calibri"/>
                <w:b/>
                <w:bCs/>
                <w:spacing w:val="0"/>
                <w:sz w:val="20"/>
              </w:rPr>
              <w:t>600</w:t>
            </w:r>
          </w:p>
        </w:tc>
      </w:tr>
      <w:tr w:rsidR="005D33FF" w:rsidRPr="005D33FF" w:rsidTr="00EB37AE">
        <w:trPr>
          <w:trHeight w:val="227"/>
        </w:trPr>
        <w:tc>
          <w:tcPr>
            <w:tcW w:w="39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ind w:left="450"/>
              <w:jc w:val="center"/>
              <w:rPr>
                <w:spacing w:val="0"/>
                <w:sz w:val="20"/>
                <w:lang w:val="es-AR"/>
              </w:rPr>
            </w:pPr>
            <w:r w:rsidRPr="005D33FF">
              <w:rPr>
                <w:b/>
                <w:spacing w:val="0"/>
                <w:sz w:val="20"/>
                <w:lang w:val="es-AR"/>
              </w:rPr>
              <w:t>Total</w:t>
            </w:r>
          </w:p>
        </w:tc>
        <w:tc>
          <w:tcPr>
            <w:tcW w:w="2001"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center"/>
          </w:tcPr>
          <w:p w:rsidR="005D33FF" w:rsidRPr="005D33FF" w:rsidRDefault="005D33FF" w:rsidP="005D33FF">
            <w:pPr>
              <w:suppressAutoHyphens w:val="0"/>
              <w:autoSpaceDN/>
              <w:spacing w:line="276" w:lineRule="auto"/>
              <w:jc w:val="center"/>
              <w:textAlignment w:val="auto"/>
              <w:rPr>
                <w:rFonts w:eastAsia="Calibri"/>
                <w:b/>
                <w:bCs/>
                <w:spacing w:val="0"/>
                <w:sz w:val="20"/>
              </w:rPr>
            </w:pPr>
            <w:r w:rsidRPr="005D33FF">
              <w:rPr>
                <w:rFonts w:eastAsia="Calibri"/>
                <w:b/>
                <w:bCs/>
                <w:spacing w:val="0"/>
                <w:sz w:val="20"/>
              </w:rPr>
              <w:t>1.546,7</w:t>
            </w:r>
          </w:p>
        </w:tc>
        <w:tc>
          <w:tcPr>
            <w:tcW w:w="2001" w:type="dxa"/>
            <w:gridSpan w:val="3"/>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suppressAutoHyphens w:val="0"/>
              <w:autoSpaceDN/>
              <w:spacing w:line="276" w:lineRule="auto"/>
              <w:jc w:val="center"/>
              <w:textAlignment w:val="auto"/>
              <w:rPr>
                <w:rFonts w:eastAsia="Calibri"/>
                <w:b/>
                <w:bCs/>
                <w:spacing w:val="0"/>
                <w:sz w:val="20"/>
              </w:rPr>
            </w:pPr>
            <w:r w:rsidRPr="005D33FF">
              <w:rPr>
                <w:rFonts w:eastAsia="Calibri"/>
                <w:b/>
                <w:bCs/>
                <w:spacing w:val="0"/>
                <w:sz w:val="20"/>
              </w:rPr>
              <w:t>2.653,3</w:t>
            </w:r>
          </w:p>
        </w:tc>
        <w:tc>
          <w:tcPr>
            <w:tcW w:w="1728" w:type="dxa"/>
            <w:gridSpan w:val="2"/>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b/>
                <w:sz w:val="20"/>
                <w:lang w:val="es-AR"/>
              </w:rPr>
            </w:pPr>
            <w:r w:rsidRPr="005D33FF">
              <w:rPr>
                <w:b/>
                <w:sz w:val="20"/>
                <w:lang w:val="es-AR"/>
              </w:rPr>
              <w:t>1.200</w:t>
            </w:r>
          </w:p>
        </w:tc>
        <w:tc>
          <w:tcPr>
            <w:tcW w:w="1428"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5D33FF" w:rsidRPr="005D33FF" w:rsidRDefault="005D33FF" w:rsidP="005D33FF">
            <w:pPr>
              <w:jc w:val="center"/>
              <w:rPr>
                <w:b/>
                <w:sz w:val="20"/>
                <w:lang w:val="es-AR"/>
              </w:rPr>
            </w:pPr>
            <w:r w:rsidRPr="005D33FF">
              <w:rPr>
                <w:b/>
                <w:sz w:val="20"/>
                <w:lang w:val="es-AR"/>
              </w:rPr>
              <w:t>1.200</w:t>
            </w:r>
          </w:p>
        </w:tc>
        <w:tc>
          <w:tcPr>
            <w:tcW w:w="1800" w:type="dxa"/>
            <w:tcBorders>
              <w:top w:val="single" w:sz="4" w:space="0" w:color="000000"/>
              <w:bottom w:val="single" w:sz="4" w:space="0" w:color="000000"/>
              <w:right w:val="single" w:sz="4" w:space="0" w:color="000000"/>
            </w:tcBorders>
            <w:vAlign w:val="center"/>
          </w:tcPr>
          <w:p w:rsidR="005D33FF" w:rsidRPr="005D33FF" w:rsidRDefault="005D33FF" w:rsidP="005D33FF">
            <w:pPr>
              <w:suppressAutoHyphens w:val="0"/>
              <w:autoSpaceDN/>
              <w:spacing w:line="276" w:lineRule="auto"/>
              <w:jc w:val="center"/>
              <w:textAlignment w:val="auto"/>
              <w:rPr>
                <w:rFonts w:eastAsia="Calibri"/>
                <w:b/>
                <w:bCs/>
                <w:spacing w:val="0"/>
                <w:sz w:val="20"/>
              </w:rPr>
            </w:pPr>
            <w:r w:rsidRPr="005D33FF">
              <w:rPr>
                <w:rFonts w:eastAsia="Calibri"/>
                <w:b/>
                <w:bCs/>
                <w:spacing w:val="0"/>
                <w:sz w:val="20"/>
              </w:rPr>
              <w:t>6.600</w:t>
            </w:r>
          </w:p>
        </w:tc>
      </w:tr>
    </w:tbl>
    <w:p w:rsidR="00B36E17" w:rsidRPr="009E3AF5" w:rsidRDefault="00B36E17" w:rsidP="00E121D1">
      <w:pPr>
        <w:rPr>
          <w:lang w:val="es-ES_tradnl"/>
        </w:rPr>
        <w:sectPr w:rsidR="00B36E17" w:rsidRPr="009E3AF5" w:rsidSect="00513B08">
          <w:footerReference w:type="default" r:id="rId14"/>
          <w:pgSz w:w="15840" w:h="12240" w:orient="landscape"/>
          <w:pgMar w:top="1800" w:right="1440" w:bottom="1800" w:left="1440" w:header="720" w:footer="720" w:gutter="0"/>
          <w:cols w:space="720"/>
        </w:sectPr>
      </w:pPr>
    </w:p>
    <w:p w:rsidR="00E121D1" w:rsidRPr="00794BAF" w:rsidRDefault="00E121D1" w:rsidP="007618C2">
      <w:pPr>
        <w:pStyle w:val="Heading2"/>
        <w:rPr>
          <w:lang w:val="es-ES"/>
        </w:rPr>
      </w:pPr>
      <w:bookmarkStart w:id="77" w:name="_Toc324763988"/>
      <w:r w:rsidRPr="00794BAF">
        <w:rPr>
          <w:lang w:val="es-ES"/>
        </w:rPr>
        <w:t>Recopilación de datos e instrumentos</w:t>
      </w:r>
      <w:bookmarkEnd w:id="77"/>
    </w:p>
    <w:p w:rsidR="00E121D1" w:rsidRPr="009E3AF5" w:rsidRDefault="00E121D1" w:rsidP="001C20EC">
      <w:pPr>
        <w:pStyle w:val="Paragraph"/>
        <w:tabs>
          <w:tab w:val="clear" w:pos="4338"/>
        </w:tabs>
        <w:ind w:left="720" w:hanging="666"/>
        <w:rPr>
          <w:lang w:val="es-ES_tradnl"/>
        </w:rPr>
      </w:pPr>
      <w:bookmarkStart w:id="78" w:name="_Toc305003933"/>
      <w:r w:rsidRPr="009E3AF5">
        <w:rPr>
          <w:lang w:val="es-ES_tradnl"/>
        </w:rPr>
        <w:t>Todos los indicadores de producto serán medidos directamente. Los indicadores de resultado también serán medidos directamente. Los avances correspondientes a los diferentes indicadores serán contrastados con los productos y resultados esp</w:t>
      </w:r>
      <w:r w:rsidRPr="009E3AF5">
        <w:rPr>
          <w:lang w:val="es-ES_tradnl"/>
        </w:rPr>
        <w:t>e</w:t>
      </w:r>
      <w:r w:rsidRPr="009E3AF5">
        <w:rPr>
          <w:lang w:val="es-ES_tradnl"/>
        </w:rPr>
        <w:t>rados de la Matriz de Resultados.</w:t>
      </w:r>
      <w:bookmarkEnd w:id="78"/>
      <w:r w:rsidRPr="009E3AF5">
        <w:rPr>
          <w:lang w:val="es-ES_tradnl"/>
        </w:rPr>
        <w:t xml:space="preserve"> </w:t>
      </w:r>
    </w:p>
    <w:p w:rsidR="00E121D1" w:rsidRPr="009E3AF5" w:rsidRDefault="00E121D1" w:rsidP="001C20EC">
      <w:pPr>
        <w:pStyle w:val="Paragraph"/>
        <w:tabs>
          <w:tab w:val="clear" w:pos="4338"/>
        </w:tabs>
        <w:ind w:left="720" w:hanging="666"/>
        <w:rPr>
          <w:lang w:val="es-ES_tradnl"/>
        </w:rPr>
      </w:pPr>
      <w:bookmarkStart w:id="79" w:name="_Toc305003934"/>
      <w:r w:rsidRPr="009E3AF5">
        <w:rPr>
          <w:lang w:val="es-ES_tradnl"/>
        </w:rPr>
        <w:t>Las fuentes de información para el seguimiento en el avance del cumplimiento de las metas para cada uno de los indicadores de resultados y productos será princ</w:t>
      </w:r>
      <w:r w:rsidRPr="009E3AF5">
        <w:rPr>
          <w:lang w:val="es-ES_tradnl"/>
        </w:rPr>
        <w:t>i</w:t>
      </w:r>
      <w:r w:rsidRPr="009E3AF5">
        <w:rPr>
          <w:lang w:val="es-ES_tradnl"/>
        </w:rPr>
        <w:t>palmente los informes de avance de obra, informes de fiscalización de obra y a</w:t>
      </w:r>
      <w:r w:rsidRPr="009E3AF5">
        <w:rPr>
          <w:lang w:val="es-ES_tradnl"/>
        </w:rPr>
        <w:t>c</w:t>
      </w:r>
      <w:r w:rsidRPr="009E3AF5">
        <w:rPr>
          <w:lang w:val="es-ES_tradnl"/>
        </w:rPr>
        <w:t>tas de entrega-recepción de obra para el caso de inversiones físicas, así como las visitas de inspección que realiza el especialista del Banco en el terreno.</w:t>
      </w:r>
      <w:r w:rsidRPr="009E3AF5">
        <w:rPr>
          <w:color w:val="000000"/>
          <w:lang w:val="es-ES_tradnl"/>
        </w:rPr>
        <w:t xml:space="preserve"> </w:t>
      </w:r>
      <w:r w:rsidR="007C44CD" w:rsidRPr="007C44CD">
        <w:rPr>
          <w:lang w:val="es-ES"/>
        </w:rPr>
        <w:t>Otros i</w:t>
      </w:r>
      <w:r w:rsidR="007C44CD" w:rsidRPr="007C44CD">
        <w:rPr>
          <w:lang w:val="es-ES"/>
        </w:rPr>
        <w:t>n</w:t>
      </w:r>
      <w:r w:rsidR="007C44CD" w:rsidRPr="007C44CD">
        <w:rPr>
          <w:lang w:val="es-ES"/>
        </w:rPr>
        <w:t xml:space="preserve">dicadores, como los </w:t>
      </w:r>
      <w:r w:rsidR="005D1F6C">
        <w:rPr>
          <w:lang w:val="es-ES"/>
        </w:rPr>
        <w:t xml:space="preserve">de </w:t>
      </w:r>
      <w:r w:rsidR="007C44CD">
        <w:rPr>
          <w:lang w:val="es-ES"/>
        </w:rPr>
        <w:t>gestión operativa y comercial de los entes operadores</w:t>
      </w:r>
      <w:r w:rsidR="007C44CD" w:rsidRPr="007C44CD">
        <w:rPr>
          <w:lang w:val="es-ES"/>
        </w:rPr>
        <w:t xml:space="preserve"> s</w:t>
      </w:r>
      <w:r w:rsidR="007C44CD" w:rsidRPr="007C44CD">
        <w:rPr>
          <w:lang w:val="es-ES"/>
        </w:rPr>
        <w:t>e</w:t>
      </w:r>
      <w:r w:rsidR="007C44CD" w:rsidRPr="007C44CD">
        <w:rPr>
          <w:lang w:val="es-ES"/>
        </w:rPr>
        <w:t>rán medidos directamente por medio de reportes de gestión que elabora</w:t>
      </w:r>
      <w:r w:rsidR="007C44CD">
        <w:rPr>
          <w:lang w:val="es-ES"/>
        </w:rPr>
        <w:t>rá</w:t>
      </w:r>
      <w:r w:rsidR="005D1F6C">
        <w:rPr>
          <w:lang w:val="es-ES"/>
        </w:rPr>
        <w:t xml:space="preserve">n los operadores </w:t>
      </w:r>
      <w:r w:rsidR="007C44CD">
        <w:rPr>
          <w:lang w:val="es-ES"/>
        </w:rPr>
        <w:t>a</w:t>
      </w:r>
      <w:r w:rsidR="007C44CD" w:rsidRPr="007C44CD">
        <w:rPr>
          <w:lang w:val="es-ES"/>
        </w:rPr>
        <w:t>nual</w:t>
      </w:r>
      <w:r w:rsidR="007C44CD">
        <w:rPr>
          <w:lang w:val="es-ES"/>
        </w:rPr>
        <w:t>men</w:t>
      </w:r>
      <w:r w:rsidR="007C44CD" w:rsidRPr="007C44CD">
        <w:rPr>
          <w:lang w:val="es-ES"/>
        </w:rPr>
        <w:t>t</w:t>
      </w:r>
      <w:r w:rsidR="005D1F6C">
        <w:rPr>
          <w:lang w:val="es-ES"/>
        </w:rPr>
        <w:t>e</w:t>
      </w:r>
      <w:r w:rsidR="007C44CD" w:rsidRPr="007C44CD">
        <w:rPr>
          <w:lang w:val="es-ES"/>
        </w:rPr>
        <w:t xml:space="preserve"> para </w:t>
      </w:r>
      <w:r w:rsidR="004A65F0">
        <w:rPr>
          <w:lang w:val="es-ES"/>
        </w:rPr>
        <w:t>A</w:t>
      </w:r>
      <w:r w:rsidR="00E4285E">
        <w:rPr>
          <w:lang w:val="es-ES"/>
        </w:rPr>
        <w:t>y</w:t>
      </w:r>
      <w:r w:rsidR="004A65F0">
        <w:rPr>
          <w:lang w:val="es-ES"/>
        </w:rPr>
        <w:t>SA</w:t>
      </w:r>
      <w:r w:rsidR="007C44CD" w:rsidRPr="007C44CD">
        <w:rPr>
          <w:lang w:val="es-ES"/>
        </w:rPr>
        <w:t>.</w:t>
      </w:r>
      <w:r w:rsidR="005D1F6C">
        <w:rPr>
          <w:lang w:val="es-ES"/>
        </w:rPr>
        <w:t xml:space="preserve"> </w:t>
      </w:r>
      <w:r w:rsidRPr="009E3AF5">
        <w:rPr>
          <w:color w:val="000000"/>
          <w:lang w:val="es-ES_tradnl"/>
        </w:rPr>
        <w:t xml:space="preserve">En todos estos casos, la generación de estos instrumentos están bajo la responsabilidad de contratistas y consultores; siendo responsabilidad de </w:t>
      </w:r>
      <w:r w:rsidR="00E4285E">
        <w:rPr>
          <w:color w:val="000000"/>
          <w:lang w:val="es-ES_tradnl"/>
        </w:rPr>
        <w:t>Ay</w:t>
      </w:r>
      <w:r w:rsidR="004A65F0">
        <w:rPr>
          <w:color w:val="000000"/>
          <w:lang w:val="es-ES_tradnl"/>
        </w:rPr>
        <w:t>SA</w:t>
      </w:r>
      <w:r w:rsidRPr="009E3AF5">
        <w:rPr>
          <w:color w:val="000000"/>
          <w:lang w:val="es-ES_tradnl"/>
        </w:rPr>
        <w:t xml:space="preserve"> y de la firma de supervisión de obras la verificación de la veracidad de los mismos.  </w:t>
      </w:r>
      <w:r w:rsidR="00E4285E">
        <w:rPr>
          <w:color w:val="000000"/>
          <w:lang w:val="es-ES_tradnl"/>
        </w:rPr>
        <w:t>Ay</w:t>
      </w:r>
      <w:r w:rsidR="004A65F0">
        <w:rPr>
          <w:color w:val="000000"/>
          <w:lang w:val="es-ES_tradnl"/>
        </w:rPr>
        <w:t>SA</w:t>
      </w:r>
      <w:r w:rsidR="009F542B">
        <w:rPr>
          <w:color w:val="000000"/>
          <w:lang w:val="es-ES_tradnl"/>
        </w:rPr>
        <w:t xml:space="preserve"> </w:t>
      </w:r>
      <w:r w:rsidRPr="009E3AF5">
        <w:rPr>
          <w:color w:val="000000"/>
          <w:lang w:val="es-ES_tradnl"/>
        </w:rPr>
        <w:t>será responsable de preparar un informe co</w:t>
      </w:r>
      <w:r w:rsidRPr="009E3AF5">
        <w:rPr>
          <w:color w:val="000000"/>
          <w:lang w:val="es-ES_tradnl"/>
        </w:rPr>
        <w:t>n</w:t>
      </w:r>
      <w:r w:rsidRPr="009E3AF5">
        <w:rPr>
          <w:color w:val="000000"/>
          <w:lang w:val="es-ES_tradnl"/>
        </w:rPr>
        <w:t>solidado (3.8).</w:t>
      </w:r>
      <w:bookmarkEnd w:id="79"/>
      <w:r w:rsidRPr="009E3AF5">
        <w:rPr>
          <w:color w:val="000000"/>
          <w:lang w:val="es-ES_tradnl"/>
        </w:rPr>
        <w:t xml:space="preserve"> </w:t>
      </w:r>
    </w:p>
    <w:p w:rsidR="00E121D1" w:rsidRPr="009E3AF5" w:rsidRDefault="00E121D1" w:rsidP="001C20EC">
      <w:pPr>
        <w:pStyle w:val="Paragraph"/>
        <w:tabs>
          <w:tab w:val="clear" w:pos="4338"/>
        </w:tabs>
        <w:ind w:left="720" w:hanging="666"/>
        <w:rPr>
          <w:color w:val="000000"/>
          <w:lang w:val="es-ES_tradnl"/>
        </w:rPr>
      </w:pPr>
      <w:bookmarkStart w:id="80" w:name="_Toc305003935"/>
      <w:r w:rsidRPr="009E3AF5">
        <w:rPr>
          <w:color w:val="000000"/>
          <w:lang w:val="es-ES_tradnl"/>
        </w:rPr>
        <w:t>Los informes de progreso semestrales estarán estructurados de manera que facil</w:t>
      </w:r>
      <w:r w:rsidRPr="009E3AF5">
        <w:rPr>
          <w:color w:val="000000"/>
          <w:lang w:val="es-ES_tradnl"/>
        </w:rPr>
        <w:t>i</w:t>
      </w:r>
      <w:r w:rsidRPr="009E3AF5">
        <w:rPr>
          <w:color w:val="000000"/>
          <w:lang w:val="es-ES_tradnl"/>
        </w:rPr>
        <w:t>ten la actualización del sistema PMR (basado en la Matriz de Resultados).</w:t>
      </w:r>
      <w:bookmarkEnd w:id="80"/>
      <w:r w:rsidRPr="009E3AF5">
        <w:rPr>
          <w:color w:val="000000"/>
          <w:lang w:val="es-ES_tradnl"/>
        </w:rPr>
        <w:t xml:space="preserve"> </w:t>
      </w:r>
    </w:p>
    <w:p w:rsidR="00E121D1" w:rsidRPr="009E3AF5" w:rsidRDefault="00E121D1" w:rsidP="001C20EC">
      <w:pPr>
        <w:pStyle w:val="Paragraph"/>
        <w:tabs>
          <w:tab w:val="clear" w:pos="4338"/>
        </w:tabs>
        <w:ind w:left="720" w:hanging="666"/>
        <w:rPr>
          <w:color w:val="000000"/>
          <w:lang w:val="es-ES_tradnl"/>
        </w:rPr>
      </w:pPr>
      <w:bookmarkStart w:id="81" w:name="_Toc305003936"/>
      <w:r w:rsidRPr="009E3AF5">
        <w:rPr>
          <w:color w:val="000000"/>
          <w:lang w:val="es-ES_tradnl"/>
        </w:rPr>
        <w:t>Visitas de Inspección serán llevadas a cabo regularmente con el objeto de monit</w:t>
      </w:r>
      <w:r w:rsidRPr="009E3AF5">
        <w:rPr>
          <w:color w:val="000000"/>
          <w:lang w:val="es-ES_tradnl"/>
        </w:rPr>
        <w:t>o</w:t>
      </w:r>
      <w:r w:rsidRPr="009E3AF5">
        <w:rPr>
          <w:color w:val="000000"/>
          <w:lang w:val="es-ES_tradnl"/>
        </w:rPr>
        <w:t>rear aspectos relevantes de carácter técnico, operacional y financiero. Las visitas de inspección tendrán una periodicidad semestral. Cuando se requieran también se organizarán misiones de administración.</w:t>
      </w:r>
      <w:bookmarkEnd w:id="81"/>
    </w:p>
    <w:p w:rsidR="00E121D1" w:rsidRPr="009E3AF5" w:rsidRDefault="00E121D1" w:rsidP="001C20EC">
      <w:pPr>
        <w:pStyle w:val="Paragraph"/>
        <w:tabs>
          <w:tab w:val="clear" w:pos="4338"/>
        </w:tabs>
        <w:ind w:left="720" w:hanging="666"/>
        <w:rPr>
          <w:lang w:val="es-ES_tradnl"/>
        </w:rPr>
      </w:pPr>
      <w:bookmarkStart w:id="82" w:name="_Toc305003937"/>
      <w:r w:rsidRPr="009E3AF5">
        <w:rPr>
          <w:lang w:val="es-ES_tradnl"/>
        </w:rPr>
        <w:t>Ver cronograma al final de este documento para información sobre las fechas propuestas para la publicación de resultados</w:t>
      </w:r>
      <w:r w:rsidRPr="009E3AF5">
        <w:rPr>
          <w:color w:val="000000"/>
          <w:lang w:val="es-ES_tradnl"/>
        </w:rPr>
        <w:t>.</w:t>
      </w:r>
      <w:bookmarkEnd w:id="82"/>
    </w:p>
    <w:p w:rsidR="00E121D1" w:rsidRPr="007618C2" w:rsidRDefault="00E121D1" w:rsidP="001C20EC">
      <w:pPr>
        <w:pStyle w:val="Heading2"/>
        <w:ind w:hanging="666"/>
      </w:pPr>
      <w:bookmarkStart w:id="83" w:name="_Toc324763989"/>
      <w:r w:rsidRPr="007618C2">
        <w:t>Presentación de informes</w:t>
      </w:r>
      <w:bookmarkEnd w:id="83"/>
    </w:p>
    <w:p w:rsidR="00E121D1" w:rsidRPr="00733198" w:rsidRDefault="00E121D1" w:rsidP="001C20EC">
      <w:pPr>
        <w:pStyle w:val="Paragraph"/>
        <w:tabs>
          <w:tab w:val="clear" w:pos="4338"/>
        </w:tabs>
        <w:ind w:left="720" w:hanging="666"/>
        <w:rPr>
          <w:lang w:val="es-ES_tradnl"/>
        </w:rPr>
      </w:pPr>
      <w:bookmarkStart w:id="84" w:name="_Ref299658076"/>
      <w:bookmarkStart w:id="85" w:name="_Toc305003938"/>
      <w:r w:rsidRPr="00733198">
        <w:rPr>
          <w:b/>
          <w:lang w:val="es-ES_tradnl"/>
        </w:rPr>
        <w:t>Informes de seguimientos semestrales.</w:t>
      </w:r>
      <w:r w:rsidRPr="00733198">
        <w:rPr>
          <w:lang w:val="es-ES_tradnl"/>
        </w:rPr>
        <w:t xml:space="preserve"> </w:t>
      </w:r>
      <w:r w:rsidR="004A65F0">
        <w:rPr>
          <w:color w:val="000000"/>
          <w:lang w:val="es-ES_tradnl"/>
        </w:rPr>
        <w:t>A</w:t>
      </w:r>
      <w:r w:rsidR="00E4285E">
        <w:rPr>
          <w:color w:val="000000"/>
          <w:lang w:val="es-ES_tradnl"/>
        </w:rPr>
        <w:t>y</w:t>
      </w:r>
      <w:r w:rsidR="004A65F0">
        <w:rPr>
          <w:color w:val="000000"/>
          <w:lang w:val="es-ES_tradnl"/>
        </w:rPr>
        <w:t>SA</w:t>
      </w:r>
      <w:r w:rsidRPr="00733198">
        <w:rPr>
          <w:lang w:val="es-ES_tradnl"/>
        </w:rPr>
        <w:t xml:space="preserve"> preparará y enviará al Banco, a más tardar 60 días después del fin de cada semestre durante la ejecución del Pr</w:t>
      </w:r>
      <w:r w:rsidRPr="00733198">
        <w:rPr>
          <w:lang w:val="es-ES_tradnl"/>
        </w:rPr>
        <w:t>o</w:t>
      </w:r>
      <w:r w:rsidRPr="00733198">
        <w:rPr>
          <w:lang w:val="es-ES_tradnl"/>
        </w:rPr>
        <w:t xml:space="preserve">grama, un informe de seguimiento sobre el progreso de las actividades. </w:t>
      </w:r>
      <w:bookmarkEnd w:id="84"/>
      <w:bookmarkEnd w:id="85"/>
      <w:r w:rsidRPr="00733198">
        <w:rPr>
          <w:lang w:val="es-ES_tradnl"/>
        </w:rPr>
        <w:t>Este i</w:t>
      </w:r>
      <w:r w:rsidRPr="00733198">
        <w:rPr>
          <w:lang w:val="es-ES_tradnl"/>
        </w:rPr>
        <w:t>n</w:t>
      </w:r>
      <w:r w:rsidRPr="00733198">
        <w:rPr>
          <w:lang w:val="es-ES_tradnl"/>
        </w:rPr>
        <w:t>forme tiene por finalidad presentar al Banco los resultados alcanzados en la ejec</w:t>
      </w:r>
      <w:r w:rsidRPr="00733198">
        <w:rPr>
          <w:lang w:val="es-ES_tradnl"/>
        </w:rPr>
        <w:t>u</w:t>
      </w:r>
      <w:r w:rsidRPr="00733198">
        <w:rPr>
          <w:lang w:val="es-ES_tradnl"/>
        </w:rPr>
        <w:t>ción del POA y PA, así como informar sobre el estado de ejecución de los contr</w:t>
      </w:r>
      <w:r w:rsidRPr="00733198">
        <w:rPr>
          <w:lang w:val="es-ES_tradnl"/>
        </w:rPr>
        <w:t>a</w:t>
      </w:r>
      <w:r w:rsidRPr="00733198">
        <w:rPr>
          <w:lang w:val="es-ES_tradnl"/>
        </w:rPr>
        <w:t>tos y programa de inversiones</w:t>
      </w:r>
      <w:del w:id="86" w:author="Inter-American Development Bank" w:date="2016-07-29T14:17:00Z">
        <w:r w:rsidRPr="00733198" w:rsidDel="007310B6">
          <w:rPr>
            <w:lang w:val="es-ES_tradnl"/>
          </w:rPr>
          <w:delText xml:space="preserve"> del Programa </w:delText>
        </w:r>
        <w:r w:rsidR="004A65F0" w:rsidDel="007310B6">
          <w:rPr>
            <w:color w:val="000000"/>
            <w:lang w:val="es-ES_tradnl"/>
          </w:rPr>
          <w:delText>A</w:delText>
        </w:r>
        <w:r w:rsidR="001A5EDE" w:rsidDel="007310B6">
          <w:rPr>
            <w:color w:val="000000"/>
            <w:lang w:val="es-ES_tradnl"/>
          </w:rPr>
          <w:delText>y</w:delText>
        </w:r>
        <w:r w:rsidR="004A65F0" w:rsidDel="007310B6">
          <w:rPr>
            <w:color w:val="000000"/>
            <w:lang w:val="es-ES_tradnl"/>
          </w:rPr>
          <w:delText>SA</w:delText>
        </w:r>
        <w:r w:rsidRPr="00733198" w:rsidDel="007310B6">
          <w:rPr>
            <w:lang w:val="es-ES_tradnl"/>
          </w:rPr>
          <w:delText xml:space="preserve"> deberá presentar al Banco i</w:delText>
        </w:r>
        <w:r w:rsidRPr="00733198" w:rsidDel="007310B6">
          <w:rPr>
            <w:lang w:val="es-ES_tradnl"/>
          </w:rPr>
          <w:delText>n</w:delText>
        </w:r>
        <w:r w:rsidRPr="00733198" w:rsidDel="007310B6">
          <w:rPr>
            <w:lang w:val="es-ES_tradnl"/>
          </w:rPr>
          <w:delText>formes de avance semestrales</w:delText>
        </w:r>
      </w:del>
      <w:r w:rsidRPr="00733198">
        <w:rPr>
          <w:lang w:val="es-ES_tradnl"/>
        </w:rPr>
        <w:t xml:space="preserve">, indicando los avances </w:t>
      </w:r>
      <w:del w:id="87" w:author="Inter-American Development Bank" w:date="2016-07-29T14:17:00Z">
        <w:r w:rsidRPr="00733198" w:rsidDel="007310B6">
          <w:rPr>
            <w:lang w:val="es-ES_tradnl"/>
          </w:rPr>
          <w:delText xml:space="preserve">logrados </w:delText>
        </w:r>
      </w:del>
      <w:r w:rsidRPr="00733198">
        <w:rPr>
          <w:lang w:val="es-ES_tradnl"/>
        </w:rPr>
        <w:t xml:space="preserve">en cada uno de los componentes y </w:t>
      </w:r>
      <w:del w:id="88" w:author="Inter-American Development Bank" w:date="2016-07-29T14:17:00Z">
        <w:r w:rsidRPr="00733198" w:rsidDel="007310B6">
          <w:rPr>
            <w:lang w:val="es-ES_tradnl"/>
          </w:rPr>
          <w:delText>en</w:delText>
        </w:r>
      </w:del>
      <w:r w:rsidRPr="00733198">
        <w:rPr>
          <w:lang w:val="es-ES_tradnl"/>
        </w:rPr>
        <w:t xml:space="preserve"> el desempeño global del Programa, en base a los indicadores acordados bajo la Matriz de Resultados. Los informes semestrales deberán incluir</w:t>
      </w:r>
      <w:del w:id="89" w:author="Inter-American Development Bank" w:date="2016-07-29T14:17:00Z">
        <w:r w:rsidRPr="00733198" w:rsidDel="007310B6">
          <w:rPr>
            <w:lang w:val="es-ES_tradnl"/>
          </w:rPr>
          <w:delText>, como mínimo</w:delText>
        </w:r>
      </w:del>
      <w:r w:rsidRPr="00733198">
        <w:rPr>
          <w:lang w:val="es-ES_tradnl"/>
        </w:rPr>
        <w:t xml:space="preserve">: </w:t>
      </w:r>
      <w:ins w:id="90" w:author="Inter-American Development Bank" w:date="2016-07-29T14:18:00Z">
        <w:r w:rsidR="007310B6" w:rsidRPr="00F40293">
          <w:rPr>
            <w:lang w:val="es-ES_tradnl"/>
          </w:rPr>
          <w:t>(</w:t>
        </w:r>
        <w:r w:rsidR="007310B6" w:rsidRPr="00A444B0">
          <w:rPr>
            <w:lang w:val="es-ES_tradnl"/>
          </w:rPr>
          <w:t xml:space="preserve">i) cumplimiento de las condiciones contractuales; (ii) descripción e información general sobre las actividades realizadas; (iii) progreso en relación con los indicadores de ejecución y calendario de </w:t>
        </w:r>
        <w:r w:rsidR="007310B6" w:rsidRPr="007101CC">
          <w:rPr>
            <w:lang w:val="es-ES_tradnl"/>
          </w:rPr>
          <w:t>desembolsos convenido y cron</w:t>
        </w:r>
        <w:r w:rsidR="007310B6" w:rsidRPr="002648CE">
          <w:rPr>
            <w:lang w:val="es-ES_tradnl"/>
          </w:rPr>
          <w:t>o</w:t>
        </w:r>
        <w:r w:rsidR="007310B6" w:rsidRPr="002648CE">
          <w:rPr>
            <w:lang w:val="es-ES_tradnl"/>
          </w:rPr>
          <w:t>gramas actualizados de ejecución física y desembolsos; (iv) resumen de la situ</w:t>
        </w:r>
        <w:r w:rsidR="007310B6" w:rsidRPr="00EB37AE">
          <w:rPr>
            <w:lang w:val="es-ES_tradnl"/>
          </w:rPr>
          <w:t>a</w:t>
        </w:r>
        <w:r w:rsidR="007310B6" w:rsidRPr="00EB37AE">
          <w:rPr>
            <w:lang w:val="es-ES_tradnl"/>
          </w:rPr>
          <w:t xml:space="preserve">ción financiera del Programa, incluyendo el pari passu del mismo; (v) descripción de los procesos de licitación llevados a cabo; (vi) una sección sobre la gestión </w:t>
        </w:r>
      </w:ins>
      <w:ins w:id="91" w:author="Inter-American Development Bank" w:date="2016-07-29T14:19:00Z">
        <w:r w:rsidR="007310B6" w:rsidRPr="00EB37AE">
          <w:rPr>
            <w:lang w:val="es-ES_tradnl"/>
          </w:rPr>
          <w:t>s</w:t>
        </w:r>
        <w:r w:rsidR="007310B6" w:rsidRPr="00EB37AE">
          <w:rPr>
            <w:lang w:val="es-ES_tradnl"/>
          </w:rPr>
          <w:t>o</w:t>
        </w:r>
        <w:r w:rsidR="007310B6" w:rsidRPr="00EB37AE">
          <w:rPr>
            <w:lang w:val="es-ES_tradnl"/>
          </w:rPr>
          <w:t>cio ambiental</w:t>
        </w:r>
      </w:ins>
      <w:ins w:id="92" w:author="Inter-American Development Bank" w:date="2016-07-29T14:18:00Z">
        <w:r w:rsidR="007310B6" w:rsidRPr="00EB37AE">
          <w:rPr>
            <w:lang w:val="es-ES_tradnl"/>
          </w:rPr>
          <w:t xml:space="preserve"> del proyecto, incluyendo cronogramas, resultados y medidas i</w:t>
        </w:r>
        <w:r w:rsidR="007310B6" w:rsidRPr="00EB37AE">
          <w:rPr>
            <w:lang w:val="es-ES_tradnl"/>
          </w:rPr>
          <w:t>m</w:t>
        </w:r>
        <w:r w:rsidR="007310B6" w:rsidRPr="00EB37AE">
          <w:rPr>
            <w:lang w:val="es-ES_tradnl"/>
          </w:rPr>
          <w:t>plementadas para dar cumplimiento al IGAS; (vii) cumplimiento del Plan Oper</w:t>
        </w:r>
        <w:r w:rsidR="007310B6" w:rsidRPr="00EB37AE">
          <w:rPr>
            <w:lang w:val="es-ES_tradnl"/>
          </w:rPr>
          <w:t>a</w:t>
        </w:r>
        <w:r w:rsidR="007310B6" w:rsidRPr="00EB37AE">
          <w:rPr>
            <w:lang w:val="es-ES_tradnl"/>
          </w:rPr>
          <w:t>tiva Anual –POA, y del Plan de Ejeución Plurianual –PEP.; (viii) flujo de fondos e</w:t>
        </w:r>
        <w:r w:rsidR="007310B6" w:rsidRPr="00EB37AE">
          <w:rPr>
            <w:lang w:val="es-ES_tradnl"/>
          </w:rPr>
          <w:t>s</w:t>
        </w:r>
        <w:r w:rsidR="007310B6" w:rsidRPr="00EB37AE">
          <w:rPr>
            <w:lang w:val="es-ES_tradnl"/>
          </w:rPr>
          <w:t>timado para los siguientes dos semestres; (ix) una sección identificando posibles desarrollos o eventos que pudieran poner en riesgo la ejecución del Programa; y (x)cumplimiento del Plan de Adquisiciones. En el caso de los informes del segu</w:t>
        </w:r>
        <w:r w:rsidR="007310B6" w:rsidRPr="00EB37AE">
          <w:rPr>
            <w:lang w:val="es-ES_tradnl"/>
          </w:rPr>
          <w:t>n</w:t>
        </w:r>
        <w:r w:rsidR="007310B6" w:rsidRPr="00EB37AE">
          <w:rPr>
            <w:lang w:val="es-ES_tradnl"/>
          </w:rPr>
          <w:t>do semestre, se incluirá un pronóstico de desembolsos y un Plan de Adquisiciones actualizado. El modelo de informe semestral de progreso será acordado durante el taller de arranque.</w:t>
        </w:r>
      </w:ins>
      <w:del w:id="93" w:author="Inter-American Development Bank" w:date="2016-07-29T14:18:00Z">
        <w:r w:rsidRPr="00733198" w:rsidDel="007310B6">
          <w:rPr>
            <w:lang w:val="es-ES_tradnl"/>
          </w:rPr>
          <w:delText>i) cumplimiento de las condiciones contractuales; ii) descri</w:delText>
        </w:r>
        <w:r w:rsidRPr="00733198" w:rsidDel="007310B6">
          <w:rPr>
            <w:lang w:val="es-ES_tradnl"/>
          </w:rPr>
          <w:delText>p</w:delText>
        </w:r>
        <w:r w:rsidRPr="00733198" w:rsidDel="007310B6">
          <w:rPr>
            <w:lang w:val="es-ES_tradnl"/>
          </w:rPr>
          <w:delText>ción e información general sobre las actividades realizadas; iii) progreso en rel</w:delText>
        </w:r>
        <w:r w:rsidRPr="00733198" w:rsidDel="007310B6">
          <w:rPr>
            <w:lang w:val="es-ES_tradnl"/>
          </w:rPr>
          <w:delText>a</w:delText>
        </w:r>
        <w:r w:rsidRPr="00733198" w:rsidDel="007310B6">
          <w:rPr>
            <w:lang w:val="es-ES_tradnl"/>
          </w:rPr>
          <w:delText>ción con los indicadores de ejecución y calendario de desembolsos convenido y cronogramas actualizados de ejecución física y desembolsos; iv) resumen de la s</w:delText>
        </w:r>
        <w:r w:rsidRPr="00733198" w:rsidDel="007310B6">
          <w:rPr>
            <w:lang w:val="es-ES_tradnl"/>
          </w:rPr>
          <w:delText>i</w:delText>
        </w:r>
        <w:r w:rsidRPr="00733198" w:rsidDel="007310B6">
          <w:rPr>
            <w:lang w:val="es-ES_tradnl"/>
          </w:rPr>
          <w:delText>tuación financiera del Programa, incluyendo el pari passu del mismo; vi) descri</w:delText>
        </w:r>
        <w:r w:rsidRPr="00733198" w:rsidDel="007310B6">
          <w:rPr>
            <w:lang w:val="es-ES_tradnl"/>
          </w:rPr>
          <w:delText>p</w:delText>
        </w:r>
        <w:r w:rsidRPr="00733198" w:rsidDel="007310B6">
          <w:rPr>
            <w:lang w:val="es-ES_tradnl"/>
          </w:rPr>
          <w:delText>ción de los procesos de licitación llevados a cabo; vii) evaluación de las firmas contratistas; viii) una sección sobre la gestión socioambiental del proyecto, incl</w:delText>
        </w:r>
        <w:r w:rsidRPr="00733198" w:rsidDel="007310B6">
          <w:rPr>
            <w:lang w:val="es-ES_tradnl"/>
          </w:rPr>
          <w:delText>u</w:delText>
        </w:r>
        <w:r w:rsidRPr="00733198" w:rsidDel="007310B6">
          <w:rPr>
            <w:lang w:val="es-ES_tradnl"/>
          </w:rPr>
          <w:delText>yendo cronogramas, resultados y medidas implementadas para dar cumplimiento al IGAS; ix) un programa de actividades y plan de ejecución detallados para los dos semestres siguientes -POA; x) flujo de fondos estimado para los siguientes dos semestres -PEP; xi) una sección identificando posibles desarrollos o eventos que pudieran poner en riesgo la ejecución del Programa; y xii) el Plan de Adquis</w:delText>
        </w:r>
        <w:r w:rsidRPr="00733198" w:rsidDel="007310B6">
          <w:rPr>
            <w:lang w:val="es-ES_tradnl"/>
          </w:rPr>
          <w:delText>i</w:delText>
        </w:r>
        <w:r w:rsidRPr="00733198" w:rsidDel="007310B6">
          <w:rPr>
            <w:lang w:val="es-ES_tradnl"/>
          </w:rPr>
          <w:delText>ci</w:delText>
        </w:r>
        <w:r w:rsidRPr="00733198" w:rsidDel="007310B6">
          <w:rPr>
            <w:lang w:val="es-ES_tradnl"/>
          </w:rPr>
          <w:delText>o</w:delText>
        </w:r>
        <w:r w:rsidRPr="00733198" w:rsidDel="007310B6">
          <w:rPr>
            <w:lang w:val="es-ES_tradnl"/>
          </w:rPr>
          <w:delText>nes</w:delText>
        </w:r>
      </w:del>
      <w:r w:rsidRPr="00733198">
        <w:rPr>
          <w:lang w:val="es-ES_tradnl"/>
        </w:rPr>
        <w:t>.</w:t>
      </w:r>
    </w:p>
    <w:p w:rsidR="00E121D1" w:rsidRPr="009E3AF5" w:rsidRDefault="00E121D1" w:rsidP="001C20EC">
      <w:pPr>
        <w:pStyle w:val="Paragraph"/>
        <w:tabs>
          <w:tab w:val="clear" w:pos="4338"/>
        </w:tabs>
        <w:ind w:left="720" w:hanging="666"/>
        <w:rPr>
          <w:lang w:val="es-ES_tradnl"/>
        </w:rPr>
      </w:pPr>
      <w:r w:rsidRPr="00E121D1">
        <w:rPr>
          <w:lang w:val="es-ES_tradnl"/>
        </w:rPr>
        <w:t xml:space="preserve">Los informes deberán incluir </w:t>
      </w:r>
      <w:del w:id="94" w:author="Inter-American Development Bank" w:date="2016-07-29T14:18:00Z">
        <w:r w:rsidRPr="00E121D1" w:rsidDel="007310B6">
          <w:rPr>
            <w:lang w:val="es-ES_tradnl"/>
          </w:rPr>
          <w:delText xml:space="preserve">toda </w:delText>
        </w:r>
      </w:del>
      <w:r w:rsidRPr="00E121D1">
        <w:rPr>
          <w:lang w:val="es-ES_tradnl"/>
        </w:rPr>
        <w:t>la información que sea relevante para reconocer el avance en la medición de los indicadores e identificar necesidades de mejora en el proceso de recolección de información, procesamiento, análisis y reporte de d</w:t>
      </w:r>
      <w:r w:rsidRPr="00E121D1">
        <w:rPr>
          <w:lang w:val="es-ES_tradnl"/>
        </w:rPr>
        <w:t>a</w:t>
      </w:r>
      <w:r w:rsidRPr="00E121D1">
        <w:rPr>
          <w:lang w:val="es-ES_tradnl"/>
        </w:rPr>
        <w:t xml:space="preserve">tos. </w:t>
      </w:r>
      <w:del w:id="95" w:author="Inter-American Development Bank" w:date="2016-07-29T14:18:00Z">
        <w:r w:rsidR="00733198" w:rsidRPr="009E3AF5" w:rsidDel="007310B6">
          <w:rPr>
            <w:lang w:val="es-ES_tradnl"/>
          </w:rPr>
          <w:delText xml:space="preserve">Los ajustes al programa que se desprendan de la discusión de estos informes serán acordados con el Banco en las reuniones de seguimiento con </w:delText>
        </w:r>
        <w:r w:rsidR="004A65F0" w:rsidDel="007310B6">
          <w:rPr>
            <w:color w:val="000000"/>
            <w:lang w:val="es-ES_tradnl"/>
          </w:rPr>
          <w:delText>A</w:delText>
        </w:r>
        <w:r w:rsidR="001A5EDE" w:rsidDel="007310B6">
          <w:rPr>
            <w:color w:val="000000"/>
            <w:lang w:val="es-ES_tradnl"/>
          </w:rPr>
          <w:delText>y</w:delText>
        </w:r>
        <w:r w:rsidR="004A65F0" w:rsidDel="007310B6">
          <w:rPr>
            <w:color w:val="000000"/>
            <w:lang w:val="es-ES_tradnl"/>
          </w:rPr>
          <w:delText>SA</w:delText>
        </w:r>
        <w:r w:rsidR="00733198" w:rsidRPr="009E3AF5" w:rsidDel="007310B6">
          <w:rPr>
            <w:lang w:val="es-ES_tradnl"/>
          </w:rPr>
          <w:delText>.</w:delText>
        </w:r>
        <w:r w:rsidR="00733198" w:rsidDel="007310B6">
          <w:rPr>
            <w:lang w:val="es-ES_tradnl"/>
          </w:rPr>
          <w:delText xml:space="preserve"> </w:delText>
        </w:r>
      </w:del>
      <w:r w:rsidRPr="00E121D1">
        <w:rPr>
          <w:lang w:val="es-ES_tradnl"/>
        </w:rPr>
        <w:t>As</w:t>
      </w:r>
      <w:r w:rsidRPr="00E121D1">
        <w:rPr>
          <w:lang w:val="es-ES_tradnl"/>
        </w:rPr>
        <w:t>i</w:t>
      </w:r>
      <w:r w:rsidR="00B469CB">
        <w:rPr>
          <w:lang w:val="es-ES_tradnl"/>
        </w:rPr>
        <w:t>mismo, el Banco presentará una evaluación intermedia</w:t>
      </w:r>
      <w:ins w:id="96" w:author="Inter-American Development Bank" w:date="2016-07-29T14:18:00Z">
        <w:r w:rsidR="007310B6">
          <w:rPr>
            <w:lang w:val="es-ES_tradnl"/>
          </w:rPr>
          <w:t xml:space="preserve"> independiente</w:t>
        </w:r>
      </w:ins>
      <w:r w:rsidRPr="00E121D1">
        <w:rPr>
          <w:lang w:val="es-ES_tradnl"/>
        </w:rPr>
        <w:t xml:space="preserve">, a los </w:t>
      </w:r>
      <w:del w:id="97" w:author="Inter-American Development Bank" w:date="2016-07-29T14:19:00Z">
        <w:r w:rsidRPr="00E121D1" w:rsidDel="007310B6">
          <w:rPr>
            <w:lang w:val="es-ES_tradnl"/>
          </w:rPr>
          <w:delText xml:space="preserve">18 </w:delText>
        </w:r>
      </w:del>
      <w:ins w:id="98" w:author="Inter-American Development Bank" w:date="2016-07-29T14:19:00Z">
        <w:r w:rsidR="007310B6">
          <w:rPr>
            <w:lang w:val="es-ES_tradnl"/>
          </w:rPr>
          <w:t>24</w:t>
        </w:r>
        <w:r w:rsidR="007310B6" w:rsidRPr="00E121D1">
          <w:rPr>
            <w:lang w:val="es-ES_tradnl"/>
          </w:rPr>
          <w:t xml:space="preserve"> </w:t>
        </w:r>
      </w:ins>
      <w:r w:rsidRPr="00E121D1">
        <w:rPr>
          <w:lang w:val="es-ES_tradnl"/>
        </w:rPr>
        <w:t>meses después de iniciada la ejecución del Programa, y será elaborado en base a los informes semestrales de avance y el Marco de Resultados.</w:t>
      </w:r>
    </w:p>
    <w:p w:rsidR="00EC31C6" w:rsidRPr="00B45DA5" w:rsidRDefault="00AF6DFF" w:rsidP="001C20EC">
      <w:pPr>
        <w:pStyle w:val="Heading2"/>
        <w:ind w:hanging="666"/>
        <w:rPr>
          <w:lang w:val="es-ES"/>
        </w:rPr>
      </w:pPr>
      <w:bookmarkStart w:id="99" w:name="_Toc324763985"/>
      <w:r w:rsidRPr="00B45DA5">
        <w:rPr>
          <w:lang w:val="es-ES"/>
        </w:rPr>
        <w:t xml:space="preserve">Coordinación, </w:t>
      </w:r>
      <w:r w:rsidR="00CE5532" w:rsidRPr="00B45DA5">
        <w:rPr>
          <w:lang w:val="es-ES"/>
        </w:rPr>
        <w:t>P</w:t>
      </w:r>
      <w:r w:rsidRPr="00B45DA5">
        <w:rPr>
          <w:lang w:val="es-ES"/>
        </w:rPr>
        <w:t xml:space="preserve">lan de </w:t>
      </w:r>
      <w:r w:rsidR="00CE5532" w:rsidRPr="00B45DA5">
        <w:rPr>
          <w:lang w:val="es-ES"/>
        </w:rPr>
        <w:t>Trabajo y P</w:t>
      </w:r>
      <w:r w:rsidRPr="00B45DA5">
        <w:rPr>
          <w:lang w:val="es-ES"/>
        </w:rPr>
        <w:t xml:space="preserve">resupuesto del </w:t>
      </w:r>
      <w:r w:rsidR="00CE5532" w:rsidRPr="00B45DA5">
        <w:rPr>
          <w:lang w:val="es-ES"/>
        </w:rPr>
        <w:t>S</w:t>
      </w:r>
      <w:r w:rsidRPr="00B45DA5">
        <w:rPr>
          <w:lang w:val="es-ES"/>
        </w:rPr>
        <w:t>eguimiento</w:t>
      </w:r>
      <w:bookmarkEnd w:id="99"/>
    </w:p>
    <w:p w:rsidR="00EC31C6" w:rsidRPr="009E3AF5" w:rsidRDefault="00AF6DFF" w:rsidP="001C20EC">
      <w:pPr>
        <w:pStyle w:val="Paragraph"/>
        <w:tabs>
          <w:tab w:val="clear" w:pos="4338"/>
        </w:tabs>
        <w:ind w:left="720" w:hanging="666"/>
        <w:rPr>
          <w:lang w:val="es-ES_tradnl"/>
        </w:rPr>
      </w:pPr>
      <w:bookmarkStart w:id="100" w:name="_Toc305003927"/>
      <w:r w:rsidRPr="009E3AF5">
        <w:rPr>
          <w:b/>
          <w:lang w:val="es-ES_tradnl"/>
        </w:rPr>
        <w:t xml:space="preserve">Coordinación y Responsabilidades. </w:t>
      </w:r>
      <w:r w:rsidR="009F542B" w:rsidRPr="009F542B">
        <w:rPr>
          <w:lang w:val="es-ES_tradnl"/>
        </w:rPr>
        <w:t xml:space="preserve">El organismo ejecutor </w:t>
      </w:r>
      <w:r w:rsidR="004A65F0" w:rsidRPr="00AC30A2">
        <w:rPr>
          <w:lang w:val="es-ES_tradnl"/>
        </w:rPr>
        <w:t xml:space="preserve">será </w:t>
      </w:r>
      <w:r w:rsidR="004A65F0">
        <w:rPr>
          <w:lang w:val="es-ES_tradnl"/>
        </w:rPr>
        <w:t>la Empresa Agua y Saneamientos Argentinos (AySA), quien ejecutará el</w:t>
      </w:r>
      <w:r w:rsidR="004A65F0" w:rsidRPr="00675D8A">
        <w:rPr>
          <w:lang w:val="es-ES_tradnl"/>
        </w:rPr>
        <w:t xml:space="preserve"> préstamo </w:t>
      </w:r>
      <w:r w:rsidR="004A65F0">
        <w:rPr>
          <w:lang w:val="es-ES_tradnl"/>
        </w:rPr>
        <w:t>con su</w:t>
      </w:r>
      <w:r w:rsidR="004A65F0" w:rsidRPr="00675D8A">
        <w:rPr>
          <w:lang w:val="es-ES_tradnl"/>
        </w:rPr>
        <w:t xml:space="preserve"> e</w:t>
      </w:r>
      <w:r w:rsidR="004A65F0" w:rsidRPr="00675D8A">
        <w:rPr>
          <w:lang w:val="es-ES_tradnl"/>
        </w:rPr>
        <w:t>s</w:t>
      </w:r>
      <w:r w:rsidR="004A65F0" w:rsidRPr="00675D8A">
        <w:rPr>
          <w:lang w:val="es-ES_tradnl"/>
        </w:rPr>
        <w:t>tructura organizativa, coordinando todas las actividades técnicas y operativas de la misma forma c</w:t>
      </w:r>
      <w:r w:rsidR="004A65F0">
        <w:rPr>
          <w:lang w:val="es-ES_tradnl"/>
        </w:rPr>
        <w:t>omo lo ha efectuado durante el P</w:t>
      </w:r>
      <w:r w:rsidR="004A65F0" w:rsidRPr="00675D8A">
        <w:rPr>
          <w:lang w:val="es-ES_tradnl"/>
        </w:rPr>
        <w:t>rimer y Segundo Programa, a través de la</w:t>
      </w:r>
      <w:r w:rsidR="004A65F0">
        <w:rPr>
          <w:lang w:val="es-ES_tradnl"/>
        </w:rPr>
        <w:t xml:space="preserve"> </w:t>
      </w:r>
      <w:r w:rsidR="004A65F0" w:rsidRPr="00675D8A">
        <w:rPr>
          <w:lang w:val="es-ES_tradnl"/>
        </w:rPr>
        <w:t>Dirección</w:t>
      </w:r>
      <w:r w:rsidR="004A65F0">
        <w:rPr>
          <w:lang w:val="es-ES_tradnl"/>
        </w:rPr>
        <w:t xml:space="preserve"> de</w:t>
      </w:r>
      <w:r w:rsidR="004A65F0" w:rsidRPr="00675D8A">
        <w:rPr>
          <w:lang w:val="es-ES_tradnl"/>
        </w:rPr>
        <w:t xml:space="preserve"> Préstamo</w:t>
      </w:r>
      <w:r w:rsidR="004A65F0">
        <w:rPr>
          <w:lang w:val="es-ES_tradnl"/>
        </w:rPr>
        <w:t>s</w:t>
      </w:r>
      <w:r w:rsidR="004A65F0" w:rsidRPr="00675D8A">
        <w:rPr>
          <w:lang w:val="es-ES_tradnl"/>
        </w:rPr>
        <w:t xml:space="preserve"> BID. AySA se encargará de la coordinación de las actividades operativas del programa durante </w:t>
      </w:r>
      <w:r w:rsidR="004A65F0">
        <w:rPr>
          <w:lang w:val="es-ES_tradnl"/>
        </w:rPr>
        <w:t>su implementación y segu</w:t>
      </w:r>
      <w:r w:rsidR="004A65F0">
        <w:rPr>
          <w:lang w:val="es-ES_tradnl"/>
        </w:rPr>
        <w:t>i</w:t>
      </w:r>
      <w:r w:rsidR="004A65F0">
        <w:rPr>
          <w:lang w:val="es-ES_tradnl"/>
        </w:rPr>
        <w:t xml:space="preserve">miento. </w:t>
      </w:r>
      <w:r w:rsidR="004A65F0" w:rsidRPr="00BA133A">
        <w:rPr>
          <w:lang w:val="es-ES_tradnl"/>
        </w:rPr>
        <w:t>Será condición previa al primer desembolso que el ejecutor presente ev</w:t>
      </w:r>
      <w:r w:rsidR="004A65F0" w:rsidRPr="00BA133A">
        <w:rPr>
          <w:lang w:val="es-ES_tradnl"/>
        </w:rPr>
        <w:t>i</w:t>
      </w:r>
      <w:r w:rsidR="004A65F0" w:rsidRPr="00BA133A">
        <w:rPr>
          <w:lang w:val="es-ES_tradnl"/>
        </w:rPr>
        <w:t>dencia de haber ratificado el esquema de ejecución vigente</w:t>
      </w:r>
      <w:r w:rsidR="004A65F0">
        <w:rPr>
          <w:lang w:val="es-ES_tradnl"/>
        </w:rPr>
        <w:t>,</w:t>
      </w:r>
      <w:r w:rsidR="004A65F0" w:rsidRPr="00BA133A">
        <w:rPr>
          <w:lang w:val="es-ES_tradnl"/>
        </w:rPr>
        <w:t xml:space="preserve"> para la ejecución de este préstamo.</w:t>
      </w:r>
      <w:r w:rsidR="00F97E14" w:rsidRPr="009E3AF5">
        <w:rPr>
          <w:lang w:val="es-ES_tradnl"/>
        </w:rPr>
        <w:t xml:space="preserve"> </w:t>
      </w:r>
      <w:r w:rsidR="004A65F0">
        <w:rPr>
          <w:lang w:val="es-ES_tradnl"/>
        </w:rPr>
        <w:t>AySA</w:t>
      </w:r>
      <w:r w:rsidR="00F97E14" w:rsidRPr="009E3AF5">
        <w:rPr>
          <w:lang w:val="es-ES_tradnl"/>
        </w:rPr>
        <w:t>, será responsable de la programación, adquisición, segu</w:t>
      </w:r>
      <w:r w:rsidR="00F97E14" w:rsidRPr="009E3AF5">
        <w:rPr>
          <w:lang w:val="es-ES_tradnl"/>
        </w:rPr>
        <w:t>i</w:t>
      </w:r>
      <w:r w:rsidR="00F97E14" w:rsidRPr="009E3AF5">
        <w:rPr>
          <w:lang w:val="es-ES_tradnl"/>
        </w:rPr>
        <w:t xml:space="preserve">miento, supervisión, monitoreo, evaluación, recepción y aceptación de las obras de infraestructura, así como de toda la gestión contable y financiera del Programa. </w:t>
      </w:r>
      <w:r w:rsidR="004A65F0">
        <w:rPr>
          <w:lang w:val="es-ES_tradnl"/>
        </w:rPr>
        <w:t>AySA</w:t>
      </w:r>
      <w:r w:rsidR="00F97E14" w:rsidRPr="009E3AF5">
        <w:rPr>
          <w:lang w:val="es-ES_tradnl"/>
        </w:rPr>
        <w:t xml:space="preserve"> será el ejecutor directo de las acciones previstas en las diferentes comp</w:t>
      </w:r>
      <w:r w:rsidR="00F97E14" w:rsidRPr="009E3AF5">
        <w:rPr>
          <w:lang w:val="es-ES_tradnl"/>
        </w:rPr>
        <w:t>o</w:t>
      </w:r>
      <w:r w:rsidR="00F97E14" w:rsidRPr="009E3AF5">
        <w:rPr>
          <w:lang w:val="es-ES_tradnl"/>
        </w:rPr>
        <w:t>nentes del Programa, así como de suministrar en forma oportuna y completa toda la información que sea requerida para monitorear el avance, el cumplimiento normativo y evaluar los logros del Programa.</w:t>
      </w:r>
      <w:bookmarkEnd w:id="100"/>
    </w:p>
    <w:p w:rsidR="00EC31C6" w:rsidRPr="009E3AF5" w:rsidRDefault="00AF6DFF" w:rsidP="001C20EC">
      <w:pPr>
        <w:pStyle w:val="Paragraph"/>
        <w:tabs>
          <w:tab w:val="clear" w:pos="4338"/>
        </w:tabs>
        <w:ind w:left="720" w:hanging="666"/>
        <w:rPr>
          <w:lang w:val="es-ES_tradnl"/>
        </w:rPr>
      </w:pPr>
      <w:bookmarkStart w:id="101" w:name="_Toc305003928"/>
      <w:r w:rsidRPr="009E3AF5">
        <w:rPr>
          <w:b/>
          <w:lang w:val="es-ES_tradnl"/>
        </w:rPr>
        <w:t>Supervisión del Banco</w:t>
      </w:r>
      <w:r w:rsidRPr="009E3AF5">
        <w:rPr>
          <w:lang w:val="es-ES_tradnl"/>
        </w:rPr>
        <w:t xml:space="preserve">. El </w:t>
      </w:r>
      <w:r w:rsidR="009901B9" w:rsidRPr="009E3AF5">
        <w:rPr>
          <w:lang w:val="es-ES_tradnl"/>
        </w:rPr>
        <w:t xml:space="preserve">equipo de proyecto del </w:t>
      </w:r>
      <w:r w:rsidRPr="009E3AF5">
        <w:rPr>
          <w:lang w:val="es-ES_tradnl"/>
        </w:rPr>
        <w:t>Banco definirá un plan de s</w:t>
      </w:r>
      <w:r w:rsidRPr="009E3AF5">
        <w:rPr>
          <w:lang w:val="es-ES_tradnl"/>
        </w:rPr>
        <w:t>u</w:t>
      </w:r>
      <w:r w:rsidRPr="009E3AF5">
        <w:rPr>
          <w:lang w:val="es-ES_tradnl"/>
        </w:rPr>
        <w:t>pervisión de la operación que preverá reuniones técnicas semestrales con el equ</w:t>
      </w:r>
      <w:r w:rsidRPr="009E3AF5">
        <w:rPr>
          <w:lang w:val="es-ES_tradnl"/>
        </w:rPr>
        <w:t>i</w:t>
      </w:r>
      <w:r w:rsidRPr="009E3AF5">
        <w:rPr>
          <w:lang w:val="es-ES_tradnl"/>
        </w:rPr>
        <w:t xml:space="preserve">po de </w:t>
      </w:r>
      <w:r w:rsidR="004A65F0" w:rsidRPr="00675D8A">
        <w:rPr>
          <w:lang w:val="es-ES_tradnl"/>
        </w:rPr>
        <w:t>la</w:t>
      </w:r>
      <w:r w:rsidR="004A65F0">
        <w:rPr>
          <w:lang w:val="es-ES_tradnl"/>
        </w:rPr>
        <w:t xml:space="preserve"> </w:t>
      </w:r>
      <w:r w:rsidR="004A65F0" w:rsidRPr="00675D8A">
        <w:rPr>
          <w:lang w:val="es-ES_tradnl"/>
        </w:rPr>
        <w:t>Dirección</w:t>
      </w:r>
      <w:r w:rsidR="004A65F0">
        <w:rPr>
          <w:lang w:val="es-ES_tradnl"/>
        </w:rPr>
        <w:t xml:space="preserve"> de</w:t>
      </w:r>
      <w:r w:rsidR="004A65F0" w:rsidRPr="00675D8A">
        <w:rPr>
          <w:lang w:val="es-ES_tradnl"/>
        </w:rPr>
        <w:t xml:space="preserve"> Préstamo</w:t>
      </w:r>
      <w:r w:rsidR="004A65F0">
        <w:rPr>
          <w:lang w:val="es-ES_tradnl"/>
        </w:rPr>
        <w:t>s</w:t>
      </w:r>
      <w:r w:rsidR="004A65F0" w:rsidRPr="00675D8A">
        <w:rPr>
          <w:lang w:val="es-ES_tradnl"/>
        </w:rPr>
        <w:t xml:space="preserve"> BID</w:t>
      </w:r>
      <w:r w:rsidR="004A65F0" w:rsidRPr="009E3AF5">
        <w:rPr>
          <w:lang w:val="es-ES_tradnl"/>
        </w:rPr>
        <w:t xml:space="preserve"> </w:t>
      </w:r>
      <w:r w:rsidR="004A65F0">
        <w:rPr>
          <w:lang w:val="es-ES_tradnl"/>
        </w:rPr>
        <w:t xml:space="preserve">de AySA </w:t>
      </w:r>
      <w:r w:rsidRPr="009E3AF5">
        <w:rPr>
          <w:lang w:val="es-ES_tradnl"/>
        </w:rPr>
        <w:t>con el fin de monitorear la ejec</w:t>
      </w:r>
      <w:r w:rsidRPr="009E3AF5">
        <w:rPr>
          <w:lang w:val="es-ES_tradnl"/>
        </w:rPr>
        <w:t>u</w:t>
      </w:r>
      <w:r w:rsidRPr="009E3AF5">
        <w:rPr>
          <w:lang w:val="es-ES_tradnl"/>
        </w:rPr>
        <w:t>ción de las actividades de monitoreo de la gestión, la ejecución del Plan Operativo Anual del Programa y decidir en concertación los eventuales cambios requeridos. El plan de supervisión preverá también visitas al terreno. Por su parte, el equipo fiduciario del Banco realizará inspecciones financieras y del sistema de adquis</w:t>
      </w:r>
      <w:r w:rsidRPr="009E3AF5">
        <w:rPr>
          <w:lang w:val="es-ES_tradnl"/>
        </w:rPr>
        <w:t>i</w:t>
      </w:r>
      <w:r w:rsidRPr="009E3AF5">
        <w:rPr>
          <w:lang w:val="es-ES_tradnl"/>
        </w:rPr>
        <w:t>ción.</w:t>
      </w:r>
      <w:bookmarkEnd w:id="101"/>
    </w:p>
    <w:p w:rsidR="00EC31C6" w:rsidRPr="00CA31D4" w:rsidRDefault="00AF6DFF" w:rsidP="001C20EC">
      <w:pPr>
        <w:pStyle w:val="Paragraph"/>
        <w:tabs>
          <w:tab w:val="clear" w:pos="4338"/>
        </w:tabs>
        <w:ind w:left="720" w:hanging="666"/>
        <w:rPr>
          <w:lang w:val="es-ES_tradnl"/>
        </w:rPr>
      </w:pPr>
      <w:bookmarkStart w:id="102" w:name="_Toc305003929"/>
      <w:r w:rsidRPr="009E3AF5">
        <w:rPr>
          <w:lang w:val="es-ES_tradnl"/>
        </w:rPr>
        <w:t>El plazo para el seguimiento, presupuesto asignado a cada una de las actividades principales y fuente de financiamiento</w:t>
      </w:r>
      <w:r w:rsidRPr="009E3AF5">
        <w:rPr>
          <w:color w:val="000000"/>
          <w:lang w:val="es-ES_tradnl"/>
        </w:rPr>
        <w:t xml:space="preserve"> se presentan en el cuadro a seguir </w:t>
      </w:r>
      <w:r w:rsidR="00CA31D4">
        <w:rPr>
          <w:color w:val="000000"/>
          <w:lang w:val="es-ES_tradnl"/>
        </w:rPr>
        <w:br/>
      </w:r>
      <w:r w:rsidRPr="009E3AF5">
        <w:rPr>
          <w:color w:val="000000"/>
          <w:lang w:val="es-ES_tradnl"/>
        </w:rPr>
        <w:t xml:space="preserve">(Cuadro </w:t>
      </w:r>
      <w:r w:rsidR="00CE4BEA">
        <w:rPr>
          <w:color w:val="000000"/>
          <w:lang w:val="es-ES_tradnl"/>
        </w:rPr>
        <w:t>2</w:t>
      </w:r>
      <w:r w:rsidRPr="009E3AF5">
        <w:rPr>
          <w:color w:val="000000"/>
          <w:lang w:val="es-ES_tradnl"/>
        </w:rPr>
        <w:t>).</w:t>
      </w:r>
      <w:bookmarkEnd w:id="102"/>
    </w:p>
    <w:p w:rsidR="00CA31D4" w:rsidRPr="009E3AF5" w:rsidRDefault="00CA31D4" w:rsidP="006065E3">
      <w:pPr>
        <w:pStyle w:val="Paragraph"/>
        <w:rPr>
          <w:lang w:val="es-ES_tradnl"/>
        </w:rPr>
        <w:sectPr w:rsidR="00CA31D4" w:rsidRPr="009E3AF5" w:rsidSect="00727740">
          <w:type w:val="continuous"/>
          <w:pgSz w:w="12240" w:h="15840"/>
          <w:pgMar w:top="1440" w:right="1800" w:bottom="1440" w:left="1800" w:header="720" w:footer="720" w:gutter="0"/>
          <w:cols w:space="720"/>
        </w:sectPr>
      </w:pPr>
    </w:p>
    <w:p w:rsidR="00CF0D2F" w:rsidRPr="00CF0D2F" w:rsidRDefault="00AF6DFF" w:rsidP="006065E3">
      <w:pPr>
        <w:pStyle w:val="Heading1"/>
        <w:numPr>
          <w:ilvl w:val="0"/>
          <w:numId w:val="0"/>
        </w:numPr>
        <w:spacing w:before="0" w:after="0"/>
        <w:ind w:left="288"/>
        <w:rPr>
          <w:sz w:val="24"/>
          <w:szCs w:val="24"/>
          <w:lang w:val="es-ES_tradnl"/>
        </w:rPr>
      </w:pPr>
      <w:bookmarkStart w:id="103" w:name="_Toc299996940"/>
      <w:bookmarkStart w:id="104" w:name="_Toc299997070"/>
      <w:bookmarkStart w:id="105" w:name="_Toc299997413"/>
      <w:bookmarkStart w:id="106" w:name="_Toc305003930"/>
      <w:r w:rsidRPr="00CF0D2F">
        <w:rPr>
          <w:sz w:val="24"/>
          <w:szCs w:val="24"/>
          <w:lang w:val="es-ES_tradnl"/>
        </w:rPr>
        <w:t xml:space="preserve">Cuadro </w:t>
      </w:r>
      <w:r w:rsidR="00CE4BEA">
        <w:rPr>
          <w:sz w:val="24"/>
          <w:szCs w:val="24"/>
          <w:lang w:val="es-ES_tradnl"/>
        </w:rPr>
        <w:t>2</w:t>
      </w:r>
    </w:p>
    <w:p w:rsidR="00E4285E" w:rsidRPr="002A3E64" w:rsidRDefault="00E4285E" w:rsidP="00E4285E">
      <w:pPr>
        <w:tabs>
          <w:tab w:val="left" w:pos="3060"/>
        </w:tabs>
        <w:suppressAutoHyphens w:val="0"/>
        <w:autoSpaceDN/>
        <w:jc w:val="center"/>
        <w:textAlignment w:val="auto"/>
        <w:rPr>
          <w:rFonts w:ascii="Times New Roman Bold" w:hAnsi="Times New Roman Bold"/>
          <w:b/>
          <w:bCs/>
          <w:smallCaps/>
          <w:spacing w:val="0"/>
          <w:szCs w:val="24"/>
          <w:lang w:val="es-ES"/>
        </w:rPr>
      </w:pPr>
      <w:r>
        <w:rPr>
          <w:rFonts w:ascii="Times New Roman Bold" w:hAnsi="Times New Roman Bold"/>
          <w:b/>
          <w:bCs/>
          <w:smallCaps/>
          <w:spacing w:val="0"/>
          <w:szCs w:val="24"/>
          <w:lang w:val="es-ES_tradnl"/>
        </w:rPr>
        <w:t>Programa</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de</w:t>
      </w:r>
      <w:r w:rsidRPr="002A3E64">
        <w:rPr>
          <w:rFonts w:ascii="Times New Roman Bold" w:hAnsi="Times New Roman Bold"/>
          <w:b/>
          <w:bCs/>
          <w:smallCaps/>
          <w:spacing w:val="0"/>
          <w:szCs w:val="24"/>
          <w:lang w:val="es-ES_tradnl"/>
        </w:rPr>
        <w:t xml:space="preserve"> A</w:t>
      </w:r>
      <w:r>
        <w:rPr>
          <w:rFonts w:ascii="Times New Roman Bold" w:hAnsi="Times New Roman Bold"/>
          <w:b/>
          <w:bCs/>
          <w:smallCaps/>
          <w:spacing w:val="0"/>
          <w:szCs w:val="24"/>
          <w:lang w:val="es-ES_tradnl"/>
        </w:rPr>
        <w:t>gua</w:t>
      </w:r>
      <w:r w:rsidRPr="002A3E64">
        <w:rPr>
          <w:rFonts w:ascii="Times New Roman Bold" w:hAnsi="Times New Roman Bold"/>
          <w:b/>
          <w:bCs/>
          <w:smallCaps/>
          <w:spacing w:val="0"/>
          <w:szCs w:val="24"/>
          <w:lang w:val="es-ES_tradnl"/>
        </w:rPr>
        <w:t xml:space="preserve"> P</w:t>
      </w:r>
      <w:r>
        <w:rPr>
          <w:rFonts w:ascii="Times New Roman Bold" w:hAnsi="Times New Roman Bold"/>
          <w:b/>
          <w:bCs/>
          <w:smallCaps/>
          <w:spacing w:val="0"/>
          <w:szCs w:val="24"/>
          <w:lang w:val="es-ES_tradnl"/>
        </w:rPr>
        <w:t>otable</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 xml:space="preserve">y </w:t>
      </w:r>
      <w:r w:rsidRPr="002A3E64">
        <w:rPr>
          <w:rFonts w:ascii="Times New Roman Bold" w:hAnsi="Times New Roman Bold"/>
          <w:b/>
          <w:bCs/>
          <w:smallCaps/>
          <w:spacing w:val="0"/>
          <w:szCs w:val="24"/>
          <w:lang w:val="es-ES_tradnl"/>
        </w:rPr>
        <w:t xml:space="preserve"> S</w:t>
      </w:r>
      <w:r>
        <w:rPr>
          <w:rFonts w:ascii="Times New Roman Bold" w:hAnsi="Times New Roman Bold"/>
          <w:b/>
          <w:bCs/>
          <w:smallCaps/>
          <w:spacing w:val="0"/>
          <w:szCs w:val="24"/>
          <w:lang w:val="es-ES_tradnl"/>
        </w:rPr>
        <w:t>aneamiento</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del</w:t>
      </w:r>
      <w:r w:rsidRPr="002A3E64">
        <w:rPr>
          <w:rFonts w:ascii="Times New Roman Bold" w:hAnsi="Times New Roman Bold"/>
          <w:b/>
          <w:bCs/>
          <w:smallCaps/>
          <w:spacing w:val="0"/>
          <w:szCs w:val="24"/>
          <w:lang w:val="es-ES_tradnl"/>
        </w:rPr>
        <w:t xml:space="preserve"> Á</w:t>
      </w:r>
      <w:r>
        <w:rPr>
          <w:rFonts w:ascii="Times New Roman Bold" w:hAnsi="Times New Roman Bold"/>
          <w:b/>
          <w:bCs/>
          <w:smallCaps/>
          <w:spacing w:val="0"/>
          <w:szCs w:val="24"/>
          <w:lang w:val="es-ES_tradnl"/>
        </w:rPr>
        <w:t>rea</w:t>
      </w:r>
      <w:r w:rsidRPr="002A3E64">
        <w:rPr>
          <w:rFonts w:ascii="Times New Roman Bold" w:hAnsi="Times New Roman Bold"/>
          <w:b/>
          <w:bCs/>
          <w:smallCaps/>
          <w:spacing w:val="0"/>
          <w:szCs w:val="24"/>
          <w:lang w:val="es-ES_tradnl"/>
        </w:rPr>
        <w:t xml:space="preserve"> M</w:t>
      </w:r>
      <w:r>
        <w:rPr>
          <w:rFonts w:ascii="Times New Roman Bold" w:hAnsi="Times New Roman Bold"/>
          <w:b/>
          <w:bCs/>
          <w:smallCaps/>
          <w:spacing w:val="0"/>
          <w:szCs w:val="24"/>
          <w:lang w:val="es-ES_tradnl"/>
        </w:rPr>
        <w:t>etropolitana</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de</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la</w:t>
      </w:r>
      <w:r w:rsidRPr="002A3E64">
        <w:rPr>
          <w:rFonts w:ascii="Times New Roman Bold" w:hAnsi="Times New Roman Bold"/>
          <w:b/>
          <w:bCs/>
          <w:smallCaps/>
          <w:spacing w:val="0"/>
          <w:szCs w:val="24"/>
          <w:lang w:val="es-ES_tradnl"/>
        </w:rPr>
        <w:t xml:space="preserve"> C</w:t>
      </w:r>
      <w:r>
        <w:rPr>
          <w:rFonts w:ascii="Times New Roman Bold" w:hAnsi="Times New Roman Bold"/>
          <w:b/>
          <w:bCs/>
          <w:smallCaps/>
          <w:spacing w:val="0"/>
          <w:szCs w:val="24"/>
          <w:lang w:val="es-ES_tradnl"/>
        </w:rPr>
        <w:t>iudad de</w:t>
      </w:r>
      <w:r w:rsidRPr="002A3E64">
        <w:rPr>
          <w:rFonts w:ascii="Times New Roman Bold" w:hAnsi="Times New Roman Bold"/>
          <w:b/>
          <w:bCs/>
          <w:smallCaps/>
          <w:spacing w:val="0"/>
          <w:szCs w:val="24"/>
          <w:lang w:val="es-ES_tradnl"/>
        </w:rPr>
        <w:t xml:space="preserve"> B</w:t>
      </w:r>
      <w:r>
        <w:rPr>
          <w:rFonts w:ascii="Times New Roman Bold" w:hAnsi="Times New Roman Bold"/>
          <w:b/>
          <w:bCs/>
          <w:smallCaps/>
          <w:spacing w:val="0"/>
          <w:szCs w:val="24"/>
          <w:lang w:val="es-ES_tradnl"/>
        </w:rPr>
        <w:t>uenos</w:t>
      </w:r>
      <w:r w:rsidRPr="002A3E64">
        <w:rPr>
          <w:rFonts w:ascii="Times New Roman Bold" w:hAnsi="Times New Roman Bold"/>
          <w:b/>
          <w:bCs/>
          <w:smallCaps/>
          <w:spacing w:val="0"/>
          <w:szCs w:val="24"/>
          <w:lang w:val="es-ES_tradnl"/>
        </w:rPr>
        <w:t xml:space="preserve"> A</w:t>
      </w:r>
      <w:r>
        <w:rPr>
          <w:rFonts w:ascii="Times New Roman Bold" w:hAnsi="Times New Roman Bold"/>
          <w:b/>
          <w:bCs/>
          <w:smallCaps/>
          <w:spacing w:val="0"/>
          <w:szCs w:val="24"/>
          <w:lang w:val="es-ES_tradnl"/>
        </w:rPr>
        <w:t>ires</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y</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el</w:t>
      </w:r>
      <w:r w:rsidRPr="002A3E64">
        <w:rPr>
          <w:rFonts w:ascii="Times New Roman Bold" w:hAnsi="Times New Roman Bold"/>
          <w:b/>
          <w:bCs/>
          <w:smallCaps/>
          <w:spacing w:val="0"/>
          <w:szCs w:val="24"/>
          <w:lang w:val="es-ES_tradnl"/>
        </w:rPr>
        <w:t xml:space="preserve"> C</w:t>
      </w:r>
      <w:r>
        <w:rPr>
          <w:rFonts w:ascii="Times New Roman Bold" w:hAnsi="Times New Roman Bold"/>
          <w:b/>
          <w:bCs/>
          <w:smallCaps/>
          <w:spacing w:val="0"/>
          <w:szCs w:val="24"/>
          <w:lang w:val="es-ES_tradnl"/>
        </w:rPr>
        <w:t>onourbano</w:t>
      </w:r>
      <w:r w:rsidRPr="002A3E64">
        <w:rPr>
          <w:rFonts w:ascii="Times New Roman Bold" w:hAnsi="Times New Roman Bold"/>
          <w:b/>
          <w:bCs/>
          <w:smallCaps/>
          <w:spacing w:val="0"/>
          <w:szCs w:val="24"/>
          <w:lang w:val="es-ES_tradnl"/>
        </w:rPr>
        <w:t xml:space="preserve"> B</w:t>
      </w:r>
      <w:r>
        <w:rPr>
          <w:rFonts w:ascii="Times New Roman Bold" w:hAnsi="Times New Roman Bold"/>
          <w:b/>
          <w:bCs/>
          <w:smallCaps/>
          <w:spacing w:val="0"/>
          <w:szCs w:val="24"/>
          <w:lang w:val="es-ES_tradnl"/>
        </w:rPr>
        <w:t>onarense</w:t>
      </w:r>
    </w:p>
    <w:p w:rsidR="00EC31C6" w:rsidRPr="00CF0D2F" w:rsidRDefault="00AF6DFF" w:rsidP="006065E3">
      <w:pPr>
        <w:pStyle w:val="Heading1"/>
        <w:numPr>
          <w:ilvl w:val="0"/>
          <w:numId w:val="0"/>
        </w:numPr>
        <w:spacing w:before="0" w:after="0"/>
        <w:ind w:left="288"/>
        <w:rPr>
          <w:sz w:val="24"/>
          <w:szCs w:val="24"/>
          <w:lang w:val="es-ES_tradnl"/>
        </w:rPr>
      </w:pPr>
      <w:r w:rsidRPr="00CF0D2F">
        <w:rPr>
          <w:rFonts w:eastAsia="Calibri"/>
          <w:sz w:val="24"/>
          <w:szCs w:val="24"/>
          <w:lang w:val="es-ES_tradnl"/>
        </w:rPr>
        <w:t>Plan de trabajo de Monitoreo</w:t>
      </w:r>
      <w:bookmarkEnd w:id="103"/>
      <w:bookmarkEnd w:id="104"/>
      <w:bookmarkEnd w:id="105"/>
      <w:bookmarkEnd w:id="106"/>
    </w:p>
    <w:tbl>
      <w:tblPr>
        <w:tblW w:w="17316" w:type="dxa"/>
        <w:jc w:val="center"/>
        <w:tblInd w:w="-2123" w:type="dxa"/>
        <w:tblLayout w:type="fixed"/>
        <w:tblCellMar>
          <w:left w:w="10" w:type="dxa"/>
          <w:right w:w="10" w:type="dxa"/>
        </w:tblCellMar>
        <w:tblLook w:val="04A0" w:firstRow="1" w:lastRow="0" w:firstColumn="1" w:lastColumn="0" w:noHBand="0" w:noVBand="1"/>
      </w:tblPr>
      <w:tblGrid>
        <w:gridCol w:w="5525"/>
        <w:gridCol w:w="349"/>
        <w:gridCol w:w="389"/>
        <w:gridCol w:w="285"/>
        <w:gridCol w:w="367"/>
        <w:gridCol w:w="458"/>
        <w:gridCol w:w="315"/>
        <w:gridCol w:w="351"/>
        <w:gridCol w:w="360"/>
        <w:gridCol w:w="324"/>
        <w:gridCol w:w="36"/>
        <w:gridCol w:w="360"/>
        <w:gridCol w:w="360"/>
        <w:gridCol w:w="349"/>
        <w:gridCol w:w="335"/>
        <w:gridCol w:w="36"/>
        <w:gridCol w:w="364"/>
        <w:gridCol w:w="360"/>
        <w:gridCol w:w="311"/>
        <w:gridCol w:w="412"/>
        <w:gridCol w:w="432"/>
        <w:gridCol w:w="1350"/>
        <w:gridCol w:w="2070"/>
        <w:gridCol w:w="1818"/>
      </w:tblGrid>
      <w:tr w:rsidR="00481193" w:rsidRPr="009E3AF5" w:rsidTr="00DF5383">
        <w:trPr>
          <w:jc w:val="center"/>
        </w:trPr>
        <w:tc>
          <w:tcPr>
            <w:tcW w:w="552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733198" w:rsidRDefault="00481193" w:rsidP="006065E3">
            <w:pPr>
              <w:jc w:val="center"/>
              <w:rPr>
                <w:b/>
                <w:sz w:val="20"/>
                <w:lang w:val="es-ES_tradnl"/>
              </w:rPr>
            </w:pPr>
            <w:r w:rsidRPr="00733198">
              <w:rPr>
                <w:b/>
                <w:sz w:val="20"/>
                <w:lang w:val="es-ES_tradnl"/>
              </w:rPr>
              <w:t>Principales actividades de seguimiento/Productos por actividad</w:t>
            </w: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p>
        </w:tc>
        <w:tc>
          <w:tcPr>
            <w:tcW w:w="149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Año 1</w:t>
            </w:r>
          </w:p>
        </w:tc>
        <w:tc>
          <w:tcPr>
            <w:tcW w:w="135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Año 2</w:t>
            </w:r>
          </w:p>
        </w:tc>
        <w:tc>
          <w:tcPr>
            <w:tcW w:w="144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Año 3</w:t>
            </w:r>
          </w:p>
        </w:tc>
        <w:tc>
          <w:tcPr>
            <w:tcW w:w="148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Año 4</w:t>
            </w:r>
          </w:p>
        </w:tc>
        <w:tc>
          <w:tcPr>
            <w:tcW w:w="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Responsable</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Costo</w:t>
            </w:r>
          </w:p>
          <w:p w:rsidR="00481193" w:rsidRPr="009E3AF5" w:rsidRDefault="00481193" w:rsidP="006065E3">
            <w:pPr>
              <w:jc w:val="center"/>
              <w:rPr>
                <w:sz w:val="20"/>
                <w:lang w:val="es-ES_tradnl"/>
              </w:rPr>
            </w:pPr>
            <w:r w:rsidRPr="009E3AF5">
              <w:rPr>
                <w:sz w:val="20"/>
                <w:lang w:val="es-ES_tradnl"/>
              </w:rPr>
              <w:t>(US$)</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Financiamiento</w:t>
            </w:r>
          </w:p>
        </w:tc>
      </w:tr>
      <w:tr w:rsidR="00481193" w:rsidRPr="009E3AF5" w:rsidTr="00DF5383">
        <w:trPr>
          <w:jc w:val="center"/>
        </w:trPr>
        <w:tc>
          <w:tcPr>
            <w:tcW w:w="55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0</w:t>
            </w:r>
          </w:p>
        </w:tc>
        <w:tc>
          <w:tcPr>
            <w:tcW w:w="3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1</w:t>
            </w:r>
          </w:p>
        </w:tc>
        <w:tc>
          <w:tcPr>
            <w:tcW w:w="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2</w:t>
            </w:r>
          </w:p>
        </w:tc>
        <w:tc>
          <w:tcPr>
            <w:tcW w:w="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3</w:t>
            </w:r>
          </w:p>
        </w:tc>
        <w:tc>
          <w:tcPr>
            <w:tcW w:w="4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4</w:t>
            </w:r>
          </w:p>
        </w:tc>
        <w:tc>
          <w:tcPr>
            <w:tcW w:w="3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1</w:t>
            </w: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2</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3</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4</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1</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2</w:t>
            </w: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3</w:t>
            </w:r>
          </w:p>
        </w:tc>
        <w:tc>
          <w:tcPr>
            <w:tcW w:w="3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4</w:t>
            </w: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1</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2</w:t>
            </w:r>
          </w:p>
        </w:tc>
        <w:tc>
          <w:tcPr>
            <w:tcW w:w="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3</w:t>
            </w:r>
          </w:p>
        </w:tc>
        <w:tc>
          <w:tcPr>
            <w:tcW w:w="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sidRPr="009E3AF5">
              <w:rPr>
                <w:sz w:val="20"/>
                <w:lang w:val="es-ES_tradnl"/>
              </w:rPr>
              <w:t>4</w:t>
            </w:r>
          </w:p>
        </w:tc>
        <w:tc>
          <w:tcPr>
            <w:tcW w:w="4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r>
              <w:rPr>
                <w:sz w:val="20"/>
                <w:lang w:val="es-ES_tradnl"/>
              </w:rPr>
              <w:t>+1</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jc w:val="center"/>
              <w:rPr>
                <w:sz w:val="20"/>
                <w:lang w:val="es-ES_tradnl"/>
              </w:rPr>
            </w:pPr>
          </w:p>
        </w:tc>
      </w:tr>
      <w:tr w:rsidR="00481193" w:rsidRPr="009E3AF5" w:rsidTr="00DF5383">
        <w:trPr>
          <w:jc w:val="center"/>
        </w:trPr>
        <w:tc>
          <w:tcPr>
            <w:tcW w:w="5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F74659" w:rsidRDefault="00481193" w:rsidP="00F74659">
            <w:pPr>
              <w:rPr>
                <w:b/>
                <w:sz w:val="20"/>
                <w:lang w:val="es-ES_tradnl"/>
              </w:rPr>
            </w:pPr>
            <w:r w:rsidRPr="00F74659">
              <w:rPr>
                <w:b/>
                <w:sz w:val="20"/>
                <w:lang w:val="es-ES_tradnl"/>
              </w:rPr>
              <w:t>Indicadores de Obra</w:t>
            </w:r>
          </w:p>
        </w:tc>
        <w:tc>
          <w:tcPr>
            <w:tcW w:w="6553" w:type="dxa"/>
            <w:gridSpan w:val="2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Default="00481193" w:rsidP="006065E3">
            <w:pPr>
              <w:jc w:val="center"/>
              <w:rPr>
                <w:sz w:val="20"/>
                <w:lang w:val="es-ES_tradnl"/>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524141" w:rsidRDefault="00E4285E" w:rsidP="007C35EB">
            <w:pPr>
              <w:jc w:val="center"/>
              <w:rPr>
                <w:sz w:val="20"/>
                <w:lang w:val="es-ES_tradnl"/>
              </w:rPr>
            </w:pPr>
            <w:r>
              <w:rPr>
                <w:sz w:val="20"/>
                <w:lang w:val="es-ES_tradnl"/>
              </w:rPr>
              <w:t>AySA</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524141" w:rsidRDefault="00481193" w:rsidP="007C35EB">
            <w:pPr>
              <w:jc w:val="center"/>
              <w:rPr>
                <w:sz w:val="20"/>
                <w:lang w:val="es-ES_tradnl"/>
              </w:rPr>
            </w:pPr>
            <w:r w:rsidRPr="00524141">
              <w:rPr>
                <w:sz w:val="20"/>
                <w:lang w:val="es-ES_tradnl"/>
              </w:rPr>
              <w:t>Parte de los recursos de Inspección y Supervisión de Obras</w:t>
            </w: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524141" w:rsidRDefault="00481193" w:rsidP="007C35EB">
            <w:pPr>
              <w:jc w:val="center"/>
              <w:rPr>
                <w:sz w:val="20"/>
                <w:lang w:val="es-ES_tradnl"/>
              </w:rPr>
            </w:pPr>
            <w:r w:rsidRPr="00524141">
              <w:rPr>
                <w:sz w:val="20"/>
                <w:lang w:val="es-ES_tradnl"/>
              </w:rPr>
              <w:t>Programa</w:t>
            </w:r>
          </w:p>
        </w:tc>
      </w:tr>
      <w:tr w:rsidR="00481193" w:rsidRPr="00002BF9" w:rsidTr="00DF5383">
        <w:trPr>
          <w:trHeight w:val="9458"/>
          <w:jc w:val="center"/>
        </w:trPr>
        <w:tc>
          <w:tcPr>
            <w:tcW w:w="552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E4BEA" w:rsidRPr="00CE4BEA" w:rsidRDefault="00CE4BEA" w:rsidP="00CE4BEA">
            <w:pPr>
              <w:pStyle w:val="Heading3"/>
              <w:ind w:left="199" w:hanging="199"/>
              <w:rPr>
                <w:sz w:val="20"/>
                <w:u w:val="single"/>
                <w:lang w:val="es-ES"/>
              </w:rPr>
            </w:pPr>
            <w:r w:rsidRPr="00CE4BEA">
              <w:rPr>
                <w:sz w:val="20"/>
                <w:u w:val="single"/>
                <w:lang w:val="es-ES"/>
              </w:rPr>
              <w:t>Optimización del Sistema de potabilización y distribución de agua potable</w:t>
            </w:r>
          </w:p>
          <w:p w:rsidR="00CE4BEA" w:rsidRDefault="00CE4BEA" w:rsidP="00CE4BEA">
            <w:pPr>
              <w:pStyle w:val="ListParagraph"/>
              <w:ind w:left="205"/>
              <w:rPr>
                <w:i/>
                <w:sz w:val="20"/>
              </w:rPr>
            </w:pPr>
          </w:p>
          <w:p w:rsidR="00CE4BEA" w:rsidRDefault="00CE4BEA" w:rsidP="00CC3EEA">
            <w:pPr>
              <w:pStyle w:val="ListParagraph"/>
              <w:numPr>
                <w:ilvl w:val="0"/>
                <w:numId w:val="16"/>
              </w:numPr>
              <w:ind w:left="205" w:hanging="180"/>
              <w:rPr>
                <w:i/>
                <w:sz w:val="20"/>
              </w:rPr>
            </w:pPr>
            <w:r>
              <w:rPr>
                <w:i/>
                <w:sz w:val="20"/>
              </w:rPr>
              <w:t>Rehabilitación y Optimización de la Planta general San Martin.</w:t>
            </w:r>
          </w:p>
          <w:p w:rsidR="00CE4BEA" w:rsidRDefault="00CE4BEA" w:rsidP="00CE4BEA">
            <w:pPr>
              <w:pStyle w:val="ListParagraph"/>
              <w:numPr>
                <w:ilvl w:val="0"/>
                <w:numId w:val="27"/>
              </w:numPr>
              <w:rPr>
                <w:sz w:val="20"/>
              </w:rPr>
            </w:pPr>
            <w:r>
              <w:rPr>
                <w:i/>
                <w:sz w:val="20"/>
              </w:rPr>
              <w:t xml:space="preserve"> </w:t>
            </w:r>
            <w:r w:rsidRPr="00CE4BEA">
              <w:rPr>
                <w:sz w:val="20"/>
              </w:rPr>
              <w:t>Decantadores del Sec</w:t>
            </w:r>
            <w:r>
              <w:rPr>
                <w:sz w:val="20"/>
              </w:rPr>
              <w:t>tor A1 mejorados</w:t>
            </w:r>
          </w:p>
          <w:p w:rsidR="00CE4BEA" w:rsidRDefault="00CE4BEA" w:rsidP="00CE4BEA">
            <w:pPr>
              <w:pStyle w:val="ListParagraph"/>
              <w:numPr>
                <w:ilvl w:val="0"/>
                <w:numId w:val="27"/>
              </w:numPr>
              <w:rPr>
                <w:sz w:val="20"/>
              </w:rPr>
            </w:pPr>
            <w:r>
              <w:rPr>
                <w:sz w:val="20"/>
              </w:rPr>
              <w:t>Sistema de Inyección de Cal adecuado</w:t>
            </w:r>
          </w:p>
          <w:p w:rsidR="00CE4BEA" w:rsidRDefault="00CE4BEA" w:rsidP="00CE4BEA">
            <w:pPr>
              <w:pStyle w:val="ListParagraph"/>
              <w:numPr>
                <w:ilvl w:val="0"/>
                <w:numId w:val="27"/>
              </w:numPr>
              <w:rPr>
                <w:sz w:val="20"/>
              </w:rPr>
            </w:pPr>
            <w:r>
              <w:rPr>
                <w:sz w:val="20"/>
              </w:rPr>
              <w:t>Canal auxiliar de agua decantada prolongado</w:t>
            </w:r>
          </w:p>
          <w:p w:rsidR="00CE4BEA" w:rsidRDefault="00CE4BEA" w:rsidP="00CE4BEA">
            <w:pPr>
              <w:rPr>
                <w:sz w:val="20"/>
              </w:rPr>
            </w:pPr>
          </w:p>
          <w:p w:rsidR="00CE4BEA" w:rsidRPr="00CF7969" w:rsidRDefault="00CE4BEA" w:rsidP="00CF7969">
            <w:pPr>
              <w:pStyle w:val="ListParagraph"/>
              <w:numPr>
                <w:ilvl w:val="0"/>
                <w:numId w:val="16"/>
              </w:numPr>
              <w:ind w:left="205" w:hanging="180"/>
              <w:rPr>
                <w:i/>
                <w:sz w:val="20"/>
              </w:rPr>
            </w:pPr>
            <w:r w:rsidRPr="00CF7969">
              <w:rPr>
                <w:i/>
                <w:sz w:val="20"/>
              </w:rPr>
              <w:t>Renovaci</w:t>
            </w:r>
            <w:r w:rsidR="008B5DE3" w:rsidRPr="00CF7969">
              <w:rPr>
                <w:i/>
                <w:sz w:val="20"/>
              </w:rPr>
              <w:t xml:space="preserve">ón y </w:t>
            </w:r>
            <w:r w:rsidR="00CF7969" w:rsidRPr="00CF7969">
              <w:rPr>
                <w:i/>
                <w:sz w:val="20"/>
              </w:rPr>
              <w:t>rehabilitación</w:t>
            </w:r>
            <w:r w:rsidR="008B5DE3" w:rsidRPr="00CF7969">
              <w:rPr>
                <w:i/>
                <w:sz w:val="20"/>
              </w:rPr>
              <w:t xml:space="preserve"> de redes de distribución </w:t>
            </w:r>
            <w:r w:rsidR="00CF7969" w:rsidRPr="00CF7969">
              <w:rPr>
                <w:i/>
                <w:sz w:val="20"/>
              </w:rPr>
              <w:t>Villa Sarmiento, Matanza Norte, Centro Ramos Mejía y Gerli-Piñeiro.</w:t>
            </w:r>
          </w:p>
          <w:p w:rsidR="00CF7969" w:rsidRDefault="00CF7969" w:rsidP="00CF7969">
            <w:pPr>
              <w:pStyle w:val="ListParagraph"/>
              <w:numPr>
                <w:ilvl w:val="0"/>
                <w:numId w:val="27"/>
              </w:numPr>
              <w:rPr>
                <w:sz w:val="20"/>
              </w:rPr>
            </w:pPr>
            <w:r>
              <w:rPr>
                <w:sz w:val="20"/>
              </w:rPr>
              <w:t>Redes finas de agua potable rehabilitadas</w:t>
            </w:r>
          </w:p>
          <w:p w:rsidR="00CF7969" w:rsidRPr="00CF7969" w:rsidRDefault="00CF7969" w:rsidP="00CF7969">
            <w:pPr>
              <w:pStyle w:val="ListParagraph"/>
              <w:rPr>
                <w:sz w:val="20"/>
              </w:rPr>
            </w:pPr>
          </w:p>
          <w:p w:rsidR="00CF7969" w:rsidRPr="00DF5383" w:rsidRDefault="00CF7969" w:rsidP="00CF7969">
            <w:pPr>
              <w:pStyle w:val="ListParagraph"/>
              <w:numPr>
                <w:ilvl w:val="0"/>
                <w:numId w:val="16"/>
              </w:numPr>
              <w:ind w:left="205" w:hanging="180"/>
              <w:rPr>
                <w:i/>
                <w:sz w:val="20"/>
              </w:rPr>
            </w:pPr>
            <w:r w:rsidRPr="00DF5383">
              <w:rPr>
                <w:i/>
                <w:sz w:val="20"/>
              </w:rPr>
              <w:t>Instalación de micro y macro  medidores, en  cinco sectores hidráulicos: Quilmes centro, Caballito, Haedo 3, Haedo 4, Bernal.</w:t>
            </w:r>
          </w:p>
          <w:p w:rsidR="00CF7969" w:rsidRDefault="00CF7969" w:rsidP="00CF7969">
            <w:pPr>
              <w:pStyle w:val="ListParagraph"/>
              <w:numPr>
                <w:ilvl w:val="0"/>
                <w:numId w:val="27"/>
              </w:numPr>
              <w:rPr>
                <w:sz w:val="20"/>
              </w:rPr>
            </w:pPr>
            <w:r>
              <w:rPr>
                <w:sz w:val="20"/>
              </w:rPr>
              <w:t>Macro medidores instalados</w:t>
            </w:r>
          </w:p>
          <w:p w:rsidR="00CF7969" w:rsidRDefault="00CF7969" w:rsidP="00CF7969">
            <w:pPr>
              <w:pStyle w:val="ListParagraph"/>
              <w:numPr>
                <w:ilvl w:val="0"/>
                <w:numId w:val="27"/>
              </w:numPr>
              <w:rPr>
                <w:sz w:val="20"/>
              </w:rPr>
            </w:pPr>
            <w:r>
              <w:rPr>
                <w:sz w:val="20"/>
              </w:rPr>
              <w:t>Micro medidores instalados</w:t>
            </w:r>
          </w:p>
          <w:p w:rsidR="00CF7969" w:rsidRPr="00CF7969" w:rsidRDefault="00CF7969" w:rsidP="00DF5383">
            <w:pPr>
              <w:pStyle w:val="ListParagraph"/>
              <w:rPr>
                <w:sz w:val="20"/>
              </w:rPr>
            </w:pPr>
          </w:p>
          <w:p w:rsidR="00CF7969" w:rsidRDefault="00DF5383" w:rsidP="00DF5383">
            <w:pPr>
              <w:pStyle w:val="ListParagraph"/>
              <w:numPr>
                <w:ilvl w:val="0"/>
                <w:numId w:val="16"/>
              </w:numPr>
              <w:ind w:left="205" w:hanging="180"/>
              <w:rPr>
                <w:i/>
                <w:sz w:val="20"/>
              </w:rPr>
            </w:pPr>
            <w:r>
              <w:rPr>
                <w:i/>
                <w:sz w:val="20"/>
              </w:rPr>
              <w:t>Sistema</w:t>
            </w:r>
            <w:r w:rsidRPr="00DF5383">
              <w:rPr>
                <w:i/>
                <w:sz w:val="20"/>
              </w:rPr>
              <w:t xml:space="preserve">s de monitoreo para medir la calidad del </w:t>
            </w:r>
            <w:r>
              <w:rPr>
                <w:i/>
                <w:sz w:val="20"/>
              </w:rPr>
              <w:t>agua Cuenca del Plata</w:t>
            </w:r>
          </w:p>
          <w:p w:rsidR="00DF5383" w:rsidRDefault="00DF5383" w:rsidP="00DF5383">
            <w:pPr>
              <w:pStyle w:val="ListParagraph"/>
              <w:numPr>
                <w:ilvl w:val="0"/>
                <w:numId w:val="27"/>
              </w:numPr>
              <w:rPr>
                <w:sz w:val="20"/>
              </w:rPr>
            </w:pPr>
            <w:r w:rsidRPr="00DF5383">
              <w:rPr>
                <w:sz w:val="20"/>
                <w:lang w:val="es-AR"/>
              </w:rPr>
              <w:t>Estaciones de monitoreo instaladas</w:t>
            </w:r>
          </w:p>
          <w:p w:rsidR="00DF5383" w:rsidRPr="00CF7969" w:rsidRDefault="00DF5383" w:rsidP="00CF7969">
            <w:pPr>
              <w:rPr>
                <w:sz w:val="20"/>
                <w:lang w:val="es-ES"/>
              </w:rPr>
            </w:pPr>
          </w:p>
          <w:p w:rsidR="00CF7969" w:rsidRPr="00CF7969" w:rsidRDefault="00CF7969" w:rsidP="00CF7969">
            <w:pPr>
              <w:pStyle w:val="Heading3"/>
              <w:ind w:left="199" w:hanging="199"/>
              <w:rPr>
                <w:sz w:val="20"/>
                <w:u w:val="single"/>
                <w:lang w:val="es-ES"/>
              </w:rPr>
            </w:pPr>
            <w:r w:rsidRPr="00CF7969">
              <w:rPr>
                <w:sz w:val="20"/>
                <w:u w:val="single"/>
                <w:lang w:val="es-ES"/>
              </w:rPr>
              <w:t>Ampliación del sistema de saneamiento</w:t>
            </w:r>
          </w:p>
          <w:p w:rsidR="00481193" w:rsidRPr="00CC3EEA" w:rsidRDefault="00481193" w:rsidP="00CC3EEA">
            <w:pPr>
              <w:pStyle w:val="ListParagraph"/>
              <w:numPr>
                <w:ilvl w:val="0"/>
                <w:numId w:val="16"/>
              </w:numPr>
              <w:ind w:left="205" w:hanging="180"/>
              <w:rPr>
                <w:i/>
                <w:sz w:val="20"/>
              </w:rPr>
            </w:pPr>
            <w:r w:rsidRPr="00CC3EEA">
              <w:rPr>
                <w:i/>
                <w:sz w:val="20"/>
              </w:rPr>
              <w:t>Sistema de Desagües Cloacales de</w:t>
            </w:r>
            <w:r w:rsidR="00CF7969">
              <w:rPr>
                <w:i/>
                <w:sz w:val="20"/>
              </w:rPr>
              <w:t xml:space="preserve"> </w:t>
            </w:r>
            <w:r w:rsidRPr="00CC3EEA">
              <w:rPr>
                <w:i/>
                <w:sz w:val="20"/>
              </w:rPr>
              <w:t>l</w:t>
            </w:r>
            <w:r w:rsidR="00CF7969">
              <w:rPr>
                <w:i/>
                <w:sz w:val="20"/>
              </w:rPr>
              <w:t>a</w:t>
            </w:r>
            <w:r w:rsidRPr="00CC3EEA">
              <w:rPr>
                <w:i/>
                <w:sz w:val="20"/>
              </w:rPr>
              <w:t xml:space="preserve">  </w:t>
            </w:r>
            <w:r w:rsidR="00CF7969">
              <w:rPr>
                <w:i/>
                <w:sz w:val="20"/>
              </w:rPr>
              <w:t>Cuenca Norte</w:t>
            </w:r>
          </w:p>
          <w:p w:rsidR="00481193" w:rsidRPr="00002BF9" w:rsidRDefault="00481193" w:rsidP="00CC3EEA">
            <w:pPr>
              <w:pStyle w:val="ListParagraph"/>
              <w:numPr>
                <w:ilvl w:val="0"/>
                <w:numId w:val="27"/>
              </w:numPr>
              <w:rPr>
                <w:sz w:val="20"/>
              </w:rPr>
            </w:pPr>
            <w:r w:rsidRPr="00002BF9">
              <w:rPr>
                <w:sz w:val="20"/>
              </w:rPr>
              <w:t>Colectores construidos</w:t>
            </w:r>
          </w:p>
          <w:p w:rsidR="00481193" w:rsidRPr="00002BF9" w:rsidRDefault="00481193" w:rsidP="00CC3EEA">
            <w:pPr>
              <w:pStyle w:val="ListParagraph"/>
              <w:numPr>
                <w:ilvl w:val="0"/>
                <w:numId w:val="27"/>
              </w:numPr>
              <w:rPr>
                <w:sz w:val="20"/>
              </w:rPr>
            </w:pPr>
            <w:r w:rsidRPr="00002BF9">
              <w:rPr>
                <w:sz w:val="20"/>
              </w:rPr>
              <w:t>Redes finas cloacales construidas</w:t>
            </w:r>
          </w:p>
          <w:p w:rsidR="00481193" w:rsidRPr="00002BF9" w:rsidRDefault="00481193" w:rsidP="00CC3EEA">
            <w:pPr>
              <w:pStyle w:val="ListParagraph"/>
              <w:numPr>
                <w:ilvl w:val="0"/>
                <w:numId w:val="27"/>
              </w:numPr>
              <w:rPr>
                <w:sz w:val="20"/>
              </w:rPr>
            </w:pPr>
            <w:r w:rsidRPr="00002BF9">
              <w:rPr>
                <w:sz w:val="20"/>
              </w:rPr>
              <w:t>Colectores rehabilitados</w:t>
            </w:r>
          </w:p>
          <w:p w:rsidR="00481193" w:rsidRDefault="00481193" w:rsidP="00CC3EEA">
            <w:pPr>
              <w:pStyle w:val="ListParagraph"/>
              <w:numPr>
                <w:ilvl w:val="0"/>
                <w:numId w:val="27"/>
              </w:numPr>
              <w:rPr>
                <w:sz w:val="20"/>
              </w:rPr>
            </w:pPr>
            <w:r w:rsidRPr="00002BF9">
              <w:rPr>
                <w:sz w:val="20"/>
              </w:rPr>
              <w:t>Estaciones de bombeo construidas o acondicionadas</w:t>
            </w:r>
          </w:p>
          <w:p w:rsidR="00CF7969" w:rsidRDefault="00CF7969" w:rsidP="00CF7969">
            <w:pPr>
              <w:numPr>
                <w:ilvl w:val="0"/>
                <w:numId w:val="27"/>
              </w:numPr>
              <w:rPr>
                <w:spacing w:val="0"/>
                <w:sz w:val="20"/>
                <w:szCs w:val="24"/>
                <w:lang w:val="es-ES"/>
              </w:rPr>
            </w:pPr>
            <w:r>
              <w:rPr>
                <w:spacing w:val="0"/>
                <w:sz w:val="20"/>
                <w:szCs w:val="24"/>
                <w:lang w:val="es-ES"/>
              </w:rPr>
              <w:t xml:space="preserve">Módulo 3 de la </w:t>
            </w:r>
            <w:r w:rsidRPr="00CF7969">
              <w:rPr>
                <w:spacing w:val="0"/>
                <w:sz w:val="20"/>
                <w:szCs w:val="24"/>
                <w:lang w:val="es-ES"/>
              </w:rPr>
              <w:t>Planta de tratamiento de efluentes construid</w:t>
            </w:r>
            <w:r>
              <w:rPr>
                <w:spacing w:val="0"/>
                <w:sz w:val="20"/>
                <w:szCs w:val="24"/>
                <w:lang w:val="es-ES"/>
              </w:rPr>
              <w:t>o</w:t>
            </w:r>
          </w:p>
          <w:p w:rsidR="000B481A" w:rsidRPr="00CF7969" w:rsidRDefault="000B481A" w:rsidP="00CF7969">
            <w:pPr>
              <w:numPr>
                <w:ilvl w:val="0"/>
                <w:numId w:val="27"/>
              </w:numPr>
              <w:rPr>
                <w:spacing w:val="0"/>
                <w:sz w:val="20"/>
                <w:szCs w:val="24"/>
                <w:lang w:val="es-ES"/>
              </w:rPr>
            </w:pPr>
            <w:r>
              <w:rPr>
                <w:spacing w:val="0"/>
                <w:sz w:val="20"/>
                <w:szCs w:val="24"/>
                <w:lang w:val="es-ES"/>
              </w:rPr>
              <w:t>Conexiones domiciliares disponibilizadas</w:t>
            </w:r>
          </w:p>
          <w:p w:rsidR="00481193" w:rsidRPr="00002BF9" w:rsidRDefault="00481193" w:rsidP="00FE2F72">
            <w:pPr>
              <w:pStyle w:val="ListParagraph"/>
              <w:rPr>
                <w:sz w:val="20"/>
              </w:rPr>
            </w:pPr>
          </w:p>
          <w:p w:rsidR="00481193" w:rsidRPr="00FE2F72" w:rsidRDefault="00CF7969" w:rsidP="00FE2F72">
            <w:pPr>
              <w:pStyle w:val="ListParagraph"/>
              <w:numPr>
                <w:ilvl w:val="0"/>
                <w:numId w:val="16"/>
              </w:numPr>
              <w:ind w:left="205" w:hanging="180"/>
              <w:rPr>
                <w:i/>
                <w:sz w:val="20"/>
              </w:rPr>
            </w:pPr>
            <w:r>
              <w:rPr>
                <w:i/>
                <w:sz w:val="20"/>
              </w:rPr>
              <w:t>Extensión de Redes Cloacales en Hurlingham, Ituzaingó y Morón</w:t>
            </w:r>
          </w:p>
          <w:p w:rsidR="00481193" w:rsidRPr="00FE2F72" w:rsidRDefault="00481193" w:rsidP="00FE2F72">
            <w:pPr>
              <w:pStyle w:val="ListParagraph"/>
              <w:numPr>
                <w:ilvl w:val="0"/>
                <w:numId w:val="27"/>
              </w:numPr>
              <w:rPr>
                <w:sz w:val="20"/>
              </w:rPr>
            </w:pPr>
            <w:r w:rsidRPr="00FE2F72">
              <w:rPr>
                <w:sz w:val="20"/>
              </w:rPr>
              <w:t>Colectores construidos</w:t>
            </w:r>
          </w:p>
          <w:p w:rsidR="00481193" w:rsidRPr="00FE2F72" w:rsidRDefault="00481193" w:rsidP="00FE2F72">
            <w:pPr>
              <w:pStyle w:val="ListParagraph"/>
              <w:numPr>
                <w:ilvl w:val="0"/>
                <w:numId w:val="27"/>
              </w:numPr>
              <w:rPr>
                <w:sz w:val="20"/>
              </w:rPr>
            </w:pPr>
            <w:r w:rsidRPr="00FE2F72">
              <w:rPr>
                <w:sz w:val="20"/>
              </w:rPr>
              <w:t>Redes finas cloacales construidas</w:t>
            </w:r>
          </w:p>
          <w:p w:rsidR="00CF7969" w:rsidRDefault="00CF7969" w:rsidP="00CF7969">
            <w:pPr>
              <w:pStyle w:val="ListParagraph"/>
              <w:numPr>
                <w:ilvl w:val="0"/>
                <w:numId w:val="27"/>
              </w:numPr>
              <w:rPr>
                <w:sz w:val="20"/>
              </w:rPr>
            </w:pPr>
            <w:r w:rsidRPr="00CF7969">
              <w:rPr>
                <w:sz w:val="20"/>
              </w:rPr>
              <w:t>Estaciones de bombeo construidas o acondicionadas</w:t>
            </w:r>
          </w:p>
          <w:p w:rsidR="000B481A" w:rsidRPr="000B481A" w:rsidRDefault="000B481A" w:rsidP="000B481A">
            <w:pPr>
              <w:pStyle w:val="ListParagraph"/>
              <w:numPr>
                <w:ilvl w:val="0"/>
                <w:numId w:val="27"/>
              </w:numPr>
              <w:rPr>
                <w:sz w:val="20"/>
              </w:rPr>
            </w:pPr>
            <w:r w:rsidRPr="000B481A">
              <w:rPr>
                <w:sz w:val="20"/>
              </w:rPr>
              <w:t>Conexiones domiciliares disponibilizadas</w:t>
            </w:r>
          </w:p>
          <w:p w:rsidR="00481193" w:rsidRPr="00CF7969" w:rsidRDefault="00481193" w:rsidP="00CF7969">
            <w:pPr>
              <w:rPr>
                <w:sz w:val="20"/>
              </w:rPr>
            </w:pPr>
          </w:p>
        </w:tc>
        <w:tc>
          <w:tcPr>
            <w:tcW w:w="34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002BF9" w:rsidRDefault="00481193" w:rsidP="006065E3">
            <w:pPr>
              <w:rPr>
                <w:sz w:val="20"/>
                <w:lang w:val="es-ES"/>
              </w:rPr>
            </w:pPr>
          </w:p>
        </w:tc>
        <w:tc>
          <w:tcPr>
            <w:tcW w:w="38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002BF9" w:rsidRDefault="00481193" w:rsidP="006065E3">
            <w:pPr>
              <w:rPr>
                <w:sz w:val="20"/>
                <w:lang w:val="es-ES"/>
              </w:rPr>
            </w:pPr>
          </w:p>
        </w:tc>
        <w:tc>
          <w:tcPr>
            <w:tcW w:w="28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176507" w:rsidRDefault="00176507" w:rsidP="006065E3">
            <w:pPr>
              <w:rPr>
                <w:sz w:val="20"/>
                <w:lang w:val="es-ES"/>
              </w:rPr>
            </w:pPr>
          </w:p>
          <w:p w:rsidR="00176507" w:rsidRDefault="00176507" w:rsidP="006065E3">
            <w:pPr>
              <w:rPr>
                <w:sz w:val="20"/>
                <w:lang w:val="es-ES"/>
              </w:rPr>
            </w:pPr>
          </w:p>
          <w:p w:rsidR="00176507" w:rsidRDefault="00176507" w:rsidP="006065E3">
            <w:pPr>
              <w:rPr>
                <w:sz w:val="20"/>
                <w:lang w:val="es-ES"/>
              </w:rPr>
            </w:pPr>
          </w:p>
          <w:p w:rsidR="00481193" w:rsidRPr="00002BF9" w:rsidRDefault="00481193" w:rsidP="006065E3">
            <w:pPr>
              <w:rPr>
                <w:sz w:val="20"/>
                <w:lang w:val="es-ES"/>
              </w:rPr>
            </w:pPr>
          </w:p>
        </w:tc>
        <w:tc>
          <w:tcPr>
            <w:tcW w:w="3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Default="00481193" w:rsidP="006065E3">
            <w:pPr>
              <w:rPr>
                <w:sz w:val="20"/>
                <w:lang w:val="es-ES_tradnl"/>
              </w:rPr>
            </w:pPr>
          </w:p>
          <w:p w:rsidR="00176507" w:rsidRDefault="00176507" w:rsidP="006065E3">
            <w:pPr>
              <w:rPr>
                <w:sz w:val="20"/>
                <w:lang w:val="es-ES_tradnl"/>
              </w:rPr>
            </w:pPr>
          </w:p>
          <w:p w:rsidR="00176507" w:rsidRDefault="00176507" w:rsidP="006065E3">
            <w:pPr>
              <w:rPr>
                <w:sz w:val="20"/>
                <w:lang w:val="es-ES_tradnl"/>
              </w:rPr>
            </w:pPr>
          </w:p>
          <w:p w:rsidR="00176507" w:rsidRDefault="00176507" w:rsidP="006065E3">
            <w:pPr>
              <w:rPr>
                <w:sz w:val="20"/>
                <w:lang w:val="es-ES_tradnl"/>
              </w:rPr>
            </w:pPr>
          </w:p>
          <w:p w:rsidR="00176507" w:rsidRDefault="00176507" w:rsidP="006065E3">
            <w:pPr>
              <w:rPr>
                <w:sz w:val="20"/>
                <w:lang w:val="es-ES_tradnl"/>
              </w:rPr>
            </w:pPr>
          </w:p>
          <w:p w:rsidR="00176507" w:rsidRDefault="00176507" w:rsidP="006065E3">
            <w:pPr>
              <w:rPr>
                <w:sz w:val="20"/>
                <w:lang w:val="es-ES_tradnl"/>
              </w:rPr>
            </w:pPr>
          </w:p>
          <w:p w:rsidR="00176507" w:rsidRDefault="00176507" w:rsidP="006065E3">
            <w:pPr>
              <w:rPr>
                <w:sz w:val="20"/>
                <w:lang w:val="es-ES_tradnl"/>
              </w:rPr>
            </w:pPr>
            <w:r>
              <w:rPr>
                <w:sz w:val="20"/>
                <w:lang w:val="es-ES_tradnl"/>
              </w:rPr>
              <w:t>X</w:t>
            </w:r>
          </w:p>
          <w:p w:rsidR="00176507" w:rsidRPr="009E3AF5" w:rsidRDefault="00176507" w:rsidP="006065E3">
            <w:pPr>
              <w:rPr>
                <w:sz w:val="20"/>
                <w:lang w:val="es-ES_tradnl"/>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Default="00481193" w:rsidP="006065E3">
            <w:pPr>
              <w:rPr>
                <w:sz w:val="20"/>
                <w:lang w:val="es-ES_tradnl"/>
              </w:rPr>
            </w:pPr>
          </w:p>
          <w:p w:rsidR="00176507" w:rsidRDefault="00176507" w:rsidP="006065E3">
            <w:pPr>
              <w:rPr>
                <w:sz w:val="20"/>
                <w:lang w:val="es-ES_tradnl"/>
              </w:rPr>
            </w:pPr>
          </w:p>
          <w:p w:rsidR="00176507" w:rsidRDefault="00176507" w:rsidP="006065E3">
            <w:pPr>
              <w:rPr>
                <w:sz w:val="20"/>
                <w:lang w:val="es-ES_tradnl"/>
              </w:rPr>
            </w:pPr>
          </w:p>
          <w:p w:rsidR="00176507" w:rsidRDefault="00176507" w:rsidP="006065E3">
            <w:pPr>
              <w:rPr>
                <w:sz w:val="20"/>
                <w:lang w:val="es-ES_tradnl"/>
              </w:rPr>
            </w:pPr>
          </w:p>
          <w:p w:rsidR="00176507" w:rsidRDefault="00176507" w:rsidP="006065E3">
            <w:pPr>
              <w:rPr>
                <w:sz w:val="20"/>
                <w:lang w:val="es-ES_tradnl"/>
              </w:rPr>
            </w:pPr>
          </w:p>
          <w:p w:rsidR="00176507" w:rsidRDefault="00176507" w:rsidP="006065E3">
            <w:pPr>
              <w:rPr>
                <w:sz w:val="20"/>
                <w:lang w:val="es-ES_tradnl"/>
              </w:rPr>
            </w:pPr>
          </w:p>
          <w:p w:rsidR="00176507" w:rsidRPr="009E3AF5" w:rsidRDefault="00176507" w:rsidP="006065E3">
            <w:pPr>
              <w:rPr>
                <w:sz w:val="20"/>
                <w:lang w:val="es-ES_tradnl"/>
              </w:rPr>
            </w:pPr>
          </w:p>
        </w:tc>
        <w:tc>
          <w:tcPr>
            <w:tcW w:w="31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p>
          <w:p w:rsidR="00481193" w:rsidRDefault="00176507" w:rsidP="006065E3">
            <w:pPr>
              <w:rPr>
                <w:sz w:val="20"/>
                <w:lang w:val="es-ES_tradnl"/>
              </w:rPr>
            </w:pPr>
            <w:r>
              <w:rPr>
                <w:sz w:val="20"/>
                <w:lang w:val="es-ES_tradnl"/>
              </w:rPr>
              <w:t>X</w:t>
            </w:r>
          </w:p>
          <w:p w:rsidR="00176507" w:rsidRDefault="00176507" w:rsidP="006065E3">
            <w:pPr>
              <w:rPr>
                <w:sz w:val="20"/>
                <w:lang w:val="es-ES_tradnl"/>
              </w:rPr>
            </w:pPr>
            <w:r>
              <w:rPr>
                <w:sz w:val="20"/>
                <w:lang w:val="es-ES_tradnl"/>
              </w:rPr>
              <w:t>X</w:t>
            </w: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p>
          <w:p w:rsidR="00481193" w:rsidRDefault="00176507" w:rsidP="006065E3">
            <w:pPr>
              <w:rPr>
                <w:sz w:val="20"/>
                <w:lang w:val="es-ES_tradnl"/>
              </w:rPr>
            </w:pPr>
            <w:r>
              <w:rPr>
                <w:sz w:val="20"/>
                <w:lang w:val="es-ES_tradnl"/>
              </w:rPr>
              <w:t>X</w:t>
            </w: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r>
              <w:rPr>
                <w:sz w:val="20"/>
                <w:lang w:val="es-ES_tradnl"/>
              </w:rPr>
              <w:br/>
            </w: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r>
              <w:rPr>
                <w:sz w:val="20"/>
                <w:lang w:val="es-ES_tradnl"/>
              </w:rPr>
              <w:t>X</w:t>
            </w:r>
          </w:p>
          <w:p w:rsidR="00481193" w:rsidRDefault="00481193" w:rsidP="006065E3">
            <w:pPr>
              <w:rPr>
                <w:sz w:val="20"/>
                <w:lang w:val="es-ES_tradnl"/>
              </w:rPr>
            </w:pPr>
          </w:p>
          <w:p w:rsidR="00481193" w:rsidRDefault="00481193" w:rsidP="006065E3">
            <w:pPr>
              <w:rPr>
                <w:sz w:val="20"/>
                <w:lang w:val="es-ES_tradnl"/>
              </w:rPr>
            </w:pPr>
          </w:p>
          <w:p w:rsidR="00DF5383" w:rsidRDefault="00DF5383" w:rsidP="006065E3">
            <w:pPr>
              <w:rPr>
                <w:sz w:val="20"/>
                <w:lang w:val="es-ES_tradnl"/>
              </w:rPr>
            </w:pPr>
          </w:p>
          <w:p w:rsidR="00DF5383" w:rsidRDefault="00DF5383" w:rsidP="006065E3">
            <w:pPr>
              <w:rPr>
                <w:sz w:val="20"/>
                <w:lang w:val="es-ES_tradnl"/>
              </w:rPr>
            </w:pPr>
          </w:p>
          <w:p w:rsidR="00481193" w:rsidRDefault="00481193" w:rsidP="006065E3">
            <w:pPr>
              <w:rPr>
                <w:sz w:val="20"/>
                <w:lang w:val="es-ES_tradnl"/>
              </w:rPr>
            </w:pPr>
            <w:r>
              <w:rPr>
                <w:sz w:val="20"/>
                <w:lang w:val="es-ES_tradnl"/>
              </w:rPr>
              <w:t>X</w:t>
            </w: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p>
          <w:p w:rsidR="00481193" w:rsidRDefault="00481193" w:rsidP="006065E3">
            <w:pPr>
              <w:rPr>
                <w:sz w:val="20"/>
                <w:lang w:val="es-ES_tradnl"/>
              </w:rPr>
            </w:pPr>
          </w:p>
          <w:p w:rsidR="00DF5383" w:rsidRDefault="00DF5383" w:rsidP="006065E3">
            <w:pPr>
              <w:rPr>
                <w:sz w:val="20"/>
                <w:lang w:val="es-ES_tradnl"/>
              </w:rPr>
            </w:pPr>
          </w:p>
          <w:p w:rsidR="00DF5383" w:rsidRDefault="00DF5383" w:rsidP="006065E3">
            <w:pPr>
              <w:rPr>
                <w:sz w:val="20"/>
                <w:lang w:val="es-ES_tradnl"/>
              </w:rPr>
            </w:pPr>
          </w:p>
          <w:p w:rsidR="00DF5383" w:rsidRDefault="00DF5383" w:rsidP="006065E3">
            <w:pPr>
              <w:rPr>
                <w:sz w:val="20"/>
                <w:lang w:val="es-ES_tradnl"/>
              </w:rPr>
            </w:pPr>
          </w:p>
          <w:p w:rsidR="00481193" w:rsidRDefault="00481193" w:rsidP="006065E3">
            <w:pPr>
              <w:rPr>
                <w:sz w:val="20"/>
                <w:lang w:val="es-ES_tradnl"/>
              </w:rPr>
            </w:pPr>
            <w:r>
              <w:rPr>
                <w:sz w:val="20"/>
                <w:lang w:val="es-ES_tradnl"/>
              </w:rPr>
              <w:t>X</w:t>
            </w:r>
          </w:p>
          <w:p w:rsidR="00481193" w:rsidRDefault="00DF5383" w:rsidP="006065E3">
            <w:pPr>
              <w:rPr>
                <w:sz w:val="20"/>
                <w:lang w:val="es-ES_tradnl"/>
              </w:rPr>
            </w:pPr>
            <w:r>
              <w:rPr>
                <w:sz w:val="20"/>
                <w:lang w:val="es-ES_tradnl"/>
              </w:rPr>
              <w:t>X</w:t>
            </w:r>
          </w:p>
          <w:p w:rsidR="00481193" w:rsidRDefault="00481193" w:rsidP="006065E3">
            <w:pPr>
              <w:rPr>
                <w:sz w:val="20"/>
                <w:lang w:val="es-ES_tradnl"/>
              </w:rPr>
            </w:pPr>
            <w:r>
              <w:rPr>
                <w:sz w:val="20"/>
                <w:lang w:val="es-ES_tradnl"/>
              </w:rPr>
              <w:t>X</w:t>
            </w:r>
          </w:p>
          <w:p w:rsidR="00481193" w:rsidRDefault="00481193" w:rsidP="006065E3">
            <w:pPr>
              <w:rPr>
                <w:sz w:val="20"/>
                <w:lang w:val="es-ES_tradnl"/>
              </w:rPr>
            </w:pPr>
          </w:p>
          <w:p w:rsidR="000B481A" w:rsidRPr="009E3AF5" w:rsidRDefault="000B481A" w:rsidP="006065E3">
            <w:pPr>
              <w:rPr>
                <w:sz w:val="20"/>
                <w:lang w:val="es-ES_tradnl"/>
              </w:rPr>
            </w:pPr>
            <w:r>
              <w:rPr>
                <w:sz w:val="20"/>
                <w:lang w:val="es-ES_tradnl"/>
              </w:rPr>
              <w:t>X</w:t>
            </w:r>
          </w:p>
        </w:tc>
        <w:tc>
          <w:tcPr>
            <w:tcW w:w="35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9E3AF5" w:rsidRDefault="00481193" w:rsidP="006065E3">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176507" w:rsidP="00FE2F72">
            <w:pPr>
              <w:rPr>
                <w:sz w:val="20"/>
                <w:lang w:val="es-ES_tradnl"/>
              </w:rPr>
            </w:pPr>
            <w:r>
              <w:rPr>
                <w:sz w:val="20"/>
                <w:lang w:val="es-ES_tradnl"/>
              </w:rPr>
              <w:t>X</w:t>
            </w:r>
          </w:p>
          <w:p w:rsidR="00176507" w:rsidRDefault="00176507" w:rsidP="00FE2F72">
            <w:pPr>
              <w:rPr>
                <w:sz w:val="20"/>
                <w:lang w:val="es-ES_tradnl"/>
              </w:rPr>
            </w:pPr>
            <w:r>
              <w:rPr>
                <w:sz w:val="20"/>
                <w:lang w:val="es-ES_tradnl"/>
              </w:rPr>
              <w:t>X</w:t>
            </w:r>
          </w:p>
          <w:p w:rsidR="00481193" w:rsidRDefault="00481193" w:rsidP="00FE2F72">
            <w:pPr>
              <w:rPr>
                <w:sz w:val="20"/>
                <w:lang w:val="es-ES_tradnl"/>
              </w:rPr>
            </w:pPr>
          </w:p>
          <w:p w:rsidR="00481193" w:rsidRDefault="00176507" w:rsidP="00FE2F72">
            <w:pPr>
              <w:rPr>
                <w:sz w:val="20"/>
                <w:lang w:val="es-ES_tradnl"/>
              </w:rPr>
            </w:pPr>
            <w:r>
              <w:rPr>
                <w:sz w:val="20"/>
                <w:lang w:val="es-ES_tradnl"/>
              </w:rPr>
              <w:t>X</w:t>
            </w: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176507" w:rsidP="00FE2F72">
            <w:pPr>
              <w:rPr>
                <w:sz w:val="20"/>
                <w:lang w:val="es-ES_tradnl"/>
              </w:rPr>
            </w:pPr>
            <w:r>
              <w:rPr>
                <w:sz w:val="20"/>
                <w:lang w:val="es-ES_tradnl"/>
              </w:rPr>
              <w:t>X</w:t>
            </w: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176507" w:rsidP="00FE2F72">
            <w:pPr>
              <w:rPr>
                <w:sz w:val="20"/>
                <w:lang w:val="es-ES_tradnl"/>
              </w:rPr>
            </w:pPr>
            <w:r>
              <w:rPr>
                <w:sz w:val="20"/>
                <w:lang w:val="es-ES_tradnl"/>
              </w:rPr>
              <w:t>X</w:t>
            </w:r>
          </w:p>
          <w:p w:rsidR="00481193" w:rsidRDefault="00176507" w:rsidP="00FE2F72">
            <w:pPr>
              <w:rPr>
                <w:sz w:val="20"/>
                <w:lang w:val="es-ES_tradnl"/>
              </w:rPr>
            </w:pPr>
            <w:r>
              <w:rPr>
                <w:sz w:val="20"/>
                <w:lang w:val="es-ES_tradnl"/>
              </w:rPr>
              <w:t>X</w:t>
            </w: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DF5383" w:rsidRDefault="00DF5383" w:rsidP="00FE2F72">
            <w:pPr>
              <w:rPr>
                <w:sz w:val="20"/>
                <w:lang w:val="es-ES_tradnl"/>
              </w:rPr>
            </w:pPr>
          </w:p>
          <w:p w:rsidR="00481193" w:rsidRDefault="00481193" w:rsidP="00FE2F72">
            <w:pPr>
              <w:rPr>
                <w:sz w:val="20"/>
                <w:lang w:val="es-ES_tradnl"/>
              </w:rPr>
            </w:pPr>
            <w:r>
              <w:rPr>
                <w:sz w:val="20"/>
                <w:lang w:val="es-ES_tradnl"/>
              </w:rPr>
              <w:t>X</w:t>
            </w:r>
          </w:p>
          <w:p w:rsidR="00481193" w:rsidRDefault="00481193" w:rsidP="00FE2F72">
            <w:pPr>
              <w:rPr>
                <w:sz w:val="20"/>
                <w:lang w:val="es-ES_tradnl"/>
              </w:rPr>
            </w:pPr>
          </w:p>
          <w:p w:rsidR="00DF5383" w:rsidRDefault="00DF5383" w:rsidP="00FE2F72">
            <w:pPr>
              <w:rPr>
                <w:sz w:val="20"/>
                <w:lang w:val="es-ES_tradnl"/>
              </w:rPr>
            </w:pPr>
          </w:p>
          <w:p w:rsidR="00DF5383" w:rsidRDefault="00DF5383" w:rsidP="00FE2F72">
            <w:pPr>
              <w:rPr>
                <w:sz w:val="20"/>
                <w:lang w:val="es-ES_tradnl"/>
              </w:rPr>
            </w:pPr>
          </w:p>
          <w:p w:rsidR="00DF5383" w:rsidRDefault="00DF5383" w:rsidP="00FE2F72">
            <w:pPr>
              <w:rPr>
                <w:sz w:val="20"/>
                <w:lang w:val="es-ES_tradnl"/>
              </w:rPr>
            </w:pPr>
          </w:p>
          <w:p w:rsidR="00481193" w:rsidRDefault="00481193" w:rsidP="00FE2F72">
            <w:pPr>
              <w:rPr>
                <w:sz w:val="20"/>
                <w:lang w:val="es-ES_tradnl"/>
              </w:rPr>
            </w:pPr>
            <w:r>
              <w:rPr>
                <w:sz w:val="20"/>
                <w:lang w:val="es-ES_tradnl"/>
              </w:rPr>
              <w:t>X</w:t>
            </w:r>
          </w:p>
          <w:p w:rsidR="00481193" w:rsidRDefault="00DF5383" w:rsidP="00FE2F72">
            <w:pPr>
              <w:rPr>
                <w:sz w:val="20"/>
                <w:lang w:val="es-ES_tradnl"/>
              </w:rPr>
            </w:pPr>
            <w:r>
              <w:rPr>
                <w:sz w:val="20"/>
                <w:lang w:val="es-ES_tradnl"/>
              </w:rPr>
              <w:t>X</w:t>
            </w:r>
          </w:p>
          <w:p w:rsidR="00481193" w:rsidRDefault="00481193" w:rsidP="00FE2F72">
            <w:pPr>
              <w:rPr>
                <w:sz w:val="20"/>
                <w:lang w:val="es-ES_tradnl"/>
              </w:rPr>
            </w:pPr>
            <w:r>
              <w:rPr>
                <w:sz w:val="20"/>
                <w:lang w:val="es-ES_tradnl"/>
              </w:rPr>
              <w:t>X</w:t>
            </w:r>
          </w:p>
          <w:p w:rsidR="00481193" w:rsidRDefault="00481193" w:rsidP="00FE2F72">
            <w:pPr>
              <w:rPr>
                <w:sz w:val="20"/>
                <w:lang w:val="es-ES_tradnl"/>
              </w:rPr>
            </w:pPr>
          </w:p>
          <w:p w:rsidR="00481193" w:rsidRDefault="00481193" w:rsidP="00FE2F72">
            <w:pPr>
              <w:rPr>
                <w:sz w:val="20"/>
                <w:lang w:val="es-ES_tradnl"/>
              </w:rPr>
            </w:pPr>
            <w:r>
              <w:rPr>
                <w:sz w:val="20"/>
                <w:lang w:val="es-ES_tradnl"/>
              </w:rPr>
              <w:t>X</w:t>
            </w:r>
          </w:p>
          <w:p w:rsidR="00481193" w:rsidRDefault="00481193" w:rsidP="00FE2F72">
            <w:pPr>
              <w:rPr>
                <w:sz w:val="20"/>
                <w:lang w:val="es-ES_tradnl"/>
              </w:rPr>
            </w:pPr>
          </w:p>
          <w:p w:rsidR="00481193" w:rsidRDefault="000B481A" w:rsidP="00FE2F72">
            <w:pPr>
              <w:rPr>
                <w:sz w:val="20"/>
                <w:lang w:val="es-ES_tradnl"/>
              </w:rPr>
            </w:pPr>
            <w:r>
              <w:rPr>
                <w:sz w:val="20"/>
                <w:lang w:val="es-ES_tradnl"/>
              </w:rPr>
              <w:t>X</w:t>
            </w:r>
          </w:p>
          <w:p w:rsidR="00A30FBA" w:rsidRDefault="00A30FBA" w:rsidP="00FE2F72">
            <w:pPr>
              <w:rPr>
                <w:sz w:val="20"/>
                <w:lang w:val="es-ES_tradnl"/>
              </w:rPr>
            </w:pPr>
          </w:p>
          <w:p w:rsidR="00481193" w:rsidRDefault="00481193" w:rsidP="00FE2F72">
            <w:pPr>
              <w:rPr>
                <w:sz w:val="20"/>
                <w:lang w:val="es-ES_tradnl"/>
              </w:rPr>
            </w:pPr>
          </w:p>
          <w:p w:rsidR="00481193" w:rsidRDefault="00DF5383" w:rsidP="00FE2F72">
            <w:pPr>
              <w:rPr>
                <w:sz w:val="20"/>
                <w:lang w:val="es-ES_tradnl"/>
              </w:rPr>
            </w:pPr>
            <w:r>
              <w:rPr>
                <w:sz w:val="20"/>
                <w:lang w:val="es-ES_tradnl"/>
              </w:rPr>
              <w:t>XX</w:t>
            </w:r>
          </w:p>
          <w:p w:rsidR="00481193" w:rsidRDefault="00481193" w:rsidP="00FE2F72">
            <w:pPr>
              <w:rPr>
                <w:sz w:val="20"/>
                <w:lang w:val="es-ES_tradnl"/>
              </w:rPr>
            </w:pPr>
            <w:r>
              <w:rPr>
                <w:sz w:val="20"/>
                <w:lang w:val="es-ES_tradnl"/>
              </w:rPr>
              <w:t>X</w:t>
            </w:r>
          </w:p>
          <w:p w:rsidR="000B481A" w:rsidRDefault="000B481A" w:rsidP="00FE2F72">
            <w:pPr>
              <w:rPr>
                <w:sz w:val="20"/>
                <w:lang w:val="es-ES_tradnl"/>
              </w:rPr>
            </w:pPr>
          </w:p>
          <w:p w:rsidR="000B481A" w:rsidRPr="009E3AF5" w:rsidRDefault="000B481A" w:rsidP="00FE2F72">
            <w:pP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9E3AF5" w:rsidRDefault="00176507" w:rsidP="006065E3">
            <w:pPr>
              <w:rPr>
                <w:sz w:val="20"/>
                <w:lang w:val="es-ES_tradnl"/>
              </w:rPr>
            </w:pPr>
            <w:r>
              <w:rPr>
                <w:sz w:val="20"/>
                <w:lang w:val="es-ES_tradnl"/>
              </w:rPr>
              <w:t>X</w:t>
            </w: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r>
              <w:rPr>
                <w:sz w:val="20"/>
                <w:lang w:val="es-ES_tradnl"/>
              </w:rPr>
              <w:t>X</w:t>
            </w:r>
          </w:p>
          <w:p w:rsidR="00481193" w:rsidRDefault="00481193" w:rsidP="00FE2F72">
            <w:pPr>
              <w:rPr>
                <w:sz w:val="20"/>
                <w:lang w:val="es-ES_tradnl"/>
              </w:rPr>
            </w:pPr>
            <w:r>
              <w:rPr>
                <w:sz w:val="20"/>
                <w:lang w:val="es-ES_tradnl"/>
              </w:rPr>
              <w:t>X</w:t>
            </w:r>
          </w:p>
          <w:p w:rsidR="00481193" w:rsidRDefault="00481193" w:rsidP="00FE2F72">
            <w:pPr>
              <w:rPr>
                <w:sz w:val="20"/>
                <w:lang w:val="es-ES_tradnl"/>
              </w:rPr>
            </w:pPr>
          </w:p>
          <w:p w:rsidR="00481193" w:rsidRDefault="00481193" w:rsidP="00FE2F72">
            <w:pPr>
              <w:rPr>
                <w:sz w:val="20"/>
                <w:lang w:val="es-ES_tradnl"/>
              </w:rPr>
            </w:pPr>
            <w:r>
              <w:rPr>
                <w:sz w:val="20"/>
                <w:lang w:val="es-ES_tradnl"/>
              </w:rPr>
              <w:t>X</w:t>
            </w:r>
          </w:p>
          <w:p w:rsidR="00481193" w:rsidRDefault="00481193" w:rsidP="00FE2F72">
            <w:pPr>
              <w:rPr>
                <w:sz w:val="20"/>
                <w:lang w:val="es-ES_tradnl"/>
              </w:rPr>
            </w:pPr>
          </w:p>
          <w:p w:rsidR="00481193" w:rsidRDefault="00481193" w:rsidP="00FE2F72">
            <w:pPr>
              <w:rPr>
                <w:sz w:val="20"/>
                <w:lang w:val="es-ES_tradnl"/>
              </w:rPr>
            </w:pPr>
          </w:p>
          <w:p w:rsidR="00176507" w:rsidRDefault="00176507" w:rsidP="00FE2F72">
            <w:pPr>
              <w:rPr>
                <w:sz w:val="20"/>
                <w:lang w:val="es-ES_tradnl"/>
              </w:rPr>
            </w:pPr>
          </w:p>
          <w:p w:rsidR="00481193" w:rsidRDefault="00481193" w:rsidP="00FE2F72">
            <w:pPr>
              <w:rPr>
                <w:sz w:val="20"/>
                <w:lang w:val="es-ES_tradnl"/>
              </w:rPr>
            </w:pPr>
            <w:r>
              <w:rPr>
                <w:sz w:val="20"/>
                <w:lang w:val="es-ES_tradnl"/>
              </w:rPr>
              <w:t>X</w:t>
            </w: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176507" w:rsidP="00FE2F72">
            <w:pPr>
              <w:rPr>
                <w:sz w:val="20"/>
                <w:lang w:val="es-ES_tradnl"/>
              </w:rPr>
            </w:pPr>
            <w:r>
              <w:rPr>
                <w:sz w:val="20"/>
                <w:lang w:val="es-ES_tradnl"/>
              </w:rPr>
              <w:t>X</w:t>
            </w:r>
          </w:p>
          <w:p w:rsidR="00481193" w:rsidRDefault="00176507" w:rsidP="00FE2F72">
            <w:pPr>
              <w:rPr>
                <w:sz w:val="20"/>
                <w:lang w:val="es-ES_tradnl"/>
              </w:rPr>
            </w:pPr>
            <w:r>
              <w:rPr>
                <w:sz w:val="20"/>
                <w:lang w:val="es-ES_tradnl"/>
              </w:rPr>
              <w:t>X</w:t>
            </w:r>
          </w:p>
          <w:p w:rsidR="00481193" w:rsidRDefault="00481193" w:rsidP="00FE2F72">
            <w:pPr>
              <w:rPr>
                <w:sz w:val="20"/>
                <w:lang w:val="es-ES_tradnl"/>
              </w:rPr>
            </w:pPr>
          </w:p>
          <w:p w:rsidR="00481193" w:rsidRDefault="00481193" w:rsidP="00FE2F72">
            <w:pPr>
              <w:rPr>
                <w:sz w:val="20"/>
                <w:lang w:val="es-ES_tradnl"/>
              </w:rPr>
            </w:pPr>
          </w:p>
          <w:p w:rsidR="00DF5383" w:rsidRDefault="00DF538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r>
              <w:rPr>
                <w:sz w:val="20"/>
                <w:lang w:val="es-ES_tradnl"/>
              </w:rPr>
              <w:t>X</w:t>
            </w:r>
          </w:p>
          <w:p w:rsidR="00481193" w:rsidRDefault="00481193" w:rsidP="00FE2F72">
            <w:pPr>
              <w:rPr>
                <w:sz w:val="20"/>
                <w:lang w:val="es-ES_tradnl"/>
              </w:rPr>
            </w:pPr>
          </w:p>
          <w:p w:rsidR="00481193" w:rsidRDefault="00481193" w:rsidP="00FE2F72">
            <w:pPr>
              <w:rPr>
                <w:sz w:val="20"/>
                <w:lang w:val="es-ES_tradnl"/>
              </w:rPr>
            </w:pPr>
          </w:p>
          <w:p w:rsidR="00DF5383" w:rsidRDefault="00DF5383" w:rsidP="00FE2F72">
            <w:pPr>
              <w:rPr>
                <w:sz w:val="20"/>
                <w:lang w:val="es-ES_tradnl"/>
              </w:rPr>
            </w:pPr>
          </w:p>
          <w:p w:rsidR="00DF5383" w:rsidRDefault="00DF5383" w:rsidP="00FE2F72">
            <w:pPr>
              <w:rPr>
                <w:sz w:val="20"/>
                <w:lang w:val="es-ES_tradnl"/>
              </w:rPr>
            </w:pPr>
          </w:p>
          <w:p w:rsidR="00481193" w:rsidRDefault="00481193" w:rsidP="00FE2F72">
            <w:pPr>
              <w:rPr>
                <w:sz w:val="20"/>
                <w:lang w:val="es-ES_tradnl"/>
              </w:rPr>
            </w:pPr>
            <w:r>
              <w:rPr>
                <w:sz w:val="20"/>
                <w:lang w:val="es-ES_tradnl"/>
              </w:rPr>
              <w:t>X</w:t>
            </w:r>
          </w:p>
          <w:p w:rsidR="00481193" w:rsidRDefault="00DF5383" w:rsidP="00FE2F72">
            <w:pPr>
              <w:rPr>
                <w:sz w:val="20"/>
                <w:lang w:val="es-ES_tradnl"/>
              </w:rPr>
            </w:pPr>
            <w:r>
              <w:rPr>
                <w:sz w:val="20"/>
                <w:lang w:val="es-ES_tradnl"/>
              </w:rPr>
              <w:t>X</w:t>
            </w:r>
          </w:p>
          <w:p w:rsidR="00481193" w:rsidRDefault="00481193" w:rsidP="00FE2F72">
            <w:pPr>
              <w:rPr>
                <w:sz w:val="20"/>
                <w:lang w:val="es-ES_tradnl"/>
              </w:rPr>
            </w:pPr>
            <w:r>
              <w:rPr>
                <w:sz w:val="20"/>
                <w:lang w:val="es-ES_tradnl"/>
              </w:rPr>
              <w:t>X</w:t>
            </w:r>
          </w:p>
          <w:p w:rsidR="00481193" w:rsidRDefault="00481193" w:rsidP="00FE2F72">
            <w:pPr>
              <w:rPr>
                <w:sz w:val="20"/>
                <w:lang w:val="es-ES_tradnl"/>
              </w:rPr>
            </w:pPr>
          </w:p>
          <w:p w:rsidR="00481193" w:rsidRDefault="00481193" w:rsidP="00FE2F72">
            <w:pPr>
              <w:rPr>
                <w:sz w:val="20"/>
                <w:lang w:val="es-ES_tradnl"/>
              </w:rPr>
            </w:pPr>
            <w:r>
              <w:rPr>
                <w:sz w:val="20"/>
                <w:lang w:val="es-ES_tradnl"/>
              </w:rPr>
              <w:t>X</w:t>
            </w:r>
          </w:p>
          <w:p w:rsidR="00481193" w:rsidRDefault="00481193" w:rsidP="00FE2F72">
            <w:pPr>
              <w:rPr>
                <w:sz w:val="20"/>
                <w:lang w:val="es-ES_tradnl"/>
              </w:rPr>
            </w:pPr>
          </w:p>
          <w:p w:rsidR="00481193" w:rsidRDefault="000B481A" w:rsidP="00FE2F72">
            <w:pPr>
              <w:rPr>
                <w:sz w:val="20"/>
                <w:lang w:val="es-ES_tradnl"/>
              </w:rPr>
            </w:pPr>
            <w:r>
              <w:rPr>
                <w:sz w:val="20"/>
                <w:lang w:val="es-ES_tradnl"/>
              </w:rPr>
              <w:t>X</w:t>
            </w:r>
          </w:p>
          <w:p w:rsidR="00481193" w:rsidRDefault="00481193" w:rsidP="00FE2F72">
            <w:pPr>
              <w:rPr>
                <w:sz w:val="20"/>
                <w:lang w:val="es-ES_tradnl"/>
              </w:rPr>
            </w:pPr>
          </w:p>
          <w:p w:rsidR="00A30FBA" w:rsidRDefault="00A30FBA" w:rsidP="00FE2F72">
            <w:pPr>
              <w:rPr>
                <w:sz w:val="20"/>
                <w:lang w:val="es-ES_tradnl"/>
              </w:rPr>
            </w:pPr>
          </w:p>
          <w:p w:rsidR="00481193" w:rsidRDefault="00DF5383" w:rsidP="00FE2F72">
            <w:pPr>
              <w:rPr>
                <w:sz w:val="20"/>
                <w:lang w:val="es-ES_tradnl"/>
              </w:rPr>
            </w:pPr>
            <w:r>
              <w:rPr>
                <w:sz w:val="20"/>
                <w:lang w:val="es-ES_tradnl"/>
              </w:rPr>
              <w:t>XX</w:t>
            </w:r>
          </w:p>
          <w:p w:rsidR="00481193" w:rsidRDefault="00481193" w:rsidP="00FE2F72">
            <w:pPr>
              <w:rPr>
                <w:sz w:val="20"/>
                <w:lang w:val="es-ES_tradnl"/>
              </w:rPr>
            </w:pPr>
            <w:r>
              <w:rPr>
                <w:sz w:val="20"/>
                <w:lang w:val="es-ES_tradnl"/>
              </w:rPr>
              <w:t>X</w:t>
            </w:r>
          </w:p>
          <w:p w:rsidR="002D16DE" w:rsidRDefault="002D16DE" w:rsidP="00FE2F72">
            <w:pPr>
              <w:rPr>
                <w:sz w:val="20"/>
                <w:lang w:val="es-ES_tradnl"/>
              </w:rPr>
            </w:pPr>
          </w:p>
          <w:p w:rsidR="002D16DE" w:rsidRPr="009E3AF5" w:rsidRDefault="002D16DE" w:rsidP="00FE2F72">
            <w:pPr>
              <w:rPr>
                <w:sz w:val="20"/>
                <w:lang w:val="es-ES_tradnl"/>
              </w:rPr>
            </w:pPr>
            <w:r>
              <w:rPr>
                <w:sz w:val="20"/>
                <w:lang w:val="es-ES_tradnl"/>
              </w:rPr>
              <w:t>X</w:t>
            </w: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9E3AF5" w:rsidRDefault="00481193" w:rsidP="006065E3">
            <w:pPr>
              <w:rPr>
                <w:sz w:val="20"/>
                <w:lang w:val="es-ES_tradnl"/>
              </w:rPr>
            </w:pPr>
          </w:p>
        </w:tc>
        <w:tc>
          <w:tcPr>
            <w:tcW w:w="34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176507" w:rsidRDefault="00176507" w:rsidP="00FE2F72">
            <w:pPr>
              <w:rPr>
                <w:sz w:val="20"/>
                <w:lang w:val="es-ES_tradnl"/>
              </w:rPr>
            </w:pPr>
          </w:p>
          <w:p w:rsidR="00176507" w:rsidRDefault="00176507" w:rsidP="00FE2F72">
            <w:pPr>
              <w:rPr>
                <w:sz w:val="20"/>
                <w:lang w:val="es-ES_tradnl"/>
              </w:rPr>
            </w:pPr>
          </w:p>
          <w:p w:rsidR="00176507" w:rsidRDefault="00176507" w:rsidP="00FE2F72">
            <w:pPr>
              <w:rPr>
                <w:sz w:val="20"/>
                <w:lang w:val="es-ES_tradnl"/>
              </w:rPr>
            </w:pPr>
          </w:p>
          <w:p w:rsidR="00176507" w:rsidRDefault="00176507" w:rsidP="00FE2F72">
            <w:pPr>
              <w:rPr>
                <w:sz w:val="20"/>
                <w:lang w:val="es-ES_tradnl"/>
              </w:rPr>
            </w:pPr>
          </w:p>
          <w:p w:rsidR="00176507" w:rsidRDefault="00176507" w:rsidP="00FE2F72">
            <w:pPr>
              <w:rPr>
                <w:sz w:val="20"/>
                <w:lang w:val="es-ES_tradnl"/>
              </w:rPr>
            </w:pPr>
          </w:p>
          <w:p w:rsidR="00176507" w:rsidRDefault="00176507" w:rsidP="00FE2F72">
            <w:pPr>
              <w:rPr>
                <w:sz w:val="20"/>
                <w:lang w:val="es-ES_tradnl"/>
              </w:rPr>
            </w:pPr>
          </w:p>
          <w:p w:rsidR="00176507" w:rsidRDefault="00176507" w:rsidP="00FE2F72">
            <w:pPr>
              <w:rPr>
                <w:sz w:val="20"/>
                <w:lang w:val="es-ES_tradnl"/>
              </w:rPr>
            </w:pPr>
            <w:r>
              <w:rPr>
                <w:sz w:val="20"/>
                <w:lang w:val="es-ES_tradnl"/>
              </w:rPr>
              <w:t>X</w:t>
            </w:r>
          </w:p>
          <w:p w:rsidR="00176507" w:rsidRDefault="00176507"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176507" w:rsidP="00FE2F72">
            <w:pPr>
              <w:rPr>
                <w:sz w:val="20"/>
                <w:lang w:val="es-ES_tradnl"/>
              </w:rPr>
            </w:pPr>
            <w:r>
              <w:rPr>
                <w:sz w:val="20"/>
                <w:lang w:val="es-ES_tradnl"/>
              </w:rPr>
              <w:t>X</w:t>
            </w:r>
          </w:p>
          <w:p w:rsidR="00481193" w:rsidRDefault="00176507" w:rsidP="00FE2F72">
            <w:pPr>
              <w:rPr>
                <w:sz w:val="20"/>
                <w:lang w:val="es-ES_tradnl"/>
              </w:rPr>
            </w:pPr>
            <w:r>
              <w:rPr>
                <w:sz w:val="20"/>
                <w:lang w:val="es-ES_tradnl"/>
              </w:rPr>
              <w:t>X</w:t>
            </w: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DF5383" w:rsidRDefault="00DF5383" w:rsidP="00FE2F72">
            <w:pPr>
              <w:rPr>
                <w:sz w:val="20"/>
                <w:lang w:val="es-ES_tradnl"/>
              </w:rPr>
            </w:pPr>
          </w:p>
          <w:p w:rsidR="00481193" w:rsidRDefault="00481193" w:rsidP="00FE2F72">
            <w:pPr>
              <w:rPr>
                <w:sz w:val="20"/>
                <w:lang w:val="es-ES_tradnl"/>
              </w:rPr>
            </w:pPr>
            <w:r>
              <w:rPr>
                <w:sz w:val="20"/>
                <w:lang w:val="es-ES_tradnl"/>
              </w:rPr>
              <w:t>X</w:t>
            </w:r>
          </w:p>
          <w:p w:rsidR="00481193" w:rsidRDefault="00481193" w:rsidP="00FE2F72">
            <w:pPr>
              <w:rPr>
                <w:sz w:val="20"/>
                <w:lang w:val="es-ES_tradnl"/>
              </w:rPr>
            </w:pPr>
          </w:p>
          <w:p w:rsidR="00481193" w:rsidRDefault="00481193" w:rsidP="00FE2F72">
            <w:pPr>
              <w:rPr>
                <w:sz w:val="20"/>
                <w:lang w:val="es-ES_tradnl"/>
              </w:rPr>
            </w:pPr>
          </w:p>
          <w:p w:rsidR="00DF5383" w:rsidRDefault="00DF5383" w:rsidP="00FE2F72">
            <w:pPr>
              <w:rPr>
                <w:sz w:val="20"/>
                <w:lang w:val="es-ES_tradnl"/>
              </w:rPr>
            </w:pPr>
            <w:r>
              <w:rPr>
                <w:sz w:val="20"/>
                <w:lang w:val="es-ES_tradnl"/>
              </w:rPr>
              <w:br/>
            </w:r>
          </w:p>
          <w:p w:rsidR="00481193" w:rsidRDefault="00481193" w:rsidP="00FE2F72">
            <w:pPr>
              <w:rPr>
                <w:sz w:val="20"/>
                <w:lang w:val="es-ES_tradnl"/>
              </w:rPr>
            </w:pPr>
            <w:r>
              <w:rPr>
                <w:sz w:val="20"/>
                <w:lang w:val="es-ES_tradnl"/>
              </w:rPr>
              <w:t>X</w:t>
            </w:r>
          </w:p>
          <w:p w:rsidR="00481193" w:rsidRDefault="00DF5383" w:rsidP="00FE2F72">
            <w:pPr>
              <w:rPr>
                <w:sz w:val="20"/>
                <w:lang w:val="es-ES_tradnl"/>
              </w:rPr>
            </w:pPr>
            <w:r>
              <w:rPr>
                <w:sz w:val="20"/>
                <w:lang w:val="es-ES_tradnl"/>
              </w:rPr>
              <w:t>X</w:t>
            </w:r>
          </w:p>
          <w:p w:rsidR="00481193" w:rsidRDefault="00481193" w:rsidP="00FE2F72">
            <w:pPr>
              <w:rPr>
                <w:sz w:val="20"/>
                <w:lang w:val="es-ES_tradnl"/>
              </w:rPr>
            </w:pPr>
            <w:r>
              <w:rPr>
                <w:sz w:val="20"/>
                <w:lang w:val="es-ES_tradnl"/>
              </w:rPr>
              <w:t>X</w:t>
            </w:r>
          </w:p>
          <w:p w:rsidR="00481193" w:rsidRDefault="00481193" w:rsidP="00FE2F72">
            <w:pPr>
              <w:rPr>
                <w:sz w:val="20"/>
                <w:lang w:val="es-ES_tradnl"/>
              </w:rPr>
            </w:pPr>
          </w:p>
          <w:p w:rsidR="00481193" w:rsidRDefault="00481193" w:rsidP="00FE2F72">
            <w:pPr>
              <w:rPr>
                <w:sz w:val="20"/>
                <w:lang w:val="es-ES_tradnl"/>
              </w:rPr>
            </w:pPr>
            <w:r>
              <w:rPr>
                <w:sz w:val="20"/>
                <w:lang w:val="es-ES_tradnl"/>
              </w:rPr>
              <w:t>X</w:t>
            </w:r>
          </w:p>
          <w:p w:rsidR="00481193" w:rsidRDefault="00481193" w:rsidP="00FE2F72">
            <w:pPr>
              <w:rPr>
                <w:sz w:val="20"/>
                <w:lang w:val="es-ES_tradnl"/>
              </w:rPr>
            </w:pPr>
          </w:p>
          <w:p w:rsidR="00481193" w:rsidRDefault="000B481A" w:rsidP="00FE2F72">
            <w:pPr>
              <w:rPr>
                <w:sz w:val="20"/>
                <w:lang w:val="es-ES_tradnl"/>
              </w:rPr>
            </w:pPr>
            <w:r>
              <w:rPr>
                <w:sz w:val="20"/>
                <w:lang w:val="es-ES_tradnl"/>
              </w:rPr>
              <w:t>X</w:t>
            </w:r>
          </w:p>
          <w:p w:rsidR="00481193" w:rsidRDefault="00481193" w:rsidP="00FE2F72">
            <w:pPr>
              <w:rPr>
                <w:sz w:val="20"/>
                <w:lang w:val="es-ES_tradnl"/>
              </w:rPr>
            </w:pPr>
          </w:p>
          <w:p w:rsidR="00A30FBA" w:rsidRDefault="00A30FBA" w:rsidP="00FE2F72">
            <w:pPr>
              <w:rPr>
                <w:sz w:val="20"/>
                <w:lang w:val="es-ES_tradnl"/>
              </w:rPr>
            </w:pPr>
          </w:p>
          <w:p w:rsidR="00481193" w:rsidRDefault="00DF5383" w:rsidP="00FE2F72">
            <w:pPr>
              <w:rPr>
                <w:sz w:val="20"/>
                <w:lang w:val="es-ES_tradnl"/>
              </w:rPr>
            </w:pPr>
            <w:r>
              <w:rPr>
                <w:sz w:val="20"/>
                <w:lang w:val="es-ES_tradnl"/>
              </w:rPr>
              <w:t>XX</w:t>
            </w:r>
          </w:p>
          <w:p w:rsidR="00481193" w:rsidRDefault="00481193" w:rsidP="00FE2F72">
            <w:pPr>
              <w:rPr>
                <w:sz w:val="20"/>
                <w:lang w:val="es-ES_tradnl"/>
              </w:rPr>
            </w:pPr>
            <w:r>
              <w:rPr>
                <w:sz w:val="20"/>
                <w:lang w:val="es-ES_tradnl"/>
              </w:rPr>
              <w:t>X</w:t>
            </w:r>
          </w:p>
          <w:p w:rsidR="002D16DE" w:rsidRDefault="002D16DE" w:rsidP="00FE2F72">
            <w:pPr>
              <w:rPr>
                <w:sz w:val="20"/>
                <w:lang w:val="es-ES_tradnl"/>
              </w:rPr>
            </w:pPr>
          </w:p>
          <w:p w:rsidR="002D16DE" w:rsidRPr="009E3AF5" w:rsidRDefault="002D16DE" w:rsidP="00FE2F72">
            <w:pPr>
              <w:rPr>
                <w:sz w:val="20"/>
                <w:lang w:val="es-ES_tradnl"/>
              </w:rPr>
            </w:pPr>
            <w:r>
              <w:rPr>
                <w:sz w:val="20"/>
                <w:lang w:val="es-ES_tradnl"/>
              </w:rPr>
              <w:t>X</w:t>
            </w:r>
          </w:p>
        </w:tc>
        <w:tc>
          <w:tcPr>
            <w:tcW w:w="3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9E3AF5" w:rsidRDefault="00481193" w:rsidP="006065E3">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176507" w:rsidRDefault="00176507" w:rsidP="00FE2F72">
            <w:pPr>
              <w:rPr>
                <w:sz w:val="20"/>
                <w:lang w:val="es-ES_tradnl"/>
              </w:rPr>
            </w:pPr>
          </w:p>
          <w:p w:rsidR="00176507" w:rsidRDefault="00176507" w:rsidP="00FE2F72">
            <w:pPr>
              <w:rPr>
                <w:sz w:val="20"/>
                <w:lang w:val="es-ES_tradnl"/>
              </w:rPr>
            </w:pPr>
          </w:p>
          <w:p w:rsidR="00176507" w:rsidRDefault="00176507" w:rsidP="00FE2F72">
            <w:pPr>
              <w:rPr>
                <w:sz w:val="20"/>
                <w:lang w:val="es-ES_tradnl"/>
              </w:rPr>
            </w:pPr>
          </w:p>
          <w:p w:rsidR="00176507" w:rsidRDefault="00176507"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DF5383" w:rsidRDefault="00DF5383" w:rsidP="00FE2F72">
            <w:pPr>
              <w:rPr>
                <w:sz w:val="20"/>
                <w:lang w:val="es-ES_tradnl"/>
              </w:rPr>
            </w:pPr>
          </w:p>
          <w:p w:rsidR="00A30FBA" w:rsidRDefault="00A30FBA" w:rsidP="00FE2F72">
            <w:pPr>
              <w:rPr>
                <w:sz w:val="20"/>
                <w:lang w:val="es-ES_tradnl"/>
              </w:rPr>
            </w:pPr>
            <w:r>
              <w:rPr>
                <w:sz w:val="20"/>
                <w:lang w:val="es-ES_tradnl"/>
              </w:rPr>
              <w:t>X</w:t>
            </w:r>
          </w:p>
          <w:p w:rsidR="00481193" w:rsidRDefault="00A30FBA" w:rsidP="00FE2F72">
            <w:pPr>
              <w:rPr>
                <w:sz w:val="20"/>
                <w:lang w:val="es-ES_tradnl"/>
              </w:rPr>
            </w:pPr>
            <w:r>
              <w:rPr>
                <w:sz w:val="20"/>
                <w:lang w:val="es-ES_tradnl"/>
              </w:rPr>
              <w:t>X</w:t>
            </w:r>
          </w:p>
          <w:p w:rsidR="00481193" w:rsidRDefault="00A30FBA" w:rsidP="00FE2F72">
            <w:pPr>
              <w:rPr>
                <w:sz w:val="20"/>
                <w:lang w:val="es-ES_tradnl"/>
              </w:rPr>
            </w:pPr>
            <w:r>
              <w:rPr>
                <w:sz w:val="20"/>
                <w:lang w:val="es-ES_tradnl"/>
              </w:rPr>
              <w:t>X</w:t>
            </w:r>
          </w:p>
          <w:p w:rsidR="00A30FBA" w:rsidRDefault="00A30FBA" w:rsidP="00FE2F72">
            <w:pPr>
              <w:rPr>
                <w:sz w:val="20"/>
                <w:lang w:val="es-ES_tradnl"/>
              </w:rPr>
            </w:pPr>
          </w:p>
          <w:p w:rsidR="00481193" w:rsidRDefault="00481193" w:rsidP="00FE2F72">
            <w:pPr>
              <w:rPr>
                <w:sz w:val="20"/>
                <w:lang w:val="es-ES_tradnl"/>
              </w:rPr>
            </w:pPr>
            <w:r>
              <w:rPr>
                <w:sz w:val="20"/>
                <w:lang w:val="es-ES_tradnl"/>
              </w:rPr>
              <w:t>X</w:t>
            </w:r>
          </w:p>
          <w:p w:rsidR="00481193" w:rsidRDefault="00481193" w:rsidP="00FE2F72">
            <w:pPr>
              <w:rPr>
                <w:sz w:val="20"/>
                <w:lang w:val="es-ES_tradnl"/>
              </w:rPr>
            </w:pPr>
          </w:p>
          <w:p w:rsidR="00481193" w:rsidRDefault="000B481A" w:rsidP="00FE2F72">
            <w:pPr>
              <w:rPr>
                <w:sz w:val="20"/>
                <w:lang w:val="es-ES_tradnl"/>
              </w:rPr>
            </w:pPr>
            <w:r>
              <w:rPr>
                <w:sz w:val="20"/>
                <w:lang w:val="es-ES_tradnl"/>
              </w:rPr>
              <w:t>X</w:t>
            </w:r>
          </w:p>
          <w:p w:rsidR="00A30FBA" w:rsidRDefault="00A30FBA" w:rsidP="00FE2F72">
            <w:pPr>
              <w:rPr>
                <w:sz w:val="20"/>
                <w:lang w:val="es-ES_tradnl"/>
              </w:rPr>
            </w:pPr>
          </w:p>
          <w:p w:rsidR="00A30FBA" w:rsidRDefault="00A30FBA" w:rsidP="00FE2F72">
            <w:pPr>
              <w:rPr>
                <w:sz w:val="20"/>
                <w:lang w:val="es-ES_tradnl"/>
              </w:rPr>
            </w:pPr>
          </w:p>
          <w:p w:rsidR="00481193" w:rsidRDefault="00A30FBA" w:rsidP="00FE2F72">
            <w:pPr>
              <w:rPr>
                <w:sz w:val="20"/>
                <w:lang w:val="es-ES_tradnl"/>
              </w:rPr>
            </w:pPr>
            <w:r>
              <w:rPr>
                <w:sz w:val="20"/>
                <w:lang w:val="es-ES_tradnl"/>
              </w:rPr>
              <w:t>XXX</w:t>
            </w:r>
          </w:p>
          <w:p w:rsidR="002D16DE" w:rsidRDefault="002D16DE" w:rsidP="00FE2F72">
            <w:pPr>
              <w:rPr>
                <w:sz w:val="20"/>
                <w:lang w:val="es-ES_tradnl"/>
              </w:rPr>
            </w:pPr>
          </w:p>
          <w:p w:rsidR="002D16DE" w:rsidRPr="009E3AF5" w:rsidRDefault="002D16DE" w:rsidP="00FE2F72">
            <w:pPr>
              <w:rPr>
                <w:sz w:val="20"/>
                <w:lang w:val="es-ES_tradnl"/>
              </w:rPr>
            </w:pPr>
            <w:r>
              <w:rPr>
                <w:sz w:val="20"/>
                <w:lang w:val="es-ES_tradnl"/>
              </w:rPr>
              <w:t>X</w:t>
            </w: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9E3AF5" w:rsidRDefault="00481193" w:rsidP="006065E3">
            <w:pPr>
              <w:rPr>
                <w:sz w:val="20"/>
                <w:lang w:val="es-ES_tradnl"/>
              </w:rPr>
            </w:pPr>
          </w:p>
        </w:tc>
        <w:tc>
          <w:tcPr>
            <w:tcW w:w="31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FE2F72">
            <w:pPr>
              <w:rPr>
                <w:sz w:val="20"/>
                <w:lang w:val="es-ES_tradnl"/>
              </w:rPr>
            </w:pPr>
          </w:p>
          <w:p w:rsidR="00481193" w:rsidRDefault="00481193"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r>
              <w:rPr>
                <w:sz w:val="20"/>
                <w:lang w:val="es-ES_tradnl"/>
              </w:rPr>
              <w:t>X</w:t>
            </w:r>
          </w:p>
          <w:p w:rsidR="00A30FBA" w:rsidRDefault="00A30FBA" w:rsidP="00176507">
            <w:pPr>
              <w:rPr>
                <w:sz w:val="20"/>
                <w:lang w:val="es-ES_tradnl"/>
              </w:rPr>
            </w:pPr>
          </w:p>
          <w:p w:rsidR="00A30FBA" w:rsidRDefault="000B481A" w:rsidP="00176507">
            <w:pPr>
              <w:rPr>
                <w:sz w:val="20"/>
                <w:lang w:val="es-ES_tradnl"/>
              </w:rPr>
            </w:pPr>
            <w:r>
              <w:rPr>
                <w:sz w:val="20"/>
                <w:lang w:val="es-ES_tradnl"/>
              </w:rPr>
              <w:t>X</w:t>
            </w:r>
          </w:p>
          <w:p w:rsidR="00A30FBA" w:rsidRDefault="00A30FBA" w:rsidP="00176507">
            <w:pPr>
              <w:rPr>
                <w:sz w:val="20"/>
                <w:lang w:val="es-ES_tradnl"/>
              </w:rPr>
            </w:pPr>
          </w:p>
          <w:p w:rsidR="00A30FBA" w:rsidRDefault="00A30FBA" w:rsidP="00176507">
            <w:pPr>
              <w:rPr>
                <w:sz w:val="20"/>
                <w:lang w:val="es-ES_tradnl"/>
              </w:rPr>
            </w:pPr>
          </w:p>
          <w:p w:rsidR="00A30FBA" w:rsidRDefault="00A30FBA" w:rsidP="00176507">
            <w:pPr>
              <w:rPr>
                <w:sz w:val="20"/>
                <w:lang w:val="es-ES_tradnl"/>
              </w:rPr>
            </w:pPr>
            <w:r>
              <w:rPr>
                <w:sz w:val="20"/>
                <w:lang w:val="es-ES_tradnl"/>
              </w:rPr>
              <w:t>XXX</w:t>
            </w:r>
          </w:p>
          <w:p w:rsidR="002D16DE" w:rsidRDefault="002D16DE" w:rsidP="00176507">
            <w:pPr>
              <w:rPr>
                <w:sz w:val="20"/>
                <w:lang w:val="es-ES_tradnl"/>
              </w:rPr>
            </w:pPr>
          </w:p>
          <w:p w:rsidR="002D16DE" w:rsidRPr="009E3AF5" w:rsidRDefault="002D16DE" w:rsidP="00176507">
            <w:pPr>
              <w:rPr>
                <w:sz w:val="20"/>
                <w:lang w:val="es-ES_tradnl"/>
              </w:rPr>
            </w:pPr>
            <w:r>
              <w:rPr>
                <w:sz w:val="20"/>
                <w:lang w:val="es-ES_tradnl"/>
              </w:rPr>
              <w:t>X</w:t>
            </w:r>
          </w:p>
        </w:tc>
        <w:tc>
          <w:tcPr>
            <w:tcW w:w="41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9E3AF5" w:rsidRDefault="00481193" w:rsidP="00DB4591">
            <w:pPr>
              <w:rPr>
                <w:sz w:val="20"/>
                <w:lang w:val="es-ES_tradnl"/>
              </w:rPr>
            </w:pPr>
          </w:p>
        </w:tc>
        <w:tc>
          <w:tcPr>
            <w:tcW w:w="43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C143F2" w:rsidRDefault="00481193" w:rsidP="006065E3">
            <w:pPr>
              <w:jc w:val="center"/>
              <w:rPr>
                <w:sz w:val="20"/>
                <w:lang w:val="es-ES_tradnl"/>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C143F2" w:rsidRDefault="00481193" w:rsidP="006065E3">
            <w:pPr>
              <w:jc w:val="center"/>
              <w:rPr>
                <w:sz w:val="20"/>
                <w:lang w:val="es-ES_tradnl"/>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Default="00481193" w:rsidP="006065E3">
            <w:pPr>
              <w:jc w:val="center"/>
              <w:rPr>
                <w:sz w:val="20"/>
                <w:lang w:val="es-ES_tradnl"/>
              </w:rPr>
            </w:pPr>
          </w:p>
        </w:tc>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9E3AF5" w:rsidRDefault="00481193" w:rsidP="006065E3">
            <w:pPr>
              <w:rPr>
                <w:sz w:val="20"/>
                <w:lang w:val="es-ES_tradnl"/>
              </w:rPr>
            </w:pPr>
          </w:p>
        </w:tc>
      </w:tr>
    </w:tbl>
    <w:p w:rsidR="00DB7DA1" w:rsidRPr="00002BF9" w:rsidRDefault="00DB7DA1">
      <w:pPr>
        <w:rPr>
          <w:lang w:val="es-ES"/>
        </w:rPr>
      </w:pPr>
      <w:r w:rsidRPr="00002BF9">
        <w:rPr>
          <w:lang w:val="es-ES"/>
        </w:rPr>
        <w:br w:type="page"/>
      </w:r>
    </w:p>
    <w:tbl>
      <w:tblPr>
        <w:tblW w:w="16879" w:type="dxa"/>
        <w:jc w:val="center"/>
        <w:tblInd w:w="-2151" w:type="dxa"/>
        <w:tblLayout w:type="fixed"/>
        <w:tblCellMar>
          <w:left w:w="10" w:type="dxa"/>
          <w:right w:w="10" w:type="dxa"/>
        </w:tblCellMar>
        <w:tblLook w:val="04A0" w:firstRow="1" w:lastRow="0" w:firstColumn="1" w:lastColumn="0" w:noHBand="0" w:noVBand="1"/>
      </w:tblPr>
      <w:tblGrid>
        <w:gridCol w:w="5071"/>
        <w:gridCol w:w="7"/>
        <w:gridCol w:w="236"/>
        <w:gridCol w:w="124"/>
        <w:gridCol w:w="360"/>
        <w:gridCol w:w="270"/>
        <w:gridCol w:w="73"/>
        <w:gridCol w:w="287"/>
        <w:gridCol w:w="7"/>
        <w:gridCol w:w="443"/>
        <w:gridCol w:w="7"/>
        <w:gridCol w:w="353"/>
        <w:gridCol w:w="7"/>
        <w:gridCol w:w="353"/>
        <w:gridCol w:w="7"/>
        <w:gridCol w:w="353"/>
        <w:gridCol w:w="7"/>
        <w:gridCol w:w="353"/>
        <w:gridCol w:w="7"/>
        <w:gridCol w:w="353"/>
        <w:gridCol w:w="7"/>
        <w:gridCol w:w="353"/>
        <w:gridCol w:w="7"/>
        <w:gridCol w:w="353"/>
        <w:gridCol w:w="7"/>
        <w:gridCol w:w="353"/>
        <w:gridCol w:w="7"/>
        <w:gridCol w:w="353"/>
        <w:gridCol w:w="7"/>
        <w:gridCol w:w="353"/>
        <w:gridCol w:w="7"/>
        <w:gridCol w:w="353"/>
        <w:gridCol w:w="7"/>
        <w:gridCol w:w="353"/>
        <w:gridCol w:w="7"/>
        <w:gridCol w:w="447"/>
        <w:gridCol w:w="1501"/>
        <w:gridCol w:w="28"/>
        <w:gridCol w:w="1620"/>
        <w:gridCol w:w="2071"/>
        <w:gridCol w:w="7"/>
      </w:tblGrid>
      <w:tr w:rsidR="00481193" w:rsidRPr="00274920" w:rsidTr="00DF5383">
        <w:trPr>
          <w:gridAfter w:val="1"/>
          <w:wAfter w:w="7" w:type="dxa"/>
          <w:trHeight w:val="260"/>
          <w:jc w:val="center"/>
        </w:trPr>
        <w:tc>
          <w:tcPr>
            <w:tcW w:w="507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061D4E" w:rsidRDefault="00481193" w:rsidP="00AF7450">
            <w:pPr>
              <w:rPr>
                <w:b/>
                <w:sz w:val="20"/>
              </w:rPr>
            </w:pPr>
            <w:r w:rsidRPr="00061D4E">
              <w:rPr>
                <w:b/>
                <w:sz w:val="20"/>
              </w:rPr>
              <w:t>Indicadores de Estudios</w:t>
            </w:r>
          </w:p>
        </w:tc>
        <w:tc>
          <w:tcPr>
            <w:tcW w:w="6581" w:type="dxa"/>
            <w:gridSpan w:val="3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AF7450" w:rsidRDefault="00481193" w:rsidP="00AF7450">
            <w:pPr>
              <w:rPr>
                <w:b/>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AF7450" w:rsidRDefault="00481193" w:rsidP="00AF7450">
            <w:pPr>
              <w:jc w:val="cente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AF7450" w:rsidRDefault="00481193" w:rsidP="00AF7450">
            <w:pPr>
              <w:jc w:val="center"/>
            </w:pP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061D4E" w:rsidRDefault="00481193" w:rsidP="00AF7450">
            <w:pPr>
              <w:jc w:val="center"/>
              <w:rPr>
                <w:sz w:val="20"/>
              </w:rPr>
            </w:pPr>
          </w:p>
        </w:tc>
      </w:tr>
      <w:tr w:rsidR="00481193" w:rsidRPr="00274920" w:rsidTr="00DF5383">
        <w:trPr>
          <w:trHeight w:val="377"/>
          <w:jc w:val="center"/>
        </w:trPr>
        <w:tc>
          <w:tcPr>
            <w:tcW w:w="507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F74659" w:rsidRDefault="00DF5383" w:rsidP="00F74659">
            <w:pPr>
              <w:pStyle w:val="ListParagraph"/>
              <w:ind w:left="46"/>
              <w:rPr>
                <w:sz w:val="20"/>
                <w:szCs w:val="20"/>
                <w:lang w:val="es-ES_tradnl"/>
              </w:rPr>
            </w:pPr>
            <w:r w:rsidRPr="00DF5383">
              <w:rPr>
                <w:sz w:val="20"/>
                <w:szCs w:val="20"/>
                <w:lang w:val="es-ES_tradnl"/>
              </w:rPr>
              <w:t>Sistema de Información para la Gestión de Proyectos de la Dirección de Ingeniería y Proyectos diseñado</w:t>
            </w:r>
          </w:p>
        </w:tc>
        <w:tc>
          <w:tcPr>
            <w:tcW w:w="367"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p>
        </w:tc>
        <w:tc>
          <w:tcPr>
            <w:tcW w:w="34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p>
        </w:tc>
        <w:tc>
          <w:tcPr>
            <w:tcW w:w="2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9E3AF5" w:rsidRDefault="00481193" w:rsidP="00DF5383">
            <w:pPr>
              <w:jc w:val="center"/>
              <w:rPr>
                <w:sz w:val="20"/>
                <w:lang w:val="es-ES_tradnl"/>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481193" w:rsidRPr="00C143F2" w:rsidRDefault="00481193" w:rsidP="00DF5383">
            <w:pPr>
              <w:jc w:val="center"/>
              <w:rPr>
                <w:sz w:val="20"/>
                <w:lang w:val="es-ES_tradnl"/>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061D4E" w:rsidRDefault="00E4285E" w:rsidP="009D332F">
            <w:pPr>
              <w:jc w:val="center"/>
              <w:rPr>
                <w:sz w:val="20"/>
              </w:rPr>
            </w:pPr>
            <w:r>
              <w:rPr>
                <w:sz w:val="20"/>
              </w:rPr>
              <w:t>AySA</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AF7450" w:rsidRDefault="00481193" w:rsidP="009D332F">
            <w:pPr>
              <w:jc w:val="center"/>
            </w:pPr>
            <w:r w:rsidRPr="00AF7450">
              <w:t>-</w:t>
            </w:r>
          </w:p>
        </w:tc>
        <w:tc>
          <w:tcPr>
            <w:tcW w:w="20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061D4E" w:rsidRDefault="00481193" w:rsidP="009D332F">
            <w:pPr>
              <w:jc w:val="center"/>
              <w:rPr>
                <w:sz w:val="20"/>
              </w:rPr>
            </w:pPr>
            <w:r w:rsidRPr="00061D4E">
              <w:rPr>
                <w:sz w:val="20"/>
              </w:rPr>
              <w:t>No aplica</w:t>
            </w:r>
          </w:p>
        </w:tc>
      </w:tr>
      <w:tr w:rsidR="00CF7969" w:rsidRPr="00DF5383" w:rsidTr="00DF5383">
        <w:trPr>
          <w:trHeight w:val="377"/>
          <w:jc w:val="center"/>
        </w:trPr>
        <w:tc>
          <w:tcPr>
            <w:tcW w:w="507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F7969" w:rsidRPr="00DF5383" w:rsidRDefault="00DF5383" w:rsidP="00DF5383">
            <w:pPr>
              <w:suppressAutoHyphens w:val="0"/>
              <w:autoSpaceDN/>
              <w:spacing w:after="200" w:line="276" w:lineRule="auto"/>
              <w:contextualSpacing/>
              <w:textAlignment w:val="auto"/>
              <w:rPr>
                <w:rFonts w:eastAsia="Calibri"/>
                <w:spacing w:val="0"/>
                <w:sz w:val="20"/>
                <w:lang w:val="es-AR"/>
              </w:rPr>
            </w:pPr>
            <w:r w:rsidRPr="00DF5383">
              <w:rPr>
                <w:rFonts w:eastAsia="Calibri"/>
                <w:spacing w:val="0"/>
                <w:sz w:val="20"/>
                <w:lang w:val="es-AR"/>
              </w:rPr>
              <w:t>Sistema de Información para la Gestión de Proyectos de la Dirección de Ingeniería y Proyectos diseñado</w:t>
            </w:r>
          </w:p>
        </w:tc>
        <w:tc>
          <w:tcPr>
            <w:tcW w:w="367"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Pr="009E3AF5" w:rsidRDefault="00CF7969" w:rsidP="00DF5383">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Pr="009E3AF5" w:rsidRDefault="00CF7969" w:rsidP="00DF5383">
            <w:pPr>
              <w:jc w:val="center"/>
              <w:rPr>
                <w:sz w:val="20"/>
                <w:lang w:val="es-ES_tradnl"/>
              </w:rPr>
            </w:pPr>
          </w:p>
        </w:tc>
        <w:tc>
          <w:tcPr>
            <w:tcW w:w="34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Default="00CF7969" w:rsidP="00DF5383">
            <w:pPr>
              <w:jc w:val="center"/>
              <w:rPr>
                <w:sz w:val="20"/>
                <w:lang w:val="es-ES_tradnl"/>
              </w:rPr>
            </w:pPr>
          </w:p>
        </w:tc>
        <w:tc>
          <w:tcPr>
            <w:tcW w:w="2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Pr="009E3AF5" w:rsidRDefault="00CF7969" w:rsidP="00DF5383">
            <w:pPr>
              <w:jc w:val="center"/>
              <w:rPr>
                <w:sz w:val="20"/>
                <w:lang w:val="es-ES_tradnl"/>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Pr="009E3AF5" w:rsidRDefault="00CF7969"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Default="00DF5383" w:rsidP="00DF5383">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Pr="009E3AF5" w:rsidRDefault="00CF7969"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Default="00DF5383" w:rsidP="00DF5383">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Pr="009E3AF5" w:rsidRDefault="00CF7969"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Default="00DF5383" w:rsidP="00DF5383">
            <w:pPr>
              <w:jc w:val="center"/>
              <w:rPr>
                <w:sz w:val="20"/>
                <w:lang w:val="es-ES_tradnl"/>
              </w:rPr>
            </w:pPr>
            <w:r>
              <w:rPr>
                <w:sz w:val="20"/>
                <w:lang w:val="es-ES_tradnl"/>
              </w:rPr>
              <w:t>X</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Pr="009E3AF5" w:rsidRDefault="00CF7969"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Default="00CF7969"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Pr="009E3AF5" w:rsidRDefault="00CF7969"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Pr="009E3AF5" w:rsidRDefault="00CF7969"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Pr="009E3AF5" w:rsidRDefault="00CF7969"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Pr="009E3AF5" w:rsidRDefault="00CF7969" w:rsidP="00DF538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Pr="009E3AF5" w:rsidRDefault="00CF7969" w:rsidP="00DF5383">
            <w:pPr>
              <w:jc w:val="center"/>
              <w:rPr>
                <w:sz w:val="20"/>
                <w:lang w:val="es-ES_tradnl"/>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CF7969" w:rsidRPr="00C143F2" w:rsidRDefault="00CF7969" w:rsidP="00DF5383">
            <w:pPr>
              <w:jc w:val="center"/>
              <w:rPr>
                <w:sz w:val="20"/>
                <w:lang w:val="es-ES_tradnl"/>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7969" w:rsidRPr="00DF5383" w:rsidRDefault="00CF7969" w:rsidP="009D332F">
            <w:pPr>
              <w:jc w:val="center"/>
              <w:rPr>
                <w:sz w:val="20"/>
                <w:lang w:val="es-E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7969" w:rsidRPr="00DF5383" w:rsidRDefault="00CF7969" w:rsidP="009D332F">
            <w:pPr>
              <w:jc w:val="center"/>
              <w:rPr>
                <w:lang w:val="es-ES"/>
              </w:rPr>
            </w:pPr>
          </w:p>
        </w:tc>
        <w:tc>
          <w:tcPr>
            <w:tcW w:w="20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7969" w:rsidRPr="00DF5383" w:rsidRDefault="00CF7969" w:rsidP="009D332F">
            <w:pPr>
              <w:jc w:val="center"/>
              <w:rPr>
                <w:sz w:val="20"/>
                <w:lang w:val="es-ES"/>
              </w:rPr>
            </w:pPr>
          </w:p>
        </w:tc>
      </w:tr>
      <w:tr w:rsidR="00061D4E" w:rsidRPr="007310B6" w:rsidTr="00DF5383">
        <w:trPr>
          <w:gridAfter w:val="1"/>
          <w:wAfter w:w="7" w:type="dxa"/>
          <w:trHeight w:val="179"/>
          <w:jc w:val="center"/>
        </w:trPr>
        <w:tc>
          <w:tcPr>
            <w:tcW w:w="16872" w:type="dxa"/>
            <w:gridSpan w:val="40"/>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1D4E" w:rsidRPr="00D73C01" w:rsidRDefault="00061D4E" w:rsidP="00D73C01">
            <w:pPr>
              <w:suppressAutoHyphens w:val="0"/>
              <w:autoSpaceDN/>
              <w:spacing w:line="276" w:lineRule="auto"/>
              <w:textAlignment w:val="auto"/>
              <w:rPr>
                <w:b/>
                <w:sz w:val="20"/>
                <w:lang w:val="es-ES_tradnl"/>
              </w:rPr>
            </w:pPr>
            <w:r w:rsidRPr="00D73C01">
              <w:rPr>
                <w:b/>
                <w:sz w:val="20"/>
                <w:lang w:val="es-ES_tradnl"/>
              </w:rPr>
              <w:t>Instrumentos de Administración y Supervisión</w:t>
            </w:r>
          </w:p>
        </w:tc>
      </w:tr>
      <w:tr w:rsidR="00E4285E" w:rsidRPr="009E3AF5" w:rsidTr="00DF5383">
        <w:trPr>
          <w:gridAfter w:val="1"/>
          <w:wAfter w:w="7" w:type="dxa"/>
          <w:jc w:val="center"/>
        </w:trPr>
        <w:tc>
          <w:tcPr>
            <w:tcW w:w="50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r w:rsidRPr="009E3AF5">
              <w:rPr>
                <w:sz w:val="20"/>
                <w:lang w:val="es-ES_tradnl"/>
              </w:rPr>
              <w:t>Plan Operativo Anual</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4285E" w:rsidRPr="009E3AF5" w:rsidRDefault="00E4285E" w:rsidP="006065E3">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2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4285E" w:rsidRPr="009E3AF5" w:rsidRDefault="00E4285E" w:rsidP="006065E3">
            <w:pPr>
              <w:rPr>
                <w:sz w:val="20"/>
                <w:lang w:val="es-ES_tradnl"/>
              </w:rPr>
            </w:pPr>
          </w:p>
        </w:tc>
        <w:tc>
          <w:tcPr>
            <w:tcW w:w="454" w:type="dxa"/>
            <w:gridSpan w:val="2"/>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E4285E" w:rsidRPr="00C143F2" w:rsidRDefault="00E4285E" w:rsidP="006065E3">
            <w:pPr>
              <w:jc w:val="center"/>
              <w:rPr>
                <w:sz w:val="20"/>
                <w:lang w:val="es-ES_tradnl"/>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Default="00E4285E" w:rsidP="00E4285E">
            <w:pPr>
              <w:jc w:val="center"/>
            </w:pPr>
            <w:r w:rsidRPr="00C96862">
              <w:rPr>
                <w:sz w:val="20"/>
              </w:rPr>
              <w:t>AySA</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4285E" w:rsidRPr="009E3AF5" w:rsidRDefault="00E4285E" w:rsidP="003D09F6">
            <w:pPr>
              <w:jc w:val="center"/>
              <w:rPr>
                <w:sz w:val="20"/>
                <w:lang w:val="es-ES_tradnl"/>
              </w:rPr>
            </w:pPr>
            <w:r>
              <w:rPr>
                <w:sz w:val="20"/>
                <w:lang w:val="es-ES_tradnl"/>
              </w:rPr>
              <w:t>40.000</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4285E" w:rsidRPr="009E3AF5" w:rsidRDefault="00E4285E" w:rsidP="003D09F6">
            <w:pPr>
              <w:jc w:val="center"/>
              <w:rPr>
                <w:sz w:val="20"/>
                <w:lang w:val="es-ES_tradnl"/>
              </w:rPr>
            </w:pPr>
            <w:r>
              <w:rPr>
                <w:sz w:val="20"/>
                <w:lang w:val="es-ES_tradnl"/>
              </w:rPr>
              <w:t>Programa</w:t>
            </w:r>
          </w:p>
        </w:tc>
      </w:tr>
      <w:tr w:rsidR="00E4285E" w:rsidRPr="009E3AF5" w:rsidTr="00DF5383">
        <w:trPr>
          <w:gridAfter w:val="1"/>
          <w:wAfter w:w="7" w:type="dxa"/>
          <w:jc w:val="center"/>
        </w:trPr>
        <w:tc>
          <w:tcPr>
            <w:tcW w:w="50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r w:rsidRPr="009E3AF5">
              <w:rPr>
                <w:sz w:val="20"/>
                <w:lang w:val="es-ES_tradnl"/>
              </w:rPr>
              <w:t>Plan de Adquisiciones</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4285E" w:rsidRPr="009E3AF5" w:rsidRDefault="00E4285E" w:rsidP="006065E3">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2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4285E" w:rsidRPr="009E3AF5" w:rsidRDefault="00E4285E" w:rsidP="006065E3">
            <w:pPr>
              <w:rPr>
                <w:sz w:val="20"/>
                <w:lang w:val="es-ES_tradnl"/>
              </w:rPr>
            </w:pPr>
          </w:p>
        </w:tc>
        <w:tc>
          <w:tcPr>
            <w:tcW w:w="454" w:type="dxa"/>
            <w:gridSpan w:val="2"/>
            <w:vMerge/>
            <w:tcBorders>
              <w:left w:val="single" w:sz="4" w:space="0" w:color="000000"/>
              <w:right w:val="single" w:sz="4" w:space="0" w:color="000000"/>
            </w:tcBorders>
            <w:shd w:val="clear" w:color="auto" w:fill="auto"/>
            <w:tcMar>
              <w:top w:w="0" w:type="dxa"/>
              <w:left w:w="108" w:type="dxa"/>
              <w:bottom w:w="0" w:type="dxa"/>
              <w:right w:w="108" w:type="dxa"/>
            </w:tcMar>
          </w:tcPr>
          <w:p w:rsidR="00E4285E" w:rsidRPr="00C143F2" w:rsidRDefault="00E4285E" w:rsidP="006065E3">
            <w:pPr>
              <w:jc w:val="center"/>
              <w:rPr>
                <w:sz w:val="20"/>
                <w:lang w:val="es-ES_tradnl"/>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Default="00E4285E" w:rsidP="00E4285E">
            <w:pPr>
              <w:jc w:val="center"/>
            </w:pPr>
            <w:r w:rsidRPr="00C96862">
              <w:rPr>
                <w:sz w:val="20"/>
              </w:rPr>
              <w:t>AySA</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4285E" w:rsidRPr="009E3AF5" w:rsidRDefault="00E4285E" w:rsidP="003D09F6">
            <w:pPr>
              <w:jc w:val="center"/>
              <w:rPr>
                <w:sz w:val="20"/>
                <w:lang w:val="es-ES_tradnl"/>
              </w:rPr>
            </w:pPr>
            <w:r>
              <w:rPr>
                <w:sz w:val="20"/>
                <w:lang w:val="es-ES_tradnl"/>
              </w:rPr>
              <w:t>40.000</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4285E" w:rsidRPr="009E3AF5" w:rsidRDefault="00E4285E" w:rsidP="003D09F6">
            <w:pPr>
              <w:jc w:val="center"/>
              <w:rPr>
                <w:sz w:val="20"/>
                <w:lang w:val="es-ES_tradnl"/>
              </w:rPr>
            </w:pPr>
            <w:r>
              <w:rPr>
                <w:sz w:val="20"/>
                <w:lang w:val="es-ES_tradnl"/>
              </w:rPr>
              <w:t>Programa</w:t>
            </w:r>
          </w:p>
        </w:tc>
      </w:tr>
      <w:tr w:rsidR="00E4285E" w:rsidRPr="009E3AF5" w:rsidTr="00DF5383">
        <w:trPr>
          <w:gridAfter w:val="1"/>
          <w:wAfter w:w="7" w:type="dxa"/>
          <w:jc w:val="center"/>
        </w:trPr>
        <w:tc>
          <w:tcPr>
            <w:tcW w:w="50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r w:rsidRPr="009E3AF5">
              <w:rPr>
                <w:sz w:val="20"/>
                <w:lang w:val="es-ES_tradnl"/>
              </w:rPr>
              <w:t>Informes de Seguimiento</w:t>
            </w:r>
            <w:r>
              <w:rPr>
                <w:sz w:val="20"/>
                <w:lang w:val="es-ES_tradnl"/>
              </w:rPr>
              <w:t xml:space="preserve"> Semestrales</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shd w:val="clear" w:color="auto" w:fill="FFFF00"/>
                <w:lang w:val="es-ES_tradnl"/>
              </w:rPr>
            </w:pPr>
          </w:p>
        </w:tc>
        <w:tc>
          <w:tcPr>
            <w:tcW w:w="287"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rsidR="00E4285E" w:rsidRPr="009E3AF5" w:rsidRDefault="00E4285E" w:rsidP="006065E3">
            <w:pPr>
              <w:rPr>
                <w:sz w:val="20"/>
                <w:shd w:val="clear" w:color="auto" w:fill="FFFF00"/>
                <w:lang w:val="es-ES_tradnl"/>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454" w:type="dxa"/>
            <w:gridSpan w:val="2"/>
            <w:vMerge/>
            <w:tcBorders>
              <w:left w:val="single" w:sz="4" w:space="0" w:color="000000"/>
              <w:right w:val="single" w:sz="4" w:space="0" w:color="000000"/>
            </w:tcBorders>
            <w:shd w:val="clear" w:color="auto" w:fill="auto"/>
            <w:tcMar>
              <w:top w:w="0" w:type="dxa"/>
              <w:left w:w="108" w:type="dxa"/>
              <w:bottom w:w="0" w:type="dxa"/>
              <w:right w:w="108" w:type="dxa"/>
            </w:tcMar>
          </w:tcPr>
          <w:p w:rsidR="00E4285E" w:rsidRPr="00C143F2" w:rsidRDefault="00E4285E" w:rsidP="0088178F">
            <w:pPr>
              <w:jc w:val="center"/>
              <w:rPr>
                <w:sz w:val="20"/>
                <w:lang w:val="es-ES_tradnl"/>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Default="00E4285E" w:rsidP="00E4285E">
            <w:pPr>
              <w:jc w:val="center"/>
            </w:pPr>
            <w:r w:rsidRPr="00C96862">
              <w:rPr>
                <w:sz w:val="20"/>
              </w:rPr>
              <w:t>AySA</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4285E" w:rsidRPr="009E3AF5" w:rsidRDefault="00E4285E" w:rsidP="003D09F6">
            <w:pPr>
              <w:jc w:val="center"/>
              <w:rPr>
                <w:sz w:val="20"/>
                <w:lang w:val="es-ES_tradnl"/>
              </w:rPr>
            </w:pPr>
            <w:r>
              <w:rPr>
                <w:sz w:val="20"/>
                <w:lang w:val="es-ES_tradnl"/>
              </w:rPr>
              <w:t>40.000</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4285E" w:rsidRPr="009E3AF5" w:rsidRDefault="00E4285E" w:rsidP="003D09F6">
            <w:pPr>
              <w:jc w:val="center"/>
              <w:rPr>
                <w:sz w:val="20"/>
                <w:lang w:val="es-ES_tradnl"/>
              </w:rPr>
            </w:pPr>
            <w:r>
              <w:rPr>
                <w:sz w:val="20"/>
                <w:lang w:val="es-ES_tradnl"/>
              </w:rPr>
              <w:t>Programa</w:t>
            </w:r>
          </w:p>
        </w:tc>
      </w:tr>
      <w:tr w:rsidR="00E4285E" w:rsidRPr="009E3AF5" w:rsidTr="00DF5383">
        <w:trPr>
          <w:gridAfter w:val="1"/>
          <w:wAfter w:w="7" w:type="dxa"/>
          <w:jc w:val="center"/>
        </w:trPr>
        <w:tc>
          <w:tcPr>
            <w:tcW w:w="50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r>
              <w:rPr>
                <w:sz w:val="20"/>
                <w:lang w:val="es-ES_tradnl"/>
              </w:rPr>
              <w:t>Informe de Seguimiento Final</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2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E36C0A" w:themeFill="accent6" w:themeFillShade="BF"/>
            <w:tcMar>
              <w:top w:w="0" w:type="dxa"/>
              <w:left w:w="108" w:type="dxa"/>
              <w:bottom w:w="0" w:type="dxa"/>
              <w:right w:w="108" w:type="dxa"/>
            </w:tcMar>
          </w:tcPr>
          <w:p w:rsidR="00E4285E" w:rsidRPr="009E3AF5" w:rsidRDefault="00E4285E" w:rsidP="006065E3">
            <w:pPr>
              <w:rPr>
                <w:sz w:val="20"/>
                <w:lang w:val="es-ES_tradnl"/>
              </w:rPr>
            </w:pPr>
          </w:p>
        </w:tc>
        <w:tc>
          <w:tcPr>
            <w:tcW w:w="454" w:type="dxa"/>
            <w:gridSpan w:val="2"/>
            <w:vMerge/>
            <w:tcBorders>
              <w:left w:val="single" w:sz="4" w:space="0" w:color="000000"/>
              <w:right w:val="single" w:sz="4" w:space="0" w:color="000000"/>
            </w:tcBorders>
            <w:shd w:val="clear" w:color="auto" w:fill="auto"/>
            <w:tcMar>
              <w:top w:w="0" w:type="dxa"/>
              <w:left w:w="108" w:type="dxa"/>
              <w:bottom w:w="0" w:type="dxa"/>
              <w:right w:w="108" w:type="dxa"/>
            </w:tcMar>
          </w:tcPr>
          <w:p w:rsidR="00E4285E" w:rsidRPr="00C143F2" w:rsidRDefault="00E4285E" w:rsidP="00F7358E">
            <w:pPr>
              <w:jc w:val="center"/>
              <w:rPr>
                <w:sz w:val="20"/>
                <w:lang w:val="es-ES_tradnl"/>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Default="00E4285E" w:rsidP="00E4285E">
            <w:pPr>
              <w:jc w:val="center"/>
            </w:pPr>
            <w:r w:rsidRPr="00C96862">
              <w:rPr>
                <w:sz w:val="20"/>
              </w:rPr>
              <w:t>AySA</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4285E" w:rsidRPr="009E3AF5" w:rsidRDefault="00E4285E" w:rsidP="006065E3">
            <w:pPr>
              <w:jc w:val="center"/>
              <w:rPr>
                <w:sz w:val="20"/>
                <w:lang w:val="es-ES_tradnl"/>
              </w:rPr>
            </w:pPr>
            <w:r>
              <w:rPr>
                <w:sz w:val="20"/>
                <w:lang w:val="es-ES_tradnl"/>
              </w:rPr>
              <w:t>-</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285E" w:rsidRPr="009E3AF5" w:rsidRDefault="00E4285E" w:rsidP="006065E3">
            <w:pPr>
              <w:rPr>
                <w:sz w:val="20"/>
                <w:lang w:val="es-ES_tradnl"/>
              </w:rPr>
            </w:pPr>
          </w:p>
        </w:tc>
      </w:tr>
      <w:tr w:rsidR="00613DE1" w:rsidRPr="00690276" w:rsidTr="00DF5383">
        <w:trPr>
          <w:gridAfter w:val="1"/>
          <w:wAfter w:w="7" w:type="dxa"/>
          <w:jc w:val="center"/>
        </w:trPr>
        <w:tc>
          <w:tcPr>
            <w:tcW w:w="50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6065E3" w:rsidRDefault="00481193" w:rsidP="00690276">
            <w:pPr>
              <w:ind w:left="11"/>
              <w:rPr>
                <w:sz w:val="20"/>
                <w:lang w:val="es-ES_tradnl"/>
              </w:rPr>
            </w:pPr>
            <w:r w:rsidRPr="006065E3">
              <w:rPr>
                <w:sz w:val="20"/>
                <w:lang w:val="es-ES_tradnl"/>
              </w:rPr>
              <w:t>Informes de avance de obra</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6065E3" w:rsidRDefault="00481193" w:rsidP="00274920">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6065E3" w:rsidRDefault="00481193" w:rsidP="00274920">
            <w:pPr>
              <w:rPr>
                <w:sz w:val="20"/>
                <w:lang w:val="es-ES_tradnl"/>
              </w:rPr>
            </w:pPr>
          </w:p>
        </w:tc>
        <w:tc>
          <w:tcPr>
            <w:tcW w:w="3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6065E3" w:rsidRDefault="00481193" w:rsidP="00274920">
            <w:pPr>
              <w:rPr>
                <w:sz w:val="20"/>
                <w:lang w:val="es-ES_tradnl"/>
              </w:rPr>
            </w:pPr>
          </w:p>
        </w:tc>
        <w:tc>
          <w:tcPr>
            <w:tcW w:w="2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6065E3" w:rsidRDefault="00481193" w:rsidP="00274920">
            <w:pPr>
              <w:rPr>
                <w:sz w:val="20"/>
                <w:lang w:val="es-ES_tradnl"/>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ABF8F" w:themeFill="accent6" w:themeFillTint="99"/>
            <w:tcMar>
              <w:top w:w="0" w:type="dxa"/>
              <w:left w:w="108" w:type="dxa"/>
              <w:bottom w:w="0" w:type="dxa"/>
              <w:right w:w="108" w:type="dxa"/>
            </w:tcMar>
          </w:tcPr>
          <w:p w:rsidR="00481193" w:rsidRPr="006065E3" w:rsidRDefault="00481193" w:rsidP="00274920">
            <w:pPr>
              <w:rPr>
                <w:sz w:val="20"/>
                <w:lang w:val="es-ES_tradnl"/>
              </w:rPr>
            </w:pPr>
          </w:p>
        </w:tc>
        <w:tc>
          <w:tcPr>
            <w:tcW w:w="454" w:type="dxa"/>
            <w:gridSpan w:val="2"/>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274920">
            <w:pPr>
              <w:jc w:val="center"/>
              <w:rPr>
                <w:sz w:val="20"/>
                <w:lang w:val="es-ES_tradnl"/>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E4285E" w:rsidP="005A099E">
            <w:pPr>
              <w:jc w:val="center"/>
              <w:rPr>
                <w:sz w:val="20"/>
                <w:lang w:val="es-ES_tradnl"/>
              </w:rPr>
            </w:pPr>
            <w:r>
              <w:rPr>
                <w:sz w:val="20"/>
                <w:lang w:val="es-ES_tradnl"/>
              </w:rPr>
              <w:t>AySA</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DC629B">
            <w:pPr>
              <w:jc w:val="center"/>
              <w:rPr>
                <w:sz w:val="20"/>
                <w:lang w:val="es-ES_tradnl"/>
              </w:rPr>
            </w:pPr>
            <w:r w:rsidRPr="006065E3">
              <w:rPr>
                <w:sz w:val="20"/>
                <w:lang w:val="es-ES_tradnl"/>
              </w:rPr>
              <w:t>Parte del costo de la fiscalización de obra incluido en el costo</w:t>
            </w:r>
            <w:r>
              <w:rPr>
                <w:sz w:val="20"/>
                <w:lang w:val="es-ES_tradnl"/>
              </w:rPr>
              <w:t xml:space="preserve"> de </w:t>
            </w:r>
            <w:r w:rsidRPr="00DC629B">
              <w:rPr>
                <w:sz w:val="20"/>
                <w:lang w:val="es-ES_tradnl"/>
              </w:rPr>
              <w:t>Inspección y Supervisión de Obras</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3D09F6">
            <w:pPr>
              <w:jc w:val="center"/>
              <w:rPr>
                <w:sz w:val="20"/>
                <w:lang w:val="es-ES_tradnl"/>
              </w:rPr>
            </w:pPr>
            <w:r w:rsidRPr="006065E3">
              <w:rPr>
                <w:sz w:val="20"/>
                <w:lang w:val="es-ES_tradnl"/>
              </w:rPr>
              <w:t>Programa</w:t>
            </w:r>
          </w:p>
        </w:tc>
      </w:tr>
      <w:tr w:rsidR="00613DE1" w:rsidRPr="00690276" w:rsidTr="00DF5383">
        <w:trPr>
          <w:gridAfter w:val="1"/>
          <w:wAfter w:w="7" w:type="dxa"/>
          <w:trHeight w:val="701"/>
          <w:jc w:val="center"/>
        </w:trPr>
        <w:tc>
          <w:tcPr>
            <w:tcW w:w="507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5A099E">
            <w:pPr>
              <w:ind w:left="11"/>
              <w:rPr>
                <w:sz w:val="20"/>
                <w:lang w:val="es-ES_tradnl"/>
              </w:rPr>
            </w:pPr>
            <w:r w:rsidRPr="006065E3">
              <w:rPr>
                <w:sz w:val="20"/>
                <w:lang w:val="es-ES_tradnl"/>
              </w:rPr>
              <w:t xml:space="preserve">Informe de resultados de monitoreo de </w:t>
            </w:r>
            <w:r>
              <w:rPr>
                <w:sz w:val="20"/>
                <w:lang w:val="es-ES_tradnl"/>
              </w:rPr>
              <w:t>mejoras de gestión de los operadores</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4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28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76923C" w:themeFill="accent3" w:themeFillShade="BF"/>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76923C" w:themeFill="accent3" w:themeFillShade="BF"/>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76923C" w:themeFill="accent3" w:themeFillShade="BF"/>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76923C" w:themeFill="accent3" w:themeFillShade="BF"/>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76923C" w:themeFill="accent3" w:themeFillShade="BF"/>
            <w:tcMar>
              <w:top w:w="0" w:type="dxa"/>
              <w:left w:w="108" w:type="dxa"/>
              <w:bottom w:w="0" w:type="dxa"/>
              <w:right w:w="108" w:type="dxa"/>
            </w:tcMar>
          </w:tcPr>
          <w:p w:rsidR="00481193" w:rsidRPr="006065E3" w:rsidRDefault="00481193" w:rsidP="00274920">
            <w:pPr>
              <w:rPr>
                <w:sz w:val="20"/>
                <w:lang w:val="es-ES_tradnl"/>
              </w:rPr>
            </w:pPr>
          </w:p>
        </w:tc>
        <w:tc>
          <w:tcPr>
            <w:tcW w:w="454" w:type="dxa"/>
            <w:gridSpan w:val="2"/>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274920">
            <w:pPr>
              <w:jc w:val="center"/>
              <w:rPr>
                <w:sz w:val="20"/>
                <w:lang w:val="es-ES_tradnl"/>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274920">
            <w:pPr>
              <w:jc w:val="center"/>
              <w:rPr>
                <w:sz w:val="20"/>
                <w:lang w:val="es-ES_tradnl"/>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3D09F6">
            <w:pPr>
              <w:jc w:val="center"/>
              <w:rPr>
                <w:sz w:val="20"/>
                <w:lang w:val="es-ES_tradnl"/>
              </w:rPr>
            </w:pPr>
            <w:r w:rsidRPr="006065E3">
              <w:rPr>
                <w:sz w:val="20"/>
                <w:lang w:val="es-ES_tradnl"/>
              </w:rPr>
              <w:t>-</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3D09F6">
            <w:pPr>
              <w:jc w:val="center"/>
              <w:rPr>
                <w:sz w:val="20"/>
                <w:lang w:val="es-ES_tradnl"/>
              </w:rPr>
            </w:pPr>
          </w:p>
        </w:tc>
      </w:tr>
      <w:tr w:rsidR="00613DE1" w:rsidRPr="00690276" w:rsidTr="00DF5383">
        <w:trPr>
          <w:gridAfter w:val="1"/>
          <w:wAfter w:w="7" w:type="dxa"/>
          <w:jc w:val="center"/>
        </w:trPr>
        <w:tc>
          <w:tcPr>
            <w:tcW w:w="507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690276">
            <w:pPr>
              <w:ind w:left="11"/>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4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28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454" w:type="dxa"/>
            <w:gridSpan w:val="2"/>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274920">
            <w:pPr>
              <w:jc w:val="center"/>
              <w:rPr>
                <w:sz w:val="20"/>
                <w:lang w:val="es-ES_tradnl"/>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274920">
            <w:pPr>
              <w:jc w:val="center"/>
              <w:rPr>
                <w:sz w:val="20"/>
                <w:lang w:val="es-ES_tradnl"/>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3D09F6">
            <w:pPr>
              <w:jc w:val="center"/>
              <w:rPr>
                <w:sz w:val="20"/>
                <w:lang w:val="es-ES_tradnl"/>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3D09F6">
            <w:pPr>
              <w:jc w:val="center"/>
              <w:rPr>
                <w:sz w:val="20"/>
                <w:lang w:val="es-ES_tradnl"/>
              </w:rPr>
            </w:pPr>
          </w:p>
        </w:tc>
      </w:tr>
      <w:tr w:rsidR="00613DE1" w:rsidRPr="00690276" w:rsidTr="00DF5383">
        <w:trPr>
          <w:gridAfter w:val="1"/>
          <w:wAfter w:w="7" w:type="dxa"/>
          <w:jc w:val="center"/>
        </w:trPr>
        <w:tc>
          <w:tcPr>
            <w:tcW w:w="507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690276">
            <w:pPr>
              <w:ind w:left="11"/>
              <w:rPr>
                <w:sz w:val="20"/>
                <w:lang w:val="es-ES_tradnl"/>
              </w:rPr>
            </w:pPr>
            <w:r>
              <w:rPr>
                <w:sz w:val="20"/>
                <w:lang w:val="es-ES_tradnl"/>
              </w:rPr>
              <w:t>Procesamiento y Análisis de la Información</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tcPr>
          <w:p w:rsidR="00481193" w:rsidRPr="006065E3" w:rsidRDefault="00481193" w:rsidP="00274920">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4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28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tcPr>
          <w:p w:rsidR="00481193" w:rsidRPr="006065E3" w:rsidRDefault="00481193" w:rsidP="00274920">
            <w:pPr>
              <w:rPr>
                <w:sz w:val="20"/>
                <w:lang w:val="es-ES_tradnl"/>
              </w:rPr>
            </w:pPr>
          </w:p>
        </w:tc>
        <w:tc>
          <w:tcPr>
            <w:tcW w:w="454" w:type="dxa"/>
            <w:gridSpan w:val="2"/>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274920">
            <w:pPr>
              <w:jc w:val="center"/>
              <w:rPr>
                <w:sz w:val="20"/>
                <w:lang w:val="es-ES_tradnl"/>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E4285E" w:rsidP="005A099E">
            <w:pPr>
              <w:jc w:val="center"/>
              <w:rPr>
                <w:sz w:val="20"/>
                <w:lang w:val="es-ES_tradnl"/>
              </w:rPr>
            </w:pPr>
            <w:r>
              <w:rPr>
                <w:sz w:val="20"/>
                <w:lang w:val="es-ES_tradnl"/>
              </w:rPr>
              <w:t>AySA</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3D09F6">
            <w:pPr>
              <w:jc w:val="center"/>
              <w:rPr>
                <w:sz w:val="20"/>
                <w:lang w:val="es-ES_tradnl"/>
              </w:rPr>
            </w:pPr>
            <w:r>
              <w:rPr>
                <w:sz w:val="20"/>
                <w:lang w:val="es-ES_tradnl"/>
              </w:rPr>
              <w:t>_</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3D09F6">
            <w:pPr>
              <w:jc w:val="center"/>
              <w:rPr>
                <w:sz w:val="20"/>
                <w:lang w:val="es-ES_tradnl"/>
              </w:rPr>
            </w:pPr>
            <w:r>
              <w:rPr>
                <w:sz w:val="20"/>
                <w:lang w:val="es-ES_tradnl"/>
              </w:rPr>
              <w:t>No aplica</w:t>
            </w:r>
          </w:p>
        </w:tc>
      </w:tr>
      <w:tr w:rsidR="00613DE1" w:rsidRPr="00690276" w:rsidTr="00DF5383">
        <w:trPr>
          <w:gridAfter w:val="1"/>
          <w:wAfter w:w="7" w:type="dxa"/>
          <w:jc w:val="center"/>
        </w:trPr>
        <w:tc>
          <w:tcPr>
            <w:tcW w:w="507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690276">
            <w:pPr>
              <w:ind w:left="11"/>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4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28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481193" w:rsidRPr="006065E3" w:rsidRDefault="00481193" w:rsidP="00274920">
            <w:pPr>
              <w:rPr>
                <w:sz w:val="20"/>
                <w:lang w:val="es-ES_tradnl"/>
              </w:rPr>
            </w:pPr>
          </w:p>
        </w:tc>
        <w:tc>
          <w:tcPr>
            <w:tcW w:w="454" w:type="dxa"/>
            <w:gridSpan w:val="2"/>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274920">
            <w:pPr>
              <w:jc w:val="center"/>
              <w:rPr>
                <w:sz w:val="20"/>
                <w:lang w:val="es-ES_tradnl"/>
              </w:rPr>
            </w:pPr>
          </w:p>
        </w:tc>
        <w:tc>
          <w:tcPr>
            <w:tcW w:w="15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274920">
            <w:pPr>
              <w:jc w:val="center"/>
              <w:rPr>
                <w:sz w:val="20"/>
                <w:lang w:val="es-ES_tradnl"/>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81193" w:rsidRPr="006065E3" w:rsidRDefault="00481193" w:rsidP="00274920">
            <w:pPr>
              <w:jc w:val="center"/>
              <w:rPr>
                <w:sz w:val="20"/>
                <w:lang w:val="es-ES_tradnl"/>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1193" w:rsidRPr="006065E3" w:rsidRDefault="00481193" w:rsidP="00274920">
            <w:pPr>
              <w:jc w:val="center"/>
              <w:rPr>
                <w:sz w:val="20"/>
                <w:lang w:val="es-ES_tradnl"/>
              </w:rPr>
            </w:pPr>
          </w:p>
        </w:tc>
      </w:tr>
      <w:tr w:rsidR="00061D4E" w:rsidRPr="00690276" w:rsidTr="00DF5383">
        <w:trPr>
          <w:gridAfter w:val="1"/>
          <w:wAfter w:w="7" w:type="dxa"/>
          <w:jc w:val="center"/>
        </w:trPr>
        <w:tc>
          <w:tcPr>
            <w:tcW w:w="16872" w:type="dxa"/>
            <w:gridSpan w:val="40"/>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061D4E" w:rsidRPr="00D73C01" w:rsidRDefault="00061D4E" w:rsidP="00DF5383">
            <w:pPr>
              <w:ind w:left="72"/>
              <w:rPr>
                <w:b/>
                <w:sz w:val="20"/>
                <w:lang w:val="es-ES_tradnl"/>
              </w:rPr>
            </w:pPr>
            <w:r>
              <w:br w:type="page"/>
            </w:r>
            <w:r w:rsidRPr="00D73C01">
              <w:rPr>
                <w:b/>
                <w:sz w:val="20"/>
                <w:lang w:val="es-ES_tradnl"/>
              </w:rPr>
              <w:t>Auditoría</w:t>
            </w:r>
          </w:p>
        </w:tc>
      </w:tr>
      <w:tr w:rsidR="00AA27DC" w:rsidRPr="009E3AF5" w:rsidTr="00DF5383">
        <w:trPr>
          <w:gridAfter w:val="1"/>
          <w:wAfter w:w="7" w:type="dxa"/>
          <w:trHeight w:val="377"/>
          <w:jc w:val="center"/>
        </w:trPr>
        <w:tc>
          <w:tcPr>
            <w:tcW w:w="50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ind w:left="186"/>
              <w:rPr>
                <w:sz w:val="20"/>
                <w:lang w:val="es-ES_tradnl"/>
              </w:rPr>
            </w:pPr>
            <w:r w:rsidRPr="009E3AF5">
              <w:rPr>
                <w:sz w:val="20"/>
                <w:lang w:val="es-ES_tradnl"/>
              </w:rPr>
              <w:t>Auditoría Externa</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7030A0"/>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7030A0"/>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7030A0"/>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45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27DC" w:rsidRPr="009E3AF5" w:rsidRDefault="00AA27DC" w:rsidP="006065E3">
            <w:pPr>
              <w:jc w:val="center"/>
              <w:rPr>
                <w:sz w:val="20"/>
                <w:lang w:val="es-ES_tradnl"/>
              </w:rPr>
            </w:pP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r w:rsidRPr="00DC629B">
              <w:rPr>
                <w:sz w:val="20"/>
                <w:lang w:val="es-ES_tradnl"/>
              </w:rPr>
              <w:t>MPFIPS</w:t>
            </w:r>
          </w:p>
        </w:tc>
        <w:tc>
          <w:tcPr>
            <w:tcW w:w="16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3D09F6">
            <w:pPr>
              <w:jc w:val="center"/>
              <w:rPr>
                <w:sz w:val="20"/>
                <w:lang w:val="es-ES_tradnl"/>
              </w:rPr>
            </w:pPr>
            <w:r>
              <w:rPr>
                <w:sz w:val="20"/>
                <w:lang w:val="es-ES_tradnl"/>
              </w:rPr>
              <w:t>600.000</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3D09F6">
            <w:pPr>
              <w:jc w:val="center"/>
              <w:rPr>
                <w:sz w:val="20"/>
                <w:lang w:val="es-ES_tradnl"/>
              </w:rPr>
            </w:pPr>
            <w:r w:rsidRPr="009E3AF5">
              <w:rPr>
                <w:sz w:val="20"/>
                <w:lang w:val="es-ES_tradnl"/>
              </w:rPr>
              <w:t>BID</w:t>
            </w:r>
          </w:p>
        </w:tc>
      </w:tr>
      <w:tr w:rsidR="00AA27DC" w:rsidRPr="009E3AF5" w:rsidTr="00DF5383">
        <w:trPr>
          <w:gridAfter w:val="1"/>
          <w:wAfter w:w="7" w:type="dxa"/>
          <w:trHeight w:val="350"/>
          <w:jc w:val="center"/>
        </w:trPr>
        <w:tc>
          <w:tcPr>
            <w:tcW w:w="50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ind w:left="186"/>
              <w:rPr>
                <w:sz w:val="20"/>
                <w:lang w:val="es-ES_tradnl"/>
              </w:rPr>
            </w:pPr>
            <w:r w:rsidRPr="009E3AF5">
              <w:rPr>
                <w:sz w:val="20"/>
                <w:lang w:val="es-ES_tradnl"/>
              </w:rPr>
              <w:t>Auditoria Final</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454" w:type="dxa"/>
            <w:gridSpan w:val="2"/>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tcPr>
          <w:p w:rsidR="00AA27DC" w:rsidRPr="009E3AF5" w:rsidRDefault="00AA27DC" w:rsidP="006065E3">
            <w:pPr>
              <w:jc w:val="center"/>
              <w:rPr>
                <w:sz w:val="20"/>
                <w:lang w:val="es-ES_tradnl"/>
              </w:rPr>
            </w:pP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r w:rsidRPr="00DC629B">
              <w:rPr>
                <w:sz w:val="20"/>
                <w:lang w:val="es-ES_tradnl"/>
              </w:rPr>
              <w:t>MPFIPS</w:t>
            </w:r>
          </w:p>
        </w:tc>
        <w:tc>
          <w:tcPr>
            <w:tcW w:w="164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3D09F6">
            <w:pPr>
              <w:jc w:val="center"/>
              <w:rPr>
                <w:sz w:val="20"/>
                <w:lang w:val="es-ES_tradnl"/>
              </w:rPr>
            </w:pP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3D09F6">
            <w:pPr>
              <w:jc w:val="center"/>
              <w:rPr>
                <w:sz w:val="20"/>
                <w:lang w:val="es-ES_tradnl"/>
              </w:rPr>
            </w:pPr>
            <w:r w:rsidRPr="009E3AF5">
              <w:rPr>
                <w:sz w:val="20"/>
                <w:lang w:val="es-ES_tradnl"/>
              </w:rPr>
              <w:t>BID</w:t>
            </w:r>
          </w:p>
        </w:tc>
      </w:tr>
      <w:tr w:rsidR="00AA27DC" w:rsidRPr="009E3AF5" w:rsidTr="00DF5383">
        <w:trPr>
          <w:gridAfter w:val="1"/>
          <w:wAfter w:w="7" w:type="dxa"/>
          <w:jc w:val="center"/>
        </w:trPr>
        <w:tc>
          <w:tcPr>
            <w:tcW w:w="50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27DC" w:rsidRPr="009E3AF5" w:rsidRDefault="00AA27DC" w:rsidP="006065E3">
            <w:pPr>
              <w:rPr>
                <w:b/>
                <w:sz w:val="20"/>
                <w:lang w:val="es-ES_tradnl"/>
              </w:rPr>
            </w:pPr>
            <w:r w:rsidRPr="009E3AF5">
              <w:rPr>
                <w:b/>
                <w:sz w:val="20"/>
                <w:lang w:val="es-ES_tradnl"/>
              </w:rPr>
              <w:t>Visitas de Inspección</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270" w:type="dxa"/>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450" w:type="dxa"/>
            <w:gridSpan w:val="2"/>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FFC000"/>
            <w:tcMar>
              <w:top w:w="0" w:type="dxa"/>
              <w:left w:w="108" w:type="dxa"/>
              <w:bottom w:w="0" w:type="dxa"/>
              <w:right w:w="108" w:type="dxa"/>
            </w:tcMar>
            <w:vAlign w:val="center"/>
          </w:tcPr>
          <w:p w:rsidR="00AA27DC" w:rsidRPr="009E3AF5" w:rsidRDefault="00AA27DC" w:rsidP="006065E3">
            <w:pPr>
              <w:jc w:val="center"/>
              <w:rPr>
                <w:sz w:val="20"/>
                <w:lang w:val="es-ES_tradnl"/>
              </w:rPr>
            </w:pPr>
          </w:p>
        </w:tc>
        <w:tc>
          <w:tcPr>
            <w:tcW w:w="45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27DC" w:rsidRPr="009E3AF5" w:rsidRDefault="00AA27DC" w:rsidP="006065E3">
            <w:pPr>
              <w:jc w:val="center"/>
              <w:rPr>
                <w:sz w:val="20"/>
                <w:lang w:val="es-ES_tradnl"/>
              </w:rPr>
            </w:pPr>
          </w:p>
        </w:tc>
        <w:tc>
          <w:tcPr>
            <w:tcW w:w="15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sz w:val="20"/>
                <w:lang w:val="es-ES_tradnl"/>
              </w:rPr>
            </w:pPr>
            <w:r w:rsidRPr="009E3AF5">
              <w:rPr>
                <w:sz w:val="20"/>
                <w:lang w:val="es-ES_tradnl"/>
              </w:rPr>
              <w:t>BID</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3D09F6">
            <w:pPr>
              <w:jc w:val="center"/>
              <w:rPr>
                <w:sz w:val="20"/>
                <w:lang w:val="es-ES_tradnl"/>
              </w:rPr>
            </w:pPr>
            <w:r>
              <w:rPr>
                <w:sz w:val="20"/>
                <w:lang w:val="es-ES_tradnl"/>
              </w:rPr>
              <w:t>40.000</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3D09F6">
            <w:pPr>
              <w:jc w:val="center"/>
              <w:rPr>
                <w:sz w:val="20"/>
                <w:lang w:val="es-ES_tradnl"/>
              </w:rPr>
            </w:pPr>
            <w:r w:rsidRPr="009E3AF5">
              <w:rPr>
                <w:sz w:val="20"/>
                <w:lang w:val="es-ES_tradnl"/>
              </w:rPr>
              <w:t>Presupuesto  Administrativo</w:t>
            </w:r>
          </w:p>
        </w:tc>
      </w:tr>
      <w:tr w:rsidR="00AA27DC" w:rsidRPr="009E3AF5" w:rsidTr="00DF5383">
        <w:trPr>
          <w:gridAfter w:val="1"/>
          <w:wAfter w:w="7" w:type="dxa"/>
          <w:jc w:val="center"/>
        </w:trPr>
        <w:tc>
          <w:tcPr>
            <w:tcW w:w="50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27DC" w:rsidRPr="009E3AF5" w:rsidRDefault="00AA27DC" w:rsidP="006065E3">
            <w:pPr>
              <w:rPr>
                <w:b/>
                <w:sz w:val="20"/>
                <w:lang w:val="es-ES_tradnl"/>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27DC" w:rsidRPr="009E3AF5" w:rsidRDefault="00AA27DC" w:rsidP="006065E3">
            <w:pPr>
              <w:jc w:val="center"/>
              <w:rPr>
                <w:sz w:val="20"/>
                <w:lang w:val="es-ES_tradnl"/>
              </w:rPr>
            </w:pPr>
          </w:p>
        </w:tc>
        <w:tc>
          <w:tcPr>
            <w:tcW w:w="6338" w:type="dxa"/>
            <w:gridSpan w:val="3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6065E3">
            <w:pPr>
              <w:jc w:val="center"/>
              <w:rPr>
                <w:b/>
                <w:sz w:val="20"/>
                <w:lang w:val="es-ES_tradnl"/>
              </w:rPr>
            </w:pPr>
          </w:p>
        </w:tc>
        <w:tc>
          <w:tcPr>
            <w:tcW w:w="1529" w:type="dxa"/>
            <w:gridSpan w:val="2"/>
            <w:tcBorders>
              <w:top w:val="single" w:sz="4" w:space="0" w:color="000000"/>
              <w:left w:val="single" w:sz="4" w:space="0" w:color="000000"/>
              <w:bottom w:val="single" w:sz="4" w:space="0" w:color="000000"/>
              <w:right w:val="single" w:sz="4" w:space="0" w:color="000000"/>
            </w:tcBorders>
          </w:tcPr>
          <w:p w:rsidR="00AA27DC" w:rsidRPr="009E3AF5" w:rsidRDefault="00AA27DC" w:rsidP="006065E3">
            <w:pPr>
              <w:jc w:val="center"/>
              <w:rPr>
                <w:b/>
                <w:sz w:val="20"/>
                <w:lang w:val="es-ES_tradnl"/>
              </w:rPr>
            </w:pPr>
            <w:r w:rsidRPr="009E3AF5">
              <w:rPr>
                <w:b/>
                <w:sz w:val="20"/>
                <w:lang w:val="es-ES_tradnl"/>
              </w:rPr>
              <w:t xml:space="preserve">Costo Total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27DC" w:rsidRPr="009E3AF5" w:rsidRDefault="00AA27DC" w:rsidP="00DC629B">
            <w:pPr>
              <w:jc w:val="center"/>
              <w:rPr>
                <w:b/>
                <w:sz w:val="20"/>
                <w:lang w:val="es-ES_tradnl"/>
              </w:rPr>
            </w:pPr>
            <w:r>
              <w:rPr>
                <w:b/>
                <w:sz w:val="20"/>
                <w:lang w:val="es-ES_tradnl"/>
              </w:rPr>
              <w:t>780.</w:t>
            </w:r>
            <w:r w:rsidRPr="009E3AF5">
              <w:rPr>
                <w:b/>
                <w:sz w:val="20"/>
                <w:lang w:val="es-ES_tradnl"/>
              </w:rPr>
              <w:t>000</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27DC" w:rsidRPr="009E3AF5" w:rsidRDefault="00AA27DC" w:rsidP="006065E3">
            <w:pPr>
              <w:rPr>
                <w:sz w:val="20"/>
                <w:lang w:val="es-ES_tradnl"/>
              </w:rPr>
            </w:pPr>
          </w:p>
        </w:tc>
      </w:tr>
    </w:tbl>
    <w:p w:rsidR="00EC4CE7" w:rsidRPr="006065E3" w:rsidRDefault="00EC4CE7" w:rsidP="006065E3">
      <w:pPr>
        <w:pStyle w:val="Heading1"/>
        <w:numPr>
          <w:ilvl w:val="0"/>
          <w:numId w:val="0"/>
        </w:numPr>
        <w:spacing w:before="0" w:after="0"/>
        <w:ind w:left="288"/>
        <w:rPr>
          <w:rFonts w:ascii="Times New Roman" w:eastAsia="Calibri" w:hAnsi="Times New Roman"/>
          <w:sz w:val="20"/>
          <w:lang w:val="es-ES_tradnl"/>
        </w:rPr>
      </w:pPr>
    </w:p>
    <w:p w:rsidR="00EC4CE7" w:rsidRPr="009E3AF5" w:rsidRDefault="00EC4CE7" w:rsidP="00EC4CE7">
      <w:pPr>
        <w:pStyle w:val="Heading1"/>
        <w:numPr>
          <w:ilvl w:val="0"/>
          <w:numId w:val="0"/>
        </w:numPr>
        <w:ind w:left="288"/>
        <w:jc w:val="left"/>
        <w:rPr>
          <w:lang w:val="es-ES_tradnl"/>
        </w:rPr>
        <w:sectPr w:rsidR="00EC4CE7" w:rsidRPr="009E3AF5" w:rsidSect="00961D5D">
          <w:footerReference w:type="default" r:id="rId15"/>
          <w:pgSz w:w="24480" w:h="15840" w:orient="landscape" w:code="17"/>
          <w:pgMar w:top="1440" w:right="720" w:bottom="720" w:left="720" w:header="720" w:footer="720" w:gutter="0"/>
          <w:cols w:space="720"/>
          <w:docGrid w:linePitch="360"/>
        </w:sectPr>
      </w:pPr>
    </w:p>
    <w:p w:rsidR="00EC31C6" w:rsidRPr="007618C2" w:rsidRDefault="00AF6DFF" w:rsidP="007618C2">
      <w:pPr>
        <w:pStyle w:val="ListParagraph"/>
        <w:keepNext/>
        <w:numPr>
          <w:ilvl w:val="0"/>
          <w:numId w:val="11"/>
        </w:numPr>
        <w:tabs>
          <w:tab w:val="num" w:pos="648"/>
          <w:tab w:val="left" w:pos="1440"/>
        </w:tabs>
        <w:suppressAutoHyphens w:val="0"/>
        <w:spacing w:before="240" w:after="240"/>
        <w:ind w:left="0"/>
        <w:jc w:val="center"/>
        <w:rPr>
          <w:rFonts w:ascii="Times New Roman Bold" w:hAnsi="Times New Roman Bold"/>
          <w:b/>
          <w:smallCaps/>
          <w:sz w:val="28"/>
          <w:szCs w:val="28"/>
          <w:lang w:val="es-ES_tradnl"/>
        </w:rPr>
      </w:pPr>
      <w:bookmarkStart w:id="107" w:name="_Toc299997416"/>
      <w:bookmarkStart w:id="108" w:name="_Toc305003943"/>
      <w:bookmarkStart w:id="109" w:name="_Toc324763991"/>
      <w:r w:rsidRPr="007618C2">
        <w:rPr>
          <w:rFonts w:ascii="Times New Roman Bold" w:hAnsi="Times New Roman Bold"/>
          <w:b/>
          <w:smallCaps/>
          <w:sz w:val="28"/>
          <w:szCs w:val="28"/>
          <w:lang w:val="es-ES_tradnl"/>
        </w:rPr>
        <w:t>Evaluación</w:t>
      </w:r>
      <w:bookmarkEnd w:id="107"/>
      <w:bookmarkEnd w:id="108"/>
      <w:bookmarkEnd w:id="109"/>
    </w:p>
    <w:p w:rsidR="00EC31C6" w:rsidRDefault="00AF6DFF" w:rsidP="001C20EC">
      <w:pPr>
        <w:pStyle w:val="Paragraph"/>
        <w:tabs>
          <w:tab w:val="clear" w:pos="4338"/>
        </w:tabs>
        <w:ind w:left="720" w:hanging="666"/>
        <w:rPr>
          <w:lang w:val="es-ES_tradnl"/>
        </w:rPr>
      </w:pPr>
      <w:r w:rsidRPr="009E3AF5">
        <w:rPr>
          <w:lang w:val="es-ES_tradnl"/>
        </w:rPr>
        <w:t>El Programa será evaluado en diferentes instancias de su ejecución a través de: i) ev</w:t>
      </w:r>
      <w:r w:rsidRPr="009E3AF5">
        <w:rPr>
          <w:lang w:val="es-ES_tradnl"/>
        </w:rPr>
        <w:t>a</w:t>
      </w:r>
      <w:r w:rsidRPr="009E3AF5">
        <w:rPr>
          <w:lang w:val="es-ES_tradnl"/>
        </w:rPr>
        <w:t xml:space="preserve">luaciones de desempeño intermedia y final, durante la ejecución; </w:t>
      </w:r>
      <w:r w:rsidR="002C6A9E">
        <w:rPr>
          <w:lang w:val="es-ES_tradnl"/>
        </w:rPr>
        <w:t xml:space="preserve">y </w:t>
      </w:r>
      <w:r w:rsidRPr="009E3AF5">
        <w:rPr>
          <w:lang w:val="es-ES_tradnl"/>
        </w:rPr>
        <w:t>ii) evaluación soci</w:t>
      </w:r>
      <w:r w:rsidRPr="009E3AF5">
        <w:rPr>
          <w:lang w:val="es-ES_tradnl"/>
        </w:rPr>
        <w:t>o</w:t>
      </w:r>
      <w:r w:rsidRPr="009E3AF5">
        <w:rPr>
          <w:lang w:val="es-ES_tradnl"/>
        </w:rPr>
        <w:t>económica ex post durante</w:t>
      </w:r>
      <w:r w:rsidR="002C6A9E">
        <w:rPr>
          <w:lang w:val="es-ES_tradnl"/>
        </w:rPr>
        <w:t xml:space="preserve"> la ejecución y post ejecución.</w:t>
      </w:r>
      <w:r w:rsidR="004A65F0">
        <w:rPr>
          <w:lang w:val="es-ES_tradnl"/>
        </w:rPr>
        <w:t xml:space="preserve"> </w:t>
      </w:r>
    </w:p>
    <w:p w:rsidR="00110757" w:rsidRPr="007618C2" w:rsidRDefault="00110757" w:rsidP="001C20EC">
      <w:pPr>
        <w:pStyle w:val="Heading2"/>
        <w:numPr>
          <w:ilvl w:val="1"/>
          <w:numId w:val="15"/>
        </w:numPr>
        <w:ind w:hanging="666"/>
      </w:pPr>
      <w:r w:rsidRPr="007618C2">
        <w:t>Principales preguntas de Evaluación</w:t>
      </w:r>
    </w:p>
    <w:p w:rsidR="00110757" w:rsidRPr="00F34B02" w:rsidRDefault="00110757" w:rsidP="001C20EC">
      <w:pPr>
        <w:pStyle w:val="Paragraph"/>
        <w:tabs>
          <w:tab w:val="clear" w:pos="4338"/>
        </w:tabs>
        <w:ind w:left="720" w:hanging="666"/>
        <w:rPr>
          <w:lang w:val="es-ES_tradnl"/>
        </w:rPr>
      </w:pPr>
      <w:r w:rsidRPr="00F34B02">
        <w:rPr>
          <w:lang w:val="es-ES_tradnl"/>
        </w:rPr>
        <w:t xml:space="preserve">El objetivo de la evaluación del Programa </w:t>
      </w:r>
      <w:r w:rsidR="001A5EDE" w:rsidRPr="00F34B02">
        <w:rPr>
          <w:bCs/>
          <w:lang w:val="es-ES_tradnl"/>
        </w:rPr>
        <w:t>de Agua Potable y  Saneamiento del Área Metropolitana de la Ciudad de Buenos Aires y el Conourbano Bonarense</w:t>
      </w:r>
      <w:r w:rsidR="004A65F0" w:rsidRPr="00F34B02">
        <w:rPr>
          <w:lang w:val="es-ES_tradnl"/>
        </w:rPr>
        <w:t xml:space="preserve"> </w:t>
      </w:r>
      <w:r w:rsidRPr="00F34B02">
        <w:rPr>
          <w:lang w:val="es-ES_tradnl"/>
        </w:rPr>
        <w:t>es medir el logro de los objetivos del programa en función de lo establecido en la matriz de resu</w:t>
      </w:r>
      <w:r w:rsidRPr="00F34B02">
        <w:rPr>
          <w:lang w:val="es-ES_tradnl"/>
        </w:rPr>
        <w:t>l</w:t>
      </w:r>
      <w:r w:rsidRPr="00F34B02">
        <w:rPr>
          <w:lang w:val="es-ES_tradnl"/>
        </w:rPr>
        <w:t xml:space="preserve">tados. Para ello no sólo se realizará una medición del nivel de progreso de los objetivos, sino que además se realizará una evaluación económica ex - post para constatar si los beneficios previstos en la evaluación ex - ante se han materializado. Específicamente, la evaluación busca responder a las interrogantes sobre si el Programa, mediante las obras de ingeniería realizadas y el fortalecimiento institucional, ha logrado en </w:t>
      </w:r>
      <w:r w:rsidR="001A5EDE" w:rsidRPr="00F34B02">
        <w:rPr>
          <w:lang w:val="es-ES_tradnl"/>
        </w:rPr>
        <w:t>las áreas</w:t>
      </w:r>
      <w:r w:rsidRPr="00F34B02">
        <w:rPr>
          <w:lang w:val="es-ES_tradnl"/>
        </w:rPr>
        <w:t xml:space="preserve">  inte</w:t>
      </w:r>
      <w:r w:rsidRPr="00F34B02">
        <w:rPr>
          <w:lang w:val="es-ES_tradnl"/>
        </w:rPr>
        <w:t>r</w:t>
      </w:r>
      <w:r w:rsidRPr="00F34B02">
        <w:rPr>
          <w:lang w:val="es-ES_tradnl"/>
        </w:rPr>
        <w:t xml:space="preserve">venidas, i) </w:t>
      </w:r>
      <w:r w:rsidR="003E0E3C" w:rsidRPr="00F34B02">
        <w:rPr>
          <w:lang w:val="es-ES_tradnl"/>
        </w:rPr>
        <w:t>aumentar la cobertura (Número de personas) de los servicios de saneamie</w:t>
      </w:r>
      <w:r w:rsidR="003E0E3C" w:rsidRPr="00F34B02">
        <w:rPr>
          <w:lang w:val="es-ES_tradnl"/>
        </w:rPr>
        <w:t>n</w:t>
      </w:r>
      <w:r w:rsidR="003E0E3C" w:rsidRPr="00F34B02">
        <w:rPr>
          <w:lang w:val="es-ES_tradnl"/>
        </w:rPr>
        <w:t>to</w:t>
      </w:r>
      <w:r w:rsidRPr="00F34B02">
        <w:rPr>
          <w:lang w:val="es-ES_tradnl"/>
        </w:rPr>
        <w:t xml:space="preserve">; ii) </w:t>
      </w:r>
      <w:r w:rsidR="001A5EDE" w:rsidRPr="00F34B02">
        <w:rPr>
          <w:lang w:val="es-ES_tradnl"/>
        </w:rPr>
        <w:t xml:space="preserve">mejora en la calidad de la provisión del servicio de agua potable (específicamente continuidad y presión); iii) </w:t>
      </w:r>
      <w:r w:rsidR="003E0E3C" w:rsidRPr="00F34B02">
        <w:rPr>
          <w:lang w:val="es-ES_tradnl"/>
        </w:rPr>
        <w:t xml:space="preserve">aumentar la capacidad de tiramiento de aguas residuales en </w:t>
      </w:r>
      <w:r w:rsidR="001A5EDE" w:rsidRPr="00F34B02">
        <w:rPr>
          <w:lang w:val="es-ES_tradnl"/>
        </w:rPr>
        <w:t>las áreas</w:t>
      </w:r>
      <w:r w:rsidR="003E0E3C" w:rsidRPr="00F34B02">
        <w:rPr>
          <w:lang w:val="es-ES_tradnl"/>
        </w:rPr>
        <w:t xml:space="preserve"> intervenidas por el programa</w:t>
      </w:r>
      <w:r w:rsidRPr="00F34B02">
        <w:rPr>
          <w:lang w:val="es-ES_tradnl"/>
        </w:rPr>
        <w:t xml:space="preserve">; </w:t>
      </w:r>
      <w:r w:rsidR="001A5EDE" w:rsidRPr="00F34B02">
        <w:rPr>
          <w:lang w:val="es-ES_tradnl"/>
        </w:rPr>
        <w:t xml:space="preserve">iv) reducir el agua no contabilizada por pérdidas en la red; v) mejorar la </w:t>
      </w:r>
      <w:r w:rsidR="001A5EDE" w:rsidRPr="00F34B02">
        <w:rPr>
          <w:bCs/>
          <w:szCs w:val="24"/>
          <w:lang w:val="es-ES_tradnl"/>
        </w:rPr>
        <w:t>Producción media sostenible de la Planta General San Martín;</w:t>
      </w:r>
      <w:r w:rsidR="001A5EDE" w:rsidRPr="00F34B02">
        <w:rPr>
          <w:lang w:val="es-ES_tradnl"/>
        </w:rPr>
        <w:t xml:space="preserve"> </w:t>
      </w:r>
      <w:r w:rsidR="003E0E3C" w:rsidRPr="00F34B02">
        <w:rPr>
          <w:lang w:val="es-ES_tradnl"/>
        </w:rPr>
        <w:t>v</w:t>
      </w:r>
      <w:r w:rsidR="001A5EDE" w:rsidRPr="00F34B02">
        <w:rPr>
          <w:lang w:val="es-ES_tradnl"/>
        </w:rPr>
        <w:t>i</w:t>
      </w:r>
      <w:r w:rsidR="003E0E3C" w:rsidRPr="00F34B02">
        <w:rPr>
          <w:lang w:val="es-ES_tradnl"/>
        </w:rPr>
        <w:t xml:space="preserve">) </w:t>
      </w:r>
      <w:r w:rsidR="001A5EDE" w:rsidRPr="00F34B02">
        <w:rPr>
          <w:lang w:val="es-ES_tradnl"/>
        </w:rPr>
        <w:t>reducir el número de días al año que la Planta General San Martín no cumple con la norma del marco regulatorio del pH de saturación; vii) reducir el número de interve</w:t>
      </w:r>
      <w:r w:rsidR="001A5EDE" w:rsidRPr="00F34B02">
        <w:rPr>
          <w:lang w:val="es-ES_tradnl"/>
        </w:rPr>
        <w:t>n</w:t>
      </w:r>
      <w:r w:rsidR="001A5EDE" w:rsidRPr="00F34B02">
        <w:rPr>
          <w:lang w:val="es-ES_tradnl"/>
        </w:rPr>
        <w:t>ciones en la red (intervenciones por km de red/año); viii) reducción en el consumo de agua por instalación de medidores; reducción de pérdidas sectores hidráulicos son: Quilmes centro, Caballito, Haedo 3, Haedo 4, Bernal por la instalación de macro y m</w:t>
      </w:r>
      <w:r w:rsidR="001A5EDE" w:rsidRPr="00F34B02">
        <w:rPr>
          <w:lang w:val="es-ES_tradnl"/>
        </w:rPr>
        <w:t>i</w:t>
      </w:r>
      <w:r w:rsidR="001A5EDE" w:rsidRPr="00F34B02">
        <w:rPr>
          <w:lang w:val="es-ES_tradnl"/>
        </w:rPr>
        <w:t xml:space="preserve">cro medidores; </w:t>
      </w:r>
      <w:r w:rsidR="00F34B02">
        <w:rPr>
          <w:lang w:val="es-ES_tradnl"/>
        </w:rPr>
        <w:t xml:space="preserve">y </w:t>
      </w:r>
      <w:r w:rsidR="001A5EDE" w:rsidRPr="00F34B02">
        <w:rPr>
          <w:lang w:val="es-ES_tradnl"/>
        </w:rPr>
        <w:t>ix) asegurar</w:t>
      </w:r>
      <w:r w:rsidRPr="00F34B02">
        <w:rPr>
          <w:lang w:val="es-ES_tradnl"/>
        </w:rPr>
        <w:t xml:space="preserve"> una Tasa Interna de Retorno Económico (TIRE) supe</w:t>
      </w:r>
      <w:r w:rsidR="00F34B02">
        <w:rPr>
          <w:lang w:val="es-ES_tradnl"/>
        </w:rPr>
        <w:t>rior al 12%</w:t>
      </w:r>
      <w:r w:rsidRPr="00F34B02">
        <w:rPr>
          <w:lang w:val="es-ES_tradnl"/>
        </w:rPr>
        <w:t>.</w:t>
      </w:r>
    </w:p>
    <w:p w:rsidR="002C6A9E" w:rsidRPr="007618C2" w:rsidRDefault="002C6A9E" w:rsidP="001C20EC">
      <w:pPr>
        <w:pStyle w:val="Heading2"/>
        <w:ind w:hanging="666"/>
        <w:rPr>
          <w:rFonts w:eastAsia="Calibri"/>
        </w:rPr>
      </w:pPr>
      <w:r w:rsidRPr="007618C2">
        <w:rPr>
          <w:rFonts w:eastAsia="Calibri"/>
        </w:rPr>
        <w:t>Instrumentos de evaluación</w:t>
      </w:r>
    </w:p>
    <w:p w:rsidR="005E1E88" w:rsidRPr="009E3AF5" w:rsidRDefault="005E1E88" w:rsidP="001C20EC">
      <w:pPr>
        <w:pStyle w:val="Paragraph"/>
        <w:tabs>
          <w:tab w:val="clear" w:pos="4338"/>
        </w:tabs>
        <w:ind w:left="720" w:hanging="666"/>
        <w:rPr>
          <w:lang w:val="es-ES_tradnl"/>
        </w:rPr>
      </w:pPr>
      <w:bookmarkStart w:id="110" w:name="_Toc305003944"/>
      <w:bookmarkStart w:id="111" w:name="_Toc305003945"/>
      <w:r w:rsidRPr="002C6A9E">
        <w:rPr>
          <w:b/>
          <w:lang w:val="es-ES_tradnl"/>
        </w:rPr>
        <w:t xml:space="preserve">Evaluaciones de Desempeño </w:t>
      </w:r>
      <w:r w:rsidR="006367E2" w:rsidRPr="002C6A9E">
        <w:rPr>
          <w:b/>
          <w:lang w:val="es-ES_tradnl"/>
        </w:rPr>
        <w:t>Inicial</w:t>
      </w:r>
      <w:r w:rsidRPr="002C6A9E">
        <w:rPr>
          <w:b/>
          <w:lang w:val="es-ES_tradnl"/>
        </w:rPr>
        <w:t xml:space="preserve"> y Final</w:t>
      </w:r>
      <w:r w:rsidRPr="009E3AF5">
        <w:rPr>
          <w:b/>
          <w:lang w:val="es-ES_tradnl"/>
        </w:rPr>
        <w:t xml:space="preserve">. </w:t>
      </w:r>
      <w:r w:rsidR="004A65F0">
        <w:rPr>
          <w:bCs/>
          <w:lang w:val="es-ES_tradnl"/>
        </w:rPr>
        <w:t>AySA</w:t>
      </w:r>
      <w:r w:rsidRPr="009E3AF5">
        <w:rPr>
          <w:bCs/>
          <w:lang w:val="es-ES_tradnl"/>
        </w:rPr>
        <w:t xml:space="preserve"> presentará al Banco un informe </w:t>
      </w:r>
      <w:r w:rsidR="006367E2">
        <w:rPr>
          <w:bCs/>
          <w:lang w:val="es-ES_tradnl"/>
        </w:rPr>
        <w:t>inicial</w:t>
      </w:r>
      <w:r w:rsidRPr="009E3AF5">
        <w:rPr>
          <w:bCs/>
          <w:lang w:val="es-ES_tradnl"/>
        </w:rPr>
        <w:t xml:space="preserve"> </w:t>
      </w:r>
      <w:r w:rsidR="00E47E1D" w:rsidRPr="00C84E46">
        <w:rPr>
          <w:lang w:val="es-ES_tradnl"/>
        </w:rPr>
        <w:t xml:space="preserve">a los </w:t>
      </w:r>
      <w:del w:id="112" w:author="Inter-American Development Bank" w:date="2016-07-29T14:19:00Z">
        <w:r w:rsidR="00E47E1D" w:rsidRPr="00C84E46" w:rsidDel="007310B6">
          <w:rPr>
            <w:lang w:val="es-ES_tradnl"/>
          </w:rPr>
          <w:delText xml:space="preserve">18 </w:delText>
        </w:r>
      </w:del>
      <w:ins w:id="113" w:author="Inter-American Development Bank" w:date="2016-07-29T14:19:00Z">
        <w:r w:rsidR="007310B6">
          <w:rPr>
            <w:lang w:val="es-ES_tradnl"/>
          </w:rPr>
          <w:t>24</w:t>
        </w:r>
        <w:r w:rsidR="007310B6" w:rsidRPr="00C84E46">
          <w:rPr>
            <w:lang w:val="es-ES_tradnl"/>
          </w:rPr>
          <w:t xml:space="preserve"> </w:t>
        </w:r>
      </w:ins>
      <w:r w:rsidR="00E47E1D" w:rsidRPr="00C84E46">
        <w:rPr>
          <w:lang w:val="es-ES_tradnl"/>
        </w:rPr>
        <w:t>meses contados a partir de la elegibilidad de desembolsos</w:t>
      </w:r>
      <w:r w:rsidR="00E47E1D">
        <w:rPr>
          <w:lang w:val="es-ES_tradnl"/>
        </w:rPr>
        <w:t xml:space="preserve"> o cuando se haya desembolsado el </w:t>
      </w:r>
      <w:del w:id="114" w:author="Inter-American Development Bank" w:date="2016-07-29T14:19:00Z">
        <w:r w:rsidR="00E47E1D" w:rsidDel="007310B6">
          <w:rPr>
            <w:lang w:val="es-ES_tradnl"/>
          </w:rPr>
          <w:delText>20</w:delText>
        </w:r>
      </w:del>
      <w:ins w:id="115" w:author="Inter-American Development Bank" w:date="2016-07-29T14:19:00Z">
        <w:r w:rsidR="007310B6">
          <w:rPr>
            <w:lang w:val="es-ES_tradnl"/>
          </w:rPr>
          <w:t>6</w:t>
        </w:r>
        <w:r w:rsidR="007310B6">
          <w:rPr>
            <w:lang w:val="es-ES_tradnl"/>
          </w:rPr>
          <w:t>0</w:t>
        </w:r>
      </w:ins>
      <w:r w:rsidR="00E47E1D">
        <w:rPr>
          <w:lang w:val="es-ES_tradnl"/>
        </w:rPr>
        <w:t>% de los recursos del financiamiento, lo que ocurra pr</w:t>
      </w:r>
      <w:r w:rsidR="00E47E1D">
        <w:rPr>
          <w:lang w:val="es-ES_tradnl"/>
        </w:rPr>
        <w:t>i</w:t>
      </w:r>
      <w:r w:rsidR="00E47E1D">
        <w:rPr>
          <w:lang w:val="es-ES_tradnl"/>
        </w:rPr>
        <w:t>mero,</w:t>
      </w:r>
      <w:r w:rsidR="00E47E1D" w:rsidRPr="00C84E46">
        <w:rPr>
          <w:lang w:val="es-ES_tradnl"/>
        </w:rPr>
        <w:t xml:space="preserve"> y </w:t>
      </w:r>
      <w:r w:rsidR="00E47E1D">
        <w:rPr>
          <w:lang w:val="es-ES_tradnl"/>
        </w:rPr>
        <w:t>la</w:t>
      </w:r>
      <w:r w:rsidR="00E47E1D" w:rsidRPr="00C84E46">
        <w:rPr>
          <w:lang w:val="es-ES_tradnl"/>
        </w:rPr>
        <w:t xml:space="preserve"> final antes de los </w:t>
      </w:r>
      <w:del w:id="116" w:author="Inter-American Development Bank" w:date="2016-07-29T14:19:00Z">
        <w:r w:rsidR="00E47E1D" w:rsidRPr="00C84E46" w:rsidDel="007310B6">
          <w:rPr>
            <w:lang w:val="es-ES_tradnl"/>
          </w:rPr>
          <w:delText>seis meses</w:delText>
        </w:r>
      </w:del>
      <w:ins w:id="117" w:author="Inter-American Development Bank" w:date="2016-07-29T14:20:00Z">
        <w:r w:rsidR="007310B6">
          <w:rPr>
            <w:lang w:val="es-ES_tradnl"/>
          </w:rPr>
          <w:t>treinta</w:t>
        </w:r>
      </w:ins>
      <w:ins w:id="118" w:author="Inter-American Development Bank" w:date="2016-07-29T14:19:00Z">
        <w:r w:rsidR="007310B6">
          <w:rPr>
            <w:lang w:val="es-ES_tradnl"/>
          </w:rPr>
          <w:t xml:space="preserve"> (30) d</w:t>
        </w:r>
      </w:ins>
      <w:ins w:id="119" w:author="Inter-American Development Bank" w:date="2016-07-29T14:20:00Z">
        <w:r w:rsidR="007310B6">
          <w:rPr>
            <w:lang w:val="es-ES_tradnl"/>
          </w:rPr>
          <w:t>ías</w:t>
        </w:r>
      </w:ins>
      <w:r w:rsidR="00E47E1D" w:rsidRPr="00C84E46">
        <w:rPr>
          <w:lang w:val="es-ES_tradnl"/>
        </w:rPr>
        <w:t xml:space="preserve"> </w:t>
      </w:r>
      <w:del w:id="120" w:author="Inter-American Development Bank" w:date="2016-07-29T14:20:00Z">
        <w:r w:rsidR="00E47E1D" w:rsidRPr="00C84E46" w:rsidDel="007310B6">
          <w:rPr>
            <w:lang w:val="es-ES_tradnl"/>
          </w:rPr>
          <w:delText>de su fecha de último</w:delText>
        </w:r>
      </w:del>
      <w:ins w:id="121" w:author="Inter-American Development Bank" w:date="2016-07-29T14:20:00Z">
        <w:r w:rsidR="007310B6">
          <w:rPr>
            <w:lang w:val="es-ES_tradnl"/>
          </w:rPr>
          <w:t>después de vencido el plazo de</w:t>
        </w:r>
      </w:ins>
      <w:r w:rsidR="00E47E1D" w:rsidRPr="00C84E46">
        <w:rPr>
          <w:lang w:val="es-ES_tradnl"/>
        </w:rPr>
        <w:t xml:space="preserve"> desembolso</w:t>
      </w:r>
      <w:ins w:id="122" w:author="Inter-American Development Bank" w:date="2016-07-29T14:20:00Z">
        <w:r w:rsidR="007310B6">
          <w:rPr>
            <w:lang w:val="es-ES_tradnl"/>
          </w:rPr>
          <w:t>s</w:t>
        </w:r>
      </w:ins>
      <w:del w:id="123" w:author="Inter-American Development Bank" w:date="2016-07-29T14:20:00Z">
        <w:r w:rsidR="00E47E1D" w:rsidDel="007310B6">
          <w:rPr>
            <w:lang w:val="es-ES_tradnl"/>
          </w:rPr>
          <w:delText xml:space="preserve"> o cuando se haya desembolsado el 80% de los recu</w:delText>
        </w:r>
        <w:r w:rsidR="00E47E1D" w:rsidDel="007310B6">
          <w:rPr>
            <w:lang w:val="es-ES_tradnl"/>
          </w:rPr>
          <w:delText>r</w:delText>
        </w:r>
        <w:r w:rsidR="00E47E1D" w:rsidDel="007310B6">
          <w:rPr>
            <w:lang w:val="es-ES_tradnl"/>
          </w:rPr>
          <w:delText>sos del financiamiento, lo que ocurra primero</w:delText>
        </w:r>
      </w:del>
      <w:r w:rsidRPr="009E3AF5">
        <w:rPr>
          <w:lang w:val="es-ES_tradnl"/>
        </w:rPr>
        <w:t>.</w:t>
      </w:r>
      <w:r w:rsidRPr="009E3AF5">
        <w:rPr>
          <w:b/>
          <w:bCs/>
          <w:lang w:val="es-ES_tradnl"/>
        </w:rPr>
        <w:t xml:space="preserve"> </w:t>
      </w:r>
      <w:r w:rsidRPr="009E3AF5">
        <w:rPr>
          <w:lang w:val="es-ES_tradnl"/>
        </w:rPr>
        <w:t xml:space="preserve"> El informe </w:t>
      </w:r>
      <w:r w:rsidR="00E47E1D">
        <w:rPr>
          <w:lang w:val="es-ES_tradnl"/>
        </w:rPr>
        <w:t>inicial</w:t>
      </w:r>
      <w:r w:rsidRPr="009E3AF5">
        <w:rPr>
          <w:lang w:val="es-ES_tradnl"/>
        </w:rPr>
        <w:t xml:space="preserve"> servirá de insumo p</w:t>
      </w:r>
      <w:r w:rsidRPr="009E3AF5">
        <w:rPr>
          <w:lang w:val="es-ES_tradnl"/>
        </w:rPr>
        <w:t>a</w:t>
      </w:r>
      <w:r w:rsidRPr="009E3AF5">
        <w:rPr>
          <w:lang w:val="es-ES_tradnl"/>
        </w:rPr>
        <w:t xml:space="preserve">ra </w:t>
      </w:r>
      <w:r w:rsidR="009E3AF5" w:rsidRPr="009E3AF5">
        <w:rPr>
          <w:lang w:val="es-ES_tradnl"/>
        </w:rPr>
        <w:t>preparar</w:t>
      </w:r>
      <w:r w:rsidR="00E47E1D">
        <w:rPr>
          <w:lang w:val="es-ES_tradnl"/>
        </w:rPr>
        <w:t xml:space="preserve"> l</w:t>
      </w:r>
      <w:r w:rsidR="00B469CB">
        <w:rPr>
          <w:lang w:val="es-ES_tradnl"/>
        </w:rPr>
        <w:t>a</w:t>
      </w:r>
      <w:r w:rsidR="00E47E1D">
        <w:rPr>
          <w:lang w:val="es-ES_tradnl"/>
        </w:rPr>
        <w:t xml:space="preserve"> </w:t>
      </w:r>
      <w:r w:rsidR="00B469CB">
        <w:rPr>
          <w:lang w:val="es-ES_tradnl"/>
        </w:rPr>
        <w:t>evaluación intermedia</w:t>
      </w:r>
      <w:r w:rsidR="00E47E1D">
        <w:rPr>
          <w:lang w:val="es-ES_tradnl"/>
        </w:rPr>
        <w:t xml:space="preserve"> del Programa</w:t>
      </w:r>
      <w:r w:rsidRPr="009E3AF5">
        <w:rPr>
          <w:lang w:val="es-ES_tradnl"/>
        </w:rPr>
        <w:t>. El informe final servirá de insumo para preparar, junto al Banco la evaluación final y el ITP</w:t>
      </w:r>
      <w:ins w:id="124" w:author="Inter-American Development Bank" w:date="2016-07-29T14:21:00Z">
        <w:r w:rsidR="007310B6">
          <w:rPr>
            <w:lang w:val="es-ES_tradnl"/>
          </w:rPr>
          <w:t xml:space="preserve"> e incluirá una evaluación s</w:t>
        </w:r>
        <w:r w:rsidR="007310B6">
          <w:rPr>
            <w:lang w:val="es-ES_tradnl"/>
          </w:rPr>
          <w:t>o</w:t>
        </w:r>
        <w:r w:rsidR="007310B6">
          <w:rPr>
            <w:lang w:val="es-ES_tradnl"/>
          </w:rPr>
          <w:t>cioeconómica ex post de un conjunto de proyectos financiados por la línea CCLIP y que serán acordados con AySA</w:t>
        </w:r>
      </w:ins>
      <w:bookmarkStart w:id="125" w:name="_GoBack"/>
      <w:bookmarkEnd w:id="125"/>
      <w:r w:rsidRPr="009E3AF5">
        <w:rPr>
          <w:lang w:val="es-ES_tradnl"/>
        </w:rPr>
        <w:t>.</w:t>
      </w:r>
      <w:bookmarkEnd w:id="110"/>
      <w:r w:rsidRPr="009E3AF5">
        <w:rPr>
          <w:lang w:val="es-ES_tradnl"/>
        </w:rPr>
        <w:t xml:space="preserve"> </w:t>
      </w:r>
    </w:p>
    <w:p w:rsidR="00EC31C6" w:rsidRPr="009E3AF5" w:rsidRDefault="00AF6DFF" w:rsidP="001C20EC">
      <w:pPr>
        <w:pStyle w:val="Paragraph"/>
        <w:tabs>
          <w:tab w:val="clear" w:pos="4338"/>
        </w:tabs>
        <w:ind w:left="720" w:hanging="666"/>
        <w:rPr>
          <w:lang w:val="es-ES_tradnl"/>
        </w:rPr>
      </w:pPr>
      <w:r w:rsidRPr="009E3AF5">
        <w:rPr>
          <w:lang w:val="es-ES_tradnl"/>
        </w:rPr>
        <w:t>Estos informes contendrán: (i) los resultados de la ejecución financiera por compone</w:t>
      </w:r>
      <w:r w:rsidRPr="009E3AF5">
        <w:rPr>
          <w:lang w:val="es-ES_tradnl"/>
        </w:rPr>
        <w:t>n</w:t>
      </w:r>
      <w:r w:rsidRPr="009E3AF5">
        <w:rPr>
          <w:lang w:val="es-ES_tradnl"/>
        </w:rPr>
        <w:t>te; (ii) el cumplimiento de metas de los productos y resultados y avances de los impa</w:t>
      </w:r>
      <w:r w:rsidRPr="009E3AF5">
        <w:rPr>
          <w:lang w:val="es-ES_tradnl"/>
        </w:rPr>
        <w:t>c</w:t>
      </w:r>
      <w:r w:rsidRPr="009E3AF5">
        <w:rPr>
          <w:lang w:val="es-ES_tradnl"/>
        </w:rPr>
        <w:t>tos esperados, de acuerdo a los indicadores establecidos en la Matriz de Resultados; (iii) el grado de cumplimiento de los requisitos y especificaciones ambientales de obras, según lo establecido en el los planes de gestión ambiental de los proyectos, de acuerdo con los lineamientos del PGAS del programa; (v) el grado de cumplimiento de las t</w:t>
      </w:r>
      <w:r w:rsidRPr="009E3AF5">
        <w:rPr>
          <w:lang w:val="es-ES_tradnl"/>
        </w:rPr>
        <w:t>a</w:t>
      </w:r>
      <w:r w:rsidRPr="009E3AF5">
        <w:rPr>
          <w:lang w:val="es-ES_tradnl"/>
        </w:rPr>
        <w:t>reas de operación y mantenimiento de las obras concluidas; (vi) el grado de cumpl</w:t>
      </w:r>
      <w:r w:rsidRPr="009E3AF5">
        <w:rPr>
          <w:lang w:val="es-ES_tradnl"/>
        </w:rPr>
        <w:t>i</w:t>
      </w:r>
      <w:r w:rsidRPr="009E3AF5">
        <w:rPr>
          <w:lang w:val="es-ES_tradnl"/>
        </w:rPr>
        <w:t xml:space="preserve">miento de los Planes de </w:t>
      </w:r>
      <w:r w:rsidR="00E50F8F" w:rsidRPr="009E3AF5">
        <w:rPr>
          <w:lang w:val="es-ES_tradnl"/>
        </w:rPr>
        <w:t>Obras</w:t>
      </w:r>
      <w:r w:rsidRPr="009E3AF5">
        <w:rPr>
          <w:lang w:val="es-ES_tradnl"/>
        </w:rPr>
        <w:t>; y (vii) el grado de cumplimiento de los compromisos contractuales.</w:t>
      </w:r>
      <w:bookmarkEnd w:id="111"/>
      <w:r w:rsidRPr="009E3AF5">
        <w:rPr>
          <w:lang w:val="es-ES_tradnl"/>
        </w:rPr>
        <w:t xml:space="preserve"> </w:t>
      </w:r>
    </w:p>
    <w:p w:rsidR="00EC31C6" w:rsidRPr="009E3AF5" w:rsidRDefault="00AF6DFF" w:rsidP="001C20EC">
      <w:pPr>
        <w:pStyle w:val="Paragraph"/>
        <w:tabs>
          <w:tab w:val="clear" w:pos="4338"/>
        </w:tabs>
        <w:ind w:left="720" w:hanging="666"/>
        <w:rPr>
          <w:lang w:val="es-ES_tradnl"/>
        </w:rPr>
      </w:pPr>
      <w:bookmarkStart w:id="126" w:name="_Toc305003946"/>
      <w:r w:rsidRPr="009E3AF5">
        <w:rPr>
          <w:b/>
          <w:color w:val="000000"/>
          <w:lang w:val="es-ES_tradnl"/>
        </w:rPr>
        <w:t xml:space="preserve">Evaluación Socioeconómica Ex post. </w:t>
      </w:r>
      <w:r w:rsidR="004524F3">
        <w:rPr>
          <w:color w:val="000000"/>
          <w:lang w:val="es-ES_tradnl"/>
        </w:rPr>
        <w:t>En</w:t>
      </w:r>
      <w:r w:rsidR="00E47E1D" w:rsidRPr="00E47E1D">
        <w:rPr>
          <w:color w:val="000000"/>
          <w:lang w:val="es-ES_tradnl"/>
        </w:rPr>
        <w:t xml:space="preserve"> la evaluación </w:t>
      </w:r>
      <w:r w:rsidR="00E47E1D" w:rsidRPr="004524F3">
        <w:rPr>
          <w:color w:val="000000"/>
          <w:lang w:val="es-ES_tradnl"/>
        </w:rPr>
        <w:t xml:space="preserve">final </w:t>
      </w:r>
      <w:r w:rsidR="004524F3">
        <w:rPr>
          <w:color w:val="000000"/>
          <w:lang w:val="es-ES_tradnl"/>
        </w:rPr>
        <w:t>se incluirá</w:t>
      </w:r>
      <w:r w:rsidRPr="004524F3">
        <w:rPr>
          <w:color w:val="000000"/>
          <w:lang w:val="es-ES_tradnl"/>
        </w:rPr>
        <w:t xml:space="preserve"> una</w:t>
      </w:r>
      <w:r w:rsidRPr="009E3AF5">
        <w:rPr>
          <w:color w:val="000000"/>
          <w:lang w:val="es-ES_tradnl"/>
        </w:rPr>
        <w:t xml:space="preserve"> evaluación ex post socioeconómica. Esta evaluación busca medir cambios en los valores de vari</w:t>
      </w:r>
      <w:r w:rsidRPr="009E3AF5">
        <w:rPr>
          <w:color w:val="000000"/>
          <w:lang w:val="es-ES_tradnl"/>
        </w:rPr>
        <w:t>a</w:t>
      </w:r>
      <w:r w:rsidRPr="009E3AF5">
        <w:rPr>
          <w:color w:val="000000"/>
          <w:lang w:val="es-ES_tradnl"/>
        </w:rPr>
        <w:t>bles  determinantes de la viabilidad socioeconómica de los proyectos que financia el Programa, así como corroborar si los supuestos utilizados para el análisis de la viabil</w:t>
      </w:r>
      <w:r w:rsidRPr="009E3AF5">
        <w:rPr>
          <w:color w:val="000000"/>
          <w:lang w:val="es-ES_tradnl"/>
        </w:rPr>
        <w:t>i</w:t>
      </w:r>
      <w:r w:rsidRPr="009E3AF5">
        <w:rPr>
          <w:color w:val="000000"/>
          <w:lang w:val="es-ES_tradnl"/>
        </w:rPr>
        <w:t>dad aún son válidos. Se buscará determinar la situación de los servicios de</w:t>
      </w:r>
      <w:r w:rsidR="003E0E3C">
        <w:rPr>
          <w:color w:val="000000"/>
          <w:lang w:val="es-ES_tradnl"/>
        </w:rPr>
        <w:t xml:space="preserve"> provisión de agua potable, de</w:t>
      </w:r>
      <w:r w:rsidRPr="009E3AF5">
        <w:rPr>
          <w:color w:val="000000"/>
          <w:lang w:val="es-ES_tradnl"/>
        </w:rPr>
        <w:t xml:space="preserve"> </w:t>
      </w:r>
      <w:r w:rsidR="00C76420" w:rsidRPr="009E3AF5">
        <w:rPr>
          <w:color w:val="000000"/>
          <w:lang w:val="es-ES_tradnl"/>
        </w:rPr>
        <w:t xml:space="preserve">recolección </w:t>
      </w:r>
      <w:r w:rsidR="003E0E3C">
        <w:rPr>
          <w:color w:val="000000"/>
          <w:lang w:val="es-ES_tradnl"/>
        </w:rPr>
        <w:t>y tratamiento aguas residuales,</w:t>
      </w:r>
      <w:r w:rsidR="00C76420" w:rsidRPr="009E3AF5">
        <w:rPr>
          <w:color w:val="000000"/>
          <w:lang w:val="es-ES_tradnl"/>
        </w:rPr>
        <w:t xml:space="preserve"> </w:t>
      </w:r>
      <w:r w:rsidR="00F34B02">
        <w:rPr>
          <w:color w:val="000000"/>
          <w:lang w:val="es-ES_tradnl"/>
        </w:rPr>
        <w:t>reducción de pérdidas en red, reducción de consumos de agua potable</w:t>
      </w:r>
      <w:r w:rsidR="009B773E" w:rsidRPr="009E3AF5">
        <w:rPr>
          <w:color w:val="000000"/>
          <w:lang w:val="es-ES_tradnl"/>
        </w:rPr>
        <w:t>,</w:t>
      </w:r>
      <w:r w:rsidRPr="009E3AF5">
        <w:rPr>
          <w:color w:val="000000"/>
          <w:lang w:val="es-ES_tradnl"/>
        </w:rPr>
        <w:t xml:space="preserve"> costo</w:t>
      </w:r>
      <w:r w:rsidR="009B773E" w:rsidRPr="009E3AF5">
        <w:rPr>
          <w:color w:val="000000"/>
          <w:lang w:val="es-ES_tradnl"/>
        </w:rPr>
        <w:t xml:space="preserve">s de inversión </w:t>
      </w:r>
      <w:r w:rsidRPr="009E3AF5">
        <w:rPr>
          <w:color w:val="000000"/>
          <w:lang w:val="es-ES_tradnl"/>
        </w:rPr>
        <w:t xml:space="preserve"> </w:t>
      </w:r>
      <w:r w:rsidR="009B773E" w:rsidRPr="009E3AF5">
        <w:rPr>
          <w:color w:val="000000"/>
          <w:lang w:val="es-ES_tradnl"/>
        </w:rPr>
        <w:t xml:space="preserve">finales y costos </w:t>
      </w:r>
      <w:r w:rsidRPr="009E3AF5">
        <w:rPr>
          <w:color w:val="000000"/>
          <w:lang w:val="es-ES_tradnl"/>
        </w:rPr>
        <w:t>de O&amp;M</w:t>
      </w:r>
      <w:bookmarkEnd w:id="126"/>
      <w:r w:rsidR="009E3AF5" w:rsidRPr="009E3AF5">
        <w:rPr>
          <w:color w:val="000000"/>
          <w:lang w:val="es-ES_tradnl"/>
        </w:rPr>
        <w:t>.</w:t>
      </w:r>
      <w:r w:rsidRPr="009E3AF5">
        <w:rPr>
          <w:color w:val="000000"/>
          <w:lang w:val="es-ES_tradnl"/>
        </w:rPr>
        <w:t xml:space="preserve"> </w:t>
      </w:r>
    </w:p>
    <w:p w:rsidR="00EC31C6" w:rsidRPr="00B45DA5" w:rsidRDefault="00AF6DFF" w:rsidP="001C20EC">
      <w:pPr>
        <w:pStyle w:val="Heading2"/>
        <w:ind w:hanging="666"/>
        <w:rPr>
          <w:lang w:val="es-ES"/>
        </w:rPr>
      </w:pPr>
      <w:bookmarkStart w:id="127" w:name="_Toc324763993"/>
      <w:r w:rsidRPr="00B45DA5">
        <w:rPr>
          <w:lang w:val="es-ES"/>
        </w:rPr>
        <w:t xml:space="preserve">Conocimiento existente </w:t>
      </w:r>
      <w:r w:rsidR="00110757" w:rsidRPr="00B45DA5">
        <w:rPr>
          <w:lang w:val="es-ES"/>
        </w:rPr>
        <w:t xml:space="preserve">sobre la efectividad de intervenciones de </w:t>
      </w:r>
      <w:r w:rsidR="00AF5DF1" w:rsidRPr="00B45DA5">
        <w:rPr>
          <w:lang w:val="es-ES"/>
        </w:rPr>
        <w:t xml:space="preserve">agua y </w:t>
      </w:r>
      <w:r w:rsidR="00110757" w:rsidRPr="00B45DA5">
        <w:rPr>
          <w:lang w:val="es-ES"/>
        </w:rPr>
        <w:t>saneamiento</w:t>
      </w:r>
      <w:r w:rsidR="00890F27" w:rsidRPr="00B45DA5">
        <w:rPr>
          <w:lang w:val="es-ES"/>
        </w:rPr>
        <w:t xml:space="preserve"> </w:t>
      </w:r>
      <w:bookmarkEnd w:id="127"/>
    </w:p>
    <w:p w:rsidR="00CF622B" w:rsidRPr="00CF622B" w:rsidRDefault="00110757" w:rsidP="001C20EC">
      <w:pPr>
        <w:pStyle w:val="Paragraph"/>
        <w:tabs>
          <w:tab w:val="clear" w:pos="4338"/>
        </w:tabs>
        <w:ind w:left="720" w:hanging="666"/>
        <w:rPr>
          <w:lang w:val="es-ES_tradnl"/>
        </w:rPr>
      </w:pPr>
      <w:bookmarkStart w:id="128" w:name="_Toc305003947"/>
      <w:r w:rsidRPr="00110757">
        <w:rPr>
          <w:b/>
          <w:lang w:val="es-ES_tradnl"/>
        </w:rPr>
        <w:t>Evaluación Socioeconómica Ex ante</w:t>
      </w:r>
      <w:r>
        <w:rPr>
          <w:lang w:val="es-ES_tradnl"/>
        </w:rPr>
        <w:t xml:space="preserve">. </w:t>
      </w:r>
      <w:r w:rsidR="005269D8" w:rsidRPr="009E3AF5">
        <w:rPr>
          <w:lang w:val="es-ES_tradnl"/>
        </w:rPr>
        <w:t>Durante la preparación del programa, el econ</w:t>
      </w:r>
      <w:r w:rsidR="005269D8" w:rsidRPr="009E3AF5">
        <w:rPr>
          <w:lang w:val="es-ES_tradnl"/>
        </w:rPr>
        <w:t>o</w:t>
      </w:r>
      <w:r w:rsidR="005269D8" w:rsidRPr="009E3AF5">
        <w:rPr>
          <w:lang w:val="es-ES_tradnl"/>
        </w:rPr>
        <w:t xml:space="preserve">mista del equipo del Banco, realizó una evaluación económica ex – ante, que incluyó el análisis costo beneficio de </w:t>
      </w:r>
      <w:r w:rsidR="00F34B02">
        <w:rPr>
          <w:lang w:val="es-ES_tradnl"/>
        </w:rPr>
        <w:t>los</w:t>
      </w:r>
      <w:r w:rsidR="00AF5DF1">
        <w:rPr>
          <w:lang w:val="es-ES_tradnl"/>
        </w:rPr>
        <w:t xml:space="preserve"> proyectos a ser financiado</w:t>
      </w:r>
      <w:r w:rsidR="005269D8" w:rsidRPr="009E3AF5">
        <w:rPr>
          <w:lang w:val="es-ES_tradnl"/>
        </w:rPr>
        <w:t>s por el Programa. Dicha ev</w:t>
      </w:r>
      <w:r w:rsidR="005269D8" w:rsidRPr="009E3AF5">
        <w:rPr>
          <w:lang w:val="es-ES_tradnl"/>
        </w:rPr>
        <w:t>a</w:t>
      </w:r>
      <w:r w:rsidR="005269D8" w:rsidRPr="009E3AF5">
        <w:rPr>
          <w:lang w:val="es-ES_tradnl"/>
        </w:rPr>
        <w:t xml:space="preserve">luación se realizó entre </w:t>
      </w:r>
      <w:r w:rsidR="00F34B02">
        <w:rPr>
          <w:lang w:val="es-ES_tradnl"/>
        </w:rPr>
        <w:t>marzo y junio de 2016</w:t>
      </w:r>
      <w:r w:rsidR="005269D8" w:rsidRPr="009E3AF5">
        <w:rPr>
          <w:lang w:val="es-ES_tradnl"/>
        </w:rPr>
        <w:t>. La información técnica de los proyectos fue suministrada por</w:t>
      </w:r>
      <w:r w:rsidR="00890F27">
        <w:rPr>
          <w:lang w:val="es-ES_tradnl"/>
        </w:rPr>
        <w:t xml:space="preserve"> </w:t>
      </w:r>
      <w:r w:rsidR="00F34B02">
        <w:rPr>
          <w:lang w:val="es-ES_tradnl"/>
        </w:rPr>
        <w:t>AySA</w:t>
      </w:r>
      <w:r w:rsidR="005269D8" w:rsidRPr="009E3AF5">
        <w:rPr>
          <w:lang w:val="es-ES_tradnl"/>
        </w:rPr>
        <w:t xml:space="preserve">. </w:t>
      </w:r>
      <w:bookmarkEnd w:id="128"/>
      <w:r w:rsidR="005269D8" w:rsidRPr="009E3AF5">
        <w:rPr>
          <w:lang w:val="es-ES_tradnl"/>
        </w:rPr>
        <w:t>Se elaboró una evaluación costo-beneficio a los</w:t>
      </w:r>
      <w:r w:rsidR="00890F27">
        <w:rPr>
          <w:lang w:val="es-ES_tradnl"/>
        </w:rPr>
        <w:t xml:space="preserve"> </w:t>
      </w:r>
      <w:r w:rsidR="00D00CAC" w:rsidRPr="00D00CAC">
        <w:rPr>
          <w:lang w:val="es-ES_tradnl"/>
        </w:rPr>
        <w:t xml:space="preserve">proyectos </w:t>
      </w:r>
      <w:r w:rsidR="00F34B02" w:rsidRPr="00F34B02">
        <w:rPr>
          <w:rFonts w:eastAsia="Times New Roman"/>
          <w:szCs w:val="24"/>
          <w:lang w:val="es-ES"/>
        </w:rPr>
        <w:t>Proyecto de Rehabilitación y Optimización de la Planta Potabilizadora General San Martín; Proyecto Plan de Mejoras y Mantenimiento de Redes de Agua; Proyecto de S</w:t>
      </w:r>
      <w:r w:rsidR="00F34B02" w:rsidRPr="00F34B02">
        <w:rPr>
          <w:rFonts w:eastAsia="Times New Roman"/>
          <w:szCs w:val="24"/>
          <w:lang w:val="es-ES"/>
        </w:rPr>
        <w:t>a</w:t>
      </w:r>
      <w:r w:rsidR="00F34B02" w:rsidRPr="00F34B02">
        <w:rPr>
          <w:rFonts w:eastAsia="Times New Roman"/>
          <w:szCs w:val="24"/>
          <w:lang w:val="es-ES"/>
        </w:rPr>
        <w:t>neamiento Integral del Sistema Cloacal Cuenca Norte;  Proyecto Extensión Redes Cloacales en Hurlingham, Ituzaingó y Morón</w:t>
      </w:r>
      <w:r w:rsidR="005B38B9" w:rsidRPr="005B38B9">
        <w:rPr>
          <w:lang w:val="es-ES_tradnl"/>
        </w:rPr>
        <w:t xml:space="preserve">como </w:t>
      </w:r>
      <w:r w:rsidR="00F34B02">
        <w:rPr>
          <w:lang w:val="es-ES_tradnl"/>
        </w:rPr>
        <w:t xml:space="preserve">que son </w:t>
      </w:r>
      <w:r w:rsidR="005B38B9" w:rsidRPr="005B38B9">
        <w:rPr>
          <w:lang w:val="es-ES_tradnl"/>
        </w:rPr>
        <w:t xml:space="preserve">parte integrante </w:t>
      </w:r>
      <w:r w:rsidR="00F34B02">
        <w:rPr>
          <w:lang w:val="es-ES_tradnl"/>
        </w:rPr>
        <w:t xml:space="preserve">del </w:t>
      </w:r>
      <w:r w:rsidR="005B38B9" w:rsidRPr="005B38B9">
        <w:rPr>
          <w:lang w:val="es-ES_tradnl"/>
        </w:rPr>
        <w:t xml:space="preserve"> Plan Director de Saneamiento de </w:t>
      </w:r>
      <w:r w:rsidR="00F34B02">
        <w:rPr>
          <w:lang w:val="es-ES_tradnl"/>
        </w:rPr>
        <w:t xml:space="preserve">AySA. Al ser proyectos que se enmarcan </w:t>
      </w:r>
      <w:r w:rsidR="00E53EB1">
        <w:rPr>
          <w:lang w:val="es-ES_tradnl"/>
        </w:rPr>
        <w:t>dentro</w:t>
      </w:r>
      <w:r w:rsidR="00F34B02">
        <w:rPr>
          <w:lang w:val="es-ES_tradnl"/>
        </w:rPr>
        <w:t xml:space="preserve"> del Plan Director de AySA, para los proyectos</w:t>
      </w:r>
      <w:r w:rsidR="00F34B02" w:rsidRPr="00F34B02">
        <w:rPr>
          <w:rFonts w:eastAsia="Times New Roman"/>
          <w:spacing w:val="-3"/>
          <w:szCs w:val="24"/>
          <w:lang w:val="es-ES"/>
        </w:rPr>
        <w:t xml:space="preserve"> </w:t>
      </w:r>
      <w:r w:rsidR="00F34B02" w:rsidRPr="00F34B02">
        <w:rPr>
          <w:lang w:val="es-ES"/>
        </w:rPr>
        <w:t>de Saneamiento Integral del Sistema Cloacal Cuenca Norte;  Proyecto Extensión Redes Cloacales en Hurlingham, Ituzaingó y Morón</w:t>
      </w:r>
      <w:r w:rsidR="005B38B9" w:rsidRPr="005B38B9">
        <w:rPr>
          <w:lang w:val="es-ES_tradnl"/>
        </w:rPr>
        <w:t xml:space="preserve"> </w:t>
      </w:r>
      <w:r w:rsidR="00F34B02">
        <w:rPr>
          <w:lang w:val="es-ES_tradnl"/>
        </w:rPr>
        <w:t>el análisis</w:t>
      </w:r>
      <w:r w:rsidR="00E53EB1">
        <w:rPr>
          <w:lang w:val="es-ES_tradnl"/>
        </w:rPr>
        <w:t xml:space="preserve"> se realizó de forma integral </w:t>
      </w:r>
      <w:r w:rsidR="00F34B02" w:rsidRPr="00E53EB1">
        <w:rPr>
          <w:rFonts w:eastAsia="Times New Roman"/>
          <w:spacing w:val="-3"/>
          <w:szCs w:val="20"/>
          <w:lang w:val="es-ES"/>
        </w:rPr>
        <w:t xml:space="preserve">a fin de poder incorporar los beneficios de las obras básicas (colectores y </w:t>
      </w:r>
      <w:r w:rsidR="00E53EB1" w:rsidRPr="00E53EB1">
        <w:rPr>
          <w:rFonts w:eastAsia="Times New Roman"/>
          <w:spacing w:val="-3"/>
          <w:szCs w:val="20"/>
          <w:lang w:val="es-ES"/>
        </w:rPr>
        <w:t>estaciones de bombeo</w:t>
      </w:r>
      <w:r w:rsidR="00F34B02" w:rsidRPr="00E53EB1">
        <w:rPr>
          <w:rFonts w:eastAsia="Times New Roman"/>
          <w:spacing w:val="-3"/>
          <w:szCs w:val="20"/>
          <w:lang w:val="es-ES"/>
        </w:rPr>
        <w:t>) que incorporan una población muy s</w:t>
      </w:r>
      <w:r w:rsidR="00F34B02" w:rsidRPr="00E53EB1">
        <w:rPr>
          <w:rFonts w:eastAsia="Times New Roman"/>
          <w:spacing w:val="-3"/>
          <w:szCs w:val="20"/>
          <w:lang w:val="es-ES"/>
        </w:rPr>
        <w:t>u</w:t>
      </w:r>
      <w:r w:rsidR="00F34B02" w:rsidRPr="00E53EB1">
        <w:rPr>
          <w:rFonts w:eastAsia="Times New Roman"/>
          <w:spacing w:val="-3"/>
          <w:szCs w:val="20"/>
          <w:lang w:val="es-ES"/>
        </w:rPr>
        <w:t xml:space="preserve">perior a la de las obras en redes secundarias </w:t>
      </w:r>
      <w:r w:rsidR="00E53EB1" w:rsidRPr="00E53EB1">
        <w:rPr>
          <w:rFonts w:eastAsia="Times New Roman"/>
          <w:spacing w:val="-3"/>
          <w:szCs w:val="20"/>
          <w:lang w:val="es-ES"/>
        </w:rPr>
        <w:t xml:space="preserve">a ser financiadas con este Programa </w:t>
      </w:r>
      <w:r w:rsidR="00F34B02" w:rsidRPr="00E53EB1">
        <w:rPr>
          <w:rFonts w:eastAsia="Times New Roman"/>
          <w:spacing w:val="-3"/>
          <w:szCs w:val="20"/>
          <w:lang w:val="es-ES"/>
        </w:rPr>
        <w:t xml:space="preserve">(por ejemplo, la </w:t>
      </w:r>
      <w:r w:rsidR="00E53EB1" w:rsidRPr="00E53EB1">
        <w:rPr>
          <w:rFonts w:eastAsia="Times New Roman"/>
          <w:spacing w:val="-3"/>
          <w:szCs w:val="20"/>
          <w:lang w:val="es-ES"/>
        </w:rPr>
        <w:t>estación de bombeo</w:t>
      </w:r>
      <w:r w:rsidR="00F34B02" w:rsidRPr="00E53EB1">
        <w:rPr>
          <w:rFonts w:eastAsia="Times New Roman"/>
          <w:spacing w:val="-3"/>
          <w:szCs w:val="20"/>
          <w:lang w:val="es-ES"/>
        </w:rPr>
        <w:t xml:space="preserve"> W. Morris sirve a 250.000 habitantes, mientras que las r</w:t>
      </w:r>
      <w:r w:rsidR="00F34B02" w:rsidRPr="00E53EB1">
        <w:rPr>
          <w:rFonts w:eastAsia="Times New Roman"/>
          <w:spacing w:val="-3"/>
          <w:szCs w:val="20"/>
          <w:lang w:val="es-ES"/>
        </w:rPr>
        <w:t>e</w:t>
      </w:r>
      <w:r w:rsidR="00F34B02" w:rsidRPr="00E53EB1">
        <w:rPr>
          <w:rFonts w:eastAsia="Times New Roman"/>
          <w:spacing w:val="-3"/>
          <w:szCs w:val="20"/>
          <w:lang w:val="es-ES"/>
        </w:rPr>
        <w:t xml:space="preserve">des secundarias a financiar </w:t>
      </w:r>
      <w:r w:rsidR="00E53EB1" w:rsidRPr="00E53EB1">
        <w:rPr>
          <w:rFonts w:eastAsia="Times New Roman"/>
          <w:spacing w:val="-3"/>
          <w:szCs w:val="20"/>
          <w:lang w:val="es-ES"/>
        </w:rPr>
        <w:t>con este programa son para</w:t>
      </w:r>
      <w:r w:rsidR="00F34B02" w:rsidRPr="00E53EB1">
        <w:rPr>
          <w:rFonts w:eastAsia="Times New Roman"/>
          <w:spacing w:val="-3"/>
          <w:szCs w:val="20"/>
          <w:lang w:val="es-ES"/>
        </w:rPr>
        <w:t xml:space="preserve"> 56.000 hab</w:t>
      </w:r>
      <w:r w:rsidR="00E53EB1" w:rsidRPr="00E53EB1">
        <w:rPr>
          <w:rFonts w:eastAsia="Times New Roman"/>
          <w:spacing w:val="-3"/>
          <w:szCs w:val="20"/>
          <w:lang w:val="es-ES"/>
        </w:rPr>
        <w:t>itantes</w:t>
      </w:r>
      <w:r w:rsidR="00F34B02" w:rsidRPr="00E53EB1">
        <w:rPr>
          <w:rFonts w:eastAsia="Times New Roman"/>
          <w:spacing w:val="-3"/>
          <w:szCs w:val="20"/>
          <w:lang w:val="es-ES"/>
        </w:rPr>
        <w:t xml:space="preserve"> a 2045). Como límite se adoptó agotar la capacidad de la Planta Hurlingham </w:t>
      </w:r>
      <w:r w:rsidR="00E53EB1" w:rsidRPr="00E53EB1">
        <w:rPr>
          <w:rFonts w:eastAsia="Times New Roman"/>
          <w:spacing w:val="-3"/>
          <w:szCs w:val="20"/>
          <w:lang w:val="es-ES"/>
        </w:rPr>
        <w:t xml:space="preserve">y de la Planta Norte </w:t>
      </w:r>
      <w:r w:rsidR="00F34B02" w:rsidRPr="00E53EB1">
        <w:rPr>
          <w:rFonts w:eastAsia="Times New Roman"/>
          <w:spacing w:val="-3"/>
          <w:szCs w:val="20"/>
          <w:lang w:val="es-ES"/>
        </w:rPr>
        <w:t>(rece</w:t>
      </w:r>
      <w:r w:rsidR="00F34B02" w:rsidRPr="00E53EB1">
        <w:rPr>
          <w:rFonts w:eastAsia="Times New Roman"/>
          <w:spacing w:val="-3"/>
          <w:szCs w:val="20"/>
          <w:lang w:val="es-ES"/>
        </w:rPr>
        <w:t>p</w:t>
      </w:r>
      <w:r w:rsidR="00F34B02" w:rsidRPr="00E53EB1">
        <w:rPr>
          <w:rFonts w:eastAsia="Times New Roman"/>
          <w:spacing w:val="-3"/>
          <w:szCs w:val="20"/>
          <w:lang w:val="es-ES"/>
        </w:rPr>
        <w:t>tora</w:t>
      </w:r>
      <w:r w:rsidR="00E53EB1" w:rsidRPr="00E53EB1">
        <w:rPr>
          <w:rFonts w:eastAsia="Times New Roman"/>
          <w:spacing w:val="-3"/>
          <w:szCs w:val="20"/>
          <w:lang w:val="es-ES"/>
        </w:rPr>
        <w:t>s</w:t>
      </w:r>
      <w:r w:rsidR="00F34B02" w:rsidRPr="00E53EB1">
        <w:rPr>
          <w:rFonts w:eastAsia="Times New Roman"/>
          <w:spacing w:val="-3"/>
          <w:szCs w:val="20"/>
          <w:lang w:val="es-ES"/>
        </w:rPr>
        <w:t xml:space="preserve"> de los efluentes) considerando todas las redes y obras básicas necesarias para ello. Esta es una forma razonable de incorporar tales obras básicas en la evaluación</w:t>
      </w:r>
      <w:r w:rsidR="00E53EB1" w:rsidRPr="00E53EB1">
        <w:rPr>
          <w:rFonts w:eastAsia="Times New Roman"/>
          <w:spacing w:val="-3"/>
          <w:szCs w:val="20"/>
          <w:lang w:val="es-ES"/>
        </w:rPr>
        <w:t xml:space="preserve"> ya no se r</w:t>
      </w:r>
      <w:r w:rsidR="00E53EB1" w:rsidRPr="00E53EB1">
        <w:rPr>
          <w:rFonts w:eastAsia="Times New Roman"/>
          <w:spacing w:val="-3"/>
          <w:szCs w:val="20"/>
          <w:lang w:val="es-ES"/>
        </w:rPr>
        <w:t>e</w:t>
      </w:r>
      <w:r w:rsidR="00E53EB1" w:rsidRPr="00E53EB1">
        <w:rPr>
          <w:rFonts w:eastAsia="Times New Roman"/>
          <w:spacing w:val="-3"/>
          <w:szCs w:val="20"/>
          <w:lang w:val="es-ES"/>
        </w:rPr>
        <w:t xml:space="preserve">curre a artificios para imputar el costo de obras (colectores </w:t>
      </w:r>
      <w:r w:rsidR="00121FB5">
        <w:rPr>
          <w:rFonts w:eastAsia="Times New Roman"/>
          <w:spacing w:val="-3"/>
          <w:szCs w:val="20"/>
          <w:lang w:val="es-ES"/>
        </w:rPr>
        <w:t>estaciones de bombeo</w:t>
      </w:r>
      <w:r w:rsidR="00E53EB1" w:rsidRPr="00E53EB1">
        <w:rPr>
          <w:rFonts w:eastAsia="Times New Roman"/>
          <w:spacing w:val="-3"/>
          <w:szCs w:val="20"/>
          <w:lang w:val="es-ES"/>
        </w:rPr>
        <w:t xml:space="preserve">, plantas) </w:t>
      </w:r>
      <w:r w:rsidR="00121FB5">
        <w:rPr>
          <w:rFonts w:eastAsia="Times New Roman"/>
          <w:spacing w:val="-3"/>
          <w:szCs w:val="20"/>
          <w:lang w:val="es-ES"/>
        </w:rPr>
        <w:t>dimensionadas</w:t>
      </w:r>
      <w:r w:rsidR="00E53EB1" w:rsidRPr="00E53EB1">
        <w:rPr>
          <w:rFonts w:eastAsia="Times New Roman"/>
          <w:spacing w:val="-3"/>
          <w:szCs w:val="20"/>
          <w:lang w:val="es-ES"/>
        </w:rPr>
        <w:t xml:space="preserve"> para poblaciones de diseño mayores.</w:t>
      </w:r>
      <w:r w:rsidR="00E53EB1">
        <w:rPr>
          <w:rFonts w:eastAsia="Times New Roman"/>
          <w:color w:val="FF0000"/>
          <w:spacing w:val="-3"/>
          <w:szCs w:val="20"/>
          <w:lang w:val="es-ES"/>
        </w:rPr>
        <w:t xml:space="preserve"> </w:t>
      </w:r>
      <w:r w:rsidR="005B38B9" w:rsidRPr="005B38B9">
        <w:rPr>
          <w:lang w:val="es-ES_tradnl"/>
        </w:rPr>
        <w:t>La evaluación se basó en una co</w:t>
      </w:r>
      <w:r w:rsidR="005B38B9" w:rsidRPr="005B38B9">
        <w:rPr>
          <w:lang w:val="es-ES_tradnl"/>
        </w:rPr>
        <w:t>m</w:t>
      </w:r>
      <w:r w:rsidR="005B38B9" w:rsidRPr="005B38B9">
        <w:rPr>
          <w:lang w:val="es-ES_tradnl"/>
        </w:rPr>
        <w:t xml:space="preserve">paración de los beneficios y los costos en situaciones con y sin intervención. Los costos considerados para la evaluación fueron costos incrementales de inversión y operación y mantenimiento, valorados a precios de eficiencia. </w:t>
      </w:r>
      <w:r w:rsidR="005B38B9">
        <w:rPr>
          <w:lang w:val="es-ES_tradnl"/>
        </w:rPr>
        <w:t>L</w:t>
      </w:r>
      <w:r w:rsidR="005B38B9" w:rsidRPr="005B38B9">
        <w:rPr>
          <w:lang w:val="es-ES_tradnl"/>
        </w:rPr>
        <w:t>os proyectos se sometieron a un análisis de alternativas que permitió determinar la alternativa de mínimo costo econ</w:t>
      </w:r>
      <w:r w:rsidR="005B38B9" w:rsidRPr="005B38B9">
        <w:rPr>
          <w:lang w:val="es-ES_tradnl"/>
        </w:rPr>
        <w:t>ó</w:t>
      </w:r>
      <w:r w:rsidR="005B38B9" w:rsidRPr="005B38B9">
        <w:rPr>
          <w:lang w:val="es-ES_tradnl"/>
        </w:rPr>
        <w:t>mico. Los beneficios económicos de los proyectos de alcantarillado se cuantificaron utilizando valores de DAP</w:t>
      </w:r>
      <w:r w:rsidR="00121FB5">
        <w:rPr>
          <w:lang w:val="es-CR"/>
        </w:rPr>
        <w:t xml:space="preserve"> </w:t>
      </w:r>
      <w:r w:rsidR="005B38B9" w:rsidRPr="005B38B9">
        <w:rPr>
          <w:lang w:val="es-ES_tradnl"/>
        </w:rPr>
        <w:t xml:space="preserve"> actualizados </w:t>
      </w:r>
      <w:r w:rsidR="00300FB5">
        <w:rPr>
          <w:lang w:val="es-ES_tradnl"/>
        </w:rPr>
        <w:t xml:space="preserve">a abril 2016 </w:t>
      </w:r>
      <w:r w:rsidR="005B38B9" w:rsidRPr="005B38B9">
        <w:rPr>
          <w:lang w:val="es-ES_tradnl"/>
        </w:rPr>
        <w:t xml:space="preserve">utilizando </w:t>
      </w:r>
      <w:r w:rsidR="00300FB5">
        <w:rPr>
          <w:lang w:val="es-ES_tradnl"/>
        </w:rPr>
        <w:t>el índice de variación de ingreso calculado a partir de datos de la encuesta permanente de hogares (EPH) y d</w:t>
      </w:r>
      <w:r w:rsidR="005B38B9" w:rsidRPr="005B38B9">
        <w:rPr>
          <w:lang w:val="es-ES_tradnl"/>
        </w:rPr>
        <w:t>el índice del coeficiente de variación salarial publicado por le INDEC</w:t>
      </w:r>
      <w:r w:rsidR="00300FB5">
        <w:rPr>
          <w:rStyle w:val="FootnoteReference"/>
          <w:lang w:val="es-ES_tradnl"/>
        </w:rPr>
        <w:footnoteReference w:id="1"/>
      </w:r>
      <w:r w:rsidR="005B38B9" w:rsidRPr="005B38B9">
        <w:rPr>
          <w:lang w:val="es-ES_tradnl"/>
        </w:rPr>
        <w:t xml:space="preserve"> (AR$</w:t>
      </w:r>
      <w:r w:rsidR="00985AB8">
        <w:rPr>
          <w:lang w:val="es-ES_tradnl"/>
        </w:rPr>
        <w:t>506,5</w:t>
      </w:r>
      <w:r w:rsidR="005B38B9" w:rsidRPr="005B38B9">
        <w:rPr>
          <w:lang w:val="es-ES_tradnl"/>
        </w:rPr>
        <w:t xml:space="preserve">/mes a precios de </w:t>
      </w:r>
      <w:r w:rsidR="00985AB8">
        <w:rPr>
          <w:lang w:val="es-ES_tradnl"/>
        </w:rPr>
        <w:t>abril 2016</w:t>
      </w:r>
      <w:r w:rsidR="005B38B9" w:rsidRPr="005B38B9">
        <w:rPr>
          <w:lang w:val="es-ES_tradnl"/>
        </w:rPr>
        <w:t xml:space="preserve"> </w:t>
      </w:r>
      <w:r w:rsidR="00985AB8">
        <w:rPr>
          <w:lang w:val="es-ES_tradnl"/>
        </w:rPr>
        <w:t xml:space="preserve">como DAP </w:t>
      </w:r>
      <w:r w:rsidR="005B38B9" w:rsidRPr="005B38B9">
        <w:rPr>
          <w:lang w:val="es-ES_tradnl"/>
        </w:rPr>
        <w:t xml:space="preserve">para </w:t>
      </w:r>
      <w:r w:rsidR="00985AB8">
        <w:rPr>
          <w:lang w:val="es-ES_tradnl"/>
        </w:rPr>
        <w:t>acceso a red</w:t>
      </w:r>
      <w:r w:rsidR="005B38B9" w:rsidRPr="005B38B9">
        <w:rPr>
          <w:lang w:val="es-ES_tradnl"/>
        </w:rPr>
        <w:t xml:space="preserve"> y AR$</w:t>
      </w:r>
      <w:r w:rsidR="00A06EF9">
        <w:rPr>
          <w:lang w:val="es-ES_tradnl"/>
        </w:rPr>
        <w:t>57,6</w:t>
      </w:r>
      <w:r w:rsidR="005B38B9" w:rsidRPr="005B38B9">
        <w:rPr>
          <w:lang w:val="es-ES_tradnl"/>
        </w:rPr>
        <w:t xml:space="preserve">/mes </w:t>
      </w:r>
      <w:r w:rsidR="00985AB8">
        <w:rPr>
          <w:lang w:val="es-ES_tradnl"/>
        </w:rPr>
        <w:t>como DAP ambiental para tratamiento</w:t>
      </w:r>
      <w:r w:rsidR="005B38B9" w:rsidRPr="005B38B9">
        <w:rPr>
          <w:lang w:val="es-ES_tradnl"/>
        </w:rPr>
        <w:t xml:space="preserve">) que se calcularon utilizando la metodología de valuación contingente a través de la aplicación de encuestas socioeconómicas en </w:t>
      </w:r>
      <w:r w:rsidR="00985AB8">
        <w:rPr>
          <w:lang w:val="es-ES_tradnl"/>
        </w:rPr>
        <w:t>febr</w:t>
      </w:r>
      <w:r w:rsidR="00985AB8">
        <w:rPr>
          <w:lang w:val="es-ES_tradnl"/>
        </w:rPr>
        <w:t>e</w:t>
      </w:r>
      <w:r w:rsidR="00985AB8">
        <w:rPr>
          <w:lang w:val="es-ES_tradnl"/>
        </w:rPr>
        <w:t>ro 2012</w:t>
      </w:r>
      <w:r w:rsidR="005B38B9" w:rsidRPr="005B38B9">
        <w:rPr>
          <w:lang w:val="es-ES_tradnl"/>
        </w:rPr>
        <w:t xml:space="preserve"> y </w:t>
      </w:r>
      <w:r w:rsidR="00985AB8">
        <w:rPr>
          <w:lang w:val="es-ES_tradnl"/>
        </w:rPr>
        <w:t>marzo de 2008</w:t>
      </w:r>
      <w:r w:rsidR="005B38B9" w:rsidRPr="005B38B9">
        <w:rPr>
          <w:lang w:val="es-ES_tradnl"/>
        </w:rPr>
        <w:t xml:space="preserve"> respectivamente. Los beneficios de</w:t>
      </w:r>
      <w:r w:rsidR="00985AB8">
        <w:rPr>
          <w:lang w:val="es-ES_tradnl"/>
        </w:rPr>
        <w:t xml:space="preserve"> </w:t>
      </w:r>
      <w:r w:rsidR="005B38B9" w:rsidRPr="005B38B9">
        <w:rPr>
          <w:lang w:val="es-ES_tradnl"/>
        </w:rPr>
        <w:t>l</w:t>
      </w:r>
      <w:r w:rsidR="00985AB8">
        <w:rPr>
          <w:lang w:val="es-ES_tradnl"/>
        </w:rPr>
        <w:t>os</w:t>
      </w:r>
      <w:r w:rsidR="005B38B9" w:rsidRPr="005B38B9">
        <w:rPr>
          <w:lang w:val="es-ES_tradnl"/>
        </w:rPr>
        <w:t xml:space="preserve"> proyecto</w:t>
      </w:r>
      <w:r w:rsidR="000415AE">
        <w:rPr>
          <w:lang w:val="es-ES_tradnl"/>
        </w:rPr>
        <w:t>s</w:t>
      </w:r>
      <w:r w:rsidR="005B38B9" w:rsidRPr="005B38B9">
        <w:rPr>
          <w:lang w:val="es-ES_tradnl"/>
        </w:rPr>
        <w:t xml:space="preserve"> </w:t>
      </w:r>
      <w:r w:rsidR="000415AE" w:rsidRPr="000415AE">
        <w:rPr>
          <w:lang w:val="es-ES"/>
        </w:rPr>
        <w:t>de Rehabil</w:t>
      </w:r>
      <w:r w:rsidR="000415AE" w:rsidRPr="000415AE">
        <w:rPr>
          <w:lang w:val="es-ES"/>
        </w:rPr>
        <w:t>i</w:t>
      </w:r>
      <w:r w:rsidR="000415AE" w:rsidRPr="000415AE">
        <w:rPr>
          <w:lang w:val="es-ES"/>
        </w:rPr>
        <w:t>tación y Optimización de la Planta Pot</w:t>
      </w:r>
      <w:r w:rsidR="000415AE">
        <w:rPr>
          <w:lang w:val="es-ES"/>
        </w:rPr>
        <w:t>abilizadora General San Martín y</w:t>
      </w:r>
      <w:r w:rsidR="000415AE" w:rsidRPr="000415AE">
        <w:rPr>
          <w:lang w:val="es-ES"/>
        </w:rPr>
        <w:t xml:space="preserve"> Plan de Mej</w:t>
      </w:r>
      <w:r w:rsidR="000415AE" w:rsidRPr="000415AE">
        <w:rPr>
          <w:lang w:val="es-ES"/>
        </w:rPr>
        <w:t>o</w:t>
      </w:r>
      <w:r w:rsidR="000415AE" w:rsidRPr="000415AE">
        <w:rPr>
          <w:lang w:val="es-ES"/>
        </w:rPr>
        <w:t>ras y Mantenimiento de Redes de Agua</w:t>
      </w:r>
      <w:r w:rsidR="000415AE" w:rsidRPr="000415AE">
        <w:rPr>
          <w:lang w:val="es-ES_tradnl"/>
        </w:rPr>
        <w:t xml:space="preserve"> </w:t>
      </w:r>
      <w:r w:rsidR="005B38B9" w:rsidRPr="005B38B9">
        <w:rPr>
          <w:lang w:val="es-ES_tradnl"/>
        </w:rPr>
        <w:t>se cuantificaron utilizando una curva de d</w:t>
      </w:r>
      <w:r w:rsidR="005B38B9" w:rsidRPr="005B38B9">
        <w:rPr>
          <w:lang w:val="es-ES_tradnl"/>
        </w:rPr>
        <w:t>e</w:t>
      </w:r>
      <w:r w:rsidR="005B38B9" w:rsidRPr="005B38B9">
        <w:rPr>
          <w:lang w:val="es-ES_tradnl"/>
        </w:rPr>
        <w:t>manda</w:t>
      </w:r>
      <w:r w:rsidR="000415AE">
        <w:rPr>
          <w:rStyle w:val="FootnoteReference"/>
          <w:lang w:val="es-ES_tradnl"/>
        </w:rPr>
        <w:footnoteReference w:id="2"/>
      </w:r>
      <w:r w:rsidR="005B38B9" w:rsidRPr="005B38B9">
        <w:rPr>
          <w:lang w:val="es-ES_tradnl"/>
        </w:rPr>
        <w:t xml:space="preserve"> </w:t>
      </w:r>
      <w:r w:rsidR="000415AE">
        <w:rPr>
          <w:lang w:val="es-ES_tradnl"/>
        </w:rPr>
        <w:t>(e</w:t>
      </w:r>
      <w:r w:rsidR="000415AE" w:rsidRPr="000415AE">
        <w:rPr>
          <w:vertAlign w:val="subscript"/>
          <w:lang w:val="es-ES_tradnl"/>
        </w:rPr>
        <w:t>precio</w:t>
      </w:r>
      <w:r w:rsidR="000415AE">
        <w:rPr>
          <w:lang w:val="es-ES_tradnl"/>
        </w:rPr>
        <w:t xml:space="preserve"> = -0,19)</w:t>
      </w:r>
      <w:r w:rsidR="005B38B9" w:rsidRPr="005B38B9">
        <w:rPr>
          <w:lang w:val="es-ES_tradnl"/>
        </w:rPr>
        <w:t xml:space="preserve"> y a través del SIMOP</w:t>
      </w:r>
      <w:r w:rsidR="005B38B9">
        <w:rPr>
          <w:lang w:val="es-ES_tradnl"/>
        </w:rPr>
        <w:t xml:space="preserve">. </w:t>
      </w:r>
      <w:r w:rsidR="00CF622B" w:rsidRPr="00CF622B">
        <w:rPr>
          <w:lang w:val="es-ES_tradnl"/>
        </w:rPr>
        <w:t>Los costos considerados para la evalu</w:t>
      </w:r>
      <w:r w:rsidR="00CF622B" w:rsidRPr="00CF622B">
        <w:rPr>
          <w:lang w:val="es-ES_tradnl"/>
        </w:rPr>
        <w:t>a</w:t>
      </w:r>
      <w:r w:rsidR="00CF622B" w:rsidRPr="00CF622B">
        <w:rPr>
          <w:lang w:val="es-ES_tradnl"/>
        </w:rPr>
        <w:t>ción fueron costos incrementales de inversión y operación y mantenimiento, valorados sin impuestos y tasas (precios sociales). Detalles sobre el análisis y la metodología ut</w:t>
      </w:r>
      <w:r w:rsidR="00CF622B" w:rsidRPr="00CF622B">
        <w:rPr>
          <w:lang w:val="es-ES_tradnl"/>
        </w:rPr>
        <w:t>i</w:t>
      </w:r>
      <w:r w:rsidR="00CF622B" w:rsidRPr="00CF622B">
        <w:rPr>
          <w:lang w:val="es-ES_tradnl"/>
        </w:rPr>
        <w:t xml:space="preserve">lizada son presentados en el Anexo de Análisis Económico </w:t>
      </w:r>
      <w:r w:rsidR="00CF622B" w:rsidRPr="0079480E">
        <w:rPr>
          <w:lang w:val="es-ES_tradnl"/>
        </w:rPr>
        <w:t>(</w:t>
      </w:r>
      <w:r w:rsidR="000415AE" w:rsidRPr="0079480E">
        <w:rPr>
          <w:lang w:val="es-ES_tradnl"/>
        </w:rPr>
        <w:t xml:space="preserve">EE0# </w:t>
      </w:r>
      <w:r w:rsidR="0079480E" w:rsidRPr="0079480E">
        <w:rPr>
          <w:lang w:val="es-ES_tradnl"/>
        </w:rPr>
        <w:t>1</w:t>
      </w:r>
      <w:r w:rsidR="000415AE" w:rsidRPr="0079480E">
        <w:rPr>
          <w:lang w:val="es-ES_tradnl"/>
        </w:rPr>
        <w:t xml:space="preserve"> </w:t>
      </w:r>
      <w:r w:rsidR="00D27B7C" w:rsidRPr="0079480E">
        <w:rPr>
          <w:lang w:val="es-ES_tradnl"/>
        </w:rPr>
        <w:t>del POD</w:t>
      </w:r>
      <w:r w:rsidR="00CF622B" w:rsidRPr="0079480E">
        <w:rPr>
          <w:lang w:val="es-ES_tradnl"/>
        </w:rPr>
        <w:t>).</w:t>
      </w:r>
      <w:r w:rsidR="00CF622B" w:rsidRPr="00CF622B">
        <w:rPr>
          <w:lang w:val="es-ES_tradnl"/>
        </w:rPr>
        <w:t xml:space="preserve"> </w:t>
      </w:r>
    </w:p>
    <w:p w:rsidR="00AF5DF1" w:rsidRDefault="00CF622B" w:rsidP="001C20EC">
      <w:pPr>
        <w:pStyle w:val="Paragraph"/>
        <w:tabs>
          <w:tab w:val="clear" w:pos="4338"/>
        </w:tabs>
        <w:ind w:left="720" w:hanging="666"/>
        <w:rPr>
          <w:lang w:val="es-ES_tradnl"/>
        </w:rPr>
      </w:pPr>
      <w:r w:rsidRPr="00CF622B">
        <w:rPr>
          <w:lang w:val="es-ES_tradnl"/>
        </w:rPr>
        <w:t xml:space="preserve">El análisis costo beneficio de los proyectos de la muestra resulta en tasas internas de retorno </w:t>
      </w:r>
      <w:r w:rsidR="000E747E">
        <w:rPr>
          <w:lang w:val="es-ES_tradnl"/>
        </w:rPr>
        <w:t xml:space="preserve">entre </w:t>
      </w:r>
      <w:r w:rsidR="005B38B9">
        <w:rPr>
          <w:lang w:val="es-ES_tradnl"/>
        </w:rPr>
        <w:t>15,8</w:t>
      </w:r>
      <w:r w:rsidR="000E747E">
        <w:rPr>
          <w:lang w:val="es-ES_tradnl"/>
        </w:rPr>
        <w:t xml:space="preserve"> y </w:t>
      </w:r>
      <w:r w:rsidR="007B5513">
        <w:rPr>
          <w:lang w:val="es-ES_tradnl"/>
        </w:rPr>
        <w:t>26,2</w:t>
      </w:r>
      <w:r w:rsidR="000E747E">
        <w:rPr>
          <w:lang w:val="es-ES_tradnl"/>
        </w:rPr>
        <w:t>%</w:t>
      </w:r>
      <w:r w:rsidRPr="00CF622B">
        <w:rPr>
          <w:lang w:val="es-ES_tradnl"/>
        </w:rPr>
        <w:t>. Así mismo, el coeficiente de beneficio costo fue superior a 1</w:t>
      </w:r>
      <w:r w:rsidR="000E747E">
        <w:rPr>
          <w:lang w:val="es-ES_tradnl"/>
        </w:rPr>
        <w:t>; entre 1,</w:t>
      </w:r>
      <w:r w:rsidR="005B38B9">
        <w:rPr>
          <w:lang w:val="es-ES_tradnl"/>
        </w:rPr>
        <w:t>2</w:t>
      </w:r>
      <w:r w:rsidR="007B5513">
        <w:rPr>
          <w:lang w:val="es-ES_tradnl"/>
        </w:rPr>
        <w:t>9</w:t>
      </w:r>
      <w:r w:rsidR="000E747E">
        <w:rPr>
          <w:lang w:val="es-ES_tradnl"/>
        </w:rPr>
        <w:t xml:space="preserve"> y </w:t>
      </w:r>
      <w:r w:rsidR="007B5513">
        <w:rPr>
          <w:lang w:val="es-ES_tradnl"/>
        </w:rPr>
        <w:t>2,24</w:t>
      </w:r>
      <w:r w:rsidR="00D00CAC">
        <w:rPr>
          <w:lang w:val="es-ES_tradnl"/>
        </w:rPr>
        <w:t>.</w:t>
      </w:r>
    </w:p>
    <w:p w:rsidR="005269D8" w:rsidRDefault="0017379B" w:rsidP="001C20EC">
      <w:pPr>
        <w:pStyle w:val="Paragraph"/>
        <w:tabs>
          <w:tab w:val="clear" w:pos="4338"/>
        </w:tabs>
        <w:ind w:left="720" w:hanging="666"/>
        <w:rPr>
          <w:lang w:val="es-ES_tradnl"/>
        </w:rPr>
      </w:pPr>
      <w:r w:rsidRPr="0017379B">
        <w:rPr>
          <w:lang w:val="es-ES_tradnl"/>
        </w:rPr>
        <w:t xml:space="preserve">Se analizaron las inversiones sobre el flujo de beneficios esperados netos (beneficios incrementales esperados menos costos en la situación “con” y “sin” proyecto). Para los proyectos que no forman parte de la muestra, se realizarán evaluaciones </w:t>
      </w:r>
      <w:r w:rsidR="00CE4BEA" w:rsidRPr="0017379B">
        <w:rPr>
          <w:lang w:val="es-ES_tradnl"/>
        </w:rPr>
        <w:t>socioeconóm</w:t>
      </w:r>
      <w:r w:rsidR="00CE4BEA" w:rsidRPr="0017379B">
        <w:rPr>
          <w:lang w:val="es-ES_tradnl"/>
        </w:rPr>
        <w:t>i</w:t>
      </w:r>
      <w:r w:rsidR="00CE4BEA" w:rsidRPr="0017379B">
        <w:rPr>
          <w:lang w:val="es-ES_tradnl"/>
        </w:rPr>
        <w:t>ca</w:t>
      </w:r>
      <w:r w:rsidRPr="0017379B">
        <w:rPr>
          <w:lang w:val="es-ES_tradnl"/>
        </w:rPr>
        <w:t xml:space="preserve">s ex ante las que serán basadas en estimación de curvas de demanda para calcular ex-cedentes del consumidor en el caso de agua potable, </w:t>
      </w:r>
      <w:r>
        <w:rPr>
          <w:lang w:val="es-ES_tradnl"/>
        </w:rPr>
        <w:t xml:space="preserve">y </w:t>
      </w:r>
      <w:r w:rsidRPr="0017379B">
        <w:rPr>
          <w:lang w:val="es-ES_tradnl"/>
        </w:rPr>
        <w:t>valores de DAP fundamentadas en encuestas específicas a ser realizadas a este efecto pa</w:t>
      </w:r>
      <w:r w:rsidR="00A00871">
        <w:rPr>
          <w:lang w:val="es-ES_tradnl"/>
        </w:rPr>
        <w:t xml:space="preserve"> </w:t>
      </w:r>
      <w:r w:rsidRPr="0017379B">
        <w:rPr>
          <w:lang w:val="es-ES_tradnl"/>
        </w:rPr>
        <w:t xml:space="preserve">ra evaluar programas de </w:t>
      </w:r>
      <w:r>
        <w:rPr>
          <w:lang w:val="es-ES_tradnl"/>
        </w:rPr>
        <w:t>sanea-miento</w:t>
      </w:r>
      <w:r w:rsidR="005269D8" w:rsidRPr="009E3AF5">
        <w:rPr>
          <w:lang w:val="es-ES_tradnl"/>
        </w:rPr>
        <w:t xml:space="preserve">. Esta evaluación servirá para medir el efecto del programa y elaborar una línea </w:t>
      </w:r>
      <w:r w:rsidR="000415AE">
        <w:rPr>
          <w:lang w:val="es-ES_tradnl"/>
        </w:rPr>
        <w:t xml:space="preserve"> </w:t>
      </w:r>
    </w:p>
    <w:p w:rsidR="00EC31C6" w:rsidRPr="007618C2" w:rsidRDefault="00AF6DFF" w:rsidP="001C20EC">
      <w:pPr>
        <w:pStyle w:val="Heading2"/>
        <w:ind w:hanging="666"/>
      </w:pPr>
      <w:bookmarkStart w:id="129" w:name="_Toc324763994"/>
      <w:r w:rsidRPr="007618C2">
        <w:t>Principales indicadores de efectos directos</w:t>
      </w:r>
      <w:bookmarkEnd w:id="129"/>
    </w:p>
    <w:p w:rsidR="0017379B" w:rsidRPr="0079480E" w:rsidRDefault="00AF6DFF" w:rsidP="0079480E">
      <w:pPr>
        <w:pStyle w:val="Paragraph"/>
        <w:tabs>
          <w:tab w:val="clear" w:pos="4338"/>
        </w:tabs>
        <w:ind w:left="720" w:hanging="666"/>
        <w:rPr>
          <w:color w:val="000000"/>
          <w:lang w:val="es-ES_tradnl"/>
        </w:rPr>
      </w:pPr>
      <w:bookmarkStart w:id="130" w:name="_Toc305003948"/>
      <w:r w:rsidRPr="009E3AF5">
        <w:rPr>
          <w:lang w:val="es-ES_tradnl"/>
        </w:rPr>
        <w:t xml:space="preserve">Los indicadores de impacto y resultados que se medirán como parte de la </w:t>
      </w:r>
      <w:r w:rsidR="00121DE1" w:rsidRPr="009E3AF5">
        <w:rPr>
          <w:lang w:val="es-ES_tradnl"/>
        </w:rPr>
        <w:t>evaluación</w:t>
      </w:r>
      <w:r w:rsidRPr="009E3AF5">
        <w:rPr>
          <w:lang w:val="es-ES_tradnl"/>
        </w:rPr>
        <w:t xml:space="preserve"> del programa son los que se muestran en el Cuadro </w:t>
      </w:r>
      <w:r w:rsidR="00CE4BEA">
        <w:rPr>
          <w:lang w:val="es-ES_tradnl"/>
        </w:rPr>
        <w:t>3</w:t>
      </w:r>
      <w:r w:rsidRPr="009E3AF5">
        <w:rPr>
          <w:color w:val="000000"/>
          <w:lang w:val="es-ES_tradnl"/>
        </w:rPr>
        <w:t>.</w:t>
      </w:r>
      <w:bookmarkEnd w:id="130"/>
      <w:r w:rsidR="0079480E">
        <w:rPr>
          <w:color w:val="000000"/>
          <w:lang w:val="es-ES_tradnl"/>
        </w:rPr>
        <w:t xml:space="preserve"> En el Anexo 2 se presenta una </w:t>
      </w:r>
      <w:r w:rsidR="0079480E" w:rsidRPr="0079480E">
        <w:rPr>
          <w:color w:val="000000"/>
          <w:lang w:val="es-ES_tradnl"/>
        </w:rPr>
        <w:t>Manual de Medición de eso indicadores</w:t>
      </w:r>
      <w:r w:rsidR="0079480E" w:rsidRPr="0079480E">
        <w:rPr>
          <w:lang w:val="es-ES_tradnl"/>
        </w:rPr>
        <w:t xml:space="preserve"> </w:t>
      </w:r>
      <w:r w:rsidR="0079480E" w:rsidRPr="0079480E">
        <w:rPr>
          <w:color w:val="000000"/>
          <w:lang w:val="es-ES_tradnl"/>
        </w:rPr>
        <w:t>para el análisis y reporte del PMR.</w:t>
      </w:r>
    </w:p>
    <w:p w:rsidR="00122302" w:rsidRDefault="00122302">
      <w:pPr>
        <w:suppressAutoHyphens w:val="0"/>
        <w:rPr>
          <w:rFonts w:eastAsia="Calibri"/>
          <w:color w:val="000000"/>
          <w:spacing w:val="0"/>
          <w:szCs w:val="22"/>
          <w:lang w:val="es-ES_tradnl"/>
        </w:rPr>
        <w:sectPr w:rsidR="00122302" w:rsidSect="00961D5D">
          <w:footerReference w:type="default" r:id="rId16"/>
          <w:pgSz w:w="12240" w:h="15840"/>
          <w:pgMar w:top="1440" w:right="1627" w:bottom="1440" w:left="1440" w:header="720" w:footer="720" w:gutter="0"/>
          <w:cols w:space="720"/>
        </w:sectPr>
      </w:pPr>
    </w:p>
    <w:p w:rsidR="00122302" w:rsidRPr="00122302" w:rsidRDefault="00122302" w:rsidP="00122302">
      <w:pPr>
        <w:keepNext/>
        <w:framePr w:wrap="around" w:vAnchor="text" w:hAnchor="text" w:y="1"/>
        <w:suppressAutoHyphens w:val="0"/>
        <w:jc w:val="center"/>
        <w:rPr>
          <w:b/>
          <w:sz w:val="20"/>
          <w:lang w:val="es-CR"/>
        </w:rPr>
      </w:pPr>
      <w:r w:rsidRPr="00122302">
        <w:rPr>
          <w:b/>
          <w:sz w:val="20"/>
          <w:lang w:val="es-CR"/>
        </w:rPr>
        <w:t xml:space="preserve">Cuadro </w:t>
      </w:r>
      <w:r w:rsidR="00CE4BEA">
        <w:rPr>
          <w:b/>
          <w:sz w:val="20"/>
          <w:lang w:val="es-CR"/>
        </w:rPr>
        <w:t>3</w:t>
      </w:r>
    </w:p>
    <w:p w:rsidR="00D44DBC" w:rsidRDefault="00D44DBC" w:rsidP="00122302">
      <w:pPr>
        <w:keepNext/>
        <w:framePr w:wrap="around" w:vAnchor="text" w:hAnchor="text" w:y="1"/>
        <w:suppressAutoHyphens w:val="0"/>
        <w:jc w:val="center"/>
        <w:rPr>
          <w:b/>
          <w:sz w:val="20"/>
          <w:lang w:val="es-ES_tradnl"/>
        </w:rPr>
      </w:pPr>
      <w:r w:rsidRPr="00D44DBC">
        <w:rPr>
          <w:b/>
          <w:sz w:val="20"/>
          <w:lang w:val="es-ES_tradnl"/>
        </w:rPr>
        <w:t>PROGRAMA DE AGUA POTABLE Y  SANEAMIENTO DEL ÁREA METROPOLITANA DE LA CIUDAD DE BUENOS AIRES Y EL CONOU</w:t>
      </w:r>
      <w:r w:rsidRPr="00D44DBC">
        <w:rPr>
          <w:b/>
          <w:sz w:val="20"/>
          <w:lang w:val="es-ES_tradnl"/>
        </w:rPr>
        <w:t>R</w:t>
      </w:r>
      <w:r w:rsidRPr="00D44DBC">
        <w:rPr>
          <w:b/>
          <w:sz w:val="20"/>
          <w:lang w:val="es-ES_tradnl"/>
        </w:rPr>
        <w:t>BANO BONARENSE</w:t>
      </w:r>
    </w:p>
    <w:p w:rsidR="00122302" w:rsidRPr="00122302" w:rsidRDefault="00122302" w:rsidP="00122302">
      <w:pPr>
        <w:keepNext/>
        <w:framePr w:wrap="around" w:vAnchor="text" w:hAnchor="text" w:y="1"/>
        <w:suppressAutoHyphens w:val="0"/>
        <w:jc w:val="center"/>
        <w:rPr>
          <w:b/>
          <w:sz w:val="20"/>
          <w:lang w:val="es-CR"/>
        </w:rPr>
      </w:pPr>
      <w:r w:rsidRPr="00122302">
        <w:rPr>
          <w:b/>
          <w:sz w:val="20"/>
          <w:lang w:val="es-CR"/>
        </w:rPr>
        <w:t>Impactos principales / Indicadores de resultados</w:t>
      </w:r>
    </w:p>
    <w:p w:rsidR="00122302" w:rsidRPr="00122302" w:rsidRDefault="00122302" w:rsidP="00122302">
      <w:pPr>
        <w:keepNext/>
        <w:framePr w:wrap="around" w:vAnchor="text" w:hAnchor="text" w:y="1"/>
        <w:suppressAutoHyphens w:val="0"/>
        <w:jc w:val="center"/>
        <w:rPr>
          <w:b/>
          <w:sz w:val="20"/>
          <w:lang w:val="es-CR"/>
        </w:rPr>
      </w:pPr>
    </w:p>
    <w:tbl>
      <w:tblPr>
        <w:tblW w:w="13230" w:type="dxa"/>
        <w:tblInd w:w="-162" w:type="dxa"/>
        <w:tblLayout w:type="fixed"/>
        <w:tblCellMar>
          <w:left w:w="10" w:type="dxa"/>
          <w:right w:w="10" w:type="dxa"/>
        </w:tblCellMar>
        <w:tblLook w:val="04A0" w:firstRow="1" w:lastRow="0" w:firstColumn="1" w:lastColumn="0" w:noHBand="0" w:noVBand="1"/>
      </w:tblPr>
      <w:tblGrid>
        <w:gridCol w:w="4230"/>
        <w:gridCol w:w="3330"/>
        <w:gridCol w:w="1440"/>
        <w:gridCol w:w="4230"/>
      </w:tblGrid>
      <w:tr w:rsidR="00122302" w:rsidRPr="00122302" w:rsidTr="00122302">
        <w:tc>
          <w:tcPr>
            <w:tcW w:w="4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2302" w:rsidRPr="00122302" w:rsidRDefault="00122302" w:rsidP="00122302">
            <w:pPr>
              <w:jc w:val="center"/>
              <w:rPr>
                <w:b/>
                <w:sz w:val="20"/>
                <w:lang w:val="es-CR"/>
              </w:rPr>
            </w:pPr>
            <w:r w:rsidRPr="00122302">
              <w:rPr>
                <w:b/>
                <w:sz w:val="20"/>
                <w:lang w:val="es-CR"/>
              </w:rPr>
              <w:t>Indicador</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2302" w:rsidRPr="00122302" w:rsidRDefault="00122302" w:rsidP="00122302">
            <w:pPr>
              <w:jc w:val="center"/>
              <w:rPr>
                <w:b/>
                <w:sz w:val="20"/>
                <w:lang w:val="es-CR"/>
              </w:rPr>
            </w:pPr>
            <w:r w:rsidRPr="00122302">
              <w:rPr>
                <w:b/>
                <w:sz w:val="20"/>
                <w:lang w:val="es-CR"/>
              </w:rPr>
              <w:t>Fórmula/Unidad de Medida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2302" w:rsidRPr="00122302" w:rsidRDefault="00122302" w:rsidP="00122302">
            <w:pPr>
              <w:jc w:val="center"/>
              <w:rPr>
                <w:b/>
                <w:sz w:val="20"/>
                <w:lang w:val="es-CR"/>
              </w:rPr>
            </w:pPr>
            <w:r w:rsidRPr="00122302">
              <w:rPr>
                <w:b/>
                <w:sz w:val="20"/>
                <w:lang w:val="es-CR"/>
              </w:rPr>
              <w:t>Frecuencia de medición</w:t>
            </w:r>
          </w:p>
        </w:tc>
        <w:tc>
          <w:tcPr>
            <w:tcW w:w="4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2302" w:rsidRPr="00122302" w:rsidRDefault="00122302" w:rsidP="00122302">
            <w:pPr>
              <w:jc w:val="center"/>
              <w:rPr>
                <w:b/>
                <w:sz w:val="20"/>
                <w:lang w:val="es-CR"/>
              </w:rPr>
            </w:pPr>
            <w:r w:rsidRPr="00122302">
              <w:rPr>
                <w:b/>
                <w:sz w:val="20"/>
                <w:lang w:val="es-CR"/>
              </w:rPr>
              <w:t>Fuente de verificación</w:t>
            </w:r>
          </w:p>
        </w:tc>
      </w:tr>
      <w:tr w:rsidR="00122302" w:rsidRPr="007310B6" w:rsidTr="00122302">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22302" w:rsidRPr="00122302" w:rsidRDefault="00122302" w:rsidP="00122302">
            <w:pPr>
              <w:rPr>
                <w:b/>
                <w:sz w:val="20"/>
                <w:lang w:val="es-CR"/>
              </w:rPr>
            </w:pPr>
            <w:r w:rsidRPr="00122302">
              <w:rPr>
                <w:b/>
                <w:sz w:val="20"/>
                <w:lang w:val="es-CR"/>
              </w:rPr>
              <w:t>Efectividad de la solución adoptada</w:t>
            </w:r>
          </w:p>
        </w:tc>
      </w:tr>
    </w:tbl>
    <w:p w:rsidR="008F16CD" w:rsidRPr="00435D36" w:rsidRDefault="008F16CD">
      <w:pPr>
        <w:rPr>
          <w:lang w:val="es-ES"/>
        </w:rPr>
      </w:pPr>
    </w:p>
    <w:tbl>
      <w:tblPr>
        <w:tblW w:w="13230" w:type="dxa"/>
        <w:tblInd w:w="-162" w:type="dxa"/>
        <w:tblLayout w:type="fixed"/>
        <w:tblCellMar>
          <w:left w:w="10" w:type="dxa"/>
          <w:right w:w="10" w:type="dxa"/>
        </w:tblCellMar>
        <w:tblLook w:val="04A0" w:firstRow="1" w:lastRow="0" w:firstColumn="1" w:lastColumn="0" w:noHBand="0" w:noVBand="1"/>
      </w:tblPr>
      <w:tblGrid>
        <w:gridCol w:w="4230"/>
        <w:gridCol w:w="3330"/>
        <w:gridCol w:w="1170"/>
        <w:gridCol w:w="4500"/>
      </w:tblGrid>
      <w:tr w:rsidR="0040196C" w:rsidRPr="008F16CD" w:rsidTr="00A93657">
        <w:trPr>
          <w:trHeight w:val="800"/>
        </w:trPr>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122302" w:rsidRDefault="0040196C" w:rsidP="00122302">
            <w:pPr>
              <w:rPr>
                <w:sz w:val="20"/>
                <w:lang w:val="es-CR"/>
              </w:rPr>
            </w:pPr>
            <w:r w:rsidRPr="00122302">
              <w:rPr>
                <w:b/>
                <w:bCs/>
                <w:color w:val="010000"/>
                <w:sz w:val="20"/>
                <w:lang w:val="es-CR" w:eastAsia="es-AR"/>
              </w:rPr>
              <w:t>Indicadores de Resultados</w:t>
            </w:r>
          </w:p>
        </w:tc>
      </w:tr>
      <w:tr w:rsidR="0040196C" w:rsidRPr="00122302" w:rsidTr="00A93657">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122302" w:rsidRDefault="0040196C" w:rsidP="00122302">
            <w:pPr>
              <w:rPr>
                <w:sz w:val="20"/>
                <w:lang w:val="es-CR"/>
              </w:rPr>
            </w:pPr>
            <w:r w:rsidRPr="00122302">
              <w:rPr>
                <w:b/>
                <w:bCs/>
                <w:color w:val="010000"/>
                <w:sz w:val="20"/>
                <w:lang w:val="es-CR" w:eastAsia="es-AR"/>
              </w:rPr>
              <w:t>1. Sistema</w:t>
            </w:r>
            <w:r>
              <w:rPr>
                <w:b/>
                <w:bCs/>
                <w:color w:val="010000"/>
                <w:sz w:val="20"/>
                <w:lang w:val="es-CR" w:eastAsia="es-AR"/>
              </w:rPr>
              <w:t>s</w:t>
            </w:r>
            <w:r w:rsidRPr="00122302">
              <w:rPr>
                <w:b/>
                <w:bCs/>
                <w:color w:val="010000"/>
                <w:sz w:val="20"/>
                <w:lang w:val="es-CR" w:eastAsia="es-AR"/>
              </w:rPr>
              <w:t xml:space="preserve"> de Agua </w:t>
            </w:r>
            <w:r>
              <w:rPr>
                <w:b/>
                <w:bCs/>
                <w:color w:val="010000"/>
                <w:sz w:val="20"/>
                <w:lang w:val="es-CR" w:eastAsia="es-AR"/>
              </w:rPr>
              <w:t>Mejorado</w:t>
            </w:r>
          </w:p>
        </w:tc>
      </w:tr>
      <w:tr w:rsidR="0040196C" w:rsidRPr="00122302" w:rsidTr="0040196C">
        <w:tc>
          <w:tcPr>
            <w:tcW w:w="4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F11491" w:rsidRDefault="0040196C" w:rsidP="00A93657">
            <w:pPr>
              <w:rPr>
                <w:sz w:val="20"/>
                <w:lang w:val="es-ES_tradnl"/>
              </w:rPr>
            </w:pPr>
            <w:r w:rsidRPr="00F11491" w:rsidDel="00D245B2">
              <w:rPr>
                <w:sz w:val="20"/>
                <w:lang w:val="es-ES_tradnl"/>
              </w:rPr>
              <w:br w:type="page"/>
            </w:r>
          </w:p>
          <w:p w:rsidR="0040196C" w:rsidRPr="00F11491" w:rsidRDefault="0040196C" w:rsidP="00A93657">
            <w:pPr>
              <w:rPr>
                <w:bCs/>
                <w:sz w:val="20"/>
                <w:lang w:val="es-ES_tradnl"/>
              </w:rPr>
            </w:pPr>
            <w:r w:rsidRPr="00F11491">
              <w:rPr>
                <w:bCs/>
                <w:sz w:val="20"/>
                <w:lang w:val="es-ES_tradnl"/>
              </w:rPr>
              <w:t>Producción media sostenible de la Planta General San Martín.</w:t>
            </w:r>
          </w:p>
          <w:p w:rsidR="0040196C" w:rsidRPr="00F11491" w:rsidRDefault="0040196C" w:rsidP="00A93657">
            <w:pPr>
              <w:rPr>
                <w:bCs/>
                <w:sz w:val="20"/>
                <w:lang w:val="es-ES_tradnl"/>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122302" w:rsidRDefault="0040196C" w:rsidP="00122302">
            <w:pPr>
              <w:jc w:val="center"/>
              <w:rPr>
                <w:color w:val="010000"/>
                <w:sz w:val="20"/>
                <w:lang w:val="es-CR" w:eastAsia="es-AR"/>
              </w:rPr>
            </w:pPr>
            <w:r>
              <w:rPr>
                <w:color w:val="010000"/>
                <w:sz w:val="20"/>
                <w:lang w:val="es-CR" w:eastAsia="es-AR"/>
              </w:rPr>
              <w:t>m3/año</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122302" w:rsidRDefault="0040196C" w:rsidP="00122302">
            <w:pPr>
              <w:jc w:val="center"/>
              <w:rPr>
                <w:spacing w:val="0"/>
                <w:sz w:val="20"/>
                <w:lang w:val="es-CR"/>
              </w:rPr>
            </w:pPr>
            <w:r w:rsidRPr="00122302">
              <w:rPr>
                <w:spacing w:val="0"/>
                <w:sz w:val="20"/>
                <w:lang w:val="es-CR"/>
              </w:rPr>
              <w:t>Anual</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Default="0040196C" w:rsidP="0040196C">
            <w:pPr>
              <w:suppressAutoHyphens w:val="0"/>
              <w:autoSpaceDN/>
              <w:jc w:val="both"/>
              <w:textAlignment w:val="auto"/>
              <w:rPr>
                <w:rFonts w:eastAsia="Calibri"/>
                <w:spacing w:val="0"/>
                <w:sz w:val="20"/>
                <w:lang w:val="es-ES_tradnl"/>
              </w:rPr>
            </w:pPr>
            <w:r w:rsidRPr="0040196C">
              <w:rPr>
                <w:rFonts w:eastAsia="Calibri"/>
                <w:b/>
                <w:spacing w:val="0"/>
                <w:sz w:val="20"/>
                <w:lang w:val="es-ES_tradnl"/>
              </w:rPr>
              <w:t>Comentarios:</w:t>
            </w:r>
            <w:r w:rsidRPr="0040196C">
              <w:rPr>
                <w:rFonts w:eastAsia="Calibri"/>
                <w:spacing w:val="0"/>
                <w:sz w:val="20"/>
                <w:lang w:val="es-ES_tradnl"/>
              </w:rPr>
              <w:t xml:space="preserve"> Se reporta como un valor medido en m</w:t>
            </w:r>
            <w:r w:rsidRPr="0040196C">
              <w:rPr>
                <w:rFonts w:eastAsia="Calibri"/>
                <w:spacing w:val="0"/>
                <w:sz w:val="20"/>
                <w:vertAlign w:val="superscript"/>
                <w:lang w:val="es-ES_tradnl"/>
              </w:rPr>
              <w:t>3</w:t>
            </w:r>
            <w:r w:rsidRPr="0040196C">
              <w:rPr>
                <w:rFonts w:eastAsia="Calibri"/>
                <w:spacing w:val="0"/>
                <w:sz w:val="20"/>
                <w:lang w:val="es-ES_tradnl"/>
              </w:rPr>
              <w:t>/día. El objetivo es producir los valores establec</w:t>
            </w:r>
            <w:r w:rsidRPr="0040196C">
              <w:rPr>
                <w:rFonts w:eastAsia="Calibri"/>
                <w:spacing w:val="0"/>
                <w:sz w:val="20"/>
                <w:lang w:val="es-ES_tradnl"/>
              </w:rPr>
              <w:t>i</w:t>
            </w:r>
            <w:r w:rsidRPr="0040196C">
              <w:rPr>
                <w:rFonts w:eastAsia="Calibri"/>
                <w:spacing w:val="0"/>
                <w:sz w:val="20"/>
                <w:lang w:val="es-ES_tradnl"/>
              </w:rPr>
              <w:t xml:space="preserve">dos en la meta de forma sostenible, o sea dentro de las normas exigidas </w:t>
            </w:r>
          </w:p>
          <w:p w:rsidR="0040196C" w:rsidRPr="0040196C" w:rsidRDefault="0040196C" w:rsidP="0040196C">
            <w:pPr>
              <w:suppressAutoHyphens w:val="0"/>
              <w:autoSpaceDN/>
              <w:jc w:val="both"/>
              <w:textAlignment w:val="auto"/>
              <w:rPr>
                <w:rFonts w:eastAsia="Calibri"/>
                <w:spacing w:val="0"/>
                <w:sz w:val="20"/>
                <w:lang w:val="es-ES_tradnl"/>
              </w:rPr>
            </w:pPr>
            <w:r w:rsidRPr="0040196C">
              <w:rPr>
                <w:rFonts w:eastAsia="Calibri"/>
                <w:b/>
                <w:spacing w:val="0"/>
                <w:sz w:val="20"/>
                <w:lang w:val="es-ES_tradnl"/>
              </w:rPr>
              <w:t>Medios de verificación:</w:t>
            </w:r>
            <w:r w:rsidRPr="0040196C">
              <w:rPr>
                <w:rFonts w:eastAsia="Calibri"/>
                <w:spacing w:val="0"/>
                <w:sz w:val="20"/>
                <w:lang w:val="es-ES_tradnl"/>
              </w:rPr>
              <w:t xml:space="preserve"> </w:t>
            </w:r>
            <w:r w:rsidRPr="0040196C">
              <w:rPr>
                <w:rFonts w:eastAsia="Calibri"/>
                <w:spacing w:val="0"/>
                <w:sz w:val="20"/>
                <w:lang w:val="es-AR"/>
              </w:rPr>
              <w:t>A través de los registros de la Planta General San Martin, reportados desde la Jefatura de Planta</w:t>
            </w:r>
            <w:r w:rsidRPr="0040196C">
              <w:rPr>
                <w:rFonts w:eastAsia="Calibri"/>
                <w:spacing w:val="0"/>
                <w:sz w:val="20"/>
                <w:lang w:val="es-ES_tradnl"/>
              </w:rPr>
              <w:t>.</w:t>
            </w:r>
          </w:p>
          <w:p w:rsidR="0040196C" w:rsidRPr="00122302" w:rsidRDefault="0040196C" w:rsidP="0040196C">
            <w:pPr>
              <w:rPr>
                <w:rFonts w:eastAsia="Arial Unicode MS"/>
                <w:sz w:val="20"/>
                <w:lang w:val="es-CR"/>
              </w:rPr>
            </w:pPr>
            <w:r w:rsidRPr="0040196C">
              <w:rPr>
                <w:rFonts w:eastAsia="Calibri"/>
                <w:b/>
                <w:spacing w:val="0"/>
                <w:sz w:val="20"/>
                <w:lang w:val="es-ES_tradnl"/>
              </w:rPr>
              <w:t>Responsable:</w:t>
            </w:r>
            <w:r w:rsidRPr="0040196C">
              <w:rPr>
                <w:rFonts w:eastAsia="Calibri"/>
                <w:spacing w:val="0"/>
                <w:sz w:val="20"/>
                <w:lang w:val="es-ES_tradnl"/>
              </w:rPr>
              <w:t xml:space="preserve"> UE-AySA.</w:t>
            </w:r>
          </w:p>
        </w:tc>
      </w:tr>
      <w:tr w:rsidR="0040196C" w:rsidRPr="00122302" w:rsidTr="0040196C">
        <w:trPr>
          <w:trHeight w:val="2132"/>
        </w:trPr>
        <w:tc>
          <w:tcPr>
            <w:tcW w:w="4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F11491" w:rsidRDefault="0040196C" w:rsidP="00A93657">
            <w:pPr>
              <w:rPr>
                <w:bCs/>
                <w:sz w:val="20"/>
                <w:lang w:val="es-ES_tradnl"/>
              </w:rPr>
            </w:pPr>
            <w:r w:rsidRPr="00F11491">
              <w:rPr>
                <w:bCs/>
                <w:sz w:val="20"/>
                <w:lang w:val="es-ES_tradnl"/>
              </w:rPr>
              <w:t xml:space="preserve">% del tiempo </w:t>
            </w:r>
            <w:r>
              <w:rPr>
                <w:bCs/>
                <w:sz w:val="20"/>
                <w:lang w:val="es-ES_tradnl"/>
              </w:rPr>
              <w:t xml:space="preserve">en el cual el </w:t>
            </w:r>
            <w:r w:rsidRPr="00F11491">
              <w:rPr>
                <w:bCs/>
                <w:sz w:val="20"/>
                <w:lang w:val="es-ES_tradnl"/>
              </w:rPr>
              <w:t>agua producida de la Planta General San Martín cumple con la norma del marco regulatorio del pH de saturación.</w:t>
            </w:r>
          </w:p>
          <w:p w:rsidR="0040196C" w:rsidRPr="00F11491" w:rsidRDefault="0040196C" w:rsidP="00A93657">
            <w:pPr>
              <w:rPr>
                <w:bCs/>
                <w:sz w:val="20"/>
                <w:lang w:val="es-ES_tradnl"/>
              </w:rPr>
            </w:pPr>
          </w:p>
          <w:p w:rsidR="0040196C" w:rsidRPr="00F11491" w:rsidRDefault="0040196C" w:rsidP="00A93657">
            <w:pPr>
              <w:pStyle w:val="ListParagraph"/>
              <w:ind w:left="0"/>
              <w:rPr>
                <w:sz w:val="20"/>
                <w:szCs w:val="20"/>
                <w:lang w:val="es-AR"/>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40196C" w:rsidRDefault="0040196C" w:rsidP="0040196C">
            <w:pPr>
              <w:pStyle w:val="CommentText"/>
              <w:rPr>
                <w:rFonts w:eastAsia="Calibri"/>
                <w:spacing w:val="0"/>
                <w:sz w:val="22"/>
                <w:szCs w:val="22"/>
                <w:lang w:val="es-ES"/>
              </w:rPr>
            </w:pPr>
            <w:r w:rsidRPr="0040196C">
              <w:rPr>
                <w:color w:val="010000"/>
                <w:sz w:val="22"/>
                <w:szCs w:val="22"/>
                <w:lang w:val="es-CR" w:eastAsia="es-AR"/>
              </w:rPr>
              <w:t>% = [</w:t>
            </w:r>
            <w:r w:rsidRPr="0040196C">
              <w:rPr>
                <w:rFonts w:eastAsia="Calibri"/>
                <w:spacing w:val="0"/>
                <w:sz w:val="22"/>
                <w:szCs w:val="22"/>
                <w:lang w:val="es-ES"/>
              </w:rPr>
              <w:t>[1- ( 365-días fuera de norma /365)]*100</w:t>
            </w:r>
          </w:p>
          <w:p w:rsidR="0040196C" w:rsidRPr="00122302" w:rsidRDefault="0040196C" w:rsidP="00122302">
            <w:pPr>
              <w:jc w:val="center"/>
              <w:rPr>
                <w:color w:val="010000"/>
                <w:sz w:val="20"/>
                <w:lang w:val="es-CR" w:eastAsia="es-AR"/>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122302" w:rsidRDefault="0040196C" w:rsidP="00122302">
            <w:pPr>
              <w:jc w:val="center"/>
              <w:rPr>
                <w:spacing w:val="0"/>
                <w:sz w:val="20"/>
                <w:lang w:val="es-CR"/>
              </w:rPr>
            </w:pPr>
            <w:r w:rsidRPr="00122302">
              <w:rPr>
                <w:spacing w:val="0"/>
                <w:sz w:val="20"/>
                <w:lang w:val="es-CR"/>
              </w:rPr>
              <w:t>Anual</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40196C" w:rsidRDefault="0040196C" w:rsidP="0040196C">
            <w:pPr>
              <w:suppressAutoHyphens w:val="0"/>
              <w:autoSpaceDN/>
              <w:jc w:val="both"/>
              <w:textAlignment w:val="auto"/>
              <w:rPr>
                <w:rFonts w:eastAsia="Calibri"/>
                <w:spacing w:val="0"/>
                <w:sz w:val="20"/>
                <w:lang w:val="es-ES_tradnl"/>
              </w:rPr>
            </w:pPr>
            <w:r w:rsidRPr="0040196C">
              <w:rPr>
                <w:rFonts w:eastAsia="Calibri"/>
                <w:b/>
                <w:spacing w:val="0"/>
                <w:sz w:val="20"/>
                <w:lang w:val="es-ES_tradnl"/>
              </w:rPr>
              <w:t>Comentarios:</w:t>
            </w:r>
            <w:r w:rsidRPr="0040196C">
              <w:rPr>
                <w:rFonts w:eastAsia="Calibri"/>
                <w:spacing w:val="0"/>
                <w:sz w:val="20"/>
                <w:lang w:val="es-ES_tradnl"/>
              </w:rPr>
              <w:t xml:space="preserve"> El indicador mide el porcentaje del tiempo que el agua de salida de la planta se mantiene en un pH de +/- 1 con respecto al pH de saturación. Esta medida ayuda a evitar la corrosión en las cañ</w:t>
            </w:r>
            <w:r w:rsidRPr="0040196C">
              <w:rPr>
                <w:rFonts w:eastAsia="Calibri"/>
                <w:spacing w:val="0"/>
                <w:sz w:val="20"/>
                <w:lang w:val="es-ES_tradnl"/>
              </w:rPr>
              <w:t>e</w:t>
            </w:r>
            <w:r w:rsidRPr="0040196C">
              <w:rPr>
                <w:rFonts w:eastAsia="Calibri"/>
                <w:spacing w:val="0"/>
                <w:sz w:val="20"/>
                <w:lang w:val="es-ES_tradnl"/>
              </w:rPr>
              <w:t xml:space="preserve">rías y por ende protege a la calidad del agua. </w:t>
            </w:r>
          </w:p>
          <w:p w:rsidR="0040196C" w:rsidRPr="0040196C" w:rsidRDefault="0040196C" w:rsidP="0040196C">
            <w:pPr>
              <w:suppressAutoHyphens w:val="0"/>
              <w:autoSpaceDN/>
              <w:jc w:val="both"/>
              <w:textAlignment w:val="auto"/>
              <w:rPr>
                <w:rFonts w:eastAsia="Calibri"/>
                <w:spacing w:val="0"/>
                <w:sz w:val="20"/>
                <w:lang w:val="es-ES_tradnl"/>
              </w:rPr>
            </w:pPr>
            <w:r w:rsidRPr="0040196C">
              <w:rPr>
                <w:rFonts w:eastAsia="Calibri"/>
                <w:b/>
                <w:spacing w:val="0"/>
                <w:sz w:val="20"/>
                <w:lang w:val="es-ES_tradnl"/>
              </w:rPr>
              <w:t>Medios de verificación:</w:t>
            </w:r>
            <w:r w:rsidRPr="0040196C">
              <w:rPr>
                <w:rFonts w:eastAsia="Calibri"/>
                <w:spacing w:val="0"/>
                <w:sz w:val="20"/>
                <w:lang w:val="es-ES_tradnl"/>
              </w:rPr>
              <w:t xml:space="preserve"> A través de los registros de la Planta General San Martin reportados desde la Jefatura de Planta </w:t>
            </w:r>
          </w:p>
          <w:p w:rsidR="0040196C" w:rsidRPr="00122302" w:rsidRDefault="0040196C" w:rsidP="0040196C">
            <w:pPr>
              <w:rPr>
                <w:rFonts w:eastAsia="Arial Unicode MS"/>
                <w:sz w:val="20"/>
                <w:lang w:val="es-CR"/>
              </w:rPr>
            </w:pPr>
            <w:r w:rsidRPr="0040196C">
              <w:rPr>
                <w:rFonts w:eastAsia="Calibri"/>
                <w:b/>
                <w:spacing w:val="0"/>
                <w:sz w:val="20"/>
                <w:lang w:val="es-ES_tradnl"/>
              </w:rPr>
              <w:t>Responsable:</w:t>
            </w:r>
            <w:r w:rsidRPr="0040196C">
              <w:rPr>
                <w:rFonts w:eastAsia="Calibri"/>
                <w:spacing w:val="0"/>
                <w:sz w:val="20"/>
                <w:lang w:val="es-ES_tradnl"/>
              </w:rPr>
              <w:t xml:space="preserve"> UE – AySA</w:t>
            </w:r>
          </w:p>
        </w:tc>
      </w:tr>
    </w:tbl>
    <w:p w:rsidR="0079480E" w:rsidRDefault="0079480E">
      <w:r>
        <w:br w:type="page"/>
      </w:r>
    </w:p>
    <w:tbl>
      <w:tblPr>
        <w:tblW w:w="13230" w:type="dxa"/>
        <w:tblInd w:w="-162" w:type="dxa"/>
        <w:tblLayout w:type="fixed"/>
        <w:tblCellMar>
          <w:left w:w="10" w:type="dxa"/>
          <w:right w:w="10" w:type="dxa"/>
        </w:tblCellMar>
        <w:tblLook w:val="04A0" w:firstRow="1" w:lastRow="0" w:firstColumn="1" w:lastColumn="0" w:noHBand="0" w:noVBand="1"/>
      </w:tblPr>
      <w:tblGrid>
        <w:gridCol w:w="4230"/>
        <w:gridCol w:w="3330"/>
        <w:gridCol w:w="1170"/>
        <w:gridCol w:w="4500"/>
      </w:tblGrid>
      <w:tr w:rsidR="0040196C" w:rsidRPr="007310B6" w:rsidTr="00A93657">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40196C" w:rsidRDefault="0040196C" w:rsidP="00122302">
            <w:pPr>
              <w:rPr>
                <w:rFonts w:eastAsia="Arial Unicode MS"/>
                <w:b/>
                <w:iCs/>
                <w:sz w:val="20"/>
                <w:lang w:val="es-ES"/>
              </w:rPr>
            </w:pPr>
            <w:r w:rsidRPr="0040196C">
              <w:rPr>
                <w:rFonts w:eastAsia="Arial Unicode MS"/>
                <w:b/>
                <w:iCs/>
                <w:sz w:val="20"/>
                <w:lang w:val="es-ES_tradnl"/>
              </w:rPr>
              <w:t>2. Servicio de saneamiento cloacal mejorado</w:t>
            </w:r>
          </w:p>
        </w:tc>
      </w:tr>
      <w:tr w:rsidR="0040196C" w:rsidRPr="0040196C" w:rsidTr="0040196C">
        <w:tc>
          <w:tcPr>
            <w:tcW w:w="4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F11491" w:rsidRDefault="0040196C" w:rsidP="00A93657">
            <w:pPr>
              <w:rPr>
                <w:sz w:val="20"/>
                <w:lang w:val="es-ES_tradnl"/>
              </w:rPr>
            </w:pPr>
            <w:r w:rsidRPr="00F11491" w:rsidDel="00D245B2">
              <w:rPr>
                <w:sz w:val="20"/>
                <w:lang w:val="es-ES_tradnl"/>
              </w:rPr>
              <w:br w:type="page"/>
            </w:r>
          </w:p>
          <w:p w:rsidR="0040196C" w:rsidRPr="00F11491" w:rsidRDefault="00CB0955" w:rsidP="00A93657">
            <w:pPr>
              <w:rPr>
                <w:bCs/>
                <w:sz w:val="20"/>
                <w:lang w:val="es-ES_tradnl"/>
              </w:rPr>
            </w:pPr>
            <w:r>
              <w:rPr>
                <w:bCs/>
                <w:sz w:val="20"/>
                <w:lang w:val="es-ES_tradnl"/>
              </w:rPr>
              <w:t>H</w:t>
            </w:r>
            <w:r w:rsidRPr="00CB0955">
              <w:rPr>
                <w:bCs/>
                <w:sz w:val="20"/>
                <w:lang w:val="es-ES_tradnl"/>
              </w:rPr>
              <w:t>ogares en la Cuenca Norte cuyas aguas residuales son tratadas en la Planta Norte</w:t>
            </w:r>
          </w:p>
        </w:tc>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96C" w:rsidRPr="00F11491" w:rsidRDefault="0040196C" w:rsidP="00A93657">
            <w:pPr>
              <w:jc w:val="center"/>
              <w:rPr>
                <w:bCs/>
                <w:sz w:val="20"/>
                <w:lang w:val="es-ES_tradnl"/>
              </w:rPr>
            </w:pPr>
            <w:r>
              <w:rPr>
                <w:bCs/>
                <w:sz w:val="20"/>
                <w:lang w:val="es-ES_tradnl"/>
              </w:rPr>
              <w:t>H</w:t>
            </w:r>
            <w:r w:rsidRPr="00F11491">
              <w:rPr>
                <w:bCs/>
                <w:sz w:val="20"/>
                <w:lang w:val="es-ES_tradnl"/>
              </w:rPr>
              <w:t>ogares</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96C" w:rsidRPr="007C35EB" w:rsidRDefault="0040196C" w:rsidP="00122302">
            <w:pPr>
              <w:jc w:val="center"/>
              <w:rPr>
                <w:bCs/>
                <w:color w:val="010000"/>
                <w:sz w:val="20"/>
                <w:lang w:val="es-ES" w:eastAsia="es-AR"/>
              </w:rPr>
            </w:pPr>
            <w:r>
              <w:rPr>
                <w:bCs/>
                <w:color w:val="010000"/>
                <w:sz w:val="20"/>
                <w:lang w:val="es-ES" w:eastAsia="es-AR"/>
              </w:rPr>
              <w:t>Anual</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40196C" w:rsidRDefault="0040196C" w:rsidP="0040196C">
            <w:pPr>
              <w:suppressAutoHyphens w:val="0"/>
              <w:autoSpaceDN/>
              <w:jc w:val="both"/>
              <w:textAlignment w:val="auto"/>
              <w:rPr>
                <w:rFonts w:eastAsia="Calibri"/>
                <w:spacing w:val="0"/>
                <w:sz w:val="20"/>
                <w:lang w:val="es-ES_tradnl"/>
              </w:rPr>
            </w:pPr>
            <w:r w:rsidRPr="0040196C">
              <w:rPr>
                <w:rFonts w:eastAsia="Calibri"/>
                <w:b/>
                <w:spacing w:val="0"/>
                <w:sz w:val="20"/>
                <w:lang w:val="es-ES_tradnl"/>
              </w:rPr>
              <w:t>Comentarios:</w:t>
            </w:r>
            <w:r w:rsidRPr="0040196C">
              <w:rPr>
                <w:rFonts w:eastAsia="Calibri"/>
                <w:spacing w:val="0"/>
                <w:sz w:val="20"/>
                <w:lang w:val="es-ES_tradnl"/>
              </w:rPr>
              <w:t xml:space="preserve"> Total de hogares con acceso a desca</w:t>
            </w:r>
            <w:r w:rsidRPr="0040196C">
              <w:rPr>
                <w:rFonts w:eastAsia="Calibri"/>
                <w:spacing w:val="0"/>
                <w:sz w:val="20"/>
                <w:lang w:val="es-ES_tradnl"/>
              </w:rPr>
              <w:t>r</w:t>
            </w:r>
            <w:r w:rsidRPr="0040196C">
              <w:rPr>
                <w:rFonts w:eastAsia="Calibri"/>
                <w:spacing w:val="0"/>
                <w:sz w:val="20"/>
                <w:lang w:val="es-ES_tradnl"/>
              </w:rPr>
              <w:t xml:space="preserve">gar sus </w:t>
            </w:r>
            <w:r w:rsidRPr="0040196C">
              <w:rPr>
                <w:rFonts w:eastAsia="Calibri"/>
                <w:spacing w:val="0"/>
                <w:sz w:val="20"/>
                <w:lang w:val="es-AR"/>
              </w:rPr>
              <w:t>“</w:t>
            </w:r>
            <w:r w:rsidRPr="0040196C">
              <w:rPr>
                <w:rFonts w:eastAsia="Calibri"/>
                <w:spacing w:val="0"/>
                <w:sz w:val="20"/>
                <w:lang w:val="es-ES_tradnl"/>
              </w:rPr>
              <w:t xml:space="preserve">aguas residuales” a la planta de tratamiento Norte. Estos hogares pertenecen al partido de Tigre. </w:t>
            </w:r>
          </w:p>
          <w:p w:rsidR="0040196C" w:rsidRPr="0040196C" w:rsidRDefault="0040196C" w:rsidP="0040196C">
            <w:pPr>
              <w:suppressAutoHyphens w:val="0"/>
              <w:autoSpaceDN/>
              <w:jc w:val="both"/>
              <w:textAlignment w:val="auto"/>
              <w:rPr>
                <w:rFonts w:eastAsia="Calibri"/>
                <w:spacing w:val="0"/>
                <w:sz w:val="20"/>
                <w:lang w:val="es-ES_tradnl"/>
              </w:rPr>
            </w:pPr>
            <w:r w:rsidRPr="0040196C">
              <w:rPr>
                <w:rFonts w:eastAsia="Calibri"/>
                <w:spacing w:val="0"/>
                <w:sz w:val="20"/>
                <w:lang w:val="es-ES_tradnl"/>
              </w:rPr>
              <w:t xml:space="preserve">Se considerará "aguas residuales tratadas" si el efluente de salida cumple con los parámetros de diseño adoptados en cada proyecto, según el tipo de tratamiento adoptado (pretratamiento /tratamiento primario y/o secundario, según corresponda). </w:t>
            </w:r>
          </w:p>
          <w:p w:rsidR="0040196C" w:rsidRPr="0040196C" w:rsidRDefault="0040196C" w:rsidP="0040196C">
            <w:pPr>
              <w:suppressAutoHyphens w:val="0"/>
              <w:autoSpaceDN/>
              <w:jc w:val="both"/>
              <w:textAlignment w:val="auto"/>
              <w:rPr>
                <w:rFonts w:eastAsia="Calibri"/>
                <w:spacing w:val="0"/>
                <w:sz w:val="20"/>
                <w:lang w:val="es-ES_tradnl"/>
              </w:rPr>
            </w:pPr>
            <w:r w:rsidRPr="0040196C">
              <w:rPr>
                <w:rFonts w:eastAsia="Calibri"/>
                <w:b/>
                <w:spacing w:val="0"/>
                <w:sz w:val="20"/>
                <w:lang w:val="es-ES_tradnl"/>
              </w:rPr>
              <w:t>Medios de verificación:</w:t>
            </w:r>
            <w:r w:rsidRPr="0040196C">
              <w:rPr>
                <w:rFonts w:eastAsia="Calibri"/>
                <w:spacing w:val="0"/>
                <w:sz w:val="20"/>
                <w:lang w:val="es-ES_tradnl"/>
              </w:rPr>
              <w:t xml:space="preserve"> Informes de la UE basado en reportes de la Dirección Regional de AySA, I</w:t>
            </w:r>
            <w:r w:rsidRPr="0040196C">
              <w:rPr>
                <w:rFonts w:eastAsia="Calibri"/>
                <w:spacing w:val="0"/>
                <w:sz w:val="20"/>
                <w:lang w:val="es-ES_tradnl"/>
              </w:rPr>
              <w:t>n</w:t>
            </w:r>
            <w:r w:rsidRPr="0040196C">
              <w:rPr>
                <w:rFonts w:eastAsia="Calibri"/>
                <w:spacing w:val="0"/>
                <w:sz w:val="20"/>
                <w:lang w:val="es-ES_tradnl"/>
              </w:rPr>
              <w:t>corporación de usuarios. Las metas son anuales y acumuladas.</w:t>
            </w:r>
          </w:p>
          <w:p w:rsidR="0040196C" w:rsidRPr="0040196C" w:rsidRDefault="0040196C" w:rsidP="0040196C">
            <w:pPr>
              <w:rPr>
                <w:rFonts w:eastAsia="Arial Unicode MS"/>
                <w:iCs/>
                <w:sz w:val="20"/>
                <w:lang w:val="es-ES"/>
              </w:rPr>
            </w:pPr>
            <w:r w:rsidRPr="0040196C">
              <w:rPr>
                <w:rFonts w:eastAsia="Calibri"/>
                <w:b/>
                <w:spacing w:val="0"/>
                <w:sz w:val="20"/>
                <w:lang w:val="es-ES_tradnl"/>
              </w:rPr>
              <w:t>Responsable:</w:t>
            </w:r>
            <w:r w:rsidRPr="0040196C">
              <w:rPr>
                <w:rFonts w:eastAsia="Calibri"/>
                <w:spacing w:val="0"/>
                <w:sz w:val="20"/>
                <w:lang w:val="es-ES_tradnl"/>
              </w:rPr>
              <w:t xml:space="preserve"> UE – AySA</w:t>
            </w:r>
          </w:p>
        </w:tc>
      </w:tr>
      <w:tr w:rsidR="0040196C" w:rsidRPr="0040196C" w:rsidTr="00A93657">
        <w:tc>
          <w:tcPr>
            <w:tcW w:w="4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F11491" w:rsidRDefault="00CB0955" w:rsidP="00A93657">
            <w:pPr>
              <w:rPr>
                <w:bCs/>
                <w:sz w:val="20"/>
                <w:lang w:val="es-ES_tradnl"/>
              </w:rPr>
            </w:pPr>
            <w:r>
              <w:rPr>
                <w:bCs/>
                <w:sz w:val="20"/>
                <w:lang w:val="es-ES_tradnl"/>
              </w:rPr>
              <w:t>H</w:t>
            </w:r>
            <w:r w:rsidR="0040196C" w:rsidRPr="00F11491">
              <w:rPr>
                <w:bCs/>
                <w:sz w:val="20"/>
                <w:lang w:val="es-ES_tradnl"/>
              </w:rPr>
              <w:t>ogares con servicio de red cloacal en Morón, Ituzaingó y Hurligham</w:t>
            </w:r>
          </w:p>
        </w:tc>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96C" w:rsidRPr="00F11491" w:rsidRDefault="0040196C" w:rsidP="00A93657">
            <w:pPr>
              <w:jc w:val="center"/>
              <w:rPr>
                <w:bCs/>
                <w:sz w:val="20"/>
                <w:lang w:val="es-ES_tradnl"/>
              </w:rPr>
            </w:pPr>
            <w:r>
              <w:rPr>
                <w:bCs/>
                <w:sz w:val="20"/>
                <w:lang w:val="es-ES_tradnl"/>
              </w:rPr>
              <w:t>H</w:t>
            </w:r>
            <w:r w:rsidRPr="00F11491">
              <w:rPr>
                <w:bCs/>
                <w:sz w:val="20"/>
                <w:lang w:val="es-ES_tradnl"/>
              </w:rPr>
              <w:t>ogares</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96C" w:rsidRPr="007C35EB" w:rsidRDefault="0040196C" w:rsidP="00122302">
            <w:pPr>
              <w:jc w:val="center"/>
              <w:rPr>
                <w:bCs/>
                <w:color w:val="010000"/>
                <w:sz w:val="20"/>
                <w:lang w:val="es-ES" w:eastAsia="es-AR"/>
              </w:rPr>
            </w:pPr>
            <w:r>
              <w:rPr>
                <w:bCs/>
                <w:color w:val="010000"/>
                <w:sz w:val="20"/>
                <w:lang w:val="es-ES" w:eastAsia="es-AR"/>
              </w:rPr>
              <w:t>Anual</w:t>
            </w:r>
          </w:p>
        </w:tc>
        <w:tc>
          <w:tcPr>
            <w:tcW w:w="450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0196C" w:rsidRPr="0040196C" w:rsidRDefault="0040196C" w:rsidP="0040196C">
            <w:pPr>
              <w:suppressAutoHyphens w:val="0"/>
              <w:autoSpaceDN/>
              <w:jc w:val="both"/>
              <w:textAlignment w:val="auto"/>
              <w:rPr>
                <w:rFonts w:eastAsia="Calibri"/>
                <w:spacing w:val="0"/>
                <w:sz w:val="20"/>
                <w:lang w:val="es-ES_tradnl"/>
              </w:rPr>
            </w:pPr>
            <w:r w:rsidRPr="0040196C">
              <w:rPr>
                <w:rFonts w:eastAsia="Calibri"/>
                <w:b/>
                <w:spacing w:val="0"/>
                <w:sz w:val="20"/>
                <w:lang w:val="es-ES_tradnl"/>
              </w:rPr>
              <w:t>Comentarios:</w:t>
            </w:r>
            <w:r w:rsidRPr="0040196C">
              <w:rPr>
                <w:rFonts w:eastAsia="Calibri"/>
                <w:spacing w:val="0"/>
                <w:sz w:val="20"/>
                <w:lang w:val="es-ES_tradnl"/>
              </w:rPr>
              <w:t xml:space="preserve"> </w:t>
            </w:r>
            <w:r w:rsidRPr="0040196C">
              <w:rPr>
                <w:rFonts w:eastAsia="Calibri"/>
                <w:spacing w:val="0"/>
                <w:sz w:val="20"/>
                <w:lang w:val="es-ES_tradnl"/>
              </w:rPr>
              <w:tab/>
              <w:t>El indicador mide los nuevos hog</w:t>
            </w:r>
            <w:r w:rsidRPr="0040196C">
              <w:rPr>
                <w:rFonts w:eastAsia="Calibri"/>
                <w:spacing w:val="0"/>
                <w:sz w:val="20"/>
                <w:lang w:val="es-ES_tradnl"/>
              </w:rPr>
              <w:t>a</w:t>
            </w:r>
            <w:r w:rsidRPr="0040196C">
              <w:rPr>
                <w:rFonts w:eastAsia="Calibri"/>
                <w:spacing w:val="0"/>
                <w:sz w:val="20"/>
                <w:lang w:val="es-ES_tradnl"/>
              </w:rPr>
              <w:t>res con servicio de saneamiento liberado, es decir, disponible para conectarse.</w:t>
            </w:r>
          </w:p>
          <w:p w:rsidR="0040196C" w:rsidRPr="0040196C" w:rsidRDefault="0040196C" w:rsidP="0040196C">
            <w:pPr>
              <w:suppressAutoHyphens w:val="0"/>
              <w:autoSpaceDN/>
              <w:jc w:val="both"/>
              <w:textAlignment w:val="auto"/>
              <w:rPr>
                <w:rFonts w:eastAsia="Calibri"/>
                <w:spacing w:val="0"/>
                <w:sz w:val="20"/>
                <w:lang w:val="es-ES_tradnl"/>
              </w:rPr>
            </w:pPr>
            <w:r w:rsidRPr="0040196C">
              <w:rPr>
                <w:rFonts w:eastAsia="Calibri"/>
                <w:b/>
                <w:spacing w:val="0"/>
                <w:sz w:val="20"/>
                <w:lang w:val="es-ES_tradnl"/>
              </w:rPr>
              <w:t>Medios de verificación:</w:t>
            </w:r>
            <w:r w:rsidRPr="0040196C">
              <w:rPr>
                <w:rFonts w:eastAsia="Calibri"/>
                <w:spacing w:val="0"/>
                <w:sz w:val="20"/>
                <w:lang w:val="es-ES_tradnl"/>
              </w:rPr>
              <w:t xml:space="preserve"> Informes de la UE basado en reportes de la Dirección Regional de AySA, I</w:t>
            </w:r>
            <w:r w:rsidRPr="0040196C">
              <w:rPr>
                <w:rFonts w:eastAsia="Calibri"/>
                <w:spacing w:val="0"/>
                <w:sz w:val="20"/>
                <w:lang w:val="es-ES_tradnl"/>
              </w:rPr>
              <w:t>n</w:t>
            </w:r>
            <w:r w:rsidRPr="0040196C">
              <w:rPr>
                <w:rFonts w:eastAsia="Calibri"/>
                <w:spacing w:val="0"/>
                <w:sz w:val="20"/>
                <w:lang w:val="es-ES_tradnl"/>
              </w:rPr>
              <w:t>forme de Conexiones liberadas al usuario. Las metas son anuales y acumuladas.</w:t>
            </w:r>
          </w:p>
          <w:p w:rsidR="0040196C" w:rsidRPr="0040196C" w:rsidRDefault="0040196C" w:rsidP="0040196C">
            <w:pPr>
              <w:suppressAutoHyphens w:val="0"/>
              <w:autoSpaceDN/>
              <w:jc w:val="both"/>
              <w:textAlignment w:val="auto"/>
              <w:rPr>
                <w:rFonts w:eastAsia="Arial Unicode MS"/>
                <w:iCs/>
                <w:sz w:val="20"/>
                <w:lang w:val="es-ES"/>
              </w:rPr>
            </w:pPr>
            <w:r w:rsidRPr="0040196C">
              <w:rPr>
                <w:rFonts w:eastAsia="Calibri"/>
                <w:b/>
                <w:spacing w:val="0"/>
                <w:sz w:val="20"/>
                <w:lang w:val="es-ES_tradnl"/>
              </w:rPr>
              <w:t>Responsable:</w:t>
            </w:r>
            <w:r w:rsidRPr="0040196C">
              <w:rPr>
                <w:rFonts w:eastAsia="Calibri"/>
                <w:spacing w:val="0"/>
                <w:sz w:val="20"/>
                <w:lang w:val="es-ES_tradnl"/>
              </w:rPr>
              <w:t xml:space="preserve"> UE –AySA.</w:t>
            </w:r>
          </w:p>
        </w:tc>
      </w:tr>
      <w:tr w:rsidR="0040196C" w:rsidRPr="0040196C" w:rsidTr="00A93657">
        <w:tc>
          <w:tcPr>
            <w:tcW w:w="4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F11491" w:rsidRDefault="00CB0955" w:rsidP="00A93657">
            <w:pPr>
              <w:rPr>
                <w:bCs/>
                <w:sz w:val="20"/>
                <w:lang w:val="es-ES_tradnl"/>
              </w:rPr>
            </w:pPr>
            <w:r w:rsidRPr="00CB0955">
              <w:rPr>
                <w:bCs/>
                <w:sz w:val="20"/>
                <w:lang w:val="es-ES"/>
              </w:rPr>
              <w:t>H</w:t>
            </w:r>
            <w:r w:rsidR="0040196C" w:rsidRPr="00F11491">
              <w:rPr>
                <w:bCs/>
                <w:sz w:val="20"/>
                <w:lang w:val="es-ES_tradnl"/>
              </w:rPr>
              <w:t>ogares con servicio de red cloacal en Partido de Escobar.</w:t>
            </w:r>
          </w:p>
        </w:tc>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96C" w:rsidRPr="00F11491" w:rsidRDefault="0040196C" w:rsidP="00A93657">
            <w:pPr>
              <w:jc w:val="center"/>
              <w:rPr>
                <w:bCs/>
                <w:sz w:val="20"/>
                <w:lang w:val="es-ES_tradnl"/>
              </w:rPr>
            </w:pPr>
            <w:r>
              <w:rPr>
                <w:bCs/>
                <w:sz w:val="20"/>
                <w:lang w:val="es-ES_tradnl"/>
              </w:rPr>
              <w:t>Hogares</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96C" w:rsidRPr="007C35EB" w:rsidRDefault="0040196C" w:rsidP="00122302">
            <w:pPr>
              <w:jc w:val="center"/>
              <w:rPr>
                <w:bCs/>
                <w:color w:val="010000"/>
                <w:sz w:val="20"/>
                <w:lang w:val="es-ES" w:eastAsia="es-AR"/>
              </w:rPr>
            </w:pPr>
            <w:r>
              <w:rPr>
                <w:bCs/>
                <w:color w:val="010000"/>
                <w:sz w:val="20"/>
                <w:lang w:val="es-ES" w:eastAsia="es-AR"/>
              </w:rPr>
              <w:t>Anual</w:t>
            </w:r>
          </w:p>
        </w:tc>
        <w:tc>
          <w:tcPr>
            <w:tcW w:w="450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0196C" w:rsidRPr="0040196C" w:rsidRDefault="0040196C" w:rsidP="00122302">
            <w:pPr>
              <w:rPr>
                <w:rFonts w:eastAsia="Arial Unicode MS"/>
                <w:iCs/>
                <w:sz w:val="20"/>
                <w:lang w:val="es-ES"/>
              </w:rPr>
            </w:pPr>
          </w:p>
        </w:tc>
      </w:tr>
      <w:tr w:rsidR="0062370F" w:rsidRPr="007310B6" w:rsidTr="00A93657">
        <w:tc>
          <w:tcPr>
            <w:tcW w:w="1323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370F" w:rsidRPr="0040196C" w:rsidRDefault="0062370F" w:rsidP="00122302">
            <w:pPr>
              <w:rPr>
                <w:rFonts w:eastAsia="Arial Unicode MS"/>
                <w:iCs/>
                <w:sz w:val="20"/>
                <w:lang w:val="es-ES"/>
              </w:rPr>
            </w:pPr>
            <w:r w:rsidRPr="0062370F">
              <w:rPr>
                <w:rFonts w:eastAsia="Calibri"/>
                <w:b/>
                <w:spacing w:val="0"/>
                <w:sz w:val="20"/>
                <w:lang w:val="es-ES_tradnl"/>
              </w:rPr>
              <w:t>3. Desempeño operativo de AySA mejorado</w:t>
            </w:r>
          </w:p>
        </w:tc>
      </w:tr>
      <w:tr w:rsidR="00CB0955" w:rsidRPr="0040196C" w:rsidTr="00A93657">
        <w:tc>
          <w:tcPr>
            <w:tcW w:w="4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0955" w:rsidRPr="00EE23E0" w:rsidRDefault="00CB0955" w:rsidP="00B36E17">
            <w:pPr>
              <w:rPr>
                <w:bCs/>
                <w:sz w:val="20"/>
                <w:lang w:val="es-ES_tradnl"/>
              </w:rPr>
            </w:pPr>
            <w:r w:rsidRPr="00CB0955">
              <w:rPr>
                <w:rFonts w:eastAsia="Calibri"/>
                <w:bCs/>
                <w:spacing w:val="0"/>
                <w:sz w:val="20"/>
                <w:lang w:val="es-ES_tradnl"/>
              </w:rPr>
              <w:t>Pérdidas diarias de Agua en red en los Partidos de Morón, La Matanza y Avellaneda</w:t>
            </w:r>
          </w:p>
        </w:tc>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0955" w:rsidRPr="00F11491" w:rsidRDefault="00CB0955" w:rsidP="00A93657">
            <w:pPr>
              <w:jc w:val="center"/>
              <w:rPr>
                <w:sz w:val="20"/>
                <w:lang w:val="es-AR"/>
              </w:rPr>
            </w:pPr>
            <w:r w:rsidRPr="00F11491">
              <w:rPr>
                <w:sz w:val="20"/>
                <w:lang w:val="es-AR"/>
              </w:rPr>
              <w:t>m3/día</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0955" w:rsidRDefault="00CB0955" w:rsidP="0026351C">
            <w:pPr>
              <w:jc w:val="center"/>
            </w:pPr>
            <w:r w:rsidRPr="00DE0931">
              <w:rPr>
                <w:bCs/>
                <w:color w:val="010000"/>
                <w:sz w:val="20"/>
                <w:lang w:val="es-ES" w:eastAsia="es-AR"/>
              </w:rPr>
              <w:t>Anual</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B0955" w:rsidRPr="00F11491" w:rsidRDefault="00CB0955" w:rsidP="00A93657">
            <w:pPr>
              <w:jc w:val="both"/>
              <w:rPr>
                <w:sz w:val="20"/>
                <w:lang w:val="es-ES_tradnl"/>
              </w:rPr>
            </w:pPr>
            <w:r w:rsidRPr="00F11491">
              <w:rPr>
                <w:b/>
                <w:sz w:val="20"/>
                <w:lang w:val="es-ES_tradnl"/>
              </w:rPr>
              <w:t>Comentarios:</w:t>
            </w:r>
            <w:r w:rsidRPr="00F11491">
              <w:rPr>
                <w:sz w:val="20"/>
                <w:lang w:val="es-ES_tradnl"/>
              </w:rPr>
              <w:t xml:space="preserve"> El indicador se mide en base al valor de pérdida física teórica asociada al material existente (en m3/km/día). Dicho valor considera la reducción de pérdidas solo por eliminación de escapes. Se calcula semestral y anualmente en función del avance de las habilitaciones de las obras, siendo el promedio anual diario el que se informa</w:t>
            </w:r>
          </w:p>
          <w:p w:rsidR="00CB0955" w:rsidRPr="00F11491" w:rsidRDefault="00CB0955" w:rsidP="00A93657">
            <w:pPr>
              <w:jc w:val="both"/>
              <w:rPr>
                <w:sz w:val="20"/>
                <w:lang w:val="es-ES_tradnl"/>
              </w:rPr>
            </w:pPr>
            <w:r w:rsidRPr="00F11491">
              <w:rPr>
                <w:b/>
                <w:sz w:val="20"/>
                <w:lang w:val="es-ES_tradnl"/>
              </w:rPr>
              <w:t>Medios de verificación:</w:t>
            </w:r>
            <w:r w:rsidRPr="00F11491">
              <w:rPr>
                <w:sz w:val="20"/>
                <w:lang w:val="es-ES_tradnl"/>
              </w:rPr>
              <w:t xml:space="preserve"> </w:t>
            </w:r>
            <w:r>
              <w:rPr>
                <w:sz w:val="20"/>
                <w:lang w:val="es-ES_tradnl"/>
              </w:rPr>
              <w:t>I</w:t>
            </w:r>
            <w:r w:rsidRPr="00F11491">
              <w:rPr>
                <w:sz w:val="20"/>
                <w:lang w:val="es-ES_tradnl"/>
              </w:rPr>
              <w:t>nformes de la UE basado en registros de la Dirección Regional de AySA..</w:t>
            </w:r>
          </w:p>
          <w:p w:rsidR="00CB0955" w:rsidRPr="00F11491" w:rsidRDefault="00CB0955" w:rsidP="00A93657">
            <w:pPr>
              <w:jc w:val="both"/>
              <w:rPr>
                <w:sz w:val="20"/>
                <w:lang w:val="es-ES_tradnl"/>
              </w:rPr>
            </w:pPr>
            <w:r w:rsidRPr="00F11491">
              <w:rPr>
                <w:b/>
                <w:sz w:val="20"/>
                <w:lang w:val="es-ES_tradnl"/>
              </w:rPr>
              <w:t>Responsable:</w:t>
            </w:r>
            <w:r w:rsidRPr="00F11491">
              <w:rPr>
                <w:sz w:val="20"/>
                <w:lang w:val="es-ES_tradnl"/>
              </w:rPr>
              <w:t xml:space="preserve"> UE-AySA</w:t>
            </w:r>
          </w:p>
        </w:tc>
      </w:tr>
      <w:tr w:rsidR="00CB0955" w:rsidRPr="0040196C" w:rsidTr="00A93657">
        <w:tc>
          <w:tcPr>
            <w:tcW w:w="4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0955" w:rsidRPr="00EE23E0" w:rsidRDefault="00CB0955" w:rsidP="00B36E17">
            <w:pPr>
              <w:rPr>
                <w:bCs/>
                <w:sz w:val="20"/>
                <w:lang w:val="es-ES_tradnl"/>
              </w:rPr>
            </w:pPr>
            <w:r w:rsidRPr="00EE23E0">
              <w:rPr>
                <w:rFonts w:eastAsia="Calibri"/>
                <w:bCs/>
                <w:spacing w:val="0"/>
                <w:sz w:val="20"/>
                <w:lang w:val="es-ES_tradnl"/>
              </w:rPr>
              <w:t>No. de reparaciones anuales en redes</w:t>
            </w:r>
            <w:r w:rsidRPr="00EE23E0">
              <w:rPr>
                <w:spacing w:val="0"/>
                <w:sz w:val="20"/>
                <w:lang w:val="es-AR" w:eastAsia="es-ES"/>
              </w:rPr>
              <w:t xml:space="preserve"> en los Partidos de Morón, La Matanza y Avellaneda</w:t>
            </w:r>
          </w:p>
        </w:tc>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0955" w:rsidRPr="00F11491" w:rsidRDefault="00CB0955" w:rsidP="00CB0955">
            <w:pPr>
              <w:jc w:val="center"/>
              <w:rPr>
                <w:bCs/>
                <w:sz w:val="20"/>
                <w:lang w:val="es-ES_tradnl"/>
              </w:rPr>
            </w:pPr>
            <w:r>
              <w:rPr>
                <w:bCs/>
                <w:sz w:val="20"/>
                <w:lang w:val="es-ES_tradnl"/>
              </w:rPr>
              <w:t>reparaciones</w:t>
            </w:r>
            <w:r w:rsidRPr="00F11491">
              <w:rPr>
                <w:bCs/>
                <w:sz w:val="20"/>
                <w:lang w:val="es-ES_tradnl"/>
              </w:rPr>
              <w:t>/km/año</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0955" w:rsidRDefault="00CB0955" w:rsidP="0026351C">
            <w:pPr>
              <w:jc w:val="center"/>
            </w:pPr>
            <w:r w:rsidRPr="00DE0931">
              <w:rPr>
                <w:bCs/>
                <w:color w:val="010000"/>
                <w:sz w:val="20"/>
                <w:lang w:val="es-ES" w:eastAsia="es-AR"/>
              </w:rPr>
              <w:t>Anual</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B0955" w:rsidRPr="00744412" w:rsidRDefault="00CB0955" w:rsidP="00A93657">
            <w:pPr>
              <w:jc w:val="both"/>
              <w:rPr>
                <w:sz w:val="20"/>
                <w:lang w:val="es-ES_tradnl"/>
              </w:rPr>
            </w:pPr>
            <w:r w:rsidRPr="00F11491">
              <w:rPr>
                <w:b/>
                <w:sz w:val="20"/>
                <w:lang w:val="es-ES_tradnl"/>
              </w:rPr>
              <w:t>Comentarios:</w:t>
            </w:r>
            <w:r w:rsidRPr="00F11491">
              <w:rPr>
                <w:sz w:val="20"/>
                <w:lang w:val="es-ES_tradnl"/>
              </w:rPr>
              <w:t xml:space="preserve"> El indicador mide la cantidad de intervenciones necesarias en una zona de redes a renovar. Conceptualmente, al mejorarse el estado de las redes será menor la cantidad de intervenciones que se necesitan. Cabe mencionar que por experiencia de los Tramos I y II del </w:t>
            </w:r>
            <w:r>
              <w:rPr>
                <w:sz w:val="20"/>
                <w:lang w:val="es-ES_tradnl"/>
              </w:rPr>
              <w:t>CCLIP</w:t>
            </w:r>
            <w:r w:rsidRPr="00F11491">
              <w:rPr>
                <w:sz w:val="20"/>
                <w:lang w:val="es-ES_tradnl"/>
              </w:rPr>
              <w:t xml:space="preserve">, </w:t>
            </w:r>
            <w:r>
              <w:rPr>
                <w:sz w:val="20"/>
                <w:lang w:val="es-ES_tradnl"/>
              </w:rPr>
              <w:t xml:space="preserve">en </w:t>
            </w:r>
            <w:r w:rsidRPr="00F11491">
              <w:rPr>
                <w:sz w:val="20"/>
                <w:lang w:val="es-ES_tradnl"/>
              </w:rPr>
              <w:t>el año en que se ejecutan las obras, se observa un incremento de las intervenciones que son propias de las anulaciones de cañerías viejas y de los empalmes de las nuevas</w:t>
            </w:r>
            <w:r>
              <w:rPr>
                <w:sz w:val="20"/>
                <w:lang w:val="es-ES_tradnl"/>
              </w:rPr>
              <w:t xml:space="preserve"> cañerías.</w:t>
            </w:r>
          </w:p>
          <w:p w:rsidR="00CB0955" w:rsidRPr="00F11491" w:rsidRDefault="00CB0955" w:rsidP="00A93657">
            <w:pPr>
              <w:jc w:val="both"/>
              <w:rPr>
                <w:sz w:val="20"/>
                <w:lang w:val="es-ES_tradnl"/>
              </w:rPr>
            </w:pPr>
            <w:r w:rsidRPr="00F11491">
              <w:rPr>
                <w:b/>
                <w:sz w:val="20"/>
                <w:lang w:val="es-ES_tradnl"/>
              </w:rPr>
              <w:t>Medios de verificación:</w:t>
            </w:r>
            <w:r w:rsidRPr="00F11491">
              <w:rPr>
                <w:sz w:val="20"/>
                <w:lang w:val="es-ES_tradnl"/>
              </w:rPr>
              <w:t xml:space="preserve"> </w:t>
            </w:r>
            <w:r>
              <w:rPr>
                <w:sz w:val="20"/>
                <w:lang w:val="es-ES_tradnl"/>
              </w:rPr>
              <w:t>I</w:t>
            </w:r>
            <w:r w:rsidRPr="00F11491">
              <w:rPr>
                <w:sz w:val="20"/>
                <w:lang w:val="es-ES_tradnl"/>
              </w:rPr>
              <w:t xml:space="preserve">nformes de la UE basado en reportes de la Dirección Regional de AySA. </w:t>
            </w:r>
          </w:p>
          <w:p w:rsidR="00CB0955" w:rsidRPr="00F11491" w:rsidRDefault="00CB0955" w:rsidP="00A93657">
            <w:pPr>
              <w:jc w:val="both"/>
              <w:rPr>
                <w:sz w:val="20"/>
                <w:lang w:val="es-ES_tradnl"/>
              </w:rPr>
            </w:pPr>
            <w:r w:rsidRPr="00F11491">
              <w:rPr>
                <w:b/>
                <w:sz w:val="20"/>
                <w:lang w:val="es-ES_tradnl"/>
              </w:rPr>
              <w:t>Responsable:</w:t>
            </w:r>
            <w:r w:rsidRPr="00F11491">
              <w:rPr>
                <w:sz w:val="20"/>
                <w:lang w:val="es-ES_tradnl"/>
              </w:rPr>
              <w:t xml:space="preserve"> UE – AySA.</w:t>
            </w:r>
          </w:p>
        </w:tc>
      </w:tr>
      <w:tr w:rsidR="00CB0955" w:rsidRPr="0040196C" w:rsidTr="0026351C">
        <w:tc>
          <w:tcPr>
            <w:tcW w:w="4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0955" w:rsidRPr="00EE23E0" w:rsidRDefault="00CB0955" w:rsidP="00B36E17">
            <w:pPr>
              <w:rPr>
                <w:bCs/>
                <w:sz w:val="20"/>
                <w:lang w:val="es-ES_tradnl"/>
              </w:rPr>
            </w:pPr>
            <w:r w:rsidRPr="00EE23E0">
              <w:rPr>
                <w:rFonts w:eastAsia="Calibri"/>
                <w:bCs/>
                <w:spacing w:val="0"/>
                <w:sz w:val="20"/>
                <w:lang w:val="es-ES_tradnl"/>
              </w:rPr>
              <w:t xml:space="preserve">Consumo en los cinco sectores hidráulicos: </w:t>
            </w:r>
            <w:r w:rsidRPr="00EE23E0">
              <w:rPr>
                <w:rFonts w:eastAsia="Calibri"/>
                <w:spacing w:val="0"/>
                <w:sz w:val="20"/>
                <w:lang w:val="es-ES_tradnl"/>
              </w:rPr>
              <w:t>Quilmes Centro, Caballito, Haedo 3, Haedo 4 y Bernal</w:t>
            </w:r>
          </w:p>
        </w:tc>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0955" w:rsidRPr="0026351C" w:rsidRDefault="00CB0955" w:rsidP="0026351C">
            <w:pPr>
              <w:jc w:val="center"/>
              <w:rPr>
                <w:sz w:val="20"/>
                <w:lang w:val="pt-BR"/>
              </w:rPr>
            </w:pPr>
            <w:r>
              <w:rPr>
                <w:sz w:val="20"/>
                <w:lang w:val="pt-BR"/>
              </w:rPr>
              <w:t>m</w:t>
            </w:r>
            <w:r w:rsidRPr="00CB0955">
              <w:rPr>
                <w:sz w:val="20"/>
                <w:vertAlign w:val="superscript"/>
                <w:lang w:val="pt-BR"/>
              </w:rPr>
              <w:t>3</w:t>
            </w:r>
            <w:r>
              <w:rPr>
                <w:sz w:val="20"/>
                <w:lang w:val="pt-BR"/>
              </w:rPr>
              <w:t>/día</w:t>
            </w:r>
            <w:r w:rsidRPr="0026351C">
              <w:rPr>
                <w:sz w:val="20"/>
                <w:lang w:val="pt-BR"/>
              </w:rPr>
              <w:t xml:space="preserve">= </w:t>
            </w:r>
            <w:r>
              <w:rPr>
                <w:sz w:val="20"/>
                <w:lang w:val="pt-BR"/>
              </w:rPr>
              <w:t>[</w:t>
            </w:r>
            <w:r w:rsidRPr="0026351C">
              <w:rPr>
                <w:sz w:val="20"/>
                <w:lang w:val="pt-BR"/>
              </w:rPr>
              <w:t>(1-(consumo promedio anual /consumo base anual))*100</w:t>
            </w:r>
            <w:r>
              <w:rPr>
                <w:sz w:val="20"/>
                <w:lang w:val="pt-BR"/>
              </w:rPr>
              <w:t>]* consumo base post medidores</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0955" w:rsidRDefault="00CB0955" w:rsidP="0026351C">
            <w:pPr>
              <w:jc w:val="center"/>
            </w:pPr>
            <w:r w:rsidRPr="00DE0931">
              <w:rPr>
                <w:bCs/>
                <w:color w:val="010000"/>
                <w:sz w:val="20"/>
                <w:lang w:val="es-ES" w:eastAsia="es-AR"/>
              </w:rPr>
              <w:t>Anual</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B0955" w:rsidRPr="00F11491" w:rsidRDefault="00CB0955" w:rsidP="00A93657">
            <w:pPr>
              <w:jc w:val="both"/>
              <w:rPr>
                <w:sz w:val="20"/>
                <w:lang w:val="es-ES_tradnl"/>
              </w:rPr>
            </w:pPr>
            <w:r w:rsidRPr="00F11491">
              <w:rPr>
                <w:b/>
                <w:sz w:val="20"/>
                <w:lang w:val="es-ES_tradnl"/>
              </w:rPr>
              <w:t>Comentarios:</w:t>
            </w:r>
            <w:r w:rsidRPr="00F11491">
              <w:rPr>
                <w:sz w:val="20"/>
                <w:lang w:val="es-ES_tradnl"/>
              </w:rPr>
              <w:t xml:space="preserve"> El indicador mide la disminución en el consumo derivada del efecto que tiene en los usuarios saber que su servicio está siendo medido. El valor del consumo base es de 27.019 m3/día correspondiente al año 2015. A partir de la instalación de los medidores, se revisará el valor del consumo, que se tomará como la nueva línea de base</w:t>
            </w:r>
            <w:r>
              <w:rPr>
                <w:lang w:val="es-AR"/>
              </w:rPr>
              <w:t xml:space="preserve">. </w:t>
            </w:r>
            <w:r w:rsidRPr="00744412">
              <w:rPr>
                <w:sz w:val="20"/>
                <w:lang w:val="es-ES_tradnl"/>
              </w:rPr>
              <w:t>Los cinco sectores hidráulicos son: Quilmes centro, Caba</w:t>
            </w:r>
            <w:r>
              <w:rPr>
                <w:sz w:val="20"/>
                <w:lang w:val="es-ES_tradnl"/>
              </w:rPr>
              <w:t>llito, Haedo 3, Haedo 4, Bernal.</w:t>
            </w:r>
          </w:p>
          <w:p w:rsidR="00CB0955" w:rsidRPr="00F11491" w:rsidRDefault="00CB0955" w:rsidP="00A93657">
            <w:pPr>
              <w:jc w:val="both"/>
              <w:rPr>
                <w:sz w:val="20"/>
                <w:lang w:val="es-ES_tradnl"/>
              </w:rPr>
            </w:pPr>
            <w:r w:rsidRPr="00F11491">
              <w:rPr>
                <w:b/>
                <w:sz w:val="20"/>
                <w:lang w:val="es-ES_tradnl"/>
              </w:rPr>
              <w:t>Medios de verificación:</w:t>
            </w:r>
            <w:r>
              <w:rPr>
                <w:b/>
                <w:sz w:val="20"/>
                <w:lang w:val="es-ES_tradnl"/>
              </w:rPr>
              <w:t xml:space="preserve"> </w:t>
            </w:r>
            <w:r>
              <w:rPr>
                <w:sz w:val="20"/>
                <w:lang w:val="es-ES_tradnl"/>
              </w:rPr>
              <w:t>I</w:t>
            </w:r>
            <w:r w:rsidRPr="00F11491">
              <w:rPr>
                <w:sz w:val="20"/>
                <w:lang w:val="es-ES_tradnl"/>
              </w:rPr>
              <w:t>nformes de la UE basado en reportes de la Dirección Regional de AySA. Se mide teóricamente, la fórmula es (1-(consumo promedio anual /consumo base anual))*100</w:t>
            </w:r>
          </w:p>
          <w:p w:rsidR="00CB0955" w:rsidRPr="00F11491" w:rsidRDefault="00CB0955" w:rsidP="00A93657">
            <w:pPr>
              <w:jc w:val="both"/>
              <w:rPr>
                <w:b/>
                <w:sz w:val="20"/>
                <w:lang w:val="es-ES_tradnl"/>
              </w:rPr>
            </w:pPr>
            <w:r w:rsidRPr="00F11491">
              <w:rPr>
                <w:b/>
                <w:sz w:val="20"/>
                <w:lang w:val="es-ES_tradnl"/>
              </w:rPr>
              <w:t>Responsable:</w:t>
            </w:r>
            <w:r w:rsidRPr="00F11491">
              <w:rPr>
                <w:sz w:val="20"/>
                <w:lang w:val="es-ES_tradnl"/>
              </w:rPr>
              <w:t xml:space="preserve"> UE – AySA.</w:t>
            </w:r>
          </w:p>
        </w:tc>
      </w:tr>
      <w:tr w:rsidR="00CB0955" w:rsidRPr="0040196C" w:rsidTr="00A93657">
        <w:tc>
          <w:tcPr>
            <w:tcW w:w="4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B0955" w:rsidRPr="00EE23E0" w:rsidRDefault="00CB0955" w:rsidP="00B36E17">
            <w:pPr>
              <w:pStyle w:val="ListParagraph"/>
              <w:ind w:left="0"/>
              <w:rPr>
                <w:sz w:val="20"/>
                <w:szCs w:val="20"/>
                <w:lang w:val="es-AR"/>
              </w:rPr>
            </w:pPr>
            <w:r w:rsidRPr="00CB0955">
              <w:rPr>
                <w:rFonts w:eastAsia="Calibri"/>
                <w:bCs/>
                <w:sz w:val="20"/>
                <w:szCs w:val="20"/>
                <w:lang w:val="es-ES_tradnl"/>
              </w:rPr>
              <w:t>Pérdidas diarias en los sectores hidráulicos de Quilmes centro, Caballito, Haedo 3, Haedo 4 y Bernal</w:t>
            </w:r>
          </w:p>
        </w:tc>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0955" w:rsidRPr="00C3254D" w:rsidRDefault="00CB0955" w:rsidP="00A93657">
            <w:pPr>
              <w:jc w:val="center"/>
              <w:rPr>
                <w:sz w:val="20"/>
                <w:lang w:val="pt-BR"/>
              </w:rPr>
            </w:pPr>
            <w:r>
              <w:rPr>
                <w:sz w:val="20"/>
                <w:lang w:val="pt-BR"/>
              </w:rPr>
              <w:t>m</w:t>
            </w:r>
            <w:r w:rsidRPr="00CB0955">
              <w:rPr>
                <w:sz w:val="20"/>
                <w:vertAlign w:val="superscript"/>
                <w:lang w:val="pt-BR"/>
              </w:rPr>
              <w:t>3</w:t>
            </w:r>
            <w:r>
              <w:rPr>
                <w:sz w:val="20"/>
                <w:lang w:val="pt-BR"/>
              </w:rPr>
              <w:t>/día</w:t>
            </w:r>
            <w:r w:rsidRPr="00C3254D">
              <w:rPr>
                <w:sz w:val="20"/>
                <w:lang w:val="pt-BR"/>
              </w:rPr>
              <w:t xml:space="preserve"> = </w:t>
            </w:r>
            <w:r>
              <w:rPr>
                <w:sz w:val="20"/>
                <w:lang w:val="pt-BR"/>
              </w:rPr>
              <w:t>[</w:t>
            </w:r>
            <w:r w:rsidRPr="00C3254D">
              <w:rPr>
                <w:sz w:val="20"/>
                <w:lang w:val="pt-BR"/>
              </w:rPr>
              <w:t>(pérdida global anual del período/pérdida base anual)*100</w:t>
            </w:r>
            <w:r>
              <w:rPr>
                <w:sz w:val="20"/>
                <w:lang w:val="pt-BR"/>
              </w:rPr>
              <w:t>]*</w:t>
            </w:r>
            <w:r>
              <w:t xml:space="preserve"> </w:t>
            </w:r>
            <w:r w:rsidRPr="00CB0955">
              <w:rPr>
                <w:sz w:val="20"/>
                <w:lang w:val="pt-BR"/>
              </w:rPr>
              <w:t>consumo base post medidores</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0955" w:rsidRDefault="00CB0955" w:rsidP="0026351C">
            <w:pPr>
              <w:jc w:val="center"/>
            </w:pPr>
            <w:r w:rsidRPr="00DE0931">
              <w:rPr>
                <w:bCs/>
                <w:color w:val="010000"/>
                <w:sz w:val="20"/>
                <w:lang w:val="es-ES" w:eastAsia="es-AR"/>
              </w:rPr>
              <w:t>Anual</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B0955" w:rsidRPr="00F11491" w:rsidRDefault="00CB0955" w:rsidP="00A93657">
            <w:pPr>
              <w:jc w:val="both"/>
              <w:rPr>
                <w:sz w:val="20"/>
                <w:lang w:val="es-ES_tradnl"/>
              </w:rPr>
            </w:pPr>
            <w:r w:rsidRPr="00F11491">
              <w:rPr>
                <w:b/>
                <w:sz w:val="20"/>
                <w:lang w:val="es-ES_tradnl"/>
              </w:rPr>
              <w:t>Comentarios:</w:t>
            </w:r>
            <w:r w:rsidRPr="00F11491">
              <w:rPr>
                <w:sz w:val="20"/>
                <w:lang w:val="es-ES_tradnl"/>
              </w:rPr>
              <w:t xml:space="preserve"> EL indicador mide la disminución en las pérdidas por acción de la sectorización de las redes, a través de la macro y micro</w:t>
            </w:r>
            <w:r>
              <w:rPr>
                <w:sz w:val="20"/>
                <w:lang w:val="es-ES_tradnl"/>
              </w:rPr>
              <w:t xml:space="preserve"> </w:t>
            </w:r>
            <w:r w:rsidRPr="00F11491">
              <w:rPr>
                <w:sz w:val="20"/>
                <w:lang w:val="es-ES_tradnl"/>
              </w:rPr>
              <w:t>medición y la regulación de las presiones en los cinco sectores hidráulicos en los que se financiará la micro y macro</w:t>
            </w:r>
            <w:r>
              <w:rPr>
                <w:sz w:val="20"/>
                <w:lang w:val="es-ES_tradnl"/>
              </w:rPr>
              <w:t xml:space="preserve"> </w:t>
            </w:r>
            <w:r w:rsidRPr="00F11491">
              <w:rPr>
                <w:sz w:val="20"/>
                <w:lang w:val="es-ES_tradnl"/>
              </w:rPr>
              <w:t>medición. El  valor base de la pérdida base anual es de 13.950 m3/día correspondiente al año: 2015. El 40% de meta final representa un ahorro de 5</w:t>
            </w:r>
            <w:r>
              <w:rPr>
                <w:sz w:val="20"/>
                <w:lang w:val="es-ES_tradnl"/>
              </w:rPr>
              <w:t>,</w:t>
            </w:r>
            <w:r w:rsidRPr="00F11491">
              <w:rPr>
                <w:sz w:val="20"/>
                <w:lang w:val="es-ES_tradnl"/>
              </w:rPr>
              <w:t>900 m3/día</w:t>
            </w:r>
            <w:r>
              <w:rPr>
                <w:sz w:val="20"/>
                <w:lang w:val="es-ES_tradnl"/>
              </w:rPr>
              <w:t>.</w:t>
            </w:r>
          </w:p>
          <w:p w:rsidR="00CB0955" w:rsidRPr="00F11491" w:rsidRDefault="00CB0955" w:rsidP="00A93657">
            <w:pPr>
              <w:jc w:val="both"/>
              <w:rPr>
                <w:sz w:val="20"/>
                <w:lang w:val="es-ES_tradnl"/>
              </w:rPr>
            </w:pPr>
            <w:r w:rsidRPr="00F11491">
              <w:rPr>
                <w:b/>
                <w:sz w:val="20"/>
                <w:lang w:val="es-ES_tradnl"/>
              </w:rPr>
              <w:t>Medios de verificación:</w:t>
            </w:r>
            <w:r w:rsidRPr="00F11491">
              <w:rPr>
                <w:sz w:val="20"/>
                <w:lang w:val="es-ES_tradnl"/>
              </w:rPr>
              <w:t xml:space="preserve"> </w:t>
            </w:r>
            <w:r>
              <w:rPr>
                <w:sz w:val="20"/>
                <w:lang w:val="es-ES_tradnl"/>
              </w:rPr>
              <w:t>I</w:t>
            </w:r>
            <w:r w:rsidRPr="00F11491">
              <w:rPr>
                <w:sz w:val="20"/>
                <w:lang w:val="es-ES_tradnl"/>
              </w:rPr>
              <w:t>nformes de la UE basado en reportes de la Dirección Regional de AySA. Se mide teóricamente, la fórmula es (pérdida global anual del período/pérdida base anual)*100</w:t>
            </w:r>
          </w:p>
          <w:p w:rsidR="00CB0955" w:rsidRPr="00F11491" w:rsidRDefault="00CB0955" w:rsidP="00A93657">
            <w:pPr>
              <w:jc w:val="both"/>
              <w:rPr>
                <w:b/>
                <w:sz w:val="20"/>
                <w:lang w:val="es-ES_tradnl"/>
              </w:rPr>
            </w:pPr>
            <w:r w:rsidRPr="00F11491">
              <w:rPr>
                <w:b/>
                <w:sz w:val="20"/>
                <w:lang w:val="es-ES_tradnl"/>
              </w:rPr>
              <w:t>Responsable:</w:t>
            </w:r>
            <w:r w:rsidRPr="00F11491">
              <w:rPr>
                <w:sz w:val="20"/>
                <w:lang w:val="es-ES_tradnl"/>
              </w:rPr>
              <w:t xml:space="preserve"> UE – AySA.</w:t>
            </w:r>
          </w:p>
        </w:tc>
      </w:tr>
      <w:tr w:rsidR="00093AF6" w:rsidRPr="00122302" w:rsidTr="00122302">
        <w:tc>
          <w:tcPr>
            <w:tcW w:w="873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3AF6" w:rsidRPr="007C35EB" w:rsidRDefault="0062370F" w:rsidP="007575A6">
            <w:pPr>
              <w:rPr>
                <w:lang w:val="es-ES"/>
              </w:rPr>
            </w:pPr>
            <w:r>
              <w:rPr>
                <w:b/>
                <w:bCs/>
                <w:color w:val="010000"/>
                <w:sz w:val="20"/>
                <w:lang w:val="es-ES" w:eastAsia="es-AR"/>
              </w:rPr>
              <w:t>4</w:t>
            </w:r>
            <w:r w:rsidR="00093AF6" w:rsidRPr="007C35EB">
              <w:rPr>
                <w:b/>
                <w:bCs/>
                <w:color w:val="010000"/>
                <w:sz w:val="20"/>
                <w:lang w:val="es-ES" w:eastAsia="es-AR"/>
              </w:rPr>
              <w:t>.</w:t>
            </w:r>
            <w:r w:rsidR="0026351C">
              <w:rPr>
                <w:b/>
                <w:bCs/>
                <w:color w:val="010000"/>
                <w:sz w:val="20"/>
                <w:lang w:val="es-ES" w:eastAsia="es-AR"/>
              </w:rPr>
              <w:t xml:space="preserve"> </w:t>
            </w:r>
            <w:r w:rsidR="00093AF6" w:rsidRPr="007C35EB">
              <w:rPr>
                <w:b/>
                <w:bCs/>
                <w:color w:val="010000"/>
                <w:sz w:val="20"/>
                <w:lang w:val="es-ES" w:eastAsia="es-AR"/>
              </w:rPr>
              <w:t xml:space="preserve">Apoyo  Institucional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3AF6" w:rsidRPr="00122302" w:rsidRDefault="00093AF6" w:rsidP="00122302">
            <w:pPr>
              <w:rPr>
                <w:rFonts w:eastAsia="Arial Unicode MS"/>
                <w:iCs/>
                <w:sz w:val="20"/>
                <w:lang w:val="es-CR"/>
              </w:rPr>
            </w:pPr>
          </w:p>
        </w:tc>
      </w:tr>
      <w:tr w:rsidR="00093AF6" w:rsidRPr="00122302" w:rsidTr="00122302">
        <w:tc>
          <w:tcPr>
            <w:tcW w:w="4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3AF6" w:rsidRPr="006D618C" w:rsidRDefault="00093AF6" w:rsidP="005A5A20">
            <w:pPr>
              <w:rPr>
                <w:sz w:val="20"/>
              </w:rPr>
            </w:pPr>
            <w:r w:rsidRPr="006D618C">
              <w:rPr>
                <w:color w:val="000000"/>
                <w:sz w:val="20"/>
              </w:rPr>
              <w:t>Recuperación</w:t>
            </w:r>
            <w:r>
              <w:rPr>
                <w:sz w:val="20"/>
              </w:rPr>
              <w:t xml:space="preserve"> de Costos </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3AF6" w:rsidRPr="005A5A20" w:rsidRDefault="00093AF6" w:rsidP="005A5A20">
            <w:pPr>
              <w:jc w:val="center"/>
              <w:outlineLvl w:val="1"/>
              <w:rPr>
                <w:color w:val="000000"/>
                <w:sz w:val="20"/>
                <w:lang w:val="es-ES" w:eastAsia="es-AR"/>
              </w:rPr>
            </w:pPr>
            <w:r>
              <w:rPr>
                <w:color w:val="000000"/>
                <w:sz w:val="20"/>
                <w:lang w:val="es-ES" w:eastAsia="es-AR"/>
              </w:rPr>
              <w:t>(</w:t>
            </w:r>
            <w:r w:rsidRPr="005A5A20">
              <w:rPr>
                <w:color w:val="000000"/>
                <w:sz w:val="20"/>
                <w:lang w:val="es-ES" w:eastAsia="es-AR"/>
              </w:rPr>
              <w:t>%</w:t>
            </w:r>
            <w:r>
              <w:rPr>
                <w:sz w:val="20"/>
                <w:lang w:val="es-ES"/>
              </w:rPr>
              <w:t xml:space="preserve"> ): [</w:t>
            </w:r>
            <w:r w:rsidRPr="006E411B">
              <w:rPr>
                <w:sz w:val="20"/>
                <w:lang w:val="es-ES"/>
              </w:rPr>
              <w:t xml:space="preserve">recaudación </w:t>
            </w:r>
            <w:r>
              <w:rPr>
                <w:sz w:val="20"/>
                <w:lang w:val="es-ES"/>
              </w:rPr>
              <w:t>/</w:t>
            </w:r>
            <w:r w:rsidRPr="006E411B">
              <w:rPr>
                <w:sz w:val="20"/>
                <w:lang w:val="es-ES"/>
              </w:rPr>
              <w:t xml:space="preserve"> costos desembolsables (operación, mantenimiento y servicio de la deuda)</w:t>
            </w:r>
            <w:r>
              <w:rPr>
                <w:sz w:val="20"/>
                <w:lang w:val="es-ES"/>
              </w:rPr>
              <w:t>]*100</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3AF6" w:rsidRPr="007575A6" w:rsidRDefault="00093AF6" w:rsidP="007C35EB">
            <w:pPr>
              <w:jc w:val="center"/>
              <w:rPr>
                <w:spacing w:val="0"/>
                <w:sz w:val="20"/>
                <w:lang w:val="es-CR"/>
              </w:rPr>
            </w:pPr>
            <w:r w:rsidRPr="007575A6">
              <w:rPr>
                <w:spacing w:val="0"/>
                <w:sz w:val="20"/>
                <w:lang w:val="es-CR"/>
              </w:rPr>
              <w:t>Anual</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3AF6" w:rsidRPr="007575A6" w:rsidRDefault="00093AF6" w:rsidP="007C35EB">
            <w:pPr>
              <w:jc w:val="both"/>
              <w:outlineLvl w:val="1"/>
              <w:rPr>
                <w:color w:val="000000"/>
                <w:sz w:val="20"/>
                <w:lang w:val="es-ES" w:eastAsia="es-AR"/>
              </w:rPr>
            </w:pPr>
            <w:r w:rsidRPr="007575A6">
              <w:rPr>
                <w:i/>
                <w:color w:val="000000"/>
                <w:sz w:val="20"/>
                <w:u w:val="single"/>
                <w:lang w:val="es-ES" w:eastAsia="es-AR"/>
              </w:rPr>
              <w:t>Medio de Verificación</w:t>
            </w:r>
            <w:r w:rsidRPr="007575A6">
              <w:rPr>
                <w:color w:val="000000"/>
                <w:sz w:val="20"/>
                <w:lang w:val="es-ES" w:eastAsia="es-AR"/>
              </w:rPr>
              <w:t xml:space="preserve">: Informes de </w:t>
            </w:r>
            <w:r w:rsidR="0062370F">
              <w:rPr>
                <w:color w:val="000000"/>
                <w:sz w:val="20"/>
                <w:lang w:val="es-ES" w:eastAsia="es-AR"/>
              </w:rPr>
              <w:t>AySA</w:t>
            </w:r>
          </w:p>
          <w:p w:rsidR="00093AF6" w:rsidRPr="007575A6" w:rsidRDefault="00093AF6" w:rsidP="0062370F">
            <w:pPr>
              <w:jc w:val="both"/>
              <w:outlineLvl w:val="1"/>
              <w:rPr>
                <w:color w:val="000000"/>
                <w:sz w:val="20"/>
                <w:lang w:eastAsia="es-AR"/>
              </w:rPr>
            </w:pPr>
            <w:r w:rsidRPr="007575A6">
              <w:rPr>
                <w:i/>
                <w:color w:val="000000"/>
                <w:sz w:val="20"/>
                <w:u w:val="single"/>
                <w:lang w:eastAsia="es-AR"/>
              </w:rPr>
              <w:t>Responsable</w:t>
            </w:r>
            <w:r w:rsidRPr="007575A6">
              <w:rPr>
                <w:color w:val="000000"/>
                <w:sz w:val="20"/>
                <w:lang w:eastAsia="es-AR"/>
              </w:rPr>
              <w:t xml:space="preserve">: </w:t>
            </w:r>
            <w:r w:rsidR="0062370F">
              <w:rPr>
                <w:color w:val="000000"/>
                <w:sz w:val="20"/>
                <w:lang w:eastAsia="es-AR"/>
              </w:rPr>
              <w:t>AySA</w:t>
            </w:r>
          </w:p>
        </w:tc>
      </w:tr>
      <w:tr w:rsidR="00093AF6" w:rsidRPr="00122302" w:rsidTr="00122302">
        <w:tc>
          <w:tcPr>
            <w:tcW w:w="4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3AF6" w:rsidRPr="005A5A20" w:rsidRDefault="00093AF6" w:rsidP="005A5A20">
            <w:pPr>
              <w:rPr>
                <w:sz w:val="20"/>
                <w:lang w:val="es-ES"/>
              </w:rPr>
            </w:pPr>
            <w:r w:rsidRPr="005A5A20">
              <w:rPr>
                <w:color w:val="000000"/>
                <w:sz w:val="20"/>
                <w:lang w:val="es-ES"/>
              </w:rPr>
              <w:t>Eficiencia</w:t>
            </w:r>
            <w:r w:rsidRPr="005A5A20">
              <w:rPr>
                <w:sz w:val="20"/>
                <w:lang w:val="es-ES"/>
              </w:rPr>
              <w:t xml:space="preserve"> en la cobranza a los 60 días </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3AF6" w:rsidRPr="005A5A20" w:rsidRDefault="00093AF6" w:rsidP="005A5A20">
            <w:pPr>
              <w:jc w:val="center"/>
              <w:outlineLvl w:val="1"/>
              <w:rPr>
                <w:color w:val="000000"/>
                <w:sz w:val="20"/>
                <w:lang w:val="es-ES" w:eastAsia="es-AR"/>
              </w:rPr>
            </w:pPr>
            <w:r w:rsidRPr="005A5A20">
              <w:rPr>
                <w:color w:val="000000"/>
                <w:sz w:val="20"/>
                <w:lang w:val="es-ES" w:eastAsia="es-AR"/>
              </w:rPr>
              <w:t>(</w:t>
            </w:r>
            <w:r w:rsidRPr="006E411B">
              <w:rPr>
                <w:sz w:val="20"/>
                <w:lang w:val="es-ES"/>
              </w:rPr>
              <w:t xml:space="preserve">porcentaje de recaudación </w:t>
            </w:r>
            <w:r>
              <w:rPr>
                <w:sz w:val="20"/>
                <w:lang w:val="es-ES"/>
              </w:rPr>
              <w:t>/</w:t>
            </w:r>
            <w:r w:rsidRPr="006E411B">
              <w:rPr>
                <w:sz w:val="20"/>
                <w:lang w:val="es-ES"/>
              </w:rPr>
              <w:t xml:space="preserve"> fact</w:t>
            </w:r>
            <w:r>
              <w:rPr>
                <w:sz w:val="20"/>
                <w:lang w:val="es-ES"/>
              </w:rPr>
              <w:t>uración)*100</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3AF6" w:rsidRPr="007575A6" w:rsidRDefault="00093AF6" w:rsidP="007C35EB">
            <w:pPr>
              <w:jc w:val="center"/>
              <w:rPr>
                <w:spacing w:val="0"/>
                <w:sz w:val="20"/>
                <w:lang w:val="es-CR"/>
              </w:rPr>
            </w:pPr>
            <w:r w:rsidRPr="007575A6">
              <w:rPr>
                <w:spacing w:val="0"/>
                <w:sz w:val="20"/>
                <w:lang w:val="es-CR"/>
              </w:rPr>
              <w:t>Anual</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3AF6" w:rsidRPr="007575A6" w:rsidRDefault="00093AF6" w:rsidP="007C35EB">
            <w:pPr>
              <w:jc w:val="both"/>
              <w:outlineLvl w:val="1"/>
              <w:rPr>
                <w:color w:val="000000"/>
                <w:sz w:val="20"/>
                <w:lang w:val="es-ES" w:eastAsia="es-AR"/>
              </w:rPr>
            </w:pPr>
            <w:r w:rsidRPr="007575A6">
              <w:rPr>
                <w:i/>
                <w:color w:val="000000"/>
                <w:sz w:val="20"/>
                <w:u w:val="single"/>
                <w:lang w:val="es-ES" w:eastAsia="es-AR"/>
              </w:rPr>
              <w:t>Medio de Verificación</w:t>
            </w:r>
            <w:r w:rsidRPr="007575A6">
              <w:rPr>
                <w:color w:val="000000"/>
                <w:sz w:val="20"/>
                <w:lang w:val="es-ES" w:eastAsia="es-AR"/>
              </w:rPr>
              <w:t>: Informes de la U</w:t>
            </w:r>
            <w:r>
              <w:rPr>
                <w:color w:val="000000"/>
                <w:sz w:val="20"/>
                <w:lang w:val="es-ES" w:eastAsia="es-AR"/>
              </w:rPr>
              <w:t>C</w:t>
            </w:r>
            <w:r w:rsidRPr="007575A6">
              <w:rPr>
                <w:color w:val="000000"/>
                <w:sz w:val="20"/>
                <w:lang w:val="es-ES" w:eastAsia="es-AR"/>
              </w:rPr>
              <w:t>P.</w:t>
            </w:r>
          </w:p>
          <w:p w:rsidR="00093AF6" w:rsidRPr="007575A6" w:rsidRDefault="00093AF6" w:rsidP="007575A6">
            <w:pPr>
              <w:jc w:val="both"/>
              <w:outlineLvl w:val="1"/>
              <w:rPr>
                <w:color w:val="000000"/>
                <w:sz w:val="20"/>
                <w:lang w:eastAsia="es-AR"/>
              </w:rPr>
            </w:pPr>
            <w:r w:rsidRPr="007575A6">
              <w:rPr>
                <w:i/>
                <w:color w:val="000000"/>
                <w:sz w:val="20"/>
                <w:u w:val="single"/>
                <w:lang w:eastAsia="es-AR"/>
              </w:rPr>
              <w:t>Responsable</w:t>
            </w:r>
            <w:r>
              <w:rPr>
                <w:color w:val="000000"/>
                <w:sz w:val="20"/>
                <w:lang w:eastAsia="es-AR"/>
              </w:rPr>
              <w:t>: UCP y ENOHSA</w:t>
            </w:r>
            <w:r w:rsidRPr="007575A6">
              <w:rPr>
                <w:color w:val="000000"/>
                <w:sz w:val="20"/>
                <w:lang w:eastAsia="es-AR"/>
              </w:rPr>
              <w:t>C</w:t>
            </w:r>
          </w:p>
        </w:tc>
      </w:tr>
      <w:tr w:rsidR="00093AF6" w:rsidRPr="00122302" w:rsidTr="00122302">
        <w:tc>
          <w:tcPr>
            <w:tcW w:w="4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3AF6" w:rsidRPr="006D618C" w:rsidRDefault="00093AF6" w:rsidP="007C35EB">
            <w:pPr>
              <w:rPr>
                <w:sz w:val="20"/>
              </w:rPr>
            </w:pPr>
            <w:r w:rsidRPr="006D618C">
              <w:rPr>
                <w:color w:val="000000"/>
                <w:sz w:val="20"/>
              </w:rPr>
              <w:t>Empleados</w:t>
            </w:r>
            <w:r>
              <w:rPr>
                <w:sz w:val="20"/>
              </w:rPr>
              <w:t xml:space="preserve"> por 1.000 conexiones</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3AF6" w:rsidRPr="00122302" w:rsidRDefault="00093AF6" w:rsidP="00122302">
            <w:pPr>
              <w:jc w:val="center"/>
              <w:rPr>
                <w:color w:val="010000"/>
                <w:sz w:val="20"/>
                <w:lang w:val="es-CR" w:eastAsia="es-AR"/>
              </w:rPr>
            </w:pPr>
            <w:r>
              <w:rPr>
                <w:color w:val="010000"/>
                <w:sz w:val="20"/>
                <w:lang w:val="es-CR" w:eastAsia="es-AR"/>
              </w:rPr>
              <w:t>(Número de Empleados/Número de conexiones )*1.000</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3AF6" w:rsidRPr="007575A6" w:rsidRDefault="00093AF6" w:rsidP="007C35EB">
            <w:pPr>
              <w:jc w:val="center"/>
              <w:rPr>
                <w:spacing w:val="0"/>
                <w:sz w:val="20"/>
                <w:lang w:val="es-CR"/>
              </w:rPr>
            </w:pPr>
            <w:r w:rsidRPr="007575A6">
              <w:rPr>
                <w:spacing w:val="0"/>
                <w:sz w:val="20"/>
                <w:lang w:val="es-CR"/>
              </w:rPr>
              <w:t>Anual</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93AF6" w:rsidRPr="007575A6" w:rsidRDefault="00093AF6" w:rsidP="007C35EB">
            <w:pPr>
              <w:jc w:val="both"/>
              <w:outlineLvl w:val="1"/>
              <w:rPr>
                <w:color w:val="000000"/>
                <w:sz w:val="20"/>
                <w:lang w:val="es-ES" w:eastAsia="es-AR"/>
              </w:rPr>
            </w:pPr>
            <w:r w:rsidRPr="007575A6">
              <w:rPr>
                <w:i/>
                <w:color w:val="000000"/>
                <w:sz w:val="20"/>
                <w:u w:val="single"/>
                <w:lang w:val="es-ES" w:eastAsia="es-AR"/>
              </w:rPr>
              <w:t>Medio de Verificación</w:t>
            </w:r>
            <w:r w:rsidRPr="007575A6">
              <w:rPr>
                <w:color w:val="000000"/>
                <w:sz w:val="20"/>
                <w:lang w:val="es-ES" w:eastAsia="es-AR"/>
              </w:rPr>
              <w:t>: Informes de la U</w:t>
            </w:r>
            <w:r>
              <w:rPr>
                <w:color w:val="000000"/>
                <w:sz w:val="20"/>
                <w:lang w:val="es-ES" w:eastAsia="es-AR"/>
              </w:rPr>
              <w:t>C</w:t>
            </w:r>
            <w:r w:rsidRPr="007575A6">
              <w:rPr>
                <w:color w:val="000000"/>
                <w:sz w:val="20"/>
                <w:lang w:val="es-ES" w:eastAsia="es-AR"/>
              </w:rPr>
              <w:t>P.</w:t>
            </w:r>
          </w:p>
          <w:p w:rsidR="00093AF6" w:rsidRPr="007575A6" w:rsidRDefault="00093AF6" w:rsidP="007C35EB">
            <w:pPr>
              <w:jc w:val="both"/>
              <w:outlineLvl w:val="1"/>
              <w:rPr>
                <w:color w:val="000000"/>
                <w:sz w:val="20"/>
                <w:lang w:eastAsia="es-AR"/>
              </w:rPr>
            </w:pPr>
            <w:r w:rsidRPr="007575A6">
              <w:rPr>
                <w:i/>
                <w:color w:val="000000"/>
                <w:sz w:val="20"/>
                <w:u w:val="single"/>
                <w:lang w:eastAsia="es-AR"/>
              </w:rPr>
              <w:t>Responsable</w:t>
            </w:r>
            <w:r>
              <w:rPr>
                <w:color w:val="000000"/>
                <w:sz w:val="20"/>
                <w:lang w:eastAsia="es-AR"/>
              </w:rPr>
              <w:t>: UCP y ENOHSA</w:t>
            </w:r>
            <w:r w:rsidRPr="007575A6">
              <w:rPr>
                <w:color w:val="000000"/>
                <w:sz w:val="20"/>
                <w:lang w:eastAsia="es-AR"/>
              </w:rPr>
              <w:t>C</w:t>
            </w:r>
          </w:p>
        </w:tc>
      </w:tr>
      <w:tr w:rsidR="00093AF6" w:rsidRPr="007310B6" w:rsidTr="00122302">
        <w:tc>
          <w:tcPr>
            <w:tcW w:w="13230" w:type="dxa"/>
            <w:gridSpan w:val="4"/>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093AF6" w:rsidRPr="00122302" w:rsidRDefault="0062370F" w:rsidP="0062370F">
            <w:pPr>
              <w:jc w:val="both"/>
              <w:outlineLvl w:val="1"/>
              <w:rPr>
                <w:color w:val="000000"/>
                <w:sz w:val="20"/>
                <w:lang w:val="es-ES" w:eastAsia="es-AR"/>
              </w:rPr>
            </w:pPr>
            <w:r w:rsidRPr="00122302">
              <w:rPr>
                <w:color w:val="000000"/>
                <w:sz w:val="20"/>
                <w:lang w:val="es-ES" w:eastAsia="es-AR"/>
              </w:rPr>
              <w:t xml:space="preserve"> </w:t>
            </w:r>
            <w:r w:rsidR="00093AF6" w:rsidRPr="00122302">
              <w:rPr>
                <w:color w:val="000000"/>
                <w:sz w:val="20"/>
                <w:lang w:val="es-ES" w:eastAsia="es-AR"/>
              </w:rPr>
              <w:t>(</w:t>
            </w:r>
            <w:r w:rsidR="00093AF6">
              <w:rPr>
                <w:color w:val="000000"/>
                <w:sz w:val="20"/>
                <w:lang w:val="es-ES" w:eastAsia="es-AR"/>
              </w:rPr>
              <w:t>*</w:t>
            </w:r>
            <w:r w:rsidR="00093AF6" w:rsidRPr="00122302">
              <w:rPr>
                <w:color w:val="000000"/>
                <w:sz w:val="20"/>
                <w:lang w:val="es-ES" w:eastAsia="es-AR"/>
              </w:rPr>
              <w:t xml:space="preserve">) </w:t>
            </w:r>
            <w:r w:rsidR="00093AF6">
              <w:rPr>
                <w:color w:val="000000"/>
                <w:sz w:val="20"/>
                <w:lang w:val="es-ES" w:eastAsia="es-AR"/>
              </w:rPr>
              <w:t>Se asume que los líquidos cloacales tratados de iguales características. No se considera normas de vertido específicas ya que varían por provincia y localidad y están en función de las capacidad de dilución del cuerpo receptor.</w:t>
            </w:r>
            <w:r w:rsidR="008F16CD">
              <w:rPr>
                <w:color w:val="000000"/>
                <w:sz w:val="20"/>
                <w:lang w:val="es-ES" w:eastAsia="es-AR"/>
              </w:rPr>
              <w:t xml:space="preserve"> Se asumió una concentración media de DBO5 en el afluente cloacal de </w:t>
            </w:r>
            <w:r w:rsidR="008F16CD" w:rsidRPr="008F16CD">
              <w:rPr>
                <w:color w:val="000000"/>
                <w:sz w:val="20"/>
                <w:lang w:val="es-ES" w:eastAsia="es-AR"/>
              </w:rPr>
              <w:t>300 mg/</w:t>
            </w:r>
            <w:r w:rsidR="008F16CD">
              <w:rPr>
                <w:color w:val="000000"/>
                <w:sz w:val="20"/>
                <w:lang w:val="es-ES" w:eastAsia="es-AR"/>
              </w:rPr>
              <w:t>l.</w:t>
            </w:r>
          </w:p>
        </w:tc>
      </w:tr>
    </w:tbl>
    <w:p w:rsidR="00122302" w:rsidRPr="00122302" w:rsidRDefault="00122302" w:rsidP="00122302">
      <w:pPr>
        <w:keepNext/>
        <w:spacing w:before="120" w:after="120"/>
        <w:ind w:left="720" w:hanging="720"/>
        <w:jc w:val="both"/>
        <w:outlineLvl w:val="1"/>
        <w:rPr>
          <w:rFonts w:ascii="Times New Roman Bold" w:hAnsi="Times New Roman Bold"/>
          <w:b/>
          <w:spacing w:val="0"/>
          <w:lang w:val="es-CR"/>
        </w:rPr>
        <w:sectPr w:rsidR="00122302" w:rsidRPr="00122302" w:rsidSect="00122302">
          <w:pgSz w:w="15840" w:h="12240" w:orient="landscape"/>
          <w:pgMar w:top="1440" w:right="1440" w:bottom="1627" w:left="1440" w:header="720" w:footer="720" w:gutter="0"/>
          <w:cols w:space="720"/>
          <w:docGrid w:linePitch="326"/>
        </w:sectPr>
      </w:pPr>
    </w:p>
    <w:p w:rsidR="00EC31C6" w:rsidRPr="009E3AF5" w:rsidRDefault="00EC31C6">
      <w:pPr>
        <w:ind w:left="1080"/>
        <w:jc w:val="both"/>
        <w:rPr>
          <w:b/>
          <w:szCs w:val="24"/>
          <w:lang w:val="es-ES_tradnl"/>
        </w:rPr>
      </w:pPr>
    </w:p>
    <w:p w:rsidR="00EC31C6" w:rsidRPr="00A5375C" w:rsidRDefault="00AF6DFF" w:rsidP="00A5375C">
      <w:pPr>
        <w:pStyle w:val="Heading2"/>
      </w:pPr>
      <w:bookmarkStart w:id="131" w:name="_Toc324763995"/>
      <w:r w:rsidRPr="00A5375C">
        <w:t>Metodología de la evaluación</w:t>
      </w:r>
      <w:bookmarkEnd w:id="131"/>
    </w:p>
    <w:p w:rsidR="0017379B" w:rsidRPr="0017379B" w:rsidRDefault="00AF6DFF" w:rsidP="001C20EC">
      <w:pPr>
        <w:pStyle w:val="Paragraph"/>
        <w:tabs>
          <w:tab w:val="clear" w:pos="4338"/>
        </w:tabs>
        <w:ind w:left="720" w:hanging="756"/>
        <w:rPr>
          <w:lang w:val="es-ES_tradnl"/>
        </w:rPr>
      </w:pPr>
      <w:bookmarkStart w:id="132" w:name="_Toc305003949"/>
      <w:r w:rsidRPr="009E3AF5">
        <w:rPr>
          <w:b/>
          <w:lang w:val="es-ES_tradnl"/>
        </w:rPr>
        <w:t>Evaluación Socioeconómica Ex post</w:t>
      </w:r>
      <w:r w:rsidRPr="009E3AF5">
        <w:rPr>
          <w:lang w:val="es-ES_tradnl"/>
        </w:rPr>
        <w:t xml:space="preserve">. </w:t>
      </w:r>
      <w:bookmarkEnd w:id="132"/>
      <w:r w:rsidR="0017379B" w:rsidRPr="0017379B">
        <w:rPr>
          <w:lang w:val="es-ES_tradnl"/>
        </w:rPr>
        <w:t>La evaluación socioeconómica será reflexiva; tratará de medir cambios en los valores de variables  determinantes de la viabilidad s</w:t>
      </w:r>
      <w:r w:rsidR="0017379B" w:rsidRPr="0017379B">
        <w:rPr>
          <w:lang w:val="es-ES_tradnl"/>
        </w:rPr>
        <w:t>o</w:t>
      </w:r>
      <w:r w:rsidR="0017379B" w:rsidRPr="0017379B">
        <w:rPr>
          <w:lang w:val="es-ES_tradnl"/>
        </w:rPr>
        <w:t>cioeconómica de los proyectos antes y después de la implantación de las obras. La vi</w:t>
      </w:r>
      <w:r w:rsidR="0017379B" w:rsidRPr="0017379B">
        <w:rPr>
          <w:lang w:val="es-ES_tradnl"/>
        </w:rPr>
        <w:t>a</w:t>
      </w:r>
      <w:r w:rsidR="0017379B" w:rsidRPr="0017379B">
        <w:rPr>
          <w:lang w:val="es-ES_tradnl"/>
        </w:rPr>
        <w:t xml:space="preserve">bilidad socioeconómica ex ante de los proyectos fue determinada comparando los flujos de costos evaluados a precios de eficiencia y beneficios. Los beneficios económicos fueron cuantificados con base en los resultados de encuestas </w:t>
      </w:r>
      <w:r w:rsidR="003E1C5F" w:rsidRPr="0017379B">
        <w:rPr>
          <w:lang w:val="es-ES_tradnl"/>
        </w:rPr>
        <w:t xml:space="preserve">socioeconómicas. </w:t>
      </w:r>
      <w:r w:rsidR="0017379B" w:rsidRPr="0017379B">
        <w:rPr>
          <w:lang w:val="es-ES_tradnl"/>
        </w:rPr>
        <w:t>Se apl</w:t>
      </w:r>
      <w:r w:rsidR="0017379B" w:rsidRPr="0017379B">
        <w:rPr>
          <w:lang w:val="es-ES_tradnl"/>
        </w:rPr>
        <w:t>i</w:t>
      </w:r>
      <w:r w:rsidR="0017379B" w:rsidRPr="0017379B">
        <w:rPr>
          <w:lang w:val="es-ES_tradnl"/>
        </w:rPr>
        <w:t>caron encuestas de valoración contingente para estimar valores de Disposición a Pagar (</w:t>
      </w:r>
      <w:r w:rsidR="005A091E">
        <w:rPr>
          <w:lang w:val="es-ES_tradnl"/>
        </w:rPr>
        <w:t>DAP) por el servicio de cloacas y DAP por el tratamiento (ambiental).</w:t>
      </w:r>
      <w:r w:rsidR="0017379B" w:rsidRPr="0017379B">
        <w:rPr>
          <w:lang w:val="es-ES_tradnl"/>
        </w:rPr>
        <w:t xml:space="preserve"> Para el proye</w:t>
      </w:r>
      <w:r w:rsidR="0017379B" w:rsidRPr="0017379B">
        <w:rPr>
          <w:lang w:val="es-ES_tradnl"/>
        </w:rPr>
        <w:t>c</w:t>
      </w:r>
      <w:r w:rsidR="0017379B" w:rsidRPr="0017379B">
        <w:rPr>
          <w:lang w:val="es-ES_tradnl"/>
        </w:rPr>
        <w:t>to de mejora del abastecimiento de agua potable, la determinación de los beneficios económicos se basa en el cálculo de los beneficios brutos generados por los cambios de oferta y/o precio tomando en consideración la curva de demanda agregada de cada gr</w:t>
      </w:r>
      <w:r w:rsidR="0017379B" w:rsidRPr="0017379B">
        <w:rPr>
          <w:lang w:val="es-ES_tradnl"/>
        </w:rPr>
        <w:t>u</w:t>
      </w:r>
      <w:r w:rsidR="0017379B" w:rsidRPr="0017379B">
        <w:rPr>
          <w:lang w:val="es-ES_tradnl"/>
        </w:rPr>
        <w:t>po consumidor a lo largo del horizonte de evaluación del proyecto. La evaluación s</w:t>
      </w:r>
      <w:r w:rsidR="0017379B" w:rsidRPr="0017379B">
        <w:rPr>
          <w:lang w:val="es-ES_tradnl"/>
        </w:rPr>
        <w:t>o</w:t>
      </w:r>
      <w:r w:rsidR="0017379B" w:rsidRPr="0017379B">
        <w:rPr>
          <w:lang w:val="es-ES_tradnl"/>
        </w:rPr>
        <w:t>cioeconómica ex post se basará en actualizaciones de las DAP usando los modelos e</w:t>
      </w:r>
      <w:r w:rsidR="0017379B" w:rsidRPr="0017379B">
        <w:rPr>
          <w:lang w:val="es-ES_tradnl"/>
        </w:rPr>
        <w:t>s</w:t>
      </w:r>
      <w:r w:rsidR="0017379B" w:rsidRPr="0017379B">
        <w:rPr>
          <w:lang w:val="es-ES_tradnl"/>
        </w:rPr>
        <w:t>timados con la encuestas y los valores (a la fecha de realizar la evaluación ex post) de las variables determinantes de la</w:t>
      </w:r>
      <w:r w:rsidR="005A091E">
        <w:rPr>
          <w:lang w:val="es-ES_tradnl"/>
        </w:rPr>
        <w:t>s</w:t>
      </w:r>
      <w:r w:rsidR="0017379B" w:rsidRPr="0017379B">
        <w:rPr>
          <w:lang w:val="es-ES_tradnl"/>
        </w:rPr>
        <w:t xml:space="preserve"> DAP.</w:t>
      </w:r>
    </w:p>
    <w:p w:rsidR="000605DE" w:rsidRDefault="000605DE" w:rsidP="001C20EC">
      <w:pPr>
        <w:pStyle w:val="Paragraph"/>
        <w:tabs>
          <w:tab w:val="clear" w:pos="4338"/>
        </w:tabs>
        <w:ind w:left="720" w:hanging="756"/>
        <w:rPr>
          <w:lang w:val="es-ES"/>
        </w:rPr>
      </w:pPr>
      <w:bookmarkStart w:id="133" w:name="_Toc324763996"/>
      <w:r>
        <w:rPr>
          <w:lang w:val="es-ES"/>
        </w:rPr>
        <w:t>Para proyectos de mejoras y de rehabilitación de</w:t>
      </w:r>
      <w:r w:rsidR="003E1C5F">
        <w:rPr>
          <w:lang w:val="es-ES"/>
        </w:rPr>
        <w:t xml:space="preserve"> la Planta General San Martín</w:t>
      </w:r>
      <w:r>
        <w:rPr>
          <w:lang w:val="es-ES"/>
        </w:rPr>
        <w:t xml:space="preserve"> y de redes de distribución de agua se calcularán los beneficios a través del excedente del consumidor generado por </w:t>
      </w:r>
      <w:r w:rsidR="003E1C5F">
        <w:rPr>
          <w:lang w:val="es-ES"/>
        </w:rPr>
        <w:t>aumento de la oferta (presión y continuidad) medido como</w:t>
      </w:r>
      <w:r w:rsidR="003E1C5F" w:rsidRPr="000605DE">
        <w:rPr>
          <w:lang w:val="es-ES"/>
        </w:rPr>
        <w:t xml:space="preserve"> el consumo incremental medido por el área bajo la correspondiente curva de demanda por agua potable </w:t>
      </w:r>
      <w:r w:rsidR="003E1C5F">
        <w:rPr>
          <w:lang w:val="es-ES"/>
        </w:rPr>
        <w:t xml:space="preserve">y </w:t>
      </w:r>
      <w:r>
        <w:rPr>
          <w:lang w:val="es-ES"/>
        </w:rPr>
        <w:t>el</w:t>
      </w:r>
      <w:r w:rsidRPr="000605DE">
        <w:rPr>
          <w:lang w:val="es-ES"/>
        </w:rPr>
        <w:t xml:space="preserve"> ahorro de costos </w:t>
      </w:r>
      <w:r w:rsidR="003E1C5F">
        <w:rPr>
          <w:lang w:val="es-ES"/>
        </w:rPr>
        <w:t>de operación y mantenimiento de redes,</w:t>
      </w:r>
      <w:r w:rsidRPr="000605DE">
        <w:rPr>
          <w:lang w:val="es-ES"/>
        </w:rPr>
        <w:t xml:space="preserve"> </w:t>
      </w:r>
      <w:r w:rsidR="003117F7">
        <w:rPr>
          <w:lang w:val="es-ES"/>
        </w:rPr>
        <w:t>y serán e</w:t>
      </w:r>
      <w:r w:rsidR="003117F7">
        <w:rPr>
          <w:lang w:val="es-ES"/>
        </w:rPr>
        <w:t>s</w:t>
      </w:r>
      <w:r w:rsidR="003117F7">
        <w:rPr>
          <w:lang w:val="es-ES"/>
        </w:rPr>
        <w:t xml:space="preserve">timados </w:t>
      </w:r>
      <w:r>
        <w:rPr>
          <w:lang w:val="es-ES"/>
        </w:rPr>
        <w:t>utilizando el programa SIMOP.</w:t>
      </w:r>
      <w:r w:rsidR="00070AE2">
        <w:rPr>
          <w:lang w:val="es-ES"/>
        </w:rPr>
        <w:t xml:space="preserve"> </w:t>
      </w:r>
      <w:r w:rsidR="0017379B" w:rsidRPr="0017379B">
        <w:rPr>
          <w:lang w:val="es-ES"/>
        </w:rPr>
        <w:t xml:space="preserve">Para los casos específicos donde se prevé la instalación de </w:t>
      </w:r>
      <w:r w:rsidR="003E1C5F">
        <w:rPr>
          <w:lang w:val="es-ES"/>
        </w:rPr>
        <w:t xml:space="preserve">micro y macro </w:t>
      </w:r>
      <w:r w:rsidR="0017379B" w:rsidRPr="0017379B">
        <w:rPr>
          <w:lang w:val="es-ES"/>
        </w:rPr>
        <w:t>medidores de agua, los beneficios serán calculados util</w:t>
      </w:r>
      <w:r w:rsidR="0017379B" w:rsidRPr="0017379B">
        <w:rPr>
          <w:lang w:val="es-ES"/>
        </w:rPr>
        <w:t>i</w:t>
      </w:r>
      <w:r w:rsidR="0017379B" w:rsidRPr="0017379B">
        <w:rPr>
          <w:lang w:val="es-ES"/>
        </w:rPr>
        <w:t xml:space="preserve">zando los ahorros de consumos </w:t>
      </w:r>
      <w:r w:rsidR="005B71F1">
        <w:rPr>
          <w:lang w:val="es-ES"/>
        </w:rPr>
        <w:t xml:space="preserve">y reducción de pérdidas en red </w:t>
      </w:r>
      <w:r w:rsidR="0017379B" w:rsidRPr="0017379B">
        <w:rPr>
          <w:lang w:val="es-ES"/>
        </w:rPr>
        <w:t>(m</w:t>
      </w:r>
      <w:r w:rsidR="0017379B" w:rsidRPr="003E1C5F">
        <w:rPr>
          <w:vertAlign w:val="superscript"/>
          <w:lang w:val="es-ES"/>
        </w:rPr>
        <w:t>3</w:t>
      </w:r>
      <w:r w:rsidR="0017379B" w:rsidRPr="0017379B">
        <w:rPr>
          <w:lang w:val="es-ES"/>
        </w:rPr>
        <w:t>) evaluados a costos  medios de largo plazo (ahorro de costos).</w:t>
      </w:r>
      <w:r w:rsidR="0017379B">
        <w:rPr>
          <w:lang w:val="es-ES"/>
        </w:rPr>
        <w:t xml:space="preserve"> </w:t>
      </w:r>
      <w:r w:rsidR="00070AE2">
        <w:rPr>
          <w:lang w:val="es-ES"/>
        </w:rPr>
        <w:t xml:space="preserve">En la evaluación ex post se verificarán si los supuestos de ahorro de consumos, </w:t>
      </w:r>
      <w:r w:rsidR="005B71F1">
        <w:rPr>
          <w:lang w:val="es-ES"/>
        </w:rPr>
        <w:t>reducción de costos de operación y mantenimiento de redes</w:t>
      </w:r>
      <w:r w:rsidR="00070AE2">
        <w:rPr>
          <w:lang w:val="es-ES"/>
        </w:rPr>
        <w:t xml:space="preserve"> y excedentes del consumidor se materializaron.</w:t>
      </w:r>
    </w:p>
    <w:p w:rsidR="005B7E6F" w:rsidRPr="001C20EC" w:rsidRDefault="000605DE" w:rsidP="001C20EC">
      <w:pPr>
        <w:pStyle w:val="Paragraph"/>
        <w:tabs>
          <w:tab w:val="clear" w:pos="4338"/>
        </w:tabs>
        <w:ind w:left="720" w:hanging="756"/>
        <w:rPr>
          <w:lang w:val="es-CR"/>
        </w:rPr>
      </w:pPr>
      <w:r w:rsidRPr="001C20EC">
        <w:rPr>
          <w:lang w:val="es-ES"/>
        </w:rPr>
        <w:t xml:space="preserve">La evaluación económica ex post se llevará a cabo para todos los proyectos que hayan sido evaluados y declarados viables económicamente. Esta evaluación se realizará cuando se haya comprometido el 90% de los recursos del programa. </w:t>
      </w:r>
    </w:p>
    <w:p w:rsidR="005B7E6F" w:rsidRPr="00B45DA5" w:rsidRDefault="005B7E6F" w:rsidP="001C20EC">
      <w:pPr>
        <w:pStyle w:val="Heading2"/>
        <w:ind w:hanging="756"/>
        <w:rPr>
          <w:lang w:val="es-ES"/>
        </w:rPr>
      </w:pPr>
      <w:r w:rsidRPr="00B45DA5">
        <w:rPr>
          <w:lang w:val="es-ES"/>
        </w:rPr>
        <w:t>Aspectos técnicos de la metodología seleccionada</w:t>
      </w:r>
    </w:p>
    <w:p w:rsidR="005B7E6F" w:rsidRPr="004524F3" w:rsidRDefault="005B7E6F" w:rsidP="001C20EC">
      <w:pPr>
        <w:pStyle w:val="Paragraph"/>
        <w:tabs>
          <w:tab w:val="clear" w:pos="4338"/>
        </w:tabs>
        <w:ind w:left="720" w:hanging="756"/>
        <w:rPr>
          <w:lang w:val="es-ES_tradnl"/>
        </w:rPr>
      </w:pPr>
      <w:bookmarkStart w:id="134" w:name="_Toc305003951"/>
      <w:r w:rsidRPr="009E3AF5">
        <w:rPr>
          <w:b/>
          <w:lang w:val="es-ES_tradnl"/>
        </w:rPr>
        <w:t>Evaluación Socioeconómica Ex post</w:t>
      </w:r>
      <w:r w:rsidRPr="009E3AF5">
        <w:rPr>
          <w:lang w:val="es-ES_tradnl"/>
        </w:rPr>
        <w:t>. La viabilidad socioeconómica ex ante de los proyectos fue determinada comparando los flujos de costos evaluados a precios de ef</w:t>
      </w:r>
      <w:r w:rsidRPr="009E3AF5">
        <w:rPr>
          <w:lang w:val="es-ES_tradnl"/>
        </w:rPr>
        <w:t>i</w:t>
      </w:r>
      <w:r w:rsidRPr="009E3AF5">
        <w:rPr>
          <w:lang w:val="es-ES_tradnl"/>
        </w:rPr>
        <w:t xml:space="preserve">ciencia y beneficios. Para los proyectos de alcantarillado se asumió que los beneficios son iguales a la DAP por acceso a los servicios de recolección y tratamiento y fueron estimados utilizando </w:t>
      </w:r>
      <w:r>
        <w:rPr>
          <w:lang w:val="es-ES_tradnl"/>
        </w:rPr>
        <w:t xml:space="preserve">la </w:t>
      </w:r>
      <w:r w:rsidR="005B71F1">
        <w:rPr>
          <w:lang w:val="es-ES_tradnl"/>
        </w:rPr>
        <w:t xml:space="preserve">DAP </w:t>
      </w:r>
      <w:r w:rsidRPr="009E3AF5">
        <w:rPr>
          <w:lang w:val="es-ES_tradnl"/>
        </w:rPr>
        <w:t>calcula</w:t>
      </w:r>
      <w:r>
        <w:rPr>
          <w:lang w:val="es-ES_tradnl"/>
        </w:rPr>
        <w:t>da</w:t>
      </w:r>
      <w:r w:rsidRPr="009E3AF5">
        <w:rPr>
          <w:lang w:val="es-ES_tradnl"/>
        </w:rPr>
        <w:t xml:space="preserve"> </w:t>
      </w:r>
      <w:r>
        <w:rPr>
          <w:lang w:val="es-ES_tradnl"/>
        </w:rPr>
        <w:t>a partir de encuestas realizadas en las localid</w:t>
      </w:r>
      <w:r>
        <w:rPr>
          <w:lang w:val="es-ES_tradnl"/>
        </w:rPr>
        <w:t>a</w:t>
      </w:r>
      <w:r>
        <w:rPr>
          <w:lang w:val="es-ES_tradnl"/>
        </w:rPr>
        <w:t xml:space="preserve">des </w:t>
      </w:r>
      <w:r w:rsidR="005B71F1" w:rsidRPr="005B71F1">
        <w:rPr>
          <w:lang w:val="es-MX"/>
        </w:rPr>
        <w:t>en los partidos de Moreno, Ituzaingó y San Isidro - San Fernando</w:t>
      </w:r>
      <w:r w:rsidR="005B71F1">
        <w:rPr>
          <w:lang w:val="es-MX"/>
        </w:rPr>
        <w:t xml:space="preserve"> en </w:t>
      </w:r>
      <w:r>
        <w:rPr>
          <w:lang w:val="es-ES_tradnl"/>
        </w:rPr>
        <w:t xml:space="preserve"> </w:t>
      </w:r>
      <w:r w:rsidR="005B71F1" w:rsidRPr="005B71F1">
        <w:rPr>
          <w:lang w:val="es-ES_tradnl"/>
        </w:rPr>
        <w:t xml:space="preserve">febrero 2012 </w:t>
      </w:r>
      <w:r w:rsidR="005B71F1">
        <w:rPr>
          <w:lang w:val="es-ES_tradnl"/>
        </w:rPr>
        <w:t xml:space="preserve">(DAP redes) </w:t>
      </w:r>
      <w:r w:rsidR="005B71F1" w:rsidRPr="005B71F1">
        <w:rPr>
          <w:lang w:val="es-ES_tradnl"/>
        </w:rPr>
        <w:t xml:space="preserve">y </w:t>
      </w:r>
      <w:r w:rsidR="005B71F1">
        <w:rPr>
          <w:lang w:val="es-ES_tradnl"/>
        </w:rPr>
        <w:t>en la</w:t>
      </w:r>
      <w:r w:rsidR="005B71F1" w:rsidRPr="005B71F1">
        <w:rPr>
          <w:rFonts w:ascii="Calibri" w:hAnsi="Calibri" w:cs="Calibri"/>
          <w:sz w:val="20"/>
          <w:szCs w:val="20"/>
          <w:lang w:val="es-ES"/>
        </w:rPr>
        <w:t xml:space="preserve"> </w:t>
      </w:r>
      <w:r w:rsidR="005B71F1" w:rsidRPr="005B71F1">
        <w:rPr>
          <w:lang w:val="es-ES"/>
        </w:rPr>
        <w:t>La Cuenca del río Matanza</w:t>
      </w:r>
      <w:r w:rsidR="005B71F1" w:rsidRPr="005B71F1">
        <w:rPr>
          <w:rFonts w:ascii="Cambria Math" w:hAnsi="Cambria Math" w:cs="Cambria Math"/>
          <w:lang w:val="es-ES"/>
        </w:rPr>
        <w:t>‐</w:t>
      </w:r>
      <w:r w:rsidR="005B71F1">
        <w:rPr>
          <w:lang w:val="es-ES"/>
        </w:rPr>
        <w:t xml:space="preserve">Riachuelo </w:t>
      </w:r>
      <w:r w:rsidR="005B71F1" w:rsidRPr="005B71F1">
        <w:rPr>
          <w:lang w:val="es-ES"/>
        </w:rPr>
        <w:t>formada por 14 partidos, i</w:t>
      </w:r>
      <w:r w:rsidR="005B71F1" w:rsidRPr="005B71F1">
        <w:rPr>
          <w:lang w:val="es-ES"/>
        </w:rPr>
        <w:t>n</w:t>
      </w:r>
      <w:r w:rsidR="005B71F1" w:rsidRPr="005B71F1">
        <w:rPr>
          <w:lang w:val="es-ES"/>
        </w:rPr>
        <w:t>cluyendo una parte de la Capital Federal</w:t>
      </w:r>
      <w:r w:rsidR="005B71F1">
        <w:rPr>
          <w:lang w:val="es-ES_tradnl"/>
        </w:rPr>
        <w:t xml:space="preserve"> en </w:t>
      </w:r>
      <w:r w:rsidR="005B71F1" w:rsidRPr="005B71F1">
        <w:rPr>
          <w:lang w:val="es-ES_tradnl"/>
        </w:rPr>
        <w:t>marzo de 2008</w:t>
      </w:r>
      <w:r w:rsidR="005B71F1">
        <w:rPr>
          <w:lang w:val="es-ES_tradnl"/>
        </w:rPr>
        <w:t xml:space="preserve"> (DAP ambiental) </w:t>
      </w:r>
      <w:r>
        <w:rPr>
          <w:lang w:val="es-ES_tradnl"/>
        </w:rPr>
        <w:t>y actual</w:t>
      </w:r>
      <w:r>
        <w:rPr>
          <w:lang w:val="es-ES_tradnl"/>
        </w:rPr>
        <w:t>i</w:t>
      </w:r>
      <w:r>
        <w:rPr>
          <w:lang w:val="es-ES_tradnl"/>
        </w:rPr>
        <w:t xml:space="preserve">zadas a </w:t>
      </w:r>
      <w:r w:rsidR="005B71F1">
        <w:rPr>
          <w:lang w:val="es-ES_tradnl"/>
        </w:rPr>
        <w:t>abril 2016</w:t>
      </w:r>
      <w:r>
        <w:rPr>
          <w:lang w:val="es-ES_tradnl"/>
        </w:rPr>
        <w:t xml:space="preserve"> usando el </w:t>
      </w:r>
      <w:r w:rsidR="005B71F1" w:rsidRPr="005B71F1">
        <w:rPr>
          <w:lang w:val="es-ES_tradnl"/>
        </w:rPr>
        <w:t>el índice de variación de ingreso calculado a partir de d</w:t>
      </w:r>
      <w:r w:rsidR="005B71F1" w:rsidRPr="005B71F1">
        <w:rPr>
          <w:lang w:val="es-ES_tradnl"/>
        </w:rPr>
        <w:t>a</w:t>
      </w:r>
      <w:r w:rsidR="005B71F1" w:rsidRPr="005B71F1">
        <w:rPr>
          <w:lang w:val="es-ES_tradnl"/>
        </w:rPr>
        <w:t xml:space="preserve">tos de la encuesta permanente de hogares (EPH) </w:t>
      </w:r>
      <w:r w:rsidR="005B71F1">
        <w:rPr>
          <w:lang w:val="es-ES_tradnl"/>
        </w:rPr>
        <w:t xml:space="preserve">y el </w:t>
      </w:r>
      <w:r>
        <w:rPr>
          <w:lang w:val="es-ES_tradnl"/>
        </w:rPr>
        <w:t>Índice de Variación del Coeficie</w:t>
      </w:r>
      <w:r>
        <w:rPr>
          <w:lang w:val="es-ES_tradnl"/>
        </w:rPr>
        <w:t>n</w:t>
      </w:r>
      <w:r>
        <w:rPr>
          <w:lang w:val="es-ES_tradnl"/>
        </w:rPr>
        <w:t>te Salarial (CVS) publicado mensualmente por el INDEC</w:t>
      </w:r>
      <w:r>
        <w:rPr>
          <w:rStyle w:val="FootnoteReference"/>
          <w:lang w:val="es-ES_tradnl"/>
        </w:rPr>
        <w:footnoteReference w:id="3"/>
      </w:r>
      <w:r>
        <w:rPr>
          <w:lang w:val="es-ES_tradnl"/>
        </w:rPr>
        <w:t>.</w:t>
      </w:r>
      <w:r w:rsidRPr="004524F3">
        <w:rPr>
          <w:lang w:val="es-ES_tradnl"/>
        </w:rPr>
        <w:t xml:space="preserve">  </w:t>
      </w:r>
      <w:r w:rsidRPr="00070AE2">
        <w:rPr>
          <w:lang w:val="es-ES_tradnl"/>
        </w:rPr>
        <w:t xml:space="preserve">Para proyectos de mejoras </w:t>
      </w:r>
      <w:r>
        <w:rPr>
          <w:lang w:val="es-ES_tradnl"/>
        </w:rPr>
        <w:t xml:space="preserve">de sistemas de provisión </w:t>
      </w:r>
      <w:r w:rsidRPr="00070AE2">
        <w:rPr>
          <w:lang w:val="es-ES_tradnl"/>
        </w:rPr>
        <w:t>y de rehabilitación de redes de distribución de agua se asum</w:t>
      </w:r>
      <w:r>
        <w:rPr>
          <w:lang w:val="es-ES_tradnl"/>
        </w:rPr>
        <w:t>e</w:t>
      </w:r>
      <w:r w:rsidRPr="00070AE2">
        <w:rPr>
          <w:lang w:val="es-ES_tradnl"/>
        </w:rPr>
        <w:t xml:space="preserve"> que los beneficios son iguales al excedente del consumidor evaluado para una cantidad y precio específico </w:t>
      </w:r>
      <w:r>
        <w:rPr>
          <w:lang w:val="es-ES_tradnl"/>
        </w:rPr>
        <w:t>y serán</w:t>
      </w:r>
      <w:r w:rsidRPr="00070AE2">
        <w:rPr>
          <w:lang w:val="es-ES_tradnl"/>
        </w:rPr>
        <w:t xml:space="preserve"> estimados utilizando el programa SIMOP</w:t>
      </w:r>
      <w:r w:rsidRPr="004524F3">
        <w:rPr>
          <w:lang w:val="es-ES_tradnl"/>
        </w:rPr>
        <w:t>.</w:t>
      </w:r>
      <w:bookmarkEnd w:id="134"/>
    </w:p>
    <w:p w:rsidR="005B7E6F" w:rsidRPr="009E3AF5" w:rsidRDefault="005B7E6F" w:rsidP="001C20EC">
      <w:pPr>
        <w:pStyle w:val="Paragraph"/>
        <w:tabs>
          <w:tab w:val="clear" w:pos="4338"/>
        </w:tabs>
        <w:ind w:left="720" w:hanging="756"/>
        <w:rPr>
          <w:lang w:val="es-ES_tradnl"/>
        </w:rPr>
      </w:pPr>
      <w:bookmarkStart w:id="135" w:name="_Toc305003952"/>
      <w:r w:rsidRPr="00CE5532">
        <w:rPr>
          <w:b/>
          <w:lang w:val="es-ES_tradnl"/>
        </w:rPr>
        <w:t xml:space="preserve">Recopilación de </w:t>
      </w:r>
      <w:r>
        <w:rPr>
          <w:b/>
          <w:lang w:val="es-ES_tradnl"/>
        </w:rPr>
        <w:t>D</w:t>
      </w:r>
      <w:r w:rsidRPr="00CE5532">
        <w:rPr>
          <w:b/>
          <w:lang w:val="es-ES_tradnl"/>
        </w:rPr>
        <w:t>atos</w:t>
      </w:r>
      <w:r w:rsidRPr="009E3AF5">
        <w:rPr>
          <w:lang w:val="es-ES_tradnl"/>
        </w:rPr>
        <w:t>. La metodología de evaluación utilizará los mismos elementos del análisis costo-beneficio reseñado en las secciones anteriores. Para realizar la ev</w:t>
      </w:r>
      <w:r w:rsidRPr="009E3AF5">
        <w:rPr>
          <w:lang w:val="es-ES_tradnl"/>
        </w:rPr>
        <w:t>a</w:t>
      </w:r>
      <w:r w:rsidRPr="009E3AF5">
        <w:rPr>
          <w:lang w:val="es-ES_tradnl"/>
        </w:rPr>
        <w:t>luación socioeconómica ex post de cada proyecto, se deberán determinar los siguientes elementos: costos de inversión realizados, costos de operación y mantenimiento anuales incurridos durante la operación del sistema y número de viviendas efectivamente ben</w:t>
      </w:r>
      <w:r w:rsidRPr="009E3AF5">
        <w:rPr>
          <w:lang w:val="es-ES_tradnl"/>
        </w:rPr>
        <w:t>e</w:t>
      </w:r>
      <w:r w:rsidRPr="009E3AF5">
        <w:rPr>
          <w:lang w:val="es-ES_tradnl"/>
        </w:rPr>
        <w:t>ficiadas</w:t>
      </w:r>
      <w:r>
        <w:rPr>
          <w:lang w:val="es-ES_tradnl"/>
        </w:rPr>
        <w:t>,</w:t>
      </w:r>
      <w:r w:rsidRPr="00070AE2">
        <w:rPr>
          <w:lang w:val="es-ES"/>
        </w:rPr>
        <w:t xml:space="preserve"> </w:t>
      </w:r>
      <w:r w:rsidRPr="00070AE2">
        <w:rPr>
          <w:lang w:val="es-ES_tradnl"/>
        </w:rPr>
        <w:t xml:space="preserve">tasa de crecimiento de las conexiones, consumos reales de los usuarios, </w:t>
      </w:r>
      <w:r>
        <w:rPr>
          <w:lang w:val="es-ES_tradnl"/>
        </w:rPr>
        <w:t xml:space="preserve">ahorro de consumos, </w:t>
      </w:r>
      <w:r w:rsidR="008826FF">
        <w:rPr>
          <w:lang w:val="es-ES_tradnl"/>
        </w:rPr>
        <w:t xml:space="preserve">reducción de pérdidas </w:t>
      </w:r>
      <w:r w:rsidRPr="00070AE2">
        <w:rPr>
          <w:lang w:val="es-ES_tradnl"/>
        </w:rPr>
        <w:t xml:space="preserve">y </w:t>
      </w:r>
      <w:r w:rsidR="00A93657">
        <w:rPr>
          <w:lang w:val="es-ES_tradnl"/>
        </w:rPr>
        <w:t>ahorro de costos</w:t>
      </w:r>
      <w:bookmarkEnd w:id="135"/>
      <w:r w:rsidR="008826FF">
        <w:rPr>
          <w:lang w:val="es-ES_tradnl"/>
        </w:rPr>
        <w:t>.</w:t>
      </w:r>
    </w:p>
    <w:p w:rsidR="005B7E6F" w:rsidRPr="009E3AF5" w:rsidRDefault="005B7E6F" w:rsidP="001C20EC">
      <w:pPr>
        <w:pStyle w:val="Paragraph"/>
        <w:tabs>
          <w:tab w:val="clear" w:pos="4338"/>
        </w:tabs>
        <w:ind w:left="720" w:hanging="756"/>
        <w:rPr>
          <w:lang w:val="es-ES_tradnl"/>
        </w:rPr>
      </w:pPr>
      <w:bookmarkStart w:id="136" w:name="_Toc305003953"/>
      <w:r w:rsidRPr="009E3AF5">
        <w:rPr>
          <w:lang w:val="es-ES_tradnl"/>
        </w:rPr>
        <w:t>Para la realización de la evaluación económica ex  post se utilizarán los elementos s</w:t>
      </w:r>
      <w:r w:rsidRPr="009E3AF5">
        <w:rPr>
          <w:lang w:val="es-ES_tradnl"/>
        </w:rPr>
        <w:t>e</w:t>
      </w:r>
      <w:r w:rsidRPr="009E3AF5">
        <w:rPr>
          <w:lang w:val="es-ES_tradnl"/>
        </w:rPr>
        <w:t xml:space="preserve">ñalados conjuntamente con las estimaciones de </w:t>
      </w:r>
      <w:r>
        <w:rPr>
          <w:lang w:val="es-ES_tradnl"/>
        </w:rPr>
        <w:t xml:space="preserve">curvas de demanda de agua y de </w:t>
      </w:r>
      <w:r w:rsidRPr="009E3AF5">
        <w:rPr>
          <w:lang w:val="es-ES_tradnl"/>
        </w:rPr>
        <w:t>DAP validadas a través de encuestas</w:t>
      </w:r>
      <w:bookmarkEnd w:id="136"/>
      <w:r>
        <w:rPr>
          <w:lang w:val="es-ES_tradnl"/>
        </w:rPr>
        <w:t xml:space="preserve"> (ver ¶ 3.6). Las encuestas relevarán información respe</w:t>
      </w:r>
      <w:r>
        <w:rPr>
          <w:lang w:val="es-ES_tradnl"/>
        </w:rPr>
        <w:t>c</w:t>
      </w:r>
      <w:r>
        <w:rPr>
          <w:lang w:val="es-ES_tradnl"/>
        </w:rPr>
        <w:t>to a: a) las percepciones de la población respecto al estado de la provisión de los serv</w:t>
      </w:r>
      <w:r>
        <w:rPr>
          <w:lang w:val="es-ES_tradnl"/>
        </w:rPr>
        <w:t>i</w:t>
      </w:r>
      <w:r>
        <w:rPr>
          <w:lang w:val="es-ES_tradnl"/>
        </w:rPr>
        <w:t>cios básicos, en especial el servicio de agua y saneamiento; b) percepciones obre pr</w:t>
      </w:r>
      <w:r>
        <w:rPr>
          <w:lang w:val="es-ES_tradnl"/>
        </w:rPr>
        <w:t>o</w:t>
      </w:r>
      <w:r>
        <w:rPr>
          <w:lang w:val="es-ES_tradnl"/>
        </w:rPr>
        <w:t>blemas ambientales; c) características socioeconómicas (ingreso, educación, tipología del núcleo familiar); d) consumos de agua por fuente, e) costo del agua; y para proye</w:t>
      </w:r>
      <w:r>
        <w:rPr>
          <w:lang w:val="es-ES_tradnl"/>
        </w:rPr>
        <w:t>c</w:t>
      </w:r>
      <w:r>
        <w:rPr>
          <w:lang w:val="es-ES_tradnl"/>
        </w:rPr>
        <w:t>tos de saneamiento, f)</w:t>
      </w:r>
      <w:r w:rsidR="00731D39">
        <w:rPr>
          <w:lang w:val="es-ES_tradnl"/>
        </w:rPr>
        <w:t xml:space="preserve"> </w:t>
      </w:r>
      <w:r>
        <w:rPr>
          <w:lang w:val="es-ES_tradnl"/>
        </w:rPr>
        <w:t>razones por no disposición al pago. Estas informaciones son b</w:t>
      </w:r>
      <w:r>
        <w:rPr>
          <w:lang w:val="es-ES_tradnl"/>
        </w:rPr>
        <w:t>á</w:t>
      </w:r>
      <w:r>
        <w:rPr>
          <w:lang w:val="es-ES_tradnl"/>
        </w:rPr>
        <w:t>sicas para poder ajustar modelos estadísticos de demanda de agua y DAP por servicios de saneamiento. En el Anexo I se presenta una guía de evaluación y las encuestas que deberán ser utilizadas.</w:t>
      </w:r>
    </w:p>
    <w:p w:rsidR="005B7E6F" w:rsidRDefault="005B7E6F" w:rsidP="005B7E6F">
      <w:pPr>
        <w:pStyle w:val="Paragraph"/>
        <w:tabs>
          <w:tab w:val="num" w:pos="720"/>
        </w:tabs>
        <w:ind w:left="720" w:hanging="720"/>
        <w:rPr>
          <w:lang w:val="es-ES"/>
        </w:rPr>
      </w:pPr>
      <w:bookmarkStart w:id="137" w:name="_Toc305003954"/>
      <w:r w:rsidRPr="009E3AF5">
        <w:rPr>
          <w:lang w:val="es-ES_tradnl"/>
        </w:rPr>
        <w:t xml:space="preserve">En la realización de las encuestas se deberán observar los siguientes elementos: a) los hogares deberán ser seleccionados de acuerdo a un proceso aleatorio autoponderado; para ello se levantará los datos de terreno necesarios para elaborar el marco muestral en cada localidad y aplicará  los procedimientos estadísticos usuales de selección de casos, b) el entrevistado será la persona jefe del hogar, reconocida como tal por la familia; </w:t>
      </w:r>
      <w:r>
        <w:rPr>
          <w:lang w:val="es-ES_tradnl"/>
        </w:rPr>
        <w:t>c</w:t>
      </w:r>
      <w:r w:rsidRPr="009E3AF5">
        <w:rPr>
          <w:lang w:val="es-ES_tradnl"/>
        </w:rPr>
        <w:t>) personal debidamente entrenado para llevar a cabo y supervisar el proceso de encuestas y entrevistas</w:t>
      </w:r>
      <w:bookmarkEnd w:id="137"/>
    </w:p>
    <w:p w:rsidR="001864FB" w:rsidRPr="00493DCF" w:rsidRDefault="001864FB" w:rsidP="001C20EC">
      <w:pPr>
        <w:pStyle w:val="Paragraph"/>
        <w:tabs>
          <w:tab w:val="clear" w:pos="4338"/>
        </w:tabs>
        <w:ind w:left="720" w:hanging="666"/>
        <w:rPr>
          <w:lang w:val="es-CR"/>
        </w:rPr>
      </w:pPr>
      <w:r w:rsidRPr="00493DCF">
        <w:rPr>
          <w:u w:val="single"/>
          <w:lang w:val="es-CR"/>
        </w:rPr>
        <w:t>Para la cuantificación de los beneficios generados por la implantación de las inversi</w:t>
      </w:r>
      <w:r w:rsidRPr="00493DCF">
        <w:rPr>
          <w:u w:val="single"/>
          <w:lang w:val="es-CR"/>
        </w:rPr>
        <w:t>o</w:t>
      </w:r>
      <w:r w:rsidRPr="00493DCF">
        <w:rPr>
          <w:u w:val="single"/>
          <w:lang w:val="es-CR"/>
        </w:rPr>
        <w:t>nes de alcantarillado sanitario</w:t>
      </w:r>
      <w:r w:rsidRPr="00493DCF">
        <w:rPr>
          <w:lang w:val="es-CR"/>
        </w:rPr>
        <w:t xml:space="preserve">, se realizarán por lo menos </w:t>
      </w:r>
      <w:r w:rsidR="005A091E">
        <w:rPr>
          <w:lang w:val="es-CR"/>
        </w:rPr>
        <w:t>7</w:t>
      </w:r>
      <w:r w:rsidRPr="00493DCF">
        <w:rPr>
          <w:lang w:val="es-CR"/>
        </w:rPr>
        <w:t>00 encuestas</w:t>
      </w:r>
      <w:r w:rsidR="002B5DEB" w:rsidRPr="002B5DEB">
        <w:rPr>
          <w:lang w:val="es-CR"/>
        </w:rPr>
        <w:t xml:space="preserve"> </w:t>
      </w:r>
      <w:r w:rsidR="002B5DEB">
        <w:rPr>
          <w:lang w:val="es-CR"/>
        </w:rPr>
        <w:t>en las localid</w:t>
      </w:r>
      <w:r w:rsidR="002B5DEB">
        <w:rPr>
          <w:lang w:val="es-CR"/>
        </w:rPr>
        <w:t>a</w:t>
      </w:r>
      <w:r w:rsidR="002B5DEB">
        <w:rPr>
          <w:lang w:val="es-CR"/>
        </w:rPr>
        <w:t xml:space="preserve">des de </w:t>
      </w:r>
      <w:r w:rsidR="005A091E">
        <w:rPr>
          <w:lang w:val="es-ES"/>
        </w:rPr>
        <w:t>los partidos de Hurlingham, Ituzaingó y Morón</w:t>
      </w:r>
      <w:r>
        <w:rPr>
          <w:rStyle w:val="FootnoteReference"/>
          <w:lang w:val="es-CR"/>
        </w:rPr>
        <w:footnoteReference w:id="4"/>
      </w:r>
      <w:r w:rsidRPr="00493DCF">
        <w:rPr>
          <w:lang w:val="es-CR"/>
        </w:rPr>
        <w:t xml:space="preserve"> para recolectar información que permita actualizada las variables explicativas de la función de DAP estimada durante la evaluación ex ante. Estas encuestas deberán incluir un módulo que permita medir a tasa de adhesión al sistema y las variables que influyeron en la no adhesión; sin embargo, no incluirá módulo de DAP, pues no es metodológicamente correcto medir la DAP por servicios que la populación ya posee. Las encuestas deberán ser realizadas en las áreas beneficiarias del programa y deberán ser realizadas un año después de la implantación de las obras (ver Anexo 1).</w:t>
      </w:r>
    </w:p>
    <w:p w:rsidR="001864FB" w:rsidRPr="004968A2" w:rsidRDefault="001864FB" w:rsidP="001C20EC">
      <w:pPr>
        <w:pStyle w:val="Paragraph"/>
        <w:tabs>
          <w:tab w:val="clear" w:pos="4338"/>
        </w:tabs>
        <w:ind w:left="720" w:hanging="666"/>
        <w:rPr>
          <w:lang w:val="es-CR"/>
        </w:rPr>
      </w:pPr>
      <w:r w:rsidRPr="004968A2">
        <w:rPr>
          <w:u w:val="single"/>
          <w:lang w:val="es-CR"/>
        </w:rPr>
        <w:t>Para la cuantificación de los beneficios generados por la implantación de las obras de provisión de agua potable y de mejoría de la calidad del servicio</w:t>
      </w:r>
      <w:r w:rsidRPr="004968A2">
        <w:rPr>
          <w:lang w:val="es-CR"/>
        </w:rPr>
        <w:t>,</w:t>
      </w:r>
      <w:r w:rsidR="00FE71E6" w:rsidRPr="004968A2">
        <w:rPr>
          <w:lang w:val="es-CR"/>
        </w:rPr>
        <w:t xml:space="preserve"> serán realizadas por lo menos </w:t>
      </w:r>
      <w:r w:rsidR="004968A2">
        <w:rPr>
          <w:lang w:val="es-CR"/>
        </w:rPr>
        <w:t>2</w:t>
      </w:r>
      <w:r w:rsidRPr="004968A2">
        <w:rPr>
          <w:lang w:val="es-CR"/>
        </w:rPr>
        <w:t>00 encuestas</w:t>
      </w:r>
      <w:r>
        <w:rPr>
          <w:rStyle w:val="FootnoteReference"/>
          <w:lang w:val="es-CR"/>
        </w:rPr>
        <w:footnoteReference w:id="5"/>
      </w:r>
      <w:r w:rsidRPr="004968A2">
        <w:rPr>
          <w:lang w:val="es-CR"/>
        </w:rPr>
        <w:t xml:space="preserve"> </w:t>
      </w:r>
      <w:r w:rsidR="0017379B" w:rsidRPr="004968A2">
        <w:rPr>
          <w:lang w:val="es-CR"/>
        </w:rPr>
        <w:t xml:space="preserve">en </w:t>
      </w:r>
      <w:r w:rsidR="004968A2" w:rsidRPr="004968A2">
        <w:rPr>
          <w:lang w:val="es-AR"/>
        </w:rPr>
        <w:t>los Partidos de Morón, La Matanza y Avellaneda</w:t>
      </w:r>
      <w:r w:rsidR="004968A2" w:rsidRPr="004968A2">
        <w:rPr>
          <w:lang w:val="es-CR"/>
        </w:rPr>
        <w:t xml:space="preserve"> y en los se</w:t>
      </w:r>
      <w:r w:rsidR="004968A2" w:rsidRPr="004968A2">
        <w:rPr>
          <w:lang w:val="es-CR"/>
        </w:rPr>
        <w:t>c</w:t>
      </w:r>
      <w:r w:rsidR="004968A2" w:rsidRPr="004968A2">
        <w:rPr>
          <w:lang w:val="es-CR"/>
        </w:rPr>
        <w:t xml:space="preserve">tores </w:t>
      </w:r>
      <w:r w:rsidR="004968A2" w:rsidRPr="004968A2">
        <w:rPr>
          <w:lang w:val="es-ES_tradnl"/>
        </w:rPr>
        <w:t>sectores hidráulicos de Quilmes centro, Caballito, Haedo 3, Haedo 4, Bernal.</w:t>
      </w:r>
      <w:r w:rsidRPr="004968A2">
        <w:rPr>
          <w:lang w:val="es-CR"/>
        </w:rPr>
        <w:t>para recolectar información actualizada sobre consumos reales, racionamientos, precios p</w:t>
      </w:r>
      <w:r w:rsidRPr="004968A2">
        <w:rPr>
          <w:lang w:val="es-CR"/>
        </w:rPr>
        <w:t>a</w:t>
      </w:r>
      <w:r w:rsidRPr="004968A2">
        <w:rPr>
          <w:lang w:val="es-CR"/>
        </w:rPr>
        <w:t>gados, satisfacción de los usuarios de los servicios. Estas encuestas deberán permitir el cálculo de una función actualizada de demanda por el servicio y también deberá incluir un módulo que permita medir la satisfacción de los usuarios con el servicio. Las e</w:t>
      </w:r>
      <w:r w:rsidRPr="004968A2">
        <w:rPr>
          <w:lang w:val="es-CR"/>
        </w:rPr>
        <w:t>n</w:t>
      </w:r>
      <w:r w:rsidRPr="004968A2">
        <w:rPr>
          <w:lang w:val="es-CR"/>
        </w:rPr>
        <w:t xml:space="preserve">cuestas deberán ser realizadas en las  áreas beneficiarias del programa y deberán ser realizadas un año después de la implantación de las obras. </w:t>
      </w:r>
      <w:r w:rsidR="0017379B" w:rsidRPr="004968A2">
        <w:rPr>
          <w:lang w:val="es-CR"/>
        </w:rPr>
        <w:t>Para proyectos que no fo</w:t>
      </w:r>
      <w:r w:rsidR="0017379B" w:rsidRPr="004968A2">
        <w:rPr>
          <w:lang w:val="es-CR"/>
        </w:rPr>
        <w:t>r</w:t>
      </w:r>
      <w:r w:rsidR="0017379B" w:rsidRPr="004968A2">
        <w:rPr>
          <w:lang w:val="es-CR"/>
        </w:rPr>
        <w:t>man parte de la muestra, la determinación del tamaño muestral para la evaluación ex post se realizará con base en datos recopilados durante al evaluación ex ante (cuando la misma se realice).</w:t>
      </w:r>
    </w:p>
    <w:p w:rsidR="001864FB" w:rsidRPr="00493DCF" w:rsidRDefault="001864FB" w:rsidP="001C20EC">
      <w:pPr>
        <w:pStyle w:val="Paragraph"/>
        <w:tabs>
          <w:tab w:val="clear" w:pos="4338"/>
        </w:tabs>
        <w:ind w:left="720" w:hanging="666"/>
        <w:rPr>
          <w:lang w:val="es-CR"/>
        </w:rPr>
      </w:pPr>
      <w:r w:rsidRPr="00493DCF">
        <w:rPr>
          <w:lang w:val="es-CR"/>
        </w:rPr>
        <w:t>A demanda de agua potable deberá ser estimada con base en: (i) el número de conexi</w:t>
      </w:r>
      <w:r w:rsidRPr="00493DCF">
        <w:rPr>
          <w:lang w:val="es-CR"/>
        </w:rPr>
        <w:t>o</w:t>
      </w:r>
      <w:r w:rsidRPr="00493DCF">
        <w:rPr>
          <w:lang w:val="es-CR"/>
        </w:rPr>
        <w:t>nes instaladas/con medidor o con el servicio de agua mejorado (agua 24 horas/día</w:t>
      </w:r>
      <w:r w:rsidR="00851DA6">
        <w:rPr>
          <w:lang w:val="es-CR"/>
        </w:rPr>
        <w:t xml:space="preserve"> y presión constante</w:t>
      </w:r>
      <w:r w:rsidRPr="00493DCF">
        <w:rPr>
          <w:lang w:val="es-CR"/>
        </w:rPr>
        <w:t>) y (ii) los consumos observados (lectura de medidores) por esos co</w:t>
      </w:r>
      <w:r w:rsidRPr="00493DCF">
        <w:rPr>
          <w:lang w:val="es-CR"/>
        </w:rPr>
        <w:t>n</w:t>
      </w:r>
      <w:r w:rsidRPr="00493DCF">
        <w:rPr>
          <w:lang w:val="es-CR"/>
        </w:rPr>
        <w:t>sumidores después de terminadas las obras previstas. Se evaluará la viabilidad da ela</w:t>
      </w:r>
      <w:r w:rsidRPr="00493DCF">
        <w:rPr>
          <w:lang w:val="es-CR"/>
        </w:rPr>
        <w:t>s</w:t>
      </w:r>
      <w:r w:rsidRPr="00493DCF">
        <w:rPr>
          <w:lang w:val="es-CR"/>
        </w:rPr>
        <w:t>ticidad precio de la demanda utilizada en la evaluación ex-ante, y se fuese necesario, recalcularla a fin de realizar las proyecciones de demanda de agua. La capacidad del sistema también deberá ser objeto de análisis y deberá ser tomada en cuenta la situación considerada en la avaluación ex-ante y la situación después de realizadas las inversi</w:t>
      </w:r>
      <w:r w:rsidRPr="00493DCF">
        <w:rPr>
          <w:lang w:val="es-CR"/>
        </w:rPr>
        <w:t>o</w:t>
      </w:r>
      <w:r w:rsidRPr="00493DCF">
        <w:rPr>
          <w:lang w:val="es-CR"/>
        </w:rPr>
        <w:t>nes previstas.</w:t>
      </w:r>
    </w:p>
    <w:p w:rsidR="00EC31C6" w:rsidRPr="001C5E81" w:rsidRDefault="001864FB" w:rsidP="001C20EC">
      <w:pPr>
        <w:pStyle w:val="Paragraph"/>
        <w:tabs>
          <w:tab w:val="clear" w:pos="4338"/>
        </w:tabs>
        <w:ind w:left="720" w:hanging="666"/>
        <w:rPr>
          <w:lang w:val="es-ES_tradnl"/>
        </w:rPr>
      </w:pPr>
      <w:r w:rsidRPr="001C5E81">
        <w:rPr>
          <w:lang w:val="es-CR"/>
        </w:rPr>
        <w:t>Se utilizará el SIMOP-BID para realizar el análisis costo-beneficio, así como simul</w:t>
      </w:r>
      <w:r w:rsidRPr="001C5E81">
        <w:rPr>
          <w:lang w:val="es-CR"/>
        </w:rPr>
        <w:t>a</w:t>
      </w:r>
      <w:r w:rsidRPr="001C5E81">
        <w:rPr>
          <w:lang w:val="es-CR"/>
        </w:rPr>
        <w:t xml:space="preserve">ciones paramétricas para verificar la sensibilidad de algunos parámetros adoptados en el análisis ex ante. También se deberá verificar la conveniencia o no de mantener los grupos de consumidores identificados en la </w:t>
      </w:r>
      <w:r w:rsidR="00673B38" w:rsidRPr="001C5E81">
        <w:rPr>
          <w:lang w:val="es-CR"/>
        </w:rPr>
        <w:t>evaluación</w:t>
      </w:r>
      <w:r w:rsidRPr="001C5E81">
        <w:rPr>
          <w:lang w:val="es-CR"/>
        </w:rPr>
        <w:t xml:space="preserve"> ex-ante</w:t>
      </w:r>
      <w:bookmarkStart w:id="138" w:name="_Toc305003955"/>
      <w:bookmarkEnd w:id="133"/>
      <w:r w:rsidR="00AF6DFF" w:rsidRPr="001C5E81">
        <w:rPr>
          <w:lang w:val="es-ES_tradnl"/>
        </w:rPr>
        <w:t>.</w:t>
      </w:r>
      <w:bookmarkEnd w:id="138"/>
    </w:p>
    <w:p w:rsidR="00EC31C6" w:rsidRPr="00A5375C" w:rsidRDefault="00AF6DFF" w:rsidP="001C20EC">
      <w:pPr>
        <w:pStyle w:val="Heading2"/>
        <w:ind w:hanging="666"/>
      </w:pPr>
      <w:bookmarkStart w:id="139" w:name="_Toc324763997"/>
      <w:r w:rsidRPr="00A5375C">
        <w:t>Información de los resultados</w:t>
      </w:r>
      <w:bookmarkEnd w:id="139"/>
    </w:p>
    <w:p w:rsidR="00EC31C6" w:rsidRPr="009E3AF5" w:rsidRDefault="00AF6DFF" w:rsidP="001C20EC">
      <w:pPr>
        <w:pStyle w:val="Paragraph"/>
        <w:ind w:left="720" w:hanging="666"/>
        <w:rPr>
          <w:lang w:val="es-ES_tradnl"/>
        </w:rPr>
      </w:pPr>
      <w:bookmarkStart w:id="140" w:name="_Toc305003956"/>
      <w:r w:rsidRPr="009E3AF5">
        <w:rPr>
          <w:b/>
          <w:lang w:val="es-ES_tradnl"/>
        </w:rPr>
        <w:t>Evaluaciones de desempeño intermedia y final.</w:t>
      </w:r>
      <w:r w:rsidRPr="009E3AF5">
        <w:rPr>
          <w:lang w:val="es-ES_tradnl"/>
        </w:rPr>
        <w:t xml:space="preserve"> </w:t>
      </w:r>
      <w:r w:rsidR="00673B38">
        <w:rPr>
          <w:lang w:val="es-ES_tradnl"/>
        </w:rPr>
        <w:t xml:space="preserve">AySA </w:t>
      </w:r>
      <w:r w:rsidRPr="009E3AF5">
        <w:rPr>
          <w:lang w:val="es-ES_tradnl"/>
        </w:rPr>
        <w:t>deberá enviar un informe co</w:t>
      </w:r>
      <w:r w:rsidRPr="009E3AF5">
        <w:rPr>
          <w:lang w:val="es-ES_tradnl"/>
        </w:rPr>
        <w:t>n</w:t>
      </w:r>
      <w:r w:rsidRPr="009E3AF5">
        <w:rPr>
          <w:lang w:val="es-ES_tradnl"/>
        </w:rPr>
        <w:t>teniendo los resultados de las evaluaciones de desempeño al Banco.  Los resultados de las evaluaciones de desempeño intermedia y final  servirán para alimentar el PMR y preparar el ITP.</w:t>
      </w:r>
      <w:bookmarkEnd w:id="140"/>
      <w:r w:rsidRPr="009E3AF5">
        <w:rPr>
          <w:lang w:val="es-ES_tradnl"/>
        </w:rPr>
        <w:t xml:space="preserve"> </w:t>
      </w:r>
    </w:p>
    <w:p w:rsidR="00EC31C6" w:rsidRPr="009E3AF5" w:rsidRDefault="00AF6DFF" w:rsidP="001C20EC">
      <w:pPr>
        <w:pStyle w:val="Paragraph"/>
        <w:ind w:left="720" w:hanging="666"/>
        <w:rPr>
          <w:lang w:val="es-ES_tradnl"/>
        </w:rPr>
      </w:pPr>
      <w:bookmarkStart w:id="141" w:name="_Toc305003957"/>
      <w:r w:rsidRPr="009E3AF5">
        <w:rPr>
          <w:b/>
          <w:lang w:val="es-ES_tradnl"/>
        </w:rPr>
        <w:t>Evaluación Socioeconómica Ex post</w:t>
      </w:r>
      <w:r w:rsidRPr="009E3AF5">
        <w:rPr>
          <w:lang w:val="es-ES_tradnl"/>
        </w:rPr>
        <w:t>. Los resultados de la evaluación socioeconómica ex post se presentarán en informes. Estas evaluaciones, por su naturaleza ocurren d</w:t>
      </w:r>
      <w:r w:rsidRPr="009E3AF5">
        <w:rPr>
          <w:lang w:val="es-ES_tradnl"/>
        </w:rPr>
        <w:t>u</w:t>
      </w:r>
      <w:r w:rsidRPr="009E3AF5">
        <w:rPr>
          <w:lang w:val="es-ES_tradnl"/>
        </w:rPr>
        <w:t>rante la ejecución del Programa, como es el caso de los proyectos implantados durante los primeros tres años de ejecución; como después de cerrada la ejecución, como es el caso para los proyectos implantados en los últimos dos años de ejecución. Para el pr</w:t>
      </w:r>
      <w:r w:rsidRPr="009E3AF5">
        <w:rPr>
          <w:lang w:val="es-ES_tradnl"/>
        </w:rPr>
        <w:t>i</w:t>
      </w:r>
      <w:r w:rsidRPr="009E3AF5">
        <w:rPr>
          <w:lang w:val="es-ES_tradnl"/>
        </w:rPr>
        <w:t>mer caso, los resultados de las evaluaciones  alimentarán el PMR y el ITP. Para el s</w:t>
      </w:r>
      <w:r w:rsidRPr="009E3AF5">
        <w:rPr>
          <w:lang w:val="es-ES_tradnl"/>
        </w:rPr>
        <w:t>e</w:t>
      </w:r>
      <w:r w:rsidRPr="009E3AF5">
        <w:rPr>
          <w:lang w:val="es-ES_tradnl"/>
        </w:rPr>
        <w:t>gundo caso, recursos deberán ser encontrados para financiar el estudio.</w:t>
      </w:r>
      <w:bookmarkEnd w:id="141"/>
      <w:r w:rsidRPr="009E3AF5">
        <w:rPr>
          <w:lang w:val="es-ES_tradnl"/>
        </w:rPr>
        <w:t xml:space="preserve"> </w:t>
      </w:r>
    </w:p>
    <w:p w:rsidR="00EC31C6" w:rsidRPr="00B45DA5" w:rsidRDefault="00AF6DFF" w:rsidP="001C20EC">
      <w:pPr>
        <w:pStyle w:val="Heading2"/>
        <w:ind w:hanging="666"/>
        <w:rPr>
          <w:lang w:val="es-ES"/>
        </w:rPr>
      </w:pPr>
      <w:bookmarkStart w:id="142" w:name="_Toc324763998"/>
      <w:r w:rsidRPr="00B45DA5">
        <w:rPr>
          <w:lang w:val="es-ES"/>
        </w:rPr>
        <w:t>Coordinación, plan de trabajo y presupuesto de la evaluación</w:t>
      </w:r>
      <w:bookmarkEnd w:id="142"/>
    </w:p>
    <w:p w:rsidR="00EC31C6" w:rsidRPr="009E3AF5" w:rsidRDefault="00AF6DFF" w:rsidP="001C20EC">
      <w:pPr>
        <w:pStyle w:val="Paragraph"/>
        <w:ind w:left="720" w:hanging="666"/>
        <w:rPr>
          <w:lang w:val="es-ES_tradnl"/>
        </w:rPr>
      </w:pPr>
      <w:bookmarkStart w:id="143" w:name="_Toc305003958"/>
      <w:r w:rsidRPr="009E3AF5">
        <w:rPr>
          <w:b/>
          <w:lang w:val="es-ES_tradnl"/>
        </w:rPr>
        <w:t xml:space="preserve">Coordinación y Responsabilidades. </w:t>
      </w:r>
      <w:r w:rsidR="00673B38">
        <w:rPr>
          <w:lang w:val="es-ES_tradnl"/>
        </w:rPr>
        <w:t>AySA</w:t>
      </w:r>
      <w:r w:rsidRPr="009E3AF5">
        <w:rPr>
          <w:lang w:val="es-ES_tradnl"/>
        </w:rPr>
        <w:t xml:space="preserve"> será responsable por realizar las activid</w:t>
      </w:r>
      <w:r w:rsidRPr="009E3AF5">
        <w:rPr>
          <w:lang w:val="es-ES_tradnl"/>
        </w:rPr>
        <w:t>a</w:t>
      </w:r>
      <w:r w:rsidRPr="009E3AF5">
        <w:rPr>
          <w:lang w:val="es-ES_tradnl"/>
        </w:rPr>
        <w:t xml:space="preserve">des de seguimiento acordadas en este Plan de Evaluación. </w:t>
      </w:r>
      <w:r w:rsidR="00673B38">
        <w:rPr>
          <w:lang w:val="es-ES_tradnl"/>
        </w:rPr>
        <w:t>AySA</w:t>
      </w:r>
      <w:r w:rsidRPr="009E3AF5">
        <w:rPr>
          <w:lang w:val="es-ES_tradnl"/>
        </w:rPr>
        <w:t xml:space="preserve"> es responsable por la administración de los recursos, la consolidación de la planificación y la presentación de reportes técnicos ante el Banco. </w:t>
      </w:r>
      <w:r w:rsidR="00673B38">
        <w:rPr>
          <w:lang w:val="es-ES_tradnl"/>
        </w:rPr>
        <w:t>AySA</w:t>
      </w:r>
      <w:r w:rsidRPr="009E3AF5">
        <w:rPr>
          <w:lang w:val="es-ES_tradnl"/>
        </w:rPr>
        <w:t xml:space="preserve"> será el </w:t>
      </w:r>
      <w:r w:rsidR="00121DE1" w:rsidRPr="009E3AF5">
        <w:rPr>
          <w:lang w:val="es-ES_tradnl"/>
        </w:rPr>
        <w:t>responsable</w:t>
      </w:r>
      <w:r w:rsidRPr="009E3AF5">
        <w:rPr>
          <w:lang w:val="es-ES_tradnl"/>
        </w:rPr>
        <w:t xml:space="preserve"> directo de las acciones pr</w:t>
      </w:r>
      <w:r w:rsidRPr="009E3AF5">
        <w:rPr>
          <w:lang w:val="es-ES_tradnl"/>
        </w:rPr>
        <w:t>e</w:t>
      </w:r>
      <w:r w:rsidRPr="009E3AF5">
        <w:rPr>
          <w:lang w:val="es-ES_tradnl"/>
        </w:rPr>
        <w:t>vistas en las diferentes elementos del Plan, así como de suministrar en forma oportuna y completa toda la información que sea requerida por el Banco para supervisar el ava</w:t>
      </w:r>
      <w:r w:rsidRPr="009E3AF5">
        <w:rPr>
          <w:lang w:val="es-ES_tradnl"/>
        </w:rPr>
        <w:t>n</w:t>
      </w:r>
      <w:r w:rsidRPr="009E3AF5">
        <w:rPr>
          <w:lang w:val="es-ES_tradnl"/>
        </w:rPr>
        <w:t>ce, el cumplimiento normativo y evaluar los logros del Programa.</w:t>
      </w:r>
      <w:bookmarkEnd w:id="143"/>
    </w:p>
    <w:p w:rsidR="00EC31C6" w:rsidRPr="009E3AF5" w:rsidRDefault="00AF6DFF" w:rsidP="001C20EC">
      <w:pPr>
        <w:pStyle w:val="Paragraph"/>
        <w:ind w:left="720" w:hanging="666"/>
        <w:rPr>
          <w:lang w:val="es-ES_tradnl"/>
        </w:rPr>
      </w:pPr>
      <w:bookmarkStart w:id="144" w:name="_Toc305003959"/>
      <w:r w:rsidRPr="009E3AF5">
        <w:rPr>
          <w:b/>
          <w:lang w:val="es-ES_tradnl"/>
        </w:rPr>
        <w:t>Supervisión del Banco</w:t>
      </w:r>
      <w:r w:rsidRPr="009E3AF5">
        <w:rPr>
          <w:lang w:val="es-ES_tradnl"/>
        </w:rPr>
        <w:t xml:space="preserve">. El Banco definirá un cronograma, junto </w:t>
      </w:r>
      <w:r w:rsidR="009C2D19" w:rsidRPr="009E3AF5">
        <w:rPr>
          <w:lang w:val="es-ES_tradnl"/>
        </w:rPr>
        <w:t>a</w:t>
      </w:r>
      <w:r w:rsidR="00AF5DF1">
        <w:rPr>
          <w:lang w:val="es-ES_tradnl"/>
        </w:rPr>
        <w:t xml:space="preserve"> </w:t>
      </w:r>
      <w:r w:rsidR="00673B38">
        <w:rPr>
          <w:lang w:val="es-ES_tradnl"/>
        </w:rPr>
        <w:t>AySA</w:t>
      </w:r>
      <w:r w:rsidRPr="009E3AF5">
        <w:rPr>
          <w:lang w:val="es-ES_tradnl"/>
        </w:rPr>
        <w:t>, para la ej</w:t>
      </w:r>
      <w:r w:rsidRPr="009E3AF5">
        <w:rPr>
          <w:lang w:val="es-ES_tradnl"/>
        </w:rPr>
        <w:t>e</w:t>
      </w:r>
      <w:r w:rsidRPr="009E3AF5">
        <w:rPr>
          <w:lang w:val="es-ES_tradnl"/>
        </w:rPr>
        <w:t xml:space="preserve">cución de las </w:t>
      </w:r>
      <w:r w:rsidR="00121DE1" w:rsidRPr="009E3AF5">
        <w:rPr>
          <w:lang w:val="es-ES_tradnl"/>
        </w:rPr>
        <w:t>evaluaciones</w:t>
      </w:r>
      <w:r w:rsidRPr="009E3AF5">
        <w:rPr>
          <w:lang w:val="es-ES_tradnl"/>
        </w:rPr>
        <w:t xml:space="preserve"> socioeconómica ex post. </w:t>
      </w:r>
      <w:r w:rsidR="00673B38">
        <w:rPr>
          <w:lang w:val="es-ES_tradnl"/>
        </w:rPr>
        <w:t>AySA</w:t>
      </w:r>
      <w:r w:rsidRPr="009E3AF5">
        <w:rPr>
          <w:lang w:val="es-ES_tradnl"/>
        </w:rPr>
        <w:t xml:space="preserve"> será responsable por realizar las actividades relacionadas con estas evaluaciones durante </w:t>
      </w:r>
      <w:r w:rsidR="005D1B45" w:rsidRPr="009E3AF5">
        <w:rPr>
          <w:lang w:val="es-ES_tradnl"/>
        </w:rPr>
        <w:t>la</w:t>
      </w:r>
      <w:r w:rsidRPr="009E3AF5">
        <w:rPr>
          <w:lang w:val="es-ES_tradnl"/>
        </w:rPr>
        <w:t xml:space="preserve"> ejecución del </w:t>
      </w:r>
      <w:r w:rsidR="00121DE1" w:rsidRPr="009E3AF5">
        <w:rPr>
          <w:lang w:val="es-ES_tradnl"/>
        </w:rPr>
        <w:t>Programa</w:t>
      </w:r>
      <w:r w:rsidRPr="009E3AF5">
        <w:rPr>
          <w:lang w:val="es-ES_tradnl"/>
        </w:rPr>
        <w:t xml:space="preserve">. El Banco será </w:t>
      </w:r>
      <w:r w:rsidR="00121DE1" w:rsidRPr="009E3AF5">
        <w:rPr>
          <w:lang w:val="es-ES_tradnl"/>
        </w:rPr>
        <w:t>responsable</w:t>
      </w:r>
      <w:r w:rsidRPr="009E3AF5">
        <w:rPr>
          <w:lang w:val="es-ES_tradnl"/>
        </w:rPr>
        <w:t xml:space="preserve"> por realizar las actividades relacionadas con esas evaluaci</w:t>
      </w:r>
      <w:r w:rsidRPr="009E3AF5">
        <w:rPr>
          <w:lang w:val="es-ES_tradnl"/>
        </w:rPr>
        <w:t>o</w:t>
      </w:r>
      <w:r w:rsidRPr="009E3AF5">
        <w:rPr>
          <w:lang w:val="es-ES_tradnl"/>
        </w:rPr>
        <w:t xml:space="preserve">nes </w:t>
      </w:r>
      <w:r w:rsidR="00121DE1" w:rsidRPr="009E3AF5">
        <w:rPr>
          <w:lang w:val="es-ES_tradnl"/>
        </w:rPr>
        <w:t>una</w:t>
      </w:r>
      <w:r w:rsidRPr="009E3AF5">
        <w:rPr>
          <w:lang w:val="es-ES_tradnl"/>
        </w:rPr>
        <w:t xml:space="preserve"> vez se hay cerrado el Programa.</w:t>
      </w:r>
      <w:bookmarkEnd w:id="144"/>
    </w:p>
    <w:p w:rsidR="00EC31C6" w:rsidRPr="00B469CB" w:rsidRDefault="00AF6DFF" w:rsidP="001C20EC">
      <w:pPr>
        <w:pStyle w:val="Paragraph"/>
        <w:ind w:left="720" w:hanging="666"/>
        <w:rPr>
          <w:lang w:val="es-ES_tradnl"/>
        </w:rPr>
      </w:pPr>
      <w:bookmarkStart w:id="145" w:name="_Toc305003960"/>
      <w:r w:rsidRPr="00B469CB">
        <w:rPr>
          <w:b/>
          <w:lang w:val="es-ES_tradnl"/>
        </w:rPr>
        <w:t xml:space="preserve">Evaluaciones de desempeño </w:t>
      </w:r>
      <w:r w:rsidR="004524F3" w:rsidRPr="00B469CB">
        <w:rPr>
          <w:b/>
          <w:lang w:val="es-ES_tradnl"/>
        </w:rPr>
        <w:t>inicial</w:t>
      </w:r>
      <w:r w:rsidRPr="00B469CB">
        <w:rPr>
          <w:b/>
          <w:lang w:val="es-ES_tradnl"/>
        </w:rPr>
        <w:t xml:space="preserve"> y final. </w:t>
      </w:r>
      <w:bookmarkEnd w:id="145"/>
      <w:r w:rsidR="00F61CE0" w:rsidRPr="00B469CB">
        <w:rPr>
          <w:lang w:val="es-ES_tradnl"/>
        </w:rPr>
        <w:t>Con base en la evaluación de medio té</w:t>
      </w:r>
      <w:r w:rsidR="00F61CE0" w:rsidRPr="00B469CB">
        <w:rPr>
          <w:lang w:val="es-ES_tradnl"/>
        </w:rPr>
        <w:t>r</w:t>
      </w:r>
      <w:r w:rsidR="00F61CE0" w:rsidRPr="00B469CB">
        <w:rPr>
          <w:lang w:val="es-ES_tradnl"/>
        </w:rPr>
        <w:t>mino y de los informes de progreso semestrales (¶</w:t>
      </w:r>
      <w:r w:rsidR="00B512A4" w:rsidRPr="00B469CB">
        <w:rPr>
          <w:lang w:val="es-ES_tradnl"/>
        </w:rPr>
        <w:fldChar w:fldCharType="begin"/>
      </w:r>
      <w:r w:rsidR="00F61CE0" w:rsidRPr="00B469CB">
        <w:rPr>
          <w:lang w:val="es-ES_tradnl"/>
        </w:rPr>
        <w:instrText xml:space="preserve"> REF _Ref299658076 \r \h </w:instrText>
      </w:r>
      <w:r w:rsidR="00F87A8E" w:rsidRPr="00B469CB">
        <w:rPr>
          <w:lang w:val="es-ES_tradnl"/>
        </w:rPr>
        <w:instrText xml:space="preserve"> \* MERGEFORMAT </w:instrText>
      </w:r>
      <w:r w:rsidR="00B512A4" w:rsidRPr="00B469CB">
        <w:rPr>
          <w:lang w:val="es-ES_tradnl"/>
        </w:rPr>
      </w:r>
      <w:r w:rsidR="00B512A4" w:rsidRPr="00B469CB">
        <w:rPr>
          <w:lang w:val="es-ES_tradnl"/>
        </w:rPr>
        <w:fldChar w:fldCharType="separate"/>
      </w:r>
      <w:r w:rsidR="00FE71E6" w:rsidRPr="00B469CB">
        <w:rPr>
          <w:lang w:val="es-ES_tradnl"/>
        </w:rPr>
        <w:t>2.1</w:t>
      </w:r>
      <w:r w:rsidR="00B512A4" w:rsidRPr="00B469CB">
        <w:rPr>
          <w:lang w:val="es-ES_tradnl"/>
        </w:rPr>
        <w:fldChar w:fldCharType="end"/>
      </w:r>
      <w:r w:rsidR="00851DA6" w:rsidRPr="00B469CB">
        <w:rPr>
          <w:lang w:val="es-ES_tradnl"/>
        </w:rPr>
        <w:t>5</w:t>
      </w:r>
      <w:r w:rsidR="00F61CE0" w:rsidRPr="00B469CB">
        <w:rPr>
          <w:lang w:val="es-ES_tradnl"/>
        </w:rPr>
        <w:t xml:space="preserve">), </w:t>
      </w:r>
      <w:r w:rsidR="00673B38" w:rsidRPr="00B469CB">
        <w:rPr>
          <w:lang w:val="es-ES_tradnl"/>
        </w:rPr>
        <w:t>AySA</w:t>
      </w:r>
      <w:r w:rsidR="00F61CE0" w:rsidRPr="00B469CB">
        <w:rPr>
          <w:lang w:val="es-ES_tradnl"/>
        </w:rPr>
        <w:t xml:space="preserve"> y el Banco </w:t>
      </w:r>
      <w:r w:rsidR="00F61CE0" w:rsidRPr="00B469CB">
        <w:rPr>
          <w:bCs/>
          <w:lang w:val="es-ES_tradnl"/>
        </w:rPr>
        <w:t xml:space="preserve">realizarán conjuntamente </w:t>
      </w:r>
      <w:r w:rsidR="004524F3" w:rsidRPr="00B469CB">
        <w:rPr>
          <w:bCs/>
          <w:lang w:val="es-ES_tradnl"/>
        </w:rPr>
        <w:t>l</w:t>
      </w:r>
      <w:r w:rsidR="00F61CE0" w:rsidRPr="00B469CB">
        <w:rPr>
          <w:bCs/>
          <w:lang w:val="es-ES_tradnl"/>
        </w:rPr>
        <w:t xml:space="preserve">a evaluación </w:t>
      </w:r>
      <w:r w:rsidR="004524F3" w:rsidRPr="00B469CB">
        <w:rPr>
          <w:bCs/>
          <w:lang w:val="es-ES_tradnl"/>
        </w:rPr>
        <w:t>inicial</w:t>
      </w:r>
      <w:r w:rsidR="00F61CE0" w:rsidRPr="00B469CB">
        <w:rPr>
          <w:b/>
          <w:bCs/>
          <w:lang w:val="es-ES_tradnl"/>
        </w:rPr>
        <w:t xml:space="preserve">,  </w:t>
      </w:r>
      <w:r w:rsidR="00F61CE0" w:rsidRPr="00B469CB">
        <w:rPr>
          <w:lang w:val="es-ES_tradnl"/>
        </w:rPr>
        <w:t>durante la cual</w:t>
      </w:r>
      <w:r w:rsidR="00F61CE0" w:rsidRPr="00B469CB">
        <w:rPr>
          <w:b/>
          <w:bCs/>
          <w:lang w:val="es-ES_tradnl"/>
        </w:rPr>
        <w:t xml:space="preserve"> </w:t>
      </w:r>
      <w:r w:rsidR="00F61CE0" w:rsidRPr="00B469CB">
        <w:rPr>
          <w:lang w:val="es-ES_tradnl"/>
        </w:rPr>
        <w:t>se verificará el cumplimiento de las metas acordadas, así como de los otros compromisos contractuales. En el caso de que esta revisión demuestre la necesidad de hacer ajustes en la ejecución, el ejecutor deberá presentar un plan para corregir las deficiencias encontradas. Esta evaluación servirá de base para la preparación de</w:t>
      </w:r>
      <w:r w:rsidR="00B469CB" w:rsidRPr="00B469CB">
        <w:rPr>
          <w:lang w:val="es-ES_tradnl"/>
        </w:rPr>
        <w:t xml:space="preserve"> </w:t>
      </w:r>
      <w:r w:rsidR="00F61CE0" w:rsidRPr="00B469CB">
        <w:rPr>
          <w:lang w:val="es-ES_tradnl"/>
        </w:rPr>
        <w:t>l</w:t>
      </w:r>
      <w:r w:rsidR="00B469CB" w:rsidRPr="00B469CB">
        <w:rPr>
          <w:lang w:val="es-ES_tradnl"/>
        </w:rPr>
        <w:t>a</w:t>
      </w:r>
      <w:r w:rsidR="00F61CE0" w:rsidRPr="00B469CB">
        <w:rPr>
          <w:lang w:val="es-ES_tradnl"/>
        </w:rPr>
        <w:t xml:space="preserve"> </w:t>
      </w:r>
      <w:r w:rsidR="00B469CB" w:rsidRPr="00B469CB">
        <w:rPr>
          <w:lang w:val="es-ES_tradnl"/>
        </w:rPr>
        <w:t>evaluación intermedia.</w:t>
      </w:r>
      <w:r w:rsidR="00F61CE0" w:rsidRPr="00B469CB">
        <w:rPr>
          <w:lang w:val="es-ES_tradnl"/>
        </w:rPr>
        <w:t>.</w:t>
      </w:r>
    </w:p>
    <w:p w:rsidR="002F66B1" w:rsidRPr="009E3AF5" w:rsidRDefault="002F66B1" w:rsidP="001C20EC">
      <w:pPr>
        <w:pStyle w:val="Paragraph"/>
        <w:ind w:left="720" w:hanging="666"/>
        <w:rPr>
          <w:lang w:val="es-ES_tradnl"/>
        </w:rPr>
      </w:pPr>
      <w:bookmarkStart w:id="146" w:name="_Toc305003961"/>
      <w:bookmarkStart w:id="147" w:name="_Toc305003962"/>
      <w:r w:rsidRPr="009E3AF5">
        <w:rPr>
          <w:lang w:val="es-ES_tradnl"/>
        </w:rPr>
        <w:t xml:space="preserve">Con base en la evaluación final, el Banco y </w:t>
      </w:r>
      <w:r w:rsidR="00D44DBC">
        <w:rPr>
          <w:lang w:val="es-ES_tradnl"/>
        </w:rPr>
        <w:t>AySA</w:t>
      </w:r>
      <w:r w:rsidRPr="009E3AF5">
        <w:rPr>
          <w:lang w:val="es-ES_tradnl"/>
        </w:rPr>
        <w:t xml:space="preserve"> prepararán el </w:t>
      </w:r>
      <w:r w:rsidRPr="00167A24">
        <w:rPr>
          <w:b/>
          <w:lang w:val="es-ES_tradnl"/>
        </w:rPr>
        <w:t>Informe de Termin</w:t>
      </w:r>
      <w:r w:rsidRPr="00167A24">
        <w:rPr>
          <w:b/>
          <w:lang w:val="es-ES_tradnl"/>
        </w:rPr>
        <w:t>a</w:t>
      </w:r>
      <w:r w:rsidRPr="00167A24">
        <w:rPr>
          <w:b/>
          <w:lang w:val="es-ES_tradnl"/>
        </w:rPr>
        <w:t>ción del Proyecto</w:t>
      </w:r>
      <w:r w:rsidRPr="009E3AF5">
        <w:rPr>
          <w:lang w:val="es-ES_tradnl"/>
        </w:rPr>
        <w:t xml:space="preserve"> (ITP). </w:t>
      </w:r>
      <w:r w:rsidR="00D44DBC">
        <w:rPr>
          <w:lang w:val="es-ES_tradnl"/>
        </w:rPr>
        <w:t>AySA</w:t>
      </w:r>
      <w:r w:rsidRPr="009E3AF5">
        <w:rPr>
          <w:lang w:val="es-ES_tradnl"/>
        </w:rPr>
        <w:t xml:space="preserve"> será responsable por  colectar y mantener disponible toda la información, indicadores y parámetros necesarios para la preparación del ITP. Asimismo, los informes de evaluación, incluyendo la documentación e información e</w:t>
      </w:r>
      <w:r w:rsidRPr="009E3AF5">
        <w:rPr>
          <w:lang w:val="es-ES_tradnl"/>
        </w:rPr>
        <w:t>s</w:t>
      </w:r>
      <w:r w:rsidRPr="009E3AF5">
        <w:rPr>
          <w:lang w:val="es-ES_tradnl"/>
        </w:rPr>
        <w:t>tadística de soporte, quedarán disponibles para llevar a cabo la  evaluación socioec</w:t>
      </w:r>
      <w:r w:rsidRPr="009E3AF5">
        <w:rPr>
          <w:lang w:val="es-ES_tradnl"/>
        </w:rPr>
        <w:t>o</w:t>
      </w:r>
      <w:r w:rsidRPr="009E3AF5">
        <w:rPr>
          <w:lang w:val="es-ES_tradnl"/>
        </w:rPr>
        <w:t xml:space="preserve">nómica ex-post. </w:t>
      </w:r>
      <w:r w:rsidRPr="000B492D">
        <w:rPr>
          <w:bCs/>
          <w:lang w:val="es-ES_tradnl"/>
        </w:rPr>
        <w:t xml:space="preserve">El informe </w:t>
      </w:r>
      <w:r w:rsidR="004524F3" w:rsidRPr="000B492D">
        <w:rPr>
          <w:bCs/>
          <w:lang w:val="es-ES_tradnl"/>
        </w:rPr>
        <w:t>inicial</w:t>
      </w:r>
      <w:r w:rsidRPr="000B492D">
        <w:rPr>
          <w:bCs/>
          <w:lang w:val="es-ES_tradnl"/>
        </w:rPr>
        <w:t xml:space="preserve"> y el informe final son condiciones contractuales.</w:t>
      </w:r>
      <w:bookmarkEnd w:id="146"/>
    </w:p>
    <w:p w:rsidR="00EC31C6" w:rsidRPr="009E3AF5" w:rsidRDefault="00AF6DFF" w:rsidP="001C20EC">
      <w:pPr>
        <w:pStyle w:val="Paragraph"/>
        <w:ind w:left="720" w:hanging="666"/>
        <w:rPr>
          <w:lang w:val="es-ES_tradnl"/>
        </w:rPr>
      </w:pPr>
      <w:r w:rsidRPr="009E3AF5">
        <w:rPr>
          <w:b/>
          <w:lang w:val="es-ES_tradnl"/>
        </w:rPr>
        <w:t>Evaluación Socioeconómica Ex post</w:t>
      </w:r>
      <w:r w:rsidRPr="009E3AF5">
        <w:rPr>
          <w:lang w:val="es-ES_tradnl"/>
        </w:rPr>
        <w:t xml:space="preserve">. </w:t>
      </w:r>
      <w:r w:rsidR="00673B38">
        <w:rPr>
          <w:lang w:val="es-ES_tradnl"/>
        </w:rPr>
        <w:t>AySA</w:t>
      </w:r>
      <w:r w:rsidRPr="009E3AF5">
        <w:rPr>
          <w:lang w:val="es-ES_tradnl"/>
        </w:rPr>
        <w:t xml:space="preserve"> será responsable por realizar las activid</w:t>
      </w:r>
      <w:r w:rsidRPr="009E3AF5">
        <w:rPr>
          <w:lang w:val="es-ES_tradnl"/>
        </w:rPr>
        <w:t>a</w:t>
      </w:r>
      <w:r w:rsidRPr="009E3AF5">
        <w:rPr>
          <w:lang w:val="es-ES_tradnl"/>
        </w:rPr>
        <w:t xml:space="preserve">des relacionadas con la contratación de la </w:t>
      </w:r>
      <w:r w:rsidR="00121DE1" w:rsidRPr="009E3AF5">
        <w:rPr>
          <w:lang w:val="es-ES_tradnl"/>
        </w:rPr>
        <w:t>evaluación</w:t>
      </w:r>
      <w:r w:rsidRPr="009E3AF5">
        <w:rPr>
          <w:lang w:val="es-ES_tradnl"/>
        </w:rPr>
        <w:t xml:space="preserve"> y del análisis de la información durante </w:t>
      </w:r>
      <w:r w:rsidR="005D1B45" w:rsidRPr="009E3AF5">
        <w:rPr>
          <w:lang w:val="es-ES_tradnl"/>
        </w:rPr>
        <w:t>la</w:t>
      </w:r>
      <w:r w:rsidRPr="009E3AF5">
        <w:rPr>
          <w:lang w:val="es-ES_tradnl"/>
        </w:rPr>
        <w:t xml:space="preserve"> ejecución del Programa. El Banco será </w:t>
      </w:r>
      <w:r w:rsidR="00121DE1" w:rsidRPr="009E3AF5">
        <w:rPr>
          <w:lang w:val="es-ES_tradnl"/>
        </w:rPr>
        <w:t>responsable</w:t>
      </w:r>
      <w:r w:rsidRPr="009E3AF5">
        <w:rPr>
          <w:lang w:val="es-ES_tradnl"/>
        </w:rPr>
        <w:t xml:space="preserve">, además de la supervisión y evaluación de los resultados, de realizar esas actividades </w:t>
      </w:r>
      <w:r w:rsidR="005D1B45" w:rsidRPr="009E3AF5">
        <w:rPr>
          <w:lang w:val="es-ES_tradnl"/>
        </w:rPr>
        <w:t>una</w:t>
      </w:r>
      <w:r w:rsidRPr="009E3AF5">
        <w:rPr>
          <w:lang w:val="es-ES_tradnl"/>
        </w:rPr>
        <w:t xml:space="preserve"> vez se haya cerrado el Programa.</w:t>
      </w:r>
      <w:bookmarkEnd w:id="147"/>
    </w:p>
    <w:p w:rsidR="00EC31C6" w:rsidRPr="00515881" w:rsidRDefault="00AF6DFF" w:rsidP="001C20EC">
      <w:pPr>
        <w:pStyle w:val="Paragraph"/>
        <w:ind w:left="720" w:hanging="666"/>
        <w:rPr>
          <w:lang w:val="es-ES_tradnl"/>
        </w:rPr>
      </w:pPr>
      <w:bookmarkStart w:id="148" w:name="_Toc305003963"/>
      <w:r w:rsidRPr="009E3AF5">
        <w:rPr>
          <w:lang w:val="es-ES_tradnl"/>
        </w:rPr>
        <w:t xml:space="preserve">En el Cuadro </w:t>
      </w:r>
      <w:r w:rsidR="004B6136">
        <w:rPr>
          <w:lang w:val="es-ES_tradnl"/>
        </w:rPr>
        <w:t>4</w:t>
      </w:r>
      <w:r w:rsidRPr="009E3AF5">
        <w:rPr>
          <w:lang w:val="es-ES_tradnl"/>
        </w:rPr>
        <w:t xml:space="preserve"> se presentan el plazo del seguimiento, presupuesto asignado a cada una de las actividades principales y fuente de financiamiento</w:t>
      </w:r>
      <w:r w:rsidRPr="009E3AF5">
        <w:rPr>
          <w:color w:val="000000"/>
          <w:lang w:val="es-ES_tradnl"/>
        </w:rPr>
        <w:t>.</w:t>
      </w:r>
      <w:bookmarkEnd w:id="148"/>
    </w:p>
    <w:p w:rsidR="00EC31C6" w:rsidRPr="009E3AF5" w:rsidRDefault="00EC31C6">
      <w:pPr>
        <w:pStyle w:val="Paragraph"/>
        <w:ind w:hanging="360"/>
        <w:outlineLvl w:val="9"/>
        <w:rPr>
          <w:lang w:val="es-ES_tradnl"/>
        </w:rPr>
        <w:sectPr w:rsidR="00EC31C6" w:rsidRPr="009E3AF5" w:rsidSect="00961D5D">
          <w:pgSz w:w="12240" w:h="15840"/>
          <w:pgMar w:top="1440" w:right="1627" w:bottom="1440" w:left="1440" w:header="720" w:footer="720" w:gutter="0"/>
          <w:cols w:space="720"/>
        </w:sectPr>
      </w:pPr>
    </w:p>
    <w:p w:rsidR="00167A24" w:rsidRDefault="00AF6DFF" w:rsidP="00515881">
      <w:pPr>
        <w:pStyle w:val="Heading1"/>
        <w:numPr>
          <w:ilvl w:val="0"/>
          <w:numId w:val="0"/>
        </w:numPr>
        <w:spacing w:before="0" w:after="0"/>
        <w:ind w:left="288"/>
        <w:rPr>
          <w:rFonts w:ascii="Times New Roman" w:hAnsi="Times New Roman"/>
          <w:sz w:val="20"/>
          <w:lang w:val="es-ES_tradnl"/>
        </w:rPr>
      </w:pPr>
      <w:bookmarkStart w:id="149" w:name="_Toc299996944"/>
      <w:bookmarkStart w:id="150" w:name="_Toc299997074"/>
      <w:bookmarkStart w:id="151" w:name="_Toc299997417"/>
      <w:bookmarkStart w:id="152" w:name="_Toc305003964"/>
      <w:r w:rsidRPr="00515881">
        <w:rPr>
          <w:rFonts w:ascii="Times New Roman" w:hAnsi="Times New Roman"/>
          <w:sz w:val="20"/>
          <w:lang w:val="es-ES_tradnl"/>
        </w:rPr>
        <w:t xml:space="preserve">Cuadro </w:t>
      </w:r>
      <w:r w:rsidR="00CE4BEA">
        <w:rPr>
          <w:rFonts w:ascii="Times New Roman" w:hAnsi="Times New Roman"/>
          <w:sz w:val="20"/>
          <w:lang w:val="es-ES_tradnl"/>
        </w:rPr>
        <w:t>4</w:t>
      </w:r>
    </w:p>
    <w:p w:rsidR="00EC31C6" w:rsidRPr="00515881" w:rsidRDefault="00D44DBC" w:rsidP="00D44DBC">
      <w:pPr>
        <w:tabs>
          <w:tab w:val="left" w:pos="3060"/>
        </w:tabs>
        <w:suppressAutoHyphens w:val="0"/>
        <w:autoSpaceDN/>
        <w:jc w:val="center"/>
        <w:textAlignment w:val="auto"/>
        <w:rPr>
          <w:sz w:val="20"/>
          <w:lang w:val="es-ES_tradnl"/>
        </w:rPr>
      </w:pPr>
      <w:r>
        <w:rPr>
          <w:rFonts w:ascii="Times New Roman Bold" w:hAnsi="Times New Roman Bold"/>
          <w:b/>
          <w:bCs/>
          <w:smallCaps/>
          <w:spacing w:val="0"/>
          <w:szCs w:val="24"/>
          <w:lang w:val="es-ES_tradnl"/>
        </w:rPr>
        <w:t>Programa</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de</w:t>
      </w:r>
      <w:r w:rsidRPr="002A3E64">
        <w:rPr>
          <w:rFonts w:ascii="Times New Roman Bold" w:hAnsi="Times New Roman Bold"/>
          <w:b/>
          <w:bCs/>
          <w:smallCaps/>
          <w:spacing w:val="0"/>
          <w:szCs w:val="24"/>
          <w:lang w:val="es-ES_tradnl"/>
        </w:rPr>
        <w:t xml:space="preserve"> A</w:t>
      </w:r>
      <w:r>
        <w:rPr>
          <w:rFonts w:ascii="Times New Roman Bold" w:hAnsi="Times New Roman Bold"/>
          <w:b/>
          <w:bCs/>
          <w:smallCaps/>
          <w:spacing w:val="0"/>
          <w:szCs w:val="24"/>
          <w:lang w:val="es-ES_tradnl"/>
        </w:rPr>
        <w:t>gua</w:t>
      </w:r>
      <w:r w:rsidRPr="002A3E64">
        <w:rPr>
          <w:rFonts w:ascii="Times New Roman Bold" w:hAnsi="Times New Roman Bold"/>
          <w:b/>
          <w:bCs/>
          <w:smallCaps/>
          <w:spacing w:val="0"/>
          <w:szCs w:val="24"/>
          <w:lang w:val="es-ES_tradnl"/>
        </w:rPr>
        <w:t xml:space="preserve"> P</w:t>
      </w:r>
      <w:r>
        <w:rPr>
          <w:rFonts w:ascii="Times New Roman Bold" w:hAnsi="Times New Roman Bold"/>
          <w:b/>
          <w:bCs/>
          <w:smallCaps/>
          <w:spacing w:val="0"/>
          <w:szCs w:val="24"/>
          <w:lang w:val="es-ES_tradnl"/>
        </w:rPr>
        <w:t>otable</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 xml:space="preserve">y </w:t>
      </w:r>
      <w:r w:rsidRPr="002A3E64">
        <w:rPr>
          <w:rFonts w:ascii="Times New Roman Bold" w:hAnsi="Times New Roman Bold"/>
          <w:b/>
          <w:bCs/>
          <w:smallCaps/>
          <w:spacing w:val="0"/>
          <w:szCs w:val="24"/>
          <w:lang w:val="es-ES_tradnl"/>
        </w:rPr>
        <w:t xml:space="preserve"> S</w:t>
      </w:r>
      <w:r>
        <w:rPr>
          <w:rFonts w:ascii="Times New Roman Bold" w:hAnsi="Times New Roman Bold"/>
          <w:b/>
          <w:bCs/>
          <w:smallCaps/>
          <w:spacing w:val="0"/>
          <w:szCs w:val="24"/>
          <w:lang w:val="es-ES_tradnl"/>
        </w:rPr>
        <w:t>aneamiento</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del</w:t>
      </w:r>
      <w:r w:rsidRPr="002A3E64">
        <w:rPr>
          <w:rFonts w:ascii="Times New Roman Bold" w:hAnsi="Times New Roman Bold"/>
          <w:b/>
          <w:bCs/>
          <w:smallCaps/>
          <w:spacing w:val="0"/>
          <w:szCs w:val="24"/>
          <w:lang w:val="es-ES_tradnl"/>
        </w:rPr>
        <w:t xml:space="preserve"> Á</w:t>
      </w:r>
      <w:r>
        <w:rPr>
          <w:rFonts w:ascii="Times New Roman Bold" w:hAnsi="Times New Roman Bold"/>
          <w:b/>
          <w:bCs/>
          <w:smallCaps/>
          <w:spacing w:val="0"/>
          <w:szCs w:val="24"/>
          <w:lang w:val="es-ES_tradnl"/>
        </w:rPr>
        <w:t>rea</w:t>
      </w:r>
      <w:r w:rsidRPr="002A3E64">
        <w:rPr>
          <w:rFonts w:ascii="Times New Roman Bold" w:hAnsi="Times New Roman Bold"/>
          <w:b/>
          <w:bCs/>
          <w:smallCaps/>
          <w:spacing w:val="0"/>
          <w:szCs w:val="24"/>
          <w:lang w:val="es-ES_tradnl"/>
        </w:rPr>
        <w:t xml:space="preserve"> M</w:t>
      </w:r>
      <w:r>
        <w:rPr>
          <w:rFonts w:ascii="Times New Roman Bold" w:hAnsi="Times New Roman Bold"/>
          <w:b/>
          <w:bCs/>
          <w:smallCaps/>
          <w:spacing w:val="0"/>
          <w:szCs w:val="24"/>
          <w:lang w:val="es-ES_tradnl"/>
        </w:rPr>
        <w:t>etropolitana</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de</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la</w:t>
      </w:r>
      <w:r w:rsidRPr="002A3E64">
        <w:rPr>
          <w:rFonts w:ascii="Times New Roman Bold" w:hAnsi="Times New Roman Bold"/>
          <w:b/>
          <w:bCs/>
          <w:smallCaps/>
          <w:spacing w:val="0"/>
          <w:szCs w:val="24"/>
          <w:lang w:val="es-ES_tradnl"/>
        </w:rPr>
        <w:t xml:space="preserve"> C</w:t>
      </w:r>
      <w:r>
        <w:rPr>
          <w:rFonts w:ascii="Times New Roman Bold" w:hAnsi="Times New Roman Bold"/>
          <w:b/>
          <w:bCs/>
          <w:smallCaps/>
          <w:spacing w:val="0"/>
          <w:szCs w:val="24"/>
          <w:lang w:val="es-ES_tradnl"/>
        </w:rPr>
        <w:t>iudad de</w:t>
      </w:r>
      <w:r w:rsidRPr="002A3E64">
        <w:rPr>
          <w:rFonts w:ascii="Times New Roman Bold" w:hAnsi="Times New Roman Bold"/>
          <w:b/>
          <w:bCs/>
          <w:smallCaps/>
          <w:spacing w:val="0"/>
          <w:szCs w:val="24"/>
          <w:lang w:val="es-ES_tradnl"/>
        </w:rPr>
        <w:t xml:space="preserve"> B</w:t>
      </w:r>
      <w:r>
        <w:rPr>
          <w:rFonts w:ascii="Times New Roman Bold" w:hAnsi="Times New Roman Bold"/>
          <w:b/>
          <w:bCs/>
          <w:smallCaps/>
          <w:spacing w:val="0"/>
          <w:szCs w:val="24"/>
          <w:lang w:val="es-ES_tradnl"/>
        </w:rPr>
        <w:t>uenos</w:t>
      </w:r>
      <w:r w:rsidRPr="002A3E64">
        <w:rPr>
          <w:rFonts w:ascii="Times New Roman Bold" w:hAnsi="Times New Roman Bold"/>
          <w:b/>
          <w:bCs/>
          <w:smallCaps/>
          <w:spacing w:val="0"/>
          <w:szCs w:val="24"/>
          <w:lang w:val="es-ES_tradnl"/>
        </w:rPr>
        <w:t xml:space="preserve"> A</w:t>
      </w:r>
      <w:r>
        <w:rPr>
          <w:rFonts w:ascii="Times New Roman Bold" w:hAnsi="Times New Roman Bold"/>
          <w:b/>
          <w:bCs/>
          <w:smallCaps/>
          <w:spacing w:val="0"/>
          <w:szCs w:val="24"/>
          <w:lang w:val="es-ES_tradnl"/>
        </w:rPr>
        <w:t>ires</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y</w:t>
      </w:r>
      <w:r w:rsidRPr="002A3E64">
        <w:rPr>
          <w:rFonts w:ascii="Times New Roman Bold" w:hAnsi="Times New Roman Bold"/>
          <w:b/>
          <w:bCs/>
          <w:smallCaps/>
          <w:spacing w:val="0"/>
          <w:szCs w:val="24"/>
          <w:lang w:val="es-ES_tradnl"/>
        </w:rPr>
        <w:t xml:space="preserve"> </w:t>
      </w:r>
      <w:r>
        <w:rPr>
          <w:rFonts w:ascii="Times New Roman Bold" w:hAnsi="Times New Roman Bold"/>
          <w:b/>
          <w:bCs/>
          <w:smallCaps/>
          <w:spacing w:val="0"/>
          <w:szCs w:val="24"/>
          <w:lang w:val="es-ES_tradnl"/>
        </w:rPr>
        <w:t>el</w:t>
      </w:r>
      <w:r w:rsidRPr="002A3E64">
        <w:rPr>
          <w:rFonts w:ascii="Times New Roman Bold" w:hAnsi="Times New Roman Bold"/>
          <w:b/>
          <w:bCs/>
          <w:smallCaps/>
          <w:spacing w:val="0"/>
          <w:szCs w:val="24"/>
          <w:lang w:val="es-ES_tradnl"/>
        </w:rPr>
        <w:t xml:space="preserve"> C</w:t>
      </w:r>
      <w:r>
        <w:rPr>
          <w:rFonts w:ascii="Times New Roman Bold" w:hAnsi="Times New Roman Bold"/>
          <w:b/>
          <w:bCs/>
          <w:smallCaps/>
          <w:spacing w:val="0"/>
          <w:szCs w:val="24"/>
          <w:lang w:val="es-ES_tradnl"/>
        </w:rPr>
        <w:t>onourbano</w:t>
      </w:r>
      <w:r w:rsidRPr="002A3E64">
        <w:rPr>
          <w:rFonts w:ascii="Times New Roman Bold" w:hAnsi="Times New Roman Bold"/>
          <w:b/>
          <w:bCs/>
          <w:smallCaps/>
          <w:spacing w:val="0"/>
          <w:szCs w:val="24"/>
          <w:lang w:val="es-ES_tradnl"/>
        </w:rPr>
        <w:t xml:space="preserve"> B</w:t>
      </w:r>
      <w:r>
        <w:rPr>
          <w:rFonts w:ascii="Times New Roman Bold" w:hAnsi="Times New Roman Bold"/>
          <w:b/>
          <w:bCs/>
          <w:smallCaps/>
          <w:spacing w:val="0"/>
          <w:szCs w:val="24"/>
          <w:lang w:val="es-ES_tradnl"/>
        </w:rPr>
        <w:t>onarense</w:t>
      </w:r>
      <w:r w:rsidR="00F87A8E">
        <w:rPr>
          <w:sz w:val="20"/>
          <w:lang w:val="es-ES_tradnl"/>
        </w:rPr>
        <w:t>)</w:t>
      </w:r>
      <w:r w:rsidR="00AF6DFF" w:rsidRPr="00515881">
        <w:rPr>
          <w:sz w:val="20"/>
          <w:lang w:val="es-ES_tradnl"/>
        </w:rPr>
        <w:br/>
      </w:r>
      <w:r w:rsidR="00AF6DFF" w:rsidRPr="00D44DBC">
        <w:rPr>
          <w:rFonts w:eastAsia="Calibri"/>
          <w:b/>
          <w:sz w:val="20"/>
          <w:lang w:val="es-ES_tradnl"/>
        </w:rPr>
        <w:t xml:space="preserve">Plan de trabajo de </w:t>
      </w:r>
      <w:bookmarkEnd w:id="149"/>
      <w:bookmarkEnd w:id="150"/>
      <w:bookmarkEnd w:id="151"/>
      <w:r w:rsidR="00513B08" w:rsidRPr="00D44DBC">
        <w:rPr>
          <w:rFonts w:eastAsia="Calibri"/>
          <w:b/>
          <w:sz w:val="20"/>
          <w:lang w:val="es-ES_tradnl"/>
        </w:rPr>
        <w:t>Evaluación</w:t>
      </w:r>
      <w:bookmarkEnd w:id="152"/>
    </w:p>
    <w:tbl>
      <w:tblPr>
        <w:tblW w:w="15891" w:type="dxa"/>
        <w:jc w:val="center"/>
        <w:tblLayout w:type="fixed"/>
        <w:tblCellMar>
          <w:left w:w="10" w:type="dxa"/>
          <w:right w:w="10" w:type="dxa"/>
        </w:tblCellMar>
        <w:tblLook w:val="04A0" w:firstRow="1" w:lastRow="0" w:firstColumn="1" w:lastColumn="0" w:noHBand="0" w:noVBand="1"/>
      </w:tblPr>
      <w:tblGrid>
        <w:gridCol w:w="2718"/>
        <w:gridCol w:w="248"/>
        <w:gridCol w:w="354"/>
        <w:gridCol w:w="6"/>
        <w:gridCol w:w="353"/>
        <w:gridCol w:w="7"/>
        <w:gridCol w:w="229"/>
        <w:gridCol w:w="7"/>
        <w:gridCol w:w="482"/>
        <w:gridCol w:w="6"/>
        <w:gridCol w:w="364"/>
        <w:gridCol w:w="363"/>
        <w:gridCol w:w="360"/>
        <w:gridCol w:w="364"/>
        <w:gridCol w:w="344"/>
        <w:gridCol w:w="29"/>
        <w:gridCol w:w="320"/>
        <w:gridCol w:w="40"/>
        <w:gridCol w:w="298"/>
        <w:gridCol w:w="11"/>
        <w:gridCol w:w="349"/>
        <w:gridCol w:w="360"/>
        <w:gridCol w:w="360"/>
        <w:gridCol w:w="360"/>
        <w:gridCol w:w="364"/>
        <w:gridCol w:w="265"/>
        <w:gridCol w:w="322"/>
        <w:gridCol w:w="393"/>
        <w:gridCol w:w="337"/>
        <w:gridCol w:w="658"/>
        <w:gridCol w:w="1890"/>
        <w:gridCol w:w="1170"/>
        <w:gridCol w:w="2160"/>
      </w:tblGrid>
      <w:tr w:rsidR="00FE7018" w:rsidRPr="00515881" w:rsidTr="00AA7BEB">
        <w:trPr>
          <w:jc w:val="center"/>
        </w:trPr>
        <w:tc>
          <w:tcPr>
            <w:tcW w:w="2718"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E7018" w:rsidRPr="00515881" w:rsidRDefault="00FE7018" w:rsidP="00515881">
            <w:pPr>
              <w:jc w:val="center"/>
              <w:rPr>
                <w:b/>
                <w:sz w:val="20"/>
                <w:lang w:val="es-ES_tradnl"/>
              </w:rPr>
            </w:pPr>
            <w:r w:rsidRPr="00515881">
              <w:rPr>
                <w:b/>
                <w:sz w:val="20"/>
                <w:lang w:val="es-ES_tradnl"/>
              </w:rPr>
              <w:t>Principales actividades de seguimiento/Productos por actividad</w:t>
            </w:r>
          </w:p>
        </w:tc>
        <w:tc>
          <w:tcPr>
            <w:tcW w:w="24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E7018" w:rsidRPr="00515881" w:rsidRDefault="00FE7018" w:rsidP="00515881">
            <w:pPr>
              <w:jc w:val="center"/>
              <w:rPr>
                <w:b/>
                <w:sz w:val="20"/>
                <w:lang w:val="es-ES_tradnl"/>
              </w:rPr>
            </w:pPr>
          </w:p>
        </w:tc>
        <w:tc>
          <w:tcPr>
            <w:tcW w:w="1438" w:type="dxa"/>
            <w:gridSpan w:val="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E7018" w:rsidRPr="00515881" w:rsidRDefault="00FE7018" w:rsidP="00E63F4A">
            <w:pPr>
              <w:jc w:val="center"/>
              <w:rPr>
                <w:b/>
                <w:sz w:val="20"/>
                <w:lang w:val="es-ES_tradnl"/>
              </w:rPr>
            </w:pPr>
            <w:r w:rsidRPr="00515881">
              <w:rPr>
                <w:b/>
                <w:sz w:val="20"/>
                <w:lang w:val="es-ES_tradnl"/>
              </w:rPr>
              <w:t xml:space="preserve">Año </w:t>
            </w:r>
            <w:r>
              <w:rPr>
                <w:b/>
                <w:sz w:val="20"/>
                <w:lang w:val="es-ES_tradnl"/>
              </w:rPr>
              <w:t>0</w:t>
            </w:r>
          </w:p>
        </w:tc>
        <w:tc>
          <w:tcPr>
            <w:tcW w:w="1457"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E7018" w:rsidRPr="00515881" w:rsidRDefault="00FE7018" w:rsidP="00E63F4A">
            <w:pPr>
              <w:jc w:val="center"/>
              <w:rPr>
                <w:b/>
                <w:sz w:val="20"/>
                <w:lang w:val="es-ES_tradnl"/>
              </w:rPr>
            </w:pPr>
            <w:r w:rsidRPr="00515881">
              <w:rPr>
                <w:b/>
                <w:sz w:val="20"/>
                <w:lang w:val="es-ES_tradnl"/>
              </w:rPr>
              <w:t xml:space="preserve">Año </w:t>
            </w:r>
            <w:r>
              <w:rPr>
                <w:b/>
                <w:sz w:val="20"/>
                <w:lang w:val="es-ES_tradnl"/>
              </w:rPr>
              <w:t>1</w:t>
            </w:r>
          </w:p>
        </w:tc>
        <w:tc>
          <w:tcPr>
            <w:tcW w:w="1391" w:type="dxa"/>
            <w:gridSpan w:val="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E7018" w:rsidRPr="00515881" w:rsidRDefault="00FE7018" w:rsidP="00E63F4A">
            <w:pPr>
              <w:jc w:val="center"/>
              <w:rPr>
                <w:b/>
                <w:sz w:val="20"/>
                <w:lang w:val="es-ES_tradnl"/>
              </w:rPr>
            </w:pPr>
            <w:r w:rsidRPr="00515881">
              <w:rPr>
                <w:b/>
                <w:sz w:val="20"/>
                <w:lang w:val="es-ES_tradnl"/>
              </w:rPr>
              <w:t xml:space="preserve">Año </w:t>
            </w:r>
            <w:r>
              <w:rPr>
                <w:b/>
                <w:sz w:val="20"/>
                <w:lang w:val="es-ES_tradnl"/>
              </w:rPr>
              <w:t>2</w:t>
            </w:r>
          </w:p>
        </w:tc>
        <w:tc>
          <w:tcPr>
            <w:tcW w:w="1444"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E7018" w:rsidRPr="00515881" w:rsidRDefault="00FE7018" w:rsidP="00E63F4A">
            <w:pPr>
              <w:jc w:val="center"/>
              <w:rPr>
                <w:b/>
                <w:sz w:val="20"/>
                <w:lang w:val="es-ES_tradnl"/>
              </w:rPr>
            </w:pPr>
            <w:r w:rsidRPr="00515881">
              <w:rPr>
                <w:b/>
                <w:sz w:val="20"/>
                <w:lang w:val="es-ES_tradnl"/>
              </w:rPr>
              <w:t xml:space="preserve">Año </w:t>
            </w:r>
            <w:r>
              <w:rPr>
                <w:b/>
                <w:sz w:val="20"/>
                <w:lang w:val="es-ES_tradnl"/>
              </w:rPr>
              <w:t>3</w:t>
            </w:r>
          </w:p>
        </w:tc>
        <w:tc>
          <w:tcPr>
            <w:tcW w:w="1317"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E7018" w:rsidRPr="00515881" w:rsidRDefault="00FE7018" w:rsidP="00E63F4A">
            <w:pPr>
              <w:jc w:val="center"/>
              <w:rPr>
                <w:b/>
                <w:sz w:val="20"/>
                <w:lang w:val="es-ES_tradnl"/>
              </w:rPr>
            </w:pPr>
            <w:r>
              <w:rPr>
                <w:b/>
                <w:sz w:val="20"/>
                <w:lang w:val="es-ES_tradnl"/>
              </w:rPr>
              <w:t>Año 4</w:t>
            </w:r>
          </w:p>
        </w:tc>
        <w:tc>
          <w:tcPr>
            <w:tcW w:w="658" w:type="dxa"/>
            <w:tcBorders>
              <w:top w:val="single" w:sz="4" w:space="0" w:color="000000"/>
              <w:left w:val="single" w:sz="4" w:space="0" w:color="000000"/>
              <w:bottom w:val="single" w:sz="4" w:space="0" w:color="000000"/>
              <w:right w:val="single" w:sz="4" w:space="0" w:color="000000"/>
            </w:tcBorders>
            <w:shd w:val="clear" w:color="auto" w:fill="D9D9D9"/>
          </w:tcPr>
          <w:p w:rsidR="00FE7018" w:rsidRPr="00515881" w:rsidRDefault="00FE7018" w:rsidP="00515881">
            <w:pPr>
              <w:jc w:val="center"/>
              <w:rPr>
                <w:b/>
                <w:sz w:val="20"/>
                <w:lang w:val="es-ES_tradnl"/>
              </w:rPr>
            </w:pPr>
            <w:r>
              <w:rPr>
                <w:b/>
                <w:sz w:val="20"/>
                <w:lang w:val="es-ES_tradnl"/>
              </w:rPr>
              <w:t>Año 5</w:t>
            </w:r>
          </w:p>
        </w:tc>
        <w:tc>
          <w:tcPr>
            <w:tcW w:w="189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Responsable</w:t>
            </w: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Costo</w:t>
            </w:r>
          </w:p>
          <w:p w:rsidR="00FE7018" w:rsidRPr="00515881" w:rsidRDefault="00FE7018" w:rsidP="00515881">
            <w:pPr>
              <w:jc w:val="center"/>
              <w:rPr>
                <w:b/>
                <w:sz w:val="20"/>
                <w:lang w:val="es-ES_tradnl"/>
              </w:rPr>
            </w:pPr>
            <w:r w:rsidRPr="00515881">
              <w:rPr>
                <w:b/>
                <w:sz w:val="20"/>
                <w:lang w:val="es-ES_tradnl"/>
              </w:rPr>
              <w:t>(US$)</w:t>
            </w:r>
          </w:p>
        </w:tc>
        <w:tc>
          <w:tcPr>
            <w:tcW w:w="216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Financiamiento</w:t>
            </w:r>
          </w:p>
        </w:tc>
      </w:tr>
      <w:tr w:rsidR="00FE7018" w:rsidRPr="00515881" w:rsidTr="00AA7BEB">
        <w:trPr>
          <w:jc w:val="center"/>
        </w:trPr>
        <w:tc>
          <w:tcPr>
            <w:tcW w:w="2718"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E7018" w:rsidRPr="00515881" w:rsidRDefault="00FE7018" w:rsidP="00515881">
            <w:pPr>
              <w:jc w:val="center"/>
              <w:rPr>
                <w:b/>
                <w:sz w:val="20"/>
                <w:lang w:val="es-ES_tradnl"/>
              </w:rPr>
            </w:pPr>
          </w:p>
        </w:tc>
        <w:tc>
          <w:tcPr>
            <w:tcW w:w="24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0</w:t>
            </w:r>
          </w:p>
        </w:tc>
        <w:tc>
          <w:tcPr>
            <w:tcW w:w="35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1</w:t>
            </w: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2</w:t>
            </w:r>
          </w:p>
        </w:tc>
        <w:tc>
          <w:tcPr>
            <w:tcW w:w="23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3</w:t>
            </w: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4</w:t>
            </w: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1</w:t>
            </w:r>
          </w:p>
        </w:tc>
        <w:tc>
          <w:tcPr>
            <w:tcW w:w="36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2</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3</w:t>
            </w:r>
          </w:p>
        </w:tc>
        <w:tc>
          <w:tcPr>
            <w:tcW w:w="36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4</w:t>
            </w:r>
          </w:p>
        </w:tc>
        <w:tc>
          <w:tcPr>
            <w:tcW w:w="373"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1</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2</w:t>
            </w:r>
          </w:p>
        </w:tc>
        <w:tc>
          <w:tcPr>
            <w:tcW w:w="29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3</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4</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1</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2</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3</w:t>
            </w:r>
          </w:p>
        </w:tc>
        <w:tc>
          <w:tcPr>
            <w:tcW w:w="36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4</w:t>
            </w:r>
          </w:p>
        </w:tc>
        <w:tc>
          <w:tcPr>
            <w:tcW w:w="26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FE7018" w:rsidRPr="00515881" w:rsidRDefault="00FE7018" w:rsidP="00515881">
            <w:pPr>
              <w:jc w:val="center"/>
              <w:rPr>
                <w:b/>
                <w:sz w:val="20"/>
                <w:lang w:val="es-ES_tradnl"/>
              </w:rPr>
            </w:pPr>
            <w:r w:rsidRPr="00515881">
              <w:rPr>
                <w:b/>
                <w:sz w:val="20"/>
                <w:lang w:val="es-ES_tradnl"/>
              </w:rPr>
              <w:t>1</w:t>
            </w:r>
          </w:p>
        </w:tc>
        <w:tc>
          <w:tcPr>
            <w:tcW w:w="3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E7018" w:rsidRPr="00017784" w:rsidRDefault="00FE7018" w:rsidP="00017784">
            <w:pPr>
              <w:jc w:val="center"/>
              <w:rPr>
                <w:b/>
                <w:sz w:val="20"/>
                <w:lang w:val="es-ES_tradnl"/>
              </w:rPr>
            </w:pPr>
            <w:r w:rsidRPr="00017784">
              <w:rPr>
                <w:b/>
                <w:sz w:val="20"/>
                <w:lang w:val="es-ES_tradnl"/>
              </w:rPr>
              <w:t>2</w:t>
            </w:r>
          </w:p>
        </w:tc>
        <w:tc>
          <w:tcPr>
            <w:tcW w:w="3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E7018" w:rsidRPr="00017784" w:rsidRDefault="00FE7018" w:rsidP="00017784">
            <w:pPr>
              <w:jc w:val="center"/>
              <w:rPr>
                <w:b/>
                <w:sz w:val="20"/>
                <w:lang w:val="es-ES_tradnl"/>
              </w:rPr>
            </w:pPr>
            <w:r w:rsidRPr="00017784">
              <w:rPr>
                <w:b/>
                <w:sz w:val="20"/>
                <w:lang w:val="es-ES_tradnl"/>
              </w:rPr>
              <w:t>3</w:t>
            </w:r>
          </w:p>
        </w:tc>
        <w:tc>
          <w:tcPr>
            <w:tcW w:w="3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E7018" w:rsidRPr="00017784" w:rsidRDefault="00FE7018" w:rsidP="00017784">
            <w:pPr>
              <w:jc w:val="center"/>
              <w:rPr>
                <w:b/>
                <w:sz w:val="20"/>
                <w:lang w:val="es-ES_tradnl"/>
              </w:rPr>
            </w:pPr>
            <w:r w:rsidRPr="00017784">
              <w:rPr>
                <w:b/>
                <w:sz w:val="20"/>
                <w:lang w:val="es-ES_tradnl"/>
              </w:rPr>
              <w:t>4</w:t>
            </w:r>
          </w:p>
        </w:tc>
        <w:tc>
          <w:tcPr>
            <w:tcW w:w="65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FE7018" w:rsidRPr="00017784" w:rsidRDefault="00FE7018" w:rsidP="00017784">
            <w:pPr>
              <w:jc w:val="center"/>
              <w:rPr>
                <w:b/>
                <w:sz w:val="20"/>
                <w:lang w:val="es-ES_tradnl"/>
              </w:rPr>
            </w:pPr>
            <w:r w:rsidRPr="00017784">
              <w:rPr>
                <w:b/>
                <w:sz w:val="20"/>
                <w:lang w:val="es-ES_tradnl"/>
              </w:rPr>
              <w:t>1</w:t>
            </w:r>
          </w:p>
        </w:tc>
        <w:tc>
          <w:tcPr>
            <w:tcW w:w="189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E7018" w:rsidRPr="00515881" w:rsidRDefault="00FE7018" w:rsidP="00515881">
            <w:pPr>
              <w:jc w:val="center"/>
              <w:rPr>
                <w:sz w:val="20"/>
                <w:lang w:val="es-ES_tradnl"/>
              </w:rPr>
            </w:pPr>
          </w:p>
        </w:tc>
        <w:tc>
          <w:tcPr>
            <w:tcW w:w="117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E7018" w:rsidRPr="00515881" w:rsidRDefault="00FE7018" w:rsidP="00515881">
            <w:pPr>
              <w:jc w:val="center"/>
              <w:rPr>
                <w:sz w:val="20"/>
                <w:lang w:val="es-ES_tradnl"/>
              </w:rPr>
            </w:pPr>
          </w:p>
        </w:tc>
        <w:tc>
          <w:tcPr>
            <w:tcW w:w="216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E7018" w:rsidRPr="00515881" w:rsidRDefault="00FE7018" w:rsidP="00515881">
            <w:pPr>
              <w:jc w:val="center"/>
              <w:rPr>
                <w:sz w:val="20"/>
                <w:lang w:val="es-ES_tradnl"/>
              </w:rPr>
            </w:pPr>
          </w:p>
        </w:tc>
      </w:tr>
      <w:tr w:rsidR="00BB4E1E" w:rsidRPr="00515881" w:rsidTr="00AA7BEB">
        <w:trPr>
          <w:jc w:val="center"/>
        </w:trPr>
        <w:tc>
          <w:tcPr>
            <w:tcW w:w="12561" w:type="dxa"/>
            <w:gridSpan w:val="31"/>
            <w:tcBorders>
              <w:top w:val="single" w:sz="4" w:space="0" w:color="000000"/>
              <w:left w:val="single" w:sz="4" w:space="0" w:color="000000"/>
              <w:bottom w:val="single" w:sz="4" w:space="0" w:color="000000"/>
              <w:right w:val="single" w:sz="4" w:space="0" w:color="000000"/>
            </w:tcBorders>
          </w:tcPr>
          <w:p w:rsidR="00BB4E1E" w:rsidRPr="00515881" w:rsidRDefault="00BB4E1E" w:rsidP="00515881">
            <w:pPr>
              <w:rPr>
                <w:b/>
                <w:sz w:val="20"/>
                <w:lang w:val="es-ES_tradnl"/>
              </w:rPr>
            </w:pPr>
            <w:r w:rsidRPr="00515881">
              <w:rPr>
                <w:b/>
                <w:sz w:val="20"/>
                <w:lang w:val="es-ES_tradnl"/>
              </w:rPr>
              <w:t>Evaluaciones de Desempeño</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BB4E1E" w:rsidRPr="00515881" w:rsidRDefault="00BB4E1E" w:rsidP="00D655A8">
            <w:pPr>
              <w:jc w:val="center"/>
              <w:rPr>
                <w:b/>
                <w:sz w:val="20"/>
                <w:lang w:val="es-ES_tradnl"/>
              </w:rPr>
            </w:pPr>
            <w:r>
              <w:rPr>
                <w:b/>
                <w:sz w:val="20"/>
                <w:lang w:val="es-ES_tradnl"/>
              </w:rPr>
              <w:t>125.000</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E1E" w:rsidRPr="00D655A8" w:rsidRDefault="00965311" w:rsidP="00965311">
            <w:pPr>
              <w:ind w:left="80" w:right="311"/>
              <w:jc w:val="center"/>
              <w:rPr>
                <w:sz w:val="20"/>
                <w:lang w:val="es-ES_tradnl"/>
              </w:rPr>
            </w:pPr>
            <w:r w:rsidRPr="00D655A8">
              <w:rPr>
                <w:sz w:val="20"/>
                <w:lang w:val="es-ES_tradnl"/>
              </w:rPr>
              <w:t>Programa</w:t>
            </w:r>
          </w:p>
        </w:tc>
      </w:tr>
      <w:tr w:rsidR="00FE7018" w:rsidRPr="00515881" w:rsidTr="00AA7BEB">
        <w:trPr>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167A24">
            <w:pPr>
              <w:ind w:left="186"/>
              <w:rPr>
                <w:sz w:val="20"/>
                <w:lang w:val="es-ES_tradnl"/>
              </w:rPr>
            </w:pPr>
            <w:r w:rsidRPr="00515881">
              <w:rPr>
                <w:sz w:val="20"/>
                <w:lang w:val="es-ES_tradnl"/>
              </w:rPr>
              <w:t>Evaluación I</w:t>
            </w:r>
            <w:r>
              <w:rPr>
                <w:sz w:val="20"/>
                <w:lang w:val="es-ES_tradnl"/>
              </w:rPr>
              <w:t>ntermedia</w:t>
            </w:r>
          </w:p>
        </w:tc>
        <w:tc>
          <w:tcPr>
            <w:tcW w:w="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3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309" w:type="dxa"/>
            <w:gridSpan w:val="2"/>
            <w:tcBorders>
              <w:top w:val="single" w:sz="4" w:space="0" w:color="000000"/>
              <w:left w:val="single" w:sz="4" w:space="0" w:color="000000"/>
              <w:bottom w:val="single" w:sz="4" w:space="0" w:color="000000"/>
              <w:right w:val="single" w:sz="4" w:space="0" w:color="000000"/>
            </w:tcBorders>
            <w:shd w:val="clear" w:color="auto" w:fill="943634" w:themeFill="accent2" w:themeFillShade="BF"/>
            <w:tcMar>
              <w:top w:w="0" w:type="dxa"/>
              <w:left w:w="108" w:type="dxa"/>
              <w:bottom w:w="0" w:type="dxa"/>
              <w:right w:w="108" w:type="dxa"/>
            </w:tcMar>
          </w:tcPr>
          <w:p w:rsidR="00FE7018" w:rsidRPr="00515881" w:rsidRDefault="00FE7018" w:rsidP="00515881">
            <w:pPr>
              <w:rPr>
                <w:sz w:val="20"/>
                <w:lang w:val="es-ES_tradnl"/>
              </w:rPr>
            </w:pPr>
          </w:p>
        </w:tc>
        <w:tc>
          <w:tcPr>
            <w:tcW w:w="349" w:type="dxa"/>
            <w:tcBorders>
              <w:top w:val="single" w:sz="4" w:space="0" w:color="000000"/>
              <w:left w:val="single" w:sz="4" w:space="0" w:color="000000"/>
              <w:bottom w:val="single" w:sz="4" w:space="0" w:color="000000"/>
              <w:right w:val="single" w:sz="4" w:space="0" w:color="000000"/>
            </w:tcBorders>
            <w:shd w:val="clear" w:color="auto" w:fill="943634" w:themeFill="accent2" w:themeFillShade="BF"/>
            <w:tcMar>
              <w:top w:w="0" w:type="dxa"/>
              <w:left w:w="108" w:type="dxa"/>
              <w:bottom w:w="0" w:type="dxa"/>
              <w:right w:w="108" w:type="dxa"/>
            </w:tcMar>
          </w:tcPr>
          <w:p w:rsidR="00FE7018" w:rsidRPr="00515881" w:rsidRDefault="00FE7018"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E7018" w:rsidRPr="00515881" w:rsidRDefault="00FE7018" w:rsidP="00515881">
            <w:pPr>
              <w:rPr>
                <w:sz w:val="20"/>
                <w:lang w:val="es-ES_tradnl"/>
              </w:rPr>
            </w:pPr>
          </w:p>
        </w:tc>
        <w:tc>
          <w:tcPr>
            <w:tcW w:w="322" w:type="dxa"/>
            <w:tcBorders>
              <w:top w:val="single" w:sz="4" w:space="0" w:color="000000"/>
              <w:left w:val="single" w:sz="4" w:space="0" w:color="000000"/>
              <w:bottom w:val="single" w:sz="4" w:space="0" w:color="000000"/>
              <w:right w:val="single" w:sz="4" w:space="0" w:color="000000"/>
            </w:tcBorders>
          </w:tcPr>
          <w:p w:rsidR="00FE7018" w:rsidRPr="00515881" w:rsidRDefault="00FE7018" w:rsidP="00AF5DF1">
            <w:pPr>
              <w:jc w:val="center"/>
              <w:rPr>
                <w:sz w:val="20"/>
                <w:lang w:val="es-ES_tradnl"/>
              </w:rPr>
            </w:pPr>
          </w:p>
        </w:tc>
        <w:tc>
          <w:tcPr>
            <w:tcW w:w="393" w:type="dxa"/>
            <w:tcBorders>
              <w:top w:val="single" w:sz="4" w:space="0" w:color="000000"/>
              <w:left w:val="single" w:sz="4" w:space="0" w:color="000000"/>
              <w:bottom w:val="single" w:sz="4" w:space="0" w:color="000000"/>
              <w:right w:val="single" w:sz="4" w:space="0" w:color="000000"/>
            </w:tcBorders>
          </w:tcPr>
          <w:p w:rsidR="00FE7018" w:rsidRPr="00515881" w:rsidRDefault="00FE7018" w:rsidP="00AF5DF1">
            <w:pPr>
              <w:jc w:val="center"/>
              <w:rPr>
                <w:sz w:val="20"/>
                <w:lang w:val="es-ES_tradnl"/>
              </w:rPr>
            </w:pPr>
          </w:p>
        </w:tc>
        <w:tc>
          <w:tcPr>
            <w:tcW w:w="337" w:type="dxa"/>
            <w:tcBorders>
              <w:top w:val="single" w:sz="4" w:space="0" w:color="000000"/>
              <w:left w:val="single" w:sz="4" w:space="0" w:color="000000"/>
              <w:bottom w:val="single" w:sz="4" w:space="0" w:color="000000"/>
              <w:right w:val="single" w:sz="4" w:space="0" w:color="000000"/>
            </w:tcBorders>
          </w:tcPr>
          <w:p w:rsidR="00FE7018" w:rsidRPr="00515881" w:rsidRDefault="00FE7018" w:rsidP="00AF5DF1">
            <w:pPr>
              <w:jc w:val="center"/>
              <w:rPr>
                <w:sz w:val="20"/>
                <w:lang w:val="es-ES_tradnl"/>
              </w:rPr>
            </w:pPr>
          </w:p>
        </w:tc>
        <w:tc>
          <w:tcPr>
            <w:tcW w:w="658" w:type="dxa"/>
            <w:tcBorders>
              <w:top w:val="single" w:sz="4" w:space="0" w:color="000000"/>
              <w:left w:val="single" w:sz="4" w:space="0" w:color="000000"/>
              <w:bottom w:val="single" w:sz="4" w:space="0" w:color="000000"/>
              <w:right w:val="single" w:sz="4" w:space="0" w:color="000000"/>
            </w:tcBorders>
          </w:tcPr>
          <w:p w:rsidR="00FE7018" w:rsidRPr="00515881" w:rsidRDefault="00FE7018" w:rsidP="00AF5DF1">
            <w:pPr>
              <w:jc w:val="center"/>
              <w:rPr>
                <w:sz w:val="20"/>
                <w:lang w:val="es-ES_tradnl"/>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E7018" w:rsidRPr="00515881" w:rsidRDefault="00FE7018" w:rsidP="00AF5DF1">
            <w:pPr>
              <w:jc w:val="center"/>
              <w:rPr>
                <w:sz w:val="20"/>
                <w:lang w:val="es-ES_tradnl"/>
              </w:rPr>
            </w:pPr>
            <w:r>
              <w:rPr>
                <w:sz w:val="20"/>
                <w:lang w:val="es-ES_tradnl"/>
              </w:rPr>
              <w:t>AySA</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E7018" w:rsidRPr="00515881" w:rsidRDefault="00FE7018" w:rsidP="00515881">
            <w:pPr>
              <w:ind w:right="190"/>
              <w:jc w:val="right"/>
              <w:rPr>
                <w:b/>
                <w:smallCaps/>
                <w:sz w:val="20"/>
                <w:lang w:val="es-ES_tradnl"/>
              </w:rPr>
            </w:pPr>
            <w:r w:rsidRPr="00515881">
              <w:rPr>
                <w:sz w:val="20"/>
                <w:lang w:val="es-ES_tradnl"/>
              </w:rPr>
              <w:t>50.000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E7018" w:rsidRPr="00515881" w:rsidRDefault="00FE7018" w:rsidP="00965311">
            <w:pPr>
              <w:ind w:right="190"/>
              <w:jc w:val="center"/>
              <w:rPr>
                <w:b/>
                <w:smallCaps/>
                <w:sz w:val="20"/>
                <w:lang w:val="es-ES_tradnl"/>
              </w:rPr>
            </w:pPr>
            <w:r w:rsidRPr="00515881">
              <w:rPr>
                <w:sz w:val="20"/>
                <w:lang w:val="es-ES_tradnl"/>
              </w:rPr>
              <w:t>Programa</w:t>
            </w:r>
          </w:p>
        </w:tc>
      </w:tr>
      <w:tr w:rsidR="00AA7BEB" w:rsidRPr="00515881" w:rsidTr="00AA7BEB">
        <w:trPr>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ind w:left="186"/>
              <w:rPr>
                <w:sz w:val="20"/>
                <w:lang w:val="es-ES_tradnl"/>
              </w:rPr>
            </w:pPr>
            <w:r w:rsidRPr="00515881">
              <w:rPr>
                <w:sz w:val="20"/>
                <w:lang w:val="es-ES_tradnl"/>
              </w:rPr>
              <w:t>Evaluación final</w:t>
            </w:r>
          </w:p>
        </w:tc>
        <w:tc>
          <w:tcPr>
            <w:tcW w:w="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22"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393" w:type="dxa"/>
            <w:tcBorders>
              <w:top w:val="single" w:sz="4" w:space="0" w:color="000000"/>
              <w:left w:val="single" w:sz="4" w:space="0" w:color="000000"/>
              <w:bottom w:val="single" w:sz="4" w:space="0" w:color="000000"/>
              <w:right w:val="single" w:sz="4" w:space="0" w:color="000000"/>
            </w:tcBorders>
            <w:shd w:val="clear" w:color="auto" w:fill="C00000"/>
          </w:tcPr>
          <w:p w:rsidR="00AA7BEB" w:rsidRPr="00515881" w:rsidRDefault="00AA7BEB" w:rsidP="00515881">
            <w:pPr>
              <w:jc w:val="center"/>
              <w:rPr>
                <w:sz w:val="20"/>
                <w:lang w:val="es-ES_tradnl"/>
              </w:rPr>
            </w:pPr>
          </w:p>
        </w:tc>
        <w:tc>
          <w:tcPr>
            <w:tcW w:w="337" w:type="dxa"/>
            <w:tcBorders>
              <w:top w:val="single" w:sz="4" w:space="0" w:color="000000"/>
              <w:left w:val="single" w:sz="4" w:space="0" w:color="000000"/>
              <w:bottom w:val="single" w:sz="4" w:space="0" w:color="000000"/>
              <w:right w:val="single" w:sz="4" w:space="0" w:color="000000"/>
            </w:tcBorders>
            <w:shd w:val="clear" w:color="auto" w:fill="C00000"/>
          </w:tcPr>
          <w:p w:rsidR="00AA7BEB" w:rsidRPr="00515881" w:rsidRDefault="00AA7BEB" w:rsidP="00515881">
            <w:pPr>
              <w:jc w:val="center"/>
              <w:rPr>
                <w:sz w:val="20"/>
                <w:lang w:val="es-ES_tradnl"/>
              </w:rPr>
            </w:pPr>
          </w:p>
        </w:tc>
        <w:tc>
          <w:tcPr>
            <w:tcW w:w="658"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515881">
            <w:pPr>
              <w:jc w:val="center"/>
              <w:rPr>
                <w:sz w:val="20"/>
                <w:lang w:val="es-ES_tradnl"/>
              </w:rPr>
            </w:pPr>
            <w:r>
              <w:rPr>
                <w:sz w:val="20"/>
                <w:lang w:val="es-ES_tradnl"/>
              </w:rPr>
              <w:t>AySA</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515881">
            <w:pPr>
              <w:ind w:right="190"/>
              <w:jc w:val="right"/>
              <w:rPr>
                <w:b/>
                <w:smallCaps/>
                <w:sz w:val="20"/>
                <w:lang w:val="es-ES_tradnl"/>
              </w:rPr>
            </w:pPr>
            <w:r w:rsidRPr="00515881">
              <w:rPr>
                <w:sz w:val="20"/>
                <w:lang w:val="es-ES_tradnl"/>
              </w:rPr>
              <w:t>75.000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965311">
            <w:pPr>
              <w:ind w:right="190"/>
              <w:jc w:val="center"/>
              <w:rPr>
                <w:b/>
                <w:smallCaps/>
                <w:sz w:val="20"/>
                <w:lang w:val="es-ES_tradnl"/>
              </w:rPr>
            </w:pPr>
            <w:r w:rsidRPr="00515881">
              <w:rPr>
                <w:sz w:val="20"/>
                <w:lang w:val="es-ES_tradnl"/>
              </w:rPr>
              <w:t>Programa</w:t>
            </w:r>
          </w:p>
        </w:tc>
      </w:tr>
      <w:tr w:rsidR="00AA7BEB" w:rsidRPr="00515881" w:rsidTr="00AA7BEB">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515881">
            <w:pPr>
              <w:rPr>
                <w:b/>
                <w:sz w:val="20"/>
                <w:lang w:val="es-ES_tradnl"/>
              </w:rPr>
            </w:pPr>
            <w:r w:rsidRPr="00515881">
              <w:rPr>
                <w:b/>
                <w:sz w:val="20"/>
                <w:lang w:val="es-ES_tradnl"/>
              </w:rPr>
              <w:t>I</w:t>
            </w:r>
            <w:r>
              <w:rPr>
                <w:b/>
                <w:sz w:val="20"/>
                <w:lang w:val="es-ES_tradnl"/>
              </w:rPr>
              <w:t xml:space="preserve">nforme de </w:t>
            </w:r>
            <w:r w:rsidRPr="00515881">
              <w:rPr>
                <w:b/>
                <w:sz w:val="20"/>
                <w:lang w:val="es-ES_tradnl"/>
              </w:rPr>
              <w:t>T</w:t>
            </w:r>
            <w:r>
              <w:rPr>
                <w:b/>
                <w:sz w:val="20"/>
                <w:lang w:val="es-ES_tradnl"/>
              </w:rPr>
              <w:t xml:space="preserve">erminación del </w:t>
            </w:r>
            <w:r w:rsidRPr="00515881">
              <w:rPr>
                <w:b/>
                <w:sz w:val="20"/>
                <w:lang w:val="es-ES_tradnl"/>
              </w:rPr>
              <w:t>P</w:t>
            </w:r>
            <w:r>
              <w:rPr>
                <w:b/>
                <w:sz w:val="20"/>
                <w:lang w:val="es-ES_tradnl"/>
              </w:rPr>
              <w:t>royecto</w:t>
            </w:r>
          </w:p>
        </w:tc>
        <w:tc>
          <w:tcPr>
            <w:tcW w:w="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22"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393" w:type="dxa"/>
            <w:tcBorders>
              <w:top w:val="single" w:sz="4" w:space="0" w:color="000000"/>
              <w:left w:val="single" w:sz="4" w:space="0" w:color="000000"/>
              <w:bottom w:val="single" w:sz="4" w:space="0" w:color="000000"/>
              <w:right w:val="single" w:sz="4" w:space="0" w:color="000000"/>
            </w:tcBorders>
            <w:shd w:val="clear" w:color="auto" w:fill="0070C0"/>
          </w:tcPr>
          <w:p w:rsidR="00AA7BEB" w:rsidRPr="00515881" w:rsidRDefault="00AA7BEB" w:rsidP="00515881">
            <w:pPr>
              <w:jc w:val="center"/>
              <w:rPr>
                <w:sz w:val="20"/>
                <w:lang w:val="es-ES_tradnl"/>
              </w:rPr>
            </w:pPr>
          </w:p>
        </w:tc>
        <w:tc>
          <w:tcPr>
            <w:tcW w:w="337" w:type="dxa"/>
            <w:tcBorders>
              <w:top w:val="single" w:sz="4" w:space="0" w:color="000000"/>
              <w:left w:val="single" w:sz="4" w:space="0" w:color="000000"/>
              <w:bottom w:val="single" w:sz="4" w:space="0" w:color="000000"/>
              <w:right w:val="single" w:sz="4" w:space="0" w:color="000000"/>
            </w:tcBorders>
            <w:shd w:val="clear" w:color="auto" w:fill="0070C0"/>
          </w:tcPr>
          <w:p w:rsidR="00AA7BEB" w:rsidRPr="00515881" w:rsidRDefault="00AA7BEB" w:rsidP="00515881">
            <w:pPr>
              <w:jc w:val="center"/>
              <w:rPr>
                <w:sz w:val="20"/>
                <w:lang w:val="es-ES_tradnl"/>
              </w:rPr>
            </w:pPr>
          </w:p>
        </w:tc>
        <w:tc>
          <w:tcPr>
            <w:tcW w:w="658" w:type="dxa"/>
            <w:tcBorders>
              <w:top w:val="single" w:sz="4" w:space="0" w:color="000000"/>
              <w:left w:val="single" w:sz="4" w:space="0" w:color="000000"/>
              <w:bottom w:val="single" w:sz="4" w:space="0" w:color="000000"/>
              <w:right w:val="single" w:sz="4" w:space="0" w:color="000000"/>
            </w:tcBorders>
            <w:shd w:val="clear" w:color="auto" w:fill="0070C0"/>
          </w:tcPr>
          <w:p w:rsidR="00AA7BEB" w:rsidRPr="00515881" w:rsidRDefault="00AA7BEB" w:rsidP="00515881">
            <w:pPr>
              <w:jc w:val="center"/>
              <w:rPr>
                <w:sz w:val="20"/>
                <w:lang w:val="es-ES_tradnl"/>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C433B5">
            <w:pPr>
              <w:jc w:val="center"/>
              <w:rPr>
                <w:sz w:val="20"/>
                <w:lang w:val="es-ES_tradnl"/>
              </w:rPr>
            </w:pPr>
            <w:r w:rsidRPr="00515881">
              <w:rPr>
                <w:sz w:val="20"/>
                <w:lang w:val="es-ES_tradnl"/>
              </w:rPr>
              <w:t xml:space="preserve">BID / </w:t>
            </w:r>
            <w:r>
              <w:rPr>
                <w:sz w:val="20"/>
                <w:lang w:val="es-ES_tradnl"/>
              </w:rPr>
              <w:t>AySA</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D655A8" w:rsidRDefault="00AA7BEB" w:rsidP="00515881">
            <w:pPr>
              <w:ind w:right="190"/>
              <w:jc w:val="right"/>
              <w:rPr>
                <w:b/>
                <w:smallCaps/>
                <w:sz w:val="20"/>
                <w:lang w:val="es-ES_tradnl"/>
              </w:rPr>
            </w:pPr>
            <w:r>
              <w:rPr>
                <w:b/>
                <w:sz w:val="20"/>
                <w:lang w:val="es-ES_tradnl"/>
              </w:rPr>
              <w:t>30</w:t>
            </w:r>
            <w:r w:rsidRPr="00D655A8">
              <w:rPr>
                <w:b/>
                <w:sz w:val="20"/>
                <w:lang w:val="es-ES_tradnl"/>
              </w:rPr>
              <w:t>.000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965311">
            <w:pPr>
              <w:ind w:right="190"/>
              <w:jc w:val="center"/>
              <w:rPr>
                <w:b/>
                <w:smallCaps/>
                <w:sz w:val="20"/>
                <w:lang w:val="es-ES_tradnl"/>
              </w:rPr>
            </w:pPr>
            <w:r>
              <w:rPr>
                <w:sz w:val="20"/>
                <w:lang w:val="es-ES_tradnl"/>
              </w:rPr>
              <w:t>BID</w:t>
            </w:r>
          </w:p>
        </w:tc>
      </w:tr>
      <w:tr w:rsidR="00AA7BEB" w:rsidRPr="00BB4E1E" w:rsidTr="00AA7BEB">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FE7018">
            <w:pPr>
              <w:rPr>
                <w:b/>
                <w:sz w:val="20"/>
                <w:lang w:val="es-ES_tradnl"/>
              </w:rPr>
            </w:pPr>
            <w:r w:rsidRPr="00515881">
              <w:rPr>
                <w:b/>
                <w:sz w:val="20"/>
                <w:lang w:val="es-ES_tradnl"/>
              </w:rPr>
              <w:t xml:space="preserve">Evaluación Socioeconómica </w:t>
            </w:r>
            <w:r>
              <w:rPr>
                <w:b/>
                <w:sz w:val="20"/>
                <w:lang w:val="es-ES_tradnl"/>
              </w:rPr>
              <w:t>Ex ante del Proyecto Piloto de instalación de Micro y Macro medidores</w:t>
            </w:r>
          </w:p>
        </w:tc>
        <w:tc>
          <w:tcPr>
            <w:tcW w:w="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4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E36C0A" w:themeFill="accent6" w:themeFillShade="BF"/>
            <w:tcMar>
              <w:top w:w="0" w:type="dxa"/>
              <w:left w:w="108" w:type="dxa"/>
              <w:bottom w:w="0" w:type="dxa"/>
              <w:right w:w="108" w:type="dxa"/>
            </w:tcMar>
          </w:tcPr>
          <w:p w:rsidR="00AA7BEB" w:rsidRPr="00FE7018" w:rsidRDefault="00AA7BEB" w:rsidP="00515881">
            <w:pPr>
              <w:rPr>
                <w:sz w:val="20"/>
                <w:lang w:val="es-ES_tradnl"/>
              </w:rPr>
            </w:pPr>
          </w:p>
        </w:tc>
        <w:tc>
          <w:tcPr>
            <w:tcW w:w="363" w:type="dxa"/>
            <w:tcBorders>
              <w:top w:val="single" w:sz="4" w:space="0" w:color="000000"/>
              <w:left w:val="single" w:sz="4" w:space="0" w:color="000000"/>
              <w:bottom w:val="single" w:sz="4" w:space="0" w:color="000000"/>
              <w:right w:val="single" w:sz="4" w:space="0" w:color="000000"/>
            </w:tcBorders>
            <w:shd w:val="clear" w:color="auto" w:fill="E36C0A" w:themeFill="accent6" w:themeFillShade="BF"/>
            <w:tcMar>
              <w:top w:w="0" w:type="dxa"/>
              <w:left w:w="108" w:type="dxa"/>
              <w:bottom w:w="0" w:type="dxa"/>
              <w:right w:w="108" w:type="dxa"/>
            </w:tcMar>
          </w:tcPr>
          <w:p w:rsidR="00AA7BEB" w:rsidRPr="00FE7018"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22"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393"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337"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658"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C433B5">
            <w:pPr>
              <w:jc w:val="center"/>
              <w:rPr>
                <w:sz w:val="20"/>
                <w:lang w:val="es-ES_tradnl"/>
              </w:rPr>
            </w:pPr>
            <w:r w:rsidRPr="00515881">
              <w:rPr>
                <w:sz w:val="20"/>
                <w:lang w:val="es-ES_tradnl"/>
              </w:rPr>
              <w:t xml:space="preserve">BID / </w:t>
            </w:r>
            <w:r>
              <w:rPr>
                <w:sz w:val="20"/>
                <w:lang w:val="es-ES_tradnl"/>
              </w:rPr>
              <w:t>AySA</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463306" w:rsidRDefault="00AA7BEB" w:rsidP="00515881">
            <w:pPr>
              <w:ind w:right="190"/>
              <w:jc w:val="right"/>
              <w:rPr>
                <w:b/>
                <w:smallCaps/>
                <w:sz w:val="20"/>
                <w:lang w:val="es-ES_tradnl"/>
              </w:rPr>
            </w:pPr>
            <w:r>
              <w:rPr>
                <w:b/>
                <w:sz w:val="20"/>
                <w:lang w:val="es-ES_tradnl"/>
              </w:rPr>
              <w:t>20</w:t>
            </w:r>
            <w:r w:rsidRPr="00463306">
              <w:rPr>
                <w:b/>
                <w:sz w:val="20"/>
                <w:lang w:val="es-ES_tradnl"/>
              </w:rPr>
              <w:t>.000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BB4E1E" w:rsidRDefault="00AA7BEB" w:rsidP="00FE7018">
            <w:pPr>
              <w:ind w:right="190"/>
              <w:jc w:val="center"/>
              <w:rPr>
                <w:b/>
                <w:smallCaps/>
                <w:sz w:val="20"/>
                <w:lang w:val="pt-BR"/>
              </w:rPr>
            </w:pPr>
            <w:r>
              <w:rPr>
                <w:sz w:val="20"/>
                <w:lang w:val="es-ES_tradnl"/>
              </w:rPr>
              <w:t>Programa</w:t>
            </w:r>
          </w:p>
        </w:tc>
      </w:tr>
      <w:tr w:rsidR="00AA7BEB" w:rsidRPr="00515881" w:rsidTr="00AA7BEB">
        <w:trPr>
          <w:trHeight w:val="242"/>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FA3E6E">
            <w:pPr>
              <w:ind w:left="352"/>
              <w:rPr>
                <w:sz w:val="20"/>
                <w:lang w:val="es-ES_tradnl"/>
              </w:rPr>
            </w:pPr>
            <w:r>
              <w:rPr>
                <w:sz w:val="20"/>
                <w:lang w:val="es-ES_tradnl"/>
              </w:rPr>
              <w:t xml:space="preserve">Diseño y aplicación de </w:t>
            </w:r>
            <w:r w:rsidRPr="00515881">
              <w:rPr>
                <w:sz w:val="20"/>
                <w:lang w:val="es-ES_tradnl"/>
              </w:rPr>
              <w:t>Encuestas</w:t>
            </w:r>
          </w:p>
        </w:tc>
        <w:tc>
          <w:tcPr>
            <w:tcW w:w="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4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rsidR="00AA7BEB" w:rsidRPr="00515881" w:rsidRDefault="00AA7BEB" w:rsidP="00515881">
            <w:pPr>
              <w:rPr>
                <w:sz w:val="20"/>
                <w:lang w:val="es-ES_tradnl"/>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CA31D4">
            <w:pPr>
              <w:rPr>
                <w:sz w:val="20"/>
                <w:lang w:val="es-ES_tradnl"/>
              </w:rPr>
            </w:pPr>
          </w:p>
        </w:tc>
        <w:tc>
          <w:tcPr>
            <w:tcW w:w="322"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393"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337"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658"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515881">
            <w:pPr>
              <w:jc w:val="center"/>
              <w:rPr>
                <w:sz w:val="20"/>
                <w:lang w:val="es-ES_tradnl"/>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Del="00513B08" w:rsidRDefault="00AA7BEB" w:rsidP="00515881">
            <w:pPr>
              <w:ind w:right="190"/>
              <w:jc w:val="right"/>
              <w:rPr>
                <w:b/>
                <w:smallCaps/>
                <w:sz w:val="20"/>
                <w:lang w:val="es-ES_tradnl"/>
              </w:rPr>
            </w:pPr>
            <w:r>
              <w:rPr>
                <w:sz w:val="20"/>
                <w:lang w:val="es-ES_tradnl"/>
              </w:rPr>
              <w:t>1</w:t>
            </w:r>
            <w:r w:rsidRPr="00515881">
              <w:rPr>
                <w:sz w:val="20"/>
                <w:lang w:val="es-ES_tradnl"/>
              </w:rPr>
              <w:t>0.000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965311">
            <w:pPr>
              <w:ind w:right="190"/>
              <w:jc w:val="center"/>
              <w:rPr>
                <w:sz w:val="20"/>
                <w:lang w:val="es-ES_tradnl"/>
              </w:rPr>
            </w:pPr>
          </w:p>
        </w:tc>
      </w:tr>
      <w:tr w:rsidR="00AA7BEB" w:rsidRPr="00515881" w:rsidTr="00AA7BEB">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167A24">
            <w:pPr>
              <w:ind w:left="352"/>
              <w:rPr>
                <w:sz w:val="20"/>
                <w:lang w:val="es-ES_tradnl"/>
              </w:rPr>
            </w:pPr>
            <w:r>
              <w:rPr>
                <w:sz w:val="20"/>
                <w:lang w:val="es-ES_tradnl"/>
              </w:rPr>
              <w:t>Procesamiento y Análisis de la Información</w:t>
            </w:r>
            <w:r w:rsidRPr="00515881">
              <w:rPr>
                <w:sz w:val="20"/>
                <w:lang w:val="es-ES_tradnl"/>
              </w:rPr>
              <w:t xml:space="preserve"> </w:t>
            </w:r>
          </w:p>
        </w:tc>
        <w:tc>
          <w:tcPr>
            <w:tcW w:w="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4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rsidR="00AA7BEB" w:rsidRPr="00515881" w:rsidRDefault="00AA7BEB" w:rsidP="00515881">
            <w:pPr>
              <w:rPr>
                <w:sz w:val="20"/>
                <w:lang w:val="es-ES_tradnl"/>
              </w:rPr>
            </w:pPr>
          </w:p>
        </w:tc>
        <w:tc>
          <w:tcPr>
            <w:tcW w:w="363"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CA31D4">
            <w:pPr>
              <w:rPr>
                <w:sz w:val="20"/>
                <w:lang w:val="es-ES_tradnl"/>
              </w:rPr>
            </w:pPr>
          </w:p>
        </w:tc>
        <w:tc>
          <w:tcPr>
            <w:tcW w:w="322"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393"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337"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658"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515881">
            <w:pPr>
              <w:jc w:val="center"/>
              <w:rPr>
                <w:sz w:val="20"/>
                <w:lang w:val="es-ES_tradnl"/>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Del="00513B08" w:rsidRDefault="00AA7BEB" w:rsidP="007575A6">
            <w:pPr>
              <w:ind w:right="190"/>
              <w:jc w:val="right"/>
              <w:rPr>
                <w:b/>
                <w:smallCaps/>
                <w:sz w:val="20"/>
                <w:lang w:val="es-ES_tradnl"/>
              </w:rPr>
            </w:pPr>
            <w:r>
              <w:rPr>
                <w:sz w:val="20"/>
                <w:lang w:val="es-ES_tradnl"/>
              </w:rPr>
              <w:t>5</w:t>
            </w:r>
            <w:r w:rsidRPr="00515881">
              <w:rPr>
                <w:sz w:val="20"/>
                <w:lang w:val="es-ES_tradnl"/>
              </w:rPr>
              <w:t>.000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965311">
            <w:pPr>
              <w:ind w:right="190"/>
              <w:jc w:val="center"/>
              <w:rPr>
                <w:sz w:val="20"/>
                <w:lang w:val="es-ES_tradnl"/>
              </w:rPr>
            </w:pPr>
          </w:p>
        </w:tc>
      </w:tr>
      <w:tr w:rsidR="00AA7BEB" w:rsidRPr="00167A24" w:rsidTr="00AA7BEB">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Default="00AA7BEB" w:rsidP="00515881">
            <w:pPr>
              <w:ind w:left="352"/>
              <w:rPr>
                <w:sz w:val="20"/>
                <w:lang w:val="es-ES_tradnl"/>
              </w:rPr>
            </w:pPr>
            <w:r>
              <w:rPr>
                <w:sz w:val="20"/>
                <w:lang w:val="es-ES_tradnl"/>
              </w:rPr>
              <w:t>Informe de Evaluación de la viabilidad económica de los proyecto</w:t>
            </w:r>
          </w:p>
        </w:tc>
        <w:tc>
          <w:tcPr>
            <w:tcW w:w="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4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3" w:type="dxa"/>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22"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393"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337"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658"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515881">
            <w:pPr>
              <w:jc w:val="center"/>
              <w:rPr>
                <w:sz w:val="20"/>
                <w:lang w:val="es-ES_tradnl"/>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515881">
            <w:pPr>
              <w:ind w:right="190"/>
              <w:jc w:val="right"/>
              <w:rPr>
                <w:sz w:val="20"/>
                <w:lang w:val="es-ES_tradnl"/>
              </w:rPr>
            </w:pPr>
            <w:r>
              <w:rPr>
                <w:sz w:val="20"/>
                <w:lang w:val="es-ES_tradnl"/>
              </w:rPr>
              <w:t>5.000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965311">
            <w:pPr>
              <w:ind w:right="190"/>
              <w:jc w:val="center"/>
              <w:rPr>
                <w:sz w:val="20"/>
                <w:lang w:val="es-ES_tradnl"/>
              </w:rPr>
            </w:pPr>
          </w:p>
        </w:tc>
      </w:tr>
      <w:tr w:rsidR="00AA7BEB" w:rsidRPr="00167A24" w:rsidTr="00AA7BEB">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803121" w:rsidRDefault="00AA7BEB" w:rsidP="00CA31D4">
            <w:pPr>
              <w:rPr>
                <w:b/>
                <w:sz w:val="20"/>
                <w:lang w:val="es-ES"/>
              </w:rPr>
            </w:pPr>
            <w:r w:rsidRPr="00803121">
              <w:rPr>
                <w:b/>
                <w:sz w:val="20"/>
                <w:lang w:val="es-ES"/>
              </w:rPr>
              <w:t>Evaluación Socioeconómica Ex post</w:t>
            </w:r>
          </w:p>
        </w:tc>
        <w:tc>
          <w:tcPr>
            <w:tcW w:w="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4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22"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393"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337"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658"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C433B5">
            <w:pPr>
              <w:jc w:val="center"/>
              <w:rPr>
                <w:sz w:val="20"/>
                <w:lang w:val="es-ES_tradnl"/>
              </w:rPr>
            </w:pPr>
            <w:r w:rsidRPr="00515881">
              <w:rPr>
                <w:sz w:val="20"/>
                <w:lang w:val="es-ES_tradnl"/>
              </w:rPr>
              <w:t xml:space="preserve">BID / </w:t>
            </w:r>
            <w:r>
              <w:rPr>
                <w:sz w:val="20"/>
                <w:lang w:val="es-ES_tradnl"/>
              </w:rPr>
              <w:t>AySA</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463306" w:rsidRDefault="00AA7BEB" w:rsidP="00515881">
            <w:pPr>
              <w:ind w:right="190"/>
              <w:jc w:val="right"/>
              <w:rPr>
                <w:b/>
                <w:sz w:val="20"/>
                <w:lang w:val="es-ES_tradnl"/>
              </w:rPr>
            </w:pPr>
            <w:r>
              <w:rPr>
                <w:b/>
                <w:sz w:val="20"/>
                <w:lang w:val="es-ES_tradnl"/>
              </w:rPr>
              <w:t>8</w:t>
            </w:r>
            <w:r w:rsidRPr="00463306">
              <w:rPr>
                <w:b/>
                <w:sz w:val="20"/>
                <w:lang w:val="es-ES_tradnl"/>
              </w:rPr>
              <w:t>0.000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965311">
            <w:pPr>
              <w:ind w:right="190"/>
              <w:jc w:val="center"/>
              <w:rPr>
                <w:sz w:val="20"/>
                <w:lang w:val="es-ES_tradnl"/>
              </w:rPr>
            </w:pPr>
            <w:r>
              <w:rPr>
                <w:sz w:val="20"/>
                <w:lang w:val="es-ES_tradnl"/>
              </w:rPr>
              <w:t>Programa</w:t>
            </w:r>
          </w:p>
        </w:tc>
      </w:tr>
      <w:tr w:rsidR="00AA7BEB" w:rsidRPr="00167A24" w:rsidTr="00AA7BEB">
        <w:trPr>
          <w:trHeight w:val="251"/>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803121" w:rsidRDefault="00AA7BEB" w:rsidP="009416EF">
            <w:pPr>
              <w:ind w:left="352"/>
              <w:rPr>
                <w:sz w:val="20"/>
                <w:lang w:val="es-ES"/>
              </w:rPr>
            </w:pPr>
            <w:r w:rsidRPr="00803121">
              <w:rPr>
                <w:sz w:val="20"/>
                <w:lang w:val="es-ES"/>
              </w:rPr>
              <w:t>Recopilación de información</w:t>
            </w:r>
          </w:p>
        </w:tc>
        <w:tc>
          <w:tcPr>
            <w:tcW w:w="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4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22" w:type="dxa"/>
            <w:tcBorders>
              <w:top w:val="single" w:sz="4" w:space="0" w:color="000000"/>
              <w:left w:val="single" w:sz="4" w:space="0" w:color="000000"/>
              <w:bottom w:val="single" w:sz="4" w:space="0" w:color="000000"/>
              <w:right w:val="single" w:sz="4" w:space="0" w:color="000000"/>
            </w:tcBorders>
            <w:shd w:val="clear" w:color="auto" w:fill="auto"/>
          </w:tcPr>
          <w:p w:rsidR="00AA7BEB" w:rsidRPr="00515881" w:rsidRDefault="00AA7BEB" w:rsidP="00515881">
            <w:pPr>
              <w:jc w:val="center"/>
              <w:rPr>
                <w:sz w:val="20"/>
                <w:lang w:val="es-ES_tradnl"/>
              </w:rPr>
            </w:pPr>
          </w:p>
        </w:tc>
        <w:tc>
          <w:tcPr>
            <w:tcW w:w="393" w:type="dxa"/>
            <w:tcBorders>
              <w:top w:val="single" w:sz="4" w:space="0" w:color="000000"/>
              <w:left w:val="single" w:sz="4" w:space="0" w:color="000000"/>
              <w:bottom w:val="single" w:sz="4" w:space="0" w:color="000000"/>
              <w:right w:val="single" w:sz="4" w:space="0" w:color="000000"/>
            </w:tcBorders>
            <w:shd w:val="clear" w:color="auto" w:fill="92D050"/>
          </w:tcPr>
          <w:p w:rsidR="00AA7BEB" w:rsidRPr="00515881" w:rsidRDefault="00AA7BEB" w:rsidP="00515881">
            <w:pPr>
              <w:jc w:val="center"/>
              <w:rPr>
                <w:sz w:val="20"/>
                <w:lang w:val="es-ES_tradnl"/>
              </w:rPr>
            </w:pPr>
          </w:p>
        </w:tc>
        <w:tc>
          <w:tcPr>
            <w:tcW w:w="337" w:type="dxa"/>
            <w:tcBorders>
              <w:top w:val="single" w:sz="4" w:space="0" w:color="000000"/>
              <w:left w:val="single" w:sz="4" w:space="0" w:color="000000"/>
              <w:bottom w:val="single" w:sz="4" w:space="0" w:color="000000"/>
              <w:right w:val="single" w:sz="4" w:space="0" w:color="000000"/>
            </w:tcBorders>
            <w:shd w:val="clear" w:color="auto" w:fill="92D050"/>
          </w:tcPr>
          <w:p w:rsidR="00AA7BEB" w:rsidRPr="00515881" w:rsidRDefault="00AA7BEB" w:rsidP="00515881">
            <w:pPr>
              <w:jc w:val="center"/>
              <w:rPr>
                <w:sz w:val="20"/>
                <w:lang w:val="es-ES_tradnl"/>
              </w:rPr>
            </w:pPr>
          </w:p>
        </w:tc>
        <w:tc>
          <w:tcPr>
            <w:tcW w:w="658"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515881">
            <w:pPr>
              <w:jc w:val="center"/>
              <w:rPr>
                <w:sz w:val="20"/>
                <w:lang w:val="es-ES_tradnl"/>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515881">
            <w:pPr>
              <w:ind w:right="190"/>
              <w:jc w:val="right"/>
              <w:rPr>
                <w:sz w:val="20"/>
                <w:lang w:val="es-ES_tradnl"/>
              </w:rPr>
            </w:pPr>
            <w:r>
              <w:rPr>
                <w:sz w:val="20"/>
                <w:lang w:val="es-ES_tradnl"/>
              </w:rPr>
              <w:t>40.000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965311">
            <w:pPr>
              <w:ind w:right="190"/>
              <w:jc w:val="center"/>
              <w:rPr>
                <w:sz w:val="20"/>
                <w:lang w:val="es-ES_tradnl"/>
              </w:rPr>
            </w:pPr>
          </w:p>
        </w:tc>
      </w:tr>
      <w:tr w:rsidR="00AA7BEB" w:rsidRPr="00167A24" w:rsidTr="00AA7BEB">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803121" w:rsidRDefault="00AA7BEB" w:rsidP="00CA31D4">
            <w:pPr>
              <w:ind w:left="352"/>
              <w:rPr>
                <w:sz w:val="20"/>
                <w:lang w:val="es-ES"/>
              </w:rPr>
            </w:pPr>
            <w:r w:rsidRPr="00803121">
              <w:rPr>
                <w:sz w:val="20"/>
                <w:lang w:val="es-ES"/>
              </w:rPr>
              <w:t xml:space="preserve">Procesamiento y análisis de la información </w:t>
            </w:r>
          </w:p>
        </w:tc>
        <w:tc>
          <w:tcPr>
            <w:tcW w:w="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4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22" w:type="dxa"/>
            <w:tcBorders>
              <w:top w:val="single" w:sz="4" w:space="0" w:color="000000"/>
              <w:left w:val="single" w:sz="4" w:space="0" w:color="000000"/>
              <w:bottom w:val="single" w:sz="4" w:space="0" w:color="000000"/>
              <w:right w:val="single" w:sz="4" w:space="0" w:color="000000"/>
            </w:tcBorders>
            <w:shd w:val="clear" w:color="auto" w:fill="auto"/>
          </w:tcPr>
          <w:p w:rsidR="00AA7BEB" w:rsidRPr="00515881" w:rsidRDefault="00AA7BEB" w:rsidP="00515881">
            <w:pPr>
              <w:jc w:val="center"/>
              <w:rPr>
                <w:sz w:val="20"/>
                <w:lang w:val="es-ES_tradnl"/>
              </w:rPr>
            </w:pPr>
          </w:p>
        </w:tc>
        <w:tc>
          <w:tcPr>
            <w:tcW w:w="393"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337" w:type="dxa"/>
            <w:tcBorders>
              <w:top w:val="single" w:sz="4" w:space="0" w:color="000000"/>
              <w:left w:val="single" w:sz="4" w:space="0" w:color="000000"/>
              <w:bottom w:val="single" w:sz="4" w:space="0" w:color="000000"/>
              <w:right w:val="single" w:sz="4" w:space="0" w:color="000000"/>
            </w:tcBorders>
            <w:shd w:val="clear" w:color="auto" w:fill="92D050"/>
          </w:tcPr>
          <w:p w:rsidR="00AA7BEB" w:rsidRPr="00515881" w:rsidRDefault="00AA7BEB" w:rsidP="00515881">
            <w:pPr>
              <w:jc w:val="center"/>
              <w:rPr>
                <w:sz w:val="20"/>
                <w:lang w:val="es-ES_tradnl"/>
              </w:rPr>
            </w:pPr>
            <w:r>
              <w:rPr>
                <w:sz w:val="20"/>
                <w:lang w:val="es-ES_tradnl"/>
              </w:rPr>
              <w:t xml:space="preserve"> </w:t>
            </w:r>
          </w:p>
        </w:tc>
        <w:tc>
          <w:tcPr>
            <w:tcW w:w="658"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515881">
            <w:pPr>
              <w:jc w:val="center"/>
              <w:rPr>
                <w:sz w:val="20"/>
                <w:lang w:val="es-ES_tradnl"/>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515881">
            <w:pPr>
              <w:ind w:right="190"/>
              <w:jc w:val="right"/>
              <w:rPr>
                <w:sz w:val="20"/>
                <w:lang w:val="es-ES_tradnl"/>
              </w:rPr>
            </w:pPr>
            <w:r>
              <w:rPr>
                <w:sz w:val="20"/>
                <w:lang w:val="es-ES_tradnl"/>
              </w:rPr>
              <w:t>20.000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965311">
            <w:pPr>
              <w:ind w:right="190"/>
              <w:jc w:val="center"/>
              <w:rPr>
                <w:sz w:val="20"/>
                <w:lang w:val="es-ES_tradnl"/>
              </w:rPr>
            </w:pPr>
          </w:p>
        </w:tc>
      </w:tr>
      <w:tr w:rsidR="00AA7BEB" w:rsidRPr="00167A24" w:rsidTr="00AA7BEB">
        <w:trPr>
          <w:trHeight w:val="233"/>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463306" w:rsidRDefault="00AA7BEB" w:rsidP="00CA31D4">
            <w:pPr>
              <w:ind w:left="352"/>
              <w:rPr>
                <w:sz w:val="20"/>
                <w:lang w:val="es-ES"/>
              </w:rPr>
            </w:pPr>
            <w:r w:rsidRPr="00463306">
              <w:rPr>
                <w:sz w:val="20"/>
                <w:lang w:val="es-ES"/>
              </w:rPr>
              <w:t xml:space="preserve">Informe de evaluación económica ex post </w:t>
            </w:r>
          </w:p>
        </w:tc>
        <w:tc>
          <w:tcPr>
            <w:tcW w:w="2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4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322" w:type="dxa"/>
            <w:tcBorders>
              <w:top w:val="single" w:sz="4" w:space="0" w:color="000000"/>
              <w:left w:val="single" w:sz="4" w:space="0" w:color="000000"/>
              <w:bottom w:val="single" w:sz="4" w:space="0" w:color="000000"/>
              <w:right w:val="single" w:sz="4" w:space="0" w:color="000000"/>
            </w:tcBorders>
            <w:shd w:val="clear" w:color="auto" w:fill="auto"/>
          </w:tcPr>
          <w:p w:rsidR="00AA7BEB" w:rsidRPr="00515881" w:rsidRDefault="00AA7BEB" w:rsidP="00515881">
            <w:pPr>
              <w:jc w:val="center"/>
              <w:rPr>
                <w:sz w:val="20"/>
                <w:lang w:val="es-ES_tradnl"/>
              </w:rPr>
            </w:pPr>
          </w:p>
        </w:tc>
        <w:tc>
          <w:tcPr>
            <w:tcW w:w="393" w:type="dxa"/>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center"/>
              <w:rPr>
                <w:sz w:val="20"/>
                <w:lang w:val="es-ES_tradnl"/>
              </w:rPr>
            </w:pPr>
          </w:p>
        </w:tc>
        <w:tc>
          <w:tcPr>
            <w:tcW w:w="337" w:type="dxa"/>
            <w:tcBorders>
              <w:top w:val="single" w:sz="4" w:space="0" w:color="000000"/>
              <w:left w:val="single" w:sz="4" w:space="0" w:color="000000"/>
              <w:bottom w:val="single" w:sz="4" w:space="0" w:color="000000"/>
              <w:right w:val="single" w:sz="4" w:space="0" w:color="000000"/>
            </w:tcBorders>
            <w:shd w:val="clear" w:color="auto" w:fill="FF0000"/>
          </w:tcPr>
          <w:p w:rsidR="00AA7BEB" w:rsidRPr="00515881" w:rsidRDefault="00AA7BEB" w:rsidP="00515881">
            <w:pPr>
              <w:jc w:val="center"/>
              <w:rPr>
                <w:sz w:val="20"/>
                <w:lang w:val="es-ES_tradnl"/>
              </w:rPr>
            </w:pPr>
          </w:p>
        </w:tc>
        <w:tc>
          <w:tcPr>
            <w:tcW w:w="658" w:type="dxa"/>
            <w:tcBorders>
              <w:top w:val="single" w:sz="4" w:space="0" w:color="000000"/>
              <w:left w:val="single" w:sz="4" w:space="0" w:color="000000"/>
              <w:bottom w:val="single" w:sz="4" w:space="0" w:color="000000"/>
              <w:right w:val="single" w:sz="4" w:space="0" w:color="000000"/>
            </w:tcBorders>
            <w:shd w:val="clear" w:color="auto" w:fill="FF0000"/>
          </w:tcPr>
          <w:p w:rsidR="00AA7BEB" w:rsidRPr="00515881" w:rsidRDefault="00AA7BEB" w:rsidP="00515881">
            <w:pPr>
              <w:jc w:val="center"/>
              <w:rPr>
                <w:sz w:val="20"/>
                <w:lang w:val="es-ES_tradnl"/>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515881">
            <w:pPr>
              <w:jc w:val="center"/>
              <w:rPr>
                <w:sz w:val="20"/>
                <w:lang w:val="es-ES_tradnl"/>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515881">
            <w:pPr>
              <w:ind w:right="190"/>
              <w:jc w:val="right"/>
              <w:rPr>
                <w:sz w:val="20"/>
                <w:lang w:val="es-ES_tradnl"/>
              </w:rPr>
            </w:pPr>
            <w:r>
              <w:rPr>
                <w:sz w:val="20"/>
                <w:lang w:val="es-ES_tradnl"/>
              </w:rPr>
              <w:t>20.000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965311">
            <w:pPr>
              <w:ind w:right="190"/>
              <w:jc w:val="center"/>
              <w:rPr>
                <w:sz w:val="20"/>
                <w:lang w:val="es-ES_tradnl"/>
              </w:rPr>
            </w:pPr>
          </w:p>
        </w:tc>
      </w:tr>
      <w:tr w:rsidR="00AA7BEB" w:rsidRPr="00515881" w:rsidTr="00AA7BEB">
        <w:trPr>
          <w:trHeight w:val="71"/>
          <w:jc w:val="center"/>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rPr>
                <w:sz w:val="20"/>
                <w:lang w:val="es-ES_tradnl"/>
              </w:rPr>
            </w:pPr>
          </w:p>
        </w:tc>
        <w:tc>
          <w:tcPr>
            <w:tcW w:w="7953" w:type="dxa"/>
            <w:gridSpan w:val="29"/>
            <w:tcBorders>
              <w:top w:val="single" w:sz="4" w:space="0" w:color="000000"/>
              <w:left w:val="single" w:sz="4" w:space="0" w:color="000000"/>
              <w:bottom w:val="single" w:sz="4" w:space="0" w:color="000000"/>
              <w:right w:val="single" w:sz="4" w:space="0" w:color="000000"/>
            </w:tcBorders>
          </w:tcPr>
          <w:p w:rsidR="00AA7BEB" w:rsidRPr="00515881" w:rsidRDefault="00AA7BEB" w:rsidP="00515881">
            <w:pPr>
              <w:jc w:val="right"/>
              <w:rPr>
                <w:b/>
                <w:sz w:val="20"/>
                <w:lang w:val="es-ES_tradnl"/>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515881">
            <w:pPr>
              <w:jc w:val="right"/>
              <w:rPr>
                <w:b/>
                <w:sz w:val="20"/>
                <w:lang w:val="es-ES_tradnl"/>
              </w:rPr>
            </w:pPr>
            <w:r w:rsidRPr="00515881">
              <w:rPr>
                <w:b/>
                <w:sz w:val="20"/>
                <w:lang w:val="es-ES_tradnl"/>
              </w:rPr>
              <w:t>Costo Total</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7BEB" w:rsidRPr="00515881" w:rsidRDefault="00AA7BEB" w:rsidP="00AA7BEB">
            <w:pPr>
              <w:ind w:right="190"/>
              <w:jc w:val="right"/>
              <w:rPr>
                <w:b/>
                <w:smallCaps/>
                <w:sz w:val="20"/>
                <w:lang w:val="es-ES_tradnl"/>
              </w:rPr>
            </w:pPr>
            <w:r>
              <w:rPr>
                <w:b/>
                <w:sz w:val="20"/>
                <w:lang w:val="es-ES_tradnl"/>
              </w:rPr>
              <w:t>255</w:t>
            </w:r>
            <w:r w:rsidRPr="00515881">
              <w:rPr>
                <w:b/>
                <w:sz w:val="20"/>
                <w:lang w:val="es-ES_tradnl"/>
              </w:rPr>
              <w:t>.000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A7BEB" w:rsidRPr="00515881" w:rsidRDefault="00AA7BEB" w:rsidP="00965311">
            <w:pPr>
              <w:ind w:right="190"/>
              <w:jc w:val="center"/>
              <w:rPr>
                <w:sz w:val="20"/>
                <w:lang w:val="es-ES_tradnl"/>
              </w:rPr>
            </w:pPr>
          </w:p>
        </w:tc>
      </w:tr>
    </w:tbl>
    <w:p w:rsidR="0025752F" w:rsidRDefault="0025752F" w:rsidP="00CA31D4">
      <w:pPr>
        <w:pStyle w:val="Heading1"/>
        <w:numPr>
          <w:ilvl w:val="0"/>
          <w:numId w:val="0"/>
        </w:numPr>
        <w:spacing w:before="0" w:after="0"/>
        <w:jc w:val="left"/>
        <w:rPr>
          <w:sz w:val="16"/>
          <w:szCs w:val="16"/>
          <w:lang w:val="es-ES_tradnl"/>
        </w:rPr>
        <w:sectPr w:rsidR="0025752F" w:rsidSect="00017784">
          <w:footerReference w:type="default" r:id="rId17"/>
          <w:pgSz w:w="24480" w:h="15840" w:orient="landscape" w:code="17"/>
          <w:pgMar w:top="1440" w:right="1440" w:bottom="1627" w:left="1440" w:header="720" w:footer="720" w:gutter="0"/>
          <w:cols w:space="720"/>
          <w:docGrid w:linePitch="326"/>
        </w:sectPr>
      </w:pPr>
    </w:p>
    <w:p w:rsidR="0025752F" w:rsidRPr="00A5375C" w:rsidRDefault="0025752F" w:rsidP="00892947">
      <w:pPr>
        <w:pStyle w:val="ListParagraph"/>
        <w:keepNext/>
        <w:tabs>
          <w:tab w:val="left" w:pos="1440"/>
        </w:tabs>
        <w:suppressAutoHyphens w:val="0"/>
        <w:spacing w:before="240" w:after="240"/>
        <w:ind w:left="288"/>
        <w:jc w:val="center"/>
        <w:rPr>
          <w:b/>
          <w:sz w:val="28"/>
          <w:szCs w:val="28"/>
          <w:lang w:val="es-ES_tradnl"/>
        </w:rPr>
      </w:pPr>
      <w:r w:rsidRPr="00A5375C">
        <w:rPr>
          <w:b/>
          <w:sz w:val="28"/>
          <w:szCs w:val="28"/>
          <w:lang w:val="es-ES_tradnl"/>
        </w:rPr>
        <w:t>ANEXO I</w:t>
      </w:r>
    </w:p>
    <w:p w:rsidR="0025752F" w:rsidRDefault="0025752F">
      <w:pPr>
        <w:jc w:val="both"/>
        <w:rPr>
          <w:b/>
          <w:sz w:val="28"/>
        </w:rPr>
      </w:pPr>
    </w:p>
    <w:p w:rsidR="0025752F" w:rsidRDefault="0025752F">
      <w:pPr>
        <w:pStyle w:val="xl57"/>
        <w:pBdr>
          <w:left w:val="none" w:sz="0" w:space="0" w:color="auto"/>
          <w:bottom w:val="none" w:sz="0" w:space="0" w:color="auto"/>
        </w:pBdr>
        <w:spacing w:before="0" w:beforeAutospacing="0" w:after="0" w:afterAutospacing="0"/>
        <w:rPr>
          <w:rFonts w:ascii="Times New Roman" w:eastAsia="Times New Roman" w:hAnsi="Times New Roman" w:cs="Times New Roman"/>
          <w:bCs w:val="0"/>
          <w:sz w:val="28"/>
        </w:rPr>
      </w:pPr>
      <w:r>
        <w:rPr>
          <w:rFonts w:ascii="Times New Roman" w:eastAsia="Times New Roman" w:hAnsi="Times New Roman" w:cs="Times New Roman"/>
          <w:bCs w:val="0"/>
          <w:sz w:val="28"/>
        </w:rPr>
        <w:t>GUIA PARA LA EVALUACION SOCIOECONÓMICA DE LOS  PR</w:t>
      </w:r>
      <w:r>
        <w:rPr>
          <w:rFonts w:ascii="Times New Roman" w:eastAsia="Times New Roman" w:hAnsi="Times New Roman" w:cs="Times New Roman"/>
          <w:bCs w:val="0"/>
          <w:sz w:val="28"/>
        </w:rPr>
        <w:t>O</w:t>
      </w:r>
      <w:r>
        <w:rPr>
          <w:rFonts w:ascii="Times New Roman" w:eastAsia="Times New Roman" w:hAnsi="Times New Roman" w:cs="Times New Roman"/>
          <w:bCs w:val="0"/>
          <w:sz w:val="28"/>
        </w:rPr>
        <w:t>YECTOS DE AGUA POTABLE Y DESAGÜES CLOACALES</w:t>
      </w:r>
    </w:p>
    <w:p w:rsidR="0025752F" w:rsidRDefault="0025752F">
      <w:pPr>
        <w:pStyle w:val="xl57"/>
        <w:pBdr>
          <w:left w:val="none" w:sz="0" w:space="0" w:color="auto"/>
          <w:bottom w:val="none" w:sz="0" w:space="0" w:color="auto"/>
        </w:pBdr>
        <w:spacing w:before="0" w:beforeAutospacing="0" w:after="0" w:afterAutospacing="0"/>
        <w:rPr>
          <w:rFonts w:ascii="Times New Roman" w:eastAsia="Times New Roman" w:hAnsi="Times New Roman" w:cs="Times New Roman"/>
          <w:bCs w:val="0"/>
          <w:sz w:val="22"/>
          <w:szCs w:val="20"/>
        </w:rPr>
      </w:pPr>
    </w:p>
    <w:p w:rsidR="0025752F" w:rsidRPr="0025752F" w:rsidRDefault="0025752F">
      <w:pPr>
        <w:rPr>
          <w:b/>
          <w:sz w:val="22"/>
          <w:lang w:val="es-ES"/>
        </w:rPr>
      </w:pPr>
    </w:p>
    <w:p w:rsidR="0025752F" w:rsidRDefault="0025752F" w:rsidP="0025752F">
      <w:pPr>
        <w:pStyle w:val="Heading8"/>
        <w:ind w:left="540"/>
        <w:rPr>
          <w:rFonts w:ascii="Times New Roman" w:hAnsi="Times New Roman"/>
          <w:sz w:val="22"/>
        </w:rPr>
      </w:pPr>
      <w:r>
        <w:rPr>
          <w:rFonts w:ascii="Times New Roman" w:hAnsi="Times New Roman"/>
          <w:sz w:val="22"/>
        </w:rPr>
        <w:t xml:space="preserve">Objetivos Generales </w:t>
      </w:r>
    </w:p>
    <w:p w:rsidR="0025752F" w:rsidRDefault="0025752F">
      <w:pPr>
        <w:rPr>
          <w:b/>
          <w:sz w:val="22"/>
        </w:rPr>
      </w:pPr>
    </w:p>
    <w:p w:rsidR="0025752F" w:rsidRDefault="0025752F">
      <w:pPr>
        <w:pStyle w:val="BodyText2"/>
        <w:rPr>
          <w:rFonts w:ascii="Times New Roman" w:hAnsi="Times New Roman"/>
          <w:b/>
          <w:sz w:val="22"/>
          <w:szCs w:val="24"/>
        </w:rPr>
      </w:pPr>
      <w:r>
        <w:rPr>
          <w:rFonts w:ascii="Times New Roman" w:hAnsi="Times New Roman"/>
          <w:sz w:val="22"/>
          <w:szCs w:val="24"/>
        </w:rPr>
        <w:t>El análisis de la viabilidad económica de los proyectos busca a) verificar si el dimensionamiento es el adecuado, b) verificar si la alternativa seleccionada es, desde el punto de vista económico, la más co</w:t>
      </w:r>
      <w:r>
        <w:rPr>
          <w:rFonts w:ascii="Times New Roman" w:hAnsi="Times New Roman"/>
          <w:sz w:val="22"/>
          <w:szCs w:val="24"/>
        </w:rPr>
        <w:t>n</w:t>
      </w:r>
      <w:r>
        <w:rPr>
          <w:rFonts w:ascii="Times New Roman" w:hAnsi="Times New Roman"/>
          <w:sz w:val="22"/>
          <w:szCs w:val="24"/>
        </w:rPr>
        <w:t>veniente, c) establecer la rentabilidad socioeconómica de los mismos, d) medir la capacidad de pago de la población beneficiada, y e) justificar socio económicamente la elegibilidad y pertinencia de los pr</w:t>
      </w:r>
      <w:r>
        <w:rPr>
          <w:rFonts w:ascii="Times New Roman" w:hAnsi="Times New Roman"/>
          <w:sz w:val="22"/>
          <w:szCs w:val="24"/>
        </w:rPr>
        <w:t>o</w:t>
      </w:r>
      <w:r>
        <w:rPr>
          <w:rFonts w:ascii="Times New Roman" w:hAnsi="Times New Roman"/>
          <w:sz w:val="22"/>
          <w:szCs w:val="24"/>
        </w:rPr>
        <w:t>yectos propuestos.</w:t>
      </w:r>
    </w:p>
    <w:p w:rsidR="0025752F" w:rsidRPr="00B45DA5" w:rsidRDefault="0025752F">
      <w:pPr>
        <w:jc w:val="both"/>
        <w:rPr>
          <w:b/>
          <w:sz w:val="22"/>
          <w:lang w:val="es-ES"/>
        </w:rPr>
      </w:pPr>
    </w:p>
    <w:p w:rsidR="0025752F" w:rsidRPr="00B45DA5" w:rsidRDefault="0025752F" w:rsidP="0025752F">
      <w:pPr>
        <w:pStyle w:val="subpar"/>
        <w:numPr>
          <w:ilvl w:val="2"/>
          <w:numId w:val="17"/>
        </w:numPr>
        <w:tabs>
          <w:tab w:val="clear" w:pos="648"/>
          <w:tab w:val="num" w:pos="1152"/>
        </w:tabs>
        <w:autoSpaceDN/>
        <w:ind w:left="1152" w:hanging="432"/>
        <w:textAlignment w:val="auto"/>
        <w:rPr>
          <w:sz w:val="22"/>
          <w:lang w:val="es-ES"/>
        </w:rPr>
      </w:pPr>
      <w:r w:rsidRPr="00B45DA5">
        <w:rPr>
          <w:i/>
          <w:sz w:val="22"/>
          <w:lang w:val="es-ES"/>
        </w:rPr>
        <w:t>Dimensionamiento</w:t>
      </w:r>
      <w:r w:rsidRPr="00B45DA5">
        <w:rPr>
          <w:sz w:val="22"/>
          <w:lang w:val="es-ES"/>
        </w:rPr>
        <w:t xml:space="preserve">. El tamaño del proyecto se establecerá con base a una proyección del balance entre la demanda existente y la oferta. La proyección de la demanda tendrá en cuenta el crecimiento histórico de la población. </w:t>
      </w:r>
    </w:p>
    <w:p w:rsidR="0025752F" w:rsidRPr="00B45DA5" w:rsidRDefault="0025752F" w:rsidP="0025752F">
      <w:pPr>
        <w:pStyle w:val="subpar"/>
        <w:numPr>
          <w:ilvl w:val="2"/>
          <w:numId w:val="17"/>
        </w:numPr>
        <w:tabs>
          <w:tab w:val="clear" w:pos="648"/>
          <w:tab w:val="num" w:pos="1152"/>
        </w:tabs>
        <w:autoSpaceDN/>
        <w:ind w:left="1152" w:hanging="432"/>
        <w:textAlignment w:val="auto"/>
        <w:rPr>
          <w:bCs/>
          <w:sz w:val="22"/>
          <w:lang w:val="es-ES"/>
        </w:rPr>
      </w:pPr>
      <w:r w:rsidRPr="00B45DA5">
        <w:rPr>
          <w:i/>
          <w:sz w:val="22"/>
          <w:lang w:val="es-ES"/>
        </w:rPr>
        <w:t>Alternativa de Mínimo Costo.</w:t>
      </w:r>
      <w:r w:rsidRPr="00B45DA5">
        <w:rPr>
          <w:sz w:val="22"/>
          <w:lang w:val="es-ES"/>
        </w:rPr>
        <w:t xml:space="preserve"> El análisis económico de las alternativas deberá asegurar que, frente a un mismo beneficio y vida útil, la solución escogida es la de menor costo económico. </w:t>
      </w:r>
      <w:r w:rsidRPr="00B45DA5">
        <w:rPr>
          <w:bCs/>
          <w:sz w:val="22"/>
          <w:lang w:val="es-ES"/>
        </w:rPr>
        <w:t>Cuando las alternativas analizadas sean de niveles o calidades de beneficios distintos, se realizará un análisis beneficio-costo económico, seleccionándose la alternativa que presente el mayor valor presente neto (VPN) a precios económicos.</w:t>
      </w:r>
    </w:p>
    <w:p w:rsidR="0025752F" w:rsidRPr="00B45DA5" w:rsidRDefault="0025752F" w:rsidP="0025752F">
      <w:pPr>
        <w:pStyle w:val="subpar"/>
        <w:numPr>
          <w:ilvl w:val="2"/>
          <w:numId w:val="17"/>
        </w:numPr>
        <w:tabs>
          <w:tab w:val="clear" w:pos="648"/>
          <w:tab w:val="num" w:pos="1152"/>
        </w:tabs>
        <w:autoSpaceDN/>
        <w:ind w:left="1152" w:hanging="432"/>
        <w:textAlignment w:val="auto"/>
        <w:rPr>
          <w:sz w:val="22"/>
          <w:lang w:val="es-ES"/>
        </w:rPr>
      </w:pPr>
      <w:r w:rsidRPr="00B45DA5">
        <w:rPr>
          <w:i/>
          <w:sz w:val="22"/>
          <w:lang w:val="es-ES"/>
        </w:rPr>
        <w:t>Rentabilidad económica del proyecto</w:t>
      </w:r>
      <w:r w:rsidRPr="00B45DA5">
        <w:rPr>
          <w:sz w:val="22"/>
          <w:lang w:val="es-ES"/>
        </w:rPr>
        <w:t>. La rentabilidad económica se establecerá a través de un análisis beneficio-costo. A tal fin los costos y beneficios serán valorizados a precios de eficiencia y del análisis de los mismos deberá surgir una tasa de retorno económico (TIRE) superior al 12%.</w:t>
      </w:r>
    </w:p>
    <w:p w:rsidR="0025752F" w:rsidRPr="00B45DA5" w:rsidRDefault="0025752F" w:rsidP="0025752F">
      <w:pPr>
        <w:pStyle w:val="subpar"/>
        <w:numPr>
          <w:ilvl w:val="2"/>
          <w:numId w:val="17"/>
        </w:numPr>
        <w:tabs>
          <w:tab w:val="clear" w:pos="648"/>
          <w:tab w:val="num" w:pos="1152"/>
        </w:tabs>
        <w:autoSpaceDN/>
        <w:ind w:left="1152" w:hanging="432"/>
        <w:textAlignment w:val="auto"/>
        <w:rPr>
          <w:sz w:val="22"/>
          <w:lang w:val="es-ES"/>
        </w:rPr>
      </w:pPr>
      <w:r w:rsidRPr="00B45DA5">
        <w:rPr>
          <w:i/>
          <w:sz w:val="22"/>
          <w:lang w:val="es-ES"/>
        </w:rPr>
        <w:t>Capacidad de pago de la población</w:t>
      </w:r>
      <w:r w:rsidRPr="00B45DA5">
        <w:rPr>
          <w:sz w:val="22"/>
          <w:lang w:val="es-ES"/>
        </w:rPr>
        <w:t>. La capacidad de pago de la población se establecerá a través de información censal del INDEC o encuestas socioeconómicas específicas para c</w:t>
      </w:r>
      <w:r w:rsidRPr="00B45DA5">
        <w:rPr>
          <w:sz w:val="22"/>
          <w:lang w:val="es-ES"/>
        </w:rPr>
        <w:t>a</w:t>
      </w:r>
      <w:r w:rsidRPr="00B45DA5">
        <w:rPr>
          <w:sz w:val="22"/>
          <w:lang w:val="es-ES"/>
        </w:rPr>
        <w:t>da proyecto.  A tal fin se contrastará que el valor de la tarifa media mensual no sobrepasa el 3% del ingreso familiar mensual cuando solo se tiene servicio de agua potable y 5% del ingreso familiar mensual cuando se tiene servicio de agua potable y cloacas.</w:t>
      </w:r>
    </w:p>
    <w:p w:rsidR="0025752F" w:rsidRPr="00B45DA5" w:rsidRDefault="0025752F" w:rsidP="0025752F">
      <w:pPr>
        <w:pStyle w:val="subpar"/>
        <w:numPr>
          <w:ilvl w:val="2"/>
          <w:numId w:val="17"/>
        </w:numPr>
        <w:tabs>
          <w:tab w:val="clear" w:pos="648"/>
          <w:tab w:val="num" w:pos="1152"/>
        </w:tabs>
        <w:autoSpaceDN/>
        <w:ind w:left="1152" w:hanging="432"/>
        <w:textAlignment w:val="auto"/>
        <w:rPr>
          <w:sz w:val="22"/>
          <w:lang w:val="es-ES"/>
        </w:rPr>
      </w:pPr>
      <w:r w:rsidRPr="00B45DA5">
        <w:rPr>
          <w:i/>
          <w:sz w:val="22"/>
          <w:lang w:val="es-ES"/>
        </w:rPr>
        <w:t>Precios sociales</w:t>
      </w:r>
      <w:r w:rsidRPr="00B45DA5">
        <w:rPr>
          <w:sz w:val="22"/>
          <w:lang w:val="es-ES"/>
        </w:rPr>
        <w:t>. También conocidos como precios de eficiencia, son precios privados, convertidos a precios sociales a través de la aplicación de factores de conversión. Estos precios sociales se utilizan para convertir los cotos de las inversiones (y operación y ma</w:t>
      </w:r>
      <w:r w:rsidRPr="00B45DA5">
        <w:rPr>
          <w:sz w:val="22"/>
          <w:lang w:val="es-ES"/>
        </w:rPr>
        <w:t>n</w:t>
      </w:r>
      <w:r w:rsidRPr="00B45DA5">
        <w:rPr>
          <w:sz w:val="22"/>
          <w:lang w:val="es-ES"/>
        </w:rPr>
        <w:t>tenimiento, si es el caso) a costos sociales Para ellos los costos deberán descomponerse en sus principales insumos: mano de obra calificada y no calificada, materiales y equipos no transables, y materiales y equipos transables, terrenos y otros. Para cada caso se determ</w:t>
      </w:r>
      <w:r w:rsidRPr="00B45DA5">
        <w:rPr>
          <w:sz w:val="22"/>
          <w:lang w:val="es-ES"/>
        </w:rPr>
        <w:t>i</w:t>
      </w:r>
      <w:r w:rsidRPr="00B45DA5">
        <w:rPr>
          <w:sz w:val="22"/>
          <w:lang w:val="es-ES"/>
        </w:rPr>
        <w:t>narán los factores de conversión que descuenten, al menos, los impuestos directos invol</w:t>
      </w:r>
      <w:r w:rsidRPr="00B45DA5">
        <w:rPr>
          <w:sz w:val="22"/>
          <w:lang w:val="es-ES"/>
        </w:rPr>
        <w:t>u</w:t>
      </w:r>
      <w:r w:rsidRPr="00B45DA5">
        <w:rPr>
          <w:sz w:val="22"/>
          <w:lang w:val="es-ES"/>
        </w:rPr>
        <w:t>crados, desempleo de mano de obra y otros relevantes</w:t>
      </w:r>
    </w:p>
    <w:p w:rsidR="0025752F" w:rsidRDefault="0025752F">
      <w:pPr>
        <w:pStyle w:val="BodyTextIndent2"/>
        <w:ind w:left="0"/>
        <w:rPr>
          <w:rFonts w:ascii="Times New Roman" w:hAnsi="Times New Roman"/>
          <w:lang w:val="es-ES_tradnl"/>
        </w:rPr>
      </w:pPr>
    </w:p>
    <w:p w:rsidR="0025752F" w:rsidRDefault="0025752F">
      <w:pPr>
        <w:pStyle w:val="BodyTextIndent2"/>
        <w:ind w:left="0"/>
        <w:rPr>
          <w:rFonts w:ascii="Times New Roman" w:hAnsi="Times New Roman"/>
          <w:lang w:val="es-ES_tradnl"/>
        </w:rPr>
      </w:pPr>
    </w:p>
    <w:p w:rsidR="00B45DA5" w:rsidRDefault="00B45DA5">
      <w:pPr>
        <w:suppressAutoHyphens w:val="0"/>
        <w:rPr>
          <w:b/>
          <w:spacing w:val="0"/>
          <w:sz w:val="22"/>
          <w:lang w:val="es-ES" w:eastAsia="es-ES"/>
        </w:rPr>
      </w:pPr>
      <w:r w:rsidRPr="00B45DA5">
        <w:rPr>
          <w:b/>
          <w:lang w:val="es-ES"/>
        </w:rPr>
        <w:br w:type="page"/>
      </w:r>
    </w:p>
    <w:p w:rsidR="0025752F" w:rsidRDefault="0025752F">
      <w:pPr>
        <w:pStyle w:val="BodyTextIndent2"/>
        <w:ind w:left="0"/>
        <w:rPr>
          <w:rFonts w:ascii="Times New Roman" w:hAnsi="Times New Roman"/>
          <w:b/>
        </w:rPr>
      </w:pPr>
      <w:r>
        <w:rPr>
          <w:rFonts w:ascii="Times New Roman" w:hAnsi="Times New Roman"/>
          <w:b/>
        </w:rPr>
        <w:t xml:space="preserve">Encuesta Socioeconómica </w:t>
      </w:r>
    </w:p>
    <w:p w:rsidR="0025752F" w:rsidRDefault="0025752F">
      <w:pPr>
        <w:pStyle w:val="BodyTextIndent2"/>
        <w:ind w:left="0"/>
        <w:rPr>
          <w:rFonts w:ascii="Times New Roman" w:hAnsi="Times New Roman"/>
          <w:b/>
        </w:rPr>
      </w:pPr>
    </w:p>
    <w:p w:rsidR="0025752F" w:rsidRDefault="0025752F">
      <w:pPr>
        <w:pStyle w:val="BodyTextIndent2"/>
        <w:ind w:left="0"/>
        <w:rPr>
          <w:rFonts w:ascii="Times New Roman" w:hAnsi="Times New Roman"/>
        </w:rPr>
      </w:pPr>
      <w:r>
        <w:rPr>
          <w:rFonts w:ascii="Times New Roman" w:hAnsi="Times New Roman"/>
        </w:rPr>
        <w:t>Para los casos que corresponda se procederá a efectuar el relevamiento de la población beneficiada mediante encuesta por muestreo probabilística. La tarea comprende: la definición del diseño muestral con explicitación de su tamaño en base al nivel de confianza de 95% y el error máximo de 10%, la def</w:t>
      </w:r>
      <w:r>
        <w:rPr>
          <w:rFonts w:ascii="Times New Roman" w:hAnsi="Times New Roman"/>
        </w:rPr>
        <w:t>i</w:t>
      </w:r>
      <w:r>
        <w:rPr>
          <w:rFonts w:ascii="Times New Roman" w:hAnsi="Times New Roman"/>
        </w:rPr>
        <w:t>nición de las variables y dimensiones a medir, la definición del sistema de recolección y sistematización de la información a relevar, la definición de los cuadros de salidas de la información, la selección y capacitación de encuestadores, la recolección de información en los hogares, la supervisión de las tareas de campo, la edición y codificación de los datos, el procesamiento, análisis e interpretación de la info</w:t>
      </w:r>
      <w:r>
        <w:rPr>
          <w:rFonts w:ascii="Times New Roman" w:hAnsi="Times New Roman"/>
        </w:rPr>
        <w:t>r</w:t>
      </w:r>
      <w:r>
        <w:rPr>
          <w:rFonts w:ascii="Times New Roman" w:hAnsi="Times New Roman"/>
        </w:rPr>
        <w:t xml:space="preserve">mación obtenida. </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La encuesta se orientará hacia la obtención de resultados que se utilicen luego para la evaluación soci</w:t>
      </w:r>
      <w:r>
        <w:rPr>
          <w:rFonts w:ascii="Times New Roman" w:hAnsi="Times New Roman"/>
        </w:rPr>
        <w:t>o</w:t>
      </w:r>
      <w:r>
        <w:rPr>
          <w:rFonts w:ascii="Times New Roman" w:hAnsi="Times New Roman"/>
        </w:rPr>
        <w:t xml:space="preserve">económica del proyecto de obra (de agua potable y/o desagües cloacales), la capacidad de pago de la población, ajustándose en cada caso particular de acuerdo a las características de la comunidad, los problemas que pretende resolver el proyecto y los impactos ambientales que se quieren evitar con el mismo. </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 xml:space="preserve">Se podrán incluir preguntas orientadas a medir dimensiones sociales que permitan luego diagnosticar y planificar acciones de promoción social, de organización comunitaria, de educación sanitaria, ambiental y cooperativa etc. </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Para Agua Potable (provisión, ampliación y remodelaciòn) se utilizará como guía el formulario adjunto en el anexo 1</w:t>
      </w:r>
    </w:p>
    <w:p w:rsidR="0025752F" w:rsidRDefault="0025752F">
      <w:pPr>
        <w:pStyle w:val="BodyTextIndent2"/>
        <w:ind w:left="0"/>
        <w:rPr>
          <w:rFonts w:ascii="Times New Roman" w:hAnsi="Times New Roman"/>
          <w:b/>
        </w:rPr>
      </w:pPr>
    </w:p>
    <w:p w:rsidR="0025752F" w:rsidRDefault="0025752F">
      <w:pPr>
        <w:pStyle w:val="BodyTextIndent2"/>
        <w:ind w:left="0"/>
        <w:rPr>
          <w:rFonts w:ascii="Times New Roman" w:hAnsi="Times New Roman"/>
        </w:rPr>
      </w:pPr>
      <w:r>
        <w:rPr>
          <w:rFonts w:ascii="Times New Roman" w:hAnsi="Times New Roman"/>
        </w:rPr>
        <w:t>Para proyectos de Desagües Cloacales se utilizará como guía el formulario del anexo 2</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b/>
        </w:rPr>
      </w:pPr>
      <w:r>
        <w:rPr>
          <w:rFonts w:ascii="Times New Roman" w:hAnsi="Times New Roman"/>
          <w:b/>
        </w:rPr>
        <w:t>Metodología de Evaluación:</w:t>
      </w:r>
    </w:p>
    <w:p w:rsidR="0025752F" w:rsidRPr="00B45DA5" w:rsidRDefault="0025752F" w:rsidP="008B78ED">
      <w:pPr>
        <w:pStyle w:val="Paragraph"/>
        <w:numPr>
          <w:ilvl w:val="0"/>
          <w:numId w:val="0"/>
        </w:numPr>
        <w:rPr>
          <w:sz w:val="22"/>
          <w:lang w:val="es-ES"/>
        </w:rPr>
      </w:pPr>
      <w:r w:rsidRPr="00B45DA5">
        <w:rPr>
          <w:sz w:val="22"/>
          <w:lang w:val="es-ES"/>
        </w:rPr>
        <w:t>La evaluación económica de las inversiones previstas en el programa seguirá los principios básicos del análisis costo-beneficio. Para estos efectos deberá tener en cuenta los siguientes aspectos principales:</w:t>
      </w:r>
    </w:p>
    <w:p w:rsidR="0025752F" w:rsidRPr="00B45DA5" w:rsidRDefault="0025752F" w:rsidP="0025752F">
      <w:pPr>
        <w:pStyle w:val="Paragraph"/>
        <w:numPr>
          <w:ilvl w:val="0"/>
          <w:numId w:val="19"/>
        </w:numPr>
        <w:tabs>
          <w:tab w:val="clear" w:pos="1440"/>
          <w:tab w:val="num" w:pos="720"/>
        </w:tabs>
        <w:autoSpaceDN/>
        <w:spacing w:before="240"/>
        <w:ind w:left="720" w:hanging="360"/>
        <w:textAlignment w:val="auto"/>
        <w:rPr>
          <w:sz w:val="22"/>
          <w:lang w:val="es-ES"/>
        </w:rPr>
      </w:pPr>
      <w:r w:rsidRPr="00B45DA5">
        <w:rPr>
          <w:sz w:val="22"/>
          <w:lang w:val="es-ES"/>
        </w:rPr>
        <w:t>El proyecto a ser analizado deberá se aquel que corresponda a la alternativa de mínimo costo económico (inversiones y operación y mantenimiento) y que salga de un análisis de alternat</w:t>
      </w:r>
      <w:r w:rsidRPr="00B45DA5">
        <w:rPr>
          <w:sz w:val="22"/>
          <w:lang w:val="es-ES"/>
        </w:rPr>
        <w:t>i</w:t>
      </w:r>
      <w:r w:rsidRPr="00B45DA5">
        <w:rPr>
          <w:sz w:val="22"/>
          <w:lang w:val="es-ES"/>
        </w:rPr>
        <w:t>vas.</w:t>
      </w:r>
    </w:p>
    <w:p w:rsidR="0025752F" w:rsidRPr="00B45DA5" w:rsidRDefault="0025752F" w:rsidP="0025752F">
      <w:pPr>
        <w:pStyle w:val="Paragraph"/>
        <w:numPr>
          <w:ilvl w:val="0"/>
          <w:numId w:val="19"/>
        </w:numPr>
        <w:tabs>
          <w:tab w:val="clear" w:pos="1440"/>
          <w:tab w:val="num" w:pos="720"/>
        </w:tabs>
        <w:autoSpaceDN/>
        <w:ind w:left="720" w:hanging="360"/>
        <w:textAlignment w:val="auto"/>
        <w:rPr>
          <w:sz w:val="22"/>
          <w:lang w:val="es-ES"/>
        </w:rPr>
      </w:pPr>
      <w:r w:rsidRPr="00B45DA5">
        <w:rPr>
          <w:sz w:val="22"/>
          <w:lang w:val="es-ES"/>
        </w:rPr>
        <w:t>Los costos de inversión a considerar se basarán en los estudios que presenten las provincias, debiendo asegurarse que se incorporen en ellos todos los elementos pertinentes. De particular importancia es incorporar en cada caso los márgenes de imprevistos físicos que correspondan según el nivel de preparación de los proyectos. En adición, en los proyectos de agua y cloacas se deben incluir estimaciones de costos de las conexiones intra-domiciliarias.</w:t>
      </w:r>
    </w:p>
    <w:p w:rsidR="0025752F" w:rsidRPr="00B45DA5" w:rsidRDefault="0025752F" w:rsidP="0025752F">
      <w:pPr>
        <w:pStyle w:val="Paragraph"/>
        <w:numPr>
          <w:ilvl w:val="0"/>
          <w:numId w:val="19"/>
        </w:numPr>
        <w:tabs>
          <w:tab w:val="clear" w:pos="1440"/>
          <w:tab w:val="num" w:pos="720"/>
        </w:tabs>
        <w:autoSpaceDN/>
        <w:ind w:left="720" w:hanging="360"/>
        <w:textAlignment w:val="auto"/>
        <w:rPr>
          <w:sz w:val="22"/>
          <w:lang w:val="es-ES"/>
        </w:rPr>
      </w:pPr>
      <w:r w:rsidRPr="00B45DA5">
        <w:rPr>
          <w:sz w:val="22"/>
          <w:lang w:val="es-ES"/>
        </w:rPr>
        <w:t>Se deberán considerar en el análisis los costos incrementales de administración, operación y mantenimiento de los nuevos sistemas, a partir de la información que se presente en los proye</w:t>
      </w:r>
      <w:r w:rsidRPr="00B45DA5">
        <w:rPr>
          <w:sz w:val="22"/>
          <w:lang w:val="es-ES"/>
        </w:rPr>
        <w:t>c</w:t>
      </w:r>
      <w:r w:rsidRPr="00B45DA5">
        <w:rPr>
          <w:sz w:val="22"/>
          <w:lang w:val="es-ES"/>
        </w:rPr>
        <w:t>tos, y en consulta con los especialistas en la materia.</w:t>
      </w:r>
    </w:p>
    <w:p w:rsidR="0025752F" w:rsidRPr="00B45DA5" w:rsidRDefault="0025752F" w:rsidP="0025752F">
      <w:pPr>
        <w:pStyle w:val="Paragraph"/>
        <w:numPr>
          <w:ilvl w:val="0"/>
          <w:numId w:val="19"/>
        </w:numPr>
        <w:tabs>
          <w:tab w:val="clear" w:pos="1440"/>
          <w:tab w:val="num" w:pos="720"/>
        </w:tabs>
        <w:autoSpaceDN/>
        <w:ind w:left="720" w:hanging="360"/>
        <w:textAlignment w:val="auto"/>
        <w:rPr>
          <w:sz w:val="22"/>
          <w:lang w:val="es-ES"/>
        </w:rPr>
      </w:pPr>
      <w:r w:rsidRPr="00B45DA5">
        <w:rPr>
          <w:sz w:val="22"/>
          <w:lang w:val="es-ES"/>
        </w:rPr>
        <w:t xml:space="preserve">Los costos, a precios privados, deberán convertirse a </w:t>
      </w:r>
      <w:r w:rsidRPr="00B45DA5">
        <w:rPr>
          <w:sz w:val="22"/>
          <w:u w:val="single"/>
          <w:lang w:val="es-ES"/>
        </w:rPr>
        <w:t>precios sociales</w:t>
      </w:r>
      <w:r w:rsidRPr="00B45DA5">
        <w:rPr>
          <w:sz w:val="22"/>
          <w:lang w:val="es-ES"/>
        </w:rPr>
        <w:t xml:space="preserve"> a través de la aplicación de factores de conversión. Para ellos los costos deberán descomponerse en sus principales i</w:t>
      </w:r>
      <w:r w:rsidRPr="00B45DA5">
        <w:rPr>
          <w:sz w:val="22"/>
          <w:lang w:val="es-ES"/>
        </w:rPr>
        <w:t>n</w:t>
      </w:r>
      <w:r w:rsidRPr="00B45DA5">
        <w:rPr>
          <w:sz w:val="22"/>
          <w:lang w:val="es-ES"/>
        </w:rPr>
        <w:t>sumos: mano de obra calificada y no calificada, materiales y equipos no transables, y materiales y equipos transables, terrenos y otros. Para cada caso se determinarán los factores de conve</w:t>
      </w:r>
      <w:r w:rsidRPr="00B45DA5">
        <w:rPr>
          <w:sz w:val="22"/>
          <w:lang w:val="es-ES"/>
        </w:rPr>
        <w:t>r</w:t>
      </w:r>
      <w:r w:rsidRPr="00B45DA5">
        <w:rPr>
          <w:sz w:val="22"/>
          <w:lang w:val="es-ES"/>
        </w:rPr>
        <w:t>sión que descuenten, al menos, los impuestos directos involucrados, desempleo de mano de obra y otros relevantes.</w:t>
      </w:r>
    </w:p>
    <w:p w:rsidR="0025752F" w:rsidRDefault="0025752F">
      <w:pPr>
        <w:pStyle w:val="BodyTextIndent2"/>
        <w:ind w:left="0"/>
        <w:rPr>
          <w:rFonts w:ascii="Times New Roman" w:hAnsi="Times New Roman"/>
          <w:b/>
        </w:rPr>
      </w:pPr>
    </w:p>
    <w:p w:rsidR="0025752F" w:rsidRDefault="0025752F">
      <w:pPr>
        <w:pStyle w:val="BodyTextIndent2"/>
        <w:ind w:left="0"/>
        <w:rPr>
          <w:rFonts w:ascii="Times New Roman" w:hAnsi="Times New Roman"/>
          <w:b/>
        </w:rPr>
      </w:pPr>
      <w:r>
        <w:rPr>
          <w:rFonts w:ascii="Times New Roman" w:hAnsi="Times New Roman"/>
          <w:b/>
        </w:rPr>
        <w:t>Estudio de Alternativas</w:t>
      </w:r>
    </w:p>
    <w:p w:rsidR="0025752F" w:rsidRDefault="0025752F">
      <w:pPr>
        <w:pStyle w:val="BodyTextIndent2"/>
        <w:ind w:left="0"/>
        <w:rPr>
          <w:rFonts w:ascii="Times New Roman" w:hAnsi="Times New Roman"/>
          <w:b/>
        </w:rPr>
      </w:pPr>
    </w:p>
    <w:p w:rsidR="0025752F" w:rsidRPr="00B45DA5" w:rsidRDefault="0025752F" w:rsidP="008B78ED">
      <w:pPr>
        <w:pStyle w:val="subpar"/>
        <w:numPr>
          <w:ilvl w:val="0"/>
          <w:numId w:val="0"/>
        </w:numPr>
        <w:rPr>
          <w:sz w:val="22"/>
          <w:szCs w:val="22"/>
          <w:lang w:val="es-ES"/>
        </w:rPr>
      </w:pPr>
      <w:r w:rsidRPr="00B45DA5">
        <w:rPr>
          <w:sz w:val="22"/>
          <w:szCs w:val="22"/>
          <w:lang w:val="es-ES"/>
        </w:rPr>
        <w:t xml:space="preserve">Todo proyecto a ser financiado con el Programa deberá presentar un análisis de alternativas técnicas. El análisis económico de las alternativas deberá asegurar que, frente a un mismo beneficio y vida útil, la solución escogida es la de </w:t>
      </w:r>
      <w:r w:rsidRPr="00B45DA5">
        <w:rPr>
          <w:b/>
          <w:sz w:val="22"/>
          <w:szCs w:val="22"/>
          <w:lang w:val="es-ES"/>
        </w:rPr>
        <w:t>menor costo económico</w:t>
      </w:r>
      <w:r w:rsidRPr="00B45DA5">
        <w:rPr>
          <w:sz w:val="22"/>
          <w:szCs w:val="22"/>
          <w:lang w:val="es-ES"/>
        </w:rPr>
        <w:t xml:space="preserve">. Para ello se hará la comparación de alternativas obteniendo el valor presente neto (VPN) de los costos de inversión, operación y mantenimiento a </w:t>
      </w:r>
      <w:r w:rsidRPr="00B45DA5">
        <w:rPr>
          <w:sz w:val="22"/>
          <w:szCs w:val="22"/>
          <w:u w:val="single"/>
          <w:lang w:val="es-ES"/>
        </w:rPr>
        <w:t>pr</w:t>
      </w:r>
      <w:r w:rsidRPr="00B45DA5">
        <w:rPr>
          <w:sz w:val="22"/>
          <w:szCs w:val="22"/>
          <w:u w:val="single"/>
          <w:lang w:val="es-ES"/>
        </w:rPr>
        <w:t>e</w:t>
      </w:r>
      <w:r w:rsidRPr="00B45DA5">
        <w:rPr>
          <w:sz w:val="22"/>
          <w:szCs w:val="22"/>
          <w:u w:val="single"/>
          <w:lang w:val="es-ES"/>
        </w:rPr>
        <w:t>cios sociales</w:t>
      </w:r>
      <w:r w:rsidRPr="00B45DA5">
        <w:rPr>
          <w:sz w:val="22"/>
          <w:szCs w:val="22"/>
          <w:lang w:val="es-ES"/>
        </w:rPr>
        <w:t xml:space="preserve"> (también conocidos como precios de eficiencia), es decir después de haber afectados los costos a precios de mercado por las razones de precios de cuenta calculadas y disponibles al efecto. </w:t>
      </w:r>
      <w:r w:rsidRPr="00B45DA5">
        <w:rPr>
          <w:b/>
          <w:sz w:val="22"/>
          <w:szCs w:val="22"/>
          <w:lang w:val="es-ES"/>
        </w:rPr>
        <w:t>Cuando las alternativas analizadas sean de niveles o calidades de beneficios distintos, se realizará un análisis beneficio-costo económico, seleccionándose la alternativa que presente el mayor valor presente neto (VPN) a precios económicos.</w:t>
      </w:r>
    </w:p>
    <w:p w:rsidR="0025752F" w:rsidRPr="007A2FEE" w:rsidRDefault="0025752F">
      <w:pPr>
        <w:pStyle w:val="BodyTextIndent2"/>
        <w:ind w:left="0"/>
        <w:rPr>
          <w:rFonts w:ascii="Times New Roman" w:hAnsi="Times New Roman"/>
          <w:lang w:val="es-ES_tradnl"/>
        </w:rPr>
      </w:pPr>
      <w:r>
        <w:rPr>
          <w:rFonts w:ascii="Times New Roman" w:hAnsi="Times New Roman"/>
          <w:lang w:val="es-ES_tradnl"/>
        </w:rPr>
        <w:t>La alternativa de mínimo costo deberá someterse a un análisis costo-beneficio para determinar su rent</w:t>
      </w:r>
      <w:r>
        <w:rPr>
          <w:rFonts w:ascii="Times New Roman" w:hAnsi="Times New Roman"/>
          <w:lang w:val="es-ES_tradnl"/>
        </w:rPr>
        <w:t>a</w:t>
      </w:r>
      <w:r>
        <w:rPr>
          <w:rFonts w:ascii="Times New Roman" w:hAnsi="Times New Roman"/>
          <w:lang w:val="es-ES_tradnl"/>
        </w:rPr>
        <w:t>bilidad socioeconómica.</w:t>
      </w:r>
    </w:p>
    <w:p w:rsidR="0025752F" w:rsidRDefault="0025752F">
      <w:pPr>
        <w:pStyle w:val="BodyTextIndent2"/>
        <w:ind w:left="0"/>
        <w:rPr>
          <w:rFonts w:ascii="Times New Roman" w:hAnsi="Times New Roman"/>
          <w:b/>
        </w:rPr>
      </w:pPr>
    </w:p>
    <w:p w:rsidR="0025752F" w:rsidRDefault="0025752F">
      <w:pPr>
        <w:pStyle w:val="BodyTextIndent2"/>
        <w:ind w:left="0"/>
        <w:rPr>
          <w:rFonts w:ascii="Times New Roman" w:hAnsi="Times New Roman"/>
          <w:b/>
        </w:rPr>
      </w:pPr>
    </w:p>
    <w:p w:rsidR="0025752F" w:rsidRDefault="0025752F">
      <w:pPr>
        <w:pStyle w:val="BodyTextIndent2"/>
        <w:ind w:left="0"/>
        <w:rPr>
          <w:rFonts w:ascii="Times New Roman" w:hAnsi="Times New Roman"/>
          <w:b/>
        </w:rPr>
      </w:pPr>
      <w:r>
        <w:rPr>
          <w:rFonts w:ascii="Times New Roman" w:hAnsi="Times New Roman"/>
          <w:b/>
        </w:rPr>
        <w:t xml:space="preserve">Análisis Costo-Beneficio de Proyectos de Obras de Agua Potable </w:t>
      </w:r>
    </w:p>
    <w:p w:rsidR="0025752F" w:rsidRDefault="0025752F">
      <w:pPr>
        <w:pStyle w:val="BodyTextIndent2"/>
        <w:ind w:left="0"/>
        <w:rPr>
          <w:rFonts w:ascii="Times New Roman" w:hAnsi="Times New Roman"/>
          <w:b/>
        </w:rPr>
      </w:pPr>
    </w:p>
    <w:p w:rsidR="0025752F" w:rsidRDefault="0025752F">
      <w:pPr>
        <w:pStyle w:val="BodyTextIndent2"/>
        <w:ind w:left="0"/>
        <w:rPr>
          <w:rFonts w:ascii="Times New Roman" w:hAnsi="Times New Roman"/>
          <w:b/>
        </w:rPr>
      </w:pPr>
      <w:r>
        <w:rPr>
          <w:rFonts w:ascii="Times New Roman" w:hAnsi="Times New Roman"/>
        </w:rPr>
        <w:t>A) Para proyectos de rehabilitación de plantas (que no infiera expansión) y la rehabilitación de redes de agua se utilizará la metodología de análisis incremental o similar en la que se evaluará si el VPN de los costos incrementales asociados a las inversiones en rehabilitación incluyendo operación y mantenimie</w:t>
      </w:r>
      <w:r>
        <w:rPr>
          <w:rFonts w:ascii="Times New Roman" w:hAnsi="Times New Roman"/>
        </w:rPr>
        <w:t>n</w:t>
      </w:r>
      <w:r>
        <w:rPr>
          <w:rFonts w:ascii="Times New Roman" w:hAnsi="Times New Roman"/>
        </w:rPr>
        <w:t>to son cubiertos por el VPN de los beneficios a ser generados (reducción de pérdidas, reducción de uso de energía, reducción de costos de mantenimiento etc.) sobre al vida útil de la infraestructura rehabilit</w:t>
      </w:r>
      <w:r>
        <w:rPr>
          <w:rFonts w:ascii="Times New Roman" w:hAnsi="Times New Roman"/>
        </w:rPr>
        <w:t>a</w:t>
      </w:r>
      <w:r>
        <w:rPr>
          <w:rFonts w:ascii="Times New Roman" w:hAnsi="Times New Roman"/>
        </w:rPr>
        <w:t>da</w:t>
      </w:r>
    </w:p>
    <w:p w:rsidR="0025752F" w:rsidRDefault="0025752F">
      <w:pPr>
        <w:pStyle w:val="BodyTextIndent2"/>
        <w:ind w:left="0"/>
        <w:rPr>
          <w:rFonts w:ascii="Times New Roman" w:hAnsi="Times New Roman"/>
          <w:b/>
        </w:rPr>
      </w:pPr>
    </w:p>
    <w:p w:rsidR="0025752F" w:rsidRDefault="0025752F">
      <w:pPr>
        <w:pStyle w:val="BodyTextIndent2"/>
        <w:ind w:left="0"/>
        <w:rPr>
          <w:rFonts w:ascii="Times New Roman" w:hAnsi="Times New Roman"/>
        </w:rPr>
      </w:pPr>
      <w:r>
        <w:rPr>
          <w:rFonts w:ascii="Times New Roman" w:hAnsi="Times New Roman"/>
        </w:rPr>
        <w:t>B) Para proyectos que correspondan a sistemas nuevos o a la ampliación de sistemas existentes, la ev</w:t>
      </w:r>
      <w:r>
        <w:rPr>
          <w:rFonts w:ascii="Times New Roman" w:hAnsi="Times New Roman"/>
        </w:rPr>
        <w:t>a</w:t>
      </w:r>
      <w:r>
        <w:rPr>
          <w:rFonts w:ascii="Times New Roman" w:hAnsi="Times New Roman"/>
        </w:rPr>
        <w:t>luación económica se realizará mediante la siguiente estrategia:</w:t>
      </w:r>
    </w:p>
    <w:p w:rsidR="0025752F" w:rsidRDefault="0025752F">
      <w:pPr>
        <w:pStyle w:val="BodyTextIndent2"/>
        <w:ind w:left="0"/>
        <w:rPr>
          <w:rFonts w:ascii="Times New Roman" w:hAnsi="Times New Roman"/>
        </w:rPr>
      </w:pPr>
    </w:p>
    <w:p w:rsidR="0025752F" w:rsidRDefault="0025752F">
      <w:pPr>
        <w:tabs>
          <w:tab w:val="left" w:pos="720"/>
        </w:tabs>
        <w:ind w:left="180"/>
        <w:jc w:val="both"/>
        <w:rPr>
          <w:color w:val="000000"/>
          <w:sz w:val="22"/>
          <w:lang w:val="es-ES_tradnl"/>
        </w:rPr>
      </w:pPr>
      <w:r w:rsidRPr="00B45DA5">
        <w:rPr>
          <w:sz w:val="22"/>
          <w:lang w:val="es-ES"/>
        </w:rPr>
        <w:t>En todos los casos ( sistemas nuevos o ampliación) se necesitará hacer la evaluación económica beneficio-costo por medio del software SIMOP. Para ello se utilizará la curva de demanda provista por el ENOHSA.</w:t>
      </w:r>
      <w:r>
        <w:rPr>
          <w:color w:val="000000"/>
          <w:sz w:val="22"/>
          <w:lang w:val="es-ES_tradnl"/>
        </w:rPr>
        <w:t xml:space="preserve"> La evaluación económica del proyecto se concreta a través de la utilización de un modelo de simulación basado en el análisis beneficios - costos  el que permite calcular su rentabilidad y de esta manera demostrar y establecer la viabilidad económica del mismo.</w:t>
      </w:r>
    </w:p>
    <w:p w:rsidR="0025752F" w:rsidRDefault="0025752F">
      <w:pPr>
        <w:tabs>
          <w:tab w:val="left" w:pos="720"/>
        </w:tabs>
        <w:ind w:left="180"/>
        <w:jc w:val="both"/>
        <w:rPr>
          <w:b/>
          <w:bCs/>
          <w:color w:val="000000"/>
          <w:sz w:val="22"/>
          <w:lang w:val="es-ES_tradnl"/>
        </w:rPr>
      </w:pPr>
    </w:p>
    <w:p w:rsidR="0025752F" w:rsidRDefault="0025752F">
      <w:pPr>
        <w:tabs>
          <w:tab w:val="left" w:pos="720"/>
        </w:tabs>
        <w:ind w:left="180"/>
        <w:jc w:val="both"/>
        <w:rPr>
          <w:color w:val="000000"/>
          <w:sz w:val="22"/>
          <w:lang w:val="es-ES_tradnl"/>
        </w:rPr>
      </w:pPr>
      <w:r>
        <w:rPr>
          <w:color w:val="000000"/>
          <w:sz w:val="22"/>
          <w:lang w:val="es-ES_tradnl"/>
        </w:rPr>
        <w:t>La evaluación económica que estima el flujo de beneficios económicos derivados de la implantación del proyecto así como de su  operación a lo largo de la vida útil del mismo para el cual fue diseñado.</w:t>
      </w:r>
    </w:p>
    <w:p w:rsidR="0025752F" w:rsidRDefault="0025752F">
      <w:pPr>
        <w:tabs>
          <w:tab w:val="left" w:pos="720"/>
        </w:tabs>
        <w:ind w:left="180"/>
        <w:jc w:val="both"/>
        <w:rPr>
          <w:color w:val="000000"/>
          <w:sz w:val="22"/>
          <w:lang w:val="es-ES_tradnl"/>
        </w:rPr>
      </w:pPr>
    </w:p>
    <w:p w:rsidR="0025752F" w:rsidRDefault="0025752F">
      <w:pPr>
        <w:tabs>
          <w:tab w:val="left" w:pos="720"/>
        </w:tabs>
        <w:ind w:left="180"/>
        <w:jc w:val="both"/>
        <w:rPr>
          <w:color w:val="000000"/>
          <w:sz w:val="22"/>
          <w:lang w:val="es-ES_tradnl"/>
        </w:rPr>
      </w:pPr>
      <w:r>
        <w:rPr>
          <w:color w:val="000000"/>
          <w:sz w:val="22"/>
          <w:lang w:val="es-ES_tradnl"/>
        </w:rPr>
        <w:t>La estimación del flujo de beneficios se realiza mediante  la utilización del Modelo de Simulación de Obra Pública (SIMOP), modelo utilizado por el Banco Interamericano de Desarrollo para calcular la rentabilidad económica y seleccionar proyectos de inversión que proporcionan ampliaciones o nuevos servicios de agua potable.</w:t>
      </w:r>
    </w:p>
    <w:p w:rsidR="0025752F" w:rsidRDefault="0025752F">
      <w:pPr>
        <w:pStyle w:val="BodyTextIndent2"/>
        <w:ind w:left="0"/>
        <w:rPr>
          <w:rFonts w:ascii="Times New Roman" w:hAnsi="Times New Roman"/>
          <w:lang w:val="es-ES_tradnl"/>
        </w:rPr>
      </w:pPr>
    </w:p>
    <w:p w:rsidR="0025752F" w:rsidRDefault="0025752F">
      <w:pPr>
        <w:pStyle w:val="BodyTextIndent2"/>
        <w:ind w:left="0"/>
        <w:rPr>
          <w:rFonts w:ascii="Times New Roman" w:hAnsi="Times New Roman"/>
        </w:rPr>
      </w:pPr>
      <w:r>
        <w:rPr>
          <w:rFonts w:ascii="Times New Roman" w:hAnsi="Times New Roman"/>
        </w:rPr>
        <w:t xml:space="preserve"> </w:t>
      </w:r>
    </w:p>
    <w:p w:rsidR="0025752F" w:rsidRDefault="0025752F">
      <w:pPr>
        <w:pStyle w:val="BodyTextIndent2"/>
        <w:ind w:left="0"/>
        <w:rPr>
          <w:rFonts w:ascii="Times New Roman" w:hAnsi="Times New Roman"/>
        </w:rPr>
      </w:pPr>
      <w:r>
        <w:rPr>
          <w:rFonts w:ascii="Times New Roman" w:hAnsi="Times New Roman"/>
        </w:rPr>
        <w:t>La función de demanda a utilizar en la evaluación de los proyectos será la siguiente:</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ab/>
      </w:r>
      <w:r>
        <w:rPr>
          <w:rFonts w:ascii="Times New Roman" w:hAnsi="Times New Roman"/>
        </w:rPr>
        <w:tab/>
        <w:t>q = k * p</w:t>
      </w:r>
      <w:r>
        <w:rPr>
          <w:rFonts w:ascii="Times New Roman" w:hAnsi="Times New Roman"/>
          <w:vertAlign w:val="superscript"/>
        </w:rPr>
        <w:t>E</w:t>
      </w:r>
      <w:r>
        <w:rPr>
          <w:rFonts w:ascii="Times New Roman" w:hAnsi="Times New Roman"/>
        </w:rPr>
        <w:t xml:space="preserve">  * Y </w:t>
      </w:r>
      <w:r>
        <w:rPr>
          <w:rFonts w:ascii="Times New Roman" w:hAnsi="Times New Roman"/>
          <w:vertAlign w:val="superscript"/>
        </w:rPr>
        <w:t>0.34</w:t>
      </w:r>
      <w:r>
        <w:rPr>
          <w:rFonts w:ascii="Times New Roman" w:hAnsi="Times New Roman"/>
        </w:rPr>
        <w:t xml:space="preserve"> * n </w:t>
      </w:r>
      <w:r>
        <w:rPr>
          <w:rFonts w:ascii="Times New Roman" w:hAnsi="Times New Roman"/>
          <w:vertAlign w:val="superscript"/>
        </w:rPr>
        <w:t>–0.78</w:t>
      </w:r>
      <w:r>
        <w:rPr>
          <w:rFonts w:ascii="Times New Roman" w:hAnsi="Times New Roman"/>
        </w:rPr>
        <w:t xml:space="preserve"> * N </w:t>
      </w:r>
      <w:r>
        <w:rPr>
          <w:rFonts w:ascii="Times New Roman" w:hAnsi="Times New Roman"/>
          <w:vertAlign w:val="superscript"/>
        </w:rPr>
        <w:t>0.23</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donde:</w:t>
      </w:r>
    </w:p>
    <w:p w:rsidR="0025752F" w:rsidRDefault="0025752F">
      <w:pPr>
        <w:pStyle w:val="BodyTextIndent2"/>
        <w:ind w:left="0"/>
        <w:rPr>
          <w:rFonts w:ascii="Times New Roman" w:hAnsi="Times New Roman"/>
        </w:rPr>
      </w:pPr>
      <w:r>
        <w:rPr>
          <w:rFonts w:ascii="Times New Roman" w:hAnsi="Times New Roman"/>
        </w:rPr>
        <w:tab/>
        <w:t>q = consumo diario por persona en lts;</w:t>
      </w:r>
    </w:p>
    <w:p w:rsidR="0025752F" w:rsidRPr="00B45DA5" w:rsidRDefault="0025752F">
      <w:pPr>
        <w:pStyle w:val="BodyTextIndent2"/>
        <w:ind w:left="0"/>
        <w:rPr>
          <w:rFonts w:ascii="Times New Roman" w:hAnsi="Times New Roman"/>
          <w:lang w:val="pt-BR"/>
        </w:rPr>
      </w:pPr>
      <w:r>
        <w:rPr>
          <w:rFonts w:ascii="Times New Roman" w:hAnsi="Times New Roman"/>
        </w:rPr>
        <w:tab/>
      </w:r>
      <w:r w:rsidRPr="00B45DA5">
        <w:rPr>
          <w:rFonts w:ascii="Times New Roman" w:hAnsi="Times New Roman"/>
          <w:lang w:val="pt-BR"/>
        </w:rPr>
        <w:t>k = coeficiente de clima (5,77 templado; 6,25 cálido);</w:t>
      </w:r>
    </w:p>
    <w:p w:rsidR="0025752F" w:rsidRDefault="0025752F">
      <w:pPr>
        <w:pStyle w:val="BodyTextIndent2"/>
        <w:ind w:left="0"/>
        <w:rPr>
          <w:rFonts w:ascii="Times New Roman" w:hAnsi="Times New Roman"/>
        </w:rPr>
      </w:pPr>
      <w:r w:rsidRPr="00B45DA5">
        <w:rPr>
          <w:rFonts w:ascii="Times New Roman" w:hAnsi="Times New Roman"/>
          <w:lang w:val="pt-BR"/>
        </w:rPr>
        <w:tab/>
      </w:r>
      <w:r>
        <w:rPr>
          <w:rFonts w:ascii="Times New Roman" w:hAnsi="Times New Roman"/>
        </w:rPr>
        <w:t>p = precio marginal de agua;</w:t>
      </w:r>
    </w:p>
    <w:p w:rsidR="0025752F" w:rsidRDefault="0025752F">
      <w:pPr>
        <w:pStyle w:val="BodyTextIndent2"/>
        <w:ind w:left="0"/>
        <w:rPr>
          <w:rFonts w:ascii="Times New Roman" w:hAnsi="Times New Roman"/>
        </w:rPr>
      </w:pPr>
      <w:r>
        <w:rPr>
          <w:rFonts w:ascii="Times New Roman" w:hAnsi="Times New Roman"/>
        </w:rPr>
        <w:tab/>
        <w:t>E = elasticidad precio: -0,309 + 0,0000412 Y;</w:t>
      </w:r>
    </w:p>
    <w:p w:rsidR="0025752F" w:rsidRDefault="0025752F">
      <w:pPr>
        <w:pStyle w:val="BodyTextIndent2"/>
        <w:ind w:left="0"/>
        <w:rPr>
          <w:rFonts w:ascii="Times New Roman" w:hAnsi="Times New Roman"/>
        </w:rPr>
      </w:pPr>
      <w:r>
        <w:rPr>
          <w:rFonts w:ascii="Times New Roman" w:hAnsi="Times New Roman"/>
        </w:rPr>
        <w:tab/>
        <w:t>Y = ingreso familiar mensual;</w:t>
      </w:r>
    </w:p>
    <w:p w:rsidR="0025752F" w:rsidRPr="00B45DA5" w:rsidRDefault="0025752F">
      <w:pPr>
        <w:pStyle w:val="BodyTextIndent2"/>
        <w:ind w:left="0"/>
        <w:rPr>
          <w:rFonts w:ascii="Times New Roman" w:hAnsi="Times New Roman"/>
          <w:lang w:val="pt-BR"/>
        </w:rPr>
      </w:pPr>
      <w:r>
        <w:rPr>
          <w:rFonts w:ascii="Times New Roman" w:hAnsi="Times New Roman"/>
        </w:rPr>
        <w:tab/>
      </w:r>
      <w:r w:rsidRPr="00B45DA5">
        <w:rPr>
          <w:rFonts w:ascii="Times New Roman" w:hAnsi="Times New Roman"/>
          <w:lang w:val="pt-BR"/>
        </w:rPr>
        <w:t>n = número de personas por hogar;</w:t>
      </w:r>
    </w:p>
    <w:p w:rsidR="0025752F" w:rsidRDefault="0025752F">
      <w:pPr>
        <w:pStyle w:val="BodyTextIndent2"/>
        <w:ind w:left="0"/>
        <w:rPr>
          <w:rFonts w:ascii="Times New Roman" w:hAnsi="Times New Roman"/>
        </w:rPr>
      </w:pPr>
      <w:r w:rsidRPr="00B45DA5">
        <w:rPr>
          <w:rFonts w:ascii="Times New Roman" w:hAnsi="Times New Roman"/>
          <w:lang w:val="pt-BR"/>
        </w:rPr>
        <w:tab/>
      </w:r>
      <w:r>
        <w:rPr>
          <w:rFonts w:ascii="Times New Roman" w:hAnsi="Times New Roman"/>
        </w:rPr>
        <w:t>N = tamaño de la localidad (habitantes).</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Como tarifa (precio marginal) a aplicar en la situación con proyecto (p) se utilizará el costo unitario medio de operación del sistema.</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El ingreso familiar mensual promedio (Y) se extraerá de la encuesta.</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La población de la localidad será proyectada a partir de los valores arrojados por los dos últimos censos nacionales de población, aplicando el siguiente procedimiento:</w:t>
      </w:r>
    </w:p>
    <w:p w:rsidR="0025752F" w:rsidRDefault="0025752F">
      <w:pPr>
        <w:pStyle w:val="BodyTextIndent2"/>
        <w:ind w:left="0"/>
        <w:rPr>
          <w:rFonts w:ascii="Times New Roman" w:hAnsi="Times New Roman"/>
        </w:rPr>
      </w:pPr>
    </w:p>
    <w:p w:rsidR="0025752F" w:rsidRDefault="0025752F" w:rsidP="0025752F">
      <w:pPr>
        <w:pStyle w:val="BodyTextIndent2"/>
        <w:numPr>
          <w:ilvl w:val="1"/>
          <w:numId w:val="18"/>
        </w:numPr>
        <w:rPr>
          <w:rFonts w:ascii="Times New Roman" w:hAnsi="Times New Roman"/>
        </w:rPr>
      </w:pPr>
      <w:r>
        <w:rPr>
          <w:rFonts w:ascii="Times New Roman" w:hAnsi="Times New Roman"/>
        </w:rPr>
        <w:t>partiendo de los datos relevados por los últimos censos se calcularán dos tasas: 1) la media anual ínter censal, y 2) la media anual obtenida como resultado de extrapolar l</w:t>
      </w:r>
      <w:r>
        <w:rPr>
          <w:rFonts w:ascii="Times New Roman" w:hAnsi="Times New Roman"/>
        </w:rPr>
        <w:t>i</w:t>
      </w:r>
      <w:r>
        <w:rPr>
          <w:rFonts w:ascii="Times New Roman" w:hAnsi="Times New Roman"/>
        </w:rPr>
        <w:t>nealmente los valores de ambos censos hasta el fin del período de análisis.</w:t>
      </w:r>
    </w:p>
    <w:p w:rsidR="0025752F" w:rsidRDefault="0025752F">
      <w:pPr>
        <w:pStyle w:val="BodyTextIndent2"/>
        <w:ind w:left="1080"/>
        <w:rPr>
          <w:rFonts w:ascii="Times New Roman" w:hAnsi="Times New Roman"/>
        </w:rPr>
      </w:pPr>
    </w:p>
    <w:p w:rsidR="0025752F" w:rsidRDefault="0025752F" w:rsidP="0025752F">
      <w:pPr>
        <w:pStyle w:val="BodyTextIndent2"/>
        <w:numPr>
          <w:ilvl w:val="1"/>
          <w:numId w:val="18"/>
        </w:numPr>
        <w:rPr>
          <w:rFonts w:ascii="Times New Roman" w:hAnsi="Times New Roman"/>
        </w:rPr>
      </w:pPr>
      <w:r>
        <w:rPr>
          <w:rFonts w:ascii="Times New Roman" w:hAnsi="Times New Roman"/>
        </w:rPr>
        <w:t>se calculará el promedio de ambas tasas.</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Como cantidad de habitantes por conexión se adoptará el promedio de habitantes por vivienda del últ</w:t>
      </w:r>
      <w:r>
        <w:rPr>
          <w:rFonts w:ascii="Times New Roman" w:hAnsi="Times New Roman"/>
        </w:rPr>
        <w:t>i</w:t>
      </w:r>
      <w:r>
        <w:rPr>
          <w:rFonts w:ascii="Times New Roman" w:hAnsi="Times New Roman"/>
        </w:rPr>
        <w:t>mo censo nacional de población.</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Como costo del sistema individual se adoptará un valor de 1,3 u$s el m</w:t>
      </w:r>
      <w:r>
        <w:rPr>
          <w:rFonts w:ascii="Times New Roman" w:hAnsi="Times New Roman"/>
          <w:szCs w:val="22"/>
          <w:vertAlign w:val="superscript"/>
        </w:rPr>
        <w:t>3</w:t>
      </w:r>
      <w:r>
        <w:rPr>
          <w:rFonts w:ascii="Times New Roman" w:hAnsi="Times New Roman"/>
        </w:rPr>
        <w:t>, que es el que surge del costo anual equivalente del sistema más el costo de la energía por m</w:t>
      </w:r>
      <w:r>
        <w:rPr>
          <w:rFonts w:ascii="Times New Roman" w:hAnsi="Times New Roman"/>
          <w:szCs w:val="22"/>
          <w:vertAlign w:val="superscript"/>
        </w:rPr>
        <w:t>3</w:t>
      </w:r>
      <w:r>
        <w:rPr>
          <w:rFonts w:ascii="Times New Roman" w:hAnsi="Times New Roman"/>
        </w:rPr>
        <w:t>.</w:t>
      </w:r>
    </w:p>
    <w:p w:rsidR="0025752F" w:rsidRPr="00B45DA5" w:rsidRDefault="0025752F">
      <w:pPr>
        <w:tabs>
          <w:tab w:val="left" w:pos="720"/>
        </w:tabs>
        <w:jc w:val="both"/>
        <w:rPr>
          <w:sz w:val="22"/>
          <w:lang w:val="es-ES"/>
        </w:rPr>
      </w:pPr>
    </w:p>
    <w:p w:rsidR="0025752F" w:rsidRPr="00B45DA5" w:rsidRDefault="0025752F">
      <w:pPr>
        <w:tabs>
          <w:tab w:val="left" w:pos="720"/>
        </w:tabs>
        <w:jc w:val="both"/>
        <w:rPr>
          <w:sz w:val="22"/>
          <w:lang w:val="es-ES"/>
        </w:rPr>
      </w:pPr>
    </w:p>
    <w:p w:rsidR="0025752F" w:rsidRPr="00845DF3" w:rsidRDefault="0025752F">
      <w:pPr>
        <w:tabs>
          <w:tab w:val="left" w:pos="720"/>
        </w:tabs>
        <w:jc w:val="both"/>
        <w:rPr>
          <w:b/>
          <w:color w:val="000000"/>
          <w:sz w:val="22"/>
          <w:lang w:val="es-ES_tradnl"/>
        </w:rPr>
      </w:pPr>
      <w:r w:rsidRPr="00B45DA5">
        <w:rPr>
          <w:b/>
          <w:sz w:val="22"/>
          <w:lang w:val="es-ES"/>
        </w:rPr>
        <w:t>Modelo Simop</w:t>
      </w:r>
      <w:r w:rsidRPr="00845DF3">
        <w:rPr>
          <w:b/>
          <w:color w:val="000000"/>
          <w:sz w:val="22"/>
          <w:lang w:val="es-ES_tradnl"/>
        </w:rPr>
        <w:t xml:space="preserve"> </w:t>
      </w:r>
    </w:p>
    <w:p w:rsidR="0025752F" w:rsidRDefault="0025752F">
      <w:pPr>
        <w:tabs>
          <w:tab w:val="left" w:pos="720"/>
        </w:tabs>
        <w:jc w:val="both"/>
        <w:rPr>
          <w:color w:val="000000"/>
          <w:sz w:val="22"/>
          <w:lang w:val="es-ES_tradnl"/>
        </w:rPr>
      </w:pPr>
    </w:p>
    <w:p w:rsidR="0025752F" w:rsidRDefault="0025752F">
      <w:pPr>
        <w:tabs>
          <w:tab w:val="left" w:pos="720"/>
        </w:tabs>
        <w:jc w:val="both"/>
        <w:rPr>
          <w:color w:val="000000"/>
          <w:sz w:val="22"/>
          <w:lang w:val="es-ES_tradnl"/>
        </w:rPr>
      </w:pPr>
      <w:r>
        <w:rPr>
          <w:color w:val="000000"/>
          <w:sz w:val="22"/>
          <w:lang w:val="es-ES_tradnl"/>
        </w:rPr>
        <w:t>Para correr el modelo se deben seguir las instrucciones prescriptas en el Manual del Usuario del mismo elaborado por Terry Powers y Carlos Valencia, y que publicara el Banco Interamericano de Desarrollo en noviembre de 1978.</w:t>
      </w:r>
    </w:p>
    <w:p w:rsidR="0025752F" w:rsidRDefault="0025752F">
      <w:pPr>
        <w:tabs>
          <w:tab w:val="left" w:pos="720"/>
        </w:tabs>
        <w:jc w:val="both"/>
        <w:rPr>
          <w:color w:val="000000"/>
          <w:sz w:val="22"/>
          <w:lang w:val="es-ES_tradnl"/>
        </w:rPr>
      </w:pPr>
    </w:p>
    <w:p w:rsidR="0025752F" w:rsidRDefault="0025752F">
      <w:pPr>
        <w:tabs>
          <w:tab w:val="left" w:pos="720"/>
        </w:tabs>
        <w:jc w:val="both"/>
        <w:rPr>
          <w:color w:val="000000"/>
          <w:sz w:val="22"/>
          <w:lang w:val="es-ES_tradnl"/>
        </w:rPr>
      </w:pPr>
      <w:r>
        <w:rPr>
          <w:color w:val="000000"/>
          <w:sz w:val="22"/>
          <w:lang w:val="es-ES_tradnl"/>
        </w:rPr>
        <w:t>Dicho Modelo  requiere de información tanto del sistema actual como la del optimizado para su construcción a partir de la cual estimar los beneficios y los costos económicos del proyecto.</w:t>
      </w:r>
    </w:p>
    <w:p w:rsidR="0025752F" w:rsidRDefault="0025752F">
      <w:pPr>
        <w:tabs>
          <w:tab w:val="left" w:pos="720"/>
        </w:tabs>
        <w:jc w:val="both"/>
        <w:rPr>
          <w:color w:val="000000"/>
          <w:sz w:val="22"/>
          <w:lang w:val="es-ES_tradnl"/>
        </w:rPr>
      </w:pPr>
    </w:p>
    <w:p w:rsidR="0025752F" w:rsidRDefault="0025752F">
      <w:pPr>
        <w:tabs>
          <w:tab w:val="left" w:pos="720"/>
        </w:tabs>
        <w:jc w:val="both"/>
        <w:rPr>
          <w:color w:val="000000"/>
          <w:sz w:val="22"/>
          <w:lang w:val="es-ES_tradnl"/>
        </w:rPr>
      </w:pPr>
      <w:r>
        <w:rPr>
          <w:color w:val="000000"/>
          <w:sz w:val="22"/>
          <w:lang w:val="es-ES_tradnl"/>
        </w:rPr>
        <w:t xml:space="preserve">Tanto los costos de inversión como los de operación, mantenimiento y administración así como los datos técnicos del mismo surgen de la documentación que debe acompañar el diseño del Proyecto. </w:t>
      </w:r>
    </w:p>
    <w:p w:rsidR="0025752F" w:rsidRDefault="0025752F">
      <w:pPr>
        <w:pStyle w:val="BodyTextIndent2"/>
        <w:ind w:left="0"/>
        <w:rPr>
          <w:rFonts w:ascii="Times New Roman" w:hAnsi="Times New Roman"/>
          <w:lang w:val="es-ES_tradnl"/>
        </w:rPr>
      </w:pPr>
    </w:p>
    <w:p w:rsidR="0025752F" w:rsidRDefault="0025752F">
      <w:pPr>
        <w:pStyle w:val="BodyTextIndent2"/>
        <w:ind w:left="0"/>
        <w:rPr>
          <w:rFonts w:ascii="Times New Roman" w:hAnsi="Times New Roman"/>
        </w:rPr>
      </w:pPr>
      <w:r>
        <w:rPr>
          <w:rFonts w:ascii="Times New Roman" w:hAnsi="Times New Roman"/>
        </w:rPr>
        <w:t>Datos que deberá contener el modelo:</w:t>
      </w:r>
    </w:p>
    <w:p w:rsidR="0025752F" w:rsidRDefault="0025752F">
      <w:pPr>
        <w:pStyle w:val="BodyTextIndent2"/>
        <w:ind w:left="0"/>
        <w:rPr>
          <w:rFonts w:ascii="Times New Roman" w:hAnsi="Times New Roman"/>
        </w:rPr>
      </w:pPr>
    </w:p>
    <w:p w:rsidR="0025752F" w:rsidRDefault="0025752F">
      <w:pPr>
        <w:tabs>
          <w:tab w:val="left" w:pos="-1440"/>
          <w:tab w:val="left" w:pos="720"/>
        </w:tabs>
        <w:ind w:left="180"/>
        <w:jc w:val="both"/>
        <w:rPr>
          <w:i/>
          <w:iCs/>
          <w:sz w:val="22"/>
          <w:szCs w:val="26"/>
          <w:lang w:val="es-ES_tradnl"/>
        </w:rPr>
      </w:pPr>
      <w:r>
        <w:rPr>
          <w:i/>
          <w:iCs/>
          <w:sz w:val="22"/>
          <w:szCs w:val="26"/>
          <w:lang w:val="es-ES_tradnl"/>
        </w:rPr>
        <w:t>1. Introducción:</w:t>
      </w:r>
      <w:r>
        <w:rPr>
          <w:i/>
          <w:iCs/>
          <w:sz w:val="22"/>
          <w:szCs w:val="26"/>
          <w:lang w:val="es-ES_tradnl"/>
        </w:rPr>
        <w:tab/>
      </w:r>
    </w:p>
    <w:p w:rsidR="0025752F" w:rsidRDefault="0025752F">
      <w:pPr>
        <w:tabs>
          <w:tab w:val="left" w:pos="720"/>
        </w:tabs>
        <w:ind w:left="180"/>
        <w:jc w:val="both"/>
        <w:rPr>
          <w:sz w:val="22"/>
          <w:lang w:val="es-ES_tradnl"/>
        </w:rPr>
      </w:pPr>
    </w:p>
    <w:p w:rsidR="0025752F" w:rsidRDefault="0025752F">
      <w:pPr>
        <w:pStyle w:val="Heading1"/>
        <w:tabs>
          <w:tab w:val="left" w:pos="720"/>
        </w:tabs>
        <w:ind w:left="180"/>
        <w:jc w:val="both"/>
        <w:rPr>
          <w:rFonts w:ascii="Times New Roman" w:hAnsi="Times New Roman"/>
          <w:b w:val="0"/>
          <w:bCs/>
          <w:i/>
          <w:iCs/>
        </w:rPr>
      </w:pPr>
      <w:r>
        <w:rPr>
          <w:rFonts w:ascii="Times New Roman" w:hAnsi="Times New Roman"/>
          <w:b w:val="0"/>
          <w:bCs/>
          <w:i/>
          <w:iCs/>
        </w:rPr>
        <w:t>2. Reseña del Proyecto</w:t>
      </w:r>
    </w:p>
    <w:p w:rsidR="0025752F" w:rsidRDefault="0025752F">
      <w:pPr>
        <w:tabs>
          <w:tab w:val="left" w:pos="720"/>
        </w:tabs>
        <w:ind w:left="180"/>
        <w:jc w:val="both"/>
        <w:rPr>
          <w:i/>
          <w:iCs/>
          <w:color w:val="000000"/>
          <w:sz w:val="22"/>
          <w:szCs w:val="26"/>
          <w:lang w:val="es-ES_tradnl"/>
        </w:rPr>
      </w:pPr>
      <w:r>
        <w:rPr>
          <w:i/>
          <w:iCs/>
          <w:color w:val="000000"/>
          <w:sz w:val="22"/>
          <w:szCs w:val="26"/>
          <w:lang w:val="es-ES_tradnl"/>
        </w:rPr>
        <w:t xml:space="preserve">3. Grupo de consumidores. </w:t>
      </w:r>
    </w:p>
    <w:p w:rsidR="0025752F" w:rsidRDefault="0025752F">
      <w:pPr>
        <w:tabs>
          <w:tab w:val="left" w:pos="720"/>
        </w:tabs>
        <w:ind w:left="180"/>
        <w:jc w:val="both"/>
        <w:rPr>
          <w:color w:val="000000"/>
          <w:sz w:val="22"/>
          <w:lang w:val="es-ES_tradnl"/>
        </w:rPr>
      </w:pPr>
      <w:r>
        <w:rPr>
          <w:b/>
          <w:bCs/>
          <w:color w:val="000000"/>
          <w:sz w:val="22"/>
          <w:szCs w:val="26"/>
          <w:lang w:val="es-ES_tradnl"/>
        </w:rPr>
        <w:t xml:space="preserve">[ Tarjeta G] </w:t>
      </w:r>
    </w:p>
    <w:p w:rsidR="0025752F" w:rsidRDefault="0025752F">
      <w:pPr>
        <w:tabs>
          <w:tab w:val="left" w:pos="720"/>
        </w:tabs>
        <w:ind w:left="180"/>
        <w:jc w:val="both"/>
        <w:rPr>
          <w:color w:val="000000"/>
          <w:sz w:val="22"/>
          <w:lang w:val="es-ES_tradnl"/>
        </w:rPr>
      </w:pPr>
    </w:p>
    <w:p w:rsidR="0025752F" w:rsidRDefault="0025752F">
      <w:pPr>
        <w:tabs>
          <w:tab w:val="left" w:pos="720"/>
        </w:tabs>
        <w:ind w:left="180"/>
        <w:jc w:val="both"/>
        <w:rPr>
          <w:i/>
          <w:iCs/>
          <w:color w:val="000000"/>
          <w:sz w:val="22"/>
          <w:szCs w:val="26"/>
          <w:lang w:val="es-ES_tradnl"/>
        </w:rPr>
      </w:pPr>
      <w:r>
        <w:rPr>
          <w:i/>
          <w:iCs/>
          <w:color w:val="000000"/>
          <w:sz w:val="22"/>
          <w:szCs w:val="26"/>
          <w:lang w:val="es-ES_tradnl"/>
        </w:rPr>
        <w:t>4. Horizonte de Proyecto.</w:t>
      </w:r>
    </w:p>
    <w:p w:rsidR="0025752F" w:rsidRDefault="0025752F">
      <w:pPr>
        <w:tabs>
          <w:tab w:val="left" w:pos="720"/>
        </w:tabs>
        <w:ind w:left="180"/>
        <w:jc w:val="both"/>
        <w:rPr>
          <w:color w:val="FF0000"/>
          <w:sz w:val="22"/>
          <w:lang w:val="es-ES_tradnl"/>
        </w:rPr>
      </w:pPr>
      <w:r>
        <w:rPr>
          <w:b/>
          <w:bCs/>
          <w:color w:val="000000"/>
          <w:sz w:val="22"/>
          <w:szCs w:val="26"/>
          <w:lang w:val="es-ES_tradnl"/>
        </w:rPr>
        <w:t xml:space="preserve"> [Tarjeta G]</w:t>
      </w:r>
      <w:r>
        <w:rPr>
          <w:color w:val="000000"/>
          <w:sz w:val="22"/>
          <w:lang w:val="es-ES_tradnl"/>
        </w:rPr>
        <w:t xml:space="preserve"> </w:t>
      </w:r>
    </w:p>
    <w:p w:rsidR="0025752F" w:rsidRDefault="0025752F">
      <w:pPr>
        <w:tabs>
          <w:tab w:val="left" w:pos="720"/>
        </w:tabs>
        <w:ind w:left="180"/>
        <w:jc w:val="both"/>
        <w:rPr>
          <w:color w:val="000000"/>
          <w:sz w:val="22"/>
          <w:lang w:val="es-ES_tradnl"/>
        </w:rPr>
      </w:pPr>
    </w:p>
    <w:p w:rsidR="0025752F" w:rsidRDefault="0025752F">
      <w:pPr>
        <w:tabs>
          <w:tab w:val="left" w:pos="720"/>
        </w:tabs>
        <w:ind w:left="180"/>
        <w:jc w:val="both"/>
        <w:rPr>
          <w:i/>
          <w:iCs/>
          <w:color w:val="000000"/>
          <w:sz w:val="22"/>
          <w:szCs w:val="26"/>
          <w:lang w:val="es-ES_tradnl"/>
        </w:rPr>
      </w:pPr>
      <w:r>
        <w:rPr>
          <w:i/>
          <w:iCs/>
          <w:color w:val="000000"/>
          <w:sz w:val="22"/>
          <w:szCs w:val="26"/>
          <w:lang w:val="es-ES_tradnl"/>
        </w:rPr>
        <w:t>5. Año de inicio de operación.</w:t>
      </w:r>
    </w:p>
    <w:p w:rsidR="0025752F" w:rsidRDefault="0025752F">
      <w:pPr>
        <w:tabs>
          <w:tab w:val="left" w:pos="-1440"/>
          <w:tab w:val="left" w:pos="720"/>
        </w:tabs>
        <w:ind w:left="180"/>
        <w:jc w:val="both"/>
        <w:rPr>
          <w:color w:val="000000"/>
          <w:sz w:val="22"/>
          <w:lang w:val="es-ES_tradnl"/>
        </w:rPr>
      </w:pPr>
      <w:r>
        <w:rPr>
          <w:b/>
          <w:bCs/>
          <w:color w:val="000000"/>
          <w:sz w:val="22"/>
          <w:szCs w:val="26"/>
          <w:lang w:val="es-ES_tradnl"/>
        </w:rPr>
        <w:t>[Tarjeta G]</w:t>
      </w:r>
      <w:r>
        <w:rPr>
          <w:color w:val="000000"/>
          <w:sz w:val="22"/>
          <w:lang w:val="es-ES_tradnl"/>
        </w:rPr>
        <w:t xml:space="preserve"> </w:t>
      </w:r>
    </w:p>
    <w:p w:rsidR="0025752F" w:rsidRDefault="0025752F">
      <w:pPr>
        <w:tabs>
          <w:tab w:val="left" w:pos="720"/>
        </w:tabs>
        <w:ind w:left="180"/>
        <w:jc w:val="both"/>
        <w:rPr>
          <w:color w:val="000000"/>
          <w:sz w:val="22"/>
          <w:lang w:val="es-ES_tradnl"/>
        </w:rPr>
      </w:pPr>
    </w:p>
    <w:p w:rsidR="0025752F" w:rsidRDefault="0025752F">
      <w:pPr>
        <w:tabs>
          <w:tab w:val="left" w:pos="720"/>
        </w:tabs>
        <w:ind w:left="180"/>
        <w:jc w:val="both"/>
        <w:rPr>
          <w:i/>
          <w:iCs/>
          <w:color w:val="000000"/>
          <w:sz w:val="22"/>
          <w:szCs w:val="26"/>
          <w:lang w:val="es-ES_tradnl"/>
        </w:rPr>
      </w:pPr>
      <w:r>
        <w:rPr>
          <w:i/>
          <w:iCs/>
          <w:color w:val="000000"/>
          <w:sz w:val="22"/>
          <w:szCs w:val="26"/>
          <w:lang w:val="es-ES_tradnl"/>
        </w:rPr>
        <w:t xml:space="preserve">6. Tasa de descuento social.   </w:t>
      </w:r>
    </w:p>
    <w:p w:rsidR="0025752F" w:rsidRDefault="0025752F">
      <w:pPr>
        <w:ind w:left="180"/>
        <w:jc w:val="both"/>
        <w:rPr>
          <w:color w:val="000000"/>
          <w:sz w:val="22"/>
          <w:lang w:val="es-ES_tradnl"/>
        </w:rPr>
      </w:pPr>
      <w:r>
        <w:rPr>
          <w:b/>
          <w:bCs/>
          <w:color w:val="000000"/>
          <w:sz w:val="22"/>
          <w:szCs w:val="26"/>
          <w:lang w:val="es-ES_tradnl"/>
        </w:rPr>
        <w:t>[Tarjeta G]</w:t>
      </w:r>
      <w:r>
        <w:rPr>
          <w:color w:val="000000"/>
          <w:sz w:val="22"/>
          <w:lang w:val="es-ES_tradnl"/>
        </w:rPr>
        <w:t xml:space="preserve"> El Reglamento Operativo del Programa establece como tasa social de descuento para ser aplicada al Modelo de Simulación (SIMOP)  del 12 %.</w:t>
      </w:r>
    </w:p>
    <w:p w:rsidR="0025752F" w:rsidRDefault="0025752F">
      <w:pPr>
        <w:ind w:left="180"/>
        <w:jc w:val="both"/>
        <w:rPr>
          <w:i/>
          <w:iCs/>
          <w:color w:val="000000"/>
          <w:sz w:val="22"/>
          <w:lang w:val="es-ES_tradnl"/>
        </w:rPr>
      </w:pPr>
    </w:p>
    <w:p w:rsidR="0025752F" w:rsidRDefault="0025752F">
      <w:pPr>
        <w:ind w:left="180"/>
        <w:jc w:val="both"/>
        <w:rPr>
          <w:i/>
          <w:iCs/>
          <w:color w:val="000000"/>
          <w:sz w:val="22"/>
          <w:szCs w:val="26"/>
          <w:lang w:val="es-ES_tradnl"/>
        </w:rPr>
      </w:pPr>
      <w:r>
        <w:rPr>
          <w:i/>
          <w:iCs/>
          <w:color w:val="000000"/>
          <w:sz w:val="22"/>
          <w:szCs w:val="26"/>
          <w:lang w:val="es-ES_tradnl"/>
        </w:rPr>
        <w:t>7. Capacidad del sistema actual.</w:t>
      </w:r>
    </w:p>
    <w:p w:rsidR="0025752F" w:rsidRDefault="0025752F">
      <w:pPr>
        <w:tabs>
          <w:tab w:val="left" w:pos="720"/>
        </w:tabs>
        <w:ind w:left="180"/>
        <w:jc w:val="both"/>
        <w:rPr>
          <w:color w:val="000000"/>
          <w:sz w:val="22"/>
          <w:lang w:val="es-ES_tradnl"/>
        </w:rPr>
      </w:pPr>
      <w:r>
        <w:rPr>
          <w:b/>
          <w:bCs/>
          <w:color w:val="000000"/>
          <w:sz w:val="22"/>
          <w:szCs w:val="26"/>
          <w:lang w:val="es-ES_tradnl"/>
        </w:rPr>
        <w:t>[Tarjeta G]</w:t>
      </w:r>
      <w:r>
        <w:rPr>
          <w:color w:val="000000"/>
          <w:sz w:val="22"/>
          <w:lang w:val="es-ES_tradnl"/>
        </w:rPr>
        <w:t xml:space="preserve"> </w:t>
      </w:r>
    </w:p>
    <w:p w:rsidR="00B45DA5" w:rsidRDefault="00B45DA5">
      <w:pPr>
        <w:tabs>
          <w:tab w:val="left" w:pos="720"/>
        </w:tabs>
        <w:ind w:left="180"/>
        <w:jc w:val="both"/>
        <w:rPr>
          <w:color w:val="000000"/>
          <w:sz w:val="22"/>
          <w:lang w:val="es-ES_tradnl"/>
        </w:rPr>
      </w:pPr>
    </w:p>
    <w:p w:rsidR="0025752F" w:rsidRDefault="0025752F">
      <w:pPr>
        <w:tabs>
          <w:tab w:val="left" w:pos="720"/>
        </w:tabs>
        <w:ind w:left="180"/>
        <w:jc w:val="both"/>
        <w:rPr>
          <w:i/>
          <w:iCs/>
          <w:sz w:val="22"/>
          <w:szCs w:val="26"/>
          <w:lang w:val="es-ES_tradnl"/>
        </w:rPr>
      </w:pPr>
      <w:r w:rsidRPr="00B45DA5">
        <w:rPr>
          <w:i/>
          <w:iCs/>
          <w:sz w:val="22"/>
          <w:szCs w:val="26"/>
          <w:highlight w:val="yellow"/>
          <w:lang w:val="es-ES_tradnl"/>
        </w:rPr>
        <w:t>8</w:t>
      </w:r>
      <w:r>
        <w:rPr>
          <w:i/>
          <w:iCs/>
          <w:sz w:val="22"/>
          <w:szCs w:val="26"/>
          <w:lang w:val="es-ES_tradnl"/>
        </w:rPr>
        <w:t>. Capacidad incremental del sistema.</w:t>
      </w:r>
    </w:p>
    <w:p w:rsidR="0025752F" w:rsidRDefault="0025752F">
      <w:pPr>
        <w:tabs>
          <w:tab w:val="left" w:pos="720"/>
        </w:tabs>
        <w:ind w:left="180"/>
        <w:jc w:val="both"/>
        <w:rPr>
          <w:color w:val="000000"/>
          <w:sz w:val="22"/>
          <w:lang w:val="es-ES_tradnl"/>
        </w:rPr>
      </w:pPr>
      <w:r>
        <w:rPr>
          <w:b/>
          <w:bCs/>
          <w:color w:val="000000"/>
          <w:sz w:val="22"/>
          <w:szCs w:val="26"/>
          <w:lang w:val="es-ES_tradnl"/>
        </w:rPr>
        <w:t>[Tarjeta G]</w:t>
      </w:r>
      <w:r>
        <w:rPr>
          <w:color w:val="000000"/>
          <w:sz w:val="22"/>
          <w:lang w:val="es-ES_tradnl"/>
        </w:rPr>
        <w:t xml:space="preserve"> </w:t>
      </w:r>
    </w:p>
    <w:p w:rsidR="00B45DA5" w:rsidRDefault="00B45DA5">
      <w:pPr>
        <w:tabs>
          <w:tab w:val="left" w:pos="720"/>
        </w:tabs>
        <w:ind w:left="180"/>
        <w:jc w:val="both"/>
        <w:rPr>
          <w:i/>
          <w:iCs/>
          <w:sz w:val="22"/>
          <w:szCs w:val="26"/>
          <w:lang w:val="es-ES_tradnl"/>
        </w:rPr>
      </w:pPr>
    </w:p>
    <w:p w:rsidR="0025752F" w:rsidRDefault="0025752F">
      <w:pPr>
        <w:tabs>
          <w:tab w:val="left" w:pos="720"/>
        </w:tabs>
        <w:ind w:left="180"/>
        <w:jc w:val="both"/>
        <w:rPr>
          <w:i/>
          <w:iCs/>
          <w:sz w:val="22"/>
          <w:szCs w:val="26"/>
          <w:lang w:val="es-ES_tradnl"/>
        </w:rPr>
      </w:pPr>
      <w:r>
        <w:rPr>
          <w:i/>
          <w:iCs/>
          <w:sz w:val="22"/>
          <w:szCs w:val="26"/>
          <w:lang w:val="es-ES_tradnl"/>
        </w:rPr>
        <w:t>9. Elasticidad Precio.</w:t>
      </w:r>
    </w:p>
    <w:p w:rsidR="0025752F" w:rsidRDefault="0025752F">
      <w:pPr>
        <w:tabs>
          <w:tab w:val="left" w:pos="720"/>
        </w:tabs>
        <w:ind w:left="180"/>
        <w:jc w:val="both"/>
        <w:rPr>
          <w:color w:val="000000"/>
          <w:sz w:val="22"/>
          <w:lang w:val="es-ES_tradnl"/>
        </w:rPr>
      </w:pPr>
      <w:r>
        <w:rPr>
          <w:b/>
          <w:bCs/>
          <w:color w:val="000000"/>
          <w:sz w:val="22"/>
          <w:szCs w:val="26"/>
          <w:lang w:val="es-ES_tradnl"/>
        </w:rPr>
        <w:t>[Tarjeta D]</w:t>
      </w:r>
      <w:r>
        <w:rPr>
          <w:color w:val="000000"/>
          <w:sz w:val="22"/>
          <w:lang w:val="es-ES_tradnl"/>
        </w:rPr>
        <w:t xml:space="preserve"> </w:t>
      </w:r>
    </w:p>
    <w:p w:rsidR="00B45DA5" w:rsidRDefault="00B45DA5">
      <w:pPr>
        <w:tabs>
          <w:tab w:val="left" w:pos="720"/>
        </w:tabs>
        <w:ind w:left="180"/>
        <w:jc w:val="both"/>
        <w:rPr>
          <w:i/>
          <w:iCs/>
          <w:color w:val="000000"/>
          <w:sz w:val="22"/>
          <w:szCs w:val="26"/>
          <w:lang w:val="es-ES_tradnl"/>
        </w:rPr>
      </w:pPr>
    </w:p>
    <w:p w:rsidR="0025752F" w:rsidRDefault="0025752F">
      <w:pPr>
        <w:tabs>
          <w:tab w:val="left" w:pos="720"/>
        </w:tabs>
        <w:ind w:left="180"/>
        <w:jc w:val="both"/>
        <w:rPr>
          <w:i/>
          <w:iCs/>
          <w:color w:val="000000"/>
          <w:sz w:val="22"/>
          <w:szCs w:val="26"/>
          <w:lang w:val="es-ES_tradnl"/>
        </w:rPr>
      </w:pPr>
      <w:r>
        <w:rPr>
          <w:i/>
          <w:iCs/>
          <w:color w:val="000000"/>
          <w:sz w:val="22"/>
          <w:szCs w:val="26"/>
          <w:lang w:val="es-ES_tradnl"/>
        </w:rPr>
        <w:t>10. Consumo del año base.</w:t>
      </w:r>
    </w:p>
    <w:p w:rsidR="0025752F" w:rsidRDefault="0025752F">
      <w:pPr>
        <w:tabs>
          <w:tab w:val="left" w:pos="720"/>
        </w:tabs>
        <w:ind w:left="180"/>
        <w:jc w:val="both"/>
        <w:rPr>
          <w:b/>
          <w:bCs/>
          <w:color w:val="000000"/>
          <w:sz w:val="22"/>
          <w:lang w:val="es-ES_tradnl"/>
        </w:rPr>
      </w:pPr>
      <w:r>
        <w:rPr>
          <w:b/>
          <w:bCs/>
          <w:color w:val="000000"/>
          <w:sz w:val="22"/>
          <w:szCs w:val="26"/>
          <w:lang w:val="es-ES_tradnl"/>
        </w:rPr>
        <w:t>[Tarjeta D]</w:t>
      </w:r>
      <w:r>
        <w:rPr>
          <w:color w:val="000000"/>
          <w:sz w:val="22"/>
          <w:lang w:val="es-ES_tradnl"/>
        </w:rPr>
        <w:t xml:space="preserve"> </w:t>
      </w:r>
    </w:p>
    <w:p w:rsidR="00B45DA5" w:rsidRDefault="00B45DA5">
      <w:pPr>
        <w:tabs>
          <w:tab w:val="left" w:pos="720"/>
        </w:tabs>
        <w:ind w:left="180"/>
        <w:jc w:val="both"/>
        <w:rPr>
          <w:i/>
          <w:iCs/>
          <w:color w:val="000000"/>
          <w:sz w:val="22"/>
          <w:szCs w:val="26"/>
          <w:lang w:val="es-ES_tradnl"/>
        </w:rPr>
      </w:pPr>
    </w:p>
    <w:p w:rsidR="0025752F" w:rsidRDefault="0025752F">
      <w:pPr>
        <w:tabs>
          <w:tab w:val="left" w:pos="720"/>
        </w:tabs>
        <w:ind w:left="180"/>
        <w:jc w:val="both"/>
        <w:rPr>
          <w:i/>
          <w:iCs/>
          <w:color w:val="000000"/>
          <w:sz w:val="22"/>
          <w:lang w:val="es-ES_tradnl"/>
        </w:rPr>
      </w:pPr>
      <w:r>
        <w:rPr>
          <w:i/>
          <w:iCs/>
          <w:color w:val="000000"/>
          <w:sz w:val="22"/>
          <w:szCs w:val="26"/>
          <w:lang w:val="es-ES_tradnl"/>
        </w:rPr>
        <w:t>11. Tarifa actual.</w:t>
      </w:r>
    </w:p>
    <w:p w:rsidR="0025752F" w:rsidRDefault="0025752F">
      <w:pPr>
        <w:tabs>
          <w:tab w:val="left" w:pos="720"/>
        </w:tabs>
        <w:ind w:left="180"/>
        <w:jc w:val="both"/>
        <w:rPr>
          <w:b/>
          <w:bCs/>
          <w:color w:val="000000"/>
          <w:sz w:val="22"/>
          <w:szCs w:val="26"/>
          <w:lang w:val="es-ES_tradnl"/>
        </w:rPr>
      </w:pPr>
      <w:r>
        <w:rPr>
          <w:b/>
          <w:bCs/>
          <w:color w:val="000000"/>
          <w:sz w:val="22"/>
          <w:szCs w:val="26"/>
          <w:lang w:val="es-ES_tradnl"/>
        </w:rPr>
        <w:t>[Tarjeta D]</w:t>
      </w:r>
      <w:r>
        <w:rPr>
          <w:color w:val="000000"/>
          <w:sz w:val="22"/>
          <w:lang w:val="es-ES_tradnl"/>
        </w:rPr>
        <w:t xml:space="preserve"> </w:t>
      </w:r>
    </w:p>
    <w:p w:rsidR="00B45DA5" w:rsidRDefault="00B45DA5">
      <w:pPr>
        <w:tabs>
          <w:tab w:val="left" w:pos="720"/>
        </w:tabs>
        <w:ind w:left="180"/>
        <w:jc w:val="both"/>
        <w:rPr>
          <w:i/>
          <w:iCs/>
          <w:color w:val="000000"/>
          <w:sz w:val="22"/>
          <w:szCs w:val="26"/>
          <w:lang w:val="es-ES_tradnl"/>
        </w:rPr>
      </w:pPr>
    </w:p>
    <w:p w:rsidR="0025752F" w:rsidRDefault="0025752F">
      <w:pPr>
        <w:tabs>
          <w:tab w:val="left" w:pos="720"/>
        </w:tabs>
        <w:ind w:left="180"/>
        <w:jc w:val="both"/>
        <w:rPr>
          <w:i/>
          <w:iCs/>
          <w:color w:val="000000"/>
          <w:sz w:val="22"/>
          <w:szCs w:val="26"/>
          <w:lang w:val="es-ES_tradnl"/>
        </w:rPr>
      </w:pPr>
      <w:r>
        <w:rPr>
          <w:i/>
          <w:iCs/>
          <w:color w:val="000000"/>
          <w:sz w:val="22"/>
          <w:szCs w:val="26"/>
          <w:lang w:val="es-ES_tradnl"/>
        </w:rPr>
        <w:t>12. Curva de Demanda.</w:t>
      </w:r>
    </w:p>
    <w:p w:rsidR="0025752F" w:rsidRDefault="0025752F">
      <w:pPr>
        <w:tabs>
          <w:tab w:val="left" w:pos="720"/>
        </w:tabs>
        <w:ind w:left="180"/>
        <w:jc w:val="both"/>
        <w:rPr>
          <w:b/>
          <w:bCs/>
          <w:color w:val="000000"/>
          <w:sz w:val="22"/>
          <w:szCs w:val="26"/>
          <w:lang w:val="es-ES_tradnl"/>
        </w:rPr>
      </w:pPr>
      <w:r>
        <w:rPr>
          <w:b/>
          <w:bCs/>
          <w:color w:val="000000"/>
          <w:sz w:val="22"/>
          <w:szCs w:val="26"/>
          <w:lang w:val="es-ES_tradnl"/>
        </w:rPr>
        <w:t xml:space="preserve">[Tarjeta D  </w:t>
      </w:r>
    </w:p>
    <w:p w:rsidR="00B45DA5" w:rsidRDefault="00B45DA5">
      <w:pPr>
        <w:tabs>
          <w:tab w:val="left" w:pos="720"/>
        </w:tabs>
        <w:ind w:left="180"/>
        <w:jc w:val="both"/>
        <w:rPr>
          <w:i/>
          <w:iCs/>
          <w:color w:val="000000"/>
          <w:sz w:val="22"/>
          <w:szCs w:val="26"/>
          <w:lang w:val="es-ES_tradnl"/>
        </w:rPr>
      </w:pPr>
    </w:p>
    <w:p w:rsidR="0025752F" w:rsidRDefault="0025752F">
      <w:pPr>
        <w:tabs>
          <w:tab w:val="left" w:pos="720"/>
        </w:tabs>
        <w:ind w:left="180"/>
        <w:jc w:val="both"/>
        <w:rPr>
          <w:i/>
          <w:iCs/>
          <w:color w:val="000000"/>
          <w:sz w:val="22"/>
          <w:szCs w:val="26"/>
          <w:lang w:val="es-ES_tradnl"/>
        </w:rPr>
      </w:pPr>
      <w:r>
        <w:rPr>
          <w:i/>
          <w:iCs/>
          <w:color w:val="000000"/>
          <w:sz w:val="22"/>
          <w:szCs w:val="26"/>
          <w:lang w:val="es-ES_tradnl"/>
        </w:rPr>
        <w:t>13. Tasa de crecimiento de la demanda.</w:t>
      </w:r>
    </w:p>
    <w:p w:rsidR="0025752F" w:rsidRDefault="0025752F">
      <w:pPr>
        <w:tabs>
          <w:tab w:val="left" w:pos="720"/>
        </w:tabs>
        <w:ind w:left="180"/>
        <w:jc w:val="both"/>
        <w:rPr>
          <w:color w:val="000000"/>
          <w:sz w:val="22"/>
          <w:lang w:val="es-ES_tradnl"/>
        </w:rPr>
      </w:pPr>
      <w:r>
        <w:rPr>
          <w:b/>
          <w:bCs/>
          <w:color w:val="000000"/>
          <w:sz w:val="22"/>
          <w:szCs w:val="26"/>
          <w:lang w:val="es-ES_tradnl"/>
        </w:rPr>
        <w:t>Tarjeta D]</w:t>
      </w:r>
      <w:r>
        <w:rPr>
          <w:color w:val="000000"/>
          <w:sz w:val="22"/>
          <w:lang w:val="es-ES_tradnl"/>
        </w:rPr>
        <w:t xml:space="preserve"> </w:t>
      </w:r>
    </w:p>
    <w:p w:rsidR="00B45DA5" w:rsidRDefault="00B45DA5">
      <w:pPr>
        <w:tabs>
          <w:tab w:val="left" w:pos="720"/>
        </w:tabs>
        <w:ind w:left="180"/>
        <w:jc w:val="both"/>
        <w:rPr>
          <w:i/>
          <w:iCs/>
          <w:color w:val="000000"/>
          <w:sz w:val="22"/>
          <w:szCs w:val="26"/>
          <w:lang w:val="es-ES_tradnl"/>
        </w:rPr>
      </w:pPr>
    </w:p>
    <w:p w:rsidR="0025752F" w:rsidRDefault="0025752F">
      <w:pPr>
        <w:tabs>
          <w:tab w:val="left" w:pos="720"/>
        </w:tabs>
        <w:ind w:left="180"/>
        <w:jc w:val="both"/>
        <w:rPr>
          <w:i/>
          <w:iCs/>
          <w:color w:val="000000"/>
          <w:sz w:val="22"/>
          <w:szCs w:val="26"/>
          <w:lang w:val="es-ES_tradnl"/>
        </w:rPr>
      </w:pPr>
      <w:r>
        <w:rPr>
          <w:i/>
          <w:iCs/>
          <w:color w:val="000000"/>
          <w:sz w:val="22"/>
          <w:szCs w:val="26"/>
          <w:lang w:val="es-ES_tradnl"/>
        </w:rPr>
        <w:t xml:space="preserve">14. Tarifa Futura.  </w:t>
      </w:r>
    </w:p>
    <w:p w:rsidR="0025752F" w:rsidRDefault="0025752F">
      <w:pPr>
        <w:tabs>
          <w:tab w:val="left" w:pos="720"/>
        </w:tabs>
        <w:ind w:left="180"/>
        <w:jc w:val="both"/>
        <w:rPr>
          <w:sz w:val="22"/>
          <w:lang w:val="es-ES_tradnl"/>
        </w:rPr>
      </w:pPr>
      <w:r>
        <w:rPr>
          <w:b/>
          <w:bCs/>
          <w:sz w:val="22"/>
          <w:szCs w:val="26"/>
          <w:lang w:val="es-ES_tradnl"/>
        </w:rPr>
        <w:t>[Tarjeta T]</w:t>
      </w:r>
      <w:r>
        <w:rPr>
          <w:sz w:val="22"/>
          <w:lang w:val="es-ES_tradnl"/>
        </w:rPr>
        <w:t xml:space="preserve"> </w:t>
      </w:r>
    </w:p>
    <w:p w:rsidR="0025752F" w:rsidRDefault="0025752F">
      <w:pPr>
        <w:tabs>
          <w:tab w:val="left" w:pos="720"/>
        </w:tabs>
        <w:ind w:left="180"/>
        <w:jc w:val="both"/>
        <w:rPr>
          <w:sz w:val="22"/>
          <w:lang w:val="es-ES_tradnl"/>
        </w:rPr>
      </w:pPr>
      <w:r>
        <w:rPr>
          <w:sz w:val="22"/>
          <w:lang w:val="es-ES_tradnl"/>
        </w:rPr>
        <w:t xml:space="preserve">            </w:t>
      </w:r>
    </w:p>
    <w:p w:rsidR="0025752F" w:rsidRDefault="0025752F">
      <w:pPr>
        <w:tabs>
          <w:tab w:val="left" w:pos="720"/>
        </w:tabs>
        <w:ind w:left="180"/>
        <w:jc w:val="both"/>
        <w:rPr>
          <w:i/>
          <w:iCs/>
          <w:sz w:val="22"/>
          <w:szCs w:val="26"/>
          <w:lang w:val="es-ES_tradnl"/>
        </w:rPr>
      </w:pPr>
      <w:r>
        <w:rPr>
          <w:i/>
          <w:iCs/>
          <w:sz w:val="22"/>
          <w:szCs w:val="26"/>
          <w:lang w:val="es-ES_tradnl"/>
        </w:rPr>
        <w:t xml:space="preserve">15. Costos Periódicos.  </w:t>
      </w:r>
    </w:p>
    <w:p w:rsidR="0025752F" w:rsidRDefault="0025752F">
      <w:pPr>
        <w:tabs>
          <w:tab w:val="left" w:pos="720"/>
        </w:tabs>
        <w:ind w:left="180"/>
        <w:jc w:val="both"/>
        <w:rPr>
          <w:color w:val="FF0000"/>
          <w:sz w:val="22"/>
          <w:lang w:val="es-ES_tradnl"/>
        </w:rPr>
      </w:pPr>
      <w:r>
        <w:rPr>
          <w:b/>
          <w:bCs/>
          <w:sz w:val="22"/>
          <w:szCs w:val="26"/>
          <w:lang w:val="es-ES_tradnl"/>
        </w:rPr>
        <w:t>Tarjeta P]</w:t>
      </w:r>
      <w:r>
        <w:rPr>
          <w:sz w:val="22"/>
          <w:lang w:val="es-ES_tradnl"/>
        </w:rPr>
        <w:t xml:space="preserve">  </w:t>
      </w:r>
    </w:p>
    <w:p w:rsidR="0025752F" w:rsidRDefault="0025752F">
      <w:pPr>
        <w:tabs>
          <w:tab w:val="left" w:pos="720"/>
        </w:tabs>
        <w:ind w:left="180"/>
        <w:jc w:val="both"/>
        <w:rPr>
          <w:color w:val="FF0000"/>
          <w:sz w:val="22"/>
          <w:lang w:val="es-ES_tradnl"/>
        </w:rPr>
      </w:pPr>
    </w:p>
    <w:p w:rsidR="0025752F" w:rsidRDefault="0025752F">
      <w:pPr>
        <w:tabs>
          <w:tab w:val="left" w:pos="720"/>
        </w:tabs>
        <w:ind w:left="180"/>
        <w:jc w:val="both"/>
        <w:rPr>
          <w:i/>
          <w:iCs/>
          <w:color w:val="000000"/>
          <w:sz w:val="22"/>
          <w:szCs w:val="26"/>
          <w:lang w:val="es-ES_tradnl"/>
        </w:rPr>
      </w:pPr>
      <w:r>
        <w:rPr>
          <w:i/>
          <w:iCs/>
          <w:color w:val="000000"/>
          <w:sz w:val="22"/>
          <w:szCs w:val="26"/>
          <w:lang w:val="es-ES_tradnl"/>
        </w:rPr>
        <w:t>16. Costos no periódicos.</w:t>
      </w:r>
    </w:p>
    <w:p w:rsidR="0025752F" w:rsidRDefault="0025752F">
      <w:pPr>
        <w:tabs>
          <w:tab w:val="left" w:pos="720"/>
        </w:tabs>
        <w:ind w:left="180"/>
        <w:jc w:val="both"/>
        <w:rPr>
          <w:color w:val="000000"/>
          <w:sz w:val="22"/>
          <w:lang w:val="es-ES_tradnl"/>
        </w:rPr>
      </w:pPr>
      <w:r>
        <w:rPr>
          <w:b/>
          <w:bCs/>
          <w:color w:val="000000"/>
          <w:sz w:val="22"/>
          <w:szCs w:val="26"/>
          <w:lang w:val="es-ES_tradnl"/>
        </w:rPr>
        <w:t>[Tarjeta N]</w:t>
      </w:r>
      <w:r>
        <w:rPr>
          <w:color w:val="000000"/>
          <w:sz w:val="22"/>
          <w:lang w:val="es-ES_tradnl"/>
        </w:rPr>
        <w:t xml:space="preserve"> </w:t>
      </w:r>
    </w:p>
    <w:p w:rsidR="0025752F" w:rsidRPr="00B45DA5" w:rsidRDefault="0025752F">
      <w:pPr>
        <w:tabs>
          <w:tab w:val="left" w:pos="720"/>
        </w:tabs>
        <w:ind w:left="180"/>
        <w:jc w:val="both"/>
        <w:rPr>
          <w:lang w:val="es-ES"/>
        </w:rPr>
      </w:pPr>
    </w:p>
    <w:p w:rsidR="0025752F" w:rsidRDefault="0025752F">
      <w:pPr>
        <w:tabs>
          <w:tab w:val="left" w:pos="720"/>
        </w:tabs>
        <w:ind w:left="180"/>
        <w:jc w:val="both"/>
        <w:rPr>
          <w:color w:val="000000"/>
          <w:sz w:val="22"/>
          <w:lang w:val="es-ES_tradnl"/>
        </w:rPr>
      </w:pPr>
      <w:r w:rsidRPr="00B45DA5">
        <w:rPr>
          <w:sz w:val="22"/>
          <w:lang w:val="es-ES"/>
        </w:rPr>
        <w:t>Los costos de inversión a considerar se basarán en los estudios que presenten las provincias, debiendo asegurarse que se incorporen en ellos todos los elementos pertinentes. De particular importancia es incorporar en cada caso los márgenes de imprevistos físicos que correspondan según el nivel de preparación de los proyectos. asimismo se deben incluir estimaciones de costos de las conexiones intra-domiciliarias.</w:t>
      </w:r>
    </w:p>
    <w:p w:rsidR="0025752F" w:rsidRDefault="0025752F">
      <w:pPr>
        <w:tabs>
          <w:tab w:val="left" w:pos="720"/>
        </w:tabs>
        <w:ind w:left="180"/>
        <w:jc w:val="both"/>
        <w:rPr>
          <w:color w:val="000000"/>
          <w:sz w:val="22"/>
          <w:lang w:val="es-ES_tradnl"/>
        </w:rPr>
      </w:pPr>
    </w:p>
    <w:p w:rsidR="0025752F" w:rsidRPr="00B45DA5" w:rsidRDefault="0025752F">
      <w:pPr>
        <w:tabs>
          <w:tab w:val="left" w:pos="2440"/>
          <w:tab w:val="left" w:pos="3640"/>
          <w:tab w:val="left" w:pos="4840"/>
          <w:tab w:val="left" w:pos="6040"/>
          <w:tab w:val="left" w:pos="7240"/>
        </w:tabs>
        <w:rPr>
          <w:rFonts w:eastAsia="Arial Unicode MS"/>
          <w:i/>
          <w:iCs/>
          <w:sz w:val="22"/>
          <w:szCs w:val="16"/>
          <w:lang w:val="es-ES"/>
        </w:rPr>
      </w:pPr>
      <w:r w:rsidRPr="00B45DA5">
        <w:rPr>
          <w:i/>
          <w:iCs/>
          <w:sz w:val="22"/>
          <w:lang w:val="es-ES"/>
        </w:rPr>
        <w:t xml:space="preserve">    17. Curva de inversión</w:t>
      </w:r>
      <w:r w:rsidRPr="00B45DA5">
        <w:rPr>
          <w:rFonts w:eastAsia="Arial Unicode MS"/>
          <w:i/>
          <w:iCs/>
          <w:sz w:val="22"/>
          <w:lang w:val="es-ES"/>
        </w:rPr>
        <w:tab/>
      </w:r>
      <w:r w:rsidRPr="00B45DA5">
        <w:rPr>
          <w:rFonts w:eastAsia="Arial Unicode MS"/>
          <w:i/>
          <w:iCs/>
          <w:sz w:val="22"/>
          <w:szCs w:val="16"/>
          <w:lang w:val="es-ES"/>
        </w:rPr>
        <w:tab/>
      </w:r>
      <w:r w:rsidRPr="00B45DA5">
        <w:rPr>
          <w:rFonts w:eastAsia="Arial Unicode MS"/>
          <w:i/>
          <w:iCs/>
          <w:sz w:val="22"/>
          <w:szCs w:val="16"/>
          <w:lang w:val="es-ES"/>
        </w:rPr>
        <w:tab/>
      </w:r>
      <w:r w:rsidRPr="00B45DA5">
        <w:rPr>
          <w:rFonts w:eastAsia="Arial Unicode MS"/>
          <w:i/>
          <w:iCs/>
          <w:sz w:val="22"/>
          <w:szCs w:val="16"/>
          <w:lang w:val="es-ES"/>
        </w:rPr>
        <w:tab/>
      </w:r>
    </w:p>
    <w:p w:rsidR="0025752F" w:rsidRDefault="0025752F">
      <w:pPr>
        <w:tabs>
          <w:tab w:val="left" w:pos="720"/>
        </w:tabs>
        <w:ind w:left="180"/>
        <w:jc w:val="both"/>
        <w:rPr>
          <w:color w:val="000000"/>
          <w:sz w:val="22"/>
          <w:lang w:val="es-ES_tradnl"/>
        </w:rPr>
      </w:pPr>
    </w:p>
    <w:p w:rsidR="0025752F" w:rsidRDefault="0025752F">
      <w:pPr>
        <w:tabs>
          <w:tab w:val="left" w:pos="720"/>
        </w:tabs>
        <w:ind w:left="180"/>
        <w:jc w:val="both"/>
        <w:rPr>
          <w:i/>
          <w:iCs/>
          <w:color w:val="000000"/>
          <w:sz w:val="22"/>
          <w:szCs w:val="26"/>
          <w:lang w:val="es-ES_tradnl"/>
        </w:rPr>
      </w:pPr>
      <w:r>
        <w:rPr>
          <w:i/>
          <w:iCs/>
          <w:color w:val="000000"/>
          <w:sz w:val="22"/>
          <w:szCs w:val="26"/>
          <w:lang w:val="es-ES_tradnl"/>
        </w:rPr>
        <w:t xml:space="preserve">18. Costos variables de producción y distribución </w:t>
      </w:r>
    </w:p>
    <w:p w:rsidR="0025752F" w:rsidRDefault="0025752F">
      <w:pPr>
        <w:tabs>
          <w:tab w:val="left" w:pos="720"/>
        </w:tabs>
        <w:ind w:left="180"/>
        <w:jc w:val="both"/>
        <w:rPr>
          <w:b/>
          <w:bCs/>
          <w:color w:val="000000"/>
          <w:sz w:val="22"/>
          <w:szCs w:val="26"/>
          <w:lang w:val="es-ES_tradnl"/>
        </w:rPr>
      </w:pPr>
      <w:r>
        <w:rPr>
          <w:b/>
          <w:bCs/>
          <w:color w:val="000000"/>
          <w:sz w:val="22"/>
          <w:szCs w:val="26"/>
          <w:lang w:val="es-ES_tradnl"/>
        </w:rPr>
        <w:t xml:space="preserve">[Tarjeta V].   </w:t>
      </w:r>
    </w:p>
    <w:p w:rsidR="00B45DA5" w:rsidRDefault="00B45DA5">
      <w:pPr>
        <w:suppressAutoHyphens w:val="0"/>
        <w:rPr>
          <w:color w:val="000000"/>
          <w:sz w:val="22"/>
          <w:lang w:val="es-ES_tradnl"/>
        </w:rPr>
      </w:pPr>
      <w:r>
        <w:rPr>
          <w:color w:val="000000"/>
          <w:sz w:val="22"/>
          <w:lang w:val="es-ES_tradnl"/>
        </w:rPr>
        <w:br w:type="page"/>
      </w:r>
    </w:p>
    <w:p w:rsidR="0025752F" w:rsidRPr="00B45DA5" w:rsidRDefault="0025752F">
      <w:pPr>
        <w:pStyle w:val="Heading7"/>
        <w:ind w:left="180"/>
        <w:rPr>
          <w:b/>
          <w:bCs/>
          <w:i/>
          <w:iCs/>
          <w:sz w:val="22"/>
          <w:lang w:val="es-ES"/>
        </w:rPr>
      </w:pPr>
      <w:r w:rsidRPr="00B45DA5">
        <w:rPr>
          <w:b/>
          <w:bCs/>
          <w:i/>
          <w:iCs/>
          <w:sz w:val="22"/>
          <w:lang w:val="es-ES"/>
        </w:rPr>
        <w:t>19. Transformación  a Precios de Eficiencia</w:t>
      </w:r>
    </w:p>
    <w:p w:rsidR="0025752F" w:rsidRDefault="002575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80"/>
        <w:jc w:val="both"/>
        <w:rPr>
          <w:sz w:val="22"/>
          <w:lang w:val="es-ES_tradnl"/>
        </w:rPr>
      </w:pPr>
    </w:p>
    <w:p w:rsidR="0025752F" w:rsidRDefault="0025752F">
      <w:pPr>
        <w:pStyle w:val="BodyTextIndent2"/>
        <w:ind w:left="180"/>
        <w:rPr>
          <w:rFonts w:ascii="Times New Roman" w:hAnsi="Times New Roman"/>
        </w:rPr>
      </w:pPr>
      <w:r>
        <w:rPr>
          <w:rFonts w:ascii="Times New Roman" w:hAnsi="Times New Roman"/>
        </w:rPr>
        <w:t xml:space="preserve">Los costos, a precios privados, deberán convertirse a </w:t>
      </w:r>
      <w:r>
        <w:rPr>
          <w:rFonts w:ascii="Times New Roman" w:hAnsi="Times New Roman"/>
          <w:u w:val="single"/>
        </w:rPr>
        <w:t>precios sociales</w:t>
      </w:r>
      <w:r>
        <w:rPr>
          <w:rFonts w:ascii="Times New Roman" w:hAnsi="Times New Roman"/>
        </w:rPr>
        <w:t xml:space="preserve"> a través de la aplicación de fa</w:t>
      </w:r>
      <w:r>
        <w:rPr>
          <w:rFonts w:ascii="Times New Roman" w:hAnsi="Times New Roman"/>
        </w:rPr>
        <w:t>c</w:t>
      </w:r>
      <w:r>
        <w:rPr>
          <w:rFonts w:ascii="Times New Roman" w:hAnsi="Times New Roman"/>
        </w:rPr>
        <w:t>tores de conversión. Para ellos los costos deberán descomponerse en sus principales insumos: mano de obra calificada y no calificada, materiales y equipos no transables, y materiales y equipos trans</w:t>
      </w:r>
      <w:r>
        <w:rPr>
          <w:rFonts w:ascii="Times New Roman" w:hAnsi="Times New Roman"/>
        </w:rPr>
        <w:t>a</w:t>
      </w:r>
      <w:r>
        <w:rPr>
          <w:rFonts w:ascii="Times New Roman" w:hAnsi="Times New Roman"/>
        </w:rPr>
        <w:t>bles, terrenos y otros. Para cada caso se determinarán los factores de conversión que descuenten, al menos, los impuestos directos involucrados, desempleo de mano de obra y otros relevantes.</w:t>
      </w:r>
    </w:p>
    <w:p w:rsidR="0025752F" w:rsidRDefault="0025752F">
      <w:pPr>
        <w:pStyle w:val="BodyTextIndent2"/>
        <w:ind w:left="1080"/>
        <w:rPr>
          <w:rFonts w:ascii="Times New Roman" w:hAnsi="Times New Roman"/>
        </w:rPr>
      </w:pPr>
    </w:p>
    <w:p w:rsidR="0025752F" w:rsidRDefault="0025752F">
      <w:pPr>
        <w:pStyle w:val="BodyTextIndent2"/>
        <w:ind w:left="0"/>
        <w:rPr>
          <w:rFonts w:ascii="Times New Roman" w:hAnsi="Times New Roman"/>
          <w:b/>
        </w:rPr>
      </w:pPr>
    </w:p>
    <w:p w:rsidR="0025752F" w:rsidRDefault="0025752F">
      <w:pPr>
        <w:pStyle w:val="BodyTextIndent2"/>
        <w:ind w:left="0"/>
        <w:rPr>
          <w:rFonts w:ascii="Times New Roman" w:hAnsi="Times New Roman"/>
          <w:b/>
        </w:rPr>
      </w:pPr>
      <w:r>
        <w:rPr>
          <w:rFonts w:ascii="Times New Roman" w:hAnsi="Times New Roman"/>
          <w:b/>
        </w:rPr>
        <w:t xml:space="preserve">Análisis Costo-Beneficio de Proyectos de Obras de Desagües Cloacales </w:t>
      </w:r>
    </w:p>
    <w:p w:rsidR="0025752F" w:rsidRDefault="0025752F">
      <w:pPr>
        <w:pStyle w:val="BodyTextIndent2"/>
        <w:ind w:left="0"/>
        <w:rPr>
          <w:rFonts w:ascii="Times New Roman" w:hAnsi="Times New Roman"/>
          <w:b/>
        </w:rPr>
      </w:pPr>
    </w:p>
    <w:p w:rsidR="0025752F" w:rsidRDefault="0025752F">
      <w:pPr>
        <w:pStyle w:val="BodyTextIndent2"/>
        <w:ind w:left="0"/>
        <w:rPr>
          <w:rFonts w:ascii="Times New Roman" w:hAnsi="Times New Roman"/>
        </w:rPr>
      </w:pPr>
      <w:r>
        <w:rPr>
          <w:rFonts w:ascii="Times New Roman" w:hAnsi="Times New Roman"/>
        </w:rPr>
        <w:t>En todos los casos se deberá cuantificar, si fuera posible, los beneficios monetarios asociados al sane</w:t>
      </w:r>
      <w:r>
        <w:rPr>
          <w:rFonts w:ascii="Times New Roman" w:hAnsi="Times New Roman"/>
        </w:rPr>
        <w:t>a</w:t>
      </w:r>
      <w:r>
        <w:rPr>
          <w:rFonts w:ascii="Times New Roman" w:hAnsi="Times New Roman"/>
        </w:rPr>
        <w:t>miento de los cuerpos de agua receptores, en términos de los usos actuales y potenciales.</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El cálculo de los beneficios de los proyectos de saneamiento se realizará en base a la Disposición al Pago (DAP). Adicionalmente se podrán considerar costos evitados por concepto de: (i) reducción de costos de operación y mantenimiento de fosas sépticas, (ii)  reducción de costos de salud por mejoras de niveles de salubridad, y (iii) valorización inmobiliaria calculada a través de estudios de precios hedón</w:t>
      </w:r>
      <w:r>
        <w:rPr>
          <w:rFonts w:ascii="Times New Roman" w:hAnsi="Times New Roman"/>
        </w:rPr>
        <w:t>i</w:t>
      </w:r>
      <w:r>
        <w:rPr>
          <w:rFonts w:ascii="Times New Roman" w:hAnsi="Times New Roman"/>
        </w:rPr>
        <w:t xml:space="preserve">cos o metodologías similares. </w:t>
      </w:r>
      <w:r>
        <w:rPr>
          <w:rFonts w:ascii="Times New Roman" w:hAnsi="Times New Roman"/>
          <w:b/>
        </w:rPr>
        <w:t>En caso que se utilice los costos evitados de operación y manten</w:t>
      </w:r>
      <w:r>
        <w:rPr>
          <w:rFonts w:ascii="Times New Roman" w:hAnsi="Times New Roman"/>
          <w:b/>
        </w:rPr>
        <w:t>i</w:t>
      </w:r>
      <w:r>
        <w:rPr>
          <w:rFonts w:ascii="Times New Roman" w:hAnsi="Times New Roman"/>
          <w:b/>
        </w:rPr>
        <w:t>miento de fosas sépticas para cuantificar beneficios, no se podrá utilizar la DAP y la valorización inmobiliaria en dicha cuantificación.</w:t>
      </w:r>
    </w:p>
    <w:p w:rsidR="0025752F" w:rsidRDefault="0025752F">
      <w:pPr>
        <w:pStyle w:val="BodyTextIndent2"/>
        <w:ind w:left="0"/>
        <w:rPr>
          <w:rFonts w:ascii="Times New Roman" w:hAnsi="Times New Roman"/>
          <w:b/>
        </w:rPr>
      </w:pPr>
    </w:p>
    <w:p w:rsidR="0025752F" w:rsidRPr="00845DF3" w:rsidRDefault="0025752F" w:rsidP="008B78ED">
      <w:pPr>
        <w:pStyle w:val="Paragraph"/>
        <w:numPr>
          <w:ilvl w:val="0"/>
          <w:numId w:val="0"/>
        </w:numPr>
        <w:rPr>
          <w:sz w:val="22"/>
          <w:lang w:val="es-ES"/>
        </w:rPr>
      </w:pPr>
      <w:r w:rsidRPr="00845DF3">
        <w:rPr>
          <w:sz w:val="22"/>
          <w:lang w:val="es-ES"/>
        </w:rPr>
        <w:t xml:space="preserve">Para efectos del análisis de la rehabilitación de plantas </w:t>
      </w:r>
      <w:r>
        <w:rPr>
          <w:sz w:val="22"/>
          <w:lang w:val="es-ES"/>
        </w:rPr>
        <w:t xml:space="preserve">de tratamiento </w:t>
      </w:r>
      <w:r w:rsidRPr="00845DF3">
        <w:rPr>
          <w:sz w:val="22"/>
          <w:lang w:val="es-ES"/>
        </w:rPr>
        <w:t>(que no infiera expansión) se utilizará la metodología de análisis incremental o similar en la que se evaluará si el VPN de los costos incrementales asociados a las inversiones en rehabilitación incluyendo operación y mantenimiento son cubiertos por el VPN de los beneficios a ser generados (reducción de uso de energía, reducción de co</w:t>
      </w:r>
      <w:r w:rsidRPr="00845DF3">
        <w:rPr>
          <w:sz w:val="22"/>
          <w:lang w:val="es-ES"/>
        </w:rPr>
        <w:t>s</w:t>
      </w:r>
      <w:r w:rsidRPr="00845DF3">
        <w:rPr>
          <w:sz w:val="22"/>
          <w:lang w:val="es-ES"/>
        </w:rPr>
        <w:t xml:space="preserve">tos de mantenimiento etc.) sobre al vida útil de la infraestructura rehabilitada. </w:t>
      </w:r>
    </w:p>
    <w:p w:rsidR="0025752F" w:rsidRPr="006F7629" w:rsidRDefault="0025752F" w:rsidP="008B78ED">
      <w:pPr>
        <w:pStyle w:val="Paragraph"/>
        <w:numPr>
          <w:ilvl w:val="0"/>
          <w:numId w:val="0"/>
        </w:numPr>
        <w:rPr>
          <w:sz w:val="22"/>
          <w:lang w:val="es-ES"/>
        </w:rPr>
      </w:pPr>
      <w:r w:rsidRPr="006F7629">
        <w:rPr>
          <w:sz w:val="22"/>
          <w:lang w:val="es-ES"/>
        </w:rPr>
        <w:t xml:space="preserve">Para efectos de determinar los beneficios por las obras de extensión de redes </w:t>
      </w:r>
      <w:r>
        <w:rPr>
          <w:sz w:val="22"/>
          <w:lang w:val="es-ES"/>
        </w:rPr>
        <w:t>cloacales</w:t>
      </w:r>
      <w:r w:rsidRPr="006F7629">
        <w:rPr>
          <w:sz w:val="22"/>
          <w:lang w:val="es-ES"/>
        </w:rPr>
        <w:t>, y obras conexas, el consultor deberá:</w:t>
      </w:r>
    </w:p>
    <w:p w:rsidR="0025752F" w:rsidRPr="006F7629" w:rsidRDefault="0025752F" w:rsidP="008B78ED">
      <w:pPr>
        <w:pStyle w:val="Paragraph"/>
        <w:numPr>
          <w:ilvl w:val="0"/>
          <w:numId w:val="0"/>
        </w:numPr>
        <w:ind w:left="720" w:hanging="360"/>
        <w:rPr>
          <w:sz w:val="22"/>
          <w:lang w:val="es-ES"/>
        </w:rPr>
      </w:pPr>
      <w:r w:rsidRPr="006F7629">
        <w:rPr>
          <w:sz w:val="22"/>
          <w:lang w:val="es-ES"/>
        </w:rPr>
        <w:t>1)</w:t>
      </w:r>
      <w:r w:rsidRPr="006F7629">
        <w:rPr>
          <w:sz w:val="22"/>
          <w:lang w:val="es-ES"/>
        </w:rPr>
        <w:tab/>
        <w:t>Establecer el potencial de familias beneficiarias, actuales y proyectadas, en el área a ser atend</w:t>
      </w:r>
      <w:r w:rsidRPr="006F7629">
        <w:rPr>
          <w:sz w:val="22"/>
          <w:lang w:val="es-ES"/>
        </w:rPr>
        <w:t>i</w:t>
      </w:r>
      <w:r w:rsidRPr="006F7629">
        <w:rPr>
          <w:sz w:val="22"/>
          <w:lang w:val="es-ES"/>
        </w:rPr>
        <w:t>da por las obras.</w:t>
      </w:r>
    </w:p>
    <w:p w:rsidR="0025752F" w:rsidRPr="006F7629" w:rsidRDefault="0025752F" w:rsidP="008B78ED">
      <w:pPr>
        <w:pStyle w:val="Paragraph"/>
        <w:numPr>
          <w:ilvl w:val="0"/>
          <w:numId w:val="0"/>
        </w:numPr>
        <w:ind w:left="720" w:hanging="360"/>
        <w:rPr>
          <w:sz w:val="22"/>
          <w:lang w:val="es-ES"/>
        </w:rPr>
      </w:pPr>
      <w:r w:rsidRPr="006F7629">
        <w:rPr>
          <w:sz w:val="22"/>
          <w:lang w:val="es-ES"/>
        </w:rPr>
        <w:t>2)</w:t>
      </w:r>
      <w:r w:rsidRPr="006F7629">
        <w:rPr>
          <w:sz w:val="22"/>
          <w:lang w:val="es-ES"/>
        </w:rPr>
        <w:tab/>
        <w:t>Proyectar las conexiones efectivas, según la experiencia de los proyectos de reciente constru</w:t>
      </w:r>
      <w:r w:rsidRPr="006F7629">
        <w:rPr>
          <w:sz w:val="22"/>
          <w:lang w:val="es-ES"/>
        </w:rPr>
        <w:t>c</w:t>
      </w:r>
      <w:r w:rsidRPr="006F7629">
        <w:rPr>
          <w:sz w:val="22"/>
          <w:lang w:val="es-ES"/>
        </w:rPr>
        <w:t>ción, los niveles de ingresos de las familias, y los posibles resultados de las políticas que di</w:t>
      </w:r>
      <w:r w:rsidRPr="006F7629">
        <w:rPr>
          <w:sz w:val="22"/>
          <w:lang w:val="es-ES"/>
        </w:rPr>
        <w:t>s</w:t>
      </w:r>
      <w:r w:rsidRPr="006F7629">
        <w:rPr>
          <w:sz w:val="22"/>
          <w:lang w:val="es-ES"/>
        </w:rPr>
        <w:t>ponga ENOHSA para atender el financiamiento de las conexiones intra-domiciliarias.</w:t>
      </w:r>
    </w:p>
    <w:p w:rsidR="0025752F" w:rsidRPr="006F7629" w:rsidRDefault="0025752F" w:rsidP="008B78ED">
      <w:pPr>
        <w:pStyle w:val="Paragraph"/>
        <w:numPr>
          <w:ilvl w:val="0"/>
          <w:numId w:val="0"/>
        </w:numPr>
        <w:ind w:left="720" w:hanging="360"/>
        <w:rPr>
          <w:sz w:val="22"/>
          <w:lang w:val="es-ES"/>
        </w:rPr>
      </w:pPr>
      <w:r w:rsidRPr="006F7629">
        <w:rPr>
          <w:sz w:val="22"/>
          <w:lang w:val="es-ES"/>
        </w:rPr>
        <w:t>3)</w:t>
      </w:r>
      <w:r w:rsidRPr="006F7629">
        <w:rPr>
          <w:sz w:val="22"/>
          <w:lang w:val="es-ES"/>
        </w:rPr>
        <w:tab/>
        <w:t xml:space="preserve">Establecer la máxima disposición a pagar por estas obras, a partir de una actualización de los valores obtenidos en estudios anteriores. En especial, se debe considerar los resultados de los </w:t>
      </w:r>
      <w:r w:rsidRPr="006F7629">
        <w:rPr>
          <w:i/>
          <w:sz w:val="22"/>
          <w:lang w:val="es-ES"/>
        </w:rPr>
        <w:t>Estudios de Viabilidad Económica preparados para el Programa de Agua y Saneamiento para Comunidades Menores,</w:t>
      </w:r>
      <w:r w:rsidRPr="006F7629">
        <w:rPr>
          <w:sz w:val="22"/>
          <w:lang w:val="es-ES"/>
        </w:rPr>
        <w:t xml:space="preserve"> así como otros estudios realizados en el país y otros países de América Latina. La actualización deberá considerar los correspondientes ajustes en los valores monet</w:t>
      </w:r>
      <w:r w:rsidRPr="006F7629">
        <w:rPr>
          <w:sz w:val="22"/>
          <w:lang w:val="es-ES"/>
        </w:rPr>
        <w:t>a</w:t>
      </w:r>
      <w:r w:rsidRPr="006F7629">
        <w:rPr>
          <w:sz w:val="22"/>
          <w:lang w:val="es-ES"/>
        </w:rPr>
        <w:t>rios, así como cambios reales por diferencias en las variables explicativas de la DAP, resulta</w:t>
      </w:r>
      <w:r w:rsidRPr="006F7629">
        <w:rPr>
          <w:sz w:val="22"/>
          <w:lang w:val="es-ES"/>
        </w:rPr>
        <w:t>n</w:t>
      </w:r>
      <w:r w:rsidRPr="006F7629">
        <w:rPr>
          <w:sz w:val="22"/>
          <w:lang w:val="es-ES"/>
        </w:rPr>
        <w:t>tes de los modelos econométricos desarrollados en dichos estudios.</w:t>
      </w:r>
    </w:p>
    <w:p w:rsidR="0025752F" w:rsidRPr="006F7629" w:rsidRDefault="0025752F" w:rsidP="0025752F">
      <w:pPr>
        <w:pStyle w:val="Paragraph"/>
        <w:numPr>
          <w:ilvl w:val="1"/>
          <w:numId w:val="19"/>
        </w:numPr>
        <w:tabs>
          <w:tab w:val="clear" w:pos="1440"/>
        </w:tabs>
        <w:autoSpaceDN/>
        <w:ind w:left="720"/>
        <w:textAlignment w:val="auto"/>
        <w:rPr>
          <w:sz w:val="22"/>
          <w:lang w:val="es-ES"/>
        </w:rPr>
      </w:pPr>
      <w:r w:rsidRPr="006F7629">
        <w:rPr>
          <w:sz w:val="22"/>
          <w:lang w:val="es-ES"/>
        </w:rPr>
        <w:t xml:space="preserve">En caso no existan tales estimaciones, o no sea posible transferir esos beneficios, </w:t>
      </w:r>
      <w:r>
        <w:rPr>
          <w:sz w:val="22"/>
          <w:lang w:val="es-ES"/>
        </w:rPr>
        <w:t>se</w:t>
      </w:r>
      <w:r w:rsidRPr="006F7629">
        <w:rPr>
          <w:sz w:val="22"/>
          <w:lang w:val="es-ES"/>
        </w:rPr>
        <w:t xml:space="preserve"> deberá aplicar una encuesta y estimar dicha DAP</w:t>
      </w:r>
      <w:r>
        <w:rPr>
          <w:sz w:val="22"/>
          <w:lang w:val="es-ES"/>
        </w:rPr>
        <w:t>.</w:t>
      </w:r>
    </w:p>
    <w:p w:rsidR="0025752F" w:rsidRDefault="0025752F">
      <w:pPr>
        <w:pStyle w:val="BodyTextIndent2"/>
        <w:ind w:left="0"/>
        <w:rPr>
          <w:rFonts w:ascii="Times New Roman" w:hAnsi="Times New Roman"/>
          <w:b/>
        </w:rPr>
      </w:pPr>
    </w:p>
    <w:p w:rsidR="00B45DA5" w:rsidRDefault="00B45DA5">
      <w:pPr>
        <w:suppressAutoHyphens w:val="0"/>
        <w:rPr>
          <w:b/>
          <w:spacing w:val="0"/>
          <w:sz w:val="22"/>
          <w:lang w:val="es-ES" w:eastAsia="es-ES"/>
        </w:rPr>
      </w:pPr>
      <w:r w:rsidRPr="001864FB">
        <w:rPr>
          <w:b/>
          <w:lang w:val="es-ES"/>
        </w:rPr>
        <w:br w:type="page"/>
      </w:r>
    </w:p>
    <w:p w:rsidR="0025752F" w:rsidRDefault="0025752F">
      <w:pPr>
        <w:pStyle w:val="BodyTextIndent2"/>
        <w:ind w:left="0"/>
        <w:rPr>
          <w:rFonts w:ascii="Times New Roman" w:hAnsi="Times New Roman"/>
          <w:b/>
        </w:rPr>
      </w:pPr>
      <w:r>
        <w:rPr>
          <w:rFonts w:ascii="Times New Roman" w:hAnsi="Times New Roman"/>
          <w:b/>
        </w:rPr>
        <w:t>Estimación de la DAP</w:t>
      </w:r>
    </w:p>
    <w:p w:rsidR="0025752F" w:rsidRDefault="0025752F">
      <w:pPr>
        <w:pStyle w:val="BodyTextIndent2"/>
        <w:ind w:left="0"/>
        <w:rPr>
          <w:rFonts w:ascii="Times New Roman" w:hAnsi="Times New Roman"/>
          <w:b/>
        </w:rPr>
      </w:pPr>
    </w:p>
    <w:p w:rsidR="0025752F" w:rsidRDefault="0025752F">
      <w:pPr>
        <w:pStyle w:val="BodyTextIndent2"/>
        <w:ind w:left="0"/>
        <w:rPr>
          <w:rFonts w:ascii="Times New Roman" w:hAnsi="Times New Roman"/>
        </w:rPr>
      </w:pPr>
      <w:r>
        <w:rPr>
          <w:rFonts w:ascii="Times New Roman" w:hAnsi="Times New Roman"/>
        </w:rPr>
        <w:t>En el caso que se utilice la metodología de evaluación contingente la ecuación de disposición a pagar (DAP) a utilizar será la siguiente:</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ab/>
        <w:t xml:space="preserve">                1</w:t>
      </w:r>
    </w:p>
    <w:p w:rsidR="0025752F" w:rsidRDefault="0025752F">
      <w:pPr>
        <w:pStyle w:val="BodyTextIndent2"/>
        <w:ind w:left="0"/>
        <w:rPr>
          <w:rFonts w:ascii="Times New Roman" w:hAnsi="Times New Roman"/>
        </w:rPr>
      </w:pPr>
      <w:r>
        <w:rPr>
          <w:rFonts w:ascii="Times New Roman" w:hAnsi="Times New Roman"/>
        </w:rPr>
        <w:t>P =   ____________________</w:t>
      </w:r>
    </w:p>
    <w:p w:rsidR="0025752F" w:rsidRDefault="0025752F">
      <w:pPr>
        <w:pStyle w:val="BodyTextIndent2"/>
        <w:ind w:left="0"/>
        <w:rPr>
          <w:rFonts w:ascii="Times New Roman" w:hAnsi="Times New Roman"/>
        </w:rPr>
      </w:pPr>
    </w:p>
    <w:p w:rsidR="0025752F" w:rsidRDefault="0025752F">
      <w:pPr>
        <w:pStyle w:val="BodyTextIndent2"/>
        <w:ind w:left="708"/>
        <w:rPr>
          <w:rFonts w:ascii="Times New Roman" w:hAnsi="Times New Roman"/>
        </w:rPr>
      </w:pPr>
      <w:r>
        <w:rPr>
          <w:rFonts w:ascii="Times New Roman" w:hAnsi="Times New Roman"/>
        </w:rPr>
        <w:t xml:space="preserve">        1 + e </w:t>
      </w:r>
      <w:r>
        <w:rPr>
          <w:rFonts w:ascii="Times New Roman" w:hAnsi="Times New Roman"/>
          <w:vertAlign w:val="superscript"/>
        </w:rPr>
        <w:t>– (a + b Y + c p )</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Donde:</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ab/>
        <w:t>P = probabilidad de aceptación o rechazo a un precio determinado;</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ab/>
        <w:t>e = base de los logaritmos neperianos;</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ab/>
        <w:t>Y = ingreso familiar mensual ;</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ab/>
        <w:t>p = precios consultado en ;</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ab/>
        <w:t>a, b y c = parámetros de la función ajustada.</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 xml:space="preserve">El ingreso medio mensual de las familias (Y) se extraerá de la encuesta. </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Para que la DAP a utilizar para estimar los beneficios resulte consistente con el nivel de ingreso, se calculará el ingreso medio de las familias de altos y bajos ingresos y se constatará que la DAP no s</w:t>
      </w:r>
      <w:r>
        <w:rPr>
          <w:rFonts w:ascii="Times New Roman" w:hAnsi="Times New Roman"/>
        </w:rPr>
        <w:t>u</w:t>
      </w:r>
      <w:r>
        <w:rPr>
          <w:rFonts w:ascii="Times New Roman" w:hAnsi="Times New Roman"/>
        </w:rPr>
        <w:t>pere el 5 % de los ingresos familiares de este último grupo. En el caso de que esto ocurriera, se adoptará como DAP del grupo de bajos ingresos al 5 % del ingreso medio de este grupo de familias.</w:t>
      </w:r>
    </w:p>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La línea de corte para dividir a las familias en dos grupos, de altos y bajos ingresos, será el ingreso f</w:t>
      </w:r>
      <w:r>
        <w:rPr>
          <w:rFonts w:ascii="Times New Roman" w:hAnsi="Times New Roman"/>
        </w:rPr>
        <w:t>a</w:t>
      </w:r>
      <w:r>
        <w:rPr>
          <w:rFonts w:ascii="Times New Roman" w:hAnsi="Times New Roman"/>
        </w:rPr>
        <w:t>miliar mínimo requerido, según el Instituto Nacional de Estadística y Censos (INDEC) para cubrir las necesidades básicas (alimentarias y no alimentarias) de una familia tipo, en las distintas zonas del país.</w:t>
      </w:r>
    </w:p>
    <w:p w:rsidR="0025752F" w:rsidRDefault="0025752F">
      <w:pPr>
        <w:pStyle w:val="BodyTextIndent2"/>
        <w:ind w:left="0"/>
        <w:rPr>
          <w:rFonts w:ascii="Times New Roman" w:hAnsi="Times New Roman"/>
          <w:highlight w:val="yellow"/>
        </w:rPr>
      </w:pPr>
    </w:p>
    <w:p w:rsidR="0025752F" w:rsidRDefault="0025752F">
      <w:pPr>
        <w:pStyle w:val="BodyTextIndent2"/>
        <w:ind w:left="0"/>
        <w:rPr>
          <w:rFonts w:ascii="Times New Roman" w:hAnsi="Times New Roman"/>
          <w:highlight w:val="yellow"/>
        </w:rPr>
      </w:pPr>
    </w:p>
    <w:p w:rsidR="0025752F" w:rsidRDefault="0025752F">
      <w:pPr>
        <w:pStyle w:val="BodyTextIndent2"/>
        <w:ind w:left="0"/>
        <w:rPr>
          <w:rFonts w:ascii="Times New Roman" w:hAnsi="Times New Roman"/>
          <w:highlight w:val="yellow"/>
        </w:rPr>
      </w:pPr>
    </w:p>
    <w:p w:rsidR="0025752F" w:rsidRDefault="0025752F">
      <w:pPr>
        <w:pStyle w:val="BodyTextIndent2"/>
        <w:ind w:left="0"/>
        <w:jc w:val="center"/>
        <w:rPr>
          <w:rFonts w:ascii="Times New Roman" w:hAnsi="Times New Roman"/>
          <w:b/>
          <w:bCs/>
        </w:rPr>
      </w:pPr>
      <w:r>
        <w:rPr>
          <w:rFonts w:ascii="Times New Roman" w:hAnsi="Times New Roman"/>
          <w:b/>
          <w:bCs/>
        </w:rPr>
        <w:t>INGRESO FAMILIAR REQUERIDO PARA CUBRIR LAS NECESIDADES ALIMENTARIAS Y NO ALIMENTARIAS</w:t>
      </w:r>
    </w:p>
    <w:p w:rsidR="0025752F" w:rsidRDefault="0025752F">
      <w:pPr>
        <w:pStyle w:val="BodyTextIndent2"/>
        <w:ind w:left="0"/>
        <w:rPr>
          <w:rFonts w:ascii="Times New Roman" w:hAnsi="Times New Roman"/>
          <w:b/>
          <w:bCs/>
        </w:rPr>
      </w:pPr>
    </w:p>
    <w:tbl>
      <w:tblPr>
        <w:tblW w:w="0" w:type="auto"/>
        <w:tblInd w:w="163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835"/>
        <w:gridCol w:w="2551"/>
      </w:tblGrid>
      <w:tr w:rsidR="0025752F">
        <w:tc>
          <w:tcPr>
            <w:tcW w:w="2835" w:type="dxa"/>
            <w:tcBorders>
              <w:top w:val="single" w:sz="4" w:space="0" w:color="auto"/>
              <w:left w:val="single" w:sz="4" w:space="0" w:color="auto"/>
              <w:bottom w:val="single" w:sz="4" w:space="0" w:color="auto"/>
              <w:right w:val="single" w:sz="4" w:space="0" w:color="auto"/>
            </w:tcBorders>
            <w:vAlign w:val="center"/>
          </w:tcPr>
          <w:p w:rsidR="0025752F" w:rsidRDefault="0025752F">
            <w:pPr>
              <w:pStyle w:val="BodyTextIndent2"/>
              <w:ind w:left="0"/>
              <w:jc w:val="center"/>
              <w:rPr>
                <w:rFonts w:ascii="Times New Roman" w:hAnsi="Times New Roman"/>
              </w:rPr>
            </w:pPr>
            <w:r>
              <w:rPr>
                <w:rFonts w:ascii="Times New Roman" w:hAnsi="Times New Roman"/>
              </w:rPr>
              <w:t>REGION</w:t>
            </w:r>
          </w:p>
        </w:tc>
        <w:tc>
          <w:tcPr>
            <w:tcW w:w="2551" w:type="dxa"/>
            <w:tcBorders>
              <w:top w:val="single" w:sz="4" w:space="0" w:color="auto"/>
              <w:left w:val="single" w:sz="4" w:space="0" w:color="auto"/>
              <w:bottom w:val="single" w:sz="4" w:space="0" w:color="auto"/>
              <w:right w:val="single" w:sz="4" w:space="0" w:color="auto"/>
            </w:tcBorders>
            <w:vAlign w:val="center"/>
          </w:tcPr>
          <w:p w:rsidR="0025752F" w:rsidRDefault="0025752F">
            <w:pPr>
              <w:pStyle w:val="BodyTextIndent2"/>
              <w:ind w:left="0"/>
              <w:jc w:val="center"/>
              <w:rPr>
                <w:rFonts w:ascii="Times New Roman" w:hAnsi="Times New Roman"/>
              </w:rPr>
            </w:pPr>
            <w:r>
              <w:rPr>
                <w:rFonts w:ascii="Times New Roman" w:hAnsi="Times New Roman"/>
              </w:rPr>
              <w:t xml:space="preserve">Ingreso familiar </w:t>
            </w:r>
          </w:p>
          <w:p w:rsidR="0025752F" w:rsidRDefault="0025752F">
            <w:pPr>
              <w:pStyle w:val="BodyTextIndent2"/>
              <w:ind w:left="0"/>
              <w:jc w:val="center"/>
              <w:rPr>
                <w:rFonts w:ascii="Times New Roman" w:hAnsi="Times New Roman"/>
              </w:rPr>
            </w:pPr>
            <w:r>
              <w:rPr>
                <w:rFonts w:ascii="Times New Roman" w:hAnsi="Times New Roman"/>
              </w:rPr>
              <w:t>mensual</w:t>
            </w:r>
          </w:p>
          <w:p w:rsidR="0025752F" w:rsidRDefault="0025752F">
            <w:pPr>
              <w:pStyle w:val="BodyTextIndent2"/>
              <w:ind w:left="0"/>
              <w:jc w:val="center"/>
              <w:rPr>
                <w:rFonts w:ascii="Times New Roman" w:hAnsi="Times New Roman"/>
              </w:rPr>
            </w:pPr>
            <w:r>
              <w:rPr>
                <w:rFonts w:ascii="Times New Roman" w:hAnsi="Times New Roman"/>
              </w:rPr>
              <w:t>U$s</w:t>
            </w:r>
          </w:p>
        </w:tc>
      </w:tr>
      <w:tr w:rsidR="0025752F">
        <w:tc>
          <w:tcPr>
            <w:tcW w:w="2835" w:type="dxa"/>
            <w:tcBorders>
              <w:top w:val="single" w:sz="4" w:space="0" w:color="auto"/>
              <w:left w:val="single" w:sz="4" w:space="0" w:color="auto"/>
              <w:bottom w:val="single" w:sz="4" w:space="0" w:color="auto"/>
              <w:right w:val="single" w:sz="4" w:space="0" w:color="auto"/>
            </w:tcBorders>
          </w:tcPr>
          <w:p w:rsidR="0025752F" w:rsidRDefault="0025752F">
            <w:pPr>
              <w:pStyle w:val="BodyTextIndent2"/>
              <w:ind w:left="0"/>
              <w:rPr>
                <w:rFonts w:ascii="Times New Roman" w:hAnsi="Times New Roman"/>
              </w:rPr>
            </w:pPr>
          </w:p>
          <w:p w:rsidR="0025752F" w:rsidRDefault="0025752F">
            <w:pPr>
              <w:pStyle w:val="BodyTextIndent2"/>
              <w:ind w:left="0"/>
              <w:rPr>
                <w:rFonts w:ascii="Times New Roman" w:hAnsi="Times New Roman"/>
              </w:rPr>
            </w:pPr>
            <w:r>
              <w:rPr>
                <w:rFonts w:ascii="Times New Roman" w:hAnsi="Times New Roman"/>
              </w:rPr>
              <w:t>Gran Buenos Aires</w:t>
            </w:r>
          </w:p>
          <w:p w:rsidR="0025752F" w:rsidRDefault="0025752F">
            <w:pPr>
              <w:pStyle w:val="BodyTextIndent2"/>
              <w:ind w:left="0"/>
              <w:rPr>
                <w:rFonts w:ascii="Times New Roman" w:hAnsi="Times New Roman"/>
              </w:rPr>
            </w:pPr>
            <w:r>
              <w:rPr>
                <w:rFonts w:ascii="Times New Roman" w:hAnsi="Times New Roman"/>
              </w:rPr>
              <w:t>Cuyo</w:t>
            </w:r>
          </w:p>
          <w:p w:rsidR="0025752F" w:rsidRDefault="0025752F">
            <w:pPr>
              <w:pStyle w:val="BodyTextIndent2"/>
              <w:ind w:left="0"/>
              <w:rPr>
                <w:rFonts w:ascii="Times New Roman" w:hAnsi="Times New Roman"/>
              </w:rPr>
            </w:pPr>
            <w:r>
              <w:rPr>
                <w:rFonts w:ascii="Times New Roman" w:hAnsi="Times New Roman"/>
              </w:rPr>
              <w:t>NEA</w:t>
            </w:r>
          </w:p>
          <w:p w:rsidR="0025752F" w:rsidRDefault="0025752F">
            <w:pPr>
              <w:pStyle w:val="BodyTextIndent2"/>
              <w:ind w:left="0"/>
              <w:rPr>
                <w:rFonts w:ascii="Times New Roman" w:hAnsi="Times New Roman"/>
              </w:rPr>
            </w:pPr>
            <w:r>
              <w:rPr>
                <w:rFonts w:ascii="Times New Roman" w:hAnsi="Times New Roman"/>
              </w:rPr>
              <w:t>NOA</w:t>
            </w:r>
          </w:p>
          <w:p w:rsidR="0025752F" w:rsidRDefault="0025752F">
            <w:pPr>
              <w:pStyle w:val="BodyTextIndent2"/>
              <w:ind w:left="0"/>
              <w:rPr>
                <w:rFonts w:ascii="Times New Roman" w:hAnsi="Times New Roman"/>
              </w:rPr>
            </w:pPr>
            <w:r>
              <w:rPr>
                <w:rFonts w:ascii="Times New Roman" w:hAnsi="Times New Roman"/>
              </w:rPr>
              <w:t>Pampeana</w:t>
            </w:r>
          </w:p>
          <w:p w:rsidR="0025752F" w:rsidRDefault="0025752F">
            <w:pPr>
              <w:pStyle w:val="BodyTextIndent2"/>
              <w:ind w:left="0"/>
              <w:rPr>
                <w:rFonts w:ascii="Times New Roman" w:hAnsi="Times New Roman"/>
              </w:rPr>
            </w:pPr>
            <w:r>
              <w:rPr>
                <w:rFonts w:ascii="Times New Roman" w:hAnsi="Times New Roman"/>
              </w:rPr>
              <w:t>Patagonia</w:t>
            </w:r>
          </w:p>
        </w:tc>
        <w:tc>
          <w:tcPr>
            <w:tcW w:w="2551" w:type="dxa"/>
            <w:tcBorders>
              <w:top w:val="single" w:sz="4" w:space="0" w:color="auto"/>
              <w:left w:val="single" w:sz="4" w:space="0" w:color="auto"/>
              <w:bottom w:val="single" w:sz="4" w:space="0" w:color="auto"/>
              <w:right w:val="single" w:sz="4" w:space="0" w:color="auto"/>
            </w:tcBorders>
          </w:tcPr>
          <w:p w:rsidR="0025752F" w:rsidRDefault="0025752F">
            <w:pPr>
              <w:pStyle w:val="BodyTextIndent2"/>
              <w:ind w:left="0"/>
              <w:jc w:val="center"/>
              <w:rPr>
                <w:rFonts w:ascii="Times New Roman" w:hAnsi="Times New Roman"/>
              </w:rPr>
            </w:pPr>
          </w:p>
          <w:p w:rsidR="0025752F" w:rsidRDefault="0025752F">
            <w:pPr>
              <w:pStyle w:val="BodyTextIndent2"/>
              <w:ind w:left="0"/>
              <w:jc w:val="center"/>
              <w:rPr>
                <w:rFonts w:cs="Arial"/>
              </w:rPr>
            </w:pPr>
            <w:r>
              <w:rPr>
                <w:rFonts w:cs="Arial"/>
              </w:rPr>
              <w:t>862</w:t>
            </w:r>
          </w:p>
          <w:p w:rsidR="0025752F" w:rsidRDefault="0025752F">
            <w:pPr>
              <w:pStyle w:val="BodyTextIndent2"/>
              <w:ind w:left="0"/>
              <w:jc w:val="center"/>
              <w:rPr>
                <w:rFonts w:cs="Arial"/>
              </w:rPr>
            </w:pPr>
            <w:r>
              <w:rPr>
                <w:rFonts w:cs="Arial"/>
              </w:rPr>
              <w:t>752</w:t>
            </w:r>
          </w:p>
          <w:p w:rsidR="0025752F" w:rsidRDefault="0025752F">
            <w:pPr>
              <w:pStyle w:val="BodyTextIndent2"/>
              <w:ind w:left="0"/>
              <w:jc w:val="center"/>
              <w:rPr>
                <w:rFonts w:cs="Arial"/>
              </w:rPr>
            </w:pPr>
            <w:r>
              <w:rPr>
                <w:rFonts w:cs="Arial"/>
              </w:rPr>
              <w:t>763</w:t>
            </w:r>
          </w:p>
          <w:p w:rsidR="0025752F" w:rsidRDefault="0025752F">
            <w:pPr>
              <w:pStyle w:val="BodyTextIndent2"/>
              <w:ind w:left="0"/>
              <w:jc w:val="center"/>
              <w:rPr>
                <w:rFonts w:cs="Arial"/>
              </w:rPr>
            </w:pPr>
            <w:r>
              <w:rPr>
                <w:rFonts w:cs="Arial"/>
              </w:rPr>
              <w:t>745</w:t>
            </w:r>
          </w:p>
          <w:p w:rsidR="0025752F" w:rsidRDefault="0025752F">
            <w:pPr>
              <w:pStyle w:val="BodyTextIndent2"/>
              <w:ind w:left="0"/>
              <w:jc w:val="center"/>
              <w:rPr>
                <w:rFonts w:cs="Arial"/>
              </w:rPr>
            </w:pPr>
            <w:r>
              <w:rPr>
                <w:rFonts w:cs="Arial"/>
              </w:rPr>
              <w:t>780</w:t>
            </w:r>
          </w:p>
          <w:p w:rsidR="0025752F" w:rsidRDefault="0025752F">
            <w:pPr>
              <w:pStyle w:val="BodyTextIndent2"/>
              <w:ind w:left="0"/>
              <w:jc w:val="center"/>
              <w:rPr>
                <w:rFonts w:ascii="Times New Roman" w:hAnsi="Times New Roman"/>
              </w:rPr>
            </w:pPr>
            <w:r>
              <w:rPr>
                <w:rFonts w:cs="Arial"/>
              </w:rPr>
              <w:t>819</w:t>
            </w:r>
          </w:p>
        </w:tc>
      </w:tr>
    </w:tbl>
    <w:p w:rsidR="0025752F" w:rsidRDefault="0025752F">
      <w:pPr>
        <w:rPr>
          <w:sz w:val="22"/>
          <w:lang w:val="es-ES_tradnl"/>
        </w:rPr>
      </w:pPr>
    </w:p>
    <w:p w:rsidR="0025752F" w:rsidRDefault="0025752F">
      <w:pPr>
        <w:jc w:val="both"/>
        <w:rPr>
          <w:sz w:val="22"/>
          <w:szCs w:val="22"/>
          <w:lang w:val="es-ES_tradnl"/>
        </w:rPr>
      </w:pPr>
    </w:p>
    <w:p w:rsidR="0025752F" w:rsidRDefault="0025752F">
      <w:pPr>
        <w:pStyle w:val="BodyTextIndent2"/>
        <w:ind w:left="0"/>
        <w:jc w:val="left"/>
        <w:rPr>
          <w:rFonts w:ascii="Times New Roman" w:hAnsi="Times New Roman"/>
        </w:rPr>
      </w:pPr>
      <w:r>
        <w:rPr>
          <w:rFonts w:ascii="Times New Roman" w:hAnsi="Times New Roman"/>
          <w:szCs w:val="22"/>
        </w:rPr>
        <w:t>Con cada nueva publicación de la Encuesta Permanente de Hogares (EPH) se actualizarán los valores del cuadro “</w:t>
      </w:r>
      <w:r>
        <w:rPr>
          <w:rFonts w:ascii="Times New Roman" w:hAnsi="Times New Roman"/>
        </w:rPr>
        <w:t>INGRESO FAMILIAR REQUERIDO PARA CUBRIR LAS NECESIDADES ALIME</w:t>
      </w:r>
      <w:r>
        <w:rPr>
          <w:rFonts w:ascii="Times New Roman" w:hAnsi="Times New Roman"/>
        </w:rPr>
        <w:t>N</w:t>
      </w:r>
      <w:r>
        <w:rPr>
          <w:rFonts w:ascii="Times New Roman" w:hAnsi="Times New Roman"/>
        </w:rPr>
        <w:t>TARIAS Y NO ALIMENTARIAS”.</w:t>
      </w:r>
    </w:p>
    <w:p w:rsidR="0025752F" w:rsidRDefault="0025752F">
      <w:pPr>
        <w:pStyle w:val="BodyTextIndent2"/>
        <w:ind w:left="0"/>
        <w:jc w:val="left"/>
        <w:rPr>
          <w:rFonts w:ascii="Times New Roman" w:hAnsi="Times New Roman"/>
        </w:rPr>
      </w:pPr>
    </w:p>
    <w:p w:rsidR="0025752F" w:rsidRPr="006A7302" w:rsidRDefault="0025752F">
      <w:pPr>
        <w:pStyle w:val="BodyTextIndent2"/>
        <w:ind w:left="0"/>
        <w:jc w:val="left"/>
        <w:rPr>
          <w:rFonts w:ascii="Times New Roman" w:hAnsi="Times New Roman"/>
          <w:b/>
        </w:rPr>
      </w:pPr>
      <w:r w:rsidRPr="006A7302">
        <w:rPr>
          <w:rFonts w:ascii="Times New Roman" w:hAnsi="Times New Roman"/>
          <w:b/>
        </w:rPr>
        <w:t xml:space="preserve">Análisis de </w:t>
      </w:r>
      <w:r>
        <w:rPr>
          <w:rFonts w:ascii="Times New Roman" w:hAnsi="Times New Roman"/>
          <w:b/>
        </w:rPr>
        <w:t xml:space="preserve">Incidencia de Pobreza y </w:t>
      </w:r>
      <w:r w:rsidRPr="006A7302">
        <w:rPr>
          <w:rFonts w:ascii="Times New Roman" w:hAnsi="Times New Roman"/>
          <w:b/>
        </w:rPr>
        <w:t>Capacidad de Pago de la Población.</w:t>
      </w:r>
    </w:p>
    <w:p w:rsidR="0025752F" w:rsidRDefault="0025752F">
      <w:pPr>
        <w:pStyle w:val="BodyTextIndent2"/>
        <w:ind w:left="0"/>
        <w:jc w:val="left"/>
        <w:rPr>
          <w:rFonts w:ascii="Times New Roman" w:hAnsi="Times New Roman"/>
        </w:rPr>
      </w:pPr>
    </w:p>
    <w:p w:rsidR="0025752F" w:rsidRPr="006A7302" w:rsidRDefault="0025752F" w:rsidP="008B78ED">
      <w:pPr>
        <w:pStyle w:val="BodyTextIndent2"/>
        <w:ind w:left="0"/>
        <w:rPr>
          <w:rFonts w:ascii="Times New Roman" w:hAnsi="Times New Roman"/>
        </w:rPr>
      </w:pPr>
      <w:r>
        <w:rPr>
          <w:rFonts w:ascii="Times New Roman" w:hAnsi="Times New Roman"/>
        </w:rPr>
        <w:t>Para cada proyecto a ser financiado con la Línea CCLIP se realizará un análisis de la incidencia de p</w:t>
      </w:r>
      <w:r>
        <w:rPr>
          <w:rFonts w:ascii="Times New Roman" w:hAnsi="Times New Roman"/>
        </w:rPr>
        <w:t>o</w:t>
      </w:r>
      <w:r>
        <w:rPr>
          <w:rFonts w:ascii="Times New Roman" w:hAnsi="Times New Roman"/>
        </w:rPr>
        <w:t xml:space="preserve">breza de la población beneficiaria. Para esto se deberá utilizar ya sea </w:t>
      </w:r>
      <w:r w:rsidRPr="006A7302">
        <w:rPr>
          <w:rFonts w:ascii="Times New Roman" w:hAnsi="Times New Roman"/>
        </w:rPr>
        <w:t xml:space="preserve">los datos </w:t>
      </w:r>
      <w:r>
        <w:rPr>
          <w:rFonts w:ascii="Times New Roman" w:hAnsi="Times New Roman"/>
        </w:rPr>
        <w:t>mantenidos por las Pr</w:t>
      </w:r>
      <w:r>
        <w:rPr>
          <w:rFonts w:ascii="Times New Roman" w:hAnsi="Times New Roman"/>
        </w:rPr>
        <w:t>o</w:t>
      </w:r>
      <w:r>
        <w:rPr>
          <w:rFonts w:ascii="Times New Roman" w:hAnsi="Times New Roman"/>
        </w:rPr>
        <w:t xml:space="preserve">vincias o los </w:t>
      </w:r>
      <w:r w:rsidRPr="006A7302">
        <w:rPr>
          <w:rFonts w:ascii="Times New Roman" w:hAnsi="Times New Roman"/>
        </w:rPr>
        <w:t>del Censo Nacional de Población y Vivienda del año 2001</w:t>
      </w:r>
      <w:r>
        <w:rPr>
          <w:rStyle w:val="FootnoteReference"/>
        </w:rPr>
        <w:footnoteReference w:id="6"/>
      </w:r>
      <w:r w:rsidRPr="006A7302">
        <w:rPr>
          <w:rFonts w:ascii="Times New Roman" w:hAnsi="Times New Roman"/>
        </w:rPr>
        <w:t xml:space="preserve">. </w:t>
      </w:r>
    </w:p>
    <w:p w:rsidR="0025752F" w:rsidRDefault="0025752F" w:rsidP="008B78ED">
      <w:pPr>
        <w:pStyle w:val="BodyTextIndent2"/>
        <w:ind w:left="0"/>
        <w:rPr>
          <w:rFonts w:ascii="Times New Roman" w:hAnsi="Times New Roman"/>
        </w:rPr>
      </w:pPr>
    </w:p>
    <w:p w:rsidR="0025752F" w:rsidRPr="006A7302" w:rsidRDefault="0025752F" w:rsidP="008B78ED">
      <w:pPr>
        <w:pStyle w:val="BodyTextIndent2"/>
        <w:ind w:left="0"/>
        <w:rPr>
          <w:rFonts w:ascii="Times New Roman" w:hAnsi="Times New Roman"/>
        </w:rPr>
      </w:pPr>
      <w:r w:rsidRPr="006A7302">
        <w:rPr>
          <w:rFonts w:ascii="Times New Roman" w:hAnsi="Times New Roman"/>
        </w:rPr>
        <w:t>A fin de verificar la incidencia del pago del servicio considerando las tarifas vigentes y</w:t>
      </w:r>
      <w:r>
        <w:rPr>
          <w:rFonts w:ascii="Times New Roman" w:hAnsi="Times New Roman"/>
        </w:rPr>
        <w:t>/o</w:t>
      </w:r>
      <w:r w:rsidRPr="006A7302">
        <w:rPr>
          <w:rFonts w:ascii="Times New Roman" w:hAnsi="Times New Roman"/>
        </w:rPr>
        <w:t xml:space="preserve"> </w:t>
      </w:r>
      <w:r>
        <w:rPr>
          <w:rFonts w:ascii="Times New Roman" w:hAnsi="Times New Roman"/>
        </w:rPr>
        <w:t>algún</w:t>
      </w:r>
      <w:r w:rsidRPr="006A7302">
        <w:rPr>
          <w:rFonts w:ascii="Times New Roman" w:hAnsi="Times New Roman"/>
        </w:rPr>
        <w:t xml:space="preserve">  aume</w:t>
      </w:r>
      <w:r w:rsidRPr="006A7302">
        <w:rPr>
          <w:rFonts w:ascii="Times New Roman" w:hAnsi="Times New Roman"/>
        </w:rPr>
        <w:t>n</w:t>
      </w:r>
      <w:r w:rsidRPr="006A7302">
        <w:rPr>
          <w:rFonts w:ascii="Times New Roman" w:hAnsi="Times New Roman"/>
        </w:rPr>
        <w:t xml:space="preserve">to tarifario </w:t>
      </w:r>
      <w:r>
        <w:rPr>
          <w:rFonts w:ascii="Times New Roman" w:hAnsi="Times New Roman"/>
        </w:rPr>
        <w:t xml:space="preserve">futuro </w:t>
      </w:r>
      <w:r w:rsidRPr="006A7302">
        <w:rPr>
          <w:rFonts w:ascii="Times New Roman" w:hAnsi="Times New Roman"/>
        </w:rPr>
        <w:t xml:space="preserve">que aplicará </w:t>
      </w:r>
      <w:r>
        <w:rPr>
          <w:rFonts w:ascii="Times New Roman" w:hAnsi="Times New Roman"/>
        </w:rPr>
        <w:t>el operador</w:t>
      </w:r>
      <w:r w:rsidRPr="006A7302">
        <w:rPr>
          <w:rFonts w:ascii="Times New Roman" w:hAnsi="Times New Roman"/>
        </w:rPr>
        <w:t>, se analiz</w:t>
      </w:r>
      <w:r>
        <w:rPr>
          <w:rFonts w:ascii="Times New Roman" w:hAnsi="Times New Roman"/>
        </w:rPr>
        <w:t>ará</w:t>
      </w:r>
      <w:r w:rsidRPr="006A7302">
        <w:rPr>
          <w:rFonts w:ascii="Times New Roman" w:hAnsi="Times New Roman"/>
        </w:rPr>
        <w:t xml:space="preserve"> para cada quintil de ingresos el impacto de</w:t>
      </w:r>
      <w:r>
        <w:rPr>
          <w:rFonts w:ascii="Times New Roman" w:hAnsi="Times New Roman"/>
        </w:rPr>
        <w:t xml:space="preserve"> la cuenta media de agua y cloacas sobre el presupuesto familiar medio por quintil</w:t>
      </w:r>
    </w:p>
    <w:p w:rsidR="0025752F" w:rsidRDefault="0025752F" w:rsidP="008B78ED">
      <w:pPr>
        <w:pStyle w:val="BodyTextIndent2"/>
        <w:rPr>
          <w:rFonts w:ascii="Times New Roman" w:hAnsi="Times New Roman"/>
        </w:rPr>
      </w:pPr>
    </w:p>
    <w:p w:rsidR="0025752F" w:rsidRDefault="0025752F" w:rsidP="008B78ED">
      <w:pPr>
        <w:pStyle w:val="BodyTextIndent2"/>
        <w:ind w:left="0"/>
        <w:rPr>
          <w:rFonts w:ascii="Times New Roman" w:hAnsi="Times New Roman"/>
        </w:rPr>
      </w:pPr>
      <w:r w:rsidRPr="006A7302">
        <w:rPr>
          <w:rFonts w:ascii="Times New Roman" w:hAnsi="Times New Roman"/>
        </w:rPr>
        <w:t xml:space="preserve">A tal efecto se </w:t>
      </w:r>
      <w:r>
        <w:rPr>
          <w:rFonts w:ascii="Times New Roman" w:hAnsi="Times New Roman"/>
        </w:rPr>
        <w:t>actualizará</w:t>
      </w:r>
      <w:r w:rsidRPr="006A7302">
        <w:rPr>
          <w:rFonts w:ascii="Times New Roman" w:hAnsi="Times New Roman"/>
        </w:rPr>
        <w:t xml:space="preserve"> el Ingreso Total Familiar por Quintil obtenido de la base usuaria ampliada de la Encuesta Permanente de Hogares correspondiente al segundo semestre del 2006 (última disponible) utilizando la variación en el Coeficiente de Variación Salarial (CVS) calculado y publicado por el I</w:t>
      </w:r>
      <w:r w:rsidRPr="006A7302">
        <w:rPr>
          <w:rFonts w:ascii="Times New Roman" w:hAnsi="Times New Roman"/>
        </w:rPr>
        <w:t>N</w:t>
      </w:r>
      <w:r w:rsidRPr="006A7302">
        <w:rPr>
          <w:rFonts w:ascii="Times New Roman" w:hAnsi="Times New Roman"/>
        </w:rPr>
        <w:t xml:space="preserve">DEC. Dicho coeficiente posee un valor base para este cálculo de </w:t>
      </w:r>
      <w:r>
        <w:rPr>
          <w:rFonts w:ascii="Times New Roman" w:hAnsi="Times New Roman"/>
        </w:rPr>
        <w:t>180,01 (1º de Octubre del 2006).</w:t>
      </w:r>
    </w:p>
    <w:p w:rsidR="0025752F" w:rsidRDefault="0025752F" w:rsidP="008B78ED">
      <w:pPr>
        <w:pStyle w:val="BodyTextIndent2"/>
        <w:ind w:left="0"/>
        <w:rPr>
          <w:rFonts w:ascii="Times New Roman" w:hAnsi="Times New Roman"/>
        </w:rPr>
      </w:pPr>
    </w:p>
    <w:p w:rsidR="0025752F" w:rsidRDefault="0025752F" w:rsidP="008B78ED">
      <w:pPr>
        <w:pStyle w:val="BodyTextIndent2"/>
        <w:ind w:left="0"/>
        <w:rPr>
          <w:rFonts w:ascii="Times New Roman" w:hAnsi="Times New Roman"/>
        </w:rPr>
      </w:pPr>
      <w:r>
        <w:rPr>
          <w:rFonts w:ascii="Times New Roman" w:hAnsi="Times New Roman"/>
        </w:rPr>
        <w:t>En caso que se determine que el valor de la cuenta media por servicio de agua y cloacas sobrepasa el 5% del ingreso familiar medio, se deberá analizar si es necesario crear o actualizar tarifas sociales o algún esquema de subsidios al consumo para ese quintil.</w:t>
      </w:r>
    </w:p>
    <w:p w:rsidR="0025752F" w:rsidRDefault="0025752F" w:rsidP="008B78ED">
      <w:pPr>
        <w:pStyle w:val="BodyTextIndent2"/>
        <w:ind w:left="0"/>
        <w:rPr>
          <w:rFonts w:ascii="Times New Roman" w:hAnsi="Times New Roman"/>
        </w:rPr>
      </w:pPr>
      <w:r>
        <w:rPr>
          <w:rFonts w:ascii="Times New Roman" w:hAnsi="Times New Roman"/>
        </w:rPr>
        <w:br w:type="page"/>
      </w:r>
    </w:p>
    <w:p w:rsidR="0025752F" w:rsidRDefault="0025752F">
      <w:pPr>
        <w:pStyle w:val="BodyTextIndent2"/>
        <w:ind w:left="0"/>
        <w:jc w:val="center"/>
        <w:rPr>
          <w:rFonts w:ascii="Times New Roman" w:hAnsi="Times New Roman"/>
          <w:b/>
          <w:bCs/>
        </w:rPr>
      </w:pPr>
      <w:r>
        <w:rPr>
          <w:rFonts w:ascii="Times New Roman" w:hAnsi="Times New Roman"/>
          <w:b/>
          <w:bCs/>
        </w:rPr>
        <w:t>Apéndice 1</w:t>
      </w:r>
    </w:p>
    <w:p w:rsidR="0025752F" w:rsidRDefault="0025752F">
      <w:pPr>
        <w:pStyle w:val="BodyTextIndent2"/>
        <w:ind w:left="0"/>
        <w:jc w:val="left"/>
        <w:rPr>
          <w:rFonts w:ascii="Times New Roman" w:hAnsi="Times New Roman"/>
        </w:rPr>
      </w:pPr>
    </w:p>
    <w:p w:rsidR="0025752F" w:rsidRDefault="0025752F">
      <w:pPr>
        <w:pStyle w:val="BodyTextIndent2"/>
        <w:ind w:left="0"/>
        <w:jc w:val="left"/>
        <w:rPr>
          <w:rFonts w:ascii="Times New Roman" w:hAnsi="Times New Roman"/>
        </w:rPr>
      </w:pPr>
    </w:p>
    <w:p w:rsidR="0025752F" w:rsidRPr="00673B38" w:rsidRDefault="0025752F" w:rsidP="00673B38">
      <w:pPr>
        <w:pStyle w:val="Heading8"/>
        <w:ind w:left="1440" w:hanging="1260"/>
        <w:jc w:val="center"/>
        <w:rPr>
          <w:rFonts w:cs="Arial"/>
          <w:bCs/>
          <w:sz w:val="22"/>
          <w:lang w:val="es-ES"/>
        </w:rPr>
      </w:pPr>
      <w:r w:rsidRPr="00673B38">
        <w:rPr>
          <w:rFonts w:cs="Arial"/>
          <w:bCs/>
          <w:sz w:val="22"/>
          <w:lang w:val="es-ES"/>
        </w:rPr>
        <w:t>FORMULARIO ENCUESTA AGUA PROVISIÓN - AMPLIACIÓN</w:t>
      </w:r>
    </w:p>
    <w:p w:rsidR="0025752F" w:rsidRPr="00673B38" w:rsidRDefault="0025752F">
      <w:pPr>
        <w:rPr>
          <w:rFonts w:ascii="Arial" w:hAnsi="Arial" w:cs="Arial"/>
          <w:sz w:val="20"/>
          <w:lang w:val="es-ES"/>
        </w:rPr>
      </w:pPr>
    </w:p>
    <w:tbl>
      <w:tblPr>
        <w:tblW w:w="10164" w:type="dxa"/>
        <w:tblInd w:w="-72" w:type="dxa"/>
        <w:tblLayout w:type="fixed"/>
        <w:tblCellMar>
          <w:left w:w="0" w:type="dxa"/>
          <w:right w:w="0" w:type="dxa"/>
        </w:tblCellMar>
        <w:tblLook w:val="0000" w:firstRow="0" w:lastRow="0" w:firstColumn="0" w:lastColumn="0" w:noHBand="0" w:noVBand="0"/>
      </w:tblPr>
      <w:tblGrid>
        <w:gridCol w:w="1383"/>
        <w:gridCol w:w="1272"/>
        <w:gridCol w:w="150"/>
        <w:gridCol w:w="1000"/>
        <w:gridCol w:w="1101"/>
        <w:gridCol w:w="1633"/>
        <w:gridCol w:w="1634"/>
        <w:gridCol w:w="1163"/>
        <w:gridCol w:w="684"/>
        <w:gridCol w:w="144"/>
      </w:tblGrid>
      <w:tr w:rsidR="0025752F" w:rsidRPr="00673B38">
        <w:trPr>
          <w:trHeight w:val="255"/>
        </w:trPr>
        <w:tc>
          <w:tcPr>
            <w:tcW w:w="1383" w:type="dxa"/>
            <w:tcBorders>
              <w:top w:val="nil"/>
              <w:left w:val="nil"/>
              <w:bottom w:val="single" w:sz="4" w:space="0" w:color="auto"/>
              <w:right w:val="nil"/>
            </w:tcBorders>
            <w:noWrap/>
            <w:vAlign w:val="bottom"/>
          </w:tcPr>
          <w:p w:rsidR="0025752F" w:rsidRDefault="0025752F">
            <w:pPr>
              <w:rPr>
                <w:rFonts w:ascii="Arial" w:eastAsia="Arial Unicode MS" w:hAnsi="Arial" w:cs="Arial"/>
                <w:i/>
                <w:iCs/>
                <w:sz w:val="16"/>
                <w:szCs w:val="16"/>
                <w:lang w:val="es-ES_tradnl"/>
              </w:rPr>
            </w:pPr>
            <w:r w:rsidRPr="00673B38">
              <w:rPr>
                <w:rFonts w:ascii="Arial" w:hAnsi="Arial" w:cs="Arial"/>
                <w:i/>
                <w:iCs/>
                <w:sz w:val="16"/>
                <w:szCs w:val="16"/>
                <w:lang w:val="es-ES"/>
              </w:rPr>
              <w:t> </w:t>
            </w:r>
          </w:p>
        </w:tc>
        <w:tc>
          <w:tcPr>
            <w:tcW w:w="1272" w:type="dxa"/>
            <w:tcBorders>
              <w:top w:val="nil"/>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sidRPr="00673B38">
              <w:rPr>
                <w:rFonts w:ascii="Arial" w:hAnsi="Arial" w:cs="Arial"/>
                <w:sz w:val="16"/>
                <w:lang w:val="es-ES"/>
              </w:rPr>
              <w:t> </w:t>
            </w:r>
          </w:p>
        </w:tc>
        <w:tc>
          <w:tcPr>
            <w:tcW w:w="5518" w:type="dxa"/>
            <w:gridSpan w:val="5"/>
            <w:tcBorders>
              <w:top w:val="nil"/>
              <w:left w:val="nil"/>
              <w:bottom w:val="single" w:sz="4" w:space="0" w:color="auto"/>
              <w:right w:val="nil"/>
            </w:tcBorders>
            <w:noWrap/>
            <w:vAlign w:val="bottom"/>
          </w:tcPr>
          <w:p w:rsidR="0025752F" w:rsidRDefault="0025752F">
            <w:pPr>
              <w:rPr>
                <w:rFonts w:ascii="Arial" w:eastAsia="Arial Unicode MS" w:hAnsi="Arial" w:cs="Arial"/>
                <w:i/>
                <w:iCs/>
                <w:sz w:val="16"/>
                <w:szCs w:val="16"/>
                <w:lang w:val="es-ES_tradnl"/>
              </w:rPr>
            </w:pPr>
          </w:p>
        </w:tc>
        <w:tc>
          <w:tcPr>
            <w:tcW w:w="1163" w:type="dxa"/>
            <w:tcBorders>
              <w:top w:val="nil"/>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sidRPr="00673B38">
              <w:rPr>
                <w:rFonts w:ascii="Arial" w:hAnsi="Arial" w:cs="Arial"/>
                <w:sz w:val="16"/>
                <w:lang w:val="es-ES"/>
              </w:rPr>
              <w:t> </w:t>
            </w:r>
          </w:p>
        </w:tc>
        <w:tc>
          <w:tcPr>
            <w:tcW w:w="828" w:type="dxa"/>
            <w:gridSpan w:val="2"/>
            <w:tcBorders>
              <w:top w:val="nil"/>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sidRPr="00673B38">
              <w:rPr>
                <w:rFonts w:ascii="Arial" w:hAnsi="Arial" w:cs="Arial"/>
                <w:sz w:val="16"/>
                <w:lang w:val="es-ES"/>
              </w:rPr>
              <w:t> </w:t>
            </w:r>
          </w:p>
        </w:tc>
      </w:tr>
      <w:tr w:rsidR="0025752F">
        <w:trPr>
          <w:trHeight w:val="255"/>
        </w:trPr>
        <w:tc>
          <w:tcPr>
            <w:tcW w:w="1383" w:type="dxa"/>
            <w:noWrap/>
            <w:vAlign w:val="bottom"/>
          </w:tcPr>
          <w:p w:rsidR="0025752F" w:rsidRDefault="0025752F">
            <w:pPr>
              <w:rPr>
                <w:rFonts w:ascii="Arial" w:eastAsia="Arial Unicode MS" w:hAnsi="Arial" w:cs="Arial"/>
                <w:sz w:val="16"/>
                <w:lang w:val="es-ES_tradnl"/>
              </w:rPr>
            </w:pPr>
          </w:p>
        </w:tc>
        <w:tc>
          <w:tcPr>
            <w:tcW w:w="1272" w:type="dxa"/>
            <w:noWrap/>
            <w:vAlign w:val="bottom"/>
          </w:tcPr>
          <w:p w:rsidR="0025752F" w:rsidRDefault="0025752F">
            <w:pPr>
              <w:rPr>
                <w:rFonts w:ascii="Arial" w:eastAsia="Arial Unicode MS" w:hAnsi="Arial" w:cs="Arial"/>
                <w:sz w:val="16"/>
                <w:lang w:val="es-ES_tradnl"/>
              </w:rPr>
            </w:pPr>
          </w:p>
        </w:tc>
        <w:tc>
          <w:tcPr>
            <w:tcW w:w="5518" w:type="dxa"/>
            <w:gridSpan w:val="5"/>
            <w:noWrap/>
            <w:vAlign w:val="bottom"/>
          </w:tcPr>
          <w:p w:rsidR="0025752F" w:rsidRDefault="0025752F">
            <w:pPr>
              <w:jc w:val="center"/>
              <w:rPr>
                <w:rFonts w:ascii="Arial" w:eastAsia="Arial Unicode MS" w:hAnsi="Arial" w:cs="Arial"/>
                <w:b/>
                <w:bCs/>
                <w:sz w:val="16"/>
                <w:lang w:val="es-ES_tradnl"/>
              </w:rPr>
            </w:pPr>
            <w:r>
              <w:rPr>
                <w:rFonts w:ascii="Arial" w:hAnsi="Arial" w:cs="Arial"/>
                <w:b/>
                <w:bCs/>
                <w:sz w:val="16"/>
              </w:rPr>
              <w:t>ENCUESTA SOCIOECONÓMICA</w:t>
            </w:r>
          </w:p>
        </w:tc>
        <w:tc>
          <w:tcPr>
            <w:tcW w:w="1163" w:type="dxa"/>
            <w:noWrap/>
            <w:vAlign w:val="bottom"/>
          </w:tcPr>
          <w:p w:rsidR="0025752F" w:rsidRDefault="0025752F">
            <w:pPr>
              <w:rPr>
                <w:rFonts w:ascii="Arial" w:eastAsia="Arial Unicode MS" w:hAnsi="Arial" w:cs="Arial"/>
                <w:sz w:val="16"/>
                <w:lang w:val="es-ES_tradnl"/>
              </w:rPr>
            </w:pPr>
          </w:p>
        </w:tc>
        <w:tc>
          <w:tcPr>
            <w:tcW w:w="828" w:type="dxa"/>
            <w:gridSpan w:val="2"/>
            <w:noWrap/>
            <w:vAlign w:val="bottom"/>
          </w:tcPr>
          <w:p w:rsidR="0025752F" w:rsidRDefault="0025752F">
            <w:pPr>
              <w:rPr>
                <w:rFonts w:ascii="Arial" w:eastAsia="Arial Unicode MS" w:hAnsi="Arial" w:cs="Arial"/>
                <w:sz w:val="16"/>
                <w:lang w:val="es-ES_tradnl"/>
              </w:rPr>
            </w:pPr>
          </w:p>
        </w:tc>
      </w:tr>
      <w:tr w:rsidR="0025752F" w:rsidRPr="007310B6">
        <w:trPr>
          <w:trHeight w:val="255"/>
        </w:trPr>
        <w:tc>
          <w:tcPr>
            <w:tcW w:w="1383" w:type="dxa"/>
            <w:noWrap/>
            <w:vAlign w:val="bottom"/>
          </w:tcPr>
          <w:p w:rsidR="0025752F" w:rsidRDefault="0025752F">
            <w:pPr>
              <w:rPr>
                <w:rFonts w:ascii="Arial" w:eastAsia="Arial Unicode MS" w:hAnsi="Arial" w:cs="Arial"/>
                <w:sz w:val="16"/>
                <w:lang w:val="es-ES_tradnl"/>
              </w:rPr>
            </w:pPr>
          </w:p>
        </w:tc>
        <w:tc>
          <w:tcPr>
            <w:tcW w:w="1272" w:type="dxa"/>
            <w:noWrap/>
            <w:vAlign w:val="bottom"/>
          </w:tcPr>
          <w:p w:rsidR="0025752F" w:rsidRDefault="0025752F">
            <w:pPr>
              <w:rPr>
                <w:rFonts w:ascii="Arial" w:eastAsia="Arial Unicode MS" w:hAnsi="Arial" w:cs="Arial"/>
                <w:sz w:val="16"/>
                <w:lang w:val="es-ES_tradnl"/>
              </w:rPr>
            </w:pPr>
          </w:p>
        </w:tc>
        <w:tc>
          <w:tcPr>
            <w:tcW w:w="5518" w:type="dxa"/>
            <w:gridSpan w:val="5"/>
            <w:noWrap/>
            <w:vAlign w:val="bottom"/>
          </w:tcPr>
          <w:p w:rsidR="0025752F" w:rsidRDefault="0025752F">
            <w:pPr>
              <w:jc w:val="center"/>
              <w:rPr>
                <w:rFonts w:ascii="Arial" w:eastAsia="Arial Unicode MS" w:hAnsi="Arial" w:cs="Arial"/>
                <w:sz w:val="16"/>
                <w:szCs w:val="18"/>
                <w:lang w:val="es-ES_tradnl"/>
              </w:rPr>
            </w:pPr>
            <w:r w:rsidRPr="00435E54">
              <w:rPr>
                <w:rFonts w:ascii="Arial" w:hAnsi="Arial" w:cs="Arial"/>
                <w:sz w:val="16"/>
                <w:szCs w:val="18"/>
                <w:lang w:val="es-ES"/>
              </w:rPr>
              <w:t>PROYECTO EJECUTIVO DE OBRAS DE PROVISION DE AGUA POTABLE</w:t>
            </w:r>
          </w:p>
        </w:tc>
        <w:tc>
          <w:tcPr>
            <w:tcW w:w="1163" w:type="dxa"/>
            <w:noWrap/>
            <w:vAlign w:val="bottom"/>
          </w:tcPr>
          <w:p w:rsidR="0025752F" w:rsidRDefault="0025752F">
            <w:pPr>
              <w:rPr>
                <w:rFonts w:ascii="Arial" w:eastAsia="Arial Unicode MS" w:hAnsi="Arial" w:cs="Arial"/>
                <w:sz w:val="16"/>
                <w:lang w:val="es-ES_tradnl"/>
              </w:rPr>
            </w:pPr>
          </w:p>
        </w:tc>
        <w:tc>
          <w:tcPr>
            <w:tcW w:w="828" w:type="dxa"/>
            <w:gridSpan w:val="2"/>
            <w:noWrap/>
            <w:vAlign w:val="bottom"/>
          </w:tcPr>
          <w:p w:rsidR="0025752F" w:rsidRDefault="0025752F">
            <w:pPr>
              <w:rPr>
                <w:rFonts w:ascii="Arial" w:eastAsia="Arial Unicode MS" w:hAnsi="Arial" w:cs="Arial"/>
                <w:sz w:val="16"/>
                <w:lang w:val="es-ES_tradnl"/>
              </w:rPr>
            </w:pPr>
          </w:p>
        </w:tc>
      </w:tr>
      <w:tr w:rsidR="0025752F" w:rsidRPr="007310B6">
        <w:trPr>
          <w:trHeight w:val="255"/>
        </w:trPr>
        <w:tc>
          <w:tcPr>
            <w:tcW w:w="1383" w:type="dxa"/>
            <w:noWrap/>
            <w:vAlign w:val="bottom"/>
          </w:tcPr>
          <w:p w:rsidR="0025752F" w:rsidRDefault="0025752F">
            <w:pPr>
              <w:rPr>
                <w:rFonts w:ascii="Arial" w:eastAsia="Arial Unicode MS" w:hAnsi="Arial" w:cs="Arial"/>
                <w:sz w:val="16"/>
                <w:lang w:val="es-ES_tradnl"/>
              </w:rPr>
            </w:pPr>
          </w:p>
        </w:tc>
        <w:tc>
          <w:tcPr>
            <w:tcW w:w="7953" w:type="dxa"/>
            <w:gridSpan w:val="7"/>
            <w:noWrap/>
            <w:vAlign w:val="bottom"/>
          </w:tcPr>
          <w:p w:rsidR="0025752F" w:rsidRDefault="0025752F">
            <w:pPr>
              <w:jc w:val="center"/>
              <w:rPr>
                <w:rFonts w:ascii="Arial" w:eastAsia="Arial Unicode MS" w:hAnsi="Arial" w:cs="Arial"/>
                <w:sz w:val="16"/>
                <w:szCs w:val="18"/>
                <w:lang w:val="es-ES_tradnl"/>
              </w:rPr>
            </w:pPr>
            <w:r w:rsidRPr="00435E54">
              <w:rPr>
                <w:rFonts w:ascii="Arial" w:hAnsi="Arial" w:cs="Arial"/>
                <w:sz w:val="16"/>
                <w:szCs w:val="18"/>
                <w:lang w:val="es-ES"/>
              </w:rPr>
              <w:t xml:space="preserve">EN LA LOCALIDAD DE:____________PROVINCIA DE:_________________ </w:t>
            </w:r>
          </w:p>
        </w:tc>
        <w:tc>
          <w:tcPr>
            <w:tcW w:w="828" w:type="dxa"/>
            <w:gridSpan w:val="2"/>
            <w:noWrap/>
            <w:vAlign w:val="bottom"/>
          </w:tcPr>
          <w:p w:rsidR="0025752F" w:rsidRDefault="0025752F">
            <w:pPr>
              <w:rPr>
                <w:rFonts w:ascii="Arial" w:eastAsia="Arial Unicode MS" w:hAnsi="Arial" w:cs="Arial"/>
                <w:sz w:val="16"/>
                <w:szCs w:val="18"/>
                <w:lang w:val="es-ES_tradnl"/>
              </w:rPr>
            </w:pPr>
          </w:p>
        </w:tc>
      </w:tr>
      <w:tr w:rsidR="0025752F">
        <w:trPr>
          <w:trHeight w:val="405"/>
        </w:trPr>
        <w:tc>
          <w:tcPr>
            <w:tcW w:w="2655" w:type="dxa"/>
            <w:gridSpan w:val="2"/>
            <w:tcBorders>
              <w:top w:val="single" w:sz="4" w:space="0" w:color="auto"/>
              <w:left w:val="single" w:sz="4" w:space="0" w:color="auto"/>
              <w:bottom w:val="single" w:sz="4" w:space="0" w:color="auto"/>
              <w:right w:val="single" w:sz="4" w:space="0" w:color="000000"/>
            </w:tcBorders>
            <w:noWrap/>
            <w:vAlign w:val="bottom"/>
          </w:tcPr>
          <w:p w:rsidR="0025752F" w:rsidRDefault="0025752F">
            <w:pPr>
              <w:rPr>
                <w:rFonts w:ascii="Arial" w:eastAsia="Arial Unicode MS" w:hAnsi="Arial" w:cs="Arial"/>
                <w:sz w:val="16"/>
                <w:lang w:val="es-ES_tradnl"/>
              </w:rPr>
            </w:pPr>
            <w:r>
              <w:rPr>
                <w:rFonts w:ascii="Arial" w:hAnsi="Arial" w:cs="Arial"/>
                <w:sz w:val="16"/>
              </w:rPr>
              <w:t>N° DE ENCUESTADOR</w:t>
            </w:r>
          </w:p>
        </w:tc>
        <w:tc>
          <w:tcPr>
            <w:tcW w:w="1150" w:type="dxa"/>
            <w:gridSpan w:val="2"/>
            <w:tcBorders>
              <w:top w:val="single" w:sz="4" w:space="0" w:color="auto"/>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101" w:type="dxa"/>
            <w:tcBorders>
              <w:top w:val="single" w:sz="4" w:space="0" w:color="auto"/>
              <w:left w:val="nil"/>
              <w:bottom w:val="single" w:sz="4" w:space="0" w:color="auto"/>
              <w:right w:val="nil"/>
            </w:tcBorders>
            <w:noWrap/>
            <w:vAlign w:val="bottom"/>
          </w:tcPr>
          <w:p w:rsidR="0025752F" w:rsidRDefault="0025752F">
            <w:pPr>
              <w:jc w:val="center"/>
              <w:rPr>
                <w:rFonts w:ascii="Arial" w:eastAsia="Arial Unicode MS" w:hAnsi="Arial" w:cs="Arial"/>
                <w:sz w:val="16"/>
                <w:lang w:val="es-ES_tradnl"/>
              </w:rPr>
            </w:pPr>
            <w:r>
              <w:rPr>
                <w:rFonts w:ascii="Arial" w:hAnsi="Arial" w:cs="Arial"/>
                <w:sz w:val="16"/>
              </w:rPr>
              <w:t>FECHA</w:t>
            </w:r>
          </w:p>
        </w:tc>
        <w:tc>
          <w:tcPr>
            <w:tcW w:w="1633" w:type="dxa"/>
            <w:tcBorders>
              <w:top w:val="single" w:sz="4" w:space="0" w:color="auto"/>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xml:space="preserve">      /    /</w:t>
            </w:r>
          </w:p>
        </w:tc>
        <w:tc>
          <w:tcPr>
            <w:tcW w:w="2797" w:type="dxa"/>
            <w:gridSpan w:val="2"/>
            <w:tcBorders>
              <w:top w:val="single" w:sz="4" w:space="0" w:color="auto"/>
              <w:left w:val="single" w:sz="4" w:space="0" w:color="auto"/>
              <w:bottom w:val="single" w:sz="4" w:space="0" w:color="auto"/>
              <w:right w:val="single" w:sz="4" w:space="0" w:color="000000"/>
            </w:tcBorders>
            <w:noWrap/>
            <w:vAlign w:val="bottom"/>
          </w:tcPr>
          <w:p w:rsidR="0025752F" w:rsidRDefault="0025752F">
            <w:pPr>
              <w:pStyle w:val="xl68"/>
              <w:spacing w:before="0" w:beforeAutospacing="0" w:after="0" w:afterAutospacing="0"/>
              <w:textAlignment w:val="auto"/>
              <w:rPr>
                <w:rFonts w:eastAsia="Times New Roman"/>
                <w:szCs w:val="24"/>
                <w:lang w:val="es-ES_tradnl"/>
              </w:rPr>
            </w:pPr>
            <w:r>
              <w:rPr>
                <w:rFonts w:eastAsia="Times New Roman"/>
                <w:szCs w:val="24"/>
              </w:rPr>
              <w:t>HORA INICIACIÓN</w:t>
            </w:r>
          </w:p>
        </w:tc>
        <w:tc>
          <w:tcPr>
            <w:tcW w:w="828" w:type="dxa"/>
            <w:gridSpan w:val="2"/>
            <w:tcBorders>
              <w:top w:val="single" w:sz="4" w:space="0" w:color="auto"/>
              <w:left w:val="nil"/>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r>
      <w:tr w:rsidR="0025752F">
        <w:trPr>
          <w:trHeight w:val="405"/>
        </w:trPr>
        <w:tc>
          <w:tcPr>
            <w:tcW w:w="1383" w:type="dxa"/>
            <w:tcBorders>
              <w:top w:val="nil"/>
              <w:left w:val="single" w:sz="4" w:space="0" w:color="auto"/>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DIRECCIÓN</w:t>
            </w:r>
          </w:p>
        </w:tc>
        <w:tc>
          <w:tcPr>
            <w:tcW w:w="1272" w:type="dxa"/>
            <w:tcBorders>
              <w:top w:val="nil"/>
              <w:left w:val="nil"/>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150" w:type="dxa"/>
            <w:gridSpan w:val="2"/>
            <w:tcBorders>
              <w:top w:val="nil"/>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101" w:type="dxa"/>
            <w:tcBorders>
              <w:top w:val="nil"/>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3" w:type="dxa"/>
            <w:tcBorders>
              <w:top w:val="nil"/>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tcBorders>
              <w:top w:val="nil"/>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163" w:type="dxa"/>
            <w:tcBorders>
              <w:top w:val="nil"/>
              <w:left w:val="single" w:sz="4" w:space="0" w:color="auto"/>
              <w:bottom w:val="single" w:sz="4" w:space="0" w:color="auto"/>
              <w:right w:val="single" w:sz="4" w:space="0" w:color="auto"/>
            </w:tcBorders>
            <w:noWrap/>
            <w:vAlign w:val="bottom"/>
          </w:tcPr>
          <w:p w:rsidR="0025752F" w:rsidRDefault="0025752F">
            <w:pPr>
              <w:jc w:val="center"/>
              <w:rPr>
                <w:rFonts w:ascii="Arial" w:eastAsia="Arial Unicode MS" w:hAnsi="Arial" w:cs="Arial"/>
                <w:sz w:val="16"/>
                <w:lang w:val="es-ES_tradnl"/>
              </w:rPr>
            </w:pPr>
            <w:r>
              <w:rPr>
                <w:rFonts w:ascii="Arial" w:hAnsi="Arial" w:cs="Arial"/>
                <w:sz w:val="16"/>
              </w:rPr>
              <w:t>N°</w:t>
            </w:r>
          </w:p>
        </w:tc>
        <w:tc>
          <w:tcPr>
            <w:tcW w:w="828" w:type="dxa"/>
            <w:gridSpan w:val="2"/>
            <w:tcBorders>
              <w:top w:val="nil"/>
              <w:left w:val="nil"/>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r>
      <w:tr w:rsidR="0025752F">
        <w:trPr>
          <w:trHeight w:val="405"/>
        </w:trPr>
        <w:tc>
          <w:tcPr>
            <w:tcW w:w="2655" w:type="dxa"/>
            <w:gridSpan w:val="2"/>
            <w:tcBorders>
              <w:top w:val="nil"/>
              <w:left w:val="single" w:sz="4" w:space="0" w:color="auto"/>
              <w:bottom w:val="single" w:sz="4" w:space="0" w:color="auto"/>
              <w:right w:val="single" w:sz="4" w:space="0" w:color="000000"/>
            </w:tcBorders>
            <w:noWrap/>
            <w:vAlign w:val="bottom"/>
          </w:tcPr>
          <w:p w:rsidR="0025752F" w:rsidRDefault="0025752F">
            <w:pPr>
              <w:rPr>
                <w:rFonts w:ascii="Arial" w:eastAsia="Arial Unicode MS" w:hAnsi="Arial" w:cs="Arial"/>
                <w:sz w:val="16"/>
                <w:lang w:val="es-ES_tradnl"/>
              </w:rPr>
            </w:pPr>
            <w:r>
              <w:rPr>
                <w:rFonts w:ascii="Arial" w:hAnsi="Arial" w:cs="Arial"/>
                <w:sz w:val="16"/>
              </w:rPr>
              <w:t>ENCUESTADOR</w:t>
            </w:r>
          </w:p>
        </w:tc>
        <w:tc>
          <w:tcPr>
            <w:tcW w:w="1150" w:type="dxa"/>
            <w:gridSpan w:val="2"/>
            <w:tcBorders>
              <w:top w:val="nil"/>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101" w:type="dxa"/>
            <w:tcBorders>
              <w:top w:val="nil"/>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3" w:type="dxa"/>
            <w:tcBorders>
              <w:top w:val="nil"/>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tcBorders>
              <w:top w:val="nil"/>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163" w:type="dxa"/>
            <w:tcBorders>
              <w:top w:val="nil"/>
              <w:left w:val="single" w:sz="4" w:space="0" w:color="auto"/>
              <w:bottom w:val="single" w:sz="4" w:space="0" w:color="auto"/>
              <w:right w:val="single" w:sz="4" w:space="0" w:color="auto"/>
            </w:tcBorders>
            <w:noWrap/>
            <w:vAlign w:val="bottom"/>
          </w:tcPr>
          <w:p w:rsidR="0025752F" w:rsidRDefault="0025752F">
            <w:pPr>
              <w:jc w:val="center"/>
              <w:rPr>
                <w:rFonts w:ascii="Arial" w:eastAsia="Arial Unicode MS" w:hAnsi="Arial" w:cs="Arial"/>
                <w:sz w:val="16"/>
                <w:lang w:val="es-ES_tradnl"/>
              </w:rPr>
            </w:pPr>
            <w:r>
              <w:rPr>
                <w:rFonts w:ascii="Arial" w:hAnsi="Arial" w:cs="Arial"/>
                <w:sz w:val="16"/>
              </w:rPr>
              <w:t>N°</w:t>
            </w:r>
          </w:p>
        </w:tc>
        <w:tc>
          <w:tcPr>
            <w:tcW w:w="828" w:type="dxa"/>
            <w:gridSpan w:val="2"/>
            <w:tcBorders>
              <w:top w:val="nil"/>
              <w:left w:val="nil"/>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r>
      <w:tr w:rsidR="0025752F">
        <w:trPr>
          <w:trHeight w:val="255"/>
        </w:trPr>
        <w:tc>
          <w:tcPr>
            <w:tcW w:w="2655" w:type="dxa"/>
            <w:gridSpan w:val="2"/>
            <w:tcBorders>
              <w:top w:val="single" w:sz="4" w:space="0" w:color="auto"/>
              <w:left w:val="single" w:sz="4" w:space="0" w:color="auto"/>
              <w:bottom w:val="nil"/>
              <w:right w:val="nil"/>
            </w:tcBorders>
            <w:noWrap/>
            <w:vAlign w:val="bottom"/>
          </w:tcPr>
          <w:p w:rsidR="0025752F" w:rsidRDefault="0025752F">
            <w:pPr>
              <w:rPr>
                <w:rFonts w:ascii="Arial" w:eastAsia="Arial Unicode MS" w:hAnsi="Arial" w:cs="Arial"/>
                <w:b/>
                <w:bCs/>
                <w:sz w:val="16"/>
                <w:lang w:val="es-ES_tradnl"/>
              </w:rPr>
            </w:pPr>
            <w:r>
              <w:rPr>
                <w:rFonts w:ascii="Arial" w:hAnsi="Arial" w:cs="Arial"/>
                <w:b/>
                <w:bCs/>
                <w:sz w:val="16"/>
              </w:rPr>
              <w:t>INTRODUCCIÓN:</w:t>
            </w:r>
          </w:p>
        </w:tc>
        <w:tc>
          <w:tcPr>
            <w:tcW w:w="1150" w:type="dxa"/>
            <w:gridSpan w:val="2"/>
            <w:tcBorders>
              <w:top w:val="single" w:sz="4" w:space="0" w:color="auto"/>
              <w:left w:val="nil"/>
              <w:bottom w:val="nil"/>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101" w:type="dxa"/>
            <w:tcBorders>
              <w:top w:val="single" w:sz="4" w:space="0" w:color="auto"/>
              <w:left w:val="nil"/>
              <w:bottom w:val="nil"/>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3" w:type="dxa"/>
            <w:tcBorders>
              <w:top w:val="single" w:sz="4" w:space="0" w:color="auto"/>
              <w:left w:val="nil"/>
              <w:bottom w:val="nil"/>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tcBorders>
              <w:top w:val="single" w:sz="4" w:space="0" w:color="auto"/>
              <w:left w:val="nil"/>
              <w:bottom w:val="nil"/>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163" w:type="dxa"/>
            <w:tcBorders>
              <w:top w:val="single" w:sz="4" w:space="0" w:color="auto"/>
              <w:left w:val="nil"/>
              <w:bottom w:val="nil"/>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828" w:type="dxa"/>
            <w:gridSpan w:val="2"/>
            <w:tcBorders>
              <w:top w:val="single" w:sz="4" w:space="0" w:color="auto"/>
              <w:left w:val="nil"/>
              <w:bottom w:val="nil"/>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r>
      <w:tr w:rsidR="0025752F" w:rsidRPr="007310B6">
        <w:trPr>
          <w:trHeight w:val="255"/>
        </w:trPr>
        <w:tc>
          <w:tcPr>
            <w:tcW w:w="10164" w:type="dxa"/>
            <w:gridSpan w:val="10"/>
            <w:tcBorders>
              <w:top w:val="nil"/>
              <w:left w:val="single" w:sz="4" w:space="0" w:color="auto"/>
              <w:bottom w:val="nil"/>
              <w:right w:val="single" w:sz="4" w:space="0" w:color="000000"/>
            </w:tcBorders>
            <w:noWrap/>
            <w:vAlign w:val="bottom"/>
          </w:tcPr>
          <w:p w:rsidR="0025752F" w:rsidRDefault="0025752F">
            <w:pPr>
              <w:rPr>
                <w:rFonts w:ascii="Arial" w:eastAsia="Arial Unicode MS" w:hAnsi="Arial" w:cs="Arial"/>
                <w:sz w:val="16"/>
                <w:lang w:val="es-ES_tradnl"/>
              </w:rPr>
            </w:pPr>
            <w:r w:rsidRPr="00435E54">
              <w:rPr>
                <w:rFonts w:ascii="Arial" w:hAnsi="Arial" w:cs="Arial"/>
                <w:sz w:val="16"/>
                <w:lang w:val="es-ES"/>
              </w:rPr>
              <w:t>Debe aclararse al encuestado que La Provincia / El Municipio / La Empresa está evaluando la construcción de red de agua potable,</w:t>
            </w:r>
          </w:p>
        </w:tc>
      </w:tr>
      <w:tr w:rsidR="0025752F" w:rsidRPr="007310B6">
        <w:trPr>
          <w:trHeight w:val="255"/>
        </w:trPr>
        <w:tc>
          <w:tcPr>
            <w:tcW w:w="10164" w:type="dxa"/>
            <w:gridSpan w:val="10"/>
            <w:tcBorders>
              <w:top w:val="nil"/>
              <w:left w:val="single" w:sz="4" w:space="0" w:color="auto"/>
              <w:bottom w:val="nil"/>
              <w:right w:val="single" w:sz="4" w:space="0" w:color="000000"/>
            </w:tcBorders>
            <w:noWrap/>
            <w:vAlign w:val="bottom"/>
          </w:tcPr>
          <w:p w:rsidR="0025752F" w:rsidRDefault="0025752F">
            <w:pPr>
              <w:rPr>
                <w:rFonts w:ascii="Arial" w:eastAsia="Arial Unicode MS" w:hAnsi="Arial" w:cs="Arial"/>
                <w:sz w:val="16"/>
                <w:lang w:val="es-ES_tradnl"/>
              </w:rPr>
            </w:pPr>
            <w:r w:rsidRPr="00435E54">
              <w:rPr>
                <w:rFonts w:ascii="Arial" w:hAnsi="Arial" w:cs="Arial"/>
                <w:sz w:val="16"/>
                <w:lang w:val="es-ES"/>
              </w:rPr>
              <w:t xml:space="preserve">para lo cual desea conocer su opinión. Se le hará una serie de preguntas cuyo objetivo es el de poder </w:t>
            </w:r>
          </w:p>
        </w:tc>
      </w:tr>
      <w:tr w:rsidR="0025752F" w:rsidRPr="007310B6">
        <w:trPr>
          <w:trHeight w:val="255"/>
        </w:trPr>
        <w:tc>
          <w:tcPr>
            <w:tcW w:w="10164" w:type="dxa"/>
            <w:gridSpan w:val="10"/>
            <w:tcBorders>
              <w:top w:val="nil"/>
              <w:left w:val="single" w:sz="4" w:space="0" w:color="auto"/>
              <w:bottom w:val="nil"/>
              <w:right w:val="single" w:sz="4" w:space="0" w:color="000000"/>
            </w:tcBorders>
            <w:noWrap/>
            <w:vAlign w:val="bottom"/>
          </w:tcPr>
          <w:p w:rsidR="0025752F" w:rsidRDefault="0025752F">
            <w:pPr>
              <w:rPr>
                <w:rFonts w:ascii="Arial" w:eastAsia="Arial Unicode MS" w:hAnsi="Arial" w:cs="Arial"/>
                <w:sz w:val="16"/>
                <w:lang w:val="es-ES_tradnl"/>
              </w:rPr>
            </w:pPr>
            <w:r w:rsidRPr="00435E54">
              <w:rPr>
                <w:rFonts w:ascii="Arial" w:hAnsi="Arial" w:cs="Arial"/>
                <w:sz w:val="16"/>
                <w:lang w:val="es-ES"/>
              </w:rPr>
              <w:t xml:space="preserve">evaluar el proyecto por parte de las autoridades. Se le aclarará que las </w:t>
            </w:r>
            <w:r w:rsidRPr="00435E54">
              <w:rPr>
                <w:rFonts w:ascii="Arial" w:hAnsi="Arial" w:cs="Arial"/>
                <w:sz w:val="16"/>
                <w:u w:val="single"/>
                <w:lang w:val="es-ES"/>
              </w:rPr>
              <w:t>respuestas son confidenciales y la encuesta es anónima.</w:t>
            </w:r>
          </w:p>
        </w:tc>
      </w:tr>
      <w:tr w:rsidR="0025752F" w:rsidRPr="007310B6">
        <w:trPr>
          <w:trHeight w:val="255"/>
        </w:trPr>
        <w:tc>
          <w:tcPr>
            <w:tcW w:w="4906" w:type="dxa"/>
            <w:gridSpan w:val="5"/>
            <w:noWrap/>
            <w:vAlign w:val="bottom"/>
          </w:tcPr>
          <w:p w:rsidR="0025752F" w:rsidRDefault="0025752F">
            <w:pPr>
              <w:rPr>
                <w:rFonts w:ascii="Arial" w:eastAsia="Arial Unicode MS" w:hAnsi="Arial" w:cs="Arial"/>
                <w:b/>
                <w:bCs/>
                <w:sz w:val="16"/>
                <w:lang w:val="es-ES_tradnl"/>
              </w:rPr>
            </w:pPr>
            <w:r w:rsidRPr="00435E54">
              <w:rPr>
                <w:rFonts w:ascii="Arial" w:hAnsi="Arial" w:cs="Arial"/>
                <w:b/>
                <w:bCs/>
                <w:sz w:val="16"/>
                <w:lang w:val="es-ES"/>
              </w:rPr>
              <w:t>1 Datos del Entrevistado (Jefe de Familia)</w:t>
            </w:r>
          </w:p>
        </w:tc>
        <w:tc>
          <w:tcPr>
            <w:tcW w:w="1633" w:type="dxa"/>
            <w:noWrap/>
            <w:vAlign w:val="bottom"/>
          </w:tcPr>
          <w:p w:rsidR="0025752F" w:rsidRDefault="0025752F">
            <w:pPr>
              <w:rPr>
                <w:rFonts w:ascii="Arial" w:eastAsia="Arial Unicode MS" w:hAnsi="Arial" w:cs="Arial"/>
                <w:sz w:val="16"/>
                <w:lang w:val="es-ES_tradnl"/>
              </w:rPr>
            </w:pP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rsidRPr="007310B6">
        <w:trPr>
          <w:trHeight w:val="319"/>
        </w:trPr>
        <w:tc>
          <w:tcPr>
            <w:tcW w:w="4906" w:type="dxa"/>
            <w:gridSpan w:val="5"/>
            <w:noWrap/>
            <w:vAlign w:val="bottom"/>
          </w:tcPr>
          <w:p w:rsidR="0025752F" w:rsidRDefault="0025752F">
            <w:pPr>
              <w:rPr>
                <w:rFonts w:ascii="Arial" w:eastAsia="Arial Unicode MS" w:hAnsi="Arial" w:cs="Arial"/>
                <w:sz w:val="16"/>
                <w:lang w:val="es-ES_tradnl"/>
              </w:rPr>
            </w:pPr>
            <w:r w:rsidRPr="00435E54">
              <w:rPr>
                <w:rFonts w:ascii="Arial" w:hAnsi="Arial" w:cs="Arial"/>
                <w:sz w:val="16"/>
                <w:lang w:val="es-ES"/>
              </w:rPr>
              <w:t>1 ¿Quién ocupa la posición de jefe de familia?</w:t>
            </w:r>
          </w:p>
        </w:tc>
        <w:tc>
          <w:tcPr>
            <w:tcW w:w="1633" w:type="dxa"/>
            <w:noWrap/>
            <w:vAlign w:val="bottom"/>
          </w:tcPr>
          <w:p w:rsidR="0025752F" w:rsidRDefault="0025752F">
            <w:pPr>
              <w:rPr>
                <w:rFonts w:ascii="Arial" w:eastAsia="Arial Unicode MS" w:hAnsi="Arial" w:cs="Arial"/>
                <w:sz w:val="16"/>
                <w:lang w:val="es-ES_tradnl"/>
              </w:rPr>
            </w:pP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60"/>
        </w:trPr>
        <w:tc>
          <w:tcPr>
            <w:tcW w:w="1383" w:type="dxa"/>
            <w:noWrap/>
            <w:vAlign w:val="bottom"/>
          </w:tcPr>
          <w:p w:rsidR="0025752F" w:rsidRDefault="0025752F">
            <w:pPr>
              <w:rPr>
                <w:rFonts w:ascii="Arial" w:eastAsia="Arial Unicode MS" w:hAnsi="Arial" w:cs="Arial"/>
                <w:sz w:val="16"/>
                <w:lang w:val="es-ES_tradnl"/>
              </w:rPr>
            </w:pPr>
            <w:r>
              <w:rPr>
                <w:rFonts w:ascii="Arial" w:hAnsi="Arial" w:cs="Arial"/>
                <w:sz w:val="16"/>
              </w:rPr>
              <w:t>1.1 Padre</w:t>
            </w:r>
          </w:p>
        </w:tc>
        <w:tc>
          <w:tcPr>
            <w:tcW w:w="1272" w:type="dxa"/>
            <w:noWrap/>
            <w:vAlign w:val="bottom"/>
          </w:tcPr>
          <w:p w:rsidR="0025752F" w:rsidRDefault="0025752F">
            <w:pPr>
              <w:rPr>
                <w:rFonts w:ascii="Arial" w:eastAsia="Arial Unicode MS" w:hAnsi="Arial" w:cs="Arial"/>
                <w:sz w:val="16"/>
                <w:lang w:val="es-ES_tradnl"/>
              </w:rPr>
            </w:pP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60"/>
        </w:trPr>
        <w:tc>
          <w:tcPr>
            <w:tcW w:w="1383" w:type="dxa"/>
            <w:noWrap/>
            <w:vAlign w:val="bottom"/>
          </w:tcPr>
          <w:p w:rsidR="0025752F" w:rsidRDefault="0025752F">
            <w:pPr>
              <w:rPr>
                <w:rFonts w:ascii="Arial" w:eastAsia="Arial Unicode MS" w:hAnsi="Arial" w:cs="Arial"/>
                <w:sz w:val="16"/>
                <w:lang w:val="es-ES_tradnl"/>
              </w:rPr>
            </w:pPr>
            <w:r>
              <w:rPr>
                <w:rFonts w:ascii="Arial" w:hAnsi="Arial" w:cs="Arial"/>
                <w:sz w:val="16"/>
              </w:rPr>
              <w:t>1.2 Madre</w:t>
            </w:r>
          </w:p>
        </w:tc>
        <w:tc>
          <w:tcPr>
            <w:tcW w:w="1272" w:type="dxa"/>
            <w:noWrap/>
            <w:vAlign w:val="bottom"/>
          </w:tcPr>
          <w:p w:rsidR="0025752F" w:rsidRDefault="0025752F">
            <w:pPr>
              <w:rPr>
                <w:rFonts w:ascii="Arial" w:eastAsia="Arial Unicode MS" w:hAnsi="Arial" w:cs="Arial"/>
                <w:sz w:val="16"/>
                <w:lang w:val="es-ES_tradnl"/>
              </w:rPr>
            </w:pP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60"/>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1.3 Otro (especificar)</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255"/>
        </w:trPr>
        <w:tc>
          <w:tcPr>
            <w:tcW w:w="1383" w:type="dxa"/>
            <w:noWrap/>
            <w:vAlign w:val="bottom"/>
          </w:tcPr>
          <w:p w:rsidR="0025752F" w:rsidRDefault="0025752F">
            <w:pPr>
              <w:rPr>
                <w:rFonts w:ascii="Arial" w:eastAsia="Arial Unicode MS" w:hAnsi="Arial" w:cs="Arial"/>
                <w:b/>
                <w:bCs/>
                <w:sz w:val="16"/>
                <w:lang w:val="es-ES_tradnl"/>
              </w:rPr>
            </w:pPr>
            <w:r>
              <w:rPr>
                <w:rFonts w:ascii="Arial" w:hAnsi="Arial" w:cs="Arial"/>
                <w:b/>
                <w:bCs/>
                <w:sz w:val="16"/>
              </w:rPr>
              <w:t>2 Población</w:t>
            </w:r>
          </w:p>
        </w:tc>
        <w:tc>
          <w:tcPr>
            <w:tcW w:w="1272" w:type="dxa"/>
            <w:noWrap/>
            <w:vAlign w:val="bottom"/>
          </w:tcPr>
          <w:p w:rsidR="0025752F" w:rsidRDefault="0025752F">
            <w:pPr>
              <w:rPr>
                <w:rFonts w:ascii="Arial" w:eastAsia="Arial Unicode MS" w:hAnsi="Arial" w:cs="Arial"/>
                <w:sz w:val="16"/>
                <w:lang w:val="es-ES_tradnl"/>
              </w:rPr>
            </w:pP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noWrap/>
            <w:vAlign w:val="bottom"/>
          </w:tcPr>
          <w:p w:rsidR="0025752F" w:rsidRDefault="0025752F">
            <w:pPr>
              <w:rPr>
                <w:rFonts w:ascii="Arial" w:eastAsia="Arial Unicode MS" w:hAnsi="Arial" w:cs="Arial"/>
                <w:sz w:val="16"/>
                <w:lang w:val="es-ES_tradnl"/>
              </w:rPr>
            </w:pP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rsidRPr="007310B6">
        <w:trPr>
          <w:trHeight w:val="360"/>
        </w:trPr>
        <w:tc>
          <w:tcPr>
            <w:tcW w:w="4906" w:type="dxa"/>
            <w:gridSpan w:val="5"/>
            <w:noWrap/>
            <w:vAlign w:val="bottom"/>
          </w:tcPr>
          <w:p w:rsidR="0025752F" w:rsidRDefault="0025752F">
            <w:pPr>
              <w:rPr>
                <w:rFonts w:ascii="Arial" w:eastAsia="Arial Unicode MS" w:hAnsi="Arial" w:cs="Arial"/>
                <w:sz w:val="16"/>
                <w:lang w:val="es-ES_tradnl"/>
              </w:rPr>
            </w:pPr>
            <w:r w:rsidRPr="00435E54">
              <w:rPr>
                <w:rFonts w:ascii="Arial" w:hAnsi="Arial" w:cs="Arial"/>
                <w:sz w:val="16"/>
                <w:lang w:val="es-ES"/>
              </w:rPr>
              <w:t>2.1 ¿Cuántas personas viven en su casa?</w:t>
            </w: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sidRPr="00435E54">
              <w:rPr>
                <w:rFonts w:ascii="Arial" w:hAnsi="Arial" w:cs="Arial"/>
                <w:sz w:val="16"/>
                <w:lang w:val="es-ES"/>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60"/>
        </w:trPr>
        <w:tc>
          <w:tcPr>
            <w:tcW w:w="3805" w:type="dxa"/>
            <w:gridSpan w:val="4"/>
            <w:noWrap/>
            <w:vAlign w:val="bottom"/>
          </w:tcPr>
          <w:p w:rsidR="0025752F" w:rsidRDefault="0025752F">
            <w:pPr>
              <w:rPr>
                <w:rFonts w:ascii="Arial" w:eastAsia="Arial Unicode MS" w:hAnsi="Arial" w:cs="Arial"/>
                <w:sz w:val="16"/>
                <w:lang w:val="es-ES_tradnl"/>
              </w:rPr>
            </w:pPr>
            <w:r>
              <w:rPr>
                <w:rFonts w:ascii="Arial" w:hAnsi="Arial" w:cs="Arial"/>
                <w:sz w:val="16"/>
              </w:rPr>
              <w:t>2.2 ¿Cuántas personas trabajan?</w:t>
            </w: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rsidRPr="007310B6">
        <w:trPr>
          <w:trHeight w:val="255"/>
        </w:trPr>
        <w:tc>
          <w:tcPr>
            <w:tcW w:w="10020" w:type="dxa"/>
            <w:gridSpan w:val="9"/>
            <w:noWrap/>
            <w:vAlign w:val="bottom"/>
          </w:tcPr>
          <w:p w:rsidR="0025752F" w:rsidRDefault="0025752F">
            <w:pPr>
              <w:rPr>
                <w:rFonts w:ascii="Arial" w:eastAsia="Arial Unicode MS" w:hAnsi="Arial" w:cs="Arial"/>
                <w:b/>
                <w:bCs/>
                <w:sz w:val="16"/>
                <w:lang w:val="es-ES_tradnl"/>
              </w:rPr>
            </w:pPr>
            <w:r w:rsidRPr="00435E54">
              <w:rPr>
                <w:rFonts w:ascii="Arial" w:hAnsi="Arial" w:cs="Arial"/>
                <w:b/>
                <w:bCs/>
                <w:sz w:val="16"/>
                <w:lang w:val="es-ES"/>
              </w:rPr>
              <w:t>3 ¿Cuál de estos sistemas de abastecimiento de agua se utiliza en su casa?</w:t>
            </w:r>
          </w:p>
        </w:tc>
        <w:tc>
          <w:tcPr>
            <w:tcW w:w="144" w:type="dxa"/>
            <w:noWrap/>
            <w:vAlign w:val="bottom"/>
          </w:tcPr>
          <w:p w:rsidR="0025752F" w:rsidRDefault="0025752F">
            <w:pPr>
              <w:rPr>
                <w:rFonts w:ascii="Arial" w:eastAsia="Arial Unicode MS" w:hAnsi="Arial" w:cs="Arial"/>
                <w:b/>
                <w:bCs/>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3.1 Grifo Público</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jc w:val="right"/>
              <w:rPr>
                <w:rFonts w:ascii="Arial" w:eastAsia="Arial Unicode MS" w:hAnsi="Arial" w:cs="Arial"/>
                <w:sz w:val="16"/>
                <w:lang w:val="es-ES_tradnl"/>
              </w:rPr>
            </w:pPr>
            <w:r>
              <w:rPr>
                <w:rFonts w:ascii="Arial" w:hAnsi="Arial" w:cs="Arial"/>
                <w:sz w:val="16"/>
              </w:rPr>
              <w:t xml:space="preserve"> pasar a 6</w:t>
            </w: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3805" w:type="dxa"/>
            <w:gridSpan w:val="4"/>
            <w:noWrap/>
            <w:vAlign w:val="bottom"/>
          </w:tcPr>
          <w:p w:rsidR="0025752F" w:rsidRDefault="0025752F">
            <w:pPr>
              <w:rPr>
                <w:rFonts w:ascii="Arial" w:eastAsia="Arial Unicode MS" w:hAnsi="Arial" w:cs="Arial"/>
                <w:sz w:val="16"/>
                <w:lang w:val="es-ES_tradnl"/>
              </w:rPr>
            </w:pPr>
            <w:r w:rsidRPr="00435E54">
              <w:rPr>
                <w:rFonts w:ascii="Arial" w:hAnsi="Arial" w:cs="Arial"/>
                <w:sz w:val="16"/>
                <w:lang w:val="es-ES"/>
              </w:rPr>
              <w:t>3.2 Perforación con bomba a motor</w:t>
            </w: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sidRPr="00435E54">
              <w:rPr>
                <w:rFonts w:ascii="Arial" w:hAnsi="Arial" w:cs="Arial"/>
                <w:sz w:val="16"/>
                <w:lang w:val="es-ES"/>
              </w:rPr>
              <w:t> </w:t>
            </w:r>
          </w:p>
        </w:tc>
        <w:tc>
          <w:tcPr>
            <w:tcW w:w="1634" w:type="dxa"/>
            <w:noWrap/>
            <w:vAlign w:val="bottom"/>
          </w:tcPr>
          <w:p w:rsidR="0025752F" w:rsidRDefault="0025752F">
            <w:pPr>
              <w:jc w:val="right"/>
              <w:rPr>
                <w:rFonts w:ascii="Arial" w:eastAsia="Arial Unicode MS" w:hAnsi="Arial" w:cs="Arial"/>
                <w:sz w:val="16"/>
                <w:lang w:val="es-ES_tradnl"/>
              </w:rPr>
            </w:pPr>
            <w:r w:rsidRPr="00435E54">
              <w:rPr>
                <w:rFonts w:ascii="Arial" w:hAnsi="Arial" w:cs="Arial"/>
                <w:sz w:val="16"/>
                <w:lang w:val="es-ES"/>
              </w:rPr>
              <w:t xml:space="preserve"> </w:t>
            </w:r>
            <w:r>
              <w:rPr>
                <w:rFonts w:ascii="Arial" w:hAnsi="Arial" w:cs="Arial"/>
                <w:sz w:val="16"/>
              </w:rPr>
              <w:t>pasar a 6</w:t>
            </w: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3805" w:type="dxa"/>
            <w:gridSpan w:val="4"/>
            <w:noWrap/>
            <w:vAlign w:val="bottom"/>
          </w:tcPr>
          <w:p w:rsidR="0025752F" w:rsidRDefault="0025752F">
            <w:pPr>
              <w:rPr>
                <w:rFonts w:ascii="Arial" w:eastAsia="Arial Unicode MS" w:hAnsi="Arial" w:cs="Arial"/>
                <w:sz w:val="16"/>
                <w:lang w:val="es-ES_tradnl"/>
              </w:rPr>
            </w:pPr>
            <w:r>
              <w:rPr>
                <w:rFonts w:ascii="Arial" w:hAnsi="Arial" w:cs="Arial"/>
                <w:sz w:val="16"/>
              </w:rPr>
              <w:t>3.3 Perforación con bomba manual</w:t>
            </w: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jc w:val="right"/>
              <w:rPr>
                <w:rFonts w:ascii="Arial" w:eastAsia="Arial Unicode MS" w:hAnsi="Arial" w:cs="Arial"/>
                <w:sz w:val="16"/>
                <w:lang w:val="es-ES_tradnl"/>
              </w:rPr>
            </w:pPr>
            <w:r>
              <w:rPr>
                <w:rFonts w:ascii="Arial" w:hAnsi="Arial" w:cs="Arial"/>
                <w:sz w:val="16"/>
              </w:rPr>
              <w:t xml:space="preserve"> pasar a 6</w:t>
            </w: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1383" w:type="dxa"/>
            <w:noWrap/>
            <w:vAlign w:val="bottom"/>
          </w:tcPr>
          <w:p w:rsidR="0025752F" w:rsidRDefault="0025752F">
            <w:pPr>
              <w:rPr>
                <w:rFonts w:ascii="Arial" w:eastAsia="Arial Unicode MS" w:hAnsi="Arial" w:cs="Arial"/>
                <w:sz w:val="16"/>
                <w:lang w:val="es-ES_tradnl"/>
              </w:rPr>
            </w:pPr>
            <w:r>
              <w:rPr>
                <w:rFonts w:ascii="Arial" w:hAnsi="Arial" w:cs="Arial"/>
                <w:sz w:val="16"/>
              </w:rPr>
              <w:t>3.4 Aljibe</w:t>
            </w:r>
          </w:p>
        </w:tc>
        <w:tc>
          <w:tcPr>
            <w:tcW w:w="1422" w:type="dxa"/>
            <w:gridSpan w:val="2"/>
            <w:noWrap/>
            <w:vAlign w:val="bottom"/>
          </w:tcPr>
          <w:p w:rsidR="0025752F" w:rsidRDefault="0025752F">
            <w:pPr>
              <w:rPr>
                <w:rFonts w:ascii="Arial" w:eastAsia="Arial Unicode MS" w:hAnsi="Arial" w:cs="Arial"/>
                <w:sz w:val="16"/>
                <w:lang w:val="es-ES_tradnl"/>
              </w:rPr>
            </w:pPr>
          </w:p>
        </w:tc>
        <w:tc>
          <w:tcPr>
            <w:tcW w:w="1000" w:type="dxa"/>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jc w:val="right"/>
              <w:rPr>
                <w:rFonts w:ascii="Arial" w:eastAsia="Arial Unicode MS" w:hAnsi="Arial" w:cs="Arial"/>
                <w:sz w:val="16"/>
                <w:lang w:val="es-ES_tradnl"/>
              </w:rPr>
            </w:pPr>
            <w:r>
              <w:rPr>
                <w:rFonts w:ascii="Arial" w:hAnsi="Arial" w:cs="Arial"/>
                <w:sz w:val="16"/>
              </w:rPr>
              <w:t xml:space="preserve"> pasar a 6</w:t>
            </w: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1383" w:type="dxa"/>
            <w:noWrap/>
            <w:vAlign w:val="bottom"/>
          </w:tcPr>
          <w:p w:rsidR="0025752F" w:rsidRDefault="0025752F">
            <w:pPr>
              <w:rPr>
                <w:rFonts w:ascii="Arial" w:eastAsia="Arial Unicode MS" w:hAnsi="Arial" w:cs="Arial"/>
                <w:sz w:val="16"/>
                <w:lang w:val="es-ES_tradnl"/>
              </w:rPr>
            </w:pPr>
            <w:r>
              <w:rPr>
                <w:rFonts w:ascii="Arial" w:hAnsi="Arial" w:cs="Arial"/>
                <w:sz w:val="16"/>
              </w:rPr>
              <w:t>3.5 Molino</w:t>
            </w:r>
          </w:p>
        </w:tc>
        <w:tc>
          <w:tcPr>
            <w:tcW w:w="1422" w:type="dxa"/>
            <w:gridSpan w:val="2"/>
            <w:noWrap/>
            <w:vAlign w:val="bottom"/>
          </w:tcPr>
          <w:p w:rsidR="0025752F" w:rsidRDefault="0025752F">
            <w:pPr>
              <w:rPr>
                <w:rFonts w:ascii="Arial" w:eastAsia="Arial Unicode MS" w:hAnsi="Arial" w:cs="Arial"/>
                <w:sz w:val="16"/>
                <w:lang w:val="es-ES_tradnl"/>
              </w:rPr>
            </w:pPr>
          </w:p>
        </w:tc>
        <w:tc>
          <w:tcPr>
            <w:tcW w:w="1000" w:type="dxa"/>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jc w:val="center"/>
              <w:rPr>
                <w:rFonts w:ascii="Arial" w:eastAsia="Arial Unicode MS" w:hAnsi="Arial" w:cs="Arial"/>
                <w:sz w:val="16"/>
                <w:lang w:val="es-ES_tradnl"/>
              </w:rPr>
            </w:pPr>
            <w:r>
              <w:rPr>
                <w:rFonts w:ascii="Arial" w:hAnsi="Arial" w:cs="Arial"/>
                <w:sz w:val="16"/>
              </w:rPr>
              <w:t>pasar a 6</w:t>
            </w: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805" w:type="dxa"/>
            <w:gridSpan w:val="3"/>
            <w:noWrap/>
            <w:vAlign w:val="bottom"/>
          </w:tcPr>
          <w:p w:rsidR="0025752F" w:rsidRDefault="0025752F">
            <w:pPr>
              <w:rPr>
                <w:rFonts w:ascii="Arial" w:eastAsia="Arial Unicode MS" w:hAnsi="Arial" w:cs="Arial"/>
                <w:sz w:val="16"/>
                <w:lang w:val="es-ES_tradnl"/>
              </w:rPr>
            </w:pPr>
            <w:r>
              <w:rPr>
                <w:rFonts w:ascii="Arial" w:hAnsi="Arial" w:cs="Arial"/>
                <w:sz w:val="16"/>
              </w:rPr>
              <w:t>3.6 Agua de lluvia</w:t>
            </w:r>
          </w:p>
        </w:tc>
        <w:tc>
          <w:tcPr>
            <w:tcW w:w="1000" w:type="dxa"/>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jc w:val="center"/>
              <w:rPr>
                <w:rFonts w:ascii="Arial" w:eastAsia="Arial Unicode MS" w:hAnsi="Arial" w:cs="Arial"/>
                <w:sz w:val="16"/>
                <w:lang w:val="es-ES_tradnl"/>
              </w:rPr>
            </w:pPr>
            <w:r>
              <w:rPr>
                <w:rFonts w:ascii="Arial" w:hAnsi="Arial" w:cs="Arial"/>
                <w:sz w:val="16"/>
              </w:rPr>
              <w:t>pasar a 6</w:t>
            </w: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805" w:type="dxa"/>
            <w:gridSpan w:val="3"/>
            <w:noWrap/>
            <w:vAlign w:val="bottom"/>
          </w:tcPr>
          <w:p w:rsidR="0025752F" w:rsidRDefault="0025752F">
            <w:pPr>
              <w:rPr>
                <w:rFonts w:ascii="Arial" w:eastAsia="Arial Unicode MS" w:hAnsi="Arial" w:cs="Arial"/>
                <w:sz w:val="16"/>
                <w:lang w:val="es-ES_tradnl"/>
              </w:rPr>
            </w:pPr>
            <w:r>
              <w:rPr>
                <w:rFonts w:ascii="Arial" w:hAnsi="Arial" w:cs="Arial"/>
                <w:sz w:val="16"/>
              </w:rPr>
              <w:t>3.7 Transporte por cisterna</w:t>
            </w:r>
          </w:p>
        </w:tc>
        <w:tc>
          <w:tcPr>
            <w:tcW w:w="1000" w:type="dxa"/>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jc w:val="center"/>
              <w:rPr>
                <w:rFonts w:ascii="Arial" w:eastAsia="Arial Unicode MS" w:hAnsi="Arial" w:cs="Arial"/>
                <w:sz w:val="16"/>
                <w:lang w:val="es-ES_tradnl"/>
              </w:rPr>
            </w:pPr>
            <w:r>
              <w:rPr>
                <w:rFonts w:ascii="Arial" w:hAnsi="Arial" w:cs="Arial"/>
                <w:sz w:val="16"/>
              </w:rPr>
              <w:t>pasar a 4</w:t>
            </w: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805" w:type="dxa"/>
            <w:gridSpan w:val="3"/>
            <w:noWrap/>
            <w:vAlign w:val="bottom"/>
          </w:tcPr>
          <w:p w:rsidR="0025752F" w:rsidRDefault="0025752F">
            <w:pPr>
              <w:rPr>
                <w:rFonts w:ascii="Arial" w:eastAsia="Arial Unicode MS" w:hAnsi="Arial" w:cs="Arial"/>
                <w:sz w:val="16"/>
                <w:lang w:val="es-ES_tradnl"/>
              </w:rPr>
            </w:pPr>
            <w:r>
              <w:rPr>
                <w:rFonts w:ascii="Arial" w:hAnsi="Arial" w:cs="Arial"/>
                <w:sz w:val="16"/>
              </w:rPr>
              <w:t>3.8 Por río canal o arroyo</w:t>
            </w:r>
          </w:p>
        </w:tc>
        <w:tc>
          <w:tcPr>
            <w:tcW w:w="1000" w:type="dxa"/>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jc w:val="center"/>
              <w:rPr>
                <w:rFonts w:ascii="Arial" w:eastAsia="Arial Unicode MS" w:hAnsi="Arial" w:cs="Arial"/>
                <w:sz w:val="16"/>
                <w:lang w:val="es-ES_tradnl"/>
              </w:rPr>
            </w:pPr>
            <w:r>
              <w:rPr>
                <w:rFonts w:ascii="Arial" w:hAnsi="Arial" w:cs="Arial"/>
                <w:sz w:val="16"/>
              </w:rPr>
              <w:t>pasar a 6</w:t>
            </w: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3805" w:type="dxa"/>
            <w:gridSpan w:val="4"/>
            <w:noWrap/>
            <w:vAlign w:val="bottom"/>
          </w:tcPr>
          <w:p w:rsidR="0025752F" w:rsidRDefault="0025752F">
            <w:pPr>
              <w:rPr>
                <w:rFonts w:ascii="Arial" w:hAnsi="Arial" w:cs="Arial"/>
                <w:sz w:val="16"/>
                <w:lang w:val="es-ES_tradnl"/>
              </w:rPr>
            </w:pPr>
            <w:r>
              <w:rPr>
                <w:rFonts w:ascii="Arial" w:hAnsi="Arial" w:cs="Arial"/>
                <w:sz w:val="16"/>
              </w:rPr>
              <w:t>3.9 Compra agua embotellada</w:t>
            </w:r>
          </w:p>
          <w:p w:rsidR="0025752F" w:rsidRDefault="0025752F">
            <w:pPr>
              <w:rPr>
                <w:rFonts w:ascii="Arial" w:eastAsia="Arial Unicode MS" w:hAnsi="Arial" w:cs="Arial"/>
                <w:sz w:val="16"/>
                <w:lang w:val="es-ES_tradnl"/>
              </w:rPr>
            </w:pPr>
            <w:r>
              <w:rPr>
                <w:rFonts w:ascii="Arial" w:hAnsi="Arial" w:cs="Arial"/>
                <w:sz w:val="16"/>
              </w:rPr>
              <w:t xml:space="preserve"> /bidones</w:t>
            </w: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jc w:val="center"/>
              <w:rPr>
                <w:rFonts w:ascii="Arial" w:eastAsia="Arial Unicode MS" w:hAnsi="Arial" w:cs="Arial"/>
                <w:sz w:val="16"/>
                <w:lang w:val="es-ES_tradnl"/>
              </w:rPr>
            </w:pPr>
            <w:r>
              <w:rPr>
                <w:rFonts w:ascii="Arial" w:hAnsi="Arial" w:cs="Arial"/>
                <w:sz w:val="16"/>
              </w:rPr>
              <w:t>pasar a 6</w:t>
            </w: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3.10 Otro (especificar)</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jc w:val="center"/>
              <w:rPr>
                <w:rFonts w:ascii="Arial" w:eastAsia="Arial Unicode MS" w:hAnsi="Arial" w:cs="Arial"/>
                <w:sz w:val="16"/>
                <w:lang w:val="es-ES_tradnl"/>
              </w:rPr>
            </w:pPr>
            <w:r>
              <w:rPr>
                <w:rFonts w:ascii="Arial" w:hAnsi="Arial" w:cs="Arial"/>
                <w:sz w:val="16"/>
              </w:rPr>
              <w:t>pasar a 6</w:t>
            </w: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rsidRPr="007310B6">
        <w:trPr>
          <w:trHeight w:val="255"/>
        </w:trPr>
        <w:tc>
          <w:tcPr>
            <w:tcW w:w="10020" w:type="dxa"/>
            <w:gridSpan w:val="9"/>
            <w:noWrap/>
            <w:vAlign w:val="bottom"/>
          </w:tcPr>
          <w:p w:rsidR="0025752F" w:rsidRDefault="0025752F">
            <w:pPr>
              <w:rPr>
                <w:rFonts w:ascii="Arial" w:eastAsia="Arial Unicode MS" w:hAnsi="Arial" w:cs="Arial"/>
                <w:b/>
                <w:bCs/>
                <w:sz w:val="16"/>
                <w:lang w:val="es-ES_tradnl"/>
              </w:rPr>
            </w:pPr>
            <w:r w:rsidRPr="00435E54">
              <w:rPr>
                <w:rFonts w:ascii="Arial" w:hAnsi="Arial" w:cs="Arial"/>
                <w:b/>
                <w:bCs/>
                <w:sz w:val="16"/>
                <w:lang w:val="es-ES"/>
              </w:rPr>
              <w:t>4 ¿Cada cuánto viene el servicio de cisterna para proveerle de agua potable?</w:t>
            </w: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4.1 Todos los días</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3805" w:type="dxa"/>
            <w:gridSpan w:val="4"/>
            <w:noWrap/>
            <w:vAlign w:val="bottom"/>
          </w:tcPr>
          <w:p w:rsidR="0025752F" w:rsidRDefault="0025752F">
            <w:pPr>
              <w:rPr>
                <w:rFonts w:ascii="Arial" w:eastAsia="Arial Unicode MS" w:hAnsi="Arial" w:cs="Arial"/>
                <w:sz w:val="16"/>
                <w:lang w:val="es-ES_tradnl"/>
              </w:rPr>
            </w:pPr>
            <w:r>
              <w:rPr>
                <w:rFonts w:ascii="Arial" w:hAnsi="Arial" w:cs="Arial"/>
                <w:sz w:val="16"/>
              </w:rPr>
              <w:t>4.2 Tres veces por semana</w:t>
            </w: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4.3 Una vez por semana</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4.4 No sabe/ no contesta</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rsidRPr="007310B6">
        <w:trPr>
          <w:trHeight w:val="255"/>
        </w:trPr>
        <w:tc>
          <w:tcPr>
            <w:tcW w:w="3805" w:type="dxa"/>
            <w:gridSpan w:val="4"/>
            <w:noWrap/>
            <w:vAlign w:val="bottom"/>
          </w:tcPr>
          <w:p w:rsidR="0025752F" w:rsidRDefault="0025752F">
            <w:pPr>
              <w:rPr>
                <w:rFonts w:ascii="Arial" w:eastAsia="Arial Unicode MS" w:hAnsi="Arial" w:cs="Arial"/>
                <w:b/>
                <w:bCs/>
                <w:sz w:val="16"/>
                <w:lang w:val="es-ES_tradnl"/>
              </w:rPr>
            </w:pPr>
            <w:r w:rsidRPr="00435E54">
              <w:rPr>
                <w:rFonts w:ascii="Arial" w:hAnsi="Arial" w:cs="Arial"/>
                <w:b/>
                <w:bCs/>
                <w:sz w:val="16"/>
                <w:lang w:val="es-ES"/>
              </w:rPr>
              <w:t>5 ¿Cuánto le cuesta este servicio?</w:t>
            </w:r>
          </w:p>
        </w:tc>
        <w:tc>
          <w:tcPr>
            <w:tcW w:w="1101" w:type="dxa"/>
            <w:noWrap/>
            <w:vAlign w:val="bottom"/>
          </w:tcPr>
          <w:p w:rsidR="0025752F" w:rsidRDefault="0025752F">
            <w:pPr>
              <w:rPr>
                <w:rFonts w:ascii="Arial" w:eastAsia="Arial Unicode MS" w:hAnsi="Arial" w:cs="Arial"/>
                <w:b/>
                <w:bCs/>
                <w:sz w:val="16"/>
                <w:lang w:val="es-ES_tradnl"/>
              </w:rPr>
            </w:pPr>
          </w:p>
        </w:tc>
        <w:tc>
          <w:tcPr>
            <w:tcW w:w="1633" w:type="dxa"/>
            <w:noWrap/>
            <w:vAlign w:val="bottom"/>
          </w:tcPr>
          <w:p w:rsidR="0025752F" w:rsidRDefault="0025752F">
            <w:pPr>
              <w:rPr>
                <w:rFonts w:ascii="Arial" w:eastAsia="Arial Unicode MS" w:hAnsi="Arial" w:cs="Arial"/>
                <w:b/>
                <w:bCs/>
                <w:sz w:val="16"/>
                <w:lang w:val="es-ES_tradnl"/>
              </w:rPr>
            </w:pPr>
          </w:p>
        </w:tc>
        <w:tc>
          <w:tcPr>
            <w:tcW w:w="1634" w:type="dxa"/>
            <w:noWrap/>
            <w:vAlign w:val="bottom"/>
          </w:tcPr>
          <w:p w:rsidR="0025752F" w:rsidRDefault="0025752F">
            <w:pPr>
              <w:rPr>
                <w:rFonts w:ascii="Arial" w:eastAsia="Arial Unicode MS" w:hAnsi="Arial" w:cs="Arial"/>
                <w:b/>
                <w:bCs/>
                <w:sz w:val="16"/>
                <w:lang w:val="es-ES_tradnl"/>
              </w:rPr>
            </w:pPr>
          </w:p>
        </w:tc>
        <w:tc>
          <w:tcPr>
            <w:tcW w:w="1847" w:type="dxa"/>
            <w:gridSpan w:val="2"/>
            <w:noWrap/>
            <w:vAlign w:val="bottom"/>
          </w:tcPr>
          <w:p w:rsidR="0025752F" w:rsidRDefault="0025752F">
            <w:pPr>
              <w:rPr>
                <w:rFonts w:ascii="Arial" w:eastAsia="Arial Unicode MS" w:hAnsi="Arial" w:cs="Arial"/>
                <w:b/>
                <w:bCs/>
                <w:sz w:val="16"/>
                <w:lang w:val="es-ES_tradnl"/>
              </w:rPr>
            </w:pPr>
          </w:p>
        </w:tc>
        <w:tc>
          <w:tcPr>
            <w:tcW w:w="144" w:type="dxa"/>
            <w:noWrap/>
            <w:vAlign w:val="bottom"/>
          </w:tcPr>
          <w:p w:rsidR="0025752F" w:rsidRDefault="0025752F">
            <w:pPr>
              <w:rPr>
                <w:rFonts w:ascii="Arial" w:eastAsia="Arial Unicode MS" w:hAnsi="Arial" w:cs="Arial"/>
                <w:b/>
                <w:bCs/>
                <w:sz w:val="16"/>
                <w:lang w:val="es-ES_tradnl"/>
              </w:rPr>
            </w:pPr>
          </w:p>
        </w:tc>
      </w:tr>
      <w:tr w:rsidR="0025752F">
        <w:trPr>
          <w:trHeight w:val="255"/>
        </w:trPr>
        <w:tc>
          <w:tcPr>
            <w:tcW w:w="2655" w:type="dxa"/>
            <w:gridSpan w:val="2"/>
            <w:noWrap/>
            <w:vAlign w:val="bottom"/>
          </w:tcPr>
          <w:p w:rsidR="0025752F" w:rsidRDefault="0025752F">
            <w:pPr>
              <w:jc w:val="center"/>
              <w:rPr>
                <w:rFonts w:ascii="Arial" w:eastAsia="Arial Unicode MS" w:hAnsi="Arial" w:cs="Arial"/>
                <w:sz w:val="16"/>
                <w:lang w:val="es-ES_tradnl"/>
              </w:rPr>
            </w:pPr>
            <w:r>
              <w:rPr>
                <w:rFonts w:ascii="Arial" w:hAnsi="Arial" w:cs="Arial"/>
                <w:sz w:val="16"/>
              </w:rPr>
              <w:t>En pesos (aproximadamente)</w:t>
            </w:r>
          </w:p>
        </w:tc>
        <w:tc>
          <w:tcPr>
            <w:tcW w:w="2251" w:type="dxa"/>
            <w:gridSpan w:val="3"/>
            <w:noWrap/>
            <w:vAlign w:val="bottom"/>
          </w:tcPr>
          <w:p w:rsidR="0025752F" w:rsidRDefault="0025752F">
            <w:pPr>
              <w:jc w:val="center"/>
              <w:rPr>
                <w:rFonts w:ascii="Arial" w:eastAsia="Arial Unicode MS" w:hAnsi="Arial" w:cs="Arial"/>
                <w:sz w:val="16"/>
                <w:lang w:val="es-ES_tradnl"/>
              </w:rPr>
            </w:pPr>
            <w:r>
              <w:rPr>
                <w:rFonts w:ascii="Arial" w:hAnsi="Arial" w:cs="Arial"/>
                <w:sz w:val="16"/>
              </w:rPr>
              <w:t>No sabe/ no contesta</w:t>
            </w:r>
          </w:p>
        </w:tc>
        <w:tc>
          <w:tcPr>
            <w:tcW w:w="1633" w:type="dxa"/>
            <w:noWrap/>
            <w:vAlign w:val="bottom"/>
          </w:tcPr>
          <w:p w:rsidR="0025752F" w:rsidRDefault="0025752F">
            <w:pPr>
              <w:rPr>
                <w:rFonts w:ascii="Arial" w:eastAsia="Arial Unicode MS" w:hAnsi="Arial" w:cs="Arial"/>
                <w:sz w:val="16"/>
                <w:lang w:val="es-ES_tradnl"/>
              </w:rPr>
            </w:pP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60"/>
        </w:trPr>
        <w:tc>
          <w:tcPr>
            <w:tcW w:w="1383" w:type="dxa"/>
            <w:tcBorders>
              <w:top w:val="single" w:sz="4" w:space="0" w:color="auto"/>
              <w:left w:val="single" w:sz="4" w:space="0" w:color="auto"/>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272" w:type="dxa"/>
            <w:tcBorders>
              <w:top w:val="single" w:sz="4" w:space="0" w:color="auto"/>
              <w:left w:val="nil"/>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150" w:type="dxa"/>
            <w:gridSpan w:val="2"/>
            <w:tcBorders>
              <w:top w:val="single" w:sz="4" w:space="0" w:color="auto"/>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101" w:type="dxa"/>
            <w:tcBorders>
              <w:top w:val="single" w:sz="4" w:space="0" w:color="auto"/>
              <w:left w:val="nil"/>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3" w:type="dxa"/>
            <w:noWrap/>
            <w:vAlign w:val="bottom"/>
          </w:tcPr>
          <w:p w:rsidR="0025752F" w:rsidRDefault="0025752F">
            <w:pPr>
              <w:rPr>
                <w:rFonts w:ascii="Arial" w:eastAsia="Arial Unicode MS" w:hAnsi="Arial" w:cs="Arial"/>
                <w:sz w:val="16"/>
                <w:lang w:val="es-ES_tradnl"/>
              </w:rPr>
            </w:pP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255"/>
        </w:trPr>
        <w:tc>
          <w:tcPr>
            <w:tcW w:w="2655" w:type="dxa"/>
            <w:gridSpan w:val="2"/>
            <w:noWrap/>
            <w:vAlign w:val="bottom"/>
          </w:tcPr>
          <w:p w:rsidR="0025752F" w:rsidRDefault="0025752F">
            <w:pPr>
              <w:rPr>
                <w:rFonts w:ascii="Arial" w:eastAsia="Arial Unicode MS" w:hAnsi="Arial" w:cs="Arial"/>
                <w:b/>
                <w:bCs/>
                <w:sz w:val="16"/>
                <w:lang w:val="es-ES_tradnl"/>
              </w:rPr>
            </w:pPr>
            <w:r>
              <w:rPr>
                <w:rFonts w:ascii="Arial" w:hAnsi="Arial" w:cs="Arial"/>
                <w:b/>
                <w:bCs/>
                <w:sz w:val="16"/>
              </w:rPr>
              <w:t>6 ¿Cómo usa el agua?</w:t>
            </w:r>
          </w:p>
        </w:tc>
        <w:tc>
          <w:tcPr>
            <w:tcW w:w="1150" w:type="dxa"/>
            <w:gridSpan w:val="2"/>
            <w:noWrap/>
            <w:vAlign w:val="bottom"/>
          </w:tcPr>
          <w:p w:rsidR="0025752F" w:rsidRDefault="0025752F">
            <w:pPr>
              <w:rPr>
                <w:rFonts w:ascii="Arial" w:eastAsia="Arial Unicode MS" w:hAnsi="Arial" w:cs="Arial"/>
                <w:b/>
                <w:bCs/>
                <w:sz w:val="16"/>
                <w:lang w:val="es-ES_tradnl"/>
              </w:rPr>
            </w:pPr>
          </w:p>
        </w:tc>
        <w:tc>
          <w:tcPr>
            <w:tcW w:w="1101" w:type="dxa"/>
            <w:noWrap/>
            <w:vAlign w:val="bottom"/>
          </w:tcPr>
          <w:p w:rsidR="0025752F" w:rsidRDefault="0025752F">
            <w:pPr>
              <w:rPr>
                <w:rFonts w:ascii="Arial" w:eastAsia="Arial Unicode MS" w:hAnsi="Arial" w:cs="Arial"/>
                <w:b/>
                <w:bCs/>
                <w:sz w:val="16"/>
                <w:lang w:val="es-ES_tradnl"/>
              </w:rPr>
            </w:pPr>
          </w:p>
        </w:tc>
        <w:tc>
          <w:tcPr>
            <w:tcW w:w="1633" w:type="dxa"/>
            <w:noWrap/>
            <w:vAlign w:val="bottom"/>
          </w:tcPr>
          <w:p w:rsidR="0025752F" w:rsidRDefault="0025752F">
            <w:pPr>
              <w:rPr>
                <w:rFonts w:ascii="Arial" w:eastAsia="Arial Unicode MS" w:hAnsi="Arial" w:cs="Arial"/>
                <w:b/>
                <w:bCs/>
                <w:sz w:val="16"/>
                <w:lang w:val="es-ES_tradnl"/>
              </w:rPr>
            </w:pPr>
          </w:p>
        </w:tc>
        <w:tc>
          <w:tcPr>
            <w:tcW w:w="1634" w:type="dxa"/>
            <w:noWrap/>
            <w:vAlign w:val="bottom"/>
          </w:tcPr>
          <w:p w:rsidR="0025752F" w:rsidRDefault="0025752F">
            <w:pPr>
              <w:rPr>
                <w:rFonts w:ascii="Arial" w:eastAsia="Arial Unicode MS" w:hAnsi="Arial" w:cs="Arial"/>
                <w:b/>
                <w:bCs/>
                <w:sz w:val="16"/>
                <w:lang w:val="es-ES_tradnl"/>
              </w:rPr>
            </w:pPr>
          </w:p>
        </w:tc>
        <w:tc>
          <w:tcPr>
            <w:tcW w:w="1847" w:type="dxa"/>
            <w:gridSpan w:val="2"/>
            <w:noWrap/>
            <w:vAlign w:val="bottom"/>
          </w:tcPr>
          <w:p w:rsidR="0025752F" w:rsidRDefault="0025752F">
            <w:pPr>
              <w:rPr>
                <w:rFonts w:ascii="Arial" w:eastAsia="Arial Unicode MS" w:hAnsi="Arial" w:cs="Arial"/>
                <w:b/>
                <w:bCs/>
                <w:sz w:val="16"/>
                <w:lang w:val="es-ES_tradnl"/>
              </w:rPr>
            </w:pPr>
          </w:p>
        </w:tc>
        <w:tc>
          <w:tcPr>
            <w:tcW w:w="144" w:type="dxa"/>
            <w:noWrap/>
            <w:vAlign w:val="bottom"/>
          </w:tcPr>
          <w:p w:rsidR="0025752F" w:rsidRDefault="0025752F">
            <w:pPr>
              <w:rPr>
                <w:rFonts w:ascii="Arial" w:eastAsia="Arial Unicode MS" w:hAnsi="Arial" w:cs="Arial"/>
                <w:b/>
                <w:bCs/>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6.1 Como la recibe</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1383" w:type="dxa"/>
            <w:noWrap/>
            <w:vAlign w:val="bottom"/>
          </w:tcPr>
          <w:p w:rsidR="0025752F" w:rsidRDefault="0025752F">
            <w:pPr>
              <w:rPr>
                <w:rFonts w:ascii="Arial" w:eastAsia="Arial Unicode MS" w:hAnsi="Arial" w:cs="Arial"/>
                <w:sz w:val="16"/>
                <w:lang w:val="es-ES_tradnl"/>
              </w:rPr>
            </w:pPr>
            <w:r>
              <w:rPr>
                <w:rFonts w:ascii="Arial" w:hAnsi="Arial" w:cs="Arial"/>
                <w:sz w:val="16"/>
              </w:rPr>
              <w:t>6.2 La hierve</w:t>
            </w:r>
          </w:p>
        </w:tc>
        <w:tc>
          <w:tcPr>
            <w:tcW w:w="1272" w:type="dxa"/>
            <w:noWrap/>
            <w:vAlign w:val="bottom"/>
          </w:tcPr>
          <w:p w:rsidR="0025752F" w:rsidRDefault="0025752F">
            <w:pPr>
              <w:rPr>
                <w:rFonts w:ascii="Arial" w:eastAsia="Arial Unicode MS" w:hAnsi="Arial" w:cs="Arial"/>
                <w:sz w:val="16"/>
                <w:lang w:val="es-ES_tradnl"/>
              </w:rPr>
            </w:pP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1383" w:type="dxa"/>
            <w:noWrap/>
            <w:vAlign w:val="bottom"/>
          </w:tcPr>
          <w:p w:rsidR="0025752F" w:rsidRDefault="0025752F">
            <w:pPr>
              <w:rPr>
                <w:rFonts w:ascii="Arial" w:eastAsia="Arial Unicode MS" w:hAnsi="Arial" w:cs="Arial"/>
                <w:sz w:val="16"/>
                <w:lang w:val="es-ES_tradnl"/>
              </w:rPr>
            </w:pPr>
            <w:r>
              <w:rPr>
                <w:rFonts w:ascii="Arial" w:hAnsi="Arial" w:cs="Arial"/>
                <w:sz w:val="16"/>
              </w:rPr>
              <w:t>6.3 La filtra</w:t>
            </w:r>
          </w:p>
        </w:tc>
        <w:tc>
          <w:tcPr>
            <w:tcW w:w="1272" w:type="dxa"/>
            <w:noWrap/>
            <w:vAlign w:val="bottom"/>
          </w:tcPr>
          <w:p w:rsidR="0025752F" w:rsidRDefault="0025752F">
            <w:pPr>
              <w:rPr>
                <w:rFonts w:ascii="Arial" w:eastAsia="Arial Unicode MS" w:hAnsi="Arial" w:cs="Arial"/>
                <w:sz w:val="16"/>
                <w:lang w:val="es-ES_tradnl"/>
              </w:rPr>
            </w:pP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6.4 Le pone cloro</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rsidRPr="007310B6">
        <w:trPr>
          <w:trHeight w:val="255"/>
        </w:trPr>
        <w:tc>
          <w:tcPr>
            <w:tcW w:w="10164" w:type="dxa"/>
            <w:gridSpan w:val="10"/>
            <w:noWrap/>
            <w:vAlign w:val="bottom"/>
          </w:tcPr>
          <w:p w:rsidR="0025752F" w:rsidRDefault="0025752F">
            <w:pPr>
              <w:rPr>
                <w:rFonts w:ascii="Arial" w:eastAsia="Arial Unicode MS" w:hAnsi="Arial" w:cs="Arial"/>
                <w:b/>
                <w:bCs/>
                <w:sz w:val="16"/>
                <w:lang w:val="es-ES_tradnl"/>
              </w:rPr>
            </w:pPr>
            <w:r w:rsidRPr="00435E54">
              <w:rPr>
                <w:rFonts w:ascii="Arial" w:hAnsi="Arial" w:cs="Arial"/>
                <w:b/>
                <w:bCs/>
                <w:sz w:val="16"/>
                <w:lang w:val="es-ES"/>
              </w:rPr>
              <w:t>7 ¿Para beber y/o cocinar, usted compra regularmente agua embotellada o en bidones?</w:t>
            </w:r>
          </w:p>
        </w:tc>
      </w:tr>
      <w:tr w:rsidR="0025752F">
        <w:trPr>
          <w:trHeight w:val="319"/>
        </w:trPr>
        <w:tc>
          <w:tcPr>
            <w:tcW w:w="1383" w:type="dxa"/>
            <w:noWrap/>
            <w:vAlign w:val="bottom"/>
          </w:tcPr>
          <w:p w:rsidR="0025752F" w:rsidRDefault="0025752F">
            <w:pPr>
              <w:jc w:val="center"/>
              <w:rPr>
                <w:rFonts w:ascii="Arial" w:eastAsia="Arial Unicode MS" w:hAnsi="Arial" w:cs="Arial"/>
                <w:sz w:val="16"/>
                <w:lang w:val="es-ES_tradnl"/>
              </w:rPr>
            </w:pPr>
            <w:r>
              <w:rPr>
                <w:rFonts w:ascii="Arial" w:hAnsi="Arial" w:cs="Arial"/>
                <w:sz w:val="16"/>
              </w:rPr>
              <w:t>SI</w:t>
            </w:r>
          </w:p>
        </w:tc>
        <w:tc>
          <w:tcPr>
            <w:tcW w:w="1272" w:type="dxa"/>
            <w:noWrap/>
            <w:vAlign w:val="bottom"/>
          </w:tcPr>
          <w:p w:rsidR="0025752F" w:rsidRDefault="0025752F">
            <w:pPr>
              <w:jc w:val="center"/>
              <w:rPr>
                <w:rFonts w:ascii="Arial" w:eastAsia="Arial Unicode MS" w:hAnsi="Arial" w:cs="Arial"/>
                <w:sz w:val="16"/>
                <w:lang w:val="es-ES_tradnl"/>
              </w:rPr>
            </w:pPr>
            <w:r>
              <w:rPr>
                <w:rFonts w:ascii="Arial" w:hAnsi="Arial" w:cs="Arial"/>
                <w:sz w:val="16"/>
              </w:rPr>
              <w:t>NO</w:t>
            </w:r>
          </w:p>
        </w:tc>
        <w:tc>
          <w:tcPr>
            <w:tcW w:w="2251" w:type="dxa"/>
            <w:gridSpan w:val="3"/>
            <w:noWrap/>
            <w:vAlign w:val="bottom"/>
          </w:tcPr>
          <w:p w:rsidR="0025752F" w:rsidRDefault="0025752F">
            <w:pPr>
              <w:jc w:val="center"/>
              <w:rPr>
                <w:rFonts w:ascii="Arial" w:eastAsia="Arial Unicode MS" w:hAnsi="Arial" w:cs="Arial"/>
                <w:sz w:val="16"/>
                <w:lang w:val="es-ES_tradnl"/>
              </w:rPr>
            </w:pPr>
            <w:r>
              <w:rPr>
                <w:rFonts w:ascii="Arial" w:hAnsi="Arial" w:cs="Arial"/>
                <w:sz w:val="16"/>
              </w:rPr>
              <w:t>No sabe/ no contesta</w:t>
            </w:r>
          </w:p>
        </w:tc>
        <w:tc>
          <w:tcPr>
            <w:tcW w:w="1633" w:type="dxa"/>
            <w:noWrap/>
            <w:vAlign w:val="bottom"/>
          </w:tcPr>
          <w:p w:rsidR="0025752F" w:rsidRDefault="0025752F">
            <w:pPr>
              <w:rPr>
                <w:rFonts w:ascii="Arial" w:eastAsia="Arial Unicode MS" w:hAnsi="Arial" w:cs="Arial"/>
                <w:sz w:val="16"/>
                <w:lang w:val="es-ES_tradnl"/>
              </w:rPr>
            </w:pP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rsidRPr="007310B6">
        <w:trPr>
          <w:trHeight w:val="255"/>
        </w:trPr>
        <w:tc>
          <w:tcPr>
            <w:tcW w:w="8173" w:type="dxa"/>
            <w:gridSpan w:val="7"/>
            <w:noWrap/>
            <w:vAlign w:val="bottom"/>
          </w:tcPr>
          <w:p w:rsidR="0025752F" w:rsidRDefault="0025752F">
            <w:pPr>
              <w:rPr>
                <w:rFonts w:ascii="Arial" w:eastAsia="Arial Unicode MS" w:hAnsi="Arial" w:cs="Arial"/>
                <w:b/>
                <w:bCs/>
                <w:sz w:val="16"/>
                <w:lang w:val="es-ES_tradnl"/>
              </w:rPr>
            </w:pPr>
            <w:r w:rsidRPr="00435E54">
              <w:rPr>
                <w:rFonts w:ascii="Arial" w:hAnsi="Arial" w:cs="Arial"/>
                <w:b/>
                <w:bCs/>
                <w:sz w:val="16"/>
                <w:lang w:val="es-ES"/>
              </w:rPr>
              <w:t>8 ¿Cuántas botellas/bidones compra aproximadamente en el mes?</w:t>
            </w: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60"/>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9.1 Cantidad en N°</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rsidRPr="007310B6">
        <w:trPr>
          <w:trHeight w:val="319"/>
        </w:trPr>
        <w:tc>
          <w:tcPr>
            <w:tcW w:w="3805" w:type="dxa"/>
            <w:gridSpan w:val="4"/>
            <w:noWrap/>
            <w:vAlign w:val="bottom"/>
          </w:tcPr>
          <w:p w:rsidR="0025752F" w:rsidRDefault="0025752F">
            <w:pPr>
              <w:rPr>
                <w:rFonts w:ascii="Arial" w:eastAsia="Arial Unicode MS" w:hAnsi="Arial" w:cs="Arial"/>
                <w:sz w:val="16"/>
                <w:lang w:val="es-ES_tradnl"/>
              </w:rPr>
            </w:pPr>
            <w:r w:rsidRPr="00435E54">
              <w:rPr>
                <w:rFonts w:ascii="Arial" w:hAnsi="Arial" w:cs="Arial"/>
                <w:sz w:val="16"/>
                <w:lang w:val="es-ES"/>
              </w:rPr>
              <w:t>9.2 Cuanto le cuesta la botella/bidón?</w:t>
            </w: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sidRPr="00435E54">
              <w:rPr>
                <w:rFonts w:ascii="Arial" w:hAnsi="Arial" w:cs="Arial"/>
                <w:sz w:val="16"/>
                <w:lang w:val="es-ES"/>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255"/>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9.3 No sabe/ no contesta</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rsidRPr="007310B6">
        <w:trPr>
          <w:trHeight w:val="255"/>
        </w:trPr>
        <w:tc>
          <w:tcPr>
            <w:tcW w:w="8173" w:type="dxa"/>
            <w:gridSpan w:val="7"/>
            <w:noWrap/>
            <w:vAlign w:val="bottom"/>
          </w:tcPr>
          <w:p w:rsidR="0025752F" w:rsidRDefault="0025752F">
            <w:pPr>
              <w:rPr>
                <w:rFonts w:ascii="Arial" w:eastAsia="Arial Unicode MS" w:hAnsi="Arial" w:cs="Arial"/>
                <w:b/>
                <w:bCs/>
                <w:sz w:val="16"/>
                <w:lang w:val="es-ES_tradnl"/>
              </w:rPr>
            </w:pPr>
            <w:r w:rsidRPr="00435E54">
              <w:rPr>
                <w:rFonts w:ascii="Arial" w:hAnsi="Arial" w:cs="Arial"/>
                <w:b/>
                <w:bCs/>
                <w:sz w:val="16"/>
                <w:lang w:val="es-ES"/>
              </w:rPr>
              <w:t>9 ¿Está usted satisfecho con su actual sistema de provisión de agua?</w:t>
            </w: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255"/>
        </w:trPr>
        <w:tc>
          <w:tcPr>
            <w:tcW w:w="1383" w:type="dxa"/>
            <w:noWrap/>
            <w:vAlign w:val="bottom"/>
          </w:tcPr>
          <w:p w:rsidR="0025752F" w:rsidRDefault="0025752F">
            <w:pPr>
              <w:jc w:val="center"/>
              <w:rPr>
                <w:rFonts w:ascii="Arial" w:eastAsia="Arial Unicode MS" w:hAnsi="Arial" w:cs="Arial"/>
                <w:sz w:val="16"/>
                <w:lang w:val="es-ES_tradnl"/>
              </w:rPr>
            </w:pPr>
            <w:r>
              <w:rPr>
                <w:rFonts w:ascii="Arial" w:hAnsi="Arial" w:cs="Arial"/>
                <w:sz w:val="16"/>
              </w:rPr>
              <w:t>SI</w:t>
            </w:r>
          </w:p>
        </w:tc>
        <w:tc>
          <w:tcPr>
            <w:tcW w:w="1272" w:type="dxa"/>
            <w:noWrap/>
            <w:vAlign w:val="bottom"/>
          </w:tcPr>
          <w:p w:rsidR="0025752F" w:rsidRDefault="0025752F">
            <w:pPr>
              <w:jc w:val="center"/>
              <w:rPr>
                <w:rFonts w:ascii="Arial" w:eastAsia="Arial Unicode MS" w:hAnsi="Arial" w:cs="Arial"/>
                <w:sz w:val="16"/>
                <w:lang w:val="es-ES_tradnl"/>
              </w:rPr>
            </w:pPr>
            <w:r>
              <w:rPr>
                <w:rFonts w:ascii="Arial" w:hAnsi="Arial" w:cs="Arial"/>
                <w:sz w:val="16"/>
              </w:rPr>
              <w:t>NO</w:t>
            </w:r>
          </w:p>
        </w:tc>
        <w:tc>
          <w:tcPr>
            <w:tcW w:w="2251" w:type="dxa"/>
            <w:gridSpan w:val="3"/>
            <w:tcBorders>
              <w:top w:val="nil"/>
              <w:left w:val="nil"/>
              <w:bottom w:val="single" w:sz="4" w:space="0" w:color="auto"/>
              <w:right w:val="nil"/>
            </w:tcBorders>
            <w:noWrap/>
            <w:vAlign w:val="bottom"/>
          </w:tcPr>
          <w:p w:rsidR="0025752F" w:rsidRDefault="0025752F">
            <w:pPr>
              <w:jc w:val="center"/>
              <w:rPr>
                <w:rFonts w:ascii="Arial" w:eastAsia="Arial Unicode MS" w:hAnsi="Arial" w:cs="Arial"/>
                <w:sz w:val="16"/>
                <w:lang w:val="es-ES_tradnl"/>
              </w:rPr>
            </w:pPr>
            <w:r>
              <w:rPr>
                <w:rFonts w:ascii="Arial" w:hAnsi="Arial" w:cs="Arial"/>
                <w:sz w:val="16"/>
              </w:rPr>
              <w:t>No sabe/ no contesta</w:t>
            </w:r>
          </w:p>
        </w:tc>
        <w:tc>
          <w:tcPr>
            <w:tcW w:w="1633" w:type="dxa"/>
            <w:noWrap/>
            <w:vAlign w:val="bottom"/>
          </w:tcPr>
          <w:p w:rsidR="0025752F" w:rsidRDefault="0025752F">
            <w:pPr>
              <w:rPr>
                <w:rFonts w:ascii="Arial" w:eastAsia="Arial Unicode MS" w:hAnsi="Arial" w:cs="Arial"/>
                <w:sz w:val="16"/>
                <w:lang w:val="es-ES_tradnl"/>
              </w:rPr>
            </w:pP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555"/>
        </w:trPr>
        <w:tc>
          <w:tcPr>
            <w:tcW w:w="10164" w:type="dxa"/>
            <w:gridSpan w:val="10"/>
            <w:vAlign w:val="bottom"/>
          </w:tcPr>
          <w:p w:rsidR="0025752F" w:rsidRDefault="0025752F">
            <w:pPr>
              <w:jc w:val="both"/>
              <w:rPr>
                <w:rFonts w:ascii="Arial" w:eastAsia="Arial Unicode MS" w:hAnsi="Arial" w:cs="Arial"/>
                <w:b/>
                <w:bCs/>
                <w:sz w:val="16"/>
                <w:lang w:val="es-ES_tradnl"/>
              </w:rPr>
            </w:pPr>
            <w:r w:rsidRPr="00435E54">
              <w:rPr>
                <w:rFonts w:ascii="Arial" w:hAnsi="Arial" w:cs="Arial"/>
                <w:b/>
                <w:bCs/>
                <w:sz w:val="16"/>
                <w:lang w:val="es-ES"/>
              </w:rPr>
              <w:t xml:space="preserve">10 En los últimos doce meses, hubo casos entre los integrantes de su familia, de algunas de las siguientes enfermedades? </w:t>
            </w:r>
            <w:r>
              <w:rPr>
                <w:rFonts w:ascii="Arial" w:hAnsi="Arial" w:cs="Arial"/>
                <w:b/>
                <w:bCs/>
                <w:sz w:val="16"/>
              </w:rPr>
              <w:t>¿Cuántos caso de cada una?</w:t>
            </w:r>
          </w:p>
        </w:tc>
      </w:tr>
      <w:tr w:rsidR="0025752F">
        <w:trPr>
          <w:trHeight w:val="346"/>
        </w:trPr>
        <w:tc>
          <w:tcPr>
            <w:tcW w:w="1383" w:type="dxa"/>
            <w:noWrap/>
            <w:vAlign w:val="bottom"/>
          </w:tcPr>
          <w:p w:rsidR="0025752F" w:rsidRDefault="0025752F">
            <w:pPr>
              <w:rPr>
                <w:rFonts w:ascii="Arial" w:eastAsia="Arial Unicode MS" w:hAnsi="Arial" w:cs="Arial"/>
                <w:sz w:val="16"/>
                <w:lang w:val="es-ES_tradnl"/>
              </w:rPr>
            </w:pPr>
          </w:p>
        </w:tc>
        <w:tc>
          <w:tcPr>
            <w:tcW w:w="1272" w:type="dxa"/>
            <w:noWrap/>
            <w:vAlign w:val="bottom"/>
          </w:tcPr>
          <w:p w:rsidR="0025752F" w:rsidRDefault="0025752F">
            <w:pPr>
              <w:rPr>
                <w:rFonts w:ascii="Arial" w:eastAsia="Arial Unicode MS" w:hAnsi="Arial" w:cs="Arial"/>
                <w:sz w:val="16"/>
                <w:lang w:val="es-ES_tradnl"/>
              </w:rPr>
            </w:pP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Default="0025752F">
            <w:pPr>
              <w:jc w:val="center"/>
              <w:rPr>
                <w:rFonts w:ascii="Arial" w:eastAsia="Arial Unicode MS" w:hAnsi="Arial" w:cs="Arial"/>
                <w:sz w:val="16"/>
                <w:lang w:val="es-ES_tradnl"/>
              </w:rPr>
            </w:pPr>
            <w:r>
              <w:rPr>
                <w:rFonts w:ascii="Arial" w:hAnsi="Arial" w:cs="Arial"/>
                <w:sz w:val="16"/>
              </w:rPr>
              <w:t>Cantidad</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10.1 Fiebre tifoidea</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1383" w:type="dxa"/>
            <w:noWrap/>
            <w:vAlign w:val="bottom"/>
          </w:tcPr>
          <w:p w:rsidR="0025752F" w:rsidRDefault="0025752F">
            <w:pPr>
              <w:rPr>
                <w:rFonts w:ascii="Arial" w:eastAsia="Arial Unicode MS" w:hAnsi="Arial" w:cs="Arial"/>
                <w:sz w:val="16"/>
                <w:lang w:val="es-ES_tradnl"/>
              </w:rPr>
            </w:pPr>
            <w:r>
              <w:rPr>
                <w:rFonts w:ascii="Arial" w:hAnsi="Arial" w:cs="Arial"/>
                <w:sz w:val="16"/>
              </w:rPr>
              <w:t>10.2 Diarrea</w:t>
            </w:r>
          </w:p>
        </w:tc>
        <w:tc>
          <w:tcPr>
            <w:tcW w:w="1272" w:type="dxa"/>
            <w:noWrap/>
            <w:vAlign w:val="bottom"/>
          </w:tcPr>
          <w:p w:rsidR="0025752F" w:rsidRDefault="0025752F">
            <w:pPr>
              <w:rPr>
                <w:rFonts w:ascii="Arial" w:eastAsia="Arial Unicode MS" w:hAnsi="Arial" w:cs="Arial"/>
                <w:sz w:val="16"/>
                <w:lang w:val="es-ES_tradnl"/>
              </w:rPr>
            </w:pP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1383" w:type="dxa"/>
            <w:noWrap/>
            <w:vAlign w:val="bottom"/>
          </w:tcPr>
          <w:p w:rsidR="0025752F" w:rsidRDefault="0025752F">
            <w:pPr>
              <w:rPr>
                <w:rFonts w:ascii="Arial" w:eastAsia="Arial Unicode MS" w:hAnsi="Arial" w:cs="Arial"/>
                <w:sz w:val="16"/>
                <w:lang w:val="es-ES_tradnl"/>
              </w:rPr>
            </w:pPr>
            <w:r>
              <w:rPr>
                <w:rFonts w:ascii="Arial" w:hAnsi="Arial" w:cs="Arial"/>
                <w:sz w:val="16"/>
              </w:rPr>
              <w:t>10.3 Cólera</w:t>
            </w:r>
          </w:p>
        </w:tc>
        <w:tc>
          <w:tcPr>
            <w:tcW w:w="1272" w:type="dxa"/>
            <w:noWrap/>
            <w:vAlign w:val="bottom"/>
          </w:tcPr>
          <w:p w:rsidR="0025752F" w:rsidRDefault="0025752F">
            <w:pPr>
              <w:rPr>
                <w:rFonts w:ascii="Arial" w:eastAsia="Arial Unicode MS" w:hAnsi="Arial" w:cs="Arial"/>
                <w:sz w:val="16"/>
                <w:lang w:val="es-ES_tradnl"/>
              </w:rPr>
            </w:pP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10.4 Trastornos digestivos</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10.5 Parásitos intestinales</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10.6 Hepatitis infecciosas</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1383" w:type="dxa"/>
            <w:noWrap/>
            <w:vAlign w:val="bottom"/>
          </w:tcPr>
          <w:p w:rsidR="0025752F" w:rsidRDefault="0025752F">
            <w:pPr>
              <w:rPr>
                <w:rFonts w:ascii="Arial" w:eastAsia="Arial Unicode MS" w:hAnsi="Arial" w:cs="Arial"/>
                <w:sz w:val="16"/>
                <w:lang w:val="es-ES_tradnl"/>
              </w:rPr>
            </w:pPr>
            <w:r>
              <w:rPr>
                <w:rFonts w:ascii="Arial" w:hAnsi="Arial" w:cs="Arial"/>
                <w:sz w:val="16"/>
              </w:rPr>
              <w:t>10.7 Otras</w:t>
            </w:r>
          </w:p>
        </w:tc>
        <w:tc>
          <w:tcPr>
            <w:tcW w:w="1272" w:type="dxa"/>
            <w:noWrap/>
            <w:vAlign w:val="bottom"/>
          </w:tcPr>
          <w:p w:rsidR="0025752F" w:rsidRDefault="0025752F">
            <w:pPr>
              <w:rPr>
                <w:rFonts w:ascii="Arial" w:eastAsia="Arial Unicode MS" w:hAnsi="Arial" w:cs="Arial"/>
                <w:sz w:val="16"/>
                <w:lang w:val="es-ES_tradnl"/>
              </w:rPr>
            </w:pP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rsidRPr="007310B6">
        <w:trPr>
          <w:trHeight w:val="255"/>
        </w:trPr>
        <w:tc>
          <w:tcPr>
            <w:tcW w:w="4906" w:type="dxa"/>
            <w:gridSpan w:val="5"/>
            <w:noWrap/>
            <w:vAlign w:val="bottom"/>
          </w:tcPr>
          <w:p w:rsidR="0025752F" w:rsidRDefault="0025752F">
            <w:pPr>
              <w:rPr>
                <w:rFonts w:ascii="Arial" w:eastAsia="Arial Unicode MS" w:hAnsi="Arial" w:cs="Arial"/>
                <w:b/>
                <w:bCs/>
                <w:sz w:val="16"/>
                <w:lang w:val="es-ES_tradnl"/>
              </w:rPr>
            </w:pPr>
            <w:r w:rsidRPr="00435E54">
              <w:rPr>
                <w:rFonts w:ascii="Arial" w:hAnsi="Arial" w:cs="Arial"/>
                <w:b/>
                <w:bCs/>
                <w:sz w:val="16"/>
                <w:lang w:val="es-ES"/>
              </w:rPr>
              <w:t>11 ¿Qué servicios tiene en su vivienda?</w:t>
            </w:r>
          </w:p>
        </w:tc>
        <w:tc>
          <w:tcPr>
            <w:tcW w:w="1633" w:type="dxa"/>
            <w:noWrap/>
            <w:vAlign w:val="bottom"/>
          </w:tcPr>
          <w:p w:rsidR="0025752F" w:rsidRDefault="0025752F">
            <w:pPr>
              <w:rPr>
                <w:rFonts w:ascii="Arial" w:eastAsia="Arial Unicode MS" w:hAnsi="Arial" w:cs="Arial"/>
                <w:sz w:val="16"/>
                <w:lang w:val="es-ES_tradnl"/>
              </w:rPr>
            </w:pP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11.1 Gas natural</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11.2 Gas envasado</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11.3 Servicio eléctrico</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11.4 Agua potable</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11.5 Teléfono</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11.6 TV por cable</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11.7 Teléfono celular</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1383" w:type="dxa"/>
            <w:noWrap/>
            <w:vAlign w:val="bottom"/>
          </w:tcPr>
          <w:p w:rsidR="0025752F" w:rsidRDefault="0025752F">
            <w:pPr>
              <w:rPr>
                <w:rFonts w:ascii="Arial" w:eastAsia="Arial Unicode MS" w:hAnsi="Arial" w:cs="Arial"/>
                <w:sz w:val="16"/>
                <w:lang w:val="es-ES_tradnl"/>
              </w:rPr>
            </w:pPr>
            <w:r>
              <w:rPr>
                <w:rFonts w:ascii="Arial" w:hAnsi="Arial" w:cs="Arial"/>
                <w:sz w:val="16"/>
              </w:rPr>
              <w:t>11.8 Internet</w:t>
            </w:r>
          </w:p>
        </w:tc>
        <w:tc>
          <w:tcPr>
            <w:tcW w:w="1272" w:type="dxa"/>
            <w:noWrap/>
            <w:vAlign w:val="bottom"/>
          </w:tcPr>
          <w:p w:rsidR="0025752F" w:rsidRDefault="0025752F">
            <w:pPr>
              <w:rPr>
                <w:rFonts w:ascii="Arial" w:eastAsia="Arial Unicode MS" w:hAnsi="Arial" w:cs="Arial"/>
                <w:sz w:val="16"/>
                <w:lang w:val="es-ES_tradnl"/>
              </w:rPr>
            </w:pP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rsidRPr="007310B6">
        <w:trPr>
          <w:trHeight w:val="319"/>
        </w:trPr>
        <w:tc>
          <w:tcPr>
            <w:tcW w:w="6539" w:type="dxa"/>
            <w:gridSpan w:val="6"/>
            <w:noWrap/>
            <w:vAlign w:val="bottom"/>
          </w:tcPr>
          <w:p w:rsidR="0025752F" w:rsidRDefault="0025752F">
            <w:pPr>
              <w:rPr>
                <w:rFonts w:ascii="Arial" w:eastAsia="Arial Unicode MS" w:hAnsi="Arial" w:cs="Arial"/>
                <w:b/>
                <w:bCs/>
                <w:sz w:val="16"/>
                <w:lang w:val="es-ES_tradnl"/>
              </w:rPr>
            </w:pPr>
            <w:r w:rsidRPr="00435E54">
              <w:rPr>
                <w:rFonts w:ascii="Arial" w:hAnsi="Arial" w:cs="Arial"/>
                <w:b/>
                <w:bCs/>
                <w:sz w:val="16"/>
                <w:lang w:val="es-ES"/>
              </w:rPr>
              <w:t>12 ¿Cuál es la ocupación de los integrantes de su familia?</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rsidRPr="007310B6">
        <w:trPr>
          <w:trHeight w:val="319"/>
        </w:trPr>
        <w:tc>
          <w:tcPr>
            <w:tcW w:w="3805" w:type="dxa"/>
            <w:gridSpan w:val="4"/>
            <w:noWrap/>
            <w:vAlign w:val="bottom"/>
          </w:tcPr>
          <w:p w:rsidR="0025752F" w:rsidRDefault="0025752F">
            <w:pPr>
              <w:rPr>
                <w:rFonts w:ascii="Arial" w:eastAsia="Arial Unicode MS" w:hAnsi="Arial" w:cs="Arial"/>
                <w:sz w:val="16"/>
                <w:lang w:val="es-ES_tradnl"/>
              </w:rPr>
            </w:pPr>
            <w:r w:rsidRPr="00435E54">
              <w:rPr>
                <w:rFonts w:ascii="Arial" w:hAnsi="Arial" w:cs="Arial"/>
                <w:sz w:val="16"/>
                <w:lang w:val="es-ES"/>
              </w:rPr>
              <w:t>12.1 Plan jefes y jefas de hogar</w:t>
            </w: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sidRPr="00435E54">
              <w:rPr>
                <w:rFonts w:ascii="Arial" w:hAnsi="Arial" w:cs="Arial"/>
                <w:sz w:val="16"/>
                <w:lang w:val="es-ES"/>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3805" w:type="dxa"/>
            <w:gridSpan w:val="4"/>
            <w:noWrap/>
            <w:vAlign w:val="bottom"/>
          </w:tcPr>
          <w:p w:rsidR="0025752F" w:rsidRDefault="0025752F">
            <w:pPr>
              <w:rPr>
                <w:rFonts w:ascii="Arial" w:eastAsia="Arial Unicode MS" w:hAnsi="Arial" w:cs="Arial"/>
                <w:sz w:val="16"/>
                <w:lang w:val="es-ES_tradnl"/>
              </w:rPr>
            </w:pPr>
            <w:r>
              <w:rPr>
                <w:rFonts w:ascii="Arial" w:hAnsi="Arial" w:cs="Arial"/>
                <w:sz w:val="16"/>
              </w:rPr>
              <w:t>12.2 Tareas domésticas remuneradas</w:t>
            </w: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3805" w:type="dxa"/>
            <w:gridSpan w:val="4"/>
            <w:noWrap/>
            <w:vAlign w:val="bottom"/>
          </w:tcPr>
          <w:p w:rsidR="0025752F" w:rsidRDefault="0025752F">
            <w:pPr>
              <w:rPr>
                <w:rFonts w:ascii="Arial" w:eastAsia="Arial Unicode MS" w:hAnsi="Arial" w:cs="Arial"/>
                <w:sz w:val="16"/>
                <w:lang w:val="es-ES_tradnl"/>
              </w:rPr>
            </w:pPr>
            <w:r>
              <w:rPr>
                <w:rFonts w:ascii="Arial" w:hAnsi="Arial" w:cs="Arial"/>
                <w:sz w:val="16"/>
              </w:rPr>
              <w:t>12.3 Jubilado o pensionado</w:t>
            </w: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12.4 Cuenta propia</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3805" w:type="dxa"/>
            <w:gridSpan w:val="4"/>
            <w:noWrap/>
            <w:vAlign w:val="bottom"/>
          </w:tcPr>
          <w:p w:rsidR="0025752F" w:rsidRDefault="0025752F">
            <w:pPr>
              <w:rPr>
                <w:rFonts w:ascii="Arial" w:eastAsia="Arial Unicode MS" w:hAnsi="Arial" w:cs="Arial"/>
                <w:sz w:val="16"/>
                <w:lang w:val="es-ES_tradnl"/>
              </w:rPr>
            </w:pPr>
            <w:r>
              <w:rPr>
                <w:rFonts w:ascii="Arial" w:hAnsi="Arial" w:cs="Arial"/>
                <w:sz w:val="16"/>
              </w:rPr>
              <w:t>12.5 Changas o trabajo eventual</w:t>
            </w: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4906" w:type="dxa"/>
            <w:gridSpan w:val="5"/>
            <w:noWrap/>
            <w:vAlign w:val="bottom"/>
          </w:tcPr>
          <w:p w:rsidR="0025752F" w:rsidRDefault="0025752F">
            <w:pPr>
              <w:rPr>
                <w:rFonts w:ascii="Arial" w:eastAsia="Arial Unicode MS" w:hAnsi="Arial" w:cs="Arial"/>
                <w:sz w:val="16"/>
                <w:lang w:val="es-ES_tradnl"/>
              </w:rPr>
            </w:pPr>
            <w:r>
              <w:rPr>
                <w:rFonts w:ascii="Arial" w:hAnsi="Arial" w:cs="Arial"/>
                <w:sz w:val="16"/>
              </w:rPr>
              <w:t>12.6 Empleado administrativo o vendedor</w:t>
            </w: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1383" w:type="dxa"/>
            <w:noWrap/>
            <w:vAlign w:val="bottom"/>
          </w:tcPr>
          <w:p w:rsidR="0025752F" w:rsidRDefault="0025752F">
            <w:pPr>
              <w:rPr>
                <w:rFonts w:ascii="Arial" w:eastAsia="Arial Unicode MS" w:hAnsi="Arial" w:cs="Arial"/>
                <w:sz w:val="16"/>
                <w:lang w:val="es-ES_tradnl"/>
              </w:rPr>
            </w:pPr>
            <w:r>
              <w:rPr>
                <w:rFonts w:ascii="Arial" w:hAnsi="Arial" w:cs="Arial"/>
                <w:sz w:val="16"/>
              </w:rPr>
              <w:t>12.7 Obrero</w:t>
            </w:r>
          </w:p>
        </w:tc>
        <w:tc>
          <w:tcPr>
            <w:tcW w:w="1272" w:type="dxa"/>
            <w:noWrap/>
            <w:vAlign w:val="bottom"/>
          </w:tcPr>
          <w:p w:rsidR="0025752F" w:rsidRDefault="0025752F">
            <w:pPr>
              <w:rPr>
                <w:rFonts w:ascii="Arial" w:eastAsia="Arial Unicode MS" w:hAnsi="Arial" w:cs="Arial"/>
                <w:sz w:val="16"/>
                <w:lang w:val="es-ES_tradnl"/>
              </w:rPr>
            </w:pP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2655" w:type="dxa"/>
            <w:gridSpan w:val="2"/>
            <w:noWrap/>
            <w:vAlign w:val="bottom"/>
          </w:tcPr>
          <w:p w:rsidR="0025752F" w:rsidRDefault="0025752F">
            <w:pPr>
              <w:rPr>
                <w:rFonts w:ascii="Arial" w:eastAsia="Arial Unicode MS" w:hAnsi="Arial" w:cs="Arial"/>
                <w:sz w:val="16"/>
                <w:lang w:val="es-ES_tradnl"/>
              </w:rPr>
            </w:pPr>
            <w:r>
              <w:rPr>
                <w:rFonts w:ascii="Arial" w:hAnsi="Arial" w:cs="Arial"/>
                <w:sz w:val="16"/>
              </w:rPr>
              <w:t>12.8 Profesional</w:t>
            </w: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3805" w:type="dxa"/>
            <w:gridSpan w:val="4"/>
            <w:noWrap/>
            <w:vAlign w:val="bottom"/>
          </w:tcPr>
          <w:p w:rsidR="0025752F" w:rsidRDefault="0025752F">
            <w:pPr>
              <w:rPr>
                <w:rFonts w:ascii="Arial" w:eastAsia="Arial Unicode MS" w:hAnsi="Arial" w:cs="Arial"/>
                <w:sz w:val="16"/>
                <w:lang w:val="es-ES_tradnl"/>
              </w:rPr>
            </w:pPr>
            <w:r>
              <w:rPr>
                <w:rFonts w:ascii="Arial" w:hAnsi="Arial" w:cs="Arial"/>
                <w:sz w:val="16"/>
              </w:rPr>
              <w:t>12.9 Industrial, comerciante</w:t>
            </w: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319"/>
        </w:trPr>
        <w:tc>
          <w:tcPr>
            <w:tcW w:w="1383" w:type="dxa"/>
            <w:noWrap/>
            <w:vAlign w:val="bottom"/>
          </w:tcPr>
          <w:p w:rsidR="0025752F" w:rsidRDefault="0025752F">
            <w:pPr>
              <w:rPr>
                <w:rFonts w:ascii="Arial" w:eastAsia="Arial Unicode MS" w:hAnsi="Arial" w:cs="Arial"/>
                <w:sz w:val="16"/>
                <w:lang w:val="es-ES_tradnl"/>
              </w:rPr>
            </w:pPr>
            <w:r>
              <w:rPr>
                <w:rFonts w:ascii="Arial" w:hAnsi="Arial" w:cs="Arial"/>
                <w:sz w:val="16"/>
              </w:rPr>
              <w:t>12.10 Otro</w:t>
            </w:r>
          </w:p>
        </w:tc>
        <w:tc>
          <w:tcPr>
            <w:tcW w:w="1272" w:type="dxa"/>
            <w:noWrap/>
            <w:vAlign w:val="bottom"/>
          </w:tcPr>
          <w:p w:rsidR="0025752F" w:rsidRDefault="0025752F">
            <w:pPr>
              <w:rPr>
                <w:rFonts w:ascii="Arial" w:eastAsia="Arial Unicode MS" w:hAnsi="Arial" w:cs="Arial"/>
                <w:sz w:val="16"/>
                <w:lang w:val="es-ES_tradnl"/>
              </w:rPr>
            </w:pPr>
          </w:p>
        </w:tc>
        <w:tc>
          <w:tcPr>
            <w:tcW w:w="1150" w:type="dxa"/>
            <w:gridSpan w:val="2"/>
            <w:noWrap/>
            <w:vAlign w:val="bottom"/>
          </w:tcPr>
          <w:p w:rsidR="0025752F" w:rsidRDefault="0025752F">
            <w:pPr>
              <w:rPr>
                <w:rFonts w:ascii="Arial" w:eastAsia="Arial Unicode MS" w:hAnsi="Arial" w:cs="Arial"/>
                <w:sz w:val="16"/>
                <w:lang w:val="es-ES_tradnl"/>
              </w:rPr>
            </w:pPr>
          </w:p>
        </w:tc>
        <w:tc>
          <w:tcPr>
            <w:tcW w:w="1101" w:type="dxa"/>
            <w:noWrap/>
            <w:vAlign w:val="bottom"/>
          </w:tcPr>
          <w:p w:rsidR="0025752F" w:rsidRDefault="0025752F">
            <w:pPr>
              <w:rPr>
                <w:rFonts w:ascii="Arial" w:eastAsia="Arial Unicode MS" w:hAnsi="Arial" w:cs="Arial"/>
                <w:sz w:val="16"/>
                <w:lang w:val="es-ES_tradnl"/>
              </w:rPr>
            </w:pPr>
          </w:p>
        </w:tc>
        <w:tc>
          <w:tcPr>
            <w:tcW w:w="1633" w:type="dxa"/>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rsidRPr="007310B6">
        <w:trPr>
          <w:trHeight w:val="255"/>
        </w:trPr>
        <w:tc>
          <w:tcPr>
            <w:tcW w:w="10020" w:type="dxa"/>
            <w:gridSpan w:val="9"/>
            <w:noWrap/>
            <w:vAlign w:val="bottom"/>
          </w:tcPr>
          <w:p w:rsidR="0025752F" w:rsidRDefault="0025752F">
            <w:pPr>
              <w:rPr>
                <w:rFonts w:ascii="Arial" w:eastAsia="Arial Unicode MS" w:hAnsi="Arial" w:cs="Arial"/>
                <w:b/>
                <w:bCs/>
                <w:sz w:val="16"/>
                <w:lang w:val="es-ES_tradnl"/>
              </w:rPr>
            </w:pPr>
            <w:r w:rsidRPr="00435E54">
              <w:rPr>
                <w:rFonts w:ascii="Arial" w:hAnsi="Arial" w:cs="Arial"/>
                <w:b/>
                <w:bCs/>
                <w:sz w:val="16"/>
                <w:lang w:val="es-ES"/>
              </w:rPr>
              <w:t>13 ¿Cuál fue el ingreso aproximado del grupo familiar en el último mes?</w:t>
            </w: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255"/>
        </w:trPr>
        <w:tc>
          <w:tcPr>
            <w:tcW w:w="2655" w:type="dxa"/>
            <w:gridSpan w:val="2"/>
            <w:tcBorders>
              <w:top w:val="nil"/>
              <w:left w:val="nil"/>
              <w:bottom w:val="single" w:sz="4" w:space="0" w:color="auto"/>
              <w:right w:val="nil"/>
            </w:tcBorders>
            <w:noWrap/>
            <w:vAlign w:val="bottom"/>
          </w:tcPr>
          <w:p w:rsidR="0025752F" w:rsidRDefault="0025752F">
            <w:pPr>
              <w:jc w:val="center"/>
              <w:rPr>
                <w:rFonts w:ascii="Arial" w:eastAsia="Arial Unicode MS" w:hAnsi="Arial" w:cs="Arial"/>
                <w:sz w:val="16"/>
                <w:lang w:val="es-ES_tradnl"/>
              </w:rPr>
            </w:pPr>
            <w:r>
              <w:rPr>
                <w:rFonts w:ascii="Arial" w:hAnsi="Arial" w:cs="Arial"/>
                <w:sz w:val="16"/>
              </w:rPr>
              <w:t>En pesos (aproximado)</w:t>
            </w:r>
          </w:p>
        </w:tc>
        <w:tc>
          <w:tcPr>
            <w:tcW w:w="2251" w:type="dxa"/>
            <w:gridSpan w:val="3"/>
            <w:tcBorders>
              <w:top w:val="nil"/>
              <w:left w:val="nil"/>
              <w:bottom w:val="single" w:sz="4" w:space="0" w:color="auto"/>
              <w:right w:val="nil"/>
            </w:tcBorders>
            <w:noWrap/>
            <w:vAlign w:val="bottom"/>
          </w:tcPr>
          <w:p w:rsidR="0025752F" w:rsidRDefault="0025752F">
            <w:pPr>
              <w:jc w:val="center"/>
              <w:rPr>
                <w:rFonts w:ascii="Arial" w:eastAsia="Arial Unicode MS" w:hAnsi="Arial" w:cs="Arial"/>
                <w:sz w:val="16"/>
                <w:lang w:val="es-ES_tradnl"/>
              </w:rPr>
            </w:pPr>
            <w:r>
              <w:rPr>
                <w:rFonts w:ascii="Arial" w:hAnsi="Arial" w:cs="Arial"/>
                <w:sz w:val="16"/>
              </w:rPr>
              <w:t>No sabe/ no contesta</w:t>
            </w:r>
          </w:p>
        </w:tc>
        <w:tc>
          <w:tcPr>
            <w:tcW w:w="1633" w:type="dxa"/>
            <w:noWrap/>
            <w:vAlign w:val="bottom"/>
          </w:tcPr>
          <w:p w:rsidR="0025752F" w:rsidRDefault="0025752F">
            <w:pPr>
              <w:rPr>
                <w:rFonts w:ascii="Arial" w:eastAsia="Arial Unicode MS" w:hAnsi="Arial" w:cs="Arial"/>
                <w:sz w:val="16"/>
                <w:lang w:val="es-ES_tradnl"/>
              </w:rPr>
            </w:pP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r w:rsidR="0025752F">
        <w:trPr>
          <w:trHeight w:val="405"/>
        </w:trPr>
        <w:tc>
          <w:tcPr>
            <w:tcW w:w="1383" w:type="dxa"/>
            <w:tcBorders>
              <w:top w:val="nil"/>
              <w:left w:val="single" w:sz="4" w:space="0" w:color="auto"/>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272" w:type="dxa"/>
            <w:tcBorders>
              <w:top w:val="nil"/>
              <w:left w:val="nil"/>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150" w:type="dxa"/>
            <w:gridSpan w:val="2"/>
            <w:tcBorders>
              <w:top w:val="nil"/>
              <w:left w:val="nil"/>
              <w:bottom w:val="single" w:sz="4" w:space="0" w:color="auto"/>
              <w:right w:val="nil"/>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101" w:type="dxa"/>
            <w:tcBorders>
              <w:top w:val="nil"/>
              <w:left w:val="nil"/>
              <w:bottom w:val="single" w:sz="4" w:space="0" w:color="auto"/>
              <w:right w:val="single" w:sz="4" w:space="0" w:color="auto"/>
            </w:tcBorders>
            <w:noWrap/>
            <w:vAlign w:val="bottom"/>
          </w:tcPr>
          <w:p w:rsidR="0025752F" w:rsidRDefault="0025752F">
            <w:pPr>
              <w:rPr>
                <w:rFonts w:ascii="Arial" w:eastAsia="Arial Unicode MS" w:hAnsi="Arial" w:cs="Arial"/>
                <w:sz w:val="16"/>
                <w:lang w:val="es-ES_tradnl"/>
              </w:rPr>
            </w:pPr>
            <w:r>
              <w:rPr>
                <w:rFonts w:ascii="Arial" w:hAnsi="Arial" w:cs="Arial"/>
                <w:sz w:val="16"/>
              </w:rPr>
              <w:t> </w:t>
            </w:r>
          </w:p>
        </w:tc>
        <w:tc>
          <w:tcPr>
            <w:tcW w:w="1633" w:type="dxa"/>
            <w:noWrap/>
            <w:vAlign w:val="bottom"/>
          </w:tcPr>
          <w:p w:rsidR="0025752F" w:rsidRDefault="0025752F">
            <w:pPr>
              <w:rPr>
                <w:rFonts w:ascii="Arial" w:eastAsia="Arial Unicode MS" w:hAnsi="Arial" w:cs="Arial"/>
                <w:sz w:val="16"/>
                <w:lang w:val="es-ES_tradnl"/>
              </w:rPr>
            </w:pPr>
          </w:p>
        </w:tc>
        <w:tc>
          <w:tcPr>
            <w:tcW w:w="1634" w:type="dxa"/>
            <w:noWrap/>
            <w:vAlign w:val="bottom"/>
          </w:tcPr>
          <w:p w:rsidR="0025752F" w:rsidRDefault="0025752F">
            <w:pPr>
              <w:rPr>
                <w:rFonts w:ascii="Arial" w:eastAsia="Arial Unicode MS" w:hAnsi="Arial" w:cs="Arial"/>
                <w:sz w:val="16"/>
                <w:lang w:val="es-ES_tradnl"/>
              </w:rPr>
            </w:pPr>
          </w:p>
        </w:tc>
        <w:tc>
          <w:tcPr>
            <w:tcW w:w="1847" w:type="dxa"/>
            <w:gridSpan w:val="2"/>
            <w:noWrap/>
            <w:vAlign w:val="bottom"/>
          </w:tcPr>
          <w:p w:rsidR="0025752F" w:rsidRDefault="0025752F">
            <w:pPr>
              <w:rPr>
                <w:rFonts w:ascii="Arial" w:eastAsia="Arial Unicode MS" w:hAnsi="Arial" w:cs="Arial"/>
                <w:sz w:val="16"/>
                <w:lang w:val="es-ES_tradnl"/>
              </w:rPr>
            </w:pPr>
          </w:p>
        </w:tc>
        <w:tc>
          <w:tcPr>
            <w:tcW w:w="144" w:type="dxa"/>
            <w:noWrap/>
            <w:vAlign w:val="bottom"/>
          </w:tcPr>
          <w:p w:rsidR="0025752F" w:rsidRDefault="0025752F">
            <w:pPr>
              <w:rPr>
                <w:rFonts w:ascii="Arial" w:eastAsia="Arial Unicode MS" w:hAnsi="Arial" w:cs="Arial"/>
                <w:sz w:val="16"/>
                <w:lang w:val="es-ES_tradnl"/>
              </w:rPr>
            </w:pPr>
          </w:p>
        </w:tc>
      </w:tr>
    </w:tbl>
    <w:p w:rsidR="0025752F" w:rsidRDefault="0025752F">
      <w:pPr>
        <w:rPr>
          <w:rFonts w:ascii="Arial" w:hAnsi="Arial" w:cs="Arial"/>
          <w:sz w:val="22"/>
        </w:rPr>
      </w:pPr>
    </w:p>
    <w:p w:rsidR="0025752F" w:rsidRDefault="0025752F">
      <w:pPr>
        <w:pStyle w:val="xl57"/>
        <w:pBdr>
          <w:left w:val="none" w:sz="0" w:space="0" w:color="auto"/>
          <w:bottom w:val="none" w:sz="0" w:space="0" w:color="auto"/>
        </w:pBdr>
        <w:spacing w:before="0" w:beforeAutospacing="0" w:after="0" w:afterAutospacing="0"/>
        <w:rPr>
          <w:rFonts w:eastAsia="Times New Roman"/>
          <w:sz w:val="22"/>
          <w:szCs w:val="20"/>
        </w:rPr>
      </w:pPr>
      <w:r>
        <w:rPr>
          <w:rFonts w:eastAsia="Times New Roman"/>
          <w:sz w:val="22"/>
          <w:szCs w:val="20"/>
        </w:rPr>
        <w:br w:type="page"/>
        <w:t>FORMULARIO ENCUESTA AGUA (REMODELACION)</w:t>
      </w:r>
    </w:p>
    <w:p w:rsidR="0025752F" w:rsidRDefault="0025752F">
      <w:pPr>
        <w:rPr>
          <w:rFonts w:ascii="Arial" w:hAnsi="Arial" w:cs="Arial"/>
          <w:sz w:val="22"/>
        </w:rPr>
      </w:pPr>
    </w:p>
    <w:p w:rsidR="0025752F" w:rsidRDefault="0025752F">
      <w:pPr>
        <w:rPr>
          <w:rFonts w:ascii="Arial" w:hAnsi="Arial" w:cs="Arial"/>
          <w:sz w:val="22"/>
        </w:rPr>
      </w:pPr>
    </w:p>
    <w:tbl>
      <w:tblPr>
        <w:tblW w:w="9340" w:type="dxa"/>
        <w:tblCellMar>
          <w:left w:w="0" w:type="dxa"/>
          <w:right w:w="0" w:type="dxa"/>
        </w:tblCellMar>
        <w:tblLook w:val="0000" w:firstRow="0" w:lastRow="0" w:firstColumn="0" w:lastColumn="0" w:noHBand="0" w:noVBand="0"/>
      </w:tblPr>
      <w:tblGrid>
        <w:gridCol w:w="1216"/>
        <w:gridCol w:w="1164"/>
        <w:gridCol w:w="1049"/>
        <w:gridCol w:w="912"/>
        <w:gridCol w:w="1216"/>
        <w:gridCol w:w="1216"/>
        <w:gridCol w:w="1390"/>
        <w:gridCol w:w="1177"/>
      </w:tblGrid>
      <w:tr w:rsidR="0025752F">
        <w:trPr>
          <w:trHeight w:val="330"/>
        </w:trPr>
        <w:tc>
          <w:tcPr>
            <w:tcW w:w="1200" w:type="dxa"/>
            <w:tcBorders>
              <w:top w:val="nil"/>
              <w:left w:val="nil"/>
              <w:bottom w:val="nil"/>
              <w:right w:val="nil"/>
            </w:tcBorders>
            <w:noWrap/>
            <w:vAlign w:val="bottom"/>
          </w:tcPr>
          <w:p w:rsidR="0025752F" w:rsidRDefault="0025752F">
            <w:pPr>
              <w:rPr>
                <w:rFonts w:ascii="Arial" w:hAnsi="Arial" w:cs="Arial"/>
                <w:sz w:val="16"/>
              </w:rPr>
            </w:pPr>
          </w:p>
          <w:tbl>
            <w:tblPr>
              <w:tblW w:w="0" w:type="auto"/>
              <w:tblCellSpacing w:w="0" w:type="dxa"/>
              <w:tblCellMar>
                <w:left w:w="0" w:type="dxa"/>
                <w:right w:w="0" w:type="dxa"/>
              </w:tblCellMar>
              <w:tblLook w:val="0000" w:firstRow="0" w:lastRow="0" w:firstColumn="0" w:lastColumn="0" w:noHBand="0" w:noVBand="0"/>
            </w:tblPr>
            <w:tblGrid>
              <w:gridCol w:w="1196"/>
            </w:tblGrid>
            <w:tr w:rsidR="0025752F">
              <w:trPr>
                <w:trHeight w:val="330"/>
                <w:tblCellSpacing w:w="0" w:type="dxa"/>
              </w:trPr>
              <w:tc>
                <w:tcPr>
                  <w:tcW w:w="1200" w:type="dxa"/>
                  <w:tcBorders>
                    <w:top w:val="single" w:sz="8" w:space="0" w:color="FFFFFF"/>
                    <w:left w:val="single" w:sz="8" w:space="0" w:color="FFFFFF"/>
                    <w:bottom w:val="single" w:sz="8" w:space="0" w:color="FFFFFF"/>
                    <w:right w:val="single" w:sz="8" w:space="0" w:color="FFFFFF"/>
                  </w:tcBorders>
                </w:tcPr>
                <w:p w:rsidR="0025752F" w:rsidRDefault="0025752F">
                  <w:pPr>
                    <w:rPr>
                      <w:rFonts w:eastAsia="Arial Unicode MS"/>
                      <w:sz w:val="16"/>
                      <w:szCs w:val="2"/>
                    </w:rPr>
                  </w:pPr>
                  <w:r>
                    <w:rPr>
                      <w:sz w:val="16"/>
                      <w:szCs w:val="2"/>
                    </w:rPr>
                    <w:t> </w:t>
                  </w:r>
                </w:p>
              </w:tc>
            </w:tr>
          </w:tbl>
          <w:p w:rsidR="0025752F" w:rsidRDefault="0025752F">
            <w:pPr>
              <w:rPr>
                <w:rFonts w:ascii="Arial" w:eastAsia="Arial Unicode MS" w:hAnsi="Arial" w:cs="Arial"/>
                <w:sz w:val="16"/>
              </w:rPr>
            </w:pPr>
          </w:p>
        </w:tc>
        <w:tc>
          <w:tcPr>
            <w:tcW w:w="1200" w:type="dxa"/>
            <w:tcBorders>
              <w:top w:val="single" w:sz="8" w:space="0" w:color="FFFFFF"/>
              <w:left w:val="nil"/>
              <w:bottom w:val="single" w:sz="8" w:space="0" w:color="FFFFFF"/>
              <w:right w:val="single" w:sz="8" w:space="0" w:color="FFFFFF"/>
            </w:tcBorders>
          </w:tcPr>
          <w:p w:rsidR="0025752F" w:rsidRDefault="0025752F">
            <w:pPr>
              <w:rPr>
                <w:rFonts w:eastAsia="Arial Unicode MS"/>
                <w:sz w:val="16"/>
                <w:szCs w:val="2"/>
              </w:rPr>
            </w:pPr>
            <w:r>
              <w:rPr>
                <w:sz w:val="16"/>
                <w:szCs w:val="2"/>
              </w:rPr>
              <w:t> </w:t>
            </w:r>
          </w:p>
        </w:tc>
        <w:tc>
          <w:tcPr>
            <w:tcW w:w="1200" w:type="dxa"/>
            <w:tcBorders>
              <w:top w:val="single" w:sz="8" w:space="0" w:color="FFFFFF"/>
              <w:left w:val="nil"/>
              <w:bottom w:val="single" w:sz="8" w:space="0" w:color="FFFFFF"/>
              <w:right w:val="single" w:sz="8" w:space="0" w:color="FFFFFF"/>
            </w:tcBorders>
          </w:tcPr>
          <w:p w:rsidR="0025752F" w:rsidRDefault="0025752F">
            <w:pPr>
              <w:rPr>
                <w:rFonts w:eastAsia="Arial Unicode MS"/>
                <w:sz w:val="16"/>
                <w:szCs w:val="2"/>
              </w:rPr>
            </w:pPr>
            <w:r>
              <w:rPr>
                <w:sz w:val="16"/>
                <w:szCs w:val="2"/>
              </w:rPr>
              <w:t> </w:t>
            </w:r>
          </w:p>
        </w:tc>
        <w:tc>
          <w:tcPr>
            <w:tcW w:w="940" w:type="dxa"/>
            <w:tcBorders>
              <w:top w:val="single" w:sz="8" w:space="0" w:color="FFFFFF"/>
              <w:left w:val="nil"/>
              <w:bottom w:val="single" w:sz="8" w:space="0" w:color="FFFFFF"/>
              <w:right w:val="single" w:sz="8" w:space="0" w:color="FFFFFF"/>
            </w:tcBorders>
          </w:tcPr>
          <w:p w:rsidR="0025752F" w:rsidRDefault="0025752F">
            <w:pPr>
              <w:rPr>
                <w:rFonts w:eastAsia="Arial Unicode MS"/>
                <w:sz w:val="16"/>
              </w:rPr>
            </w:pPr>
            <w:r>
              <w:rPr>
                <w:sz w:val="16"/>
              </w:rPr>
              <w:t> </w:t>
            </w:r>
          </w:p>
        </w:tc>
        <w:tc>
          <w:tcPr>
            <w:tcW w:w="1200" w:type="dxa"/>
            <w:tcBorders>
              <w:top w:val="nil"/>
              <w:left w:val="nil"/>
              <w:bottom w:val="nil"/>
              <w:right w:val="nil"/>
            </w:tcBorders>
            <w:noWrap/>
            <w:vAlign w:val="bottom"/>
          </w:tcPr>
          <w:p w:rsidR="0025752F" w:rsidRDefault="0025752F">
            <w:pPr>
              <w:rPr>
                <w:rFonts w:ascii="Arial" w:eastAsia="Arial Unicode MS" w:hAnsi="Arial" w:cs="Arial"/>
                <w:sz w:val="16"/>
              </w:rPr>
            </w:pPr>
          </w:p>
        </w:tc>
        <w:tc>
          <w:tcPr>
            <w:tcW w:w="1200" w:type="dxa"/>
            <w:tcBorders>
              <w:top w:val="nil"/>
              <w:left w:val="nil"/>
              <w:bottom w:val="nil"/>
              <w:right w:val="nil"/>
            </w:tcBorders>
            <w:noWrap/>
            <w:vAlign w:val="bottom"/>
          </w:tcPr>
          <w:p w:rsidR="0025752F" w:rsidRDefault="0025752F">
            <w:pPr>
              <w:rPr>
                <w:rFonts w:ascii="Arial" w:eastAsia="Arial Unicode MS" w:hAnsi="Arial" w:cs="Arial"/>
                <w:sz w:val="16"/>
              </w:rPr>
            </w:pPr>
          </w:p>
        </w:tc>
        <w:tc>
          <w:tcPr>
            <w:tcW w:w="2400" w:type="dxa"/>
            <w:gridSpan w:val="2"/>
            <w:tcBorders>
              <w:top w:val="single" w:sz="8" w:space="0" w:color="auto"/>
              <w:left w:val="single" w:sz="8" w:space="0" w:color="auto"/>
              <w:bottom w:val="nil"/>
              <w:right w:val="single" w:sz="8" w:space="0" w:color="000000"/>
            </w:tcBorders>
            <w:noWrap/>
            <w:vAlign w:val="bottom"/>
          </w:tcPr>
          <w:p w:rsidR="0025752F" w:rsidRDefault="0025752F">
            <w:pPr>
              <w:jc w:val="center"/>
              <w:rPr>
                <w:rFonts w:ascii="Arial" w:eastAsia="Arial Unicode MS" w:hAnsi="Arial" w:cs="Arial"/>
                <w:b/>
                <w:bCs/>
                <w:sz w:val="16"/>
              </w:rPr>
            </w:pPr>
            <w:r>
              <w:rPr>
                <w:rFonts w:ascii="Arial" w:hAnsi="Arial" w:cs="Arial"/>
                <w:b/>
                <w:bCs/>
                <w:sz w:val="16"/>
              </w:rPr>
              <w:t xml:space="preserve">REMODELACIÓN </w:t>
            </w:r>
          </w:p>
        </w:tc>
      </w:tr>
      <w:tr w:rsidR="0025752F">
        <w:trPr>
          <w:trHeight w:val="270"/>
        </w:trPr>
        <w:tc>
          <w:tcPr>
            <w:tcW w:w="3600" w:type="dxa"/>
            <w:gridSpan w:val="3"/>
            <w:tcBorders>
              <w:top w:val="single" w:sz="8" w:space="0" w:color="FFFFFF"/>
              <w:left w:val="single" w:sz="8" w:space="0" w:color="FFFFFF"/>
              <w:bottom w:val="single" w:sz="8" w:space="0" w:color="FFFFFF"/>
              <w:right w:val="single" w:sz="8" w:space="0" w:color="FFFFFF"/>
            </w:tcBorders>
          </w:tcPr>
          <w:p w:rsidR="0025752F" w:rsidRDefault="0025752F">
            <w:pPr>
              <w:rPr>
                <w:rFonts w:eastAsia="Arial Unicode MS"/>
                <w:b/>
                <w:bCs/>
                <w:i/>
                <w:iCs/>
                <w:sz w:val="16"/>
                <w:szCs w:val="18"/>
              </w:rPr>
            </w:pPr>
            <w:r>
              <w:rPr>
                <w:b/>
                <w:bCs/>
                <w:i/>
                <w:iCs/>
                <w:sz w:val="16"/>
                <w:szCs w:val="18"/>
              </w:rPr>
              <w:t> </w:t>
            </w:r>
          </w:p>
        </w:tc>
        <w:tc>
          <w:tcPr>
            <w:tcW w:w="940" w:type="dxa"/>
            <w:tcBorders>
              <w:top w:val="nil"/>
              <w:left w:val="nil"/>
              <w:bottom w:val="single" w:sz="8" w:space="0" w:color="FFFFFF"/>
              <w:right w:val="single" w:sz="8" w:space="0" w:color="FFFFFF"/>
            </w:tcBorders>
          </w:tcPr>
          <w:p w:rsidR="0025752F" w:rsidRDefault="0025752F">
            <w:pPr>
              <w:jc w:val="center"/>
              <w:rPr>
                <w:rFonts w:eastAsia="Arial Unicode MS"/>
                <w:i/>
                <w:iCs/>
                <w:sz w:val="16"/>
              </w:rPr>
            </w:pPr>
            <w:r>
              <w:rPr>
                <w:i/>
                <w:iCs/>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gridSpan w:val="2"/>
            <w:tcBorders>
              <w:top w:val="nil"/>
              <w:left w:val="single" w:sz="8" w:space="0" w:color="auto"/>
              <w:bottom w:val="single" w:sz="8" w:space="0" w:color="auto"/>
              <w:right w:val="single" w:sz="8" w:space="0" w:color="000000"/>
            </w:tcBorders>
            <w:noWrap/>
            <w:vAlign w:val="bottom"/>
          </w:tcPr>
          <w:p w:rsidR="0025752F" w:rsidRDefault="0025752F">
            <w:pPr>
              <w:jc w:val="center"/>
              <w:rPr>
                <w:rFonts w:ascii="Arial" w:eastAsia="Arial Unicode MS" w:hAnsi="Arial" w:cs="Arial"/>
                <w:b/>
                <w:bCs/>
                <w:sz w:val="16"/>
              </w:rPr>
            </w:pPr>
            <w:r>
              <w:rPr>
                <w:rFonts w:ascii="Arial" w:hAnsi="Arial" w:cs="Arial"/>
                <w:b/>
                <w:bCs/>
                <w:sz w:val="16"/>
              </w:rPr>
              <w:t>AGUA POTABLE</w:t>
            </w: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gridSpan w:val="4"/>
            <w:tcBorders>
              <w:top w:val="nil"/>
              <w:left w:val="nil"/>
              <w:bottom w:val="nil"/>
              <w:right w:val="nil"/>
            </w:tcBorders>
            <w:noWrap/>
            <w:vAlign w:val="bottom"/>
          </w:tcPr>
          <w:p w:rsidR="0025752F" w:rsidRDefault="0025752F">
            <w:pPr>
              <w:rPr>
                <w:rFonts w:ascii="Arial" w:eastAsia="Arial Unicode MS" w:hAnsi="Arial" w:cs="Arial"/>
                <w:i/>
                <w:iCs/>
                <w:sz w:val="16"/>
                <w:szCs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i/>
                <w:iCs/>
                <w:sz w:val="16"/>
                <w:szCs w:val="16"/>
              </w:rPr>
            </w:pPr>
            <w:r>
              <w:rPr>
                <w:rFonts w:ascii="Arial" w:hAnsi="Arial" w:cs="Arial"/>
                <w:i/>
                <w:iCs/>
                <w:sz w:val="16"/>
                <w:szCs w:val="16"/>
              </w:rPr>
              <w:t> </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gridSpan w:val="4"/>
            <w:tcBorders>
              <w:top w:val="nil"/>
              <w:left w:val="nil"/>
              <w:bottom w:val="nil"/>
              <w:right w:val="nil"/>
            </w:tcBorders>
            <w:noWrap/>
            <w:vAlign w:val="bottom"/>
          </w:tcPr>
          <w:p w:rsidR="0025752F" w:rsidRDefault="0025752F">
            <w:pPr>
              <w:jc w:val="center"/>
              <w:rPr>
                <w:rFonts w:ascii="Arial" w:eastAsia="Arial Unicode MS" w:hAnsi="Arial" w:cs="Arial"/>
                <w:b/>
                <w:bCs/>
                <w:sz w:val="16"/>
              </w:rPr>
            </w:pPr>
            <w:r>
              <w:rPr>
                <w:rFonts w:ascii="Arial" w:hAnsi="Arial" w:cs="Arial"/>
                <w:b/>
                <w:bCs/>
                <w:sz w:val="16"/>
              </w:rPr>
              <w:t>ENCUESTA SOCIOECONÓMICA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rsidRPr="007310B6">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gridSpan w:val="7"/>
            <w:tcBorders>
              <w:top w:val="nil"/>
              <w:left w:val="nil"/>
              <w:bottom w:val="nil"/>
              <w:right w:val="nil"/>
            </w:tcBorders>
            <w:noWrap/>
            <w:vAlign w:val="bottom"/>
          </w:tcPr>
          <w:p w:rsidR="0025752F" w:rsidRPr="00435E54" w:rsidRDefault="0025752F">
            <w:pPr>
              <w:jc w:val="center"/>
              <w:rPr>
                <w:rFonts w:ascii="Arial" w:eastAsia="Arial Unicode MS" w:hAnsi="Arial" w:cs="Arial"/>
                <w:sz w:val="16"/>
                <w:szCs w:val="18"/>
                <w:lang w:val="es-ES"/>
              </w:rPr>
            </w:pPr>
            <w:r w:rsidRPr="00435E54">
              <w:rPr>
                <w:rFonts w:ascii="Arial" w:hAnsi="Arial" w:cs="Arial"/>
                <w:sz w:val="16"/>
                <w:szCs w:val="18"/>
                <w:lang w:val="es-ES"/>
              </w:rPr>
              <w:t>PROYECTO EJECUTIVO DE REMODELACIÓN DE OBRAS DE AGUA POTABLE</w:t>
            </w:r>
          </w:p>
        </w:tc>
      </w:tr>
      <w:tr w:rsidR="0025752F" w:rsidRPr="007310B6">
        <w:trPr>
          <w:trHeight w:val="162"/>
        </w:trPr>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rsidRPr="007310B6">
        <w:trPr>
          <w:trHeight w:val="255"/>
        </w:trPr>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gridSpan w:val="6"/>
            <w:tcBorders>
              <w:top w:val="nil"/>
              <w:left w:val="nil"/>
              <w:bottom w:val="nil"/>
              <w:right w:val="nil"/>
            </w:tcBorders>
            <w:noWrap/>
            <w:vAlign w:val="bottom"/>
          </w:tcPr>
          <w:p w:rsidR="0025752F" w:rsidRPr="00435E54" w:rsidRDefault="0025752F">
            <w:pPr>
              <w:jc w:val="center"/>
              <w:rPr>
                <w:rFonts w:ascii="Arial" w:eastAsia="Arial Unicode MS" w:hAnsi="Arial" w:cs="Arial"/>
                <w:sz w:val="16"/>
                <w:szCs w:val="18"/>
                <w:lang w:val="es-ES"/>
              </w:rPr>
            </w:pPr>
            <w:r w:rsidRPr="00435E54">
              <w:rPr>
                <w:rFonts w:ascii="Arial" w:hAnsi="Arial" w:cs="Arial"/>
                <w:sz w:val="16"/>
                <w:szCs w:val="18"/>
                <w:lang w:val="es-ES"/>
              </w:rPr>
              <w:t>EN LA LOCALIDAD DE____________________PROVINCIA DE</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szCs w:val="18"/>
                <w:lang w:val="es-ES"/>
              </w:rPr>
            </w:pPr>
          </w:p>
        </w:tc>
      </w:tr>
      <w:tr w:rsidR="0025752F" w:rsidRPr="007310B6">
        <w:trPr>
          <w:trHeight w:val="255"/>
        </w:trPr>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trPr>
          <w:trHeight w:val="405"/>
        </w:trPr>
        <w:tc>
          <w:tcPr>
            <w:tcW w:w="0" w:type="auto"/>
            <w:gridSpan w:val="2"/>
            <w:tcBorders>
              <w:top w:val="single" w:sz="4" w:space="0" w:color="auto"/>
              <w:left w:val="single" w:sz="4" w:space="0" w:color="auto"/>
              <w:bottom w:val="single" w:sz="4" w:space="0" w:color="auto"/>
              <w:right w:val="single" w:sz="4" w:space="0" w:color="000000"/>
            </w:tcBorders>
            <w:noWrap/>
            <w:vAlign w:val="bottom"/>
          </w:tcPr>
          <w:p w:rsidR="0025752F" w:rsidRDefault="0025752F">
            <w:pPr>
              <w:rPr>
                <w:rFonts w:ascii="Arial" w:eastAsia="Arial Unicode MS" w:hAnsi="Arial" w:cs="Arial"/>
                <w:sz w:val="16"/>
              </w:rPr>
            </w:pPr>
            <w:r>
              <w:rPr>
                <w:rFonts w:ascii="Arial" w:hAnsi="Arial" w:cs="Arial"/>
                <w:sz w:val="16"/>
              </w:rPr>
              <w:t>N° DE ENCUESTADOR</w:t>
            </w:r>
          </w:p>
        </w:tc>
        <w:tc>
          <w:tcPr>
            <w:tcW w:w="0" w:type="auto"/>
            <w:tcBorders>
              <w:top w:val="single" w:sz="4" w:space="0" w:color="auto"/>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single" w:sz="4" w:space="0" w:color="auto"/>
              <w:left w:val="nil"/>
              <w:bottom w:val="single" w:sz="4" w:space="0" w:color="auto"/>
              <w:right w:val="nil"/>
            </w:tcBorders>
            <w:noWrap/>
            <w:vAlign w:val="bottom"/>
          </w:tcPr>
          <w:p w:rsidR="0025752F" w:rsidRDefault="0025752F">
            <w:pPr>
              <w:jc w:val="center"/>
              <w:rPr>
                <w:rFonts w:ascii="Arial" w:eastAsia="Arial Unicode MS" w:hAnsi="Arial" w:cs="Arial"/>
                <w:sz w:val="16"/>
              </w:rPr>
            </w:pPr>
            <w:r>
              <w:rPr>
                <w:rFonts w:ascii="Arial" w:hAnsi="Arial" w:cs="Arial"/>
                <w:sz w:val="16"/>
              </w:rPr>
              <w:t>FECHA</w:t>
            </w:r>
          </w:p>
        </w:tc>
        <w:tc>
          <w:tcPr>
            <w:tcW w:w="0" w:type="auto"/>
            <w:tcBorders>
              <w:top w:val="single" w:sz="4" w:space="0" w:color="auto"/>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xml:space="preserve">      /    /</w:t>
            </w:r>
          </w:p>
        </w:tc>
        <w:tc>
          <w:tcPr>
            <w:tcW w:w="0" w:type="auto"/>
            <w:gridSpan w:val="2"/>
            <w:tcBorders>
              <w:top w:val="single" w:sz="4" w:space="0" w:color="auto"/>
              <w:left w:val="single" w:sz="4" w:space="0" w:color="auto"/>
              <w:bottom w:val="single" w:sz="4" w:space="0" w:color="auto"/>
              <w:right w:val="single" w:sz="4" w:space="0" w:color="000000"/>
            </w:tcBorders>
            <w:noWrap/>
            <w:vAlign w:val="bottom"/>
          </w:tcPr>
          <w:p w:rsidR="0025752F" w:rsidRDefault="0025752F">
            <w:pPr>
              <w:jc w:val="center"/>
              <w:rPr>
                <w:rFonts w:ascii="Arial" w:eastAsia="Arial Unicode MS" w:hAnsi="Arial" w:cs="Arial"/>
                <w:sz w:val="16"/>
              </w:rPr>
            </w:pPr>
            <w:r>
              <w:rPr>
                <w:rFonts w:ascii="Arial" w:hAnsi="Arial" w:cs="Arial"/>
                <w:sz w:val="16"/>
              </w:rPr>
              <w:t>HORA INICIACIÓN</w:t>
            </w:r>
          </w:p>
        </w:tc>
        <w:tc>
          <w:tcPr>
            <w:tcW w:w="0" w:type="auto"/>
            <w:tcBorders>
              <w:top w:val="single" w:sz="4" w:space="0" w:color="auto"/>
              <w:left w:val="nil"/>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r>
      <w:tr w:rsidR="0025752F">
        <w:trPr>
          <w:trHeight w:val="405"/>
        </w:trPr>
        <w:tc>
          <w:tcPr>
            <w:tcW w:w="0" w:type="auto"/>
            <w:tcBorders>
              <w:top w:val="nil"/>
              <w:left w:val="single" w:sz="4" w:space="0" w:color="auto"/>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DIRECCIÓN</w:t>
            </w:r>
          </w:p>
        </w:tc>
        <w:tc>
          <w:tcPr>
            <w:tcW w:w="0" w:type="auto"/>
            <w:tcBorders>
              <w:top w:val="nil"/>
              <w:left w:val="nil"/>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ascii="Arial" w:eastAsia="Arial Unicode MS" w:hAnsi="Arial" w:cs="Arial"/>
                <w:sz w:val="16"/>
              </w:rPr>
            </w:pPr>
            <w:r>
              <w:rPr>
                <w:rFonts w:ascii="Arial" w:hAnsi="Arial" w:cs="Arial"/>
                <w:sz w:val="16"/>
              </w:rPr>
              <w:t>N°</w:t>
            </w:r>
          </w:p>
        </w:tc>
        <w:tc>
          <w:tcPr>
            <w:tcW w:w="0" w:type="auto"/>
            <w:tcBorders>
              <w:top w:val="nil"/>
              <w:left w:val="nil"/>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r>
      <w:tr w:rsidR="0025752F">
        <w:trPr>
          <w:trHeight w:val="405"/>
        </w:trPr>
        <w:tc>
          <w:tcPr>
            <w:tcW w:w="0" w:type="auto"/>
            <w:gridSpan w:val="2"/>
            <w:tcBorders>
              <w:top w:val="nil"/>
              <w:left w:val="single" w:sz="4" w:space="0" w:color="auto"/>
              <w:bottom w:val="single" w:sz="4" w:space="0" w:color="auto"/>
              <w:right w:val="single" w:sz="4" w:space="0" w:color="000000"/>
            </w:tcBorders>
            <w:noWrap/>
            <w:vAlign w:val="bottom"/>
          </w:tcPr>
          <w:p w:rsidR="0025752F" w:rsidRDefault="0025752F">
            <w:pPr>
              <w:rPr>
                <w:rFonts w:ascii="Arial" w:eastAsia="Arial Unicode MS" w:hAnsi="Arial" w:cs="Arial"/>
                <w:sz w:val="16"/>
              </w:rPr>
            </w:pPr>
            <w:r>
              <w:rPr>
                <w:rFonts w:ascii="Arial" w:hAnsi="Arial" w:cs="Arial"/>
                <w:sz w:val="16"/>
              </w:rPr>
              <w:t>ENCUESTADOR</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auto"/>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ascii="Arial" w:eastAsia="Arial Unicode MS" w:hAnsi="Arial" w:cs="Arial"/>
                <w:sz w:val="16"/>
              </w:rPr>
            </w:pPr>
            <w:r>
              <w:rPr>
                <w:rFonts w:ascii="Arial" w:hAnsi="Arial" w:cs="Arial"/>
                <w:sz w:val="16"/>
              </w:rPr>
              <w:t>N°</w:t>
            </w:r>
          </w:p>
        </w:tc>
        <w:tc>
          <w:tcPr>
            <w:tcW w:w="0" w:type="auto"/>
            <w:tcBorders>
              <w:top w:val="nil"/>
              <w:left w:val="nil"/>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gridSpan w:val="2"/>
            <w:tcBorders>
              <w:top w:val="single" w:sz="4" w:space="0" w:color="auto"/>
              <w:left w:val="single" w:sz="4" w:space="0" w:color="auto"/>
              <w:bottom w:val="nil"/>
              <w:right w:val="nil"/>
            </w:tcBorders>
            <w:noWrap/>
            <w:vAlign w:val="bottom"/>
          </w:tcPr>
          <w:p w:rsidR="0025752F" w:rsidRDefault="0025752F">
            <w:pPr>
              <w:rPr>
                <w:rFonts w:ascii="Arial" w:eastAsia="Arial Unicode MS" w:hAnsi="Arial" w:cs="Arial"/>
                <w:b/>
                <w:bCs/>
                <w:sz w:val="16"/>
              </w:rPr>
            </w:pPr>
            <w:r>
              <w:rPr>
                <w:rFonts w:ascii="Arial" w:hAnsi="Arial" w:cs="Arial"/>
                <w:b/>
                <w:bCs/>
                <w:sz w:val="16"/>
              </w:rPr>
              <w:t>INTRODUCCIÓN:</w:t>
            </w:r>
          </w:p>
        </w:tc>
        <w:tc>
          <w:tcPr>
            <w:tcW w:w="0" w:type="auto"/>
            <w:tcBorders>
              <w:top w:val="single" w:sz="4" w:space="0" w:color="auto"/>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single" w:sz="4" w:space="0" w:color="auto"/>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single" w:sz="4" w:space="0" w:color="auto"/>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single" w:sz="4" w:space="0" w:color="auto"/>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single" w:sz="4" w:space="0" w:color="auto"/>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single" w:sz="4" w:space="0" w:color="auto"/>
              <w:left w:val="nil"/>
              <w:bottom w:val="nil"/>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r>
      <w:tr w:rsidR="0025752F" w:rsidRPr="007310B6">
        <w:trPr>
          <w:trHeight w:val="255"/>
        </w:trPr>
        <w:tc>
          <w:tcPr>
            <w:tcW w:w="0" w:type="auto"/>
            <w:gridSpan w:val="8"/>
            <w:tcBorders>
              <w:top w:val="nil"/>
              <w:left w:val="single" w:sz="4" w:space="0" w:color="auto"/>
              <w:bottom w:val="nil"/>
              <w:right w:val="single" w:sz="4" w:space="0" w:color="000000"/>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 xml:space="preserve">Debe aclararse al encuestado que el Municipio está evaluando la remodelación de red de agua potable </w:t>
            </w:r>
          </w:p>
        </w:tc>
      </w:tr>
      <w:tr w:rsidR="0025752F" w:rsidRPr="007310B6">
        <w:trPr>
          <w:trHeight w:val="255"/>
        </w:trPr>
        <w:tc>
          <w:tcPr>
            <w:tcW w:w="0" w:type="auto"/>
            <w:gridSpan w:val="8"/>
            <w:tcBorders>
              <w:top w:val="nil"/>
              <w:left w:val="single" w:sz="4" w:space="0" w:color="auto"/>
              <w:bottom w:val="nil"/>
              <w:right w:val="single" w:sz="4" w:space="0" w:color="000000"/>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 xml:space="preserve">existente para lo cual desea conocer su opinión. Se le hará una serie de preguntas cuyo objetivo es el  </w:t>
            </w:r>
          </w:p>
        </w:tc>
      </w:tr>
      <w:tr w:rsidR="0025752F" w:rsidRPr="007310B6">
        <w:trPr>
          <w:trHeight w:val="255"/>
        </w:trPr>
        <w:tc>
          <w:tcPr>
            <w:tcW w:w="0" w:type="auto"/>
            <w:gridSpan w:val="8"/>
            <w:tcBorders>
              <w:top w:val="nil"/>
              <w:left w:val="single" w:sz="4" w:space="0" w:color="auto"/>
              <w:bottom w:val="nil"/>
              <w:right w:val="single" w:sz="4" w:space="0" w:color="000000"/>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 xml:space="preserve">de poder evaluar el proyecto por parte de las autoridades. </w:t>
            </w:r>
          </w:p>
        </w:tc>
      </w:tr>
      <w:tr w:rsidR="0025752F" w:rsidRPr="007310B6">
        <w:trPr>
          <w:trHeight w:val="255"/>
        </w:trPr>
        <w:tc>
          <w:tcPr>
            <w:tcW w:w="0" w:type="auto"/>
            <w:gridSpan w:val="7"/>
            <w:tcBorders>
              <w:top w:val="nil"/>
              <w:left w:val="single" w:sz="4" w:space="0" w:color="auto"/>
              <w:bottom w:val="single" w:sz="4" w:space="0" w:color="auto"/>
              <w:right w:val="nil"/>
            </w:tcBorders>
            <w:noWrap/>
            <w:vAlign w:val="bottom"/>
          </w:tcPr>
          <w:p w:rsidR="0025752F" w:rsidRPr="00435E54" w:rsidRDefault="0025752F">
            <w:pPr>
              <w:rPr>
                <w:rFonts w:ascii="Arial" w:eastAsia="Arial Unicode MS" w:hAnsi="Arial" w:cs="Arial"/>
                <w:sz w:val="16"/>
                <w:u w:val="single"/>
                <w:lang w:val="es-ES"/>
              </w:rPr>
            </w:pPr>
            <w:r w:rsidRPr="00435E54">
              <w:rPr>
                <w:rFonts w:ascii="Arial" w:hAnsi="Arial" w:cs="Arial"/>
                <w:sz w:val="16"/>
                <w:u w:val="single"/>
                <w:lang w:val="es-ES"/>
              </w:rPr>
              <w:t>Se le aclarará que las respuestas son confidenciales y la encuesta es anónima.</w:t>
            </w:r>
          </w:p>
        </w:tc>
        <w:tc>
          <w:tcPr>
            <w:tcW w:w="0" w:type="auto"/>
            <w:tcBorders>
              <w:top w:val="nil"/>
              <w:left w:val="nil"/>
              <w:bottom w:val="single" w:sz="4" w:space="0" w:color="auto"/>
              <w:right w:val="single" w:sz="4" w:space="0" w:color="auto"/>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 </w:t>
            </w:r>
          </w:p>
        </w:tc>
      </w:tr>
      <w:tr w:rsidR="0025752F" w:rsidRPr="007310B6">
        <w:trPr>
          <w:trHeight w:val="255"/>
        </w:trPr>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rsidRPr="007310B6">
        <w:trPr>
          <w:trHeight w:val="255"/>
        </w:trPr>
        <w:tc>
          <w:tcPr>
            <w:tcW w:w="0" w:type="auto"/>
            <w:gridSpan w:val="4"/>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r w:rsidRPr="00435E54">
              <w:rPr>
                <w:rFonts w:ascii="Arial" w:hAnsi="Arial" w:cs="Arial"/>
                <w:b/>
                <w:bCs/>
                <w:sz w:val="16"/>
                <w:lang w:val="es-ES"/>
              </w:rPr>
              <w:t>1 Datos del Entrevistado (Jefe de Familia)</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rsidRPr="007310B6">
        <w:trPr>
          <w:trHeight w:val="162"/>
        </w:trPr>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rsidRPr="007310B6">
        <w:trPr>
          <w:trHeight w:val="319"/>
        </w:trPr>
        <w:tc>
          <w:tcPr>
            <w:tcW w:w="0" w:type="auto"/>
            <w:gridSpan w:val="4"/>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1 ¿Quién ocupa la posición de jefe de familia?</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trPr>
          <w:trHeight w:val="360"/>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1.1 Padre</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60"/>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1.2 Madre</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60"/>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1.3 Otro (especificar)</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b/>
                <w:bCs/>
                <w:sz w:val="16"/>
              </w:rPr>
            </w:pPr>
            <w:r>
              <w:rPr>
                <w:rFonts w:ascii="Arial" w:hAnsi="Arial" w:cs="Arial"/>
                <w:b/>
                <w:bCs/>
                <w:sz w:val="16"/>
              </w:rPr>
              <w:t>2 Población</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162"/>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rsidRPr="007310B6">
        <w:trPr>
          <w:trHeight w:val="360"/>
        </w:trPr>
        <w:tc>
          <w:tcPr>
            <w:tcW w:w="0" w:type="auto"/>
            <w:gridSpan w:val="4"/>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2.1 ¿Cuántas personas viven en su casa?</w:t>
            </w: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 </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trPr>
          <w:trHeight w:val="360"/>
        </w:trPr>
        <w:tc>
          <w:tcPr>
            <w:tcW w:w="0" w:type="auto"/>
            <w:gridSpan w:val="3"/>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2.2 ¿Cuántas personas trabajan?</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rsidRPr="007310B6">
        <w:trPr>
          <w:trHeight w:val="255"/>
        </w:trPr>
        <w:tc>
          <w:tcPr>
            <w:tcW w:w="0" w:type="auto"/>
            <w:gridSpan w:val="8"/>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r w:rsidRPr="00435E54">
              <w:rPr>
                <w:rFonts w:ascii="Arial" w:hAnsi="Arial" w:cs="Arial"/>
                <w:b/>
                <w:bCs/>
                <w:sz w:val="16"/>
                <w:lang w:val="es-ES"/>
              </w:rPr>
              <w:t xml:space="preserve">3 ¿En los últimos 12 meses, observó problemas con el suministro de agua potable como </w:t>
            </w:r>
          </w:p>
        </w:tc>
      </w:tr>
      <w:tr w:rsidR="0025752F" w:rsidRPr="007310B6">
        <w:trPr>
          <w:trHeight w:val="255"/>
        </w:trPr>
        <w:tc>
          <w:tcPr>
            <w:tcW w:w="0" w:type="auto"/>
            <w:gridSpan w:val="3"/>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r w:rsidRPr="00435E54">
              <w:rPr>
                <w:rFonts w:ascii="Arial" w:hAnsi="Arial" w:cs="Arial"/>
                <w:b/>
                <w:bCs/>
                <w:sz w:val="16"/>
                <w:lang w:val="es-ES"/>
              </w:rPr>
              <w:t xml:space="preserve">  ser cortes o baja presión?</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rsidRPr="007310B6">
        <w:trPr>
          <w:trHeight w:val="255"/>
        </w:trPr>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3.1 SI</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szCs w:val="16"/>
              </w:rPr>
            </w:pPr>
            <w:r>
              <w:rPr>
                <w:rFonts w:ascii="Arial" w:hAnsi="Arial" w:cs="Arial"/>
                <w:sz w:val="16"/>
                <w:szCs w:val="16"/>
              </w:rPr>
              <w:t>pasar a  4</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3.2 NO</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szCs w:val="16"/>
              </w:rPr>
            </w:pPr>
            <w:r>
              <w:rPr>
                <w:rFonts w:ascii="Arial" w:hAnsi="Arial" w:cs="Arial"/>
                <w:sz w:val="16"/>
                <w:szCs w:val="16"/>
              </w:rPr>
              <w:t>pasar a 10</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3.3 No sabe/ no contesta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szCs w:val="16"/>
              </w:rPr>
            </w:pPr>
            <w:r>
              <w:rPr>
                <w:rFonts w:ascii="Arial" w:hAnsi="Arial" w:cs="Arial"/>
                <w:sz w:val="16"/>
                <w:szCs w:val="16"/>
              </w:rPr>
              <w:t>pasar a 6</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162"/>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pStyle w:val="FootnoteText"/>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b/>
                <w:bCs/>
                <w:sz w:val="16"/>
              </w:rPr>
            </w:pPr>
          </w:p>
          <w:p w:rsidR="0025752F" w:rsidRDefault="0025752F">
            <w:pPr>
              <w:rPr>
                <w:rFonts w:ascii="Arial" w:eastAsia="Arial Unicode MS" w:hAnsi="Arial" w:cs="Arial"/>
                <w:b/>
                <w:bCs/>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162"/>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rsidRPr="007310B6">
        <w:trPr>
          <w:trHeight w:val="255"/>
        </w:trPr>
        <w:tc>
          <w:tcPr>
            <w:tcW w:w="0" w:type="auto"/>
            <w:gridSpan w:val="6"/>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r w:rsidRPr="00435E54">
              <w:rPr>
                <w:rFonts w:ascii="Arial" w:hAnsi="Arial" w:cs="Arial"/>
                <w:b/>
                <w:bCs/>
                <w:sz w:val="16"/>
                <w:lang w:val="es-ES"/>
              </w:rPr>
              <w:t>4 ¿El problema de cortes o baja presión es mayor en el verano?</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rsidRPr="007310B6">
        <w:trPr>
          <w:trHeight w:val="162"/>
        </w:trPr>
        <w:tc>
          <w:tcPr>
            <w:tcW w:w="0" w:type="auto"/>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4.1 SI</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4.2 NO</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4.3 No sabe/ no contesta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rsidRPr="007310B6">
        <w:trPr>
          <w:trHeight w:val="255"/>
        </w:trPr>
        <w:tc>
          <w:tcPr>
            <w:tcW w:w="0" w:type="auto"/>
            <w:gridSpan w:val="5"/>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r w:rsidRPr="00435E54">
              <w:rPr>
                <w:rFonts w:ascii="Arial" w:hAnsi="Arial" w:cs="Arial"/>
                <w:b/>
                <w:bCs/>
                <w:sz w:val="16"/>
                <w:lang w:val="es-ES"/>
              </w:rPr>
              <w:t>5 ¿Cómo resuelve el problemas de falta de agua?</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p>
        </w:tc>
      </w:tr>
      <w:tr w:rsidR="0025752F" w:rsidRPr="007310B6">
        <w:trPr>
          <w:trHeight w:val="162"/>
        </w:trPr>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trPr>
          <w:trHeight w:val="319"/>
        </w:trPr>
        <w:tc>
          <w:tcPr>
            <w:tcW w:w="0" w:type="auto"/>
            <w:gridSpan w:val="3"/>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5.1 Acude a un grifo público</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 </w:t>
            </w:r>
          </w:p>
        </w:tc>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szCs w:val="16"/>
              </w:rPr>
            </w:pPr>
            <w:r>
              <w:rPr>
                <w:rFonts w:ascii="Arial" w:hAnsi="Arial" w:cs="Arial"/>
                <w:sz w:val="16"/>
                <w:szCs w:val="16"/>
              </w:rPr>
              <w:t>Pasar a 11</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3"/>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 xml:space="preserve">5.2 Acude a lo de un vecino </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single" w:sz="4" w:space="0" w:color="auto"/>
              <w:bottom w:val="single" w:sz="4" w:space="0" w:color="auto"/>
              <w:right w:val="single" w:sz="4" w:space="0" w:color="auto"/>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 </w:t>
            </w:r>
          </w:p>
        </w:tc>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szCs w:val="16"/>
              </w:rPr>
            </w:pPr>
            <w:r>
              <w:rPr>
                <w:rFonts w:ascii="Arial" w:hAnsi="Arial" w:cs="Arial"/>
                <w:sz w:val="16"/>
                <w:szCs w:val="16"/>
              </w:rPr>
              <w:t>Pasar a 11</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4"/>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5.3 Posee un bomba a motor o manual y la usa</w:t>
            </w:r>
          </w:p>
        </w:tc>
        <w:tc>
          <w:tcPr>
            <w:tcW w:w="0" w:type="auto"/>
            <w:tcBorders>
              <w:top w:val="nil"/>
              <w:left w:val="single" w:sz="4" w:space="0" w:color="auto"/>
              <w:bottom w:val="single" w:sz="4" w:space="0" w:color="auto"/>
              <w:right w:val="single" w:sz="4" w:space="0" w:color="auto"/>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 </w:t>
            </w:r>
          </w:p>
        </w:tc>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szCs w:val="16"/>
              </w:rPr>
            </w:pPr>
            <w:r>
              <w:rPr>
                <w:rFonts w:ascii="Arial" w:hAnsi="Arial" w:cs="Arial"/>
                <w:sz w:val="16"/>
                <w:szCs w:val="16"/>
              </w:rPr>
              <w:t>Pasar a 11</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3"/>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5.4 Posee un aljibe y usa su agua</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single" w:sz="4" w:space="0" w:color="auto"/>
              <w:bottom w:val="single" w:sz="4" w:space="0" w:color="auto"/>
              <w:right w:val="single" w:sz="4" w:space="0" w:color="auto"/>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 </w:t>
            </w:r>
          </w:p>
        </w:tc>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szCs w:val="16"/>
              </w:rPr>
            </w:pPr>
            <w:r>
              <w:rPr>
                <w:rFonts w:ascii="Arial" w:hAnsi="Arial" w:cs="Arial"/>
                <w:sz w:val="16"/>
                <w:szCs w:val="16"/>
              </w:rPr>
              <w:t>Pasar a 11</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4"/>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5.5 Acopia agua para épocas de escasez</w:t>
            </w: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szCs w:val="16"/>
              </w:rPr>
            </w:pPr>
            <w:r>
              <w:rPr>
                <w:rFonts w:ascii="Arial" w:hAnsi="Arial" w:cs="Arial"/>
                <w:sz w:val="16"/>
                <w:szCs w:val="16"/>
              </w:rPr>
              <w:t>Pasar a 11</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3"/>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5.6 Llama al camión cisterna municipal</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single" w:sz="4" w:space="0" w:color="auto"/>
              <w:bottom w:val="single" w:sz="4" w:space="0" w:color="auto"/>
              <w:right w:val="single" w:sz="4" w:space="0" w:color="auto"/>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 </w:t>
            </w:r>
          </w:p>
        </w:tc>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szCs w:val="16"/>
              </w:rPr>
            </w:pPr>
            <w:r>
              <w:rPr>
                <w:rFonts w:ascii="Arial" w:hAnsi="Arial" w:cs="Arial"/>
                <w:sz w:val="16"/>
                <w:szCs w:val="16"/>
              </w:rPr>
              <w:t>pasar a 6</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3"/>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5.7 Compra agua embotellada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szCs w:val="16"/>
              </w:rPr>
            </w:pPr>
            <w:r>
              <w:rPr>
                <w:rFonts w:ascii="Arial" w:hAnsi="Arial" w:cs="Arial"/>
                <w:sz w:val="16"/>
                <w:szCs w:val="16"/>
              </w:rPr>
              <w:t>pasar a 9</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5.8 Otro (especificar)</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szCs w:val="16"/>
              </w:rPr>
            </w:pPr>
            <w:r>
              <w:rPr>
                <w:rFonts w:ascii="Arial" w:hAnsi="Arial" w:cs="Arial"/>
                <w:sz w:val="16"/>
                <w:szCs w:val="16"/>
              </w:rPr>
              <w:t>Pasar a 11</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pStyle w:val="FootnoteText"/>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rsidRPr="007310B6">
        <w:trPr>
          <w:trHeight w:val="255"/>
        </w:trPr>
        <w:tc>
          <w:tcPr>
            <w:tcW w:w="0" w:type="auto"/>
            <w:gridSpan w:val="7"/>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r w:rsidRPr="00435E54">
              <w:rPr>
                <w:rFonts w:ascii="Arial" w:hAnsi="Arial" w:cs="Arial"/>
                <w:b/>
                <w:bCs/>
                <w:sz w:val="16"/>
                <w:lang w:val="es-ES"/>
              </w:rPr>
              <w:t>6 ¿Cada cuánto viene el servicio de cisterna para proveerle de agua potable?</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rsidRPr="007310B6">
        <w:trPr>
          <w:trHeight w:val="162"/>
        </w:trPr>
        <w:tc>
          <w:tcPr>
            <w:tcW w:w="0" w:type="auto"/>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6.1 Todos los días</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3"/>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6.2 Tres veces por semana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6.3 Una vez por semana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6.4 No sabe/ no contesta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rsidRPr="007310B6">
        <w:trPr>
          <w:trHeight w:val="255"/>
        </w:trPr>
        <w:tc>
          <w:tcPr>
            <w:tcW w:w="0" w:type="auto"/>
            <w:gridSpan w:val="3"/>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r w:rsidRPr="00435E54">
              <w:rPr>
                <w:rFonts w:ascii="Arial" w:hAnsi="Arial" w:cs="Arial"/>
                <w:b/>
                <w:bCs/>
                <w:sz w:val="16"/>
                <w:lang w:val="es-ES"/>
              </w:rPr>
              <w:t>7 ¿Cuánto le cuesta este servicio?</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p>
        </w:tc>
      </w:tr>
      <w:tr w:rsidR="0025752F" w:rsidRPr="007310B6">
        <w:trPr>
          <w:trHeight w:val="162"/>
        </w:trPr>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trPr>
          <w:trHeight w:val="255"/>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7.1 En pesos (aprox.)</w:t>
            </w:r>
          </w:p>
        </w:tc>
        <w:tc>
          <w:tcPr>
            <w:tcW w:w="0" w:type="auto"/>
            <w:tcBorders>
              <w:top w:val="nil"/>
              <w:left w:val="nil"/>
              <w:bottom w:val="single" w:sz="4" w:space="0" w:color="FFFFFF"/>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FFFFFF"/>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single" w:sz="4" w:space="0" w:color="auto"/>
              <w:left w:val="nil"/>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60"/>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7.2 No sabe/ no contesta</w:t>
            </w:r>
          </w:p>
        </w:tc>
        <w:tc>
          <w:tcPr>
            <w:tcW w:w="0" w:type="auto"/>
            <w:tcBorders>
              <w:top w:val="nil"/>
              <w:left w:val="nil"/>
              <w:bottom w:val="single" w:sz="4" w:space="0" w:color="FFFFFF"/>
              <w:right w:val="nil"/>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FFFFFF"/>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b/>
                <w:bCs/>
                <w:sz w:val="16"/>
              </w:rPr>
            </w:pPr>
            <w:r>
              <w:rPr>
                <w:rFonts w:ascii="Arial" w:hAnsi="Arial" w:cs="Arial"/>
                <w:b/>
                <w:bCs/>
                <w:sz w:val="16"/>
              </w:rPr>
              <w:t>8 ¿Cómo usa el agua?</w:t>
            </w:r>
          </w:p>
        </w:tc>
        <w:tc>
          <w:tcPr>
            <w:tcW w:w="0" w:type="auto"/>
            <w:tcBorders>
              <w:top w:val="nil"/>
              <w:left w:val="nil"/>
              <w:bottom w:val="nil"/>
              <w:right w:val="nil"/>
            </w:tcBorders>
            <w:noWrap/>
            <w:vAlign w:val="bottom"/>
          </w:tcPr>
          <w:p w:rsidR="0025752F" w:rsidRDefault="0025752F">
            <w:pPr>
              <w:rPr>
                <w:rFonts w:ascii="Arial" w:eastAsia="Arial Unicode MS" w:hAnsi="Arial" w:cs="Arial"/>
                <w:b/>
                <w:bCs/>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b/>
                <w:bCs/>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b/>
                <w:bCs/>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b/>
                <w:bCs/>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b/>
                <w:bCs/>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b/>
                <w:bCs/>
                <w:sz w:val="16"/>
              </w:rPr>
            </w:pPr>
          </w:p>
        </w:tc>
      </w:tr>
      <w:tr w:rsidR="0025752F">
        <w:trPr>
          <w:trHeight w:val="162"/>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8.1 Como la recibe</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8.2 La hierve</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8.3 La filtra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8.4 Le pone cloro</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jc w:val="cente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rsidRPr="007310B6">
        <w:trPr>
          <w:trHeight w:val="255"/>
        </w:trPr>
        <w:tc>
          <w:tcPr>
            <w:tcW w:w="0" w:type="auto"/>
            <w:gridSpan w:val="5"/>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r w:rsidRPr="00435E54">
              <w:rPr>
                <w:rFonts w:ascii="Arial" w:hAnsi="Arial" w:cs="Arial"/>
                <w:b/>
                <w:bCs/>
                <w:sz w:val="16"/>
                <w:lang w:val="es-ES"/>
              </w:rPr>
              <w:t>9 ¿Cuántas botellas compra aproximadamente en el mes?</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rsidRPr="007310B6">
        <w:trPr>
          <w:trHeight w:val="105"/>
        </w:trPr>
        <w:tc>
          <w:tcPr>
            <w:tcW w:w="0" w:type="auto"/>
            <w:tcBorders>
              <w:top w:val="nil"/>
              <w:left w:val="nil"/>
              <w:bottom w:val="nil"/>
              <w:right w:val="nil"/>
            </w:tcBorders>
            <w:noWrap/>
            <w:vAlign w:val="bottom"/>
          </w:tcPr>
          <w:p w:rsidR="0025752F" w:rsidRPr="00435E54" w:rsidRDefault="0025752F">
            <w:pPr>
              <w:jc w:val="cente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jc w:val="cente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jc w:val="cente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jc w:val="cente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trPr>
          <w:trHeight w:val="360"/>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9.1 Cantidad en N°</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rsidRPr="007310B6">
        <w:trPr>
          <w:trHeight w:val="360"/>
        </w:trPr>
        <w:tc>
          <w:tcPr>
            <w:tcW w:w="0" w:type="auto"/>
            <w:gridSpan w:val="3"/>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9.2 Cuanto le cuesta la botella ?</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single" w:sz="4" w:space="0" w:color="auto"/>
              <w:bottom w:val="single" w:sz="4" w:space="0" w:color="auto"/>
              <w:right w:val="single" w:sz="4" w:space="0" w:color="auto"/>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 </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9.3 No sabe/ no contesta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rsidRPr="007310B6">
        <w:trPr>
          <w:trHeight w:val="255"/>
        </w:trPr>
        <w:tc>
          <w:tcPr>
            <w:tcW w:w="0" w:type="auto"/>
            <w:gridSpan w:val="7"/>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r w:rsidRPr="00435E54">
              <w:rPr>
                <w:rFonts w:ascii="Arial" w:hAnsi="Arial" w:cs="Arial"/>
                <w:b/>
                <w:bCs/>
                <w:sz w:val="16"/>
                <w:lang w:val="es-ES"/>
              </w:rPr>
              <w:t>10 ¿En los últimos 12 meses ha observado casos donde el agua "sale" turbia</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p>
        </w:tc>
      </w:tr>
      <w:tr w:rsidR="0025752F">
        <w:trPr>
          <w:trHeight w:val="255"/>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b/>
                <w:bCs/>
                <w:sz w:val="16"/>
              </w:rPr>
            </w:pPr>
            <w:r w:rsidRPr="00435E54">
              <w:rPr>
                <w:rFonts w:ascii="Arial" w:hAnsi="Arial" w:cs="Arial"/>
                <w:b/>
                <w:bCs/>
                <w:sz w:val="16"/>
                <w:lang w:val="es-ES"/>
              </w:rPr>
              <w:t xml:space="preserve">    </w:t>
            </w:r>
            <w:r>
              <w:rPr>
                <w:rFonts w:ascii="Arial" w:hAnsi="Arial" w:cs="Arial"/>
                <w:b/>
                <w:bCs/>
                <w:sz w:val="16"/>
              </w:rPr>
              <w:t>o color marrón?</w:t>
            </w:r>
          </w:p>
        </w:tc>
        <w:tc>
          <w:tcPr>
            <w:tcW w:w="0" w:type="auto"/>
            <w:tcBorders>
              <w:top w:val="nil"/>
              <w:left w:val="nil"/>
              <w:bottom w:val="nil"/>
              <w:right w:val="nil"/>
            </w:tcBorders>
            <w:noWrap/>
            <w:vAlign w:val="bottom"/>
          </w:tcPr>
          <w:p w:rsidR="0025752F" w:rsidRDefault="0025752F">
            <w:pPr>
              <w:rPr>
                <w:rFonts w:ascii="Arial" w:eastAsia="Arial Unicode MS" w:hAnsi="Arial" w:cs="Arial"/>
                <w:b/>
                <w:bCs/>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b/>
                <w:bCs/>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b/>
                <w:bCs/>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b/>
                <w:bCs/>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b/>
                <w:bCs/>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b/>
                <w:bCs/>
                <w:sz w:val="16"/>
              </w:rPr>
            </w:pPr>
          </w:p>
        </w:tc>
      </w:tr>
      <w:tr w:rsidR="0025752F">
        <w:trPr>
          <w:trHeight w:val="162"/>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10.1 SI</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10.2 NO</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10.3 No sabe/ no contesta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rsidRPr="007310B6">
        <w:trPr>
          <w:trHeight w:val="255"/>
        </w:trPr>
        <w:tc>
          <w:tcPr>
            <w:tcW w:w="0" w:type="auto"/>
            <w:gridSpan w:val="6"/>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r w:rsidRPr="00435E54">
              <w:rPr>
                <w:rFonts w:ascii="Arial" w:hAnsi="Arial" w:cs="Arial"/>
                <w:b/>
                <w:bCs/>
                <w:sz w:val="16"/>
                <w:lang w:val="es-ES"/>
              </w:rPr>
              <w:t>11 ¿Está usted satisfecho con su actual sistema de provisión de agua?</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rsidRPr="007310B6">
        <w:trPr>
          <w:trHeight w:val="162"/>
        </w:trPr>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11.1 SI</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jc w:val="right"/>
              <w:rPr>
                <w:rFonts w:ascii="Arial" w:eastAsia="Arial Unicode MS" w:hAnsi="Arial" w:cs="Arial"/>
                <w:sz w:val="16"/>
                <w:szCs w:val="16"/>
              </w:rPr>
            </w:pPr>
            <w:r>
              <w:rPr>
                <w:rFonts w:ascii="Arial" w:hAnsi="Arial" w:cs="Arial"/>
                <w:sz w:val="16"/>
                <w:szCs w:val="16"/>
              </w:rPr>
              <w:t>terminar la encuesta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60"/>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11.2 NO</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30"/>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11.3 No sabe/ no contesta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555"/>
        </w:trPr>
        <w:tc>
          <w:tcPr>
            <w:tcW w:w="9340" w:type="dxa"/>
            <w:gridSpan w:val="8"/>
            <w:tcBorders>
              <w:top w:val="nil"/>
              <w:left w:val="nil"/>
              <w:bottom w:val="nil"/>
              <w:right w:val="nil"/>
            </w:tcBorders>
            <w:vAlign w:val="bottom"/>
          </w:tcPr>
          <w:p w:rsidR="0025752F" w:rsidRDefault="0025752F">
            <w:pPr>
              <w:jc w:val="both"/>
              <w:rPr>
                <w:rFonts w:ascii="Arial" w:eastAsia="Arial Unicode MS" w:hAnsi="Arial" w:cs="Arial"/>
                <w:b/>
                <w:bCs/>
                <w:sz w:val="16"/>
              </w:rPr>
            </w:pPr>
            <w:r w:rsidRPr="00435E54">
              <w:rPr>
                <w:rFonts w:ascii="Arial" w:hAnsi="Arial" w:cs="Arial"/>
                <w:b/>
                <w:bCs/>
                <w:sz w:val="16"/>
                <w:lang w:val="es-ES"/>
              </w:rPr>
              <w:t xml:space="preserve">12 En los últimos doce meses, hubo casos entre los integrantes de su familia de                              algunas de las siguientes enfermedades? </w:t>
            </w:r>
            <w:r>
              <w:rPr>
                <w:rFonts w:ascii="Arial" w:hAnsi="Arial" w:cs="Arial"/>
                <w:b/>
                <w:bCs/>
                <w:sz w:val="16"/>
              </w:rPr>
              <w:t>¿Cuántos caso de cada una?</w:t>
            </w:r>
          </w:p>
        </w:tc>
      </w:tr>
      <w:tr w:rsidR="0025752F">
        <w:trPr>
          <w:trHeight w:val="225"/>
        </w:trPr>
        <w:tc>
          <w:tcPr>
            <w:tcW w:w="1200" w:type="dxa"/>
            <w:tcBorders>
              <w:top w:val="nil"/>
              <w:left w:val="nil"/>
              <w:bottom w:val="nil"/>
              <w:right w:val="nil"/>
            </w:tcBorders>
            <w:vAlign w:val="bottom"/>
          </w:tcPr>
          <w:p w:rsidR="0025752F" w:rsidRDefault="0025752F">
            <w:pPr>
              <w:jc w:val="both"/>
              <w:rPr>
                <w:rFonts w:ascii="Arial" w:eastAsia="Arial Unicode MS" w:hAnsi="Arial" w:cs="Arial"/>
                <w:b/>
                <w:bCs/>
                <w:sz w:val="16"/>
              </w:rPr>
            </w:pPr>
          </w:p>
        </w:tc>
        <w:tc>
          <w:tcPr>
            <w:tcW w:w="1200" w:type="dxa"/>
            <w:tcBorders>
              <w:top w:val="nil"/>
              <w:left w:val="nil"/>
              <w:bottom w:val="nil"/>
              <w:right w:val="nil"/>
            </w:tcBorders>
            <w:vAlign w:val="bottom"/>
          </w:tcPr>
          <w:p w:rsidR="0025752F" w:rsidRDefault="0025752F">
            <w:pPr>
              <w:jc w:val="both"/>
              <w:rPr>
                <w:rFonts w:ascii="Arial" w:eastAsia="Arial Unicode MS" w:hAnsi="Arial" w:cs="Arial"/>
                <w:b/>
                <w:bCs/>
                <w:sz w:val="16"/>
              </w:rPr>
            </w:pPr>
          </w:p>
        </w:tc>
        <w:tc>
          <w:tcPr>
            <w:tcW w:w="1200" w:type="dxa"/>
            <w:tcBorders>
              <w:top w:val="nil"/>
              <w:left w:val="nil"/>
              <w:bottom w:val="nil"/>
              <w:right w:val="nil"/>
            </w:tcBorders>
            <w:vAlign w:val="bottom"/>
          </w:tcPr>
          <w:p w:rsidR="0025752F" w:rsidRDefault="0025752F">
            <w:pPr>
              <w:jc w:val="both"/>
              <w:rPr>
                <w:rFonts w:ascii="Arial" w:eastAsia="Arial Unicode MS" w:hAnsi="Arial" w:cs="Arial"/>
                <w:b/>
                <w:bCs/>
                <w:sz w:val="16"/>
              </w:rPr>
            </w:pPr>
          </w:p>
        </w:tc>
        <w:tc>
          <w:tcPr>
            <w:tcW w:w="940" w:type="dxa"/>
            <w:tcBorders>
              <w:top w:val="nil"/>
              <w:left w:val="nil"/>
              <w:bottom w:val="nil"/>
              <w:right w:val="nil"/>
            </w:tcBorders>
            <w:vAlign w:val="bottom"/>
          </w:tcPr>
          <w:p w:rsidR="0025752F" w:rsidRDefault="0025752F">
            <w:pPr>
              <w:jc w:val="both"/>
              <w:rPr>
                <w:rFonts w:ascii="Arial" w:eastAsia="Arial Unicode MS" w:hAnsi="Arial" w:cs="Arial"/>
                <w:b/>
                <w:bCs/>
                <w:sz w:val="16"/>
              </w:rPr>
            </w:pPr>
          </w:p>
        </w:tc>
        <w:tc>
          <w:tcPr>
            <w:tcW w:w="1200" w:type="dxa"/>
            <w:tcBorders>
              <w:top w:val="nil"/>
              <w:left w:val="nil"/>
              <w:bottom w:val="nil"/>
              <w:right w:val="nil"/>
            </w:tcBorders>
            <w:vAlign w:val="bottom"/>
          </w:tcPr>
          <w:p w:rsidR="0025752F" w:rsidRDefault="0025752F">
            <w:pPr>
              <w:jc w:val="both"/>
              <w:rPr>
                <w:rFonts w:ascii="Arial" w:eastAsia="Arial Unicode MS" w:hAnsi="Arial" w:cs="Arial"/>
                <w:b/>
                <w:bCs/>
                <w:sz w:val="16"/>
              </w:rPr>
            </w:pPr>
          </w:p>
        </w:tc>
        <w:tc>
          <w:tcPr>
            <w:tcW w:w="1200" w:type="dxa"/>
            <w:tcBorders>
              <w:top w:val="nil"/>
              <w:left w:val="nil"/>
              <w:bottom w:val="nil"/>
              <w:right w:val="nil"/>
            </w:tcBorders>
            <w:vAlign w:val="bottom"/>
          </w:tcPr>
          <w:p w:rsidR="0025752F" w:rsidRDefault="0025752F">
            <w:pPr>
              <w:jc w:val="both"/>
              <w:rPr>
                <w:rFonts w:ascii="Arial" w:eastAsia="Arial Unicode MS" w:hAnsi="Arial" w:cs="Arial"/>
                <w:b/>
                <w:bCs/>
                <w:sz w:val="16"/>
              </w:rPr>
            </w:pPr>
          </w:p>
        </w:tc>
        <w:tc>
          <w:tcPr>
            <w:tcW w:w="1200" w:type="dxa"/>
            <w:tcBorders>
              <w:top w:val="nil"/>
              <w:left w:val="nil"/>
              <w:bottom w:val="nil"/>
              <w:right w:val="nil"/>
            </w:tcBorders>
            <w:vAlign w:val="bottom"/>
          </w:tcPr>
          <w:p w:rsidR="0025752F" w:rsidRDefault="0025752F">
            <w:pPr>
              <w:jc w:val="both"/>
              <w:rPr>
                <w:rFonts w:ascii="Arial" w:eastAsia="Arial Unicode MS" w:hAnsi="Arial" w:cs="Arial"/>
                <w:b/>
                <w:bCs/>
                <w:sz w:val="16"/>
              </w:rPr>
            </w:pPr>
          </w:p>
        </w:tc>
        <w:tc>
          <w:tcPr>
            <w:tcW w:w="1200" w:type="dxa"/>
            <w:tcBorders>
              <w:top w:val="nil"/>
              <w:left w:val="nil"/>
              <w:bottom w:val="nil"/>
              <w:right w:val="nil"/>
            </w:tcBorders>
            <w:vAlign w:val="bottom"/>
          </w:tcPr>
          <w:p w:rsidR="0025752F" w:rsidRDefault="0025752F">
            <w:pPr>
              <w:jc w:val="both"/>
              <w:rPr>
                <w:rFonts w:ascii="Arial" w:eastAsia="Arial Unicode MS" w:hAnsi="Arial" w:cs="Arial"/>
                <w:b/>
                <w:bCs/>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Default="0025752F">
            <w:pPr>
              <w:jc w:val="center"/>
              <w:rPr>
                <w:rFonts w:ascii="Arial" w:eastAsia="Arial Unicode MS" w:hAnsi="Arial" w:cs="Arial"/>
                <w:sz w:val="16"/>
              </w:rPr>
            </w:pPr>
            <w:r>
              <w:rPr>
                <w:rFonts w:ascii="Arial" w:hAnsi="Arial" w:cs="Arial"/>
                <w:sz w:val="16"/>
              </w:rPr>
              <w:t>Cantidad</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12.110. Fiebre tifoidea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12.2 Diarrea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12.3 Cólera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12.4 Trastornos digestivos</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12.5 Parásitos intestinales</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12.6 Hepatitis infecciosas</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12.7 Otras</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rsidRPr="007310B6">
        <w:trPr>
          <w:trHeight w:val="255"/>
        </w:trPr>
        <w:tc>
          <w:tcPr>
            <w:tcW w:w="0" w:type="auto"/>
            <w:gridSpan w:val="4"/>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r w:rsidRPr="00435E54">
              <w:rPr>
                <w:rFonts w:ascii="Arial" w:hAnsi="Arial" w:cs="Arial"/>
                <w:b/>
                <w:bCs/>
                <w:sz w:val="16"/>
                <w:lang w:val="es-ES"/>
              </w:rPr>
              <w:t>13 ¿Qué servicios tiene en su vivienda?</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rsidRPr="007310B6">
        <w:trPr>
          <w:trHeight w:val="255"/>
        </w:trPr>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13.1 Gas natural</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13.2 Gas envasado</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13.3 Servicio eléctrico</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13.4 Agua potable</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13.5 Teléfono</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13.6 TV por cable</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13.7 Teléfono celular</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13.8 Internet</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rsidRPr="007310B6">
        <w:trPr>
          <w:trHeight w:val="319"/>
        </w:trPr>
        <w:tc>
          <w:tcPr>
            <w:tcW w:w="0" w:type="auto"/>
            <w:gridSpan w:val="5"/>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r w:rsidRPr="00435E54">
              <w:rPr>
                <w:rFonts w:ascii="Arial" w:hAnsi="Arial" w:cs="Arial"/>
                <w:b/>
                <w:bCs/>
                <w:sz w:val="16"/>
                <w:lang w:val="es-ES"/>
              </w:rPr>
              <w:t>14 ¿Cuál la ocupación de los integrantes de su familia?</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rsidRPr="007310B6">
        <w:trPr>
          <w:trHeight w:val="319"/>
        </w:trPr>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rsidRPr="007310B6">
        <w:trPr>
          <w:trHeight w:val="319"/>
        </w:trPr>
        <w:tc>
          <w:tcPr>
            <w:tcW w:w="0" w:type="auto"/>
            <w:gridSpan w:val="3"/>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14.1 Plan jefes y jefas de hogar</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Pr="00435E54" w:rsidRDefault="0025752F">
            <w:pPr>
              <w:rPr>
                <w:rFonts w:ascii="Arial" w:eastAsia="Arial Unicode MS" w:hAnsi="Arial" w:cs="Arial"/>
                <w:sz w:val="16"/>
                <w:lang w:val="es-ES"/>
              </w:rPr>
            </w:pPr>
            <w:r w:rsidRPr="00435E54">
              <w:rPr>
                <w:rFonts w:ascii="Arial" w:hAnsi="Arial" w:cs="Arial"/>
                <w:sz w:val="16"/>
                <w:lang w:val="es-ES"/>
              </w:rPr>
              <w:t> </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trPr>
          <w:trHeight w:val="319"/>
        </w:trPr>
        <w:tc>
          <w:tcPr>
            <w:tcW w:w="0" w:type="auto"/>
            <w:gridSpan w:val="3"/>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14.2 Tareas domésticas remuneradas</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3"/>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14.3 Jubilado o pensionado</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14.4 Cuenta propia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3"/>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14.5 Changas o trabajo eventual</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4"/>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14.6 Empleado administrativo o vendedor</w:t>
            </w: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14.7 Obrero</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14.8 Profesional</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gridSpan w:val="3"/>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14.9 Industrial, comerciante</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319"/>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14.10 Otro</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rsidRPr="007310B6">
        <w:trPr>
          <w:trHeight w:val="255"/>
        </w:trPr>
        <w:tc>
          <w:tcPr>
            <w:tcW w:w="0" w:type="auto"/>
            <w:gridSpan w:val="7"/>
            <w:tcBorders>
              <w:top w:val="nil"/>
              <w:left w:val="nil"/>
              <w:bottom w:val="nil"/>
              <w:right w:val="nil"/>
            </w:tcBorders>
            <w:noWrap/>
            <w:vAlign w:val="bottom"/>
          </w:tcPr>
          <w:p w:rsidR="0025752F" w:rsidRPr="00435E54" w:rsidRDefault="0025752F">
            <w:pPr>
              <w:rPr>
                <w:rFonts w:ascii="Arial" w:eastAsia="Arial Unicode MS" w:hAnsi="Arial" w:cs="Arial"/>
                <w:b/>
                <w:bCs/>
                <w:sz w:val="16"/>
                <w:lang w:val="es-ES"/>
              </w:rPr>
            </w:pPr>
            <w:r w:rsidRPr="00435E54">
              <w:rPr>
                <w:rFonts w:ascii="Arial" w:hAnsi="Arial" w:cs="Arial"/>
                <w:b/>
                <w:bCs/>
                <w:sz w:val="16"/>
                <w:lang w:val="es-ES"/>
              </w:rPr>
              <w:t>15 ¿Cuál fue el ingreso aproximado del grupo familiar en el último mes?</w:t>
            </w: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rsidRPr="007310B6">
        <w:trPr>
          <w:trHeight w:val="255"/>
        </w:trPr>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c>
          <w:tcPr>
            <w:tcW w:w="0" w:type="auto"/>
            <w:tcBorders>
              <w:top w:val="nil"/>
              <w:left w:val="nil"/>
              <w:bottom w:val="nil"/>
              <w:right w:val="nil"/>
            </w:tcBorders>
            <w:noWrap/>
            <w:vAlign w:val="bottom"/>
          </w:tcPr>
          <w:p w:rsidR="0025752F" w:rsidRPr="00435E54" w:rsidRDefault="0025752F">
            <w:pPr>
              <w:rPr>
                <w:rFonts w:ascii="Arial" w:eastAsia="Arial Unicode MS" w:hAnsi="Arial" w:cs="Arial"/>
                <w:sz w:val="16"/>
                <w:lang w:val="es-ES"/>
              </w:rPr>
            </w:pPr>
          </w:p>
        </w:tc>
      </w:tr>
      <w:tr w:rsidR="0025752F">
        <w:trPr>
          <w:trHeight w:val="255"/>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15.1 En pesos (aproximado)</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gridSpan w:val="2"/>
            <w:tcBorders>
              <w:top w:val="nil"/>
              <w:left w:val="nil"/>
              <w:bottom w:val="nil"/>
              <w:right w:val="nil"/>
            </w:tcBorders>
            <w:noWrap/>
            <w:vAlign w:val="bottom"/>
          </w:tcPr>
          <w:p w:rsidR="0025752F" w:rsidRDefault="0025752F">
            <w:pPr>
              <w:rPr>
                <w:rFonts w:ascii="Arial" w:eastAsia="Arial Unicode MS" w:hAnsi="Arial" w:cs="Arial"/>
                <w:sz w:val="16"/>
              </w:rPr>
            </w:pPr>
            <w:r>
              <w:rPr>
                <w:rFonts w:ascii="Arial" w:hAnsi="Arial" w:cs="Arial"/>
                <w:sz w:val="16"/>
              </w:rPr>
              <w:t>15.2 No sabe/ no contesta</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single" w:sz="4" w:space="0" w:color="auto"/>
              <w:bottom w:val="single" w:sz="4" w:space="0" w:color="auto"/>
              <w:right w:val="single" w:sz="4" w:space="0" w:color="auto"/>
            </w:tcBorders>
            <w:noWrap/>
            <w:vAlign w:val="bottom"/>
          </w:tcPr>
          <w:p w:rsidR="0025752F" w:rsidRDefault="0025752F">
            <w:pPr>
              <w:rPr>
                <w:rFonts w:ascii="Arial" w:eastAsia="Arial Unicode MS" w:hAnsi="Arial" w:cs="Arial"/>
                <w:sz w:val="16"/>
              </w:rPr>
            </w:pPr>
            <w:r>
              <w:rPr>
                <w:rFonts w:ascii="Arial" w:hAnsi="Arial" w:cs="Arial"/>
                <w:sz w:val="16"/>
              </w:rPr>
              <w:t> </w:t>
            </w: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r w:rsidR="0025752F">
        <w:trPr>
          <w:trHeight w:val="255"/>
        </w:trPr>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c>
          <w:tcPr>
            <w:tcW w:w="0" w:type="auto"/>
            <w:tcBorders>
              <w:top w:val="nil"/>
              <w:left w:val="nil"/>
              <w:bottom w:val="nil"/>
              <w:right w:val="nil"/>
            </w:tcBorders>
            <w:noWrap/>
            <w:vAlign w:val="bottom"/>
          </w:tcPr>
          <w:p w:rsidR="0025752F" w:rsidRDefault="0025752F">
            <w:pPr>
              <w:rPr>
                <w:rFonts w:ascii="Arial" w:eastAsia="Arial Unicode MS" w:hAnsi="Arial" w:cs="Arial"/>
                <w:sz w:val="16"/>
              </w:rPr>
            </w:pPr>
          </w:p>
        </w:tc>
      </w:tr>
    </w:tbl>
    <w:p w:rsidR="0025752F" w:rsidRDefault="0025752F">
      <w:pPr>
        <w:rPr>
          <w:rFonts w:ascii="Arial" w:hAnsi="Arial" w:cs="Arial"/>
          <w:sz w:val="22"/>
        </w:rPr>
      </w:pPr>
    </w:p>
    <w:p w:rsidR="0025752F" w:rsidRDefault="0025752F">
      <w:pPr>
        <w:rPr>
          <w:rFonts w:ascii="Arial" w:hAnsi="Arial" w:cs="Arial"/>
          <w:sz w:val="22"/>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left"/>
        <w:rPr>
          <w:rFonts w:ascii="Times New Roman" w:hAnsi="Times New Roman"/>
          <w:b/>
          <w:bCs/>
        </w:rPr>
      </w:pPr>
    </w:p>
    <w:p w:rsidR="0025752F" w:rsidRDefault="0025752F">
      <w:pPr>
        <w:pStyle w:val="BodyTextIndent2"/>
        <w:ind w:left="0"/>
        <w:jc w:val="center"/>
        <w:rPr>
          <w:rFonts w:ascii="Times New Roman" w:hAnsi="Times New Roman"/>
          <w:b/>
          <w:bCs/>
        </w:rPr>
      </w:pPr>
      <w:r>
        <w:rPr>
          <w:rFonts w:ascii="Times New Roman" w:hAnsi="Times New Roman"/>
          <w:b/>
          <w:bCs/>
        </w:rPr>
        <w:br w:type="page"/>
        <w:t>Apéndice 2</w:t>
      </w:r>
    </w:p>
    <w:p w:rsidR="0025752F" w:rsidRDefault="0025752F">
      <w:pPr>
        <w:pStyle w:val="BodyTextIndent2"/>
        <w:ind w:left="0"/>
        <w:jc w:val="center"/>
        <w:rPr>
          <w:rFonts w:ascii="Times New Roman" w:hAnsi="Times New Roman"/>
          <w:b/>
          <w:bCs/>
        </w:rPr>
      </w:pPr>
    </w:p>
    <w:p w:rsidR="0025752F" w:rsidRDefault="0025752F">
      <w:pPr>
        <w:pStyle w:val="BodyTextIndent2"/>
        <w:ind w:left="0"/>
        <w:jc w:val="left"/>
        <w:rPr>
          <w:rFonts w:ascii="Times New Roman" w:hAnsi="Times New Roman"/>
          <w:b/>
          <w:bCs/>
          <w:sz w:val="16"/>
        </w:rPr>
      </w:pPr>
    </w:p>
    <w:tbl>
      <w:tblPr>
        <w:tblW w:w="9437" w:type="dxa"/>
        <w:tblCellMar>
          <w:left w:w="0" w:type="dxa"/>
          <w:right w:w="0" w:type="dxa"/>
        </w:tblCellMar>
        <w:tblLook w:val="0000" w:firstRow="0" w:lastRow="0" w:firstColumn="0" w:lastColumn="0" w:noHBand="0" w:noVBand="0"/>
      </w:tblPr>
      <w:tblGrid>
        <w:gridCol w:w="532"/>
        <w:gridCol w:w="412"/>
        <w:gridCol w:w="3032"/>
        <w:gridCol w:w="2332"/>
        <w:gridCol w:w="701"/>
        <w:gridCol w:w="804"/>
        <w:gridCol w:w="748"/>
        <w:gridCol w:w="972"/>
      </w:tblGrid>
      <w:tr w:rsidR="0025752F">
        <w:trPr>
          <w:trHeight w:val="360"/>
        </w:trPr>
        <w:tc>
          <w:tcPr>
            <w:tcW w:w="516" w:type="dxa"/>
            <w:tcBorders>
              <w:top w:val="nil"/>
              <w:left w:val="nil"/>
              <w:bottom w:val="nil"/>
              <w:right w:val="nil"/>
            </w:tcBorders>
            <w:noWrap/>
            <w:vAlign w:val="bottom"/>
          </w:tcPr>
          <w:p w:rsidR="0025752F" w:rsidRDefault="0025752F">
            <w:pPr>
              <w:rPr>
                <w:rFonts w:eastAsia="Arial Unicode MS"/>
                <w:sz w:val="16"/>
              </w:rPr>
            </w:pPr>
          </w:p>
        </w:tc>
        <w:tc>
          <w:tcPr>
            <w:tcW w:w="396" w:type="dxa"/>
            <w:tcBorders>
              <w:top w:val="nil"/>
              <w:left w:val="nil"/>
              <w:bottom w:val="nil"/>
              <w:right w:val="nil"/>
            </w:tcBorders>
            <w:noWrap/>
            <w:vAlign w:val="bottom"/>
          </w:tcPr>
          <w:p w:rsidR="0025752F" w:rsidRDefault="0025752F">
            <w:pPr>
              <w:rPr>
                <w:rFonts w:eastAsia="Arial Unicode MS"/>
                <w:sz w:val="16"/>
              </w:rPr>
            </w:pPr>
          </w:p>
        </w:tc>
        <w:tc>
          <w:tcPr>
            <w:tcW w:w="3016" w:type="dxa"/>
            <w:tcBorders>
              <w:top w:val="nil"/>
              <w:left w:val="nil"/>
              <w:bottom w:val="nil"/>
              <w:right w:val="nil"/>
            </w:tcBorders>
            <w:noWrap/>
            <w:vAlign w:val="bottom"/>
          </w:tcPr>
          <w:p w:rsidR="0025752F" w:rsidRDefault="0025752F">
            <w:pPr>
              <w:rPr>
                <w:rFonts w:eastAsia="Arial Unicode MS"/>
                <w:sz w:val="16"/>
              </w:rPr>
            </w:pPr>
          </w:p>
        </w:tc>
        <w:tc>
          <w:tcPr>
            <w:tcW w:w="2316" w:type="dxa"/>
            <w:tcBorders>
              <w:top w:val="nil"/>
              <w:left w:val="nil"/>
              <w:bottom w:val="nil"/>
              <w:right w:val="nil"/>
            </w:tcBorders>
            <w:noWrap/>
            <w:vAlign w:val="bottom"/>
          </w:tcPr>
          <w:p w:rsidR="0025752F" w:rsidRDefault="0025752F">
            <w:pPr>
              <w:rPr>
                <w:rFonts w:eastAsia="Arial Unicode MS"/>
                <w:sz w:val="16"/>
              </w:rPr>
            </w:pPr>
          </w:p>
        </w:tc>
        <w:tc>
          <w:tcPr>
            <w:tcW w:w="2237" w:type="dxa"/>
            <w:gridSpan w:val="3"/>
            <w:tcBorders>
              <w:top w:val="nil"/>
              <w:left w:val="nil"/>
              <w:bottom w:val="nil"/>
              <w:right w:val="nil"/>
            </w:tcBorders>
            <w:noWrap/>
            <w:vAlign w:val="center"/>
          </w:tcPr>
          <w:p w:rsidR="0025752F" w:rsidRDefault="0025752F">
            <w:pPr>
              <w:jc w:val="right"/>
              <w:rPr>
                <w:rFonts w:eastAsia="Arial Unicode MS"/>
                <w:sz w:val="16"/>
                <w:szCs w:val="22"/>
              </w:rPr>
            </w:pPr>
            <w:r>
              <w:rPr>
                <w:sz w:val="16"/>
                <w:szCs w:val="22"/>
              </w:rPr>
              <w:t>Tipo de encuesta:</w:t>
            </w:r>
          </w:p>
        </w:tc>
        <w:tc>
          <w:tcPr>
            <w:tcW w:w="956" w:type="dxa"/>
            <w:tcBorders>
              <w:top w:val="nil"/>
              <w:left w:val="nil"/>
              <w:bottom w:val="nil"/>
              <w:right w:val="nil"/>
            </w:tcBorders>
            <w:noWrap/>
            <w:vAlign w:val="center"/>
          </w:tcPr>
          <w:p w:rsidR="0025752F" w:rsidRDefault="0025752F">
            <w:pPr>
              <w:jc w:val="center"/>
              <w:rPr>
                <w:rFonts w:eastAsia="Arial Unicode MS"/>
                <w:b/>
                <w:bCs/>
                <w:sz w:val="16"/>
                <w:szCs w:val="28"/>
              </w:rPr>
            </w:pPr>
            <w:r>
              <w:rPr>
                <w:b/>
                <w:bCs/>
                <w:sz w:val="16"/>
                <w:szCs w:val="28"/>
              </w:rPr>
              <w:t>XXXX</w:t>
            </w:r>
          </w:p>
        </w:tc>
      </w:tr>
      <w:tr w:rsidR="0025752F">
        <w:trPr>
          <w:trHeight w:val="315"/>
        </w:trPr>
        <w:tc>
          <w:tcPr>
            <w:tcW w:w="0" w:type="auto"/>
            <w:gridSpan w:val="8"/>
            <w:tcBorders>
              <w:top w:val="nil"/>
              <w:left w:val="nil"/>
              <w:bottom w:val="nil"/>
              <w:right w:val="nil"/>
            </w:tcBorders>
            <w:noWrap/>
            <w:vAlign w:val="bottom"/>
          </w:tcPr>
          <w:p w:rsidR="0025752F" w:rsidRDefault="0025752F">
            <w:pPr>
              <w:jc w:val="center"/>
              <w:rPr>
                <w:rFonts w:eastAsia="Arial Unicode MS"/>
                <w:b/>
                <w:bCs/>
                <w:sz w:val="16"/>
              </w:rPr>
            </w:pPr>
            <w:r>
              <w:rPr>
                <w:b/>
                <w:bCs/>
                <w:sz w:val="16"/>
              </w:rPr>
              <w:t>Encuesta Socio-Económica</w:t>
            </w:r>
          </w:p>
        </w:tc>
      </w:tr>
      <w:tr w:rsidR="0025752F">
        <w:trPr>
          <w:trHeight w:val="315"/>
        </w:trPr>
        <w:tc>
          <w:tcPr>
            <w:tcW w:w="0" w:type="auto"/>
            <w:gridSpan w:val="8"/>
            <w:tcBorders>
              <w:top w:val="nil"/>
              <w:left w:val="nil"/>
              <w:bottom w:val="nil"/>
              <w:right w:val="nil"/>
            </w:tcBorders>
            <w:noWrap/>
            <w:vAlign w:val="bottom"/>
          </w:tcPr>
          <w:p w:rsidR="0025752F" w:rsidRDefault="0025752F">
            <w:pPr>
              <w:jc w:val="center"/>
              <w:rPr>
                <w:rFonts w:eastAsia="Arial Unicode MS"/>
                <w:b/>
                <w:bCs/>
                <w:sz w:val="16"/>
              </w:rPr>
            </w:pPr>
            <w:r>
              <w:rPr>
                <w:b/>
                <w:bCs/>
                <w:sz w:val="16"/>
              </w:rPr>
              <w:t>Provincia de.............. - Municipalidad de ............................</w:t>
            </w:r>
          </w:p>
        </w:tc>
      </w:tr>
      <w:tr w:rsidR="0025752F">
        <w:trPr>
          <w:trHeight w:val="405"/>
        </w:trPr>
        <w:tc>
          <w:tcPr>
            <w:tcW w:w="0" w:type="auto"/>
            <w:gridSpan w:val="3"/>
            <w:tcBorders>
              <w:top w:val="single" w:sz="4" w:space="0" w:color="auto"/>
              <w:left w:val="single" w:sz="4" w:space="0" w:color="auto"/>
              <w:bottom w:val="single" w:sz="4" w:space="0" w:color="auto"/>
              <w:right w:val="single" w:sz="4" w:space="0" w:color="000000"/>
            </w:tcBorders>
            <w:noWrap/>
            <w:vAlign w:val="center"/>
          </w:tcPr>
          <w:p w:rsidR="0025752F" w:rsidRDefault="0025752F">
            <w:pPr>
              <w:rPr>
                <w:rFonts w:eastAsia="Arial Unicode MS"/>
                <w:b/>
                <w:bCs/>
                <w:sz w:val="16"/>
              </w:rPr>
            </w:pPr>
            <w:r>
              <w:rPr>
                <w:b/>
                <w:bCs/>
                <w:sz w:val="16"/>
              </w:rPr>
              <w:t>N° de Encuesta:</w:t>
            </w:r>
          </w:p>
        </w:tc>
        <w:tc>
          <w:tcPr>
            <w:tcW w:w="0" w:type="auto"/>
            <w:tcBorders>
              <w:top w:val="nil"/>
              <w:left w:val="nil"/>
              <w:bottom w:val="nil"/>
              <w:right w:val="nil"/>
            </w:tcBorders>
            <w:noWrap/>
            <w:vAlign w:val="center"/>
          </w:tcPr>
          <w:p w:rsidR="0025752F" w:rsidRDefault="0025752F">
            <w:pPr>
              <w:jc w:val="right"/>
              <w:rPr>
                <w:rFonts w:eastAsia="Arial Unicode MS"/>
                <w:b/>
                <w:bCs/>
                <w:sz w:val="16"/>
              </w:rPr>
            </w:pPr>
            <w:r>
              <w:rPr>
                <w:b/>
                <w:bCs/>
                <w:sz w:val="16"/>
              </w:rPr>
              <w:t>Fecha:</w:t>
            </w:r>
          </w:p>
        </w:tc>
        <w:tc>
          <w:tcPr>
            <w:tcW w:w="0" w:type="auto"/>
            <w:tcBorders>
              <w:top w:val="single" w:sz="4" w:space="0" w:color="auto"/>
              <w:left w:val="single" w:sz="4" w:space="0" w:color="auto"/>
              <w:bottom w:val="single" w:sz="4" w:space="0" w:color="auto"/>
              <w:right w:val="single" w:sz="4" w:space="0" w:color="auto"/>
            </w:tcBorders>
            <w:noWrap/>
            <w:vAlign w:val="center"/>
          </w:tcPr>
          <w:p w:rsidR="0025752F" w:rsidRDefault="0025752F">
            <w:pPr>
              <w:rPr>
                <w:rFonts w:eastAsia="Arial Unicode MS"/>
                <w:sz w:val="16"/>
              </w:rPr>
            </w:pPr>
            <w:r>
              <w:rPr>
                <w:sz w:val="16"/>
              </w:rPr>
              <w:t> </w:t>
            </w:r>
          </w:p>
        </w:tc>
        <w:tc>
          <w:tcPr>
            <w:tcW w:w="0" w:type="auto"/>
            <w:tcBorders>
              <w:top w:val="single" w:sz="4" w:space="0" w:color="auto"/>
              <w:left w:val="nil"/>
              <w:bottom w:val="single" w:sz="4" w:space="0" w:color="auto"/>
              <w:right w:val="single" w:sz="4" w:space="0" w:color="auto"/>
            </w:tcBorders>
            <w:noWrap/>
            <w:vAlign w:val="center"/>
          </w:tcPr>
          <w:p w:rsidR="0025752F" w:rsidRDefault="0025752F">
            <w:pPr>
              <w:rPr>
                <w:rFonts w:eastAsia="Arial Unicode MS"/>
                <w:sz w:val="16"/>
              </w:rPr>
            </w:pPr>
            <w:r>
              <w:rPr>
                <w:sz w:val="16"/>
              </w:rPr>
              <w:t> </w:t>
            </w:r>
          </w:p>
        </w:tc>
        <w:tc>
          <w:tcPr>
            <w:tcW w:w="0" w:type="auto"/>
            <w:tcBorders>
              <w:top w:val="single" w:sz="4" w:space="0" w:color="auto"/>
              <w:left w:val="nil"/>
              <w:bottom w:val="single" w:sz="4" w:space="0" w:color="auto"/>
              <w:right w:val="single" w:sz="4" w:space="0" w:color="auto"/>
            </w:tcBorders>
            <w:noWrap/>
            <w:vAlign w:val="center"/>
          </w:tcPr>
          <w:p w:rsidR="0025752F" w:rsidRDefault="0025752F">
            <w:pP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right"/>
              <w:rPr>
                <w:rFonts w:eastAsia="Arial Unicode MS"/>
                <w:b/>
                <w:bCs/>
                <w:sz w:val="16"/>
              </w:rPr>
            </w:pPr>
          </w:p>
        </w:tc>
      </w:tr>
      <w:tr w:rsidR="0025752F">
        <w:trPr>
          <w:trHeight w:val="390"/>
        </w:trPr>
        <w:tc>
          <w:tcPr>
            <w:tcW w:w="0" w:type="auto"/>
            <w:gridSpan w:val="3"/>
            <w:tcBorders>
              <w:top w:val="single" w:sz="4" w:space="0" w:color="auto"/>
              <w:left w:val="single" w:sz="4" w:space="0" w:color="auto"/>
              <w:bottom w:val="single" w:sz="4" w:space="0" w:color="auto"/>
              <w:right w:val="single" w:sz="4" w:space="0" w:color="000000"/>
            </w:tcBorders>
            <w:noWrap/>
            <w:vAlign w:val="center"/>
          </w:tcPr>
          <w:p w:rsidR="0025752F" w:rsidRDefault="0025752F">
            <w:pPr>
              <w:rPr>
                <w:rFonts w:eastAsia="Arial Unicode MS"/>
                <w:b/>
                <w:bCs/>
                <w:sz w:val="16"/>
              </w:rPr>
            </w:pPr>
            <w:r>
              <w:rPr>
                <w:b/>
                <w:bCs/>
                <w:sz w:val="16"/>
              </w:rPr>
              <w:t>Localidad:</w:t>
            </w:r>
          </w:p>
        </w:tc>
        <w:tc>
          <w:tcPr>
            <w:tcW w:w="0" w:type="auto"/>
            <w:tcBorders>
              <w:top w:val="nil"/>
              <w:left w:val="nil"/>
              <w:bottom w:val="nil"/>
              <w:right w:val="nil"/>
            </w:tcBorders>
            <w:noWrap/>
            <w:vAlign w:val="bottom"/>
          </w:tcPr>
          <w:p w:rsidR="0025752F" w:rsidRDefault="0025752F">
            <w:pPr>
              <w:rPr>
                <w:rFonts w:eastAsia="Arial Unicode MS"/>
                <w:sz w:val="16"/>
              </w:rPr>
            </w:pPr>
          </w:p>
        </w:tc>
        <w:tc>
          <w:tcPr>
            <w:tcW w:w="0" w:type="auto"/>
            <w:tcBorders>
              <w:top w:val="nil"/>
              <w:left w:val="nil"/>
              <w:bottom w:val="nil"/>
              <w:right w:val="nil"/>
            </w:tcBorders>
            <w:noWrap/>
            <w:vAlign w:val="center"/>
          </w:tcPr>
          <w:p w:rsidR="0025752F" w:rsidRDefault="0025752F">
            <w:pPr>
              <w:rPr>
                <w:rFonts w:eastAsia="Arial Unicode MS"/>
                <w:sz w:val="16"/>
              </w:rPr>
            </w:pPr>
          </w:p>
        </w:tc>
        <w:tc>
          <w:tcPr>
            <w:tcW w:w="0" w:type="auto"/>
            <w:tcBorders>
              <w:top w:val="nil"/>
              <w:left w:val="nil"/>
              <w:bottom w:val="nil"/>
              <w:right w:val="nil"/>
            </w:tcBorders>
            <w:noWrap/>
            <w:vAlign w:val="center"/>
          </w:tcPr>
          <w:p w:rsidR="0025752F" w:rsidRDefault="0025752F">
            <w:pPr>
              <w:rPr>
                <w:rFonts w:eastAsia="Arial Unicode MS"/>
                <w:sz w:val="16"/>
              </w:rPr>
            </w:pPr>
          </w:p>
        </w:tc>
        <w:tc>
          <w:tcPr>
            <w:tcW w:w="0" w:type="auto"/>
            <w:tcBorders>
              <w:top w:val="nil"/>
              <w:left w:val="nil"/>
              <w:bottom w:val="nil"/>
              <w:right w:val="nil"/>
            </w:tcBorders>
            <w:noWrap/>
            <w:vAlign w:val="center"/>
          </w:tcPr>
          <w:p w:rsidR="0025752F" w:rsidRDefault="0025752F">
            <w:pP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r>
      <w:tr w:rsidR="0025752F">
        <w:trPr>
          <w:trHeight w:val="390"/>
        </w:trPr>
        <w:tc>
          <w:tcPr>
            <w:tcW w:w="0" w:type="auto"/>
            <w:gridSpan w:val="2"/>
            <w:tcBorders>
              <w:top w:val="single" w:sz="4" w:space="0" w:color="auto"/>
              <w:left w:val="single" w:sz="4" w:space="0" w:color="auto"/>
              <w:bottom w:val="single" w:sz="4" w:space="0" w:color="auto"/>
              <w:right w:val="nil"/>
            </w:tcBorders>
            <w:noWrap/>
            <w:vAlign w:val="center"/>
          </w:tcPr>
          <w:p w:rsidR="0025752F" w:rsidRDefault="0025752F">
            <w:pPr>
              <w:rPr>
                <w:rFonts w:eastAsia="Arial Unicode MS"/>
                <w:b/>
                <w:bCs/>
                <w:sz w:val="16"/>
              </w:rPr>
            </w:pPr>
            <w:r>
              <w:rPr>
                <w:b/>
                <w:bCs/>
                <w:sz w:val="16"/>
              </w:rPr>
              <w:t>Barrio:</w:t>
            </w:r>
          </w:p>
        </w:tc>
        <w:tc>
          <w:tcPr>
            <w:tcW w:w="0" w:type="auto"/>
            <w:tcBorders>
              <w:top w:val="single" w:sz="4" w:space="0" w:color="auto"/>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p>
        </w:tc>
        <w:tc>
          <w:tcPr>
            <w:tcW w:w="0" w:type="auto"/>
            <w:tcBorders>
              <w:top w:val="nil"/>
              <w:left w:val="nil"/>
              <w:bottom w:val="nil"/>
              <w:right w:val="nil"/>
            </w:tcBorders>
            <w:noWrap/>
            <w:vAlign w:val="center"/>
          </w:tcPr>
          <w:p w:rsidR="0025752F" w:rsidRDefault="0025752F">
            <w:pPr>
              <w:rPr>
                <w:rFonts w:eastAsia="Arial Unicode MS"/>
                <w:sz w:val="16"/>
              </w:rPr>
            </w:pPr>
          </w:p>
        </w:tc>
        <w:tc>
          <w:tcPr>
            <w:tcW w:w="0" w:type="auto"/>
            <w:tcBorders>
              <w:top w:val="nil"/>
              <w:left w:val="nil"/>
              <w:bottom w:val="nil"/>
              <w:right w:val="nil"/>
            </w:tcBorders>
            <w:noWrap/>
            <w:vAlign w:val="center"/>
          </w:tcPr>
          <w:p w:rsidR="0025752F" w:rsidRDefault="0025752F">
            <w:pPr>
              <w:rPr>
                <w:rFonts w:eastAsia="Arial Unicode MS"/>
                <w:sz w:val="16"/>
              </w:rPr>
            </w:pPr>
          </w:p>
        </w:tc>
        <w:tc>
          <w:tcPr>
            <w:tcW w:w="0" w:type="auto"/>
            <w:tcBorders>
              <w:top w:val="nil"/>
              <w:left w:val="nil"/>
              <w:bottom w:val="nil"/>
              <w:right w:val="nil"/>
            </w:tcBorders>
            <w:noWrap/>
            <w:vAlign w:val="center"/>
          </w:tcPr>
          <w:p w:rsidR="0025752F" w:rsidRDefault="0025752F">
            <w:pP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r>
      <w:tr w:rsidR="0025752F">
        <w:trPr>
          <w:trHeight w:val="390"/>
        </w:trPr>
        <w:tc>
          <w:tcPr>
            <w:tcW w:w="0" w:type="auto"/>
            <w:gridSpan w:val="3"/>
            <w:tcBorders>
              <w:top w:val="single" w:sz="4" w:space="0" w:color="auto"/>
              <w:left w:val="single" w:sz="4" w:space="0" w:color="auto"/>
              <w:bottom w:val="single" w:sz="4" w:space="0" w:color="auto"/>
              <w:right w:val="single" w:sz="4" w:space="0" w:color="000000"/>
            </w:tcBorders>
            <w:noWrap/>
            <w:vAlign w:val="center"/>
          </w:tcPr>
          <w:p w:rsidR="0025752F" w:rsidRDefault="0025752F">
            <w:pPr>
              <w:rPr>
                <w:rFonts w:eastAsia="Arial Unicode MS"/>
                <w:b/>
                <w:bCs/>
                <w:sz w:val="16"/>
              </w:rPr>
            </w:pPr>
            <w:r>
              <w:rPr>
                <w:b/>
                <w:bCs/>
                <w:sz w:val="16"/>
              </w:rPr>
              <w:t>Manzana:</w:t>
            </w:r>
          </w:p>
        </w:tc>
        <w:tc>
          <w:tcPr>
            <w:tcW w:w="0" w:type="auto"/>
            <w:tcBorders>
              <w:top w:val="nil"/>
              <w:left w:val="nil"/>
              <w:bottom w:val="nil"/>
              <w:right w:val="nil"/>
            </w:tcBorders>
            <w:noWrap/>
            <w:vAlign w:val="bottom"/>
          </w:tcPr>
          <w:p w:rsidR="0025752F" w:rsidRDefault="0025752F">
            <w:pPr>
              <w:rPr>
                <w:rFonts w:eastAsia="Arial Unicode MS"/>
                <w:sz w:val="16"/>
              </w:rPr>
            </w:pPr>
          </w:p>
        </w:tc>
        <w:tc>
          <w:tcPr>
            <w:tcW w:w="0" w:type="auto"/>
            <w:tcBorders>
              <w:top w:val="nil"/>
              <w:left w:val="nil"/>
              <w:bottom w:val="nil"/>
              <w:right w:val="nil"/>
            </w:tcBorders>
            <w:noWrap/>
            <w:vAlign w:val="center"/>
          </w:tcPr>
          <w:p w:rsidR="0025752F" w:rsidRDefault="0025752F">
            <w:pPr>
              <w:rPr>
                <w:rFonts w:eastAsia="Arial Unicode MS"/>
                <w:sz w:val="16"/>
              </w:rPr>
            </w:pPr>
          </w:p>
        </w:tc>
        <w:tc>
          <w:tcPr>
            <w:tcW w:w="0" w:type="auto"/>
            <w:tcBorders>
              <w:top w:val="nil"/>
              <w:left w:val="nil"/>
              <w:bottom w:val="nil"/>
              <w:right w:val="nil"/>
            </w:tcBorders>
            <w:noWrap/>
            <w:vAlign w:val="center"/>
          </w:tcPr>
          <w:p w:rsidR="0025752F" w:rsidRDefault="0025752F">
            <w:pPr>
              <w:rPr>
                <w:rFonts w:eastAsia="Arial Unicode MS"/>
                <w:sz w:val="16"/>
              </w:rPr>
            </w:pPr>
          </w:p>
        </w:tc>
        <w:tc>
          <w:tcPr>
            <w:tcW w:w="0" w:type="auto"/>
            <w:tcBorders>
              <w:top w:val="nil"/>
              <w:left w:val="nil"/>
              <w:bottom w:val="nil"/>
              <w:right w:val="nil"/>
            </w:tcBorders>
            <w:noWrap/>
            <w:vAlign w:val="center"/>
          </w:tcPr>
          <w:p w:rsidR="0025752F" w:rsidRDefault="0025752F">
            <w:pP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r>
      <w:tr w:rsidR="0025752F">
        <w:trPr>
          <w:trHeight w:val="390"/>
        </w:trPr>
        <w:tc>
          <w:tcPr>
            <w:tcW w:w="0" w:type="auto"/>
            <w:gridSpan w:val="3"/>
            <w:tcBorders>
              <w:top w:val="single" w:sz="4" w:space="0" w:color="auto"/>
              <w:left w:val="single" w:sz="4" w:space="0" w:color="auto"/>
              <w:bottom w:val="single" w:sz="4" w:space="0" w:color="auto"/>
              <w:right w:val="nil"/>
            </w:tcBorders>
            <w:noWrap/>
            <w:vAlign w:val="center"/>
          </w:tcPr>
          <w:p w:rsidR="0025752F" w:rsidRDefault="0025752F">
            <w:pPr>
              <w:rPr>
                <w:rFonts w:eastAsia="Arial Unicode MS"/>
                <w:b/>
                <w:bCs/>
                <w:sz w:val="16"/>
              </w:rPr>
            </w:pPr>
            <w:r>
              <w:rPr>
                <w:b/>
                <w:bCs/>
                <w:sz w:val="16"/>
              </w:rPr>
              <w:t>Encuestador:</w:t>
            </w:r>
          </w:p>
        </w:tc>
        <w:tc>
          <w:tcPr>
            <w:tcW w:w="0" w:type="auto"/>
            <w:tcBorders>
              <w:top w:val="single" w:sz="4" w:space="0" w:color="auto"/>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single" w:sz="4" w:space="0" w:color="auto"/>
              <w:left w:val="nil"/>
              <w:bottom w:val="single" w:sz="4" w:space="0" w:color="auto"/>
              <w:right w:val="nil"/>
            </w:tcBorders>
            <w:noWrap/>
            <w:vAlign w:val="center"/>
          </w:tcPr>
          <w:p w:rsidR="0025752F" w:rsidRDefault="0025752F">
            <w:pPr>
              <w:rPr>
                <w:rFonts w:eastAsia="Arial Unicode MS"/>
                <w:sz w:val="16"/>
              </w:rPr>
            </w:pPr>
            <w:r>
              <w:rPr>
                <w:sz w:val="16"/>
              </w:rPr>
              <w:t> </w:t>
            </w:r>
          </w:p>
        </w:tc>
        <w:tc>
          <w:tcPr>
            <w:tcW w:w="0" w:type="auto"/>
            <w:tcBorders>
              <w:top w:val="single" w:sz="4" w:space="0" w:color="auto"/>
              <w:left w:val="nil"/>
              <w:bottom w:val="single" w:sz="4" w:space="0" w:color="auto"/>
              <w:right w:val="nil"/>
            </w:tcBorders>
            <w:noWrap/>
            <w:vAlign w:val="center"/>
          </w:tcPr>
          <w:p w:rsidR="0025752F" w:rsidRDefault="0025752F">
            <w:pPr>
              <w:rPr>
                <w:rFonts w:eastAsia="Arial Unicode MS"/>
                <w:sz w:val="16"/>
              </w:rPr>
            </w:pPr>
            <w:r>
              <w:rPr>
                <w:sz w:val="16"/>
              </w:rPr>
              <w:t> </w:t>
            </w:r>
          </w:p>
        </w:tc>
        <w:tc>
          <w:tcPr>
            <w:tcW w:w="0" w:type="auto"/>
            <w:tcBorders>
              <w:top w:val="single" w:sz="4" w:space="0" w:color="auto"/>
              <w:left w:val="nil"/>
              <w:bottom w:val="single" w:sz="4" w:space="0" w:color="auto"/>
              <w:right w:val="nil"/>
            </w:tcBorders>
            <w:noWrap/>
            <w:vAlign w:val="center"/>
          </w:tcPr>
          <w:p w:rsidR="0025752F" w:rsidRDefault="0025752F">
            <w:pPr>
              <w:rPr>
                <w:rFonts w:eastAsia="Arial Unicode MS"/>
                <w:sz w:val="16"/>
              </w:rPr>
            </w:pPr>
            <w:r>
              <w:rPr>
                <w:sz w:val="16"/>
              </w:rPr>
              <w:t> </w:t>
            </w:r>
          </w:p>
        </w:tc>
        <w:tc>
          <w:tcPr>
            <w:tcW w:w="0" w:type="auto"/>
            <w:tcBorders>
              <w:top w:val="single" w:sz="4" w:space="0" w:color="auto"/>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r>
      <w:tr w:rsidR="0025752F" w:rsidRPr="007310B6">
        <w:trPr>
          <w:trHeight w:val="1290"/>
        </w:trPr>
        <w:tc>
          <w:tcPr>
            <w:tcW w:w="9437" w:type="dxa"/>
            <w:gridSpan w:val="8"/>
            <w:tcBorders>
              <w:top w:val="nil"/>
              <w:left w:val="nil"/>
              <w:bottom w:val="nil"/>
              <w:right w:val="nil"/>
            </w:tcBorders>
            <w:vAlign w:val="center"/>
          </w:tcPr>
          <w:p w:rsidR="0025752F" w:rsidRPr="00435E54" w:rsidRDefault="0025752F">
            <w:pPr>
              <w:jc w:val="both"/>
              <w:rPr>
                <w:rFonts w:eastAsia="Arial Unicode MS"/>
                <w:sz w:val="16"/>
                <w:lang w:val="es-ES"/>
              </w:rPr>
            </w:pPr>
            <w:r w:rsidRPr="00435E54">
              <w:rPr>
                <w:sz w:val="16"/>
                <w:lang w:val="es-ES"/>
              </w:rPr>
              <w:t xml:space="preserve">El Gobierno esta estudiando dar una solución al problema de los desagües cloacales en su barrio. Por tal motivo se desea conocer su opinión. Le haremos una serie de preguntas, cuyo objetivo es poder evaluar el proyecto; </w:t>
            </w:r>
            <w:r w:rsidRPr="00435E54">
              <w:rPr>
                <w:b/>
                <w:bCs/>
                <w:sz w:val="16"/>
                <w:lang w:val="es-ES"/>
              </w:rPr>
              <w:t>las respuestas son confidenciales y la encuesta es anónima. El tiempo aproximado para la encuesta no deberá exceder los 45 minutos.</w:t>
            </w:r>
          </w:p>
        </w:tc>
      </w:tr>
      <w:tr w:rsidR="0025752F" w:rsidRPr="007310B6">
        <w:trPr>
          <w:trHeight w:val="255"/>
        </w:trPr>
        <w:tc>
          <w:tcPr>
            <w:tcW w:w="0" w:type="auto"/>
            <w:gridSpan w:val="4"/>
            <w:tcBorders>
              <w:top w:val="nil"/>
              <w:left w:val="nil"/>
              <w:bottom w:val="nil"/>
              <w:right w:val="nil"/>
            </w:tcBorders>
            <w:noWrap/>
            <w:vAlign w:val="bottom"/>
          </w:tcPr>
          <w:p w:rsidR="0025752F" w:rsidRPr="00435E54" w:rsidRDefault="0025752F">
            <w:pPr>
              <w:rPr>
                <w:rFonts w:eastAsia="Arial Unicode MS"/>
                <w:b/>
                <w:bCs/>
                <w:sz w:val="16"/>
                <w:lang w:val="es-ES"/>
              </w:rPr>
            </w:pPr>
            <w:r w:rsidRPr="00435E54">
              <w:rPr>
                <w:b/>
                <w:bCs/>
                <w:sz w:val="16"/>
                <w:lang w:val="es-ES"/>
              </w:rPr>
              <w:t>A - Preguntas demográficas y socioeconómicas</w:t>
            </w:r>
          </w:p>
        </w:tc>
        <w:tc>
          <w:tcPr>
            <w:tcW w:w="0" w:type="auto"/>
            <w:tcBorders>
              <w:top w:val="nil"/>
              <w:left w:val="nil"/>
              <w:bottom w:val="nil"/>
              <w:right w:val="nil"/>
            </w:tcBorders>
            <w:noWrap/>
            <w:vAlign w:val="center"/>
          </w:tcPr>
          <w:p w:rsidR="0025752F" w:rsidRPr="00435E54" w:rsidRDefault="0025752F">
            <w:pPr>
              <w:rPr>
                <w:rFonts w:eastAsia="Arial Unicode MS"/>
                <w:sz w:val="16"/>
                <w:lang w:val="es-ES"/>
              </w:rPr>
            </w:pPr>
          </w:p>
        </w:tc>
        <w:tc>
          <w:tcPr>
            <w:tcW w:w="0" w:type="auto"/>
            <w:tcBorders>
              <w:top w:val="nil"/>
              <w:left w:val="nil"/>
              <w:bottom w:val="nil"/>
              <w:right w:val="nil"/>
            </w:tcBorders>
            <w:noWrap/>
            <w:vAlign w:val="center"/>
          </w:tcPr>
          <w:p w:rsidR="0025752F" w:rsidRPr="00435E54" w:rsidRDefault="0025752F">
            <w:pPr>
              <w:rPr>
                <w:rFonts w:eastAsia="Arial Unicode MS"/>
                <w:sz w:val="16"/>
                <w:lang w:val="es-ES"/>
              </w:rPr>
            </w:pPr>
          </w:p>
        </w:tc>
        <w:tc>
          <w:tcPr>
            <w:tcW w:w="0" w:type="auto"/>
            <w:tcBorders>
              <w:top w:val="nil"/>
              <w:left w:val="nil"/>
              <w:bottom w:val="nil"/>
              <w:right w:val="nil"/>
            </w:tcBorders>
            <w:noWrap/>
            <w:vAlign w:val="center"/>
          </w:tcPr>
          <w:p w:rsidR="0025752F" w:rsidRPr="00435E54" w:rsidRDefault="0025752F">
            <w:pPr>
              <w:rPr>
                <w:rFonts w:eastAsia="Arial Unicode MS"/>
                <w:sz w:val="16"/>
                <w:lang w:val="es-ES"/>
              </w:rPr>
            </w:pP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r>
      <w:tr w:rsidR="0025752F">
        <w:trPr>
          <w:trHeight w:val="360"/>
        </w:trPr>
        <w:tc>
          <w:tcPr>
            <w:tcW w:w="0" w:type="auto"/>
            <w:tcBorders>
              <w:top w:val="single" w:sz="4" w:space="0" w:color="auto"/>
              <w:left w:val="single" w:sz="4" w:space="0" w:color="auto"/>
              <w:bottom w:val="single" w:sz="4" w:space="0" w:color="auto"/>
              <w:right w:val="single" w:sz="4" w:space="0" w:color="auto"/>
            </w:tcBorders>
            <w:noWrap/>
            <w:vAlign w:val="center"/>
          </w:tcPr>
          <w:p w:rsidR="0025752F" w:rsidRDefault="0025752F">
            <w:pPr>
              <w:jc w:val="center"/>
              <w:rPr>
                <w:rFonts w:eastAsia="Arial Unicode MS"/>
                <w:b/>
                <w:bCs/>
                <w:sz w:val="16"/>
              </w:rPr>
            </w:pPr>
            <w:r>
              <w:rPr>
                <w:b/>
                <w:bCs/>
                <w:sz w:val="16"/>
              </w:rPr>
              <w:t>P.</w:t>
            </w:r>
          </w:p>
        </w:tc>
        <w:tc>
          <w:tcPr>
            <w:tcW w:w="0" w:type="auto"/>
            <w:gridSpan w:val="2"/>
            <w:tcBorders>
              <w:top w:val="single" w:sz="4" w:space="0" w:color="auto"/>
              <w:left w:val="nil"/>
              <w:bottom w:val="single" w:sz="4" w:space="0" w:color="auto"/>
              <w:right w:val="single" w:sz="4" w:space="0" w:color="000000"/>
            </w:tcBorders>
            <w:noWrap/>
            <w:vAlign w:val="center"/>
          </w:tcPr>
          <w:p w:rsidR="0025752F" w:rsidRDefault="0025752F">
            <w:pPr>
              <w:jc w:val="center"/>
              <w:rPr>
                <w:rFonts w:eastAsia="Arial Unicode MS"/>
                <w:b/>
                <w:bCs/>
                <w:sz w:val="16"/>
              </w:rPr>
            </w:pPr>
            <w:r>
              <w:rPr>
                <w:b/>
                <w:bCs/>
                <w:sz w:val="16"/>
              </w:rPr>
              <w:t>Pregunta</w:t>
            </w:r>
          </w:p>
        </w:tc>
        <w:tc>
          <w:tcPr>
            <w:tcW w:w="0" w:type="auto"/>
            <w:gridSpan w:val="4"/>
            <w:tcBorders>
              <w:top w:val="single" w:sz="4" w:space="0" w:color="auto"/>
              <w:left w:val="nil"/>
              <w:bottom w:val="single" w:sz="4" w:space="0" w:color="auto"/>
              <w:right w:val="single" w:sz="4" w:space="0" w:color="000000"/>
            </w:tcBorders>
            <w:noWrap/>
            <w:vAlign w:val="center"/>
          </w:tcPr>
          <w:p w:rsidR="0025752F" w:rsidRDefault="0025752F">
            <w:pPr>
              <w:jc w:val="center"/>
              <w:rPr>
                <w:rFonts w:eastAsia="Arial Unicode MS"/>
                <w:b/>
                <w:bCs/>
                <w:sz w:val="16"/>
              </w:rPr>
            </w:pPr>
            <w:r>
              <w:rPr>
                <w:b/>
                <w:bCs/>
                <w:sz w:val="16"/>
              </w:rPr>
              <w:t>Código de Respuesta</w:t>
            </w:r>
          </w:p>
        </w:tc>
        <w:tc>
          <w:tcPr>
            <w:tcW w:w="0" w:type="auto"/>
            <w:tcBorders>
              <w:top w:val="single" w:sz="4" w:space="0" w:color="auto"/>
              <w:left w:val="nil"/>
              <w:bottom w:val="single" w:sz="4" w:space="0" w:color="auto"/>
              <w:right w:val="single" w:sz="4" w:space="0" w:color="auto"/>
            </w:tcBorders>
            <w:noWrap/>
            <w:vAlign w:val="center"/>
          </w:tcPr>
          <w:p w:rsidR="0025752F" w:rsidRDefault="0025752F">
            <w:pPr>
              <w:jc w:val="center"/>
              <w:rPr>
                <w:rFonts w:eastAsia="Arial Unicode MS"/>
                <w:b/>
                <w:bCs/>
                <w:sz w:val="16"/>
              </w:rPr>
            </w:pPr>
            <w:r>
              <w:rPr>
                <w:b/>
                <w:bCs/>
                <w:sz w:val="16"/>
              </w:rPr>
              <w:t>Pase a</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100</w:t>
            </w:r>
          </w:p>
        </w:tc>
        <w:tc>
          <w:tcPr>
            <w:tcW w:w="0" w:type="auto"/>
            <w:gridSpan w:val="2"/>
            <w:tcBorders>
              <w:top w:val="single" w:sz="4" w:space="0" w:color="auto"/>
              <w:left w:val="single" w:sz="4" w:space="0" w:color="auto"/>
              <w:bottom w:val="nil"/>
              <w:right w:val="single" w:sz="4" w:space="0" w:color="000000"/>
            </w:tcBorders>
            <w:noWrap/>
            <w:vAlign w:val="bottom"/>
          </w:tcPr>
          <w:p w:rsidR="0025752F" w:rsidRPr="00435E54" w:rsidRDefault="0025752F">
            <w:pPr>
              <w:rPr>
                <w:rFonts w:eastAsia="Arial Unicode MS"/>
                <w:sz w:val="16"/>
                <w:lang w:val="es-ES"/>
              </w:rPr>
            </w:pPr>
            <w:r w:rsidRPr="00435E54">
              <w:rPr>
                <w:sz w:val="16"/>
                <w:lang w:val="es-ES"/>
              </w:rPr>
              <w:t>¿Quién es el Jefe de Familia?</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Padre</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Madre</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Otro (especificar):</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8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101</w:t>
            </w:r>
          </w:p>
        </w:tc>
        <w:tc>
          <w:tcPr>
            <w:tcW w:w="0" w:type="auto"/>
            <w:gridSpan w:val="2"/>
            <w:tcBorders>
              <w:top w:val="single" w:sz="4" w:space="0" w:color="auto"/>
              <w:left w:val="nil"/>
              <w:bottom w:val="single" w:sz="4" w:space="0" w:color="auto"/>
              <w:right w:val="single" w:sz="4" w:space="0" w:color="000000"/>
            </w:tcBorders>
            <w:noWrap/>
            <w:vAlign w:val="bottom"/>
          </w:tcPr>
          <w:p w:rsidR="0025752F" w:rsidRDefault="0025752F">
            <w:pPr>
              <w:rPr>
                <w:rFonts w:eastAsia="Arial Unicode MS"/>
                <w:sz w:val="16"/>
              </w:rPr>
            </w:pPr>
            <w:r>
              <w:rPr>
                <w:sz w:val="16"/>
              </w:rPr>
              <w:t>¿Cuántos años tiene?</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Años (especificar):</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102</w:t>
            </w:r>
          </w:p>
        </w:tc>
        <w:tc>
          <w:tcPr>
            <w:tcW w:w="0" w:type="auto"/>
            <w:gridSpan w:val="2"/>
            <w:tcBorders>
              <w:top w:val="single" w:sz="4" w:space="0" w:color="auto"/>
              <w:left w:val="single" w:sz="4" w:space="0" w:color="auto"/>
              <w:bottom w:val="nil"/>
              <w:right w:val="single" w:sz="4" w:space="0" w:color="000000"/>
            </w:tcBorders>
            <w:noWrap/>
            <w:vAlign w:val="bottom"/>
          </w:tcPr>
          <w:p w:rsidR="0025752F" w:rsidRDefault="0025752F">
            <w:pPr>
              <w:rPr>
                <w:rFonts w:eastAsia="Arial Unicode MS"/>
                <w:sz w:val="16"/>
              </w:rPr>
            </w:pPr>
            <w:r>
              <w:rPr>
                <w:sz w:val="16"/>
              </w:rPr>
              <w:t>Sexo</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Masculino</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Femenino</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103</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¿Cuántos hijos (niños) tiene en los siguientes grupos de edad?</w:t>
            </w:r>
          </w:p>
        </w:tc>
        <w:tc>
          <w:tcPr>
            <w:tcW w:w="2316" w:type="dxa"/>
            <w:tcBorders>
              <w:top w:val="nil"/>
              <w:left w:val="nil"/>
              <w:bottom w:val="nil"/>
              <w:right w:val="nil"/>
            </w:tcBorders>
            <w:vAlign w:val="bottom"/>
          </w:tcPr>
          <w:p w:rsidR="0025752F" w:rsidRDefault="0025752F">
            <w:pPr>
              <w:jc w:val="center"/>
              <w:rPr>
                <w:rFonts w:eastAsia="Arial Unicode MS"/>
                <w:sz w:val="16"/>
              </w:rPr>
            </w:pPr>
            <w:r>
              <w:rPr>
                <w:sz w:val="16"/>
              </w:rPr>
              <w:t>Edad</w:t>
            </w:r>
          </w:p>
        </w:tc>
        <w:tc>
          <w:tcPr>
            <w:tcW w:w="0" w:type="auto"/>
            <w:tcBorders>
              <w:top w:val="nil"/>
              <w:left w:val="single" w:sz="4" w:space="0" w:color="auto"/>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gridSpan w:val="2"/>
            <w:tcBorders>
              <w:top w:val="single" w:sz="4" w:space="0" w:color="auto"/>
              <w:left w:val="nil"/>
              <w:bottom w:val="single" w:sz="4" w:space="0" w:color="auto"/>
              <w:right w:val="single" w:sz="4" w:space="0" w:color="000000"/>
            </w:tcBorders>
            <w:noWrap/>
            <w:vAlign w:val="center"/>
          </w:tcPr>
          <w:p w:rsidR="0025752F" w:rsidRDefault="0025752F">
            <w:pPr>
              <w:jc w:val="center"/>
              <w:rPr>
                <w:rFonts w:eastAsia="Arial Unicode MS"/>
                <w:sz w:val="16"/>
              </w:rPr>
            </w:pPr>
            <w:r>
              <w:rPr>
                <w:sz w:val="16"/>
              </w:rPr>
              <w:t>¿Cuántos?</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Menor a 1 año</w:t>
            </w:r>
          </w:p>
        </w:tc>
        <w:tc>
          <w:tcPr>
            <w:tcW w:w="0" w:type="auto"/>
            <w:tcBorders>
              <w:top w:val="nil"/>
              <w:left w:val="single" w:sz="4" w:space="0" w:color="auto"/>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gridSpan w:val="2"/>
            <w:tcBorders>
              <w:top w:val="single" w:sz="4" w:space="0" w:color="auto"/>
              <w:left w:val="nil"/>
              <w:bottom w:val="single" w:sz="4" w:space="0" w:color="auto"/>
              <w:right w:val="single" w:sz="4" w:space="0" w:color="000000"/>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1 a 3 años</w:t>
            </w:r>
          </w:p>
        </w:tc>
        <w:tc>
          <w:tcPr>
            <w:tcW w:w="0" w:type="auto"/>
            <w:tcBorders>
              <w:top w:val="nil"/>
              <w:left w:val="single" w:sz="4" w:space="0" w:color="auto"/>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gridSpan w:val="2"/>
            <w:tcBorders>
              <w:top w:val="single" w:sz="4" w:space="0" w:color="auto"/>
              <w:left w:val="nil"/>
              <w:bottom w:val="single" w:sz="4" w:space="0" w:color="auto"/>
              <w:right w:val="single" w:sz="4" w:space="0" w:color="000000"/>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4 a 10 años</w:t>
            </w:r>
          </w:p>
        </w:tc>
        <w:tc>
          <w:tcPr>
            <w:tcW w:w="0" w:type="auto"/>
            <w:tcBorders>
              <w:top w:val="nil"/>
              <w:left w:val="single" w:sz="4" w:space="0" w:color="auto"/>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gridSpan w:val="2"/>
            <w:tcBorders>
              <w:top w:val="single" w:sz="4" w:space="0" w:color="auto"/>
              <w:left w:val="nil"/>
              <w:bottom w:val="single" w:sz="4" w:space="0" w:color="auto"/>
              <w:right w:val="single" w:sz="4" w:space="0" w:color="000000"/>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11 años o mayores</w:t>
            </w:r>
          </w:p>
        </w:tc>
        <w:tc>
          <w:tcPr>
            <w:tcW w:w="0" w:type="auto"/>
            <w:tcBorders>
              <w:top w:val="nil"/>
              <w:left w:val="single" w:sz="4" w:space="0" w:color="auto"/>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gridSpan w:val="2"/>
            <w:tcBorders>
              <w:top w:val="single" w:sz="4" w:space="0" w:color="auto"/>
              <w:left w:val="nil"/>
              <w:bottom w:val="single" w:sz="4" w:space="0" w:color="auto"/>
              <w:right w:val="single" w:sz="4" w:space="0" w:color="000000"/>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Sin hijos</w:t>
            </w:r>
          </w:p>
        </w:tc>
        <w:tc>
          <w:tcPr>
            <w:tcW w:w="0" w:type="auto"/>
            <w:tcBorders>
              <w:top w:val="nil"/>
              <w:left w:val="single" w:sz="4" w:space="0" w:color="auto"/>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gridSpan w:val="2"/>
            <w:tcBorders>
              <w:top w:val="single" w:sz="4" w:space="0" w:color="auto"/>
              <w:left w:val="nil"/>
              <w:bottom w:val="single" w:sz="4" w:space="0" w:color="auto"/>
              <w:right w:val="single" w:sz="4" w:space="0" w:color="000000"/>
            </w:tcBorders>
            <w:shd w:val="clear" w:color="auto" w:fill="C0C0C0"/>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104</w:t>
            </w:r>
          </w:p>
        </w:tc>
        <w:tc>
          <w:tcPr>
            <w:tcW w:w="0" w:type="auto"/>
            <w:gridSpan w:val="2"/>
            <w:tcBorders>
              <w:top w:val="single" w:sz="4" w:space="0" w:color="auto"/>
              <w:left w:val="single" w:sz="4" w:space="0" w:color="auto"/>
              <w:bottom w:val="single" w:sz="4" w:space="0" w:color="auto"/>
              <w:right w:val="single" w:sz="4" w:space="0" w:color="000000"/>
            </w:tcBorders>
            <w:noWrap/>
            <w:vAlign w:val="bottom"/>
          </w:tcPr>
          <w:p w:rsidR="0025752F" w:rsidRPr="00435E54" w:rsidRDefault="0025752F">
            <w:pPr>
              <w:rPr>
                <w:rFonts w:eastAsia="Arial Unicode MS"/>
                <w:sz w:val="16"/>
                <w:lang w:val="es-ES"/>
              </w:rPr>
            </w:pPr>
            <w:r w:rsidRPr="00435E54">
              <w:rPr>
                <w:sz w:val="16"/>
                <w:lang w:val="es-ES"/>
              </w:rPr>
              <w:t>¿Cuántas personas viven en el hogar en total?</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Cantidad de personas (especificar):</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105</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¿Cuál es el máximo nivel de educación alcanzado por el Jefe de Hogar?</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Ninguno</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Primario incompleto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Primario completo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Secundario incompleto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Secundario completo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Terciario incompleto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6</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Terciario completo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7</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Universitario incompleto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8</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Universitario completo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9</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106</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¿Cuál es la ocupación principal del Jefe de hogar?</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Industrial, comerciante</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Pr="00435E54" w:rsidRDefault="0025752F">
            <w:pPr>
              <w:rPr>
                <w:rFonts w:eastAsia="Arial Unicode MS"/>
                <w:sz w:val="16"/>
                <w:lang w:val="es-ES"/>
              </w:rPr>
            </w:pPr>
            <w:r w:rsidRPr="00435E54">
              <w:rPr>
                <w:sz w:val="16"/>
                <w:lang w:val="es-ES"/>
              </w:rPr>
              <w:t>Profesional y / o altos empleados</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Obrero calificado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Obrero no calificado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3033" w:type="dxa"/>
            <w:gridSpan w:val="2"/>
            <w:tcBorders>
              <w:top w:val="nil"/>
              <w:left w:val="nil"/>
              <w:bottom w:val="nil"/>
              <w:right w:val="nil"/>
            </w:tcBorders>
            <w:vAlign w:val="bottom"/>
          </w:tcPr>
          <w:p w:rsidR="0025752F" w:rsidRDefault="0025752F">
            <w:pPr>
              <w:rPr>
                <w:rFonts w:eastAsia="Arial Unicode MS"/>
                <w:sz w:val="16"/>
              </w:rPr>
            </w:pPr>
            <w:r>
              <w:rPr>
                <w:sz w:val="16"/>
              </w:rPr>
              <w:t>Empleado administrativo, vendedores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Changas / trabajo eventual</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6</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Cuenta propia</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7</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Jubilado / Pensionado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8</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Tareas domésticas remuneradas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9</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Desocupado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10</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Pr="00435E54" w:rsidRDefault="0025752F">
            <w:pPr>
              <w:rPr>
                <w:rFonts w:eastAsia="Arial Unicode MS"/>
                <w:sz w:val="16"/>
                <w:lang w:val="es-ES"/>
              </w:rPr>
            </w:pPr>
            <w:r w:rsidRPr="00435E54">
              <w:rPr>
                <w:sz w:val="16"/>
                <w:lang w:val="es-ES"/>
              </w:rPr>
              <w:t>Plan social (Jefes y Jefas, otros)</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Otro (especificar):</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510"/>
        </w:trPr>
        <w:tc>
          <w:tcPr>
            <w:tcW w:w="0" w:type="auto"/>
            <w:tcBorders>
              <w:top w:val="nil"/>
              <w:left w:val="single" w:sz="4" w:space="0" w:color="auto"/>
              <w:bottom w:val="single" w:sz="4" w:space="0" w:color="auto"/>
              <w:right w:val="single" w:sz="4" w:space="0" w:color="auto"/>
            </w:tcBorders>
            <w:noWrap/>
          </w:tcPr>
          <w:p w:rsidR="0025752F" w:rsidRDefault="0025752F">
            <w:pPr>
              <w:jc w:val="center"/>
              <w:rPr>
                <w:rFonts w:eastAsia="Arial Unicode MS"/>
                <w:sz w:val="16"/>
              </w:rPr>
            </w:pPr>
            <w:r>
              <w:rPr>
                <w:sz w:val="16"/>
              </w:rPr>
              <w:t>107</w:t>
            </w:r>
          </w:p>
        </w:tc>
        <w:tc>
          <w:tcPr>
            <w:tcW w:w="3412" w:type="dxa"/>
            <w:gridSpan w:val="2"/>
            <w:tcBorders>
              <w:top w:val="single" w:sz="4" w:space="0" w:color="auto"/>
              <w:left w:val="nil"/>
              <w:bottom w:val="single" w:sz="4" w:space="0" w:color="auto"/>
              <w:right w:val="single" w:sz="4" w:space="0" w:color="000000"/>
            </w:tcBorders>
          </w:tcPr>
          <w:p w:rsidR="0025752F" w:rsidRPr="00435E54" w:rsidRDefault="0025752F">
            <w:pPr>
              <w:rPr>
                <w:rFonts w:eastAsia="Arial Unicode MS"/>
                <w:sz w:val="16"/>
                <w:lang w:val="es-ES"/>
              </w:rPr>
            </w:pPr>
            <w:r w:rsidRPr="00435E54">
              <w:rPr>
                <w:sz w:val="16"/>
                <w:lang w:val="es-ES"/>
              </w:rPr>
              <w:t>¿Cuántas personas trabajan en total en el hogar incluido el jefe de hogar?</w:t>
            </w:r>
          </w:p>
        </w:tc>
        <w:tc>
          <w:tcPr>
            <w:tcW w:w="2316" w:type="dxa"/>
            <w:tcBorders>
              <w:top w:val="nil"/>
              <w:left w:val="nil"/>
              <w:bottom w:val="single" w:sz="4" w:space="0" w:color="auto"/>
              <w:right w:val="nil"/>
            </w:tcBorders>
          </w:tcPr>
          <w:p w:rsidR="0025752F" w:rsidRDefault="0025752F">
            <w:pPr>
              <w:rPr>
                <w:rFonts w:eastAsia="Arial Unicode MS"/>
                <w:sz w:val="16"/>
              </w:rPr>
            </w:pPr>
            <w:r>
              <w:rPr>
                <w:sz w:val="16"/>
              </w:rPr>
              <w:t>Cantidad de personas (especificar):</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108</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 xml:space="preserve">¿Cuál de los siguientes rangos describe mejor el </w:t>
            </w:r>
            <w:r w:rsidRPr="00435E54">
              <w:rPr>
                <w:b/>
                <w:bCs/>
                <w:sz w:val="16"/>
                <w:lang w:val="es-ES"/>
              </w:rPr>
              <w:t>ingreso</w:t>
            </w:r>
            <w:r w:rsidRPr="00435E54">
              <w:rPr>
                <w:sz w:val="16"/>
                <w:lang w:val="es-ES"/>
              </w:rPr>
              <w:t xml:space="preserve"> </w:t>
            </w:r>
            <w:r w:rsidRPr="00435E54">
              <w:rPr>
                <w:b/>
                <w:bCs/>
                <w:sz w:val="16"/>
                <w:lang w:val="es-ES"/>
              </w:rPr>
              <w:t>total familiar mensual</w:t>
            </w:r>
            <w:r w:rsidRPr="00435E54">
              <w:rPr>
                <w:sz w:val="16"/>
                <w:lang w:val="es-ES"/>
              </w:rPr>
              <w:t xml:space="preserve"> por todo concepto?</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Menos de $ 200</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Más de $ 201 hasta $ 400</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Más de $ 401 hasta $ 600</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Más de $ 601 hasta $ 800</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tcBorders>
              <w:top w:val="nil"/>
              <w:left w:val="single" w:sz="4" w:space="0" w:color="auto"/>
              <w:bottom w:val="nil"/>
              <w:right w:val="single" w:sz="4" w:space="0" w:color="000000"/>
            </w:tcBorders>
            <w:noWrap/>
            <w:vAlign w:val="bottom"/>
          </w:tcPr>
          <w:p w:rsidR="0025752F" w:rsidRDefault="0025752F">
            <w:pPr>
              <w:rPr>
                <w:rFonts w:eastAsia="Arial Unicode MS"/>
                <w:sz w:val="16"/>
              </w:rPr>
            </w:pPr>
            <w:r>
              <w:rPr>
                <w:sz w:val="16"/>
              </w:rPr>
              <w:t>Incluye:</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Más de $ 801 hasta $ 1000</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Pr="00435E54" w:rsidRDefault="0025752F">
            <w:pPr>
              <w:rPr>
                <w:rFonts w:eastAsia="Arial Unicode MS"/>
                <w:sz w:val="16"/>
                <w:lang w:val="es-ES"/>
              </w:rPr>
            </w:pPr>
            <w:r w:rsidRPr="00435E54">
              <w:rPr>
                <w:sz w:val="16"/>
                <w:lang w:val="es-ES"/>
              </w:rPr>
              <w:t>Trabajos de todos los miembros del hogar</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Más de $ 1001 hasta $ 1200</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6</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Pr="00435E54" w:rsidRDefault="0025752F">
            <w:pPr>
              <w:rPr>
                <w:rFonts w:eastAsia="Arial Unicode MS"/>
                <w:sz w:val="16"/>
                <w:lang w:val="es-ES"/>
              </w:rPr>
            </w:pPr>
            <w:r w:rsidRPr="00435E54">
              <w:rPr>
                <w:sz w:val="16"/>
                <w:lang w:val="es-ES"/>
              </w:rPr>
              <w:t>Planes sociales (jefes y jefas / trabajar, etc.)</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Más de $ 1201 hasta $ 1400</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7</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Pensiones</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Más de $ 1401 hasta $ 1800</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8</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Alquileres</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Más de $ 1801 hasta $ 3000</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9</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Rentas</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Más de $ 3000</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10</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Changas y otros</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Sin ingresos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109</w:t>
            </w:r>
          </w:p>
        </w:tc>
        <w:tc>
          <w:tcPr>
            <w:tcW w:w="0" w:type="auto"/>
            <w:gridSpan w:val="2"/>
            <w:tcBorders>
              <w:top w:val="single" w:sz="4" w:space="0" w:color="auto"/>
              <w:left w:val="single" w:sz="4" w:space="0" w:color="auto"/>
              <w:bottom w:val="nil"/>
              <w:right w:val="single" w:sz="4" w:space="0" w:color="000000"/>
            </w:tcBorders>
            <w:noWrap/>
            <w:vAlign w:val="bottom"/>
          </w:tcPr>
          <w:p w:rsidR="0025752F" w:rsidRDefault="0025752F">
            <w:pPr>
              <w:rPr>
                <w:rFonts w:eastAsia="Arial Unicode MS"/>
                <w:sz w:val="16"/>
              </w:rPr>
            </w:pPr>
            <w:r>
              <w:rPr>
                <w:sz w:val="16"/>
              </w:rPr>
              <w:t>Su hogar tiene:</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Si</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No</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Instalación eléctrica</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Agua potable</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Gas licuado (garrafa)</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Gas natural (Red)</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Teléfono</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TV por cable / TV satelital</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Conexión a internet</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Video casetera</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510"/>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Automóvil / camioneta hasta modelo 90</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510"/>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Automóvil / camioneta posterior a modelo 90</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Heladera con freezer</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Microondas</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Lavarropas automático</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Computadora</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525"/>
        </w:trPr>
        <w:tc>
          <w:tcPr>
            <w:tcW w:w="0" w:type="auto"/>
            <w:tcBorders>
              <w:top w:val="nil"/>
              <w:left w:val="single" w:sz="4" w:space="0" w:color="auto"/>
              <w:bottom w:val="single" w:sz="4" w:space="0" w:color="auto"/>
              <w:right w:val="single" w:sz="4" w:space="0" w:color="auto"/>
            </w:tcBorders>
            <w:noWrap/>
          </w:tcPr>
          <w:p w:rsidR="0025752F" w:rsidRDefault="0025752F">
            <w:pPr>
              <w:jc w:val="center"/>
              <w:rPr>
                <w:rFonts w:eastAsia="Arial Unicode MS"/>
                <w:sz w:val="16"/>
              </w:rPr>
            </w:pPr>
            <w:r>
              <w:rPr>
                <w:sz w:val="16"/>
              </w:rPr>
              <w:t>110</w:t>
            </w:r>
          </w:p>
        </w:tc>
        <w:tc>
          <w:tcPr>
            <w:tcW w:w="3412" w:type="dxa"/>
            <w:gridSpan w:val="2"/>
            <w:tcBorders>
              <w:top w:val="single" w:sz="4" w:space="0" w:color="auto"/>
              <w:left w:val="nil"/>
              <w:bottom w:val="single" w:sz="4" w:space="0" w:color="auto"/>
              <w:right w:val="single" w:sz="4" w:space="0" w:color="000000"/>
            </w:tcBorders>
          </w:tcPr>
          <w:p w:rsidR="0025752F" w:rsidRPr="00435E54" w:rsidRDefault="0025752F">
            <w:pPr>
              <w:rPr>
                <w:rFonts w:eastAsia="Arial Unicode MS"/>
                <w:sz w:val="16"/>
                <w:lang w:val="es-ES"/>
              </w:rPr>
            </w:pPr>
            <w:r w:rsidRPr="00435E54">
              <w:rPr>
                <w:sz w:val="16"/>
                <w:lang w:val="es-ES"/>
              </w:rPr>
              <w:t>¿Cuantas habitaciones tiene su vivienda en total sin contar cocina y baños?</w:t>
            </w:r>
          </w:p>
        </w:tc>
        <w:tc>
          <w:tcPr>
            <w:tcW w:w="2316" w:type="dxa"/>
            <w:tcBorders>
              <w:top w:val="nil"/>
              <w:left w:val="nil"/>
              <w:bottom w:val="single" w:sz="4" w:space="0" w:color="auto"/>
              <w:right w:val="nil"/>
            </w:tcBorders>
          </w:tcPr>
          <w:p w:rsidR="0025752F" w:rsidRDefault="0025752F">
            <w:pPr>
              <w:rPr>
                <w:rFonts w:eastAsia="Arial Unicode MS"/>
                <w:sz w:val="16"/>
              </w:rPr>
            </w:pPr>
            <w:r>
              <w:rPr>
                <w:sz w:val="16"/>
              </w:rPr>
              <w:t>Especificar cantidad:</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111</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¿En qué carácter ocupa el grupo familiar esta vivienda?</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Propietario</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Inquilino de todo el edificio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Inquilino de parte del edificio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Ocupante gratuito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Simplemente ocupante</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Otro (especificar):</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6</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rsidRPr="007310B6">
        <w:trPr>
          <w:trHeight w:val="255"/>
        </w:trPr>
        <w:tc>
          <w:tcPr>
            <w:tcW w:w="0" w:type="auto"/>
            <w:gridSpan w:val="6"/>
            <w:tcBorders>
              <w:top w:val="nil"/>
              <w:left w:val="nil"/>
              <w:bottom w:val="nil"/>
              <w:right w:val="nil"/>
            </w:tcBorders>
            <w:noWrap/>
            <w:vAlign w:val="bottom"/>
          </w:tcPr>
          <w:p w:rsidR="0025752F" w:rsidRPr="00435E54" w:rsidRDefault="0025752F">
            <w:pPr>
              <w:rPr>
                <w:rFonts w:eastAsia="Arial Unicode MS"/>
                <w:b/>
                <w:bCs/>
                <w:sz w:val="16"/>
                <w:lang w:val="es-ES"/>
              </w:rPr>
            </w:pPr>
            <w:r w:rsidRPr="00435E54">
              <w:rPr>
                <w:b/>
                <w:bCs/>
                <w:sz w:val="16"/>
                <w:lang w:val="es-ES"/>
              </w:rPr>
              <w:t>B - Preguntas sobre Vivienda (solo observación externa - luego de entrevista)</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nil"/>
            </w:tcBorders>
            <w:noWrap/>
            <w:vAlign w:val="center"/>
          </w:tcPr>
          <w:p w:rsidR="0025752F" w:rsidRPr="00435E54" w:rsidRDefault="0025752F">
            <w:pPr>
              <w:jc w:val="center"/>
              <w:rPr>
                <w:rFonts w:eastAsia="Arial Unicode MS"/>
                <w:sz w:val="16"/>
                <w:szCs w:val="16"/>
                <w:lang w:val="es-ES"/>
              </w:rPr>
            </w:pPr>
          </w:p>
        </w:tc>
      </w:tr>
      <w:tr w:rsidR="0025752F">
        <w:trPr>
          <w:trHeight w:val="255"/>
        </w:trPr>
        <w:tc>
          <w:tcPr>
            <w:tcW w:w="0" w:type="auto"/>
            <w:tcBorders>
              <w:top w:val="single" w:sz="4" w:space="0" w:color="auto"/>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201</w:t>
            </w:r>
          </w:p>
        </w:tc>
        <w:tc>
          <w:tcPr>
            <w:tcW w:w="0" w:type="auto"/>
            <w:gridSpan w:val="2"/>
            <w:tcBorders>
              <w:top w:val="single" w:sz="4" w:space="0" w:color="auto"/>
              <w:left w:val="single" w:sz="4" w:space="0" w:color="auto"/>
              <w:bottom w:val="nil"/>
              <w:right w:val="single" w:sz="4" w:space="0" w:color="000000"/>
            </w:tcBorders>
            <w:noWrap/>
            <w:vAlign w:val="bottom"/>
          </w:tcPr>
          <w:p w:rsidR="0025752F" w:rsidRPr="00435E54" w:rsidRDefault="0025752F">
            <w:pPr>
              <w:rPr>
                <w:rFonts w:eastAsia="Arial Unicode MS"/>
                <w:sz w:val="16"/>
                <w:lang w:val="es-ES"/>
              </w:rPr>
            </w:pPr>
            <w:r w:rsidRPr="00435E54">
              <w:rPr>
                <w:sz w:val="16"/>
                <w:lang w:val="es-ES"/>
              </w:rPr>
              <w:t>Datos del entorno de la vivienda</w:t>
            </w:r>
          </w:p>
        </w:tc>
        <w:tc>
          <w:tcPr>
            <w:tcW w:w="2316" w:type="dxa"/>
            <w:tcBorders>
              <w:top w:val="single" w:sz="4" w:space="0" w:color="auto"/>
              <w:left w:val="nil"/>
              <w:bottom w:val="nil"/>
              <w:right w:val="nil"/>
            </w:tcBorders>
            <w:vAlign w:val="bottom"/>
          </w:tcPr>
          <w:p w:rsidR="0025752F" w:rsidRPr="00435E54" w:rsidRDefault="0025752F">
            <w:pPr>
              <w:rPr>
                <w:rFonts w:eastAsia="Arial Unicode MS"/>
                <w:sz w:val="16"/>
                <w:lang w:val="es-ES"/>
              </w:rPr>
            </w:pPr>
            <w:r w:rsidRPr="00435E54">
              <w:rPr>
                <w:sz w:val="16"/>
                <w:lang w:val="es-ES"/>
              </w:rPr>
              <w:t> </w:t>
            </w:r>
          </w:p>
        </w:tc>
        <w:tc>
          <w:tcPr>
            <w:tcW w:w="0" w:type="auto"/>
            <w:tcBorders>
              <w:top w:val="single" w:sz="4" w:space="0" w:color="auto"/>
              <w:left w:val="nil"/>
              <w:bottom w:val="nil"/>
              <w:right w:val="nil"/>
            </w:tcBorders>
            <w:noWrap/>
            <w:vAlign w:val="center"/>
          </w:tcPr>
          <w:p w:rsidR="0025752F" w:rsidRDefault="0025752F">
            <w:pPr>
              <w:jc w:val="center"/>
              <w:rPr>
                <w:rFonts w:eastAsia="Arial Unicode MS"/>
                <w:sz w:val="16"/>
              </w:rPr>
            </w:pPr>
            <w:r>
              <w:rPr>
                <w:sz w:val="16"/>
              </w:rPr>
              <w:t>Si</w:t>
            </w:r>
          </w:p>
        </w:tc>
        <w:tc>
          <w:tcPr>
            <w:tcW w:w="0" w:type="auto"/>
            <w:tcBorders>
              <w:top w:val="single" w:sz="4" w:space="0" w:color="auto"/>
              <w:left w:val="nil"/>
              <w:bottom w:val="nil"/>
              <w:right w:val="nil"/>
            </w:tcBorders>
            <w:noWrap/>
            <w:vAlign w:val="center"/>
          </w:tcPr>
          <w:p w:rsidR="0025752F" w:rsidRDefault="0025752F">
            <w:pPr>
              <w:jc w:val="center"/>
              <w:rPr>
                <w:rFonts w:eastAsia="Arial Unicode MS"/>
                <w:sz w:val="16"/>
              </w:rPr>
            </w:pPr>
            <w:r>
              <w:rPr>
                <w:sz w:val="16"/>
              </w:rPr>
              <w:t>No</w:t>
            </w:r>
          </w:p>
        </w:tc>
        <w:tc>
          <w:tcPr>
            <w:tcW w:w="0" w:type="auto"/>
            <w:tcBorders>
              <w:top w:val="single" w:sz="4" w:space="0" w:color="auto"/>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single" w:sz="4" w:space="0" w:color="auto"/>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Pr="00435E54" w:rsidRDefault="0025752F">
            <w:pPr>
              <w:rPr>
                <w:rFonts w:eastAsia="Arial Unicode MS"/>
                <w:sz w:val="16"/>
                <w:lang w:val="es-ES"/>
              </w:rPr>
            </w:pPr>
            <w:r w:rsidRPr="00435E54">
              <w:rPr>
                <w:sz w:val="16"/>
                <w:lang w:val="es-ES"/>
              </w:rPr>
              <w:t>Ubicación en villa de emergencia</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Ubicación en zona inundable</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Existencia de basural cercano</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Existencia de alumbrado público</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Existencia de sistema pluvial</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Existencia de pavimento</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Cercanía al tranporte público</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202</w:t>
            </w:r>
          </w:p>
        </w:tc>
        <w:tc>
          <w:tcPr>
            <w:tcW w:w="0" w:type="auto"/>
            <w:gridSpan w:val="2"/>
            <w:tcBorders>
              <w:top w:val="single" w:sz="4" w:space="0" w:color="auto"/>
              <w:left w:val="single" w:sz="4" w:space="0" w:color="auto"/>
              <w:bottom w:val="nil"/>
              <w:right w:val="nil"/>
            </w:tcBorders>
            <w:noWrap/>
            <w:vAlign w:val="bottom"/>
          </w:tcPr>
          <w:p w:rsidR="0025752F" w:rsidRDefault="0025752F">
            <w:pPr>
              <w:rPr>
                <w:rFonts w:eastAsia="Arial Unicode MS"/>
                <w:sz w:val="16"/>
              </w:rPr>
            </w:pPr>
            <w:r>
              <w:rPr>
                <w:sz w:val="16"/>
              </w:rPr>
              <w:t>Carácterísticas de la vivienda</w:t>
            </w:r>
          </w:p>
        </w:tc>
        <w:tc>
          <w:tcPr>
            <w:tcW w:w="2316" w:type="dxa"/>
            <w:tcBorders>
              <w:top w:val="nil"/>
              <w:left w:val="single" w:sz="4" w:space="0" w:color="auto"/>
              <w:bottom w:val="nil"/>
              <w:right w:val="nil"/>
            </w:tcBorders>
            <w:vAlign w:val="bottom"/>
          </w:tcPr>
          <w:p w:rsidR="0025752F" w:rsidRPr="00435E54" w:rsidRDefault="0025752F">
            <w:pPr>
              <w:rPr>
                <w:rFonts w:eastAsia="Arial Unicode MS"/>
                <w:sz w:val="16"/>
                <w:lang w:val="es-ES"/>
              </w:rPr>
            </w:pPr>
            <w:r w:rsidRPr="00435E54">
              <w:rPr>
                <w:sz w:val="16"/>
                <w:lang w:val="es-ES"/>
              </w:rPr>
              <w:t>Casa frentista a la calle</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r w:rsidRPr="00435E54">
              <w:rPr>
                <w:sz w:val="16"/>
                <w:lang w:val="es-ES"/>
              </w:rPr>
              <w:t> </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r w:rsidRPr="00435E54">
              <w:rPr>
                <w:sz w:val="16"/>
                <w:lang w:val="es-ES"/>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p>
        </w:tc>
        <w:tc>
          <w:tcPr>
            <w:tcW w:w="2316" w:type="dxa"/>
            <w:tcBorders>
              <w:top w:val="nil"/>
              <w:left w:val="single" w:sz="4" w:space="0" w:color="auto"/>
              <w:bottom w:val="nil"/>
              <w:right w:val="nil"/>
            </w:tcBorders>
            <w:vAlign w:val="bottom"/>
          </w:tcPr>
          <w:p w:rsidR="0025752F" w:rsidRDefault="0025752F">
            <w:pPr>
              <w:rPr>
                <w:rFonts w:eastAsia="Arial Unicode MS"/>
                <w:sz w:val="16"/>
              </w:rPr>
            </w:pPr>
            <w:r>
              <w:rPr>
                <w:sz w:val="16"/>
              </w:rPr>
              <w:t>Casa interna</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p>
        </w:tc>
        <w:tc>
          <w:tcPr>
            <w:tcW w:w="2316" w:type="dxa"/>
            <w:tcBorders>
              <w:top w:val="nil"/>
              <w:left w:val="single" w:sz="4" w:space="0" w:color="auto"/>
              <w:bottom w:val="nil"/>
              <w:right w:val="nil"/>
            </w:tcBorders>
            <w:vAlign w:val="bottom"/>
          </w:tcPr>
          <w:p w:rsidR="0025752F" w:rsidRDefault="0025752F">
            <w:pPr>
              <w:rPr>
                <w:rFonts w:eastAsia="Arial Unicode MS"/>
                <w:sz w:val="16"/>
              </w:rPr>
            </w:pPr>
            <w:r>
              <w:rPr>
                <w:sz w:val="16"/>
              </w:rPr>
              <w:t>Departamento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p>
        </w:tc>
        <w:tc>
          <w:tcPr>
            <w:tcW w:w="2316" w:type="dxa"/>
            <w:tcBorders>
              <w:top w:val="nil"/>
              <w:left w:val="single" w:sz="4" w:space="0" w:color="auto"/>
              <w:bottom w:val="nil"/>
              <w:right w:val="nil"/>
            </w:tcBorders>
            <w:vAlign w:val="bottom"/>
          </w:tcPr>
          <w:p w:rsidR="0025752F" w:rsidRDefault="0025752F">
            <w:pPr>
              <w:rPr>
                <w:rFonts w:eastAsia="Arial Unicode MS"/>
                <w:sz w:val="16"/>
              </w:rPr>
            </w:pPr>
            <w:r>
              <w:rPr>
                <w:sz w:val="16"/>
              </w:rPr>
              <w:t>Casa precaria</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p>
        </w:tc>
        <w:tc>
          <w:tcPr>
            <w:tcW w:w="2316" w:type="dxa"/>
            <w:tcBorders>
              <w:top w:val="nil"/>
              <w:left w:val="single" w:sz="4" w:space="0" w:color="auto"/>
              <w:bottom w:val="nil"/>
              <w:right w:val="nil"/>
            </w:tcBorders>
            <w:vAlign w:val="bottom"/>
          </w:tcPr>
          <w:p w:rsidR="0025752F" w:rsidRDefault="0025752F">
            <w:pPr>
              <w:rPr>
                <w:rFonts w:eastAsia="Arial Unicode MS"/>
                <w:sz w:val="16"/>
              </w:rPr>
            </w:pPr>
            <w:r>
              <w:rPr>
                <w:sz w:val="16"/>
              </w:rPr>
              <w:t>Casa muy precaria / villa</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single" w:sz="4" w:space="0" w:color="auto"/>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203</w:t>
            </w:r>
          </w:p>
        </w:tc>
        <w:tc>
          <w:tcPr>
            <w:tcW w:w="0" w:type="auto"/>
            <w:gridSpan w:val="2"/>
            <w:tcBorders>
              <w:top w:val="single" w:sz="4" w:space="0" w:color="auto"/>
              <w:left w:val="single" w:sz="4" w:space="0" w:color="auto"/>
              <w:bottom w:val="nil"/>
              <w:right w:val="single" w:sz="4" w:space="0" w:color="000000"/>
            </w:tcBorders>
            <w:noWrap/>
            <w:vAlign w:val="bottom"/>
          </w:tcPr>
          <w:p w:rsidR="0025752F" w:rsidRPr="00435E54" w:rsidRDefault="0025752F">
            <w:pPr>
              <w:rPr>
                <w:rFonts w:eastAsia="Arial Unicode MS"/>
                <w:sz w:val="16"/>
                <w:lang w:val="es-ES"/>
              </w:rPr>
            </w:pPr>
            <w:r w:rsidRPr="00435E54">
              <w:rPr>
                <w:sz w:val="16"/>
                <w:lang w:val="es-ES"/>
              </w:rPr>
              <w:t>La calidad de la construcción es...</w:t>
            </w:r>
          </w:p>
        </w:tc>
        <w:tc>
          <w:tcPr>
            <w:tcW w:w="2316" w:type="dxa"/>
            <w:tcBorders>
              <w:top w:val="single" w:sz="4" w:space="0" w:color="auto"/>
              <w:left w:val="nil"/>
              <w:bottom w:val="nil"/>
              <w:right w:val="nil"/>
            </w:tcBorders>
            <w:vAlign w:val="bottom"/>
          </w:tcPr>
          <w:p w:rsidR="0025752F" w:rsidRDefault="0025752F">
            <w:pPr>
              <w:rPr>
                <w:rFonts w:eastAsia="Arial Unicode MS"/>
                <w:sz w:val="16"/>
              </w:rPr>
            </w:pPr>
            <w:r>
              <w:rPr>
                <w:sz w:val="16"/>
              </w:rPr>
              <w:t>Buena</w:t>
            </w:r>
          </w:p>
        </w:tc>
        <w:tc>
          <w:tcPr>
            <w:tcW w:w="0" w:type="auto"/>
            <w:tcBorders>
              <w:top w:val="single" w:sz="4" w:space="0" w:color="auto"/>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single" w:sz="4" w:space="0" w:color="auto"/>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single" w:sz="4" w:space="0" w:color="auto"/>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single" w:sz="4" w:space="0" w:color="auto"/>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Regular</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Mala</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204</w:t>
            </w:r>
          </w:p>
        </w:tc>
        <w:tc>
          <w:tcPr>
            <w:tcW w:w="0" w:type="auto"/>
            <w:gridSpan w:val="2"/>
            <w:tcBorders>
              <w:top w:val="single" w:sz="4" w:space="0" w:color="auto"/>
              <w:left w:val="single" w:sz="4" w:space="0" w:color="auto"/>
              <w:bottom w:val="nil"/>
              <w:right w:val="single" w:sz="4" w:space="0" w:color="000000"/>
            </w:tcBorders>
            <w:noWrap/>
            <w:vAlign w:val="bottom"/>
          </w:tcPr>
          <w:p w:rsidR="0025752F" w:rsidRPr="00435E54" w:rsidRDefault="0025752F">
            <w:pPr>
              <w:rPr>
                <w:rFonts w:eastAsia="Arial Unicode MS"/>
                <w:sz w:val="16"/>
                <w:lang w:val="es-ES"/>
              </w:rPr>
            </w:pPr>
            <w:r w:rsidRPr="00435E54">
              <w:rPr>
                <w:sz w:val="16"/>
                <w:lang w:val="es-ES"/>
              </w:rPr>
              <w:t>El estado de conservación de la vivienda es...</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Bueno</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Malo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Regular</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gridSpan w:val="3"/>
            <w:tcBorders>
              <w:top w:val="nil"/>
              <w:left w:val="nil"/>
              <w:bottom w:val="nil"/>
              <w:right w:val="nil"/>
            </w:tcBorders>
            <w:noWrap/>
            <w:vAlign w:val="bottom"/>
          </w:tcPr>
          <w:p w:rsidR="0025752F" w:rsidRDefault="0025752F">
            <w:pPr>
              <w:rPr>
                <w:rFonts w:eastAsia="Arial Unicode MS"/>
                <w:b/>
                <w:bCs/>
                <w:sz w:val="16"/>
              </w:rPr>
            </w:pPr>
            <w:r>
              <w:rPr>
                <w:b/>
                <w:bCs/>
                <w:sz w:val="16"/>
              </w:rPr>
              <w:t>C - Preguntas sobre saneamiento</w:t>
            </w:r>
          </w:p>
        </w:tc>
        <w:tc>
          <w:tcPr>
            <w:tcW w:w="2316" w:type="dxa"/>
            <w:tcBorders>
              <w:top w:val="nil"/>
              <w:left w:val="nil"/>
              <w:bottom w:val="nil"/>
              <w:right w:val="nil"/>
            </w:tcBorders>
            <w:vAlign w:val="bottom"/>
          </w:tcPr>
          <w:p w:rsidR="0025752F" w:rsidRDefault="0025752F">
            <w:pP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szCs w:val="16"/>
              </w:rPr>
            </w:pPr>
          </w:p>
        </w:tc>
      </w:tr>
      <w:tr w:rsidR="0025752F">
        <w:trPr>
          <w:trHeight w:val="255"/>
        </w:trPr>
        <w:tc>
          <w:tcPr>
            <w:tcW w:w="0" w:type="auto"/>
            <w:tcBorders>
              <w:top w:val="single" w:sz="4" w:space="0" w:color="auto"/>
              <w:left w:val="single" w:sz="4" w:space="0" w:color="auto"/>
              <w:bottom w:val="nil"/>
              <w:right w:val="single" w:sz="4" w:space="0" w:color="auto"/>
            </w:tcBorders>
            <w:noWrap/>
          </w:tcPr>
          <w:p w:rsidR="0025752F" w:rsidRDefault="0025752F">
            <w:pPr>
              <w:jc w:val="center"/>
              <w:rPr>
                <w:rFonts w:eastAsia="Arial Unicode MS"/>
                <w:sz w:val="16"/>
              </w:rPr>
            </w:pPr>
            <w:r>
              <w:rPr>
                <w:sz w:val="16"/>
              </w:rPr>
              <w:t>301</w:t>
            </w:r>
          </w:p>
        </w:tc>
        <w:tc>
          <w:tcPr>
            <w:tcW w:w="0" w:type="auto"/>
            <w:gridSpan w:val="2"/>
            <w:tcBorders>
              <w:top w:val="single" w:sz="4" w:space="0" w:color="auto"/>
              <w:left w:val="single" w:sz="4" w:space="0" w:color="auto"/>
              <w:bottom w:val="nil"/>
              <w:right w:val="single" w:sz="4" w:space="0" w:color="000000"/>
            </w:tcBorders>
            <w:noWrap/>
          </w:tcPr>
          <w:p w:rsidR="0025752F" w:rsidRPr="00435E54" w:rsidRDefault="0025752F">
            <w:pPr>
              <w:rPr>
                <w:rFonts w:eastAsia="Arial Unicode MS"/>
                <w:sz w:val="16"/>
                <w:lang w:val="es-ES"/>
              </w:rPr>
            </w:pPr>
            <w:r w:rsidRPr="00435E54">
              <w:rPr>
                <w:sz w:val="16"/>
                <w:lang w:val="es-ES"/>
              </w:rPr>
              <w:t>¿Cuál es su fuente habitual de agua potable?</w:t>
            </w:r>
          </w:p>
        </w:tc>
        <w:tc>
          <w:tcPr>
            <w:tcW w:w="3033" w:type="dxa"/>
            <w:gridSpan w:val="2"/>
            <w:tcBorders>
              <w:top w:val="single" w:sz="4" w:space="0" w:color="auto"/>
              <w:left w:val="nil"/>
              <w:bottom w:val="nil"/>
              <w:right w:val="nil"/>
            </w:tcBorders>
            <w:vAlign w:val="bottom"/>
          </w:tcPr>
          <w:p w:rsidR="0025752F" w:rsidRPr="00435E54" w:rsidRDefault="0025752F">
            <w:pPr>
              <w:rPr>
                <w:rFonts w:eastAsia="Arial Unicode MS"/>
                <w:sz w:val="16"/>
                <w:lang w:val="es-ES"/>
              </w:rPr>
            </w:pPr>
            <w:r w:rsidRPr="00435E54">
              <w:rPr>
                <w:sz w:val="16"/>
                <w:lang w:val="es-ES"/>
              </w:rPr>
              <w:t>Pozo con bomba a motor (bombeador)</w:t>
            </w:r>
          </w:p>
        </w:tc>
        <w:tc>
          <w:tcPr>
            <w:tcW w:w="0" w:type="auto"/>
            <w:tcBorders>
              <w:top w:val="single" w:sz="4" w:space="0" w:color="auto"/>
              <w:left w:val="nil"/>
              <w:bottom w:val="nil"/>
              <w:right w:val="nil"/>
            </w:tcBorders>
            <w:noWrap/>
            <w:vAlign w:val="center"/>
          </w:tcPr>
          <w:p w:rsidR="0025752F" w:rsidRPr="00435E54" w:rsidRDefault="0025752F">
            <w:pPr>
              <w:jc w:val="center"/>
              <w:rPr>
                <w:rFonts w:eastAsia="Arial Unicode MS"/>
                <w:sz w:val="16"/>
                <w:lang w:val="es-ES"/>
              </w:rPr>
            </w:pPr>
            <w:r w:rsidRPr="00435E54">
              <w:rPr>
                <w:sz w:val="16"/>
                <w:lang w:val="es-ES"/>
              </w:rPr>
              <w:t> </w:t>
            </w:r>
          </w:p>
        </w:tc>
        <w:tc>
          <w:tcPr>
            <w:tcW w:w="0" w:type="auto"/>
            <w:tcBorders>
              <w:top w:val="single" w:sz="4" w:space="0" w:color="auto"/>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single" w:sz="4" w:space="0" w:color="auto"/>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Pr="00435E54" w:rsidRDefault="0025752F">
            <w:pPr>
              <w:rPr>
                <w:rFonts w:eastAsia="Arial Unicode MS"/>
                <w:sz w:val="16"/>
                <w:lang w:val="es-ES"/>
              </w:rPr>
            </w:pPr>
            <w:r w:rsidRPr="00435E54">
              <w:rPr>
                <w:sz w:val="16"/>
                <w:lang w:val="es-ES"/>
              </w:rPr>
              <w:t>(Solo si NO tiene agua potable de red pública)</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Pozo con bomba sumergible</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Pozo con bomba manual</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Pozo sin bomba</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Surtidor público y/o compartido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Transporte por cisterna</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6</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Otro (Especificar):</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7</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302</w:t>
            </w:r>
          </w:p>
        </w:tc>
        <w:tc>
          <w:tcPr>
            <w:tcW w:w="3412" w:type="dxa"/>
            <w:gridSpan w:val="2"/>
            <w:vMerge w:val="restart"/>
            <w:tcBorders>
              <w:top w:val="single" w:sz="4" w:space="0" w:color="auto"/>
              <w:left w:val="single" w:sz="4" w:space="0" w:color="auto"/>
              <w:bottom w:val="nil"/>
              <w:right w:val="single" w:sz="4" w:space="0" w:color="000000"/>
            </w:tcBorders>
          </w:tcPr>
          <w:p w:rsidR="0025752F" w:rsidRDefault="0025752F">
            <w:pPr>
              <w:rPr>
                <w:rFonts w:eastAsia="Arial Unicode MS"/>
                <w:sz w:val="16"/>
              </w:rPr>
            </w:pPr>
            <w:r>
              <w:rPr>
                <w:sz w:val="16"/>
              </w:rPr>
              <w:t>Habitualmente, ¿consume alguna de estas alternativas de agua?</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Si</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No</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Agua en bidones</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Agua mineral</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Soda</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Otra (especificar):</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540"/>
        </w:trPr>
        <w:tc>
          <w:tcPr>
            <w:tcW w:w="0" w:type="auto"/>
            <w:tcBorders>
              <w:top w:val="nil"/>
              <w:left w:val="single" w:sz="4" w:space="0" w:color="auto"/>
              <w:bottom w:val="single" w:sz="4" w:space="0" w:color="auto"/>
              <w:right w:val="single" w:sz="4" w:space="0" w:color="auto"/>
            </w:tcBorders>
            <w:noWrap/>
          </w:tcPr>
          <w:p w:rsidR="0025752F" w:rsidRDefault="0025752F">
            <w:pPr>
              <w:jc w:val="center"/>
              <w:rPr>
                <w:rFonts w:eastAsia="Arial Unicode MS"/>
                <w:sz w:val="16"/>
              </w:rPr>
            </w:pPr>
            <w:r>
              <w:rPr>
                <w:sz w:val="16"/>
              </w:rPr>
              <w:t>303</w:t>
            </w:r>
          </w:p>
        </w:tc>
        <w:tc>
          <w:tcPr>
            <w:tcW w:w="3412" w:type="dxa"/>
            <w:gridSpan w:val="2"/>
            <w:tcBorders>
              <w:top w:val="single" w:sz="4" w:space="0" w:color="auto"/>
              <w:left w:val="nil"/>
              <w:bottom w:val="single" w:sz="4" w:space="0" w:color="auto"/>
              <w:right w:val="single" w:sz="4" w:space="0" w:color="000000"/>
            </w:tcBorders>
          </w:tcPr>
          <w:p w:rsidR="0025752F" w:rsidRPr="00435E54" w:rsidRDefault="0025752F">
            <w:pPr>
              <w:rPr>
                <w:rFonts w:eastAsia="Arial Unicode MS"/>
                <w:sz w:val="16"/>
                <w:lang w:val="es-ES"/>
              </w:rPr>
            </w:pPr>
            <w:r w:rsidRPr="00435E54">
              <w:rPr>
                <w:sz w:val="16"/>
                <w:lang w:val="es-ES"/>
              </w:rPr>
              <w:t>¿Cuánto estima que es el gasto en estas fuentes alternativas de agua para consumo por mes?</w:t>
            </w:r>
          </w:p>
        </w:tc>
        <w:tc>
          <w:tcPr>
            <w:tcW w:w="2316" w:type="dxa"/>
            <w:tcBorders>
              <w:top w:val="nil"/>
              <w:left w:val="nil"/>
              <w:bottom w:val="single" w:sz="4" w:space="0" w:color="auto"/>
              <w:right w:val="nil"/>
            </w:tcBorders>
          </w:tcPr>
          <w:p w:rsidR="0025752F" w:rsidRDefault="0025752F">
            <w:pPr>
              <w:rPr>
                <w:rFonts w:eastAsia="Arial Unicode MS"/>
                <w:sz w:val="16"/>
              </w:rPr>
            </w:pPr>
            <w:r>
              <w:rPr>
                <w:sz w:val="16"/>
              </w:rPr>
              <w:t>Cantidad $/mes:</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304</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¿Cuál de estos sistemas utiliza en su casa para eliminar las aguas servidas?</w:t>
            </w:r>
          </w:p>
        </w:tc>
        <w:tc>
          <w:tcPr>
            <w:tcW w:w="2316" w:type="dxa"/>
            <w:tcBorders>
              <w:top w:val="nil"/>
              <w:left w:val="nil"/>
              <w:bottom w:val="nil"/>
              <w:right w:val="nil"/>
            </w:tcBorders>
            <w:vAlign w:val="bottom"/>
          </w:tcPr>
          <w:p w:rsidR="0025752F" w:rsidRPr="00435E54" w:rsidRDefault="0025752F">
            <w:pPr>
              <w:rPr>
                <w:rFonts w:eastAsia="Arial Unicode MS"/>
                <w:sz w:val="16"/>
                <w:lang w:val="es-ES"/>
              </w:rPr>
            </w:pPr>
            <w:r w:rsidRPr="00435E54">
              <w:rPr>
                <w:sz w:val="16"/>
                <w:lang w:val="es-ES"/>
              </w:rPr>
              <w:t>Pozo ciego con cámara séptica</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r w:rsidRPr="00435E54">
              <w:rPr>
                <w:sz w:val="16"/>
                <w:lang w:val="es-ES"/>
              </w:rPr>
              <w:t> </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r w:rsidRPr="00435E54">
              <w:rPr>
                <w:sz w:val="16"/>
                <w:lang w:val="es-ES"/>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Pr="00435E54" w:rsidRDefault="0025752F">
            <w:pPr>
              <w:rPr>
                <w:rFonts w:eastAsia="Arial Unicode MS"/>
                <w:sz w:val="16"/>
                <w:lang w:val="es-ES"/>
              </w:rPr>
            </w:pPr>
            <w:r w:rsidRPr="00435E54">
              <w:rPr>
                <w:sz w:val="16"/>
                <w:lang w:val="es-ES"/>
              </w:rPr>
              <w:t>Pozo ciego sin cámara séptica</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Baño tipo letrina</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Desagüe a pluvial</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3033" w:type="dxa"/>
            <w:gridSpan w:val="2"/>
            <w:tcBorders>
              <w:top w:val="nil"/>
              <w:left w:val="nil"/>
              <w:bottom w:val="nil"/>
              <w:right w:val="nil"/>
            </w:tcBorders>
            <w:vAlign w:val="bottom"/>
          </w:tcPr>
          <w:p w:rsidR="0025752F" w:rsidRDefault="0025752F">
            <w:pPr>
              <w:rPr>
                <w:rFonts w:eastAsia="Arial Unicode MS"/>
                <w:sz w:val="16"/>
              </w:rPr>
            </w:pPr>
            <w:r>
              <w:rPr>
                <w:sz w:val="16"/>
              </w:rPr>
              <w:t>Desagüe a vía pública (zanja o cuneta)</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Otro (Especificar):</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6</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305</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En sus instalaciones internas, el agua de lavadero y cocina ¿qué destino tiene?</w:t>
            </w:r>
          </w:p>
        </w:tc>
        <w:tc>
          <w:tcPr>
            <w:tcW w:w="2316" w:type="dxa"/>
            <w:tcBorders>
              <w:top w:val="nil"/>
              <w:left w:val="nil"/>
              <w:bottom w:val="nil"/>
              <w:right w:val="nil"/>
            </w:tcBorders>
            <w:vAlign w:val="bottom"/>
          </w:tcPr>
          <w:p w:rsidR="0025752F" w:rsidRPr="00435E54" w:rsidRDefault="0025752F">
            <w:pPr>
              <w:rPr>
                <w:rFonts w:eastAsia="Arial Unicode MS"/>
                <w:sz w:val="16"/>
                <w:lang w:val="es-ES"/>
              </w:rPr>
            </w:pPr>
            <w:r w:rsidRPr="00435E54">
              <w:rPr>
                <w:sz w:val="16"/>
                <w:lang w:val="es-ES"/>
              </w:rPr>
              <w:t>Pozo ciego con cámara séptica</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r w:rsidRPr="00435E54">
              <w:rPr>
                <w:sz w:val="16"/>
                <w:lang w:val="es-ES"/>
              </w:rPr>
              <w:t> </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r w:rsidRPr="00435E54">
              <w:rPr>
                <w:sz w:val="16"/>
                <w:lang w:val="es-ES"/>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Pr="00435E54" w:rsidRDefault="0025752F">
            <w:pPr>
              <w:rPr>
                <w:rFonts w:eastAsia="Arial Unicode MS"/>
                <w:sz w:val="16"/>
                <w:lang w:val="es-ES"/>
              </w:rPr>
            </w:pPr>
            <w:r w:rsidRPr="00435E54">
              <w:rPr>
                <w:sz w:val="16"/>
                <w:lang w:val="es-ES"/>
              </w:rPr>
              <w:t>Pozo ciego sin cámara séptica</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Desagüe a pluvial</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3812" w:type="dxa"/>
            <w:gridSpan w:val="3"/>
            <w:tcBorders>
              <w:top w:val="nil"/>
              <w:left w:val="nil"/>
              <w:bottom w:val="nil"/>
              <w:right w:val="nil"/>
            </w:tcBorders>
            <w:vAlign w:val="bottom"/>
          </w:tcPr>
          <w:p w:rsidR="0025752F" w:rsidRDefault="0025752F">
            <w:pPr>
              <w:rPr>
                <w:rFonts w:eastAsia="Arial Unicode MS"/>
                <w:sz w:val="16"/>
              </w:rPr>
            </w:pPr>
            <w:r>
              <w:rPr>
                <w:sz w:val="16"/>
              </w:rPr>
              <w:t>Desagüe a vía pública (zanja o cuneta)</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Otro (Especificar):</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tcPr>
          <w:p w:rsidR="0025752F" w:rsidRDefault="0025752F">
            <w:pPr>
              <w:jc w:val="center"/>
              <w:rPr>
                <w:rFonts w:eastAsia="Arial Unicode MS"/>
                <w:sz w:val="16"/>
              </w:rPr>
            </w:pPr>
            <w:r>
              <w:rPr>
                <w:sz w:val="16"/>
              </w:rPr>
              <w:t>306</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¿Posee instalación interna preparada para conexión a la red cloacal?</w:t>
            </w:r>
          </w:p>
        </w:tc>
        <w:tc>
          <w:tcPr>
            <w:tcW w:w="2316" w:type="dxa"/>
            <w:tcBorders>
              <w:top w:val="nil"/>
              <w:left w:val="nil"/>
              <w:bottom w:val="nil"/>
              <w:right w:val="nil"/>
            </w:tcBorders>
            <w:vAlign w:val="center"/>
          </w:tcPr>
          <w:p w:rsidR="0025752F" w:rsidRDefault="0025752F">
            <w:pPr>
              <w:rPr>
                <w:rFonts w:eastAsia="Arial Unicode MS"/>
                <w:sz w:val="16"/>
              </w:rPr>
            </w:pPr>
            <w:r>
              <w:rPr>
                <w:sz w:val="16"/>
              </w:rPr>
              <w:t>Si</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center"/>
          </w:tcPr>
          <w:p w:rsidR="0025752F" w:rsidRDefault="0025752F">
            <w:pPr>
              <w:rPr>
                <w:rFonts w:eastAsia="Arial Unicode MS"/>
                <w:sz w:val="16"/>
              </w:rPr>
            </w:pPr>
            <w:r>
              <w:rPr>
                <w:sz w:val="16"/>
              </w:rPr>
              <w:t>No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Pr="00435E54" w:rsidRDefault="0025752F">
            <w:pPr>
              <w:rPr>
                <w:rFonts w:eastAsia="Arial Unicode MS"/>
                <w:sz w:val="16"/>
                <w:lang w:val="es-ES"/>
              </w:rPr>
            </w:pPr>
            <w:r w:rsidRPr="00435E54">
              <w:rPr>
                <w:sz w:val="16"/>
                <w:lang w:val="es-ES"/>
              </w:rPr>
              <w:t>Pozo al frente y/o cámara de inspección, etc.</w:t>
            </w:r>
          </w:p>
        </w:tc>
        <w:tc>
          <w:tcPr>
            <w:tcW w:w="2316" w:type="dxa"/>
            <w:tcBorders>
              <w:top w:val="nil"/>
              <w:left w:val="nil"/>
              <w:bottom w:val="single" w:sz="4" w:space="0" w:color="auto"/>
              <w:right w:val="nil"/>
            </w:tcBorders>
            <w:vAlign w:val="center"/>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307</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¿Cuándo se conectaría a la red cloacal si hicieran la obra?</w:t>
            </w:r>
          </w:p>
        </w:tc>
        <w:tc>
          <w:tcPr>
            <w:tcW w:w="3033" w:type="dxa"/>
            <w:gridSpan w:val="2"/>
            <w:tcBorders>
              <w:top w:val="single" w:sz="4" w:space="0" w:color="auto"/>
              <w:left w:val="nil"/>
              <w:bottom w:val="nil"/>
              <w:right w:val="nil"/>
            </w:tcBorders>
            <w:vAlign w:val="center"/>
          </w:tcPr>
          <w:p w:rsidR="0025752F" w:rsidRPr="00435E54" w:rsidRDefault="0025752F">
            <w:pPr>
              <w:rPr>
                <w:rFonts w:eastAsia="Arial Unicode MS"/>
                <w:sz w:val="16"/>
                <w:lang w:val="es-ES"/>
              </w:rPr>
            </w:pPr>
            <w:r w:rsidRPr="00435E54">
              <w:rPr>
                <w:sz w:val="16"/>
                <w:lang w:val="es-ES"/>
              </w:rPr>
              <w:t>Inmediatamente después de la finalización</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center"/>
          </w:tcPr>
          <w:p w:rsidR="0025752F" w:rsidRPr="00435E54" w:rsidRDefault="0025752F">
            <w:pPr>
              <w:rPr>
                <w:rFonts w:eastAsia="Arial Unicode MS"/>
                <w:sz w:val="16"/>
                <w:lang w:val="es-ES"/>
              </w:rPr>
            </w:pPr>
            <w:r w:rsidRPr="00435E54">
              <w:rPr>
                <w:sz w:val="16"/>
                <w:lang w:val="es-ES"/>
              </w:rPr>
              <w:t>Dentro de los 6 meses siguientes</w:t>
            </w:r>
          </w:p>
        </w:tc>
        <w:tc>
          <w:tcPr>
            <w:tcW w:w="717" w:type="dxa"/>
            <w:tcBorders>
              <w:top w:val="nil"/>
              <w:left w:val="nil"/>
              <w:bottom w:val="nil"/>
              <w:right w:val="nil"/>
            </w:tcBorders>
            <w:vAlign w:val="center"/>
          </w:tcPr>
          <w:p w:rsidR="0025752F" w:rsidRPr="00435E54" w:rsidRDefault="0025752F">
            <w:pPr>
              <w:rPr>
                <w:rFonts w:eastAsia="Arial Unicode MS"/>
                <w:sz w:val="16"/>
                <w:lang w:val="es-ES"/>
              </w:rPr>
            </w:pP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center"/>
          </w:tcPr>
          <w:p w:rsidR="0025752F" w:rsidRDefault="0025752F">
            <w:pPr>
              <w:rPr>
                <w:rFonts w:eastAsia="Arial Unicode MS"/>
                <w:sz w:val="16"/>
              </w:rPr>
            </w:pPr>
            <w:r>
              <w:rPr>
                <w:sz w:val="16"/>
              </w:rPr>
              <w:t>Dentro del año siguiente</w:t>
            </w:r>
          </w:p>
        </w:tc>
        <w:tc>
          <w:tcPr>
            <w:tcW w:w="717" w:type="dxa"/>
            <w:tcBorders>
              <w:top w:val="nil"/>
              <w:left w:val="nil"/>
              <w:bottom w:val="nil"/>
              <w:right w:val="nil"/>
            </w:tcBorders>
            <w:vAlign w:val="center"/>
          </w:tcPr>
          <w:p w:rsidR="0025752F" w:rsidRDefault="0025752F">
            <w:pP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center"/>
          </w:tcPr>
          <w:p w:rsidR="0025752F" w:rsidRDefault="0025752F">
            <w:pPr>
              <w:rPr>
                <w:rFonts w:eastAsia="Arial Unicode MS"/>
                <w:sz w:val="16"/>
              </w:rPr>
            </w:pPr>
            <w:r>
              <w:rPr>
                <w:sz w:val="16"/>
              </w:rPr>
              <w:t>Más alla del año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396" w:type="dxa"/>
            <w:tcBorders>
              <w:top w:val="nil"/>
              <w:left w:val="nil"/>
              <w:bottom w:val="nil"/>
              <w:right w:val="nil"/>
            </w:tcBorders>
          </w:tcPr>
          <w:p w:rsidR="0025752F" w:rsidRDefault="0025752F">
            <w:pPr>
              <w:rPr>
                <w:rFonts w:eastAsia="Arial Unicode MS"/>
                <w:sz w:val="16"/>
              </w:rPr>
            </w:pPr>
            <w:r>
              <w:rPr>
                <w:sz w:val="16"/>
              </w:rPr>
              <w:t> </w:t>
            </w:r>
          </w:p>
        </w:tc>
        <w:tc>
          <w:tcPr>
            <w:tcW w:w="3016" w:type="dxa"/>
            <w:tcBorders>
              <w:top w:val="nil"/>
              <w:left w:val="nil"/>
              <w:bottom w:val="nil"/>
              <w:right w:val="single" w:sz="4" w:space="0" w:color="auto"/>
            </w:tcBorders>
          </w:tcPr>
          <w:p w:rsidR="0025752F" w:rsidRDefault="0025752F">
            <w:pPr>
              <w:rPr>
                <w:rFonts w:eastAsia="Arial Unicode MS"/>
                <w:sz w:val="16"/>
              </w:rPr>
            </w:pPr>
            <w:r>
              <w:rPr>
                <w:sz w:val="16"/>
              </w:rPr>
              <w:t> </w:t>
            </w:r>
          </w:p>
        </w:tc>
        <w:tc>
          <w:tcPr>
            <w:tcW w:w="2316" w:type="dxa"/>
            <w:tcBorders>
              <w:top w:val="nil"/>
              <w:left w:val="nil"/>
              <w:bottom w:val="nil"/>
              <w:right w:val="nil"/>
            </w:tcBorders>
            <w:vAlign w:val="center"/>
          </w:tcPr>
          <w:p w:rsidR="0025752F" w:rsidRDefault="0025752F">
            <w:pPr>
              <w:rPr>
                <w:rFonts w:eastAsia="Arial Unicode MS"/>
                <w:sz w:val="16"/>
              </w:rPr>
            </w:pPr>
            <w:r>
              <w:rPr>
                <w:sz w:val="16"/>
              </w:rPr>
              <w:t>Nunca</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center"/>
          </w:tcPr>
          <w:p w:rsidR="0025752F" w:rsidRDefault="0025752F">
            <w:pPr>
              <w:rPr>
                <w:rFonts w:eastAsia="Arial Unicode MS"/>
                <w:sz w:val="16"/>
              </w:rPr>
            </w:pPr>
            <w:r>
              <w:rPr>
                <w:sz w:val="16"/>
              </w:rPr>
              <w:t>Ns/Nc</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single" w:sz="4" w:space="0" w:color="auto"/>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308</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¿Cuál es la antigüedad del pozo ciego actualmente en uso?</w:t>
            </w:r>
          </w:p>
        </w:tc>
        <w:tc>
          <w:tcPr>
            <w:tcW w:w="2316" w:type="dxa"/>
            <w:tcBorders>
              <w:top w:val="single" w:sz="4" w:space="0" w:color="auto"/>
              <w:left w:val="nil"/>
              <w:bottom w:val="nil"/>
              <w:right w:val="nil"/>
            </w:tcBorders>
            <w:vAlign w:val="bottom"/>
          </w:tcPr>
          <w:p w:rsidR="0025752F" w:rsidRDefault="0025752F">
            <w:pPr>
              <w:rPr>
                <w:rFonts w:eastAsia="Arial Unicode MS"/>
                <w:sz w:val="16"/>
              </w:rPr>
            </w:pPr>
            <w:r>
              <w:rPr>
                <w:sz w:val="16"/>
              </w:rPr>
              <w:t>0 a 5 años</w:t>
            </w:r>
          </w:p>
        </w:tc>
        <w:tc>
          <w:tcPr>
            <w:tcW w:w="0" w:type="auto"/>
            <w:tcBorders>
              <w:top w:val="single" w:sz="4" w:space="0" w:color="auto"/>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single" w:sz="4" w:space="0" w:color="auto"/>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single" w:sz="4" w:space="0" w:color="auto"/>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single" w:sz="4" w:space="0" w:color="auto"/>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6 a 10 años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más de 10 años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309</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¿Cada cuanto tiempo es desagotado el pozo y/o cámara séptica?</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Mensualmente</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Trimestralmente</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Semestralmente</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Anualmente</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Más de un año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310</w:t>
            </w:r>
          </w:p>
        </w:tc>
        <w:tc>
          <w:tcPr>
            <w:tcW w:w="0" w:type="auto"/>
            <w:gridSpan w:val="2"/>
            <w:tcBorders>
              <w:top w:val="single" w:sz="4" w:space="0" w:color="auto"/>
              <w:left w:val="single" w:sz="4" w:space="0" w:color="auto"/>
              <w:bottom w:val="nil"/>
              <w:right w:val="single" w:sz="4" w:space="0" w:color="000000"/>
            </w:tcBorders>
            <w:noWrap/>
            <w:vAlign w:val="bottom"/>
          </w:tcPr>
          <w:p w:rsidR="0025752F" w:rsidRPr="00435E54" w:rsidRDefault="0025752F">
            <w:pPr>
              <w:rPr>
                <w:rFonts w:eastAsia="Arial Unicode MS"/>
                <w:sz w:val="16"/>
                <w:lang w:val="es-ES"/>
              </w:rPr>
            </w:pPr>
            <w:r w:rsidRPr="00435E54">
              <w:rPr>
                <w:sz w:val="16"/>
                <w:lang w:val="es-ES"/>
              </w:rPr>
              <w:t>¿Cuánto le cuesta este trabajo?</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Cantidad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311</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¿Cuándo cree que deberá construir un nuevo pozo?</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Antes de 2 años</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de 2 a 4 años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de 5 a 8 años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más de 8 años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Ns/Nc</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312</w:t>
            </w:r>
          </w:p>
        </w:tc>
        <w:tc>
          <w:tcPr>
            <w:tcW w:w="3412" w:type="dxa"/>
            <w:gridSpan w:val="2"/>
            <w:vMerge w:val="restart"/>
            <w:tcBorders>
              <w:top w:val="single" w:sz="4" w:space="0" w:color="auto"/>
              <w:left w:val="single" w:sz="4" w:space="0" w:color="auto"/>
              <w:bottom w:val="nil"/>
              <w:right w:val="nil"/>
            </w:tcBorders>
          </w:tcPr>
          <w:p w:rsidR="0025752F" w:rsidRPr="00435E54" w:rsidRDefault="0025752F">
            <w:pPr>
              <w:rPr>
                <w:rFonts w:eastAsia="Arial Unicode MS"/>
                <w:sz w:val="16"/>
                <w:lang w:val="es-ES"/>
              </w:rPr>
            </w:pPr>
            <w:r w:rsidRPr="00435E54">
              <w:rPr>
                <w:sz w:val="16"/>
                <w:lang w:val="es-ES"/>
              </w:rPr>
              <w:t>¿En los últimos tres años ha tenido alguno de los siguientes problemas con su sistema de desagües?</w:t>
            </w:r>
          </w:p>
        </w:tc>
        <w:tc>
          <w:tcPr>
            <w:tcW w:w="2316" w:type="dxa"/>
            <w:tcBorders>
              <w:top w:val="single" w:sz="4" w:space="0" w:color="auto"/>
              <w:left w:val="single" w:sz="4" w:space="0" w:color="auto"/>
              <w:bottom w:val="nil"/>
              <w:right w:val="nil"/>
            </w:tcBorders>
            <w:vAlign w:val="bottom"/>
          </w:tcPr>
          <w:p w:rsidR="0025752F" w:rsidRPr="00435E54" w:rsidRDefault="0025752F">
            <w:pPr>
              <w:rPr>
                <w:rFonts w:eastAsia="Arial Unicode MS"/>
                <w:sz w:val="16"/>
                <w:lang w:val="es-ES"/>
              </w:rPr>
            </w:pPr>
            <w:r w:rsidRPr="00435E54">
              <w:rPr>
                <w:sz w:val="16"/>
                <w:lang w:val="es-ES"/>
              </w:rPr>
              <w:t> </w:t>
            </w:r>
          </w:p>
        </w:tc>
        <w:tc>
          <w:tcPr>
            <w:tcW w:w="0" w:type="auto"/>
            <w:tcBorders>
              <w:top w:val="single" w:sz="4" w:space="0" w:color="auto"/>
              <w:left w:val="nil"/>
              <w:bottom w:val="nil"/>
              <w:right w:val="nil"/>
            </w:tcBorders>
            <w:noWrap/>
            <w:vAlign w:val="center"/>
          </w:tcPr>
          <w:p w:rsidR="0025752F" w:rsidRDefault="0025752F">
            <w:pPr>
              <w:jc w:val="center"/>
              <w:rPr>
                <w:rFonts w:eastAsia="Arial Unicode MS"/>
                <w:sz w:val="16"/>
              </w:rPr>
            </w:pPr>
            <w:r>
              <w:rPr>
                <w:sz w:val="16"/>
              </w:rPr>
              <w:t>Si</w:t>
            </w:r>
          </w:p>
        </w:tc>
        <w:tc>
          <w:tcPr>
            <w:tcW w:w="0" w:type="auto"/>
            <w:tcBorders>
              <w:top w:val="single" w:sz="4" w:space="0" w:color="auto"/>
              <w:left w:val="nil"/>
              <w:bottom w:val="nil"/>
              <w:right w:val="nil"/>
            </w:tcBorders>
            <w:noWrap/>
            <w:vAlign w:val="center"/>
          </w:tcPr>
          <w:p w:rsidR="0025752F" w:rsidRDefault="0025752F">
            <w:pPr>
              <w:jc w:val="center"/>
              <w:rPr>
                <w:rFonts w:eastAsia="Arial Unicode MS"/>
                <w:sz w:val="16"/>
              </w:rPr>
            </w:pPr>
            <w:r>
              <w:rPr>
                <w:sz w:val="16"/>
              </w:rPr>
              <w:t>No</w:t>
            </w:r>
          </w:p>
        </w:tc>
        <w:tc>
          <w:tcPr>
            <w:tcW w:w="0" w:type="auto"/>
            <w:tcBorders>
              <w:top w:val="single" w:sz="4" w:space="0" w:color="auto"/>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single" w:sz="4" w:space="0" w:color="auto"/>
              <w:bottom w:val="nil"/>
              <w:right w:val="nil"/>
            </w:tcBorders>
            <w:vAlign w:val="bottom"/>
          </w:tcPr>
          <w:p w:rsidR="0025752F" w:rsidRDefault="0025752F">
            <w:pPr>
              <w:rPr>
                <w:rFonts w:eastAsia="Arial Unicode MS"/>
                <w:sz w:val="16"/>
              </w:rPr>
            </w:pPr>
            <w:r>
              <w:rPr>
                <w:sz w:val="16"/>
              </w:rPr>
              <w:t>Desbordes internos</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3412" w:type="dxa"/>
            <w:gridSpan w:val="2"/>
            <w:tcBorders>
              <w:top w:val="nil"/>
              <w:left w:val="nil"/>
              <w:bottom w:val="nil"/>
              <w:right w:val="nil"/>
            </w:tcBorders>
          </w:tcPr>
          <w:p w:rsidR="0025752F" w:rsidRPr="00435E54" w:rsidRDefault="0025752F">
            <w:pPr>
              <w:rPr>
                <w:rFonts w:eastAsia="Arial Unicode MS"/>
                <w:sz w:val="16"/>
                <w:lang w:val="es-ES"/>
              </w:rPr>
            </w:pPr>
            <w:r w:rsidRPr="00435E54">
              <w:rPr>
                <w:sz w:val="16"/>
                <w:lang w:val="es-ES"/>
              </w:rPr>
              <w:t>Indicar todos los problemas percibidos</w:t>
            </w:r>
          </w:p>
        </w:tc>
        <w:tc>
          <w:tcPr>
            <w:tcW w:w="2316" w:type="dxa"/>
            <w:tcBorders>
              <w:top w:val="nil"/>
              <w:left w:val="single" w:sz="4" w:space="0" w:color="auto"/>
              <w:bottom w:val="nil"/>
              <w:right w:val="nil"/>
            </w:tcBorders>
            <w:vAlign w:val="bottom"/>
          </w:tcPr>
          <w:p w:rsidR="0025752F" w:rsidRDefault="0025752F">
            <w:pPr>
              <w:rPr>
                <w:rFonts w:eastAsia="Arial Unicode MS"/>
                <w:sz w:val="16"/>
              </w:rPr>
            </w:pPr>
            <w:r>
              <w:rPr>
                <w:sz w:val="16"/>
              </w:rPr>
              <w:t>Desbordes externos</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396" w:type="dxa"/>
            <w:tcBorders>
              <w:top w:val="nil"/>
              <w:left w:val="nil"/>
              <w:bottom w:val="nil"/>
              <w:right w:val="nil"/>
            </w:tcBorders>
          </w:tcPr>
          <w:p w:rsidR="0025752F" w:rsidRDefault="0025752F">
            <w:pPr>
              <w:rPr>
                <w:rFonts w:eastAsia="Arial Unicode MS"/>
                <w:sz w:val="16"/>
              </w:rPr>
            </w:pPr>
            <w:r>
              <w:rPr>
                <w:sz w:val="16"/>
              </w:rPr>
              <w:t> </w:t>
            </w:r>
          </w:p>
        </w:tc>
        <w:tc>
          <w:tcPr>
            <w:tcW w:w="3016" w:type="dxa"/>
            <w:tcBorders>
              <w:top w:val="nil"/>
              <w:left w:val="nil"/>
              <w:bottom w:val="nil"/>
              <w:right w:val="nil"/>
            </w:tcBorders>
          </w:tcPr>
          <w:p w:rsidR="0025752F" w:rsidRDefault="0025752F">
            <w:pPr>
              <w:rPr>
                <w:rFonts w:eastAsia="Arial Unicode MS"/>
                <w:sz w:val="16"/>
              </w:rPr>
            </w:pPr>
          </w:p>
        </w:tc>
        <w:tc>
          <w:tcPr>
            <w:tcW w:w="2316" w:type="dxa"/>
            <w:tcBorders>
              <w:top w:val="nil"/>
              <w:left w:val="single" w:sz="4" w:space="0" w:color="auto"/>
              <w:bottom w:val="nil"/>
              <w:right w:val="nil"/>
            </w:tcBorders>
            <w:vAlign w:val="bottom"/>
          </w:tcPr>
          <w:p w:rsidR="0025752F" w:rsidRDefault="0025752F">
            <w:pPr>
              <w:rPr>
                <w:rFonts w:eastAsia="Arial Unicode MS"/>
                <w:sz w:val="16"/>
              </w:rPr>
            </w:pPr>
            <w:r>
              <w:rPr>
                <w:sz w:val="16"/>
              </w:rPr>
              <w:t>Problemas de napas</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p>
        </w:tc>
        <w:tc>
          <w:tcPr>
            <w:tcW w:w="2316" w:type="dxa"/>
            <w:tcBorders>
              <w:top w:val="nil"/>
              <w:left w:val="single" w:sz="4" w:space="0" w:color="auto"/>
              <w:bottom w:val="nil"/>
              <w:right w:val="nil"/>
            </w:tcBorders>
            <w:vAlign w:val="bottom"/>
          </w:tcPr>
          <w:p w:rsidR="0025752F" w:rsidRDefault="0025752F">
            <w:pPr>
              <w:rPr>
                <w:rFonts w:eastAsia="Arial Unicode MS"/>
                <w:sz w:val="16"/>
              </w:rPr>
            </w:pPr>
            <w:r>
              <w:rPr>
                <w:sz w:val="16"/>
              </w:rPr>
              <w:t>Taponamientos</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p>
        </w:tc>
        <w:tc>
          <w:tcPr>
            <w:tcW w:w="2316" w:type="dxa"/>
            <w:tcBorders>
              <w:top w:val="nil"/>
              <w:left w:val="single" w:sz="4" w:space="0" w:color="auto"/>
              <w:bottom w:val="nil"/>
              <w:right w:val="nil"/>
            </w:tcBorders>
            <w:vAlign w:val="bottom"/>
          </w:tcPr>
          <w:p w:rsidR="0025752F" w:rsidRDefault="0025752F">
            <w:pPr>
              <w:rPr>
                <w:rFonts w:eastAsia="Arial Unicode MS"/>
                <w:sz w:val="16"/>
              </w:rPr>
            </w:pPr>
            <w:r>
              <w:rPr>
                <w:sz w:val="16"/>
              </w:rPr>
              <w:t>Malos olores</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p>
        </w:tc>
        <w:tc>
          <w:tcPr>
            <w:tcW w:w="2316" w:type="dxa"/>
            <w:tcBorders>
              <w:top w:val="nil"/>
              <w:left w:val="single" w:sz="4" w:space="0" w:color="auto"/>
              <w:bottom w:val="nil"/>
              <w:right w:val="nil"/>
            </w:tcBorders>
            <w:vAlign w:val="bottom"/>
          </w:tcPr>
          <w:p w:rsidR="0025752F" w:rsidRDefault="0025752F">
            <w:pPr>
              <w:rPr>
                <w:rFonts w:eastAsia="Arial Unicode MS"/>
                <w:sz w:val="16"/>
              </w:rPr>
            </w:pPr>
            <w:r>
              <w:rPr>
                <w:sz w:val="16"/>
              </w:rPr>
              <w:t>Otro (Especificar):</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2316" w:type="dxa"/>
            <w:tcBorders>
              <w:top w:val="nil"/>
              <w:left w:val="single" w:sz="4" w:space="0" w:color="auto"/>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313</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¿Sabe Ud. Donde se descargan en la actualidad las aguas colectadas por lo camiones atmosféricos?</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Planta de tratamiento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Terreno baldío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Terreno de cultivo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Curso de agua</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Otro (Especificar):</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314</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¿Qué problemas le origina la ausencia del sistema de red cloacal pública?</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Malos olores</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Peligros para la salud</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Roedores y/o insectos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3033" w:type="dxa"/>
            <w:gridSpan w:val="2"/>
            <w:tcBorders>
              <w:top w:val="nil"/>
              <w:left w:val="nil"/>
              <w:bottom w:val="nil"/>
              <w:right w:val="nil"/>
            </w:tcBorders>
            <w:vAlign w:val="bottom"/>
          </w:tcPr>
          <w:p w:rsidR="0025752F" w:rsidRPr="00435E54" w:rsidRDefault="0025752F">
            <w:pPr>
              <w:rPr>
                <w:rFonts w:eastAsia="Arial Unicode MS"/>
                <w:sz w:val="16"/>
                <w:lang w:val="es-ES"/>
              </w:rPr>
            </w:pPr>
            <w:r w:rsidRPr="00435E54">
              <w:rPr>
                <w:sz w:val="16"/>
                <w:lang w:val="es-ES"/>
              </w:rPr>
              <w:t>Desagrado, el agua está contaminada</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Pr="00435E54" w:rsidRDefault="0025752F">
            <w:pPr>
              <w:rPr>
                <w:rFonts w:eastAsia="Arial Unicode MS"/>
                <w:sz w:val="16"/>
                <w:lang w:val="es-ES"/>
              </w:rPr>
            </w:pPr>
            <w:r w:rsidRPr="00435E54">
              <w:rPr>
                <w:sz w:val="16"/>
                <w:lang w:val="es-ES"/>
              </w:rPr>
              <w:t>Es un foco de suciedad</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Otro (Especificar):</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6</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Ninguno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7</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315</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En el último año, ¿Ud. o alguno de los integrantes de su grupo familiar sufrió alguna de las siguientes enfermedades?</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Diarreas</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Trastornos digestivos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Parásitos intestinales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Hepatitis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Otro (Especificar):</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No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6</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540"/>
        </w:trPr>
        <w:tc>
          <w:tcPr>
            <w:tcW w:w="0" w:type="auto"/>
            <w:tcBorders>
              <w:top w:val="nil"/>
              <w:left w:val="single" w:sz="4" w:space="0" w:color="auto"/>
              <w:bottom w:val="nil"/>
              <w:right w:val="single" w:sz="4" w:space="0" w:color="auto"/>
            </w:tcBorders>
            <w:noWrap/>
          </w:tcPr>
          <w:p w:rsidR="0025752F" w:rsidRDefault="0025752F">
            <w:pPr>
              <w:jc w:val="center"/>
              <w:rPr>
                <w:rFonts w:eastAsia="Arial Unicode MS"/>
                <w:sz w:val="16"/>
              </w:rPr>
            </w:pPr>
            <w:r>
              <w:rPr>
                <w:sz w:val="16"/>
              </w:rPr>
              <w:t>316</w:t>
            </w:r>
          </w:p>
        </w:tc>
        <w:tc>
          <w:tcPr>
            <w:tcW w:w="3412" w:type="dxa"/>
            <w:gridSpan w:val="2"/>
            <w:vMerge w:val="restart"/>
            <w:tcBorders>
              <w:top w:val="single" w:sz="4" w:space="0" w:color="auto"/>
              <w:left w:val="single" w:sz="4" w:space="0" w:color="auto"/>
              <w:bottom w:val="single" w:sz="4" w:space="0" w:color="000000"/>
              <w:right w:val="single" w:sz="4" w:space="0" w:color="000000"/>
            </w:tcBorders>
          </w:tcPr>
          <w:p w:rsidR="0025752F" w:rsidRPr="00435E54" w:rsidRDefault="0025752F">
            <w:pPr>
              <w:rPr>
                <w:rFonts w:eastAsia="Arial Unicode MS"/>
                <w:sz w:val="16"/>
                <w:lang w:val="es-ES"/>
              </w:rPr>
            </w:pPr>
            <w:r w:rsidRPr="00435E54">
              <w:rPr>
                <w:sz w:val="16"/>
                <w:lang w:val="es-ES"/>
              </w:rPr>
              <w:t>En relación con estas enfermedades, ¿cuánto estima que gasta por mes considerando: medicamentos, traslados, asistencia médica, horas de trabajo perdidas y otros?</w:t>
            </w:r>
          </w:p>
        </w:tc>
        <w:tc>
          <w:tcPr>
            <w:tcW w:w="0" w:type="auto"/>
            <w:tcBorders>
              <w:top w:val="nil"/>
              <w:left w:val="nil"/>
              <w:bottom w:val="nil"/>
              <w:right w:val="nil"/>
            </w:tcBorders>
            <w:noWrap/>
          </w:tcPr>
          <w:p w:rsidR="0025752F" w:rsidRDefault="0025752F">
            <w:pPr>
              <w:rPr>
                <w:rFonts w:eastAsia="Arial Unicode MS"/>
                <w:sz w:val="16"/>
              </w:rPr>
            </w:pPr>
            <w:r>
              <w:rPr>
                <w:sz w:val="16"/>
              </w:rPr>
              <w:t>Cantidad $/mes:</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540"/>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single" w:sz="4" w:space="0" w:color="auto"/>
              <w:right w:val="single" w:sz="4" w:space="0" w:color="auto"/>
            </w:tcBorders>
            <w:vAlign w:val="center"/>
          </w:tcPr>
          <w:p w:rsidR="0025752F" w:rsidRDefault="0025752F">
            <w:pPr>
              <w:rPr>
                <w:rFonts w:eastAsia="Arial Unicode MS"/>
                <w:sz w:val="16"/>
              </w:rPr>
            </w:pPr>
          </w:p>
        </w:tc>
        <w:tc>
          <w:tcPr>
            <w:tcW w:w="0" w:type="auto"/>
            <w:tcBorders>
              <w:top w:val="nil"/>
              <w:left w:val="nil"/>
              <w:bottom w:val="single" w:sz="4" w:space="0" w:color="auto"/>
              <w:right w:val="nil"/>
            </w:tcBorders>
            <w:noWrap/>
            <w:vAlign w:val="center"/>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317</w:t>
            </w:r>
          </w:p>
        </w:tc>
        <w:tc>
          <w:tcPr>
            <w:tcW w:w="3412" w:type="dxa"/>
            <w:gridSpan w:val="2"/>
            <w:vMerge w:val="restart"/>
            <w:tcBorders>
              <w:top w:val="single" w:sz="4" w:space="0" w:color="auto"/>
              <w:left w:val="single" w:sz="4" w:space="0" w:color="auto"/>
              <w:bottom w:val="single" w:sz="4" w:space="0" w:color="000000"/>
              <w:right w:val="single" w:sz="4" w:space="0" w:color="000000"/>
            </w:tcBorders>
          </w:tcPr>
          <w:p w:rsidR="0025752F" w:rsidRPr="00435E54" w:rsidRDefault="0025752F">
            <w:pPr>
              <w:rPr>
                <w:rFonts w:eastAsia="Arial Unicode MS"/>
                <w:sz w:val="16"/>
                <w:lang w:val="es-ES"/>
              </w:rPr>
            </w:pPr>
            <w:r w:rsidRPr="00435E54">
              <w:rPr>
                <w:sz w:val="16"/>
                <w:lang w:val="es-ES"/>
              </w:rPr>
              <w:t>Aunque no haga frente a estos gastos, ¿qué valor estima que tienen?</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Cantidad $/mes:</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single" w:sz="4" w:space="0" w:color="auto"/>
              <w:right w:val="single" w:sz="4" w:space="0" w:color="auto"/>
            </w:tcBorders>
            <w:vAlign w:val="center"/>
          </w:tcPr>
          <w:p w:rsidR="0025752F" w:rsidRDefault="0025752F">
            <w:pPr>
              <w:rPr>
                <w:rFonts w:eastAsia="Arial Unicode MS"/>
                <w:sz w:val="16"/>
              </w:rPr>
            </w:pP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318</w:t>
            </w:r>
          </w:p>
        </w:tc>
        <w:tc>
          <w:tcPr>
            <w:tcW w:w="3412" w:type="dxa"/>
            <w:gridSpan w:val="2"/>
            <w:vMerge w:val="restart"/>
            <w:tcBorders>
              <w:top w:val="single" w:sz="4" w:space="0" w:color="auto"/>
              <w:left w:val="single" w:sz="4" w:space="0" w:color="auto"/>
              <w:bottom w:val="single" w:sz="4" w:space="0" w:color="000000"/>
              <w:right w:val="single" w:sz="4" w:space="0" w:color="000000"/>
            </w:tcBorders>
          </w:tcPr>
          <w:p w:rsidR="0025752F" w:rsidRPr="00435E54" w:rsidRDefault="0025752F">
            <w:pPr>
              <w:rPr>
                <w:rFonts w:eastAsia="Arial Unicode MS"/>
                <w:sz w:val="16"/>
                <w:lang w:val="es-ES"/>
              </w:rPr>
            </w:pPr>
            <w:r w:rsidRPr="00435E54">
              <w:rPr>
                <w:sz w:val="16"/>
                <w:lang w:val="es-ES"/>
              </w:rPr>
              <w:t>¿Está Ud. satisfecho con su actual sistema de desagüe cloacal?</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Si</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No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single" w:sz="4" w:space="0" w:color="auto"/>
              <w:right w:val="single" w:sz="4" w:space="0" w:color="auto"/>
            </w:tcBorders>
            <w:vAlign w:val="center"/>
          </w:tcPr>
          <w:p w:rsidR="0025752F" w:rsidRDefault="0025752F">
            <w:pPr>
              <w:rPr>
                <w:rFonts w:eastAsia="Arial Unicode MS"/>
                <w:sz w:val="16"/>
              </w:rPr>
            </w:pP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rsidRPr="007310B6">
        <w:trPr>
          <w:trHeight w:val="570"/>
        </w:trPr>
        <w:tc>
          <w:tcPr>
            <w:tcW w:w="9437" w:type="dxa"/>
            <w:gridSpan w:val="8"/>
            <w:tcBorders>
              <w:top w:val="nil"/>
              <w:left w:val="nil"/>
              <w:bottom w:val="nil"/>
              <w:right w:val="nil"/>
            </w:tcBorders>
            <w:vAlign w:val="center"/>
          </w:tcPr>
          <w:p w:rsidR="0025752F" w:rsidRPr="00435E54" w:rsidRDefault="0025752F">
            <w:pPr>
              <w:jc w:val="both"/>
              <w:rPr>
                <w:rFonts w:eastAsia="Arial Unicode MS"/>
                <w:b/>
                <w:bCs/>
                <w:sz w:val="16"/>
                <w:lang w:val="es-ES"/>
              </w:rPr>
            </w:pPr>
            <w:r w:rsidRPr="00435E54">
              <w:rPr>
                <w:b/>
                <w:bCs/>
                <w:sz w:val="16"/>
                <w:lang w:val="es-ES"/>
              </w:rPr>
              <w:t>Nota:</w:t>
            </w:r>
            <w:r w:rsidRPr="00435E54">
              <w:rPr>
                <w:sz w:val="16"/>
                <w:lang w:val="es-ES"/>
              </w:rPr>
              <w:t xml:space="preserve"> En su barrio actualmente los líquidos son vertidos en pozos domiciliarios y cámaras sépticas, las que son vaciadas periódicamente mediante el empleo de camiones atmosféricos.</w:t>
            </w:r>
          </w:p>
        </w:tc>
      </w:tr>
      <w:tr w:rsidR="0025752F" w:rsidRPr="007310B6">
        <w:trPr>
          <w:trHeight w:val="825"/>
        </w:trPr>
        <w:tc>
          <w:tcPr>
            <w:tcW w:w="9437" w:type="dxa"/>
            <w:gridSpan w:val="8"/>
            <w:tcBorders>
              <w:top w:val="nil"/>
              <w:left w:val="nil"/>
              <w:bottom w:val="nil"/>
              <w:right w:val="nil"/>
            </w:tcBorders>
            <w:vAlign w:val="center"/>
          </w:tcPr>
          <w:p w:rsidR="0025752F" w:rsidRPr="00435E54" w:rsidRDefault="0025752F">
            <w:pPr>
              <w:jc w:val="both"/>
              <w:rPr>
                <w:rFonts w:eastAsia="Arial Unicode MS"/>
                <w:sz w:val="16"/>
                <w:lang w:val="es-ES"/>
              </w:rPr>
            </w:pPr>
            <w:r w:rsidRPr="00435E54">
              <w:rPr>
                <w:sz w:val="16"/>
                <w:lang w:val="es-ES"/>
              </w:rPr>
              <w:t>También los desbordes de los pozos ciegos son volcados en algunas casas a la vía pública, estando en contacto con ellos los pobladores (especialmente niños). Esta situación genera la propagación de enfermedades como diarreas, parásitos intestinales, trastornos digestivos, etc.</w:t>
            </w:r>
          </w:p>
        </w:tc>
      </w:tr>
      <w:tr w:rsidR="0025752F" w:rsidRPr="007310B6">
        <w:trPr>
          <w:trHeight w:val="825"/>
        </w:trPr>
        <w:tc>
          <w:tcPr>
            <w:tcW w:w="9437" w:type="dxa"/>
            <w:gridSpan w:val="8"/>
            <w:tcBorders>
              <w:top w:val="nil"/>
              <w:left w:val="nil"/>
              <w:bottom w:val="nil"/>
              <w:right w:val="nil"/>
            </w:tcBorders>
            <w:vAlign w:val="center"/>
          </w:tcPr>
          <w:p w:rsidR="0025752F" w:rsidRPr="00435E54" w:rsidRDefault="0025752F">
            <w:pPr>
              <w:jc w:val="both"/>
              <w:rPr>
                <w:rFonts w:eastAsia="Arial Unicode MS"/>
                <w:b/>
                <w:bCs/>
                <w:sz w:val="16"/>
                <w:lang w:val="es-ES"/>
              </w:rPr>
            </w:pPr>
            <w:r w:rsidRPr="00435E54">
              <w:rPr>
                <w:b/>
                <w:bCs/>
                <w:sz w:val="16"/>
                <w:lang w:val="es-ES"/>
              </w:rPr>
              <w:t>Para evitar estos problemas que afectan a la salud de los pobladores y su calidad de vida, se construirá en un sistema de desagües cloacales que incluirá el tratamiento de las aguas antes de ser vertidas al río, evitando de esta manera su contaminación por este motivo.</w:t>
            </w:r>
          </w:p>
        </w:tc>
      </w:tr>
      <w:tr w:rsidR="0025752F" w:rsidRPr="007310B6">
        <w:trPr>
          <w:trHeight w:val="585"/>
        </w:trPr>
        <w:tc>
          <w:tcPr>
            <w:tcW w:w="9437" w:type="dxa"/>
            <w:gridSpan w:val="8"/>
            <w:tcBorders>
              <w:top w:val="nil"/>
              <w:left w:val="nil"/>
              <w:bottom w:val="nil"/>
              <w:right w:val="nil"/>
            </w:tcBorders>
            <w:vAlign w:val="center"/>
          </w:tcPr>
          <w:p w:rsidR="0025752F" w:rsidRPr="00435E54" w:rsidRDefault="0025752F">
            <w:pPr>
              <w:jc w:val="both"/>
              <w:rPr>
                <w:rFonts w:eastAsia="Arial Unicode MS"/>
                <w:b/>
                <w:bCs/>
                <w:sz w:val="16"/>
                <w:lang w:val="es-ES"/>
              </w:rPr>
            </w:pPr>
            <w:r w:rsidRPr="00435E54">
              <w:rPr>
                <w:b/>
                <w:bCs/>
                <w:sz w:val="16"/>
                <w:lang w:val="es-ES"/>
              </w:rPr>
              <w:t>La implementación de estas obras reducirá la existencia de desagües cloacales en la vía pública y consecuentemente la posibilidad de contagio de enfermedades como parásitos, diarreas, hepatitis, etc.</w:t>
            </w:r>
          </w:p>
        </w:tc>
      </w:tr>
      <w:tr w:rsidR="0025752F">
        <w:trPr>
          <w:cantSplit/>
          <w:trHeight w:val="255"/>
        </w:trPr>
        <w:tc>
          <w:tcPr>
            <w:tcW w:w="0" w:type="auto"/>
            <w:tcBorders>
              <w:top w:val="single" w:sz="4" w:space="0" w:color="auto"/>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319</w:t>
            </w:r>
          </w:p>
        </w:tc>
        <w:tc>
          <w:tcPr>
            <w:tcW w:w="3412" w:type="dxa"/>
            <w:gridSpan w:val="2"/>
            <w:vMerge w:val="restart"/>
            <w:tcBorders>
              <w:top w:val="single" w:sz="4" w:space="0" w:color="auto"/>
              <w:left w:val="single" w:sz="4" w:space="0" w:color="auto"/>
              <w:bottom w:val="single" w:sz="4" w:space="0" w:color="000000"/>
              <w:right w:val="single" w:sz="4" w:space="0" w:color="000000"/>
            </w:tcBorders>
          </w:tcPr>
          <w:p w:rsidR="0025752F" w:rsidRDefault="0025752F">
            <w:pPr>
              <w:rPr>
                <w:rFonts w:eastAsia="Arial Unicode MS"/>
                <w:sz w:val="16"/>
              </w:rPr>
            </w:pPr>
            <w:r w:rsidRPr="00435E54">
              <w:rPr>
                <w:sz w:val="16"/>
                <w:lang w:val="es-ES"/>
              </w:rPr>
              <w:t xml:space="preserve">Si se instalara la red cloacal frente a su casa, debería pagar una suma mensual de $ 4.- </w:t>
            </w:r>
            <w:r>
              <w:rPr>
                <w:sz w:val="16"/>
              </w:rPr>
              <w:t>¿Qué preferiría en ese caso?</w:t>
            </w:r>
          </w:p>
        </w:tc>
        <w:tc>
          <w:tcPr>
            <w:tcW w:w="2316" w:type="dxa"/>
            <w:tcBorders>
              <w:top w:val="single" w:sz="4" w:space="0" w:color="auto"/>
              <w:left w:val="nil"/>
              <w:bottom w:val="nil"/>
              <w:right w:val="nil"/>
            </w:tcBorders>
            <w:vAlign w:val="bottom"/>
          </w:tcPr>
          <w:p w:rsidR="0025752F" w:rsidRPr="00435E54" w:rsidRDefault="0025752F">
            <w:pPr>
              <w:rPr>
                <w:rFonts w:eastAsia="Arial Unicode MS"/>
                <w:sz w:val="16"/>
                <w:lang w:val="es-ES"/>
              </w:rPr>
            </w:pPr>
            <w:r w:rsidRPr="00435E54">
              <w:rPr>
                <w:sz w:val="16"/>
                <w:lang w:val="es-ES"/>
              </w:rPr>
              <w:t>Que se instale la red cloacal</w:t>
            </w:r>
          </w:p>
        </w:tc>
        <w:tc>
          <w:tcPr>
            <w:tcW w:w="0" w:type="auto"/>
            <w:tcBorders>
              <w:top w:val="single" w:sz="4" w:space="0" w:color="auto"/>
              <w:left w:val="nil"/>
              <w:bottom w:val="nil"/>
              <w:right w:val="nil"/>
            </w:tcBorders>
            <w:noWrap/>
            <w:vAlign w:val="center"/>
          </w:tcPr>
          <w:p w:rsidR="0025752F" w:rsidRPr="00435E54" w:rsidRDefault="0025752F">
            <w:pPr>
              <w:jc w:val="center"/>
              <w:rPr>
                <w:rFonts w:eastAsia="Arial Unicode MS"/>
                <w:sz w:val="16"/>
                <w:lang w:val="es-ES"/>
              </w:rPr>
            </w:pPr>
            <w:r w:rsidRPr="00435E54">
              <w:rPr>
                <w:sz w:val="16"/>
                <w:lang w:val="es-ES"/>
              </w:rPr>
              <w:t> </w:t>
            </w:r>
          </w:p>
        </w:tc>
        <w:tc>
          <w:tcPr>
            <w:tcW w:w="0" w:type="auto"/>
            <w:tcBorders>
              <w:top w:val="single" w:sz="4" w:space="0" w:color="auto"/>
              <w:left w:val="nil"/>
              <w:bottom w:val="nil"/>
              <w:right w:val="nil"/>
            </w:tcBorders>
            <w:noWrap/>
            <w:vAlign w:val="center"/>
          </w:tcPr>
          <w:p w:rsidR="0025752F" w:rsidRPr="00435E54" w:rsidRDefault="0025752F">
            <w:pPr>
              <w:jc w:val="center"/>
              <w:rPr>
                <w:rFonts w:eastAsia="Arial Unicode MS"/>
                <w:sz w:val="16"/>
                <w:lang w:val="es-ES"/>
              </w:rPr>
            </w:pPr>
            <w:r w:rsidRPr="00435E54">
              <w:rPr>
                <w:sz w:val="16"/>
                <w:lang w:val="es-ES"/>
              </w:rPr>
              <w:t> </w:t>
            </w:r>
          </w:p>
        </w:tc>
        <w:tc>
          <w:tcPr>
            <w:tcW w:w="0" w:type="auto"/>
            <w:tcBorders>
              <w:top w:val="single" w:sz="4" w:space="0" w:color="auto"/>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single" w:sz="4" w:space="0" w:color="auto"/>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Pase a 321</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3033" w:type="dxa"/>
            <w:gridSpan w:val="2"/>
            <w:tcBorders>
              <w:top w:val="nil"/>
              <w:left w:val="nil"/>
              <w:bottom w:val="nil"/>
              <w:right w:val="nil"/>
            </w:tcBorders>
            <w:vAlign w:val="bottom"/>
          </w:tcPr>
          <w:p w:rsidR="0025752F" w:rsidRPr="00435E54" w:rsidRDefault="0025752F">
            <w:pPr>
              <w:rPr>
                <w:rFonts w:eastAsia="Arial Unicode MS"/>
                <w:sz w:val="16"/>
                <w:lang w:val="es-ES"/>
              </w:rPr>
            </w:pPr>
            <w:r w:rsidRPr="00435E54">
              <w:rPr>
                <w:sz w:val="16"/>
                <w:lang w:val="es-ES"/>
              </w:rPr>
              <w:t>Que no se instale y no pagar esa suma</w:t>
            </w:r>
          </w:p>
        </w:tc>
        <w:tc>
          <w:tcPr>
            <w:tcW w:w="0" w:type="auto"/>
            <w:tcBorders>
              <w:top w:val="nil"/>
              <w:left w:val="nil"/>
              <w:bottom w:val="nil"/>
              <w:right w:val="nil"/>
            </w:tcBorders>
            <w:noWrap/>
            <w:vAlign w:val="center"/>
          </w:tcPr>
          <w:p w:rsidR="0025752F" w:rsidRPr="00435E54" w:rsidRDefault="0025752F">
            <w:pPr>
              <w:jc w:val="center"/>
              <w:rPr>
                <w:rFonts w:eastAsia="Arial Unicode MS"/>
                <w:sz w:val="16"/>
                <w:lang w:val="es-ES"/>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single" w:sz="4" w:space="0" w:color="auto"/>
              <w:right w:val="single" w:sz="4" w:space="0" w:color="auto"/>
            </w:tcBorders>
            <w:vAlign w:val="center"/>
          </w:tcPr>
          <w:p w:rsidR="0025752F" w:rsidRDefault="0025752F">
            <w:pPr>
              <w:rPr>
                <w:rFonts w:eastAsia="Arial Unicode MS"/>
                <w:sz w:val="16"/>
              </w:rPr>
            </w:pP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510"/>
        </w:trPr>
        <w:tc>
          <w:tcPr>
            <w:tcW w:w="0" w:type="auto"/>
            <w:tcBorders>
              <w:top w:val="nil"/>
              <w:left w:val="single" w:sz="4" w:space="0" w:color="auto"/>
              <w:bottom w:val="nil"/>
              <w:right w:val="single" w:sz="4" w:space="0" w:color="auto"/>
            </w:tcBorders>
            <w:noWrap/>
          </w:tcPr>
          <w:p w:rsidR="0025752F" w:rsidRDefault="0025752F">
            <w:pPr>
              <w:jc w:val="center"/>
              <w:rPr>
                <w:rFonts w:eastAsia="Arial Unicode MS"/>
                <w:sz w:val="16"/>
              </w:rPr>
            </w:pPr>
            <w:r>
              <w:rPr>
                <w:sz w:val="16"/>
              </w:rPr>
              <w:t>320</w:t>
            </w:r>
          </w:p>
        </w:tc>
        <w:tc>
          <w:tcPr>
            <w:tcW w:w="0" w:type="auto"/>
            <w:gridSpan w:val="2"/>
            <w:tcBorders>
              <w:top w:val="single" w:sz="4" w:space="0" w:color="auto"/>
              <w:left w:val="single" w:sz="4" w:space="0" w:color="auto"/>
              <w:bottom w:val="nil"/>
              <w:right w:val="single" w:sz="4" w:space="0" w:color="000000"/>
            </w:tcBorders>
            <w:noWrap/>
          </w:tcPr>
          <w:p w:rsidR="0025752F" w:rsidRPr="00435E54" w:rsidRDefault="0025752F">
            <w:pPr>
              <w:rPr>
                <w:rFonts w:eastAsia="Arial Unicode MS"/>
                <w:sz w:val="16"/>
                <w:lang w:val="es-ES"/>
              </w:rPr>
            </w:pPr>
            <w:r w:rsidRPr="00435E54">
              <w:rPr>
                <w:sz w:val="16"/>
                <w:lang w:val="es-ES"/>
              </w:rPr>
              <w:t>¿Porqué respondió no o no sé a la pregunta?</w:t>
            </w:r>
          </w:p>
        </w:tc>
        <w:tc>
          <w:tcPr>
            <w:tcW w:w="3812" w:type="dxa"/>
            <w:gridSpan w:val="3"/>
            <w:tcBorders>
              <w:top w:val="single" w:sz="4" w:space="0" w:color="auto"/>
              <w:left w:val="nil"/>
              <w:bottom w:val="nil"/>
              <w:right w:val="nil"/>
            </w:tcBorders>
          </w:tcPr>
          <w:p w:rsidR="0025752F" w:rsidRPr="00435E54" w:rsidRDefault="0025752F">
            <w:pPr>
              <w:rPr>
                <w:rFonts w:eastAsia="Arial Unicode MS"/>
                <w:sz w:val="16"/>
                <w:lang w:val="es-ES"/>
              </w:rPr>
            </w:pPr>
            <w:r w:rsidRPr="00435E54">
              <w:rPr>
                <w:sz w:val="16"/>
                <w:lang w:val="es-ES"/>
              </w:rPr>
              <w:t>Por motivos económicos. No esta en condiciones de pagar la suma.</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3812" w:type="dxa"/>
            <w:gridSpan w:val="3"/>
            <w:tcBorders>
              <w:top w:val="nil"/>
              <w:left w:val="nil"/>
              <w:bottom w:val="nil"/>
              <w:right w:val="nil"/>
            </w:tcBorders>
            <w:vAlign w:val="bottom"/>
          </w:tcPr>
          <w:p w:rsidR="0025752F" w:rsidRPr="00435E54" w:rsidRDefault="0025752F">
            <w:pPr>
              <w:rPr>
                <w:rFonts w:eastAsia="Arial Unicode MS"/>
                <w:sz w:val="16"/>
                <w:lang w:val="es-ES"/>
              </w:rPr>
            </w:pPr>
            <w:r w:rsidRPr="00435E54">
              <w:rPr>
                <w:sz w:val="16"/>
                <w:lang w:val="es-ES"/>
              </w:rPr>
              <w:t>No tiene interés en la realización de la obra</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Tiene otras necesidades prioritarias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3812" w:type="dxa"/>
            <w:gridSpan w:val="3"/>
            <w:tcBorders>
              <w:top w:val="nil"/>
              <w:left w:val="nil"/>
              <w:bottom w:val="nil"/>
              <w:right w:val="nil"/>
            </w:tcBorders>
            <w:vAlign w:val="bottom"/>
          </w:tcPr>
          <w:p w:rsidR="0025752F" w:rsidRPr="00435E54" w:rsidRDefault="0025752F">
            <w:pPr>
              <w:rPr>
                <w:rFonts w:eastAsia="Arial Unicode MS"/>
                <w:sz w:val="16"/>
                <w:lang w:val="es-ES"/>
              </w:rPr>
            </w:pPr>
            <w:r w:rsidRPr="00435E54">
              <w:rPr>
                <w:sz w:val="16"/>
                <w:lang w:val="es-ES"/>
              </w:rPr>
              <w:t>No tiene suficiente información sobre el tema</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No entiende la pregunta</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555"/>
        </w:trPr>
        <w:tc>
          <w:tcPr>
            <w:tcW w:w="0" w:type="auto"/>
            <w:tcBorders>
              <w:top w:val="nil"/>
              <w:left w:val="single" w:sz="4" w:space="0" w:color="auto"/>
              <w:bottom w:val="single" w:sz="4" w:space="0" w:color="auto"/>
              <w:right w:val="single" w:sz="4" w:space="0" w:color="auto"/>
            </w:tcBorders>
            <w:noWrap/>
          </w:tcPr>
          <w:p w:rsidR="0025752F" w:rsidRDefault="0025752F">
            <w:pPr>
              <w:jc w:val="center"/>
              <w:rPr>
                <w:rFonts w:eastAsia="Arial Unicode MS"/>
                <w:sz w:val="16"/>
              </w:rPr>
            </w:pPr>
            <w:r>
              <w:rPr>
                <w:sz w:val="16"/>
              </w:rPr>
              <w:t>321</w:t>
            </w:r>
          </w:p>
        </w:tc>
        <w:tc>
          <w:tcPr>
            <w:tcW w:w="3412" w:type="dxa"/>
            <w:gridSpan w:val="2"/>
            <w:tcBorders>
              <w:top w:val="single" w:sz="4" w:space="0" w:color="auto"/>
              <w:left w:val="nil"/>
              <w:bottom w:val="single" w:sz="4" w:space="0" w:color="auto"/>
              <w:right w:val="single" w:sz="4" w:space="0" w:color="000000"/>
            </w:tcBorders>
          </w:tcPr>
          <w:p w:rsidR="0025752F" w:rsidRPr="00435E54" w:rsidRDefault="0025752F">
            <w:pPr>
              <w:rPr>
                <w:rFonts w:eastAsia="Arial Unicode MS"/>
                <w:sz w:val="16"/>
                <w:lang w:val="es-ES"/>
              </w:rPr>
            </w:pPr>
            <w:r w:rsidRPr="00435E54">
              <w:rPr>
                <w:sz w:val="16"/>
                <w:lang w:val="es-ES"/>
              </w:rPr>
              <w:t>¿Hasta que suma máxima pagaría por el servicio cloacal mensualmente?</w:t>
            </w:r>
          </w:p>
        </w:tc>
        <w:tc>
          <w:tcPr>
            <w:tcW w:w="0" w:type="auto"/>
            <w:tcBorders>
              <w:top w:val="nil"/>
              <w:left w:val="nil"/>
              <w:bottom w:val="single" w:sz="4" w:space="0" w:color="auto"/>
              <w:right w:val="nil"/>
            </w:tcBorders>
            <w:noWrap/>
          </w:tcPr>
          <w:p w:rsidR="0025752F" w:rsidRDefault="0025752F">
            <w:pPr>
              <w:rPr>
                <w:rFonts w:eastAsia="Arial Unicode MS"/>
                <w:sz w:val="16"/>
              </w:rPr>
            </w:pPr>
            <w:r>
              <w:rPr>
                <w:sz w:val="16"/>
              </w:rPr>
              <w:t>Cantidad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322</w:t>
            </w:r>
          </w:p>
        </w:tc>
        <w:tc>
          <w:tcPr>
            <w:tcW w:w="3412" w:type="dxa"/>
            <w:gridSpan w:val="2"/>
            <w:vMerge w:val="restart"/>
            <w:tcBorders>
              <w:top w:val="single" w:sz="4" w:space="0" w:color="auto"/>
              <w:left w:val="single" w:sz="4" w:space="0" w:color="auto"/>
              <w:bottom w:val="nil"/>
              <w:right w:val="single" w:sz="4" w:space="0" w:color="000000"/>
            </w:tcBorders>
          </w:tcPr>
          <w:p w:rsidR="0025752F" w:rsidRPr="00435E54" w:rsidRDefault="0025752F">
            <w:pPr>
              <w:rPr>
                <w:rFonts w:eastAsia="Arial Unicode MS"/>
                <w:sz w:val="16"/>
                <w:lang w:val="es-ES"/>
              </w:rPr>
            </w:pPr>
            <w:r w:rsidRPr="00435E54">
              <w:rPr>
                <w:sz w:val="16"/>
                <w:lang w:val="es-ES"/>
              </w:rPr>
              <w:t>¿Cuáles son las necesidades que las autoridades deben resolver en forma prioritaria?</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Cloacas</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1</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cantSplit/>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gridSpan w:val="2"/>
            <w:vMerge/>
            <w:tcBorders>
              <w:top w:val="nil"/>
              <w:left w:val="single" w:sz="4" w:space="0" w:color="auto"/>
              <w:bottom w:val="nil"/>
              <w:right w:val="single" w:sz="4" w:space="0" w:color="auto"/>
            </w:tcBorders>
            <w:vAlign w:val="center"/>
          </w:tcPr>
          <w:p w:rsidR="0025752F" w:rsidRDefault="0025752F">
            <w:pPr>
              <w:rPr>
                <w:rFonts w:eastAsia="Arial Unicode MS"/>
                <w:sz w:val="16"/>
              </w:rPr>
            </w:pPr>
          </w:p>
        </w:tc>
        <w:tc>
          <w:tcPr>
            <w:tcW w:w="2316" w:type="dxa"/>
            <w:tcBorders>
              <w:top w:val="nil"/>
              <w:left w:val="nil"/>
              <w:bottom w:val="nil"/>
              <w:right w:val="nil"/>
            </w:tcBorders>
            <w:vAlign w:val="bottom"/>
          </w:tcPr>
          <w:p w:rsidR="0025752F" w:rsidRDefault="0025752F">
            <w:pPr>
              <w:rPr>
                <w:rFonts w:eastAsia="Arial Unicode MS"/>
                <w:sz w:val="16"/>
              </w:rPr>
            </w:pPr>
            <w:r>
              <w:rPr>
                <w:sz w:val="16"/>
              </w:rPr>
              <w:t>Agua potable</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2</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Electricidad</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3</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Pavimentos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4</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Alumbrado público</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5</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Gas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6</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Teléfonos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7</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Desagües pluviales</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8</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nil"/>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nil"/>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nil"/>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nil"/>
              <w:right w:val="nil"/>
            </w:tcBorders>
            <w:vAlign w:val="bottom"/>
          </w:tcPr>
          <w:p w:rsidR="0025752F" w:rsidRDefault="0025752F">
            <w:pPr>
              <w:rPr>
                <w:rFonts w:eastAsia="Arial Unicode MS"/>
                <w:sz w:val="16"/>
              </w:rPr>
            </w:pPr>
            <w:r>
              <w:rPr>
                <w:sz w:val="16"/>
              </w:rPr>
              <w:t>Otro (Especificar):</w:t>
            </w: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nil"/>
            </w:tcBorders>
            <w:noWrap/>
            <w:vAlign w:val="center"/>
          </w:tcPr>
          <w:p w:rsidR="0025752F" w:rsidRDefault="0025752F">
            <w:pPr>
              <w:jc w:val="center"/>
              <w:rPr>
                <w:rFonts w:eastAsia="Arial Unicode MS"/>
                <w:sz w:val="16"/>
              </w:rPr>
            </w:pP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rPr>
            </w:pPr>
            <w:r>
              <w:rPr>
                <w:sz w:val="16"/>
              </w:rPr>
              <w:t>9</w:t>
            </w:r>
          </w:p>
        </w:tc>
        <w:tc>
          <w:tcPr>
            <w:tcW w:w="0" w:type="auto"/>
            <w:tcBorders>
              <w:top w:val="nil"/>
              <w:left w:val="nil"/>
              <w:bottom w:val="nil"/>
              <w:right w:val="single" w:sz="4" w:space="0" w:color="auto"/>
            </w:tcBorders>
            <w:noWrap/>
            <w:vAlign w:val="center"/>
          </w:tcPr>
          <w:p w:rsidR="0025752F" w:rsidRDefault="0025752F">
            <w:pPr>
              <w:jc w:val="center"/>
              <w:rPr>
                <w:rFonts w:eastAsia="Arial Unicode MS"/>
                <w:sz w:val="16"/>
                <w:szCs w:val="16"/>
              </w:rPr>
            </w:pPr>
            <w:r>
              <w:rPr>
                <w:sz w:val="16"/>
                <w:szCs w:val="16"/>
              </w:rPr>
              <w:t> </w:t>
            </w:r>
          </w:p>
        </w:tc>
      </w:tr>
      <w:tr w:rsidR="0025752F">
        <w:trPr>
          <w:trHeight w:val="255"/>
        </w:trPr>
        <w:tc>
          <w:tcPr>
            <w:tcW w:w="0" w:type="auto"/>
            <w:tcBorders>
              <w:top w:val="nil"/>
              <w:left w:val="single" w:sz="4" w:space="0" w:color="auto"/>
              <w:bottom w:val="single" w:sz="4" w:space="0" w:color="auto"/>
              <w:right w:val="single" w:sz="4" w:space="0" w:color="auto"/>
            </w:tcBorders>
            <w:noWrap/>
            <w:vAlign w:val="bottom"/>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bottom"/>
          </w:tcPr>
          <w:p w:rsidR="0025752F" w:rsidRDefault="0025752F">
            <w:pP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bottom"/>
          </w:tcPr>
          <w:p w:rsidR="0025752F" w:rsidRDefault="0025752F">
            <w:pPr>
              <w:rPr>
                <w:rFonts w:eastAsia="Arial Unicode MS"/>
                <w:sz w:val="16"/>
              </w:rPr>
            </w:pPr>
            <w:r>
              <w:rPr>
                <w:sz w:val="16"/>
              </w:rPr>
              <w:t> </w:t>
            </w:r>
          </w:p>
        </w:tc>
        <w:tc>
          <w:tcPr>
            <w:tcW w:w="2316" w:type="dxa"/>
            <w:tcBorders>
              <w:top w:val="nil"/>
              <w:left w:val="nil"/>
              <w:bottom w:val="single" w:sz="4" w:space="0" w:color="auto"/>
              <w:right w:val="nil"/>
            </w:tcBorders>
            <w:vAlign w:val="bottom"/>
          </w:tcPr>
          <w:p w:rsidR="0025752F" w:rsidRDefault="0025752F">
            <w:pPr>
              <w:rPr>
                <w:rFonts w:eastAsia="Arial Unicode MS"/>
                <w:sz w:val="16"/>
              </w:rPr>
            </w:pPr>
            <w:r>
              <w:rPr>
                <w:sz w:val="16"/>
              </w:rPr>
              <w:t>Ns/Nc</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nil"/>
            </w:tcBorders>
            <w:noWrap/>
            <w:vAlign w:val="center"/>
          </w:tcPr>
          <w:p w:rsidR="0025752F" w:rsidRDefault="0025752F">
            <w:pPr>
              <w:jc w:val="center"/>
              <w:rPr>
                <w:rFonts w:eastAsia="Arial Unicode MS"/>
                <w:sz w:val="16"/>
              </w:rPr>
            </w:pPr>
            <w:r>
              <w:rPr>
                <w:sz w:val="16"/>
              </w:rPr>
              <w:t> </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rPr>
            </w:pPr>
            <w:r>
              <w:rPr>
                <w:sz w:val="16"/>
              </w:rPr>
              <w:t>99</w:t>
            </w:r>
          </w:p>
        </w:tc>
        <w:tc>
          <w:tcPr>
            <w:tcW w:w="0" w:type="auto"/>
            <w:tcBorders>
              <w:top w:val="nil"/>
              <w:left w:val="nil"/>
              <w:bottom w:val="single" w:sz="4" w:space="0" w:color="auto"/>
              <w:right w:val="single" w:sz="4" w:space="0" w:color="auto"/>
            </w:tcBorders>
            <w:noWrap/>
            <w:vAlign w:val="center"/>
          </w:tcPr>
          <w:p w:rsidR="0025752F" w:rsidRDefault="0025752F">
            <w:pPr>
              <w:jc w:val="center"/>
              <w:rPr>
                <w:rFonts w:eastAsia="Arial Unicode MS"/>
                <w:sz w:val="16"/>
                <w:szCs w:val="16"/>
              </w:rPr>
            </w:pPr>
            <w:r>
              <w:rPr>
                <w:sz w:val="16"/>
                <w:szCs w:val="16"/>
              </w:rPr>
              <w:t> </w:t>
            </w:r>
          </w:p>
        </w:tc>
      </w:tr>
    </w:tbl>
    <w:p w:rsidR="0025752F" w:rsidRDefault="0025752F">
      <w:pPr>
        <w:pStyle w:val="BodyTextIndent2"/>
        <w:ind w:left="0"/>
        <w:jc w:val="left"/>
        <w:rPr>
          <w:rFonts w:ascii="Times New Roman" w:hAnsi="Times New Roman"/>
          <w:b/>
          <w:bCs/>
        </w:rPr>
      </w:pPr>
    </w:p>
    <w:p w:rsidR="00583382" w:rsidRDefault="00583382" w:rsidP="0025752F">
      <w:pPr>
        <w:rPr>
          <w:lang w:val="es-ES_tradnl"/>
        </w:rPr>
        <w:sectPr w:rsidR="00583382" w:rsidSect="0025752F">
          <w:pgSz w:w="12240" w:h="15840" w:code="1"/>
          <w:pgMar w:top="1440" w:right="1627" w:bottom="1440" w:left="1440" w:header="720" w:footer="720" w:gutter="0"/>
          <w:cols w:space="720"/>
          <w:docGrid w:linePitch="326"/>
        </w:sectPr>
      </w:pPr>
    </w:p>
    <w:p w:rsidR="0025752F" w:rsidRDefault="00583382" w:rsidP="0025752F">
      <w:pPr>
        <w:rPr>
          <w:b/>
          <w:lang w:val="es-ES_tradnl"/>
        </w:rPr>
      </w:pPr>
      <w:r w:rsidRPr="00583382">
        <w:rPr>
          <w:b/>
          <w:lang w:val="es-ES_tradnl"/>
        </w:rPr>
        <w:t>ANEXO II</w:t>
      </w:r>
      <w:r>
        <w:rPr>
          <w:b/>
          <w:lang w:val="es-ES_tradnl"/>
        </w:rPr>
        <w:t>. CUESTIONARIOS PARA EL RELVAMIENTO DE LA INFORMACIÓN</w:t>
      </w:r>
    </w:p>
    <w:p w:rsidR="00583382" w:rsidRDefault="00583382" w:rsidP="0025752F">
      <w:pPr>
        <w:rPr>
          <w:b/>
          <w:lang w:val="es-ES_tradnl"/>
        </w:rPr>
      </w:pPr>
    </w:p>
    <w:p w:rsidR="00583382" w:rsidRPr="00583382" w:rsidRDefault="00583382" w:rsidP="00583382">
      <w:pPr>
        <w:suppressAutoHyphens w:val="0"/>
        <w:autoSpaceDN/>
        <w:spacing w:before="120" w:after="120" w:line="360" w:lineRule="auto"/>
        <w:jc w:val="both"/>
        <w:textAlignment w:val="auto"/>
        <w:rPr>
          <w:rFonts w:ascii="Arial" w:hAnsi="Arial"/>
          <w:spacing w:val="0"/>
          <w:sz w:val="22"/>
          <w:szCs w:val="24"/>
          <w:lang w:val="es-ES" w:eastAsia="es-ES"/>
        </w:rPr>
      </w:pPr>
    </w:p>
    <w:tbl>
      <w:tblPr>
        <w:tblW w:w="9722" w:type="dxa"/>
        <w:tblInd w:w="-269" w:type="dxa"/>
        <w:tblLayout w:type="fixed"/>
        <w:tblCellMar>
          <w:left w:w="0" w:type="dxa"/>
          <w:right w:w="0" w:type="dxa"/>
        </w:tblCellMar>
        <w:tblLook w:val="0000" w:firstRow="0" w:lastRow="0" w:firstColumn="0" w:lastColumn="0" w:noHBand="0" w:noVBand="0"/>
      </w:tblPr>
      <w:tblGrid>
        <w:gridCol w:w="397"/>
        <w:gridCol w:w="841"/>
        <w:gridCol w:w="3831"/>
        <w:gridCol w:w="1592"/>
        <w:gridCol w:w="464"/>
        <w:gridCol w:w="457"/>
        <w:gridCol w:w="137"/>
        <w:gridCol w:w="388"/>
        <w:gridCol w:w="242"/>
        <w:gridCol w:w="594"/>
        <w:gridCol w:w="779"/>
      </w:tblGrid>
      <w:tr w:rsidR="00583382" w:rsidRPr="00583382" w:rsidTr="00583382">
        <w:trPr>
          <w:trHeight w:val="175"/>
        </w:trPr>
        <w:tc>
          <w:tcPr>
            <w:tcW w:w="397"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383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1818" w:type="dxa"/>
            <w:gridSpan w:val="5"/>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Tipo de encuesta:</w:t>
            </w:r>
          </w:p>
        </w:tc>
        <w:tc>
          <w:tcPr>
            <w:tcW w:w="779" w:type="dxa"/>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b/>
                <w:bCs/>
                <w:spacing w:val="0"/>
                <w:sz w:val="16"/>
                <w:szCs w:val="16"/>
                <w:lang w:val="es-ES" w:eastAsia="es-ES"/>
              </w:rPr>
            </w:pPr>
            <w:r w:rsidRPr="00583382">
              <w:rPr>
                <w:rFonts w:ascii="Arial" w:eastAsia="Arial Unicode MS" w:hAnsi="Arial" w:cs="Arial"/>
                <w:b/>
                <w:bCs/>
                <w:spacing w:val="0"/>
                <w:sz w:val="16"/>
                <w:szCs w:val="16"/>
                <w:lang w:val="es-ES" w:eastAsia="es-ES"/>
              </w:rPr>
              <w:t>$</w:t>
            </w:r>
          </w:p>
        </w:tc>
      </w:tr>
      <w:tr w:rsidR="00583382" w:rsidRPr="00583382" w:rsidTr="00583382">
        <w:trPr>
          <w:trHeight w:val="153"/>
        </w:trPr>
        <w:tc>
          <w:tcPr>
            <w:tcW w:w="9722" w:type="dxa"/>
            <w:gridSpan w:val="11"/>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Encuesta Socio-Económica</w:t>
            </w:r>
          </w:p>
        </w:tc>
      </w:tr>
      <w:tr w:rsidR="00583382" w:rsidRPr="009D332F" w:rsidTr="00583382">
        <w:trPr>
          <w:trHeight w:val="153"/>
        </w:trPr>
        <w:tc>
          <w:tcPr>
            <w:tcW w:w="9722" w:type="dxa"/>
            <w:gridSpan w:val="11"/>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hAnsi="Arial" w:cs="Arial"/>
                <w:b/>
                <w:bCs/>
                <w:spacing w:val="0"/>
                <w:sz w:val="16"/>
                <w:szCs w:val="16"/>
                <w:lang w:val="es-ES" w:eastAsia="es-ES"/>
              </w:rPr>
            </w:pPr>
            <w:r w:rsidRPr="00583382">
              <w:rPr>
                <w:rFonts w:ascii="Arial" w:hAnsi="Arial" w:cs="Arial"/>
                <w:b/>
                <w:bCs/>
                <w:spacing w:val="0"/>
                <w:sz w:val="16"/>
                <w:szCs w:val="16"/>
                <w:lang w:val="es-ES" w:eastAsia="es-ES"/>
              </w:rPr>
              <w:t xml:space="preserve">Partido </w:t>
            </w:r>
            <w:r w:rsidR="00673B38">
              <w:rPr>
                <w:rFonts w:ascii="Arial" w:hAnsi="Arial" w:cs="Arial"/>
                <w:b/>
                <w:bCs/>
                <w:spacing w:val="0"/>
                <w:sz w:val="16"/>
                <w:szCs w:val="16"/>
                <w:lang w:val="es-ES" w:eastAsia="es-ES"/>
              </w:rPr>
              <w:t>……………………..</w:t>
            </w:r>
            <w:r w:rsidRPr="00583382">
              <w:rPr>
                <w:rFonts w:ascii="Arial" w:hAnsi="Arial" w:cs="Arial"/>
                <w:b/>
                <w:bCs/>
                <w:spacing w:val="0"/>
                <w:sz w:val="16"/>
                <w:szCs w:val="16"/>
                <w:lang w:val="es-ES" w:eastAsia="es-ES"/>
              </w:rPr>
              <w:t xml:space="preserve"> – Sección/ Zona ……………….</w:t>
            </w:r>
          </w:p>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b/>
                <w:bCs/>
                <w:spacing w:val="0"/>
                <w:sz w:val="16"/>
                <w:szCs w:val="16"/>
                <w:lang w:val="es-ES" w:eastAsia="es-ES"/>
              </w:rPr>
            </w:pPr>
          </w:p>
        </w:tc>
      </w:tr>
      <w:tr w:rsidR="00583382" w:rsidRPr="00673B38" w:rsidTr="00583382">
        <w:trPr>
          <w:trHeight w:val="196"/>
        </w:trPr>
        <w:tc>
          <w:tcPr>
            <w:tcW w:w="5069" w:type="dxa"/>
            <w:gridSpan w:val="3"/>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N° de Encuesta:</w:t>
            </w:r>
          </w:p>
        </w:tc>
        <w:tc>
          <w:tcPr>
            <w:tcW w:w="1592" w:type="dxa"/>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Fecha:</w:t>
            </w:r>
          </w:p>
        </w:tc>
        <w:tc>
          <w:tcPr>
            <w:tcW w:w="921"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25"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3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right"/>
              <w:textAlignment w:val="auto"/>
              <w:rPr>
                <w:rFonts w:ascii="Arial" w:eastAsia="Arial Unicode MS" w:hAnsi="Arial" w:cs="Arial"/>
                <w:b/>
                <w:bCs/>
                <w:spacing w:val="0"/>
                <w:sz w:val="16"/>
                <w:szCs w:val="16"/>
                <w:lang w:val="es-ES" w:eastAsia="es-ES"/>
              </w:rPr>
            </w:pPr>
          </w:p>
        </w:tc>
      </w:tr>
      <w:tr w:rsidR="00583382" w:rsidRPr="009D332F" w:rsidTr="00583382">
        <w:trPr>
          <w:trHeight w:val="190"/>
        </w:trPr>
        <w:tc>
          <w:tcPr>
            <w:tcW w:w="5069" w:type="dxa"/>
            <w:gridSpan w:val="3"/>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rsidR="00583382" w:rsidRPr="00583382" w:rsidRDefault="00583382" w:rsidP="00673B38">
            <w:pPr>
              <w:suppressAutoHyphens w:val="0"/>
              <w:autoSpaceDN/>
              <w:spacing w:before="120" w:after="120" w:line="360" w:lineRule="auto"/>
              <w:jc w:val="both"/>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 xml:space="preserve">Localidad: </w:t>
            </w:r>
          </w:p>
        </w:tc>
        <w:tc>
          <w:tcPr>
            <w:tcW w:w="1592"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921"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525"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836"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779" w:type="dxa"/>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r>
      <w:tr w:rsidR="00583382" w:rsidRPr="00673B38" w:rsidTr="00583382">
        <w:trPr>
          <w:trHeight w:val="190"/>
        </w:trPr>
        <w:tc>
          <w:tcPr>
            <w:tcW w:w="1238"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Zona:                         Barrio:</w:t>
            </w:r>
          </w:p>
        </w:tc>
        <w:tc>
          <w:tcPr>
            <w:tcW w:w="383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1592"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921"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525"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836"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779" w:type="dxa"/>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r>
      <w:tr w:rsidR="00583382" w:rsidRPr="00583382" w:rsidTr="00583382">
        <w:trPr>
          <w:trHeight w:val="190"/>
        </w:trPr>
        <w:tc>
          <w:tcPr>
            <w:tcW w:w="5069" w:type="dxa"/>
            <w:gridSpan w:val="3"/>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Manzana:</w:t>
            </w:r>
          </w:p>
        </w:tc>
        <w:tc>
          <w:tcPr>
            <w:tcW w:w="1592"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921"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525"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836"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779" w:type="dxa"/>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r>
      <w:tr w:rsidR="00583382" w:rsidRPr="00583382" w:rsidTr="00583382">
        <w:trPr>
          <w:trHeight w:val="190"/>
        </w:trPr>
        <w:tc>
          <w:tcPr>
            <w:tcW w:w="5069" w:type="dxa"/>
            <w:gridSpan w:val="3"/>
            <w:tcBorders>
              <w:top w:val="single" w:sz="4" w:space="0" w:color="auto"/>
              <w:left w:val="single" w:sz="4" w:space="0" w:color="auto"/>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Encuestador:</w:t>
            </w:r>
          </w:p>
        </w:tc>
        <w:tc>
          <w:tcPr>
            <w:tcW w:w="1592"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921"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25"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36"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7310B6" w:rsidTr="00583382">
        <w:trPr>
          <w:trHeight w:val="628"/>
        </w:trPr>
        <w:tc>
          <w:tcPr>
            <w:tcW w:w="9722" w:type="dxa"/>
            <w:gridSpan w:val="11"/>
            <w:tcBorders>
              <w:top w:val="nil"/>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xml:space="preserve">El Gobierno esta estudiando dar una solución al problema de los desagües cloacales en su barrio. Por tal motivo se desea conocer su opinión. Le haremos una serie de preguntas, cuyo objetivo es poder evaluar el proyecto; </w:t>
            </w:r>
            <w:r w:rsidRPr="00583382">
              <w:rPr>
                <w:rFonts w:ascii="Arial" w:hAnsi="Arial" w:cs="Arial"/>
                <w:b/>
                <w:bCs/>
                <w:spacing w:val="0"/>
                <w:sz w:val="16"/>
                <w:szCs w:val="16"/>
                <w:lang w:val="es-ES" w:eastAsia="es-ES"/>
              </w:rPr>
              <w:t>las respuestas son confidenciales y la e</w:t>
            </w:r>
            <w:r w:rsidRPr="00583382">
              <w:rPr>
                <w:rFonts w:ascii="Arial" w:hAnsi="Arial" w:cs="Arial"/>
                <w:b/>
                <w:bCs/>
                <w:spacing w:val="0"/>
                <w:sz w:val="16"/>
                <w:szCs w:val="16"/>
                <w:lang w:val="es-ES" w:eastAsia="es-ES"/>
              </w:rPr>
              <w:t>n</w:t>
            </w:r>
            <w:r w:rsidRPr="00583382">
              <w:rPr>
                <w:rFonts w:ascii="Arial" w:hAnsi="Arial" w:cs="Arial"/>
                <w:b/>
                <w:bCs/>
                <w:spacing w:val="0"/>
                <w:sz w:val="16"/>
                <w:szCs w:val="16"/>
                <w:lang w:val="es-ES" w:eastAsia="es-ES"/>
              </w:rPr>
              <w:t>cuesta es anónima. El tiempo aproximado para la encuesta no deberá exceder los 45 minutos.</w:t>
            </w:r>
          </w:p>
        </w:tc>
      </w:tr>
      <w:tr w:rsidR="00583382" w:rsidRPr="007310B6" w:rsidTr="00583382">
        <w:trPr>
          <w:trHeight w:val="124"/>
        </w:trPr>
        <w:tc>
          <w:tcPr>
            <w:tcW w:w="7125" w:type="dxa"/>
            <w:gridSpan w:val="5"/>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A - Preguntas demográficas y socioeconómicas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594" w:type="dxa"/>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779" w:type="dxa"/>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r>
      <w:tr w:rsidR="00583382" w:rsidRPr="00583382" w:rsidTr="00583382">
        <w:trPr>
          <w:trHeight w:val="175"/>
        </w:trPr>
        <w:tc>
          <w:tcPr>
            <w:tcW w:w="3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P.</w:t>
            </w:r>
          </w:p>
        </w:tc>
        <w:tc>
          <w:tcPr>
            <w:tcW w:w="4672"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Pregunta</w:t>
            </w:r>
          </w:p>
        </w:tc>
        <w:tc>
          <w:tcPr>
            <w:tcW w:w="3874" w:type="dxa"/>
            <w:gridSpan w:val="7"/>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Código de Respuesta</w:t>
            </w:r>
          </w:p>
        </w:tc>
        <w:tc>
          <w:tcPr>
            <w:tcW w:w="77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Pase a</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100</w:t>
            </w:r>
          </w:p>
        </w:tc>
        <w:tc>
          <w:tcPr>
            <w:tcW w:w="4672" w:type="dxa"/>
            <w:gridSpan w:val="2"/>
            <w:tcBorders>
              <w:top w:val="single" w:sz="4" w:space="0" w:color="auto"/>
              <w:left w:val="single" w:sz="4" w:space="0" w:color="auto"/>
              <w:bottom w:val="nil"/>
              <w:right w:val="single" w:sz="4" w:space="0" w:color="000000"/>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¿Quién es el Jefe de Familia?</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Padre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Madre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Otro (especificar):</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38"/>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101</w:t>
            </w:r>
          </w:p>
        </w:tc>
        <w:tc>
          <w:tcPr>
            <w:tcW w:w="4672"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¿Cuántos años tiene?</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Años (especificar):</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102</w:t>
            </w:r>
          </w:p>
        </w:tc>
        <w:tc>
          <w:tcPr>
            <w:tcW w:w="4672" w:type="dxa"/>
            <w:gridSpan w:val="2"/>
            <w:tcBorders>
              <w:top w:val="single" w:sz="4" w:space="0" w:color="auto"/>
              <w:left w:val="single" w:sz="4" w:space="0" w:color="auto"/>
              <w:bottom w:val="nil"/>
              <w:right w:val="single" w:sz="4" w:space="0" w:color="000000"/>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Sexo</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Masculino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Femenino</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103</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¿Cuántos hijos (niños) tiene en los siguientes grupos de edad?</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Edad</w:t>
            </w:r>
          </w:p>
        </w:tc>
        <w:tc>
          <w:tcPr>
            <w:tcW w:w="59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1224" w:type="dxa"/>
            <w:gridSpan w:val="3"/>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¿Cuántos?</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Menor a 1 año</w:t>
            </w:r>
          </w:p>
        </w:tc>
        <w:tc>
          <w:tcPr>
            <w:tcW w:w="59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1224" w:type="dxa"/>
            <w:gridSpan w:val="3"/>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 a 3 años</w:t>
            </w:r>
          </w:p>
        </w:tc>
        <w:tc>
          <w:tcPr>
            <w:tcW w:w="59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1224" w:type="dxa"/>
            <w:gridSpan w:val="3"/>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 a 10 años</w:t>
            </w:r>
          </w:p>
        </w:tc>
        <w:tc>
          <w:tcPr>
            <w:tcW w:w="59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1224" w:type="dxa"/>
            <w:gridSpan w:val="3"/>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11 años o mayores</w:t>
            </w:r>
          </w:p>
        </w:tc>
        <w:tc>
          <w:tcPr>
            <w:tcW w:w="59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1224" w:type="dxa"/>
            <w:gridSpan w:val="3"/>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Sin hijos</w:t>
            </w:r>
          </w:p>
        </w:tc>
        <w:tc>
          <w:tcPr>
            <w:tcW w:w="59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1224" w:type="dxa"/>
            <w:gridSpan w:val="3"/>
            <w:tcBorders>
              <w:top w:val="single" w:sz="4" w:space="0" w:color="auto"/>
              <w:left w:val="nil"/>
              <w:bottom w:val="single" w:sz="4" w:space="0" w:color="auto"/>
              <w:right w:val="single" w:sz="4" w:space="0" w:color="000000"/>
            </w:tcBorders>
            <w:shd w:val="clear" w:color="auto" w:fill="C0C0C0"/>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104</w:t>
            </w:r>
          </w:p>
        </w:tc>
        <w:tc>
          <w:tcPr>
            <w:tcW w:w="467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¿Cuántas personas viven en el hogar en total?</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Cantidad de personas (especificar):</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105</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¿Cuál es el máximo nivel de educación alcanzado por el Jefe de Hogar?</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Ninguno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Primario incompleto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Primario 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Secundario incompleto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Secundario 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Terciario incompleto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Terciario 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7</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Universitario incompleto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8</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Universitario completo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106</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¿Cuál es la ocupación principal del Jefe de hogar?</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Industrial, comerciante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Profesional y / o altos e</w:t>
            </w:r>
            <w:r w:rsidRPr="00583382">
              <w:rPr>
                <w:rFonts w:ascii="Arial" w:hAnsi="Arial" w:cs="Arial"/>
                <w:spacing w:val="0"/>
                <w:sz w:val="16"/>
                <w:szCs w:val="16"/>
                <w:lang w:val="es-ES" w:eastAsia="es-ES"/>
              </w:rPr>
              <w:t>m</w:t>
            </w:r>
            <w:r w:rsidRPr="00583382">
              <w:rPr>
                <w:rFonts w:ascii="Arial" w:hAnsi="Arial" w:cs="Arial"/>
                <w:spacing w:val="0"/>
                <w:sz w:val="16"/>
                <w:szCs w:val="16"/>
                <w:lang w:val="es-ES" w:eastAsia="es-ES"/>
              </w:rPr>
              <w:t>pleados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Obrero calificado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Obrero no calificado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650" w:type="dxa"/>
            <w:gridSpan w:val="4"/>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Empleado administrativo, vended</w:t>
            </w:r>
            <w:r w:rsidRPr="00583382">
              <w:rPr>
                <w:rFonts w:ascii="Arial" w:hAnsi="Arial" w:cs="Arial"/>
                <w:spacing w:val="0"/>
                <w:sz w:val="16"/>
                <w:szCs w:val="16"/>
                <w:lang w:val="es-ES" w:eastAsia="es-ES"/>
              </w:rPr>
              <w:t>o</w:t>
            </w:r>
            <w:r w:rsidRPr="00583382">
              <w:rPr>
                <w:rFonts w:ascii="Arial" w:hAnsi="Arial" w:cs="Arial"/>
                <w:spacing w:val="0"/>
                <w:sz w:val="16"/>
                <w:szCs w:val="16"/>
                <w:lang w:val="es-ES" w:eastAsia="es-ES"/>
              </w:rPr>
              <w:t>res</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472"/>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Changas / trabajo eventual</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Cuenta propia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7</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Jubilado / Pensionado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8</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Tareas domésticas remun</w:t>
            </w:r>
            <w:r w:rsidRPr="00583382">
              <w:rPr>
                <w:rFonts w:ascii="Arial" w:hAnsi="Arial" w:cs="Arial"/>
                <w:spacing w:val="0"/>
                <w:sz w:val="16"/>
                <w:szCs w:val="16"/>
                <w:lang w:val="es-ES" w:eastAsia="es-ES"/>
              </w:rPr>
              <w:t>e</w:t>
            </w:r>
            <w:r w:rsidRPr="00583382">
              <w:rPr>
                <w:rFonts w:ascii="Arial" w:hAnsi="Arial" w:cs="Arial"/>
                <w:spacing w:val="0"/>
                <w:sz w:val="16"/>
                <w:szCs w:val="16"/>
                <w:lang w:val="es-ES" w:eastAsia="es-ES"/>
              </w:rPr>
              <w:t>radas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Desocupado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10</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Plan social (Jefes y Jefas, otros)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248"/>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107</w:t>
            </w:r>
          </w:p>
        </w:tc>
        <w:tc>
          <w:tcPr>
            <w:tcW w:w="4672" w:type="dxa"/>
            <w:gridSpan w:val="2"/>
            <w:tcBorders>
              <w:top w:val="single" w:sz="4" w:space="0" w:color="auto"/>
              <w:left w:val="nil"/>
              <w:bottom w:val="single" w:sz="4" w:space="0" w:color="auto"/>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¿Cuántas personas trabajan en total en el hogar incluido el jefe de hogar?</w:t>
            </w:r>
          </w:p>
        </w:tc>
        <w:tc>
          <w:tcPr>
            <w:tcW w:w="2056" w:type="dxa"/>
            <w:gridSpan w:val="2"/>
            <w:tcBorders>
              <w:top w:val="nil"/>
              <w:left w:val="nil"/>
              <w:bottom w:val="single" w:sz="4" w:space="0" w:color="auto"/>
              <w:right w:val="nil"/>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Cantidad de personas (especificar):</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108</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xml:space="preserve">¿Cuál de los siguientes rangos describe mejor el </w:t>
            </w:r>
            <w:r w:rsidRPr="00583382">
              <w:rPr>
                <w:rFonts w:ascii="Arial" w:hAnsi="Arial" w:cs="Arial"/>
                <w:b/>
                <w:bCs/>
                <w:spacing w:val="0"/>
                <w:sz w:val="16"/>
                <w:szCs w:val="16"/>
                <w:lang w:val="es-ES" w:eastAsia="es-ES"/>
              </w:rPr>
              <w:t>ingreso</w:t>
            </w:r>
            <w:r w:rsidRPr="00583382">
              <w:rPr>
                <w:rFonts w:ascii="Arial" w:hAnsi="Arial" w:cs="Arial"/>
                <w:spacing w:val="0"/>
                <w:sz w:val="16"/>
                <w:szCs w:val="16"/>
                <w:lang w:val="es-ES" w:eastAsia="es-ES"/>
              </w:rPr>
              <w:t xml:space="preserve"> </w:t>
            </w:r>
            <w:r w:rsidRPr="00583382">
              <w:rPr>
                <w:rFonts w:ascii="Arial" w:hAnsi="Arial" w:cs="Arial"/>
                <w:b/>
                <w:bCs/>
                <w:spacing w:val="0"/>
                <w:sz w:val="16"/>
                <w:szCs w:val="16"/>
                <w:lang w:val="es-ES" w:eastAsia="es-ES"/>
              </w:rPr>
              <w:t>total familiar mensual</w:t>
            </w:r>
            <w:r w:rsidRPr="00583382">
              <w:rPr>
                <w:rFonts w:ascii="Arial" w:hAnsi="Arial" w:cs="Arial"/>
                <w:spacing w:val="0"/>
                <w:sz w:val="16"/>
                <w:szCs w:val="16"/>
                <w:lang w:val="es-ES" w:eastAsia="es-ES"/>
              </w:rPr>
              <w:t xml:space="preserve"> por todo concepto?</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Menos de $ 400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Más de $ 401 hasta $ 600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Más de $ 601 hasta $800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Más de $ 801 hasta $ 1000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tcBorders>
              <w:top w:val="nil"/>
              <w:left w:val="single" w:sz="4" w:space="0" w:color="auto"/>
              <w:bottom w:val="nil"/>
              <w:right w:val="single" w:sz="4" w:space="0" w:color="000000"/>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Incluye:</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Más de $ 1001 hasta $ 1200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Trabajos de todos los miembros del hogar</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Más de $ 1201 hasta $ 1400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Planes sociales (jefes y jefas / trabajar, etc.)</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Más de $ 1401 hasta $ 1600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7</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Pensiones</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Más de $ 1601 hasta $ 1800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8</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Alquileres</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Más de $ 1801 hasta $ 3000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Rentas</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Más de $ 3000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10</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Changas y otros</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Sin ingresos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109</w:t>
            </w:r>
          </w:p>
        </w:tc>
        <w:tc>
          <w:tcPr>
            <w:tcW w:w="4672" w:type="dxa"/>
            <w:gridSpan w:val="2"/>
            <w:tcBorders>
              <w:top w:val="single" w:sz="4" w:space="0" w:color="auto"/>
              <w:left w:val="single" w:sz="4" w:space="0" w:color="auto"/>
              <w:bottom w:val="nil"/>
              <w:right w:val="single" w:sz="4" w:space="0" w:color="000000"/>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Su hogar tiene:</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Si</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No</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Instalación eléctrica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Agua potable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Gas licuado (garrafa)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Gas natural (Red)</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Teléfono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eastAsia="es-ES"/>
              </w:rPr>
            </w:pPr>
            <w:r w:rsidRPr="00583382">
              <w:rPr>
                <w:rFonts w:ascii="Arial" w:hAnsi="Arial" w:cs="Arial"/>
                <w:spacing w:val="0"/>
                <w:sz w:val="16"/>
                <w:szCs w:val="16"/>
                <w:lang w:eastAsia="es-ES"/>
              </w:rPr>
              <w:t>TV por cable / TV satelital</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Conexión a internet</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Video casetera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248"/>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Automóvil / camioneta hasta modelo 90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248"/>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Automóvil / camioneta posterior a modelo 90</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Heladera con freezer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Microondas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Lavarropas automático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Computadora</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256"/>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110</w:t>
            </w:r>
          </w:p>
        </w:tc>
        <w:tc>
          <w:tcPr>
            <w:tcW w:w="4672" w:type="dxa"/>
            <w:gridSpan w:val="2"/>
            <w:tcBorders>
              <w:top w:val="single" w:sz="4" w:space="0" w:color="auto"/>
              <w:left w:val="nil"/>
              <w:bottom w:val="single" w:sz="4" w:space="0" w:color="auto"/>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¿Cuantas habitaciones tiene su vivienda en total sin contar cocina y baños?</w:t>
            </w:r>
          </w:p>
        </w:tc>
        <w:tc>
          <w:tcPr>
            <w:tcW w:w="2056" w:type="dxa"/>
            <w:gridSpan w:val="2"/>
            <w:tcBorders>
              <w:top w:val="nil"/>
              <w:left w:val="nil"/>
              <w:bottom w:val="single" w:sz="4" w:space="0" w:color="auto"/>
              <w:right w:val="nil"/>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Especificar cantidad:</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111</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¿En qué carácter ocupa el grupo familiar esta vivienda?</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Propietario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Inquilino de todo el edificio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Inquilino de parte del edif</w:t>
            </w:r>
            <w:r w:rsidRPr="00583382">
              <w:rPr>
                <w:rFonts w:ascii="Arial" w:hAnsi="Arial" w:cs="Arial"/>
                <w:spacing w:val="0"/>
                <w:sz w:val="16"/>
                <w:szCs w:val="16"/>
                <w:lang w:val="es-ES" w:eastAsia="es-ES"/>
              </w:rPr>
              <w:t>i</w:t>
            </w:r>
            <w:r w:rsidRPr="00583382">
              <w:rPr>
                <w:rFonts w:ascii="Arial" w:hAnsi="Arial" w:cs="Arial"/>
                <w:spacing w:val="0"/>
                <w:sz w:val="16"/>
                <w:szCs w:val="16"/>
                <w:lang w:val="es-ES" w:eastAsia="es-ES"/>
              </w:rPr>
              <w:t>cio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Ocupante gratuito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Simplemente ocupante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7310B6" w:rsidTr="00583382">
        <w:trPr>
          <w:trHeight w:val="124"/>
        </w:trPr>
        <w:tc>
          <w:tcPr>
            <w:tcW w:w="8349" w:type="dxa"/>
            <w:gridSpan w:val="9"/>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B - Preguntas sobre Vivienda (solo observación externa - luego de entrevista)</w:t>
            </w:r>
          </w:p>
        </w:tc>
        <w:tc>
          <w:tcPr>
            <w:tcW w:w="594" w:type="dxa"/>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779" w:type="dxa"/>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r>
      <w:tr w:rsidR="00583382" w:rsidRPr="00583382" w:rsidTr="00583382">
        <w:trPr>
          <w:trHeight w:val="124"/>
        </w:trPr>
        <w:tc>
          <w:tcPr>
            <w:tcW w:w="397"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201</w:t>
            </w:r>
          </w:p>
        </w:tc>
        <w:tc>
          <w:tcPr>
            <w:tcW w:w="4672" w:type="dxa"/>
            <w:gridSpan w:val="2"/>
            <w:tcBorders>
              <w:top w:val="single" w:sz="4" w:space="0" w:color="auto"/>
              <w:left w:val="single" w:sz="4" w:space="0" w:color="auto"/>
              <w:bottom w:val="nil"/>
              <w:right w:val="single" w:sz="4" w:space="0" w:color="000000"/>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Datos del entorno de la vivienda</w:t>
            </w:r>
          </w:p>
        </w:tc>
        <w:tc>
          <w:tcPr>
            <w:tcW w:w="2056" w:type="dxa"/>
            <w:gridSpan w:val="2"/>
            <w:tcBorders>
              <w:top w:val="single" w:sz="4" w:space="0" w:color="auto"/>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Si</w:t>
            </w:r>
          </w:p>
        </w:tc>
        <w:tc>
          <w:tcPr>
            <w:tcW w:w="630"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No</w:t>
            </w:r>
          </w:p>
        </w:tc>
        <w:tc>
          <w:tcPr>
            <w:tcW w:w="594"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Ubicación en villa de eme</w:t>
            </w:r>
            <w:r w:rsidRPr="00583382">
              <w:rPr>
                <w:rFonts w:ascii="Arial" w:hAnsi="Arial" w:cs="Arial"/>
                <w:spacing w:val="0"/>
                <w:sz w:val="16"/>
                <w:szCs w:val="16"/>
                <w:lang w:val="es-ES" w:eastAsia="es-ES"/>
              </w:rPr>
              <w:t>r</w:t>
            </w:r>
            <w:r w:rsidRPr="00583382">
              <w:rPr>
                <w:rFonts w:ascii="Arial" w:hAnsi="Arial" w:cs="Arial"/>
                <w:spacing w:val="0"/>
                <w:sz w:val="16"/>
                <w:szCs w:val="16"/>
                <w:lang w:val="es-ES" w:eastAsia="es-ES"/>
              </w:rPr>
              <w:t>gencia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Ubicación en zona inund</w:t>
            </w:r>
            <w:r w:rsidRPr="00583382">
              <w:rPr>
                <w:rFonts w:ascii="Arial" w:hAnsi="Arial" w:cs="Arial"/>
                <w:spacing w:val="0"/>
                <w:sz w:val="16"/>
                <w:szCs w:val="16"/>
                <w:lang w:val="es-ES" w:eastAsia="es-ES"/>
              </w:rPr>
              <w:t>a</w:t>
            </w:r>
            <w:r w:rsidRPr="00583382">
              <w:rPr>
                <w:rFonts w:ascii="Arial" w:hAnsi="Arial" w:cs="Arial"/>
                <w:spacing w:val="0"/>
                <w:sz w:val="16"/>
                <w:szCs w:val="16"/>
                <w:lang w:val="es-ES" w:eastAsia="es-ES"/>
              </w:rPr>
              <w:t>ble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Existencia de basural ce</w:t>
            </w:r>
            <w:r w:rsidRPr="00583382">
              <w:rPr>
                <w:rFonts w:ascii="Arial" w:hAnsi="Arial" w:cs="Arial"/>
                <w:spacing w:val="0"/>
                <w:sz w:val="16"/>
                <w:szCs w:val="16"/>
                <w:lang w:val="es-ES" w:eastAsia="es-ES"/>
              </w:rPr>
              <w:t>r</w:t>
            </w:r>
            <w:r w:rsidRPr="00583382">
              <w:rPr>
                <w:rFonts w:ascii="Arial" w:hAnsi="Arial" w:cs="Arial"/>
                <w:spacing w:val="0"/>
                <w:sz w:val="16"/>
                <w:szCs w:val="16"/>
                <w:lang w:val="es-ES" w:eastAsia="es-ES"/>
              </w:rPr>
              <w:t>cano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Existencia de alumbrado público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Existencia de sistema pl</w:t>
            </w:r>
            <w:r w:rsidRPr="00583382">
              <w:rPr>
                <w:rFonts w:ascii="Arial" w:hAnsi="Arial" w:cs="Arial"/>
                <w:spacing w:val="0"/>
                <w:sz w:val="16"/>
                <w:szCs w:val="16"/>
                <w:lang w:val="es-ES" w:eastAsia="es-ES"/>
              </w:rPr>
              <w:t>u</w:t>
            </w:r>
            <w:r w:rsidRPr="00583382">
              <w:rPr>
                <w:rFonts w:ascii="Arial" w:hAnsi="Arial" w:cs="Arial"/>
                <w:spacing w:val="0"/>
                <w:sz w:val="16"/>
                <w:szCs w:val="16"/>
                <w:lang w:val="es-ES" w:eastAsia="es-ES"/>
              </w:rPr>
              <w:t>vial</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Existencia de pavimento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Cercanía al tranporte públ</w:t>
            </w:r>
            <w:r w:rsidRPr="00583382">
              <w:rPr>
                <w:rFonts w:ascii="Arial" w:hAnsi="Arial" w:cs="Arial"/>
                <w:spacing w:val="0"/>
                <w:sz w:val="16"/>
                <w:szCs w:val="16"/>
                <w:lang w:val="es-ES" w:eastAsia="es-ES"/>
              </w:rPr>
              <w:t>i</w:t>
            </w:r>
            <w:r w:rsidRPr="00583382">
              <w:rPr>
                <w:rFonts w:ascii="Arial" w:hAnsi="Arial" w:cs="Arial"/>
                <w:spacing w:val="0"/>
                <w:sz w:val="16"/>
                <w:szCs w:val="16"/>
                <w:lang w:val="es-ES" w:eastAsia="es-ES"/>
              </w:rPr>
              <w:t>co</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202</w:t>
            </w:r>
          </w:p>
        </w:tc>
        <w:tc>
          <w:tcPr>
            <w:tcW w:w="4672" w:type="dxa"/>
            <w:gridSpan w:val="2"/>
            <w:tcBorders>
              <w:top w:val="single" w:sz="4" w:space="0" w:color="auto"/>
              <w:left w:val="single" w:sz="4" w:space="0" w:color="auto"/>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Características de la vivienda</w:t>
            </w: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Casa frentista a la calle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Casa interna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Departamento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Casa precaria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Casa muy precaria / villa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203</w:t>
            </w:r>
          </w:p>
        </w:tc>
        <w:tc>
          <w:tcPr>
            <w:tcW w:w="4672" w:type="dxa"/>
            <w:gridSpan w:val="2"/>
            <w:tcBorders>
              <w:top w:val="single" w:sz="4" w:space="0" w:color="auto"/>
              <w:left w:val="single" w:sz="4" w:space="0" w:color="auto"/>
              <w:bottom w:val="nil"/>
              <w:right w:val="single" w:sz="4" w:space="0" w:color="000000"/>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La calidad de la construcción es...</w:t>
            </w:r>
          </w:p>
        </w:tc>
        <w:tc>
          <w:tcPr>
            <w:tcW w:w="2056" w:type="dxa"/>
            <w:gridSpan w:val="2"/>
            <w:tcBorders>
              <w:top w:val="single" w:sz="4" w:space="0" w:color="auto"/>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Buena</w:t>
            </w:r>
          </w:p>
        </w:tc>
        <w:tc>
          <w:tcPr>
            <w:tcW w:w="594"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Regular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Mala</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204</w:t>
            </w:r>
          </w:p>
        </w:tc>
        <w:tc>
          <w:tcPr>
            <w:tcW w:w="4672" w:type="dxa"/>
            <w:gridSpan w:val="2"/>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El estado de conservación de la vivienda es...</w:t>
            </w:r>
          </w:p>
        </w:tc>
        <w:tc>
          <w:tcPr>
            <w:tcW w:w="2056" w:type="dxa"/>
            <w:gridSpan w:val="2"/>
            <w:tcBorders>
              <w:top w:val="single" w:sz="4" w:space="0" w:color="auto"/>
              <w:left w:val="single" w:sz="4" w:space="0" w:color="auto"/>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Bueno</w:t>
            </w:r>
          </w:p>
        </w:tc>
        <w:tc>
          <w:tcPr>
            <w:tcW w:w="594"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Malo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Regular</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vMerge w:val="restart"/>
            <w:tcBorders>
              <w:top w:val="nil"/>
              <w:left w:val="single" w:sz="4" w:space="0" w:color="auto"/>
              <w:right w:val="single" w:sz="4" w:space="0" w:color="auto"/>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r w:rsidRPr="00583382">
              <w:rPr>
                <w:rFonts w:ascii="Arial" w:hAnsi="Arial" w:cs="Arial"/>
                <w:spacing w:val="0"/>
                <w:sz w:val="16"/>
                <w:szCs w:val="16"/>
                <w:lang w:val="es-ES" w:eastAsia="es-ES"/>
              </w:rPr>
              <w:t>205</w:t>
            </w:r>
          </w:p>
        </w:tc>
        <w:tc>
          <w:tcPr>
            <w:tcW w:w="4672" w:type="dxa"/>
            <w:gridSpan w:val="2"/>
            <w:vMerge w:val="restart"/>
            <w:tcBorders>
              <w:top w:val="nil"/>
              <w:left w:val="nil"/>
              <w:right w:val="single" w:sz="4" w:space="0" w:color="auto"/>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ind w:left="14"/>
              <w:jc w:val="both"/>
              <w:textAlignment w:val="auto"/>
              <w:rPr>
                <w:rFonts w:ascii="Arial" w:hAnsi="Arial"/>
                <w:spacing w:val="0"/>
                <w:sz w:val="22"/>
                <w:szCs w:val="24"/>
                <w:lang w:val="es-ES" w:eastAsia="es-ES"/>
              </w:rPr>
            </w:pPr>
            <w:r w:rsidRPr="00583382">
              <w:rPr>
                <w:rFonts w:ascii="Arial" w:hAnsi="Arial" w:cs="Arial"/>
                <w:spacing w:val="0"/>
                <w:sz w:val="16"/>
                <w:szCs w:val="16"/>
                <w:lang w:val="es-ES" w:eastAsia="es-ES"/>
              </w:rPr>
              <w:t>Sufrió inundaciones?</w:t>
            </w:r>
          </w:p>
        </w:tc>
        <w:tc>
          <w:tcPr>
            <w:tcW w:w="2056" w:type="dxa"/>
            <w:gridSpan w:val="2"/>
            <w:tcBorders>
              <w:top w:val="single" w:sz="4" w:space="0" w:color="auto"/>
              <w:left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r w:rsidRPr="00583382">
              <w:rPr>
                <w:rFonts w:ascii="Arial" w:hAnsi="Arial" w:cs="Arial"/>
                <w:spacing w:val="0"/>
                <w:sz w:val="16"/>
                <w:szCs w:val="16"/>
                <w:lang w:val="es-ES" w:eastAsia="es-ES"/>
              </w:rPr>
              <w:t>Sí</w:t>
            </w:r>
          </w:p>
        </w:tc>
        <w:tc>
          <w:tcPr>
            <w:tcW w:w="594" w:type="dxa"/>
            <w:gridSpan w:val="2"/>
            <w:tcBorders>
              <w:top w:val="single" w:sz="4" w:space="0" w:color="auto"/>
              <w:left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630" w:type="dxa"/>
            <w:gridSpan w:val="2"/>
            <w:tcBorders>
              <w:top w:val="single" w:sz="4" w:space="0" w:color="auto"/>
              <w:left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594" w:type="dxa"/>
            <w:tcBorders>
              <w:top w:val="single" w:sz="4" w:space="0" w:color="auto"/>
              <w:left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vMerge w:val="restart"/>
            <w:tcBorders>
              <w:top w:val="nil"/>
              <w:left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r>
      <w:tr w:rsidR="00583382" w:rsidRPr="00583382" w:rsidTr="00583382">
        <w:trPr>
          <w:trHeight w:val="124"/>
        </w:trPr>
        <w:tc>
          <w:tcPr>
            <w:tcW w:w="397"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4672" w:type="dxa"/>
            <w:gridSpan w:val="2"/>
            <w:vMerge/>
            <w:tcBorders>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2056" w:type="dxa"/>
            <w:gridSpan w:val="2"/>
            <w:tcBorders>
              <w:top w:val="nil"/>
              <w:left w:val="single" w:sz="4" w:space="0" w:color="auto"/>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r w:rsidRPr="00583382">
              <w:rPr>
                <w:rFonts w:ascii="Arial" w:hAnsi="Arial" w:cs="Arial"/>
                <w:spacing w:val="0"/>
                <w:sz w:val="16"/>
                <w:szCs w:val="16"/>
                <w:lang w:val="es-ES" w:eastAsia="es-ES"/>
              </w:rPr>
              <w:t>No</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vMerge/>
            <w:tcBorders>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r>
      <w:tr w:rsidR="00583382" w:rsidRPr="00583382" w:rsidTr="00583382">
        <w:trPr>
          <w:trHeight w:val="124"/>
        </w:trPr>
        <w:tc>
          <w:tcPr>
            <w:tcW w:w="397" w:type="dxa"/>
            <w:vMerge w:val="restart"/>
            <w:tcBorders>
              <w:top w:val="nil"/>
              <w:left w:val="single" w:sz="4" w:space="0" w:color="auto"/>
              <w:right w:val="single" w:sz="4" w:space="0" w:color="auto"/>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r w:rsidRPr="00583382">
              <w:rPr>
                <w:rFonts w:ascii="Arial" w:hAnsi="Arial" w:cs="Arial"/>
                <w:spacing w:val="0"/>
                <w:sz w:val="16"/>
                <w:szCs w:val="16"/>
                <w:lang w:val="es-ES" w:eastAsia="es-ES"/>
              </w:rPr>
              <w:t>206</w:t>
            </w:r>
          </w:p>
        </w:tc>
        <w:tc>
          <w:tcPr>
            <w:tcW w:w="4672" w:type="dxa"/>
            <w:gridSpan w:val="2"/>
            <w:vMerge w:val="restart"/>
            <w:tcBorders>
              <w:top w:val="nil"/>
              <w:left w:val="nil"/>
              <w:right w:val="single" w:sz="4" w:space="0" w:color="auto"/>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textAlignment w:val="auto"/>
              <w:rPr>
                <w:rFonts w:ascii="Arial" w:hAnsi="Arial" w:cs="Arial"/>
                <w:spacing w:val="0"/>
                <w:sz w:val="16"/>
                <w:szCs w:val="16"/>
                <w:lang w:val="es-ES" w:eastAsia="es-ES"/>
              </w:rPr>
            </w:pPr>
            <w:r w:rsidRPr="00583382">
              <w:rPr>
                <w:rFonts w:ascii="Arial" w:hAnsi="Arial" w:cs="Arial"/>
                <w:spacing w:val="0"/>
                <w:sz w:val="16"/>
                <w:szCs w:val="16"/>
                <w:lang w:val="es-ES" w:eastAsia="es-ES"/>
              </w:rPr>
              <w:t>Causa de la inundación…</w:t>
            </w:r>
          </w:p>
        </w:tc>
        <w:tc>
          <w:tcPr>
            <w:tcW w:w="2056" w:type="dxa"/>
            <w:gridSpan w:val="2"/>
            <w:tcBorders>
              <w:top w:val="single" w:sz="4" w:space="0" w:color="auto"/>
              <w:left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594" w:type="dxa"/>
            <w:gridSpan w:val="2"/>
            <w:tcBorders>
              <w:top w:val="single" w:sz="4" w:space="0" w:color="auto"/>
              <w:left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630" w:type="dxa"/>
            <w:gridSpan w:val="2"/>
            <w:tcBorders>
              <w:top w:val="single" w:sz="4" w:space="0" w:color="auto"/>
              <w:left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594" w:type="dxa"/>
            <w:tcBorders>
              <w:top w:val="single" w:sz="4" w:space="0" w:color="auto"/>
              <w:left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vMerge w:val="restart"/>
            <w:tcBorders>
              <w:top w:val="nil"/>
              <w:left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r>
      <w:tr w:rsidR="00583382" w:rsidRPr="00583382" w:rsidTr="00583382">
        <w:trPr>
          <w:trHeight w:val="124"/>
        </w:trPr>
        <w:tc>
          <w:tcPr>
            <w:tcW w:w="397" w:type="dxa"/>
            <w:vMerge/>
            <w:tcBorders>
              <w:left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4672" w:type="dxa"/>
            <w:gridSpan w:val="2"/>
            <w:vMerge/>
            <w:tcBorders>
              <w:left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2056" w:type="dxa"/>
            <w:gridSpan w:val="2"/>
            <w:tcBorders>
              <w:top w:val="nil"/>
              <w:left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594" w:type="dxa"/>
            <w:gridSpan w:val="2"/>
            <w:tcBorders>
              <w:top w:val="nil"/>
              <w:left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630" w:type="dxa"/>
            <w:gridSpan w:val="2"/>
            <w:tcBorders>
              <w:top w:val="nil"/>
              <w:left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594" w:type="dxa"/>
            <w:tcBorders>
              <w:top w:val="nil"/>
              <w:left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vMerge/>
            <w:tcBorders>
              <w:left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r>
      <w:tr w:rsidR="00583382" w:rsidRPr="00583382" w:rsidTr="00583382">
        <w:trPr>
          <w:trHeight w:val="124"/>
        </w:trPr>
        <w:tc>
          <w:tcPr>
            <w:tcW w:w="397" w:type="dxa"/>
            <w:vMerge/>
            <w:tcBorders>
              <w:left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4672" w:type="dxa"/>
            <w:gridSpan w:val="2"/>
            <w:vMerge/>
            <w:tcBorders>
              <w:left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2056" w:type="dxa"/>
            <w:gridSpan w:val="2"/>
            <w:tcBorders>
              <w:top w:val="nil"/>
              <w:left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594" w:type="dxa"/>
            <w:gridSpan w:val="2"/>
            <w:tcBorders>
              <w:top w:val="nil"/>
              <w:left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630" w:type="dxa"/>
            <w:gridSpan w:val="2"/>
            <w:tcBorders>
              <w:top w:val="nil"/>
              <w:left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594" w:type="dxa"/>
            <w:tcBorders>
              <w:top w:val="nil"/>
              <w:left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vMerge/>
            <w:tcBorders>
              <w:left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r>
      <w:tr w:rsidR="00583382" w:rsidRPr="00583382" w:rsidTr="00583382">
        <w:trPr>
          <w:trHeight w:val="124"/>
        </w:trPr>
        <w:tc>
          <w:tcPr>
            <w:tcW w:w="397" w:type="dxa"/>
            <w:vMerge/>
            <w:tcBorders>
              <w:left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4672" w:type="dxa"/>
            <w:gridSpan w:val="2"/>
            <w:vMerge/>
            <w:tcBorders>
              <w:left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2056" w:type="dxa"/>
            <w:gridSpan w:val="2"/>
            <w:tcBorders>
              <w:top w:val="nil"/>
              <w:left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594" w:type="dxa"/>
            <w:gridSpan w:val="2"/>
            <w:tcBorders>
              <w:top w:val="nil"/>
              <w:left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630" w:type="dxa"/>
            <w:gridSpan w:val="2"/>
            <w:tcBorders>
              <w:top w:val="nil"/>
              <w:left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594" w:type="dxa"/>
            <w:tcBorders>
              <w:top w:val="nil"/>
              <w:left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vMerge/>
            <w:tcBorders>
              <w:left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r>
      <w:tr w:rsidR="00583382" w:rsidRPr="00583382" w:rsidTr="00583382">
        <w:trPr>
          <w:trHeight w:val="124"/>
        </w:trPr>
        <w:tc>
          <w:tcPr>
            <w:tcW w:w="397" w:type="dxa"/>
            <w:vMerge/>
            <w:tcBorders>
              <w:left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4672" w:type="dxa"/>
            <w:gridSpan w:val="2"/>
            <w:vMerge/>
            <w:tcBorders>
              <w:left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2056" w:type="dxa"/>
            <w:gridSpan w:val="2"/>
            <w:tcBorders>
              <w:top w:val="nil"/>
              <w:left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594" w:type="dxa"/>
            <w:gridSpan w:val="2"/>
            <w:tcBorders>
              <w:top w:val="nil"/>
              <w:left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630" w:type="dxa"/>
            <w:gridSpan w:val="2"/>
            <w:tcBorders>
              <w:top w:val="nil"/>
              <w:left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594" w:type="dxa"/>
            <w:tcBorders>
              <w:top w:val="nil"/>
              <w:left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vMerge/>
            <w:tcBorders>
              <w:left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r>
      <w:tr w:rsidR="00583382" w:rsidRPr="00583382" w:rsidTr="00583382">
        <w:trPr>
          <w:trHeight w:val="124"/>
        </w:trPr>
        <w:tc>
          <w:tcPr>
            <w:tcW w:w="397"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4672" w:type="dxa"/>
            <w:gridSpan w:val="2"/>
            <w:vMerge/>
            <w:tcBorders>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2056" w:type="dxa"/>
            <w:gridSpan w:val="2"/>
            <w:tcBorders>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594" w:type="dxa"/>
            <w:gridSpan w:val="2"/>
            <w:tcBorders>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630" w:type="dxa"/>
            <w:gridSpan w:val="2"/>
            <w:tcBorders>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594" w:type="dxa"/>
            <w:tcBorders>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vMerge/>
            <w:tcBorders>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r>
      <w:tr w:rsidR="00583382" w:rsidRPr="00583382" w:rsidTr="00583382">
        <w:trPr>
          <w:trHeight w:val="124"/>
        </w:trPr>
        <w:tc>
          <w:tcPr>
            <w:tcW w:w="5069" w:type="dxa"/>
            <w:gridSpan w:val="3"/>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C - Preguntas sobre saneamiento</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779" w:type="dxa"/>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r>
      <w:tr w:rsidR="00583382" w:rsidRPr="00583382" w:rsidTr="00583382">
        <w:trPr>
          <w:trHeight w:val="124"/>
        </w:trPr>
        <w:tc>
          <w:tcPr>
            <w:tcW w:w="397"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301</w:t>
            </w:r>
          </w:p>
        </w:tc>
        <w:tc>
          <w:tcPr>
            <w:tcW w:w="4672" w:type="dxa"/>
            <w:gridSpan w:val="2"/>
            <w:tcBorders>
              <w:top w:val="single" w:sz="4" w:space="0" w:color="auto"/>
              <w:left w:val="single" w:sz="4" w:space="0" w:color="auto"/>
              <w:bottom w:val="nil"/>
              <w:right w:val="single" w:sz="4" w:space="0" w:color="000000"/>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¿Cuál es su fuente habitual de agua potable?</w:t>
            </w:r>
          </w:p>
        </w:tc>
        <w:tc>
          <w:tcPr>
            <w:tcW w:w="2650" w:type="dxa"/>
            <w:gridSpan w:val="4"/>
            <w:tcBorders>
              <w:top w:val="single" w:sz="4" w:space="0" w:color="auto"/>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Pozo con bomba a motor (bombe</w:t>
            </w:r>
            <w:r w:rsidRPr="00583382">
              <w:rPr>
                <w:rFonts w:ascii="Arial" w:hAnsi="Arial" w:cs="Arial"/>
                <w:spacing w:val="0"/>
                <w:sz w:val="16"/>
                <w:szCs w:val="16"/>
                <w:lang w:val="es-ES" w:eastAsia="es-ES"/>
              </w:rPr>
              <w:t>a</w:t>
            </w:r>
            <w:r w:rsidRPr="00583382">
              <w:rPr>
                <w:rFonts w:ascii="Arial" w:hAnsi="Arial" w:cs="Arial"/>
                <w:spacing w:val="0"/>
                <w:sz w:val="16"/>
                <w:szCs w:val="16"/>
                <w:lang w:val="es-ES" w:eastAsia="es-ES"/>
              </w:rPr>
              <w:t>dor)</w:t>
            </w:r>
          </w:p>
        </w:tc>
        <w:tc>
          <w:tcPr>
            <w:tcW w:w="630"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(Solo si NO tiene agua potable de red pública)</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Pozo con bomba sumerg</w:t>
            </w:r>
            <w:r w:rsidRPr="00583382">
              <w:rPr>
                <w:rFonts w:ascii="Arial" w:hAnsi="Arial" w:cs="Arial"/>
                <w:spacing w:val="0"/>
                <w:sz w:val="16"/>
                <w:szCs w:val="16"/>
                <w:lang w:val="es-ES" w:eastAsia="es-ES"/>
              </w:rPr>
              <w:t>i</w:t>
            </w:r>
            <w:r w:rsidRPr="00583382">
              <w:rPr>
                <w:rFonts w:ascii="Arial" w:hAnsi="Arial" w:cs="Arial"/>
                <w:spacing w:val="0"/>
                <w:sz w:val="16"/>
                <w:szCs w:val="16"/>
                <w:lang w:val="es-ES" w:eastAsia="es-ES"/>
              </w:rPr>
              <w:t>ble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Pozo con bomba manual</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Pozo sin bomba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Surtidor público y/o compa</w:t>
            </w:r>
            <w:r w:rsidRPr="00583382">
              <w:rPr>
                <w:rFonts w:ascii="Arial" w:hAnsi="Arial" w:cs="Arial"/>
                <w:spacing w:val="0"/>
                <w:sz w:val="16"/>
                <w:szCs w:val="16"/>
                <w:lang w:val="es-ES" w:eastAsia="es-ES"/>
              </w:rPr>
              <w:t>r</w:t>
            </w:r>
            <w:r w:rsidRPr="00583382">
              <w:rPr>
                <w:rFonts w:ascii="Arial" w:hAnsi="Arial" w:cs="Arial"/>
                <w:spacing w:val="0"/>
                <w:sz w:val="16"/>
                <w:szCs w:val="16"/>
                <w:lang w:val="es-ES" w:eastAsia="es-ES"/>
              </w:rPr>
              <w:t>tido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Transporte por cisterna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Otro (Especificar):</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7</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302</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Habitualmente, ¿consume alguna de estas alternativas de agua?</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Si</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No</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Agua en bidones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Agua mineral</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Soda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Otra (especificar):</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263"/>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303</w:t>
            </w:r>
          </w:p>
        </w:tc>
        <w:tc>
          <w:tcPr>
            <w:tcW w:w="4672" w:type="dxa"/>
            <w:gridSpan w:val="2"/>
            <w:tcBorders>
              <w:top w:val="single" w:sz="4" w:space="0" w:color="auto"/>
              <w:left w:val="nil"/>
              <w:bottom w:val="single" w:sz="4" w:space="0" w:color="auto"/>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¿Cuánto estima que es el gasto en estas fuentes alternativas de agua para consumo por mes?</w:t>
            </w:r>
          </w:p>
        </w:tc>
        <w:tc>
          <w:tcPr>
            <w:tcW w:w="2056" w:type="dxa"/>
            <w:gridSpan w:val="2"/>
            <w:tcBorders>
              <w:top w:val="nil"/>
              <w:left w:val="nil"/>
              <w:bottom w:val="single" w:sz="4" w:space="0" w:color="auto"/>
              <w:right w:val="nil"/>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Cantidad $/mes:</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304</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¿Cuál de estos sistemas utiliza en su casa para eliminar las aguas servidas?</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Pozo ciego con cámara séptica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Pozo ciego sin cámara séptica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Baño tipo letrina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Desagüe a pluvial</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650" w:type="dxa"/>
            <w:gridSpan w:val="4"/>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Desagüe a vía pública (zanja o cuneta)</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305</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En sus instalaciones internas, el agua de lavadero y cocina ¿qué destino tiene?</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Pozo ciego con cámara séptica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Pozo ciego sin cámara séptica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Desagüe a pluvial</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280" w:type="dxa"/>
            <w:gridSpan w:val="6"/>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Desagüe a vía pública (zanja o cuneta)</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306</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¿Posee instalación interna preparada para conexión a la red cloacal?</w:t>
            </w:r>
          </w:p>
        </w:tc>
        <w:tc>
          <w:tcPr>
            <w:tcW w:w="2056" w:type="dxa"/>
            <w:gridSpan w:val="2"/>
            <w:tcBorders>
              <w:top w:val="nil"/>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Si</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Pozo al frente y/o cámara de inspección, etc.</w:t>
            </w:r>
          </w:p>
        </w:tc>
        <w:tc>
          <w:tcPr>
            <w:tcW w:w="2056" w:type="dxa"/>
            <w:gridSpan w:val="2"/>
            <w:tcBorders>
              <w:top w:val="nil"/>
              <w:left w:val="nil"/>
              <w:bottom w:val="single" w:sz="4" w:space="0" w:color="auto"/>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307</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¿Cuándo se conectaría a la red cloacal si hicieran la obra?</w:t>
            </w:r>
          </w:p>
        </w:tc>
        <w:tc>
          <w:tcPr>
            <w:tcW w:w="2650" w:type="dxa"/>
            <w:gridSpan w:val="4"/>
            <w:tcBorders>
              <w:top w:val="single" w:sz="4" w:space="0" w:color="auto"/>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Inmediatamente después de la finalización</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Dentro de los 6 meses siguientes</w:t>
            </w:r>
          </w:p>
        </w:tc>
        <w:tc>
          <w:tcPr>
            <w:tcW w:w="594" w:type="dxa"/>
            <w:gridSpan w:val="2"/>
            <w:tcBorders>
              <w:top w:val="nil"/>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Dentro del año siguiente</w:t>
            </w:r>
          </w:p>
        </w:tc>
        <w:tc>
          <w:tcPr>
            <w:tcW w:w="594" w:type="dxa"/>
            <w:gridSpan w:val="2"/>
            <w:tcBorders>
              <w:top w:val="nil"/>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Más alla del año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Nunca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308</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¿Cuál es la antigüedad del pozo ciego actualmente en uso?</w:t>
            </w:r>
          </w:p>
        </w:tc>
        <w:tc>
          <w:tcPr>
            <w:tcW w:w="2056" w:type="dxa"/>
            <w:gridSpan w:val="2"/>
            <w:tcBorders>
              <w:top w:val="single" w:sz="4" w:space="0" w:color="auto"/>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0 a 5 años</w:t>
            </w:r>
          </w:p>
        </w:tc>
        <w:tc>
          <w:tcPr>
            <w:tcW w:w="594"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6 a 10 años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más de 10 años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309</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¿Cada cuanto tiempo es desagotado el pozo y/o cámara sépt</w:t>
            </w:r>
            <w:r w:rsidRPr="00583382">
              <w:rPr>
                <w:rFonts w:ascii="Arial" w:hAnsi="Arial" w:cs="Arial"/>
                <w:spacing w:val="0"/>
                <w:sz w:val="16"/>
                <w:szCs w:val="16"/>
                <w:lang w:val="es-ES" w:eastAsia="es-ES"/>
              </w:rPr>
              <w:t>i</w:t>
            </w:r>
            <w:r w:rsidRPr="00583382">
              <w:rPr>
                <w:rFonts w:ascii="Arial" w:hAnsi="Arial" w:cs="Arial"/>
                <w:spacing w:val="0"/>
                <w:sz w:val="16"/>
                <w:szCs w:val="16"/>
                <w:lang w:val="es-ES" w:eastAsia="es-ES"/>
              </w:rPr>
              <w:t>ca?</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Mensualmente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Trimestralmente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Semestralmente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Anualmente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Más de un año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310</w:t>
            </w:r>
          </w:p>
        </w:tc>
        <w:tc>
          <w:tcPr>
            <w:tcW w:w="4672" w:type="dxa"/>
            <w:gridSpan w:val="2"/>
            <w:tcBorders>
              <w:top w:val="single" w:sz="4" w:space="0" w:color="auto"/>
              <w:left w:val="single" w:sz="4" w:space="0" w:color="auto"/>
              <w:bottom w:val="nil"/>
              <w:right w:val="single" w:sz="4" w:space="0" w:color="000000"/>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¿Cuánto le cuesta este trabajo?</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Cantidad $:</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311</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¿Cuándo cree que deberá construir un nuevo pozo?</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Antes de 2 años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de 2 a 4 años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de 5 a 8 años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más de 8 años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312</w:t>
            </w:r>
          </w:p>
        </w:tc>
        <w:tc>
          <w:tcPr>
            <w:tcW w:w="4672" w:type="dxa"/>
            <w:gridSpan w:val="2"/>
            <w:vMerge w:val="restart"/>
            <w:tcBorders>
              <w:top w:val="single" w:sz="4" w:space="0" w:color="auto"/>
              <w:left w:val="single" w:sz="4" w:space="0" w:color="auto"/>
              <w:bottom w:val="nil"/>
              <w:right w:val="nil"/>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¿En los últimos tres años ha tenido alguno de los siguientes problemas con su sistema de desagües?</w:t>
            </w:r>
          </w:p>
        </w:tc>
        <w:tc>
          <w:tcPr>
            <w:tcW w:w="2056" w:type="dxa"/>
            <w:gridSpan w:val="2"/>
            <w:tcBorders>
              <w:top w:val="single" w:sz="4" w:space="0" w:color="auto"/>
              <w:left w:val="single" w:sz="4" w:space="0" w:color="auto"/>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Si</w:t>
            </w:r>
          </w:p>
        </w:tc>
        <w:tc>
          <w:tcPr>
            <w:tcW w:w="630"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No</w:t>
            </w:r>
          </w:p>
        </w:tc>
        <w:tc>
          <w:tcPr>
            <w:tcW w:w="594"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Desbordes internos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tcBorders>
              <w:top w:val="nil"/>
              <w:left w:val="nil"/>
              <w:bottom w:val="nil"/>
              <w:right w:val="nil"/>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Indicar todos los problemas percibidos</w:t>
            </w: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Desbordes externos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nil"/>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Problemas de napas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Taponamientos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Malos olores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single" w:sz="4" w:space="0" w:color="auto"/>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single" w:sz="4" w:space="0" w:color="auto"/>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313</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¿Sabe Ud. Donde se descargan en la actualidad las aguas colectadas por lo camiones atmosféricos?</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Planta de tratamiento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Terreno baldío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Terreno de cultivo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Curso de agua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314</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¿Qué problemas le origina la ausencia del sistema de red cloacal pública?</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Malos olores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Peligros para la salud</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Roedores y/o insectos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650" w:type="dxa"/>
            <w:gridSpan w:val="4"/>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Desagrado, el agua está contamin</w:t>
            </w:r>
            <w:r w:rsidRPr="00583382">
              <w:rPr>
                <w:rFonts w:ascii="Arial" w:hAnsi="Arial" w:cs="Arial"/>
                <w:spacing w:val="0"/>
                <w:sz w:val="16"/>
                <w:szCs w:val="16"/>
                <w:lang w:val="es-ES" w:eastAsia="es-ES"/>
              </w:rPr>
              <w:t>a</w:t>
            </w:r>
            <w:r w:rsidRPr="00583382">
              <w:rPr>
                <w:rFonts w:ascii="Arial" w:hAnsi="Arial" w:cs="Arial"/>
                <w:spacing w:val="0"/>
                <w:sz w:val="16"/>
                <w:szCs w:val="16"/>
                <w:lang w:val="es-ES" w:eastAsia="es-ES"/>
              </w:rPr>
              <w:t>da</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Es un foco de suciedad</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Ninguno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7</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315</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En el último año, ¿Ud. o alguno de los integrantes de su grupo familiar sufrió alguna de las siguientes enfermedades?</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Diarreas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Trastornos digestivos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Parásitos intestinales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Hepatitis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263"/>
        </w:trPr>
        <w:tc>
          <w:tcPr>
            <w:tcW w:w="397" w:type="dxa"/>
            <w:tcBorders>
              <w:top w:val="nil"/>
              <w:left w:val="single" w:sz="4" w:space="0" w:color="auto"/>
              <w:bottom w:val="nil"/>
              <w:right w:val="single" w:sz="4" w:space="0" w:color="auto"/>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316</w:t>
            </w:r>
          </w:p>
        </w:tc>
        <w:tc>
          <w:tcPr>
            <w:tcW w:w="4672"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En relación con estas enfermedades, ¿cuánto estima que gasta por mes considerando: medicamentos, traslados, asistencia médica, horas de trabajo perdidas y otros?</w:t>
            </w:r>
          </w:p>
        </w:tc>
        <w:tc>
          <w:tcPr>
            <w:tcW w:w="2056" w:type="dxa"/>
            <w:gridSpan w:val="2"/>
            <w:tcBorders>
              <w:top w:val="nil"/>
              <w:left w:val="nil"/>
              <w:bottom w:val="nil"/>
              <w:right w:val="nil"/>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Cantidad $/mes: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263"/>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single" w:sz="4" w:space="0" w:color="auto"/>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317</w:t>
            </w:r>
          </w:p>
        </w:tc>
        <w:tc>
          <w:tcPr>
            <w:tcW w:w="4672"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Aunque no haga frente a estos gastos, ¿qué valor estima que tienen?</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Cantidad $/mes: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single" w:sz="4" w:space="0" w:color="auto"/>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318</w:t>
            </w:r>
          </w:p>
        </w:tc>
        <w:tc>
          <w:tcPr>
            <w:tcW w:w="4672"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¿Está Ud. satisfecho con su actual sistema de desagüe cloacal?</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Si</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single" w:sz="4" w:space="0" w:color="auto"/>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7310B6" w:rsidTr="00583382">
        <w:trPr>
          <w:trHeight w:val="277"/>
        </w:trPr>
        <w:tc>
          <w:tcPr>
            <w:tcW w:w="9722" w:type="dxa"/>
            <w:gridSpan w:val="11"/>
            <w:tcBorders>
              <w:top w:val="nil"/>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Nota:</w:t>
            </w:r>
            <w:r w:rsidRPr="00583382">
              <w:rPr>
                <w:rFonts w:ascii="Arial" w:hAnsi="Arial" w:cs="Arial"/>
                <w:spacing w:val="0"/>
                <w:sz w:val="16"/>
                <w:szCs w:val="16"/>
                <w:lang w:val="es-ES" w:eastAsia="es-ES"/>
              </w:rPr>
              <w:t xml:space="preserve"> En su barrio actualmente los líquidos son vertidos en pozos domiciliarios y cámaras sépticas, las que son vaciadas periódicame</w:t>
            </w:r>
            <w:r w:rsidRPr="00583382">
              <w:rPr>
                <w:rFonts w:ascii="Arial" w:hAnsi="Arial" w:cs="Arial"/>
                <w:spacing w:val="0"/>
                <w:sz w:val="16"/>
                <w:szCs w:val="16"/>
                <w:lang w:val="es-ES" w:eastAsia="es-ES"/>
              </w:rPr>
              <w:t>n</w:t>
            </w:r>
            <w:r w:rsidRPr="00583382">
              <w:rPr>
                <w:rFonts w:ascii="Arial" w:hAnsi="Arial" w:cs="Arial"/>
                <w:spacing w:val="0"/>
                <w:sz w:val="16"/>
                <w:szCs w:val="16"/>
                <w:lang w:val="es-ES" w:eastAsia="es-ES"/>
              </w:rPr>
              <w:t>te mediante el empleo de camiones atmosféricos.</w:t>
            </w:r>
          </w:p>
        </w:tc>
      </w:tr>
      <w:tr w:rsidR="00583382" w:rsidRPr="007310B6" w:rsidTr="00583382">
        <w:trPr>
          <w:trHeight w:val="401"/>
        </w:trPr>
        <w:tc>
          <w:tcPr>
            <w:tcW w:w="9722" w:type="dxa"/>
            <w:gridSpan w:val="11"/>
            <w:tcBorders>
              <w:top w:val="nil"/>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También los desbordes de los pozos ciegos son volcados en algunas casas a la vía pública, estando en contacto con ellos los poblad</w:t>
            </w:r>
            <w:r w:rsidRPr="00583382">
              <w:rPr>
                <w:rFonts w:ascii="Arial" w:hAnsi="Arial" w:cs="Arial"/>
                <w:spacing w:val="0"/>
                <w:sz w:val="16"/>
                <w:szCs w:val="16"/>
                <w:lang w:val="es-ES" w:eastAsia="es-ES"/>
              </w:rPr>
              <w:t>o</w:t>
            </w:r>
            <w:r w:rsidRPr="00583382">
              <w:rPr>
                <w:rFonts w:ascii="Arial" w:hAnsi="Arial" w:cs="Arial"/>
                <w:spacing w:val="0"/>
                <w:sz w:val="16"/>
                <w:szCs w:val="16"/>
                <w:lang w:val="es-ES" w:eastAsia="es-ES"/>
              </w:rPr>
              <w:t>res (especialmente niños). Esta situación genera la propagación de enfermedades como diarreas, parásitos intestinales, trastornos digestivos, etc.</w:t>
            </w:r>
          </w:p>
        </w:tc>
      </w:tr>
      <w:tr w:rsidR="00583382" w:rsidRPr="007310B6" w:rsidTr="00583382">
        <w:trPr>
          <w:trHeight w:val="401"/>
        </w:trPr>
        <w:tc>
          <w:tcPr>
            <w:tcW w:w="9722" w:type="dxa"/>
            <w:gridSpan w:val="11"/>
            <w:tcBorders>
              <w:top w:val="nil"/>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Para evitar estos problemas que afectan a la salud de los pobladores y su calidad de vida, se construirá en un sistema de desagües cloacales que incluirá el tratamiento de las aguas antes de ser vertidas al río, evitando de esta manera su contam</w:t>
            </w:r>
            <w:r w:rsidRPr="00583382">
              <w:rPr>
                <w:rFonts w:ascii="Arial" w:hAnsi="Arial" w:cs="Arial"/>
                <w:b/>
                <w:bCs/>
                <w:spacing w:val="0"/>
                <w:sz w:val="16"/>
                <w:szCs w:val="16"/>
                <w:lang w:val="es-ES" w:eastAsia="es-ES"/>
              </w:rPr>
              <w:t>i</w:t>
            </w:r>
            <w:r w:rsidRPr="00583382">
              <w:rPr>
                <w:rFonts w:ascii="Arial" w:hAnsi="Arial" w:cs="Arial"/>
                <w:b/>
                <w:bCs/>
                <w:spacing w:val="0"/>
                <w:sz w:val="16"/>
                <w:szCs w:val="16"/>
                <w:lang w:val="es-ES" w:eastAsia="es-ES"/>
              </w:rPr>
              <w:t>nación por este motivo.</w:t>
            </w:r>
          </w:p>
        </w:tc>
      </w:tr>
      <w:tr w:rsidR="00583382" w:rsidRPr="007310B6" w:rsidTr="00583382">
        <w:trPr>
          <w:trHeight w:val="284"/>
        </w:trPr>
        <w:tc>
          <w:tcPr>
            <w:tcW w:w="9722" w:type="dxa"/>
            <w:gridSpan w:val="11"/>
            <w:tcBorders>
              <w:top w:val="nil"/>
              <w:left w:val="nil"/>
              <w:bottom w:val="nil"/>
              <w:right w:val="nil"/>
            </w:tcBorders>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b/>
                <w:bCs/>
                <w:spacing w:val="0"/>
                <w:sz w:val="16"/>
                <w:szCs w:val="16"/>
                <w:lang w:val="es-ES" w:eastAsia="es-ES"/>
              </w:rPr>
            </w:pPr>
            <w:r w:rsidRPr="00583382">
              <w:rPr>
                <w:rFonts w:ascii="Arial" w:hAnsi="Arial" w:cs="Arial"/>
                <w:b/>
                <w:bCs/>
                <w:spacing w:val="0"/>
                <w:sz w:val="16"/>
                <w:szCs w:val="16"/>
                <w:lang w:val="es-ES" w:eastAsia="es-ES"/>
              </w:rPr>
              <w:t>La implementación de estas obras reducirá la existencia de desagües cloacales en la vía pública y consecuentemente la pos</w:t>
            </w:r>
            <w:r w:rsidRPr="00583382">
              <w:rPr>
                <w:rFonts w:ascii="Arial" w:hAnsi="Arial" w:cs="Arial"/>
                <w:b/>
                <w:bCs/>
                <w:spacing w:val="0"/>
                <w:sz w:val="16"/>
                <w:szCs w:val="16"/>
                <w:lang w:val="es-ES" w:eastAsia="es-ES"/>
              </w:rPr>
              <w:t>i</w:t>
            </w:r>
            <w:r w:rsidRPr="00583382">
              <w:rPr>
                <w:rFonts w:ascii="Arial" w:hAnsi="Arial" w:cs="Arial"/>
                <w:b/>
                <w:bCs/>
                <w:spacing w:val="0"/>
                <w:sz w:val="16"/>
                <w:szCs w:val="16"/>
                <w:lang w:val="es-ES" w:eastAsia="es-ES"/>
              </w:rPr>
              <w:t>bilidad de contagio de enfermedades como parásitos, diarreas, hepatitis, etc.</w:t>
            </w:r>
          </w:p>
        </w:tc>
      </w:tr>
      <w:tr w:rsidR="00583382" w:rsidRPr="00583382" w:rsidTr="00583382">
        <w:trPr>
          <w:cantSplit/>
          <w:trHeight w:val="124"/>
        </w:trPr>
        <w:tc>
          <w:tcPr>
            <w:tcW w:w="397"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319</w:t>
            </w:r>
          </w:p>
        </w:tc>
        <w:tc>
          <w:tcPr>
            <w:tcW w:w="4672"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Si se instalara la red cloacal frente a su casa, debería pagar una suma mensual de $ ……………………- ¿Qué preferiría en ese caso?</w:t>
            </w:r>
          </w:p>
        </w:tc>
        <w:tc>
          <w:tcPr>
            <w:tcW w:w="2056" w:type="dxa"/>
            <w:gridSpan w:val="2"/>
            <w:tcBorders>
              <w:top w:val="single" w:sz="4" w:space="0" w:color="auto"/>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Que se instale la red cloacal</w:t>
            </w:r>
          </w:p>
        </w:tc>
        <w:tc>
          <w:tcPr>
            <w:tcW w:w="594"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single" w:sz="4" w:space="0" w:color="auto"/>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single" w:sz="4" w:space="0" w:color="auto"/>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Pase a 321</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650" w:type="dxa"/>
            <w:gridSpan w:val="4"/>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Que no se instale y no pagar esa suma</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single" w:sz="4" w:space="0" w:color="auto"/>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248"/>
        </w:trPr>
        <w:tc>
          <w:tcPr>
            <w:tcW w:w="397" w:type="dxa"/>
            <w:tcBorders>
              <w:top w:val="nil"/>
              <w:left w:val="single" w:sz="4" w:space="0" w:color="auto"/>
              <w:bottom w:val="nil"/>
              <w:right w:val="single" w:sz="4" w:space="0" w:color="auto"/>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320</w:t>
            </w:r>
          </w:p>
        </w:tc>
        <w:tc>
          <w:tcPr>
            <w:tcW w:w="4672" w:type="dxa"/>
            <w:gridSpan w:val="2"/>
            <w:tcBorders>
              <w:top w:val="single" w:sz="4" w:space="0" w:color="auto"/>
              <w:left w:val="single" w:sz="4" w:space="0" w:color="auto"/>
              <w:bottom w:val="nil"/>
              <w:right w:val="single" w:sz="4" w:space="0" w:color="000000"/>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¿Por qué respondió no o no sé a la pregunta?</w:t>
            </w:r>
          </w:p>
        </w:tc>
        <w:tc>
          <w:tcPr>
            <w:tcW w:w="3280" w:type="dxa"/>
            <w:gridSpan w:val="6"/>
            <w:tcBorders>
              <w:top w:val="single" w:sz="4" w:space="0" w:color="auto"/>
              <w:left w:val="nil"/>
              <w:bottom w:val="nil"/>
              <w:right w:val="nil"/>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Por motivos económicos. No esta en cond</w:t>
            </w:r>
            <w:r w:rsidRPr="00583382">
              <w:rPr>
                <w:rFonts w:ascii="Arial" w:hAnsi="Arial" w:cs="Arial"/>
                <w:spacing w:val="0"/>
                <w:sz w:val="16"/>
                <w:szCs w:val="16"/>
                <w:lang w:val="es-ES" w:eastAsia="es-ES"/>
              </w:rPr>
              <w:t>i</w:t>
            </w:r>
            <w:r w:rsidRPr="00583382">
              <w:rPr>
                <w:rFonts w:ascii="Arial" w:hAnsi="Arial" w:cs="Arial"/>
                <w:spacing w:val="0"/>
                <w:sz w:val="16"/>
                <w:szCs w:val="16"/>
                <w:lang w:val="es-ES" w:eastAsia="es-ES"/>
              </w:rPr>
              <w:t>ciones de pagar la suma.</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280" w:type="dxa"/>
            <w:gridSpan w:val="6"/>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No tiene interés en la realización de la obra</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Tiene otras necesidades prioritarias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280" w:type="dxa"/>
            <w:gridSpan w:val="6"/>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No tiene suficiente información sobre el tema</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No entiende la pregunta</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270"/>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321</w:t>
            </w:r>
          </w:p>
        </w:tc>
        <w:tc>
          <w:tcPr>
            <w:tcW w:w="4672" w:type="dxa"/>
            <w:gridSpan w:val="2"/>
            <w:tcBorders>
              <w:top w:val="single" w:sz="4" w:space="0" w:color="auto"/>
              <w:left w:val="nil"/>
              <w:bottom w:val="single" w:sz="4" w:space="0" w:color="auto"/>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¿Hasta que suma máxima pagaría por el servicio cloacal me</w:t>
            </w:r>
            <w:r w:rsidRPr="00583382">
              <w:rPr>
                <w:rFonts w:ascii="Arial" w:hAnsi="Arial" w:cs="Arial"/>
                <w:spacing w:val="0"/>
                <w:sz w:val="16"/>
                <w:szCs w:val="16"/>
                <w:lang w:val="es-ES" w:eastAsia="es-ES"/>
              </w:rPr>
              <w:t>n</w:t>
            </w:r>
            <w:r w:rsidRPr="00583382">
              <w:rPr>
                <w:rFonts w:ascii="Arial" w:hAnsi="Arial" w:cs="Arial"/>
                <w:spacing w:val="0"/>
                <w:sz w:val="16"/>
                <w:szCs w:val="16"/>
                <w:lang w:val="es-ES" w:eastAsia="es-ES"/>
              </w:rPr>
              <w:t>sualmente?</w:t>
            </w:r>
          </w:p>
        </w:tc>
        <w:tc>
          <w:tcPr>
            <w:tcW w:w="2056" w:type="dxa"/>
            <w:gridSpan w:val="2"/>
            <w:tcBorders>
              <w:top w:val="nil"/>
              <w:left w:val="nil"/>
              <w:bottom w:val="single" w:sz="4" w:space="0" w:color="auto"/>
              <w:right w:val="nil"/>
            </w:tcBorders>
            <w:noWrap/>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Cantidad $:</w:t>
            </w: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322</w:t>
            </w:r>
          </w:p>
        </w:tc>
        <w:tc>
          <w:tcPr>
            <w:tcW w:w="4672"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¿Cuáles son las necesidades que las autoridades deben resolver en forma prioritaria?</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Cloacas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1</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cantSplit/>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4672" w:type="dxa"/>
            <w:gridSpan w:val="2"/>
            <w:vMerge/>
            <w:tcBorders>
              <w:top w:val="nil"/>
              <w:left w:val="single" w:sz="4" w:space="0" w:color="auto"/>
              <w:bottom w:val="nil"/>
              <w:right w:val="single" w:sz="4" w:space="0" w:color="auto"/>
            </w:tcBorders>
            <w:vAlign w:val="center"/>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Agua potable</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2</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Electricidad</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3</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Pavimentos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4</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Alumbrado público</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5</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Gas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6</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Teléfonos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7</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Desagües pluviales</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8</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bottom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bottom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Otro (Especificar):</w:t>
            </w:r>
          </w:p>
        </w:tc>
        <w:tc>
          <w:tcPr>
            <w:tcW w:w="594"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630" w:type="dxa"/>
            <w:gridSpan w:val="2"/>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594"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w:t>
            </w:r>
          </w:p>
        </w:tc>
        <w:tc>
          <w:tcPr>
            <w:tcW w:w="779" w:type="dxa"/>
            <w:tcBorders>
              <w:top w:val="nil"/>
              <w:left w:val="nil"/>
              <w:bottom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841" w:type="dxa"/>
            <w:tcBorders>
              <w:top w:val="nil"/>
              <w:left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3831" w:type="dxa"/>
            <w:tcBorders>
              <w:top w:val="nil"/>
              <w:left w:val="nil"/>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2056" w:type="dxa"/>
            <w:gridSpan w:val="2"/>
            <w:tcBorders>
              <w:top w:val="nil"/>
              <w:left w:val="nil"/>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Ns/Nc</w:t>
            </w:r>
          </w:p>
        </w:tc>
        <w:tc>
          <w:tcPr>
            <w:tcW w:w="594" w:type="dxa"/>
            <w:gridSpan w:val="2"/>
            <w:tcBorders>
              <w:top w:val="nil"/>
              <w:left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630" w:type="dxa"/>
            <w:gridSpan w:val="2"/>
            <w:tcBorders>
              <w:top w:val="nil"/>
              <w:left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c>
          <w:tcPr>
            <w:tcW w:w="594" w:type="dxa"/>
            <w:tcBorders>
              <w:top w:val="nil"/>
              <w:left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99</w:t>
            </w:r>
          </w:p>
        </w:tc>
        <w:tc>
          <w:tcPr>
            <w:tcW w:w="779" w:type="dxa"/>
            <w:tcBorders>
              <w:top w:val="nil"/>
              <w:left w:val="nil"/>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r w:rsidRPr="00583382">
              <w:rPr>
                <w:rFonts w:ascii="Arial" w:hAnsi="Arial" w:cs="Arial"/>
                <w:spacing w:val="0"/>
                <w:sz w:val="16"/>
                <w:szCs w:val="16"/>
                <w:lang w:val="es-ES" w:eastAsia="es-ES"/>
              </w:rPr>
              <w:t> </w:t>
            </w:r>
          </w:p>
        </w:tc>
      </w:tr>
      <w:tr w:rsidR="00583382" w:rsidRPr="00583382" w:rsidTr="00583382">
        <w:trPr>
          <w:trHeight w:val="124"/>
        </w:trPr>
        <w:tc>
          <w:tcPr>
            <w:tcW w:w="39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841" w:type="dxa"/>
            <w:tcBorders>
              <w:top w:val="nil"/>
              <w:left w:val="nil"/>
              <w:bottom w:val="single" w:sz="4" w:space="0" w:color="auto"/>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383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2056" w:type="dxa"/>
            <w:gridSpan w:val="2"/>
            <w:tcBorders>
              <w:top w:val="nil"/>
              <w:left w:val="nil"/>
              <w:bottom w:val="single" w:sz="4" w:space="0" w:color="auto"/>
              <w:right w:val="nil"/>
            </w:tcBorders>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c>
          <w:tcPr>
            <w:tcW w:w="594"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630" w:type="dxa"/>
            <w:gridSpan w:val="2"/>
            <w:tcBorders>
              <w:top w:val="nil"/>
              <w:left w:val="nil"/>
              <w:bottom w:val="single" w:sz="4" w:space="0" w:color="auto"/>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59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hAnsi="Arial" w:cs="Arial"/>
                <w:spacing w:val="0"/>
                <w:sz w:val="16"/>
                <w:szCs w:val="16"/>
                <w:lang w:val="es-ES" w:eastAsia="es-ES"/>
              </w:rPr>
            </w:pPr>
          </w:p>
        </w:tc>
        <w:tc>
          <w:tcPr>
            <w:tcW w:w="77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both"/>
              <w:textAlignment w:val="auto"/>
              <w:rPr>
                <w:rFonts w:ascii="Arial" w:hAnsi="Arial" w:cs="Arial"/>
                <w:spacing w:val="0"/>
                <w:sz w:val="16"/>
                <w:szCs w:val="16"/>
                <w:lang w:val="es-ES" w:eastAsia="es-ES"/>
              </w:rPr>
            </w:pPr>
          </w:p>
        </w:tc>
      </w:tr>
    </w:tbl>
    <w:p w:rsidR="00583382" w:rsidRPr="00583382" w:rsidRDefault="00583382" w:rsidP="00583382">
      <w:pPr>
        <w:suppressAutoHyphens w:val="0"/>
        <w:autoSpaceDN/>
        <w:spacing w:before="120" w:after="120" w:line="360" w:lineRule="auto"/>
        <w:jc w:val="both"/>
        <w:textAlignment w:val="auto"/>
        <w:rPr>
          <w:rFonts w:ascii="Arial" w:hAnsi="Arial"/>
          <w:spacing w:val="0"/>
          <w:sz w:val="16"/>
          <w:szCs w:val="24"/>
          <w:lang w:val="es-ES" w:eastAsia="es-ES"/>
        </w:rPr>
      </w:pPr>
    </w:p>
    <w:tbl>
      <w:tblPr>
        <w:tblW w:w="9923" w:type="dxa"/>
        <w:tblInd w:w="-269" w:type="dxa"/>
        <w:tblLayout w:type="fixed"/>
        <w:tblCellMar>
          <w:left w:w="0" w:type="dxa"/>
          <w:right w:w="0" w:type="dxa"/>
        </w:tblCellMar>
        <w:tblLook w:val="0000" w:firstRow="0" w:lastRow="0" w:firstColumn="0" w:lastColumn="0" w:noHBand="0" w:noVBand="0"/>
      </w:tblPr>
      <w:tblGrid>
        <w:gridCol w:w="9640"/>
        <w:gridCol w:w="103"/>
        <w:gridCol w:w="180"/>
      </w:tblGrid>
      <w:tr w:rsidR="00583382" w:rsidRPr="00583382" w:rsidTr="00583382">
        <w:trPr>
          <w:trHeight w:val="255"/>
        </w:trPr>
        <w:tc>
          <w:tcPr>
            <w:tcW w:w="9640" w:type="dxa"/>
            <w:tcBorders>
              <w:top w:val="nil"/>
              <w:left w:val="nil"/>
              <w:bottom w:val="nil"/>
              <w:right w:val="nil"/>
            </w:tcBorders>
            <w:noWrap/>
            <w:tcMar>
              <w:top w:w="15" w:type="dxa"/>
              <w:left w:w="15" w:type="dxa"/>
              <w:bottom w:w="0" w:type="dxa"/>
              <w:right w:w="15" w:type="dxa"/>
            </w:tcMar>
            <w:vAlign w:val="bottom"/>
          </w:tcPr>
          <w:p w:rsidR="00583382" w:rsidRPr="00583382" w:rsidRDefault="00583382" w:rsidP="00583382">
            <w:pPr>
              <w:suppressAutoHyphens w:val="0"/>
              <w:autoSpaceDN/>
              <w:spacing w:before="120" w:after="120" w:line="360" w:lineRule="auto"/>
              <w:jc w:val="both"/>
              <w:textAlignment w:val="auto"/>
              <w:rPr>
                <w:rFonts w:ascii="Arial" w:hAnsi="Arial" w:cs="Arial"/>
                <w:b/>
                <w:bCs/>
                <w:spacing w:val="0"/>
                <w:sz w:val="16"/>
                <w:szCs w:val="16"/>
                <w:lang w:val="es-ES" w:eastAsia="es-ES"/>
              </w:rPr>
            </w:pPr>
            <w:r w:rsidRPr="00583382">
              <w:rPr>
                <w:rFonts w:ascii="Arial" w:hAnsi="Arial"/>
                <w:spacing w:val="0"/>
                <w:sz w:val="22"/>
                <w:szCs w:val="24"/>
                <w:lang w:val="es-ES" w:eastAsia="es-ES"/>
              </w:rPr>
              <w:br w:type="page"/>
            </w:r>
            <w:r w:rsidRPr="00583382">
              <w:rPr>
                <w:rFonts w:ascii="Arial" w:hAnsi="Arial" w:cs="Arial"/>
                <w:b/>
                <w:bCs/>
                <w:spacing w:val="0"/>
                <w:sz w:val="16"/>
                <w:szCs w:val="16"/>
                <w:lang w:val="es-ES" w:eastAsia="es-ES"/>
              </w:rPr>
              <w:t xml:space="preserve"> Leer despacio</w:t>
            </w:r>
          </w:p>
          <w:p w:rsidR="00583382" w:rsidRPr="00583382" w:rsidRDefault="00583382" w:rsidP="00583382">
            <w:pPr>
              <w:suppressAutoHyphens w:val="0"/>
              <w:autoSpaceDN/>
              <w:spacing w:before="120" w:after="120" w:line="360" w:lineRule="auto"/>
              <w:jc w:val="both"/>
              <w:textAlignment w:val="auto"/>
              <w:rPr>
                <w:rFonts w:ascii="Arial" w:hAnsi="Arial"/>
                <w:spacing w:val="0"/>
                <w:sz w:val="20"/>
                <w:szCs w:val="24"/>
                <w:lang w:val="es-ES" w:eastAsia="es-ES"/>
              </w:rPr>
            </w:pPr>
            <w:r w:rsidRPr="00583382">
              <w:rPr>
                <w:rFonts w:ascii="Arial" w:hAnsi="Arial" w:cs="Arial"/>
                <w:b/>
                <w:bCs/>
                <w:spacing w:val="0"/>
                <w:sz w:val="16"/>
                <w:szCs w:val="16"/>
                <w:lang w:val="es-ES" w:eastAsia="es-ES"/>
              </w:rPr>
              <w:t xml:space="preserve">A continuación le daré algunas informaciones muy importantes y al final me gustaría saber su opinión.  </w:t>
            </w:r>
            <w:r w:rsidRPr="00583382">
              <w:rPr>
                <w:rFonts w:ascii="Arial" w:hAnsi="Arial"/>
                <w:b/>
                <w:spacing w:val="0"/>
                <w:sz w:val="20"/>
                <w:szCs w:val="24"/>
                <w:lang w:val="es-ES" w:eastAsia="es-ES"/>
              </w:rPr>
              <w:t>En la ciudad no hay actualmente SERVICIO DE ALCANTARILLADO SANITARIO</w:t>
            </w:r>
            <w:r w:rsidRPr="00583382">
              <w:rPr>
                <w:rFonts w:ascii="Arial" w:hAnsi="Arial"/>
                <w:spacing w:val="0"/>
                <w:sz w:val="20"/>
                <w:szCs w:val="24"/>
                <w:lang w:val="es-ES" w:eastAsia="es-ES"/>
              </w:rPr>
              <w:t xml:space="preserve">. En general, las familias </w:t>
            </w:r>
            <w:r w:rsidRPr="00583382">
              <w:rPr>
                <w:rFonts w:ascii="Arial" w:hAnsi="Arial"/>
                <w:b/>
                <w:spacing w:val="0"/>
                <w:sz w:val="20"/>
                <w:szCs w:val="24"/>
                <w:lang w:val="es-ES" w:eastAsia="es-ES"/>
              </w:rPr>
              <w:t>tienen que usar pozos ciegos, letrinas</w:t>
            </w:r>
            <w:r w:rsidRPr="00583382">
              <w:rPr>
                <w:rFonts w:ascii="Arial" w:hAnsi="Arial"/>
                <w:spacing w:val="0"/>
                <w:sz w:val="20"/>
                <w:szCs w:val="24"/>
                <w:lang w:val="es-ES" w:eastAsia="es-ES"/>
              </w:rPr>
              <w:t xml:space="preserve"> y otros medios para  eliminar las aguas cloacales  Y utilizan el patio o las c</w:t>
            </w:r>
            <w:r w:rsidRPr="00583382">
              <w:rPr>
                <w:rFonts w:ascii="Arial" w:hAnsi="Arial"/>
                <w:spacing w:val="0"/>
                <w:sz w:val="20"/>
                <w:szCs w:val="24"/>
                <w:lang w:val="es-ES" w:eastAsia="es-ES"/>
              </w:rPr>
              <w:t>a</w:t>
            </w:r>
            <w:r w:rsidRPr="00583382">
              <w:rPr>
                <w:rFonts w:ascii="Arial" w:hAnsi="Arial"/>
                <w:spacing w:val="0"/>
                <w:sz w:val="20"/>
                <w:szCs w:val="24"/>
                <w:lang w:val="es-ES" w:eastAsia="es-ES"/>
              </w:rPr>
              <w:t>lles para las aguas servidas.</w:t>
            </w: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r w:rsidRPr="00583382">
              <w:rPr>
                <w:rFonts w:ascii="Arial" w:hAnsi="Arial"/>
                <w:spacing w:val="0"/>
                <w:sz w:val="20"/>
                <w:szCs w:val="24"/>
                <w:lang w:val="es-ES" w:eastAsia="es-ES"/>
              </w:rPr>
              <w:t xml:space="preserve">Ahora, El Gobierno </w:t>
            </w:r>
            <w:r w:rsidRPr="00583382">
              <w:rPr>
                <w:rFonts w:ascii="Arial" w:hAnsi="Arial"/>
                <w:b/>
                <w:spacing w:val="0"/>
                <w:sz w:val="20"/>
                <w:szCs w:val="24"/>
                <w:lang w:val="es-ES" w:eastAsia="es-ES"/>
              </w:rPr>
              <w:t>tiene un PROYECTO para instalar red de alcantarillado</w:t>
            </w:r>
            <w:r w:rsidRPr="00583382">
              <w:rPr>
                <w:rFonts w:ascii="Arial" w:hAnsi="Arial"/>
                <w:spacing w:val="0"/>
                <w:sz w:val="20"/>
                <w:szCs w:val="24"/>
                <w:lang w:val="es-ES" w:eastAsia="es-ES"/>
              </w:rPr>
              <w:t xml:space="preserve"> sanitario en su barrio Y pla</w:t>
            </w:r>
            <w:r w:rsidRPr="00583382">
              <w:rPr>
                <w:rFonts w:ascii="Arial" w:hAnsi="Arial"/>
                <w:spacing w:val="0"/>
                <w:sz w:val="20"/>
                <w:szCs w:val="24"/>
                <w:lang w:val="es-ES" w:eastAsia="es-ES"/>
              </w:rPr>
              <w:t>n</w:t>
            </w:r>
            <w:r w:rsidRPr="00583382">
              <w:rPr>
                <w:rFonts w:ascii="Arial" w:hAnsi="Arial"/>
                <w:spacing w:val="0"/>
                <w:sz w:val="20"/>
                <w:szCs w:val="24"/>
                <w:lang w:val="es-ES" w:eastAsia="es-ES"/>
              </w:rPr>
              <w:t>tas de tratamiento de aguas cloacales en  la ciudad. El proyecto incluye un conjunto de obras que se utiliz</w:t>
            </w:r>
            <w:r w:rsidRPr="00583382">
              <w:rPr>
                <w:rFonts w:ascii="Arial" w:hAnsi="Arial"/>
                <w:spacing w:val="0"/>
                <w:sz w:val="20"/>
                <w:szCs w:val="24"/>
                <w:lang w:val="es-ES" w:eastAsia="es-ES"/>
              </w:rPr>
              <w:t>a</w:t>
            </w:r>
            <w:r w:rsidRPr="00583382">
              <w:rPr>
                <w:rFonts w:ascii="Arial" w:hAnsi="Arial"/>
                <w:spacing w:val="0"/>
                <w:sz w:val="20"/>
                <w:szCs w:val="24"/>
                <w:lang w:val="es-ES" w:eastAsia="es-ES"/>
              </w:rPr>
              <w:t xml:space="preserve">rán para el </w:t>
            </w:r>
            <w:r w:rsidRPr="00583382">
              <w:rPr>
                <w:rFonts w:ascii="Arial" w:hAnsi="Arial"/>
                <w:b/>
                <w:spacing w:val="0"/>
                <w:sz w:val="20"/>
                <w:szCs w:val="24"/>
                <w:lang w:val="es-ES" w:eastAsia="es-ES"/>
              </w:rPr>
              <w:t>SERVICIO DE  RECOLECCIÓN Y TRATAMIENTO ADECUADO</w:t>
            </w:r>
            <w:r w:rsidRPr="00583382">
              <w:rPr>
                <w:rFonts w:ascii="Arial" w:hAnsi="Arial"/>
                <w:spacing w:val="0"/>
                <w:sz w:val="20"/>
                <w:szCs w:val="24"/>
                <w:lang w:val="es-ES" w:eastAsia="es-ES"/>
              </w:rPr>
              <w:t xml:space="preserve"> de las aguas cloacales y se</w:t>
            </w:r>
            <w:r w:rsidRPr="00583382">
              <w:rPr>
                <w:rFonts w:ascii="Arial" w:hAnsi="Arial"/>
                <w:spacing w:val="0"/>
                <w:sz w:val="20"/>
                <w:szCs w:val="24"/>
                <w:lang w:val="es-ES" w:eastAsia="es-ES"/>
              </w:rPr>
              <w:t>r</w:t>
            </w:r>
            <w:r w:rsidRPr="00583382">
              <w:rPr>
                <w:rFonts w:ascii="Arial" w:hAnsi="Arial"/>
                <w:spacing w:val="0"/>
                <w:sz w:val="20"/>
                <w:szCs w:val="24"/>
                <w:lang w:val="es-ES" w:eastAsia="es-ES"/>
              </w:rPr>
              <w:t xml:space="preserve">vidas. El proyecto pretende </w:t>
            </w:r>
            <w:r w:rsidRPr="00583382">
              <w:rPr>
                <w:rFonts w:ascii="Arial" w:hAnsi="Arial"/>
                <w:b/>
                <w:spacing w:val="0"/>
                <w:sz w:val="20"/>
                <w:szCs w:val="24"/>
                <w:lang w:val="es-ES" w:eastAsia="es-ES"/>
              </w:rPr>
              <w:t>construir cañerías</w:t>
            </w:r>
            <w:r w:rsidRPr="00583382">
              <w:rPr>
                <w:rFonts w:ascii="Arial" w:hAnsi="Arial"/>
                <w:spacing w:val="0"/>
                <w:sz w:val="20"/>
                <w:szCs w:val="24"/>
                <w:lang w:val="es-ES" w:eastAsia="es-ES"/>
              </w:rPr>
              <w:t xml:space="preserve"> para la recolección de las aguas negras,  construir </w:t>
            </w:r>
            <w:r w:rsidRPr="00583382">
              <w:rPr>
                <w:rFonts w:ascii="Arial" w:hAnsi="Arial"/>
                <w:b/>
                <w:spacing w:val="0"/>
                <w:sz w:val="20"/>
                <w:szCs w:val="24"/>
                <w:lang w:val="es-ES" w:eastAsia="es-ES"/>
              </w:rPr>
              <w:t>estaci</w:t>
            </w:r>
            <w:r w:rsidRPr="00583382">
              <w:rPr>
                <w:rFonts w:ascii="Arial" w:hAnsi="Arial"/>
                <w:b/>
                <w:spacing w:val="0"/>
                <w:sz w:val="20"/>
                <w:szCs w:val="24"/>
                <w:lang w:val="es-ES" w:eastAsia="es-ES"/>
              </w:rPr>
              <w:t>o</w:t>
            </w:r>
            <w:r w:rsidRPr="00583382">
              <w:rPr>
                <w:rFonts w:ascii="Arial" w:hAnsi="Arial"/>
                <w:b/>
                <w:spacing w:val="0"/>
                <w:sz w:val="20"/>
                <w:szCs w:val="24"/>
                <w:lang w:val="es-ES" w:eastAsia="es-ES"/>
              </w:rPr>
              <w:t>nes de bombeo</w:t>
            </w:r>
            <w:r w:rsidRPr="00583382">
              <w:rPr>
                <w:rFonts w:ascii="Arial" w:hAnsi="Arial"/>
                <w:spacing w:val="0"/>
                <w:sz w:val="20"/>
                <w:szCs w:val="24"/>
                <w:lang w:val="es-ES" w:eastAsia="es-ES"/>
              </w:rPr>
              <w:t xml:space="preserve"> donde sea necesario y también construir </w:t>
            </w:r>
            <w:r w:rsidRPr="00583382">
              <w:rPr>
                <w:rFonts w:ascii="Arial" w:hAnsi="Arial"/>
                <w:b/>
                <w:spacing w:val="0"/>
                <w:sz w:val="20"/>
                <w:szCs w:val="24"/>
                <w:lang w:val="es-ES" w:eastAsia="es-ES"/>
              </w:rPr>
              <w:t>plantas para el tratamiento</w:t>
            </w:r>
            <w:r w:rsidRPr="00583382">
              <w:rPr>
                <w:rFonts w:ascii="Arial" w:hAnsi="Arial"/>
                <w:spacing w:val="0"/>
                <w:sz w:val="20"/>
                <w:szCs w:val="24"/>
                <w:lang w:val="es-ES" w:eastAsia="es-ES"/>
              </w:rPr>
              <w:t xml:space="preserve"> de las aguas rec</w:t>
            </w:r>
            <w:r w:rsidRPr="00583382">
              <w:rPr>
                <w:rFonts w:ascii="Arial" w:hAnsi="Arial"/>
                <w:spacing w:val="0"/>
                <w:sz w:val="20"/>
                <w:szCs w:val="24"/>
                <w:lang w:val="es-ES" w:eastAsia="es-ES"/>
              </w:rPr>
              <w:t>o</w:t>
            </w:r>
            <w:r w:rsidRPr="00583382">
              <w:rPr>
                <w:rFonts w:ascii="Arial" w:hAnsi="Arial"/>
                <w:spacing w:val="0"/>
                <w:sz w:val="20"/>
                <w:szCs w:val="24"/>
                <w:lang w:val="es-ES" w:eastAsia="es-ES"/>
              </w:rPr>
              <w:t xml:space="preserve">lectadas, que sirven filtrar y limpiar las aguas cloacales antes de que sean lanzadas en el río. </w:t>
            </w: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r w:rsidRPr="00583382">
              <w:rPr>
                <w:rFonts w:ascii="Arial" w:hAnsi="Arial"/>
                <w:spacing w:val="0"/>
                <w:sz w:val="20"/>
                <w:szCs w:val="24"/>
                <w:lang w:val="es-ES" w:eastAsia="es-ES"/>
              </w:rPr>
              <w:t>Usted conoce u está familiarizado con este tipo de sistema en otras ciudades o en la vivienda de amigos o parientes?</w:t>
            </w: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r w:rsidRPr="00583382">
              <w:rPr>
                <w:rFonts w:ascii="Arial" w:hAnsi="Arial"/>
                <w:spacing w:val="0"/>
                <w:sz w:val="20"/>
                <w:szCs w:val="24"/>
                <w:lang w:val="es-ES" w:eastAsia="es-ES"/>
              </w:rPr>
              <w:tab/>
              <w:t>(0) No</w:t>
            </w:r>
            <w:r w:rsidRPr="00583382">
              <w:rPr>
                <w:rFonts w:ascii="Arial" w:hAnsi="Arial"/>
                <w:spacing w:val="0"/>
                <w:sz w:val="20"/>
                <w:szCs w:val="24"/>
                <w:lang w:val="es-ES" w:eastAsia="es-ES"/>
              </w:rPr>
              <w:tab/>
            </w:r>
            <w:r w:rsidRPr="00583382">
              <w:rPr>
                <w:rFonts w:ascii="Arial" w:hAnsi="Arial"/>
                <w:spacing w:val="0"/>
                <w:sz w:val="20"/>
                <w:szCs w:val="24"/>
                <w:lang w:val="es-ES" w:eastAsia="es-ES"/>
              </w:rPr>
              <w:tab/>
            </w:r>
            <w:r w:rsidRPr="00583382">
              <w:rPr>
                <w:rFonts w:ascii="Arial" w:hAnsi="Arial"/>
                <w:spacing w:val="0"/>
                <w:sz w:val="20"/>
                <w:szCs w:val="24"/>
                <w:lang w:val="es-ES" w:eastAsia="es-ES"/>
              </w:rPr>
              <w:tab/>
            </w:r>
            <w:r w:rsidRPr="00583382">
              <w:rPr>
                <w:rFonts w:ascii="Arial" w:hAnsi="Arial"/>
                <w:spacing w:val="0"/>
                <w:sz w:val="20"/>
                <w:szCs w:val="24"/>
                <w:lang w:val="es-ES" w:eastAsia="es-ES"/>
              </w:rPr>
              <w:tab/>
              <w:t>(1) Si</w:t>
            </w: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b/>
                <w:spacing w:val="0"/>
                <w:sz w:val="20"/>
                <w:szCs w:val="24"/>
                <w:u w:val="single"/>
                <w:lang w:val="es-ES" w:eastAsia="es-ES"/>
              </w:rPr>
            </w:pP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r w:rsidRPr="00583382">
              <w:rPr>
                <w:rFonts w:ascii="Arial" w:hAnsi="Arial"/>
                <w:spacing w:val="0"/>
                <w:sz w:val="20"/>
                <w:szCs w:val="24"/>
                <w:lang w:val="es-ES" w:eastAsia="es-ES"/>
              </w:rPr>
              <w:t>Los</w:t>
            </w:r>
            <w:r w:rsidRPr="00583382">
              <w:rPr>
                <w:rFonts w:ascii="Arial" w:hAnsi="Arial"/>
                <w:b/>
                <w:spacing w:val="0"/>
                <w:sz w:val="20"/>
                <w:szCs w:val="24"/>
                <w:lang w:val="es-ES" w:eastAsia="es-ES"/>
              </w:rPr>
              <w:t xml:space="preserve"> beneficios</w:t>
            </w:r>
            <w:r w:rsidRPr="00583382">
              <w:rPr>
                <w:rFonts w:ascii="Arial" w:hAnsi="Arial"/>
                <w:spacing w:val="0"/>
                <w:sz w:val="20"/>
                <w:szCs w:val="24"/>
                <w:lang w:val="es-ES" w:eastAsia="es-ES"/>
              </w:rPr>
              <w:t xml:space="preserve"> que las familias tendrán con estas obras son:</w:t>
            </w: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p>
          <w:p w:rsidR="00583382" w:rsidRPr="00583382" w:rsidRDefault="00583382" w:rsidP="00BE7794">
            <w:pPr>
              <w:numPr>
                <w:ilvl w:val="0"/>
                <w:numId w:val="22"/>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b/>
                <w:spacing w:val="0"/>
                <w:sz w:val="20"/>
                <w:szCs w:val="24"/>
                <w:lang w:val="es-ES" w:eastAsia="es-ES"/>
              </w:rPr>
            </w:pPr>
            <w:r w:rsidRPr="00583382">
              <w:rPr>
                <w:rFonts w:ascii="Arial" w:hAnsi="Arial"/>
                <w:b/>
                <w:spacing w:val="0"/>
                <w:sz w:val="20"/>
                <w:szCs w:val="24"/>
                <w:lang w:val="es-ES" w:eastAsia="es-ES"/>
              </w:rPr>
              <w:t>Dejar de gastar plata (dinero) para construir, mantener o desaguar el pozo ciego;</w:t>
            </w:r>
          </w:p>
          <w:p w:rsidR="00583382" w:rsidRPr="00583382" w:rsidRDefault="00583382" w:rsidP="00BE7794">
            <w:pPr>
              <w:numPr>
                <w:ilvl w:val="0"/>
                <w:numId w:val="22"/>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b/>
                <w:spacing w:val="0"/>
                <w:sz w:val="20"/>
                <w:szCs w:val="24"/>
                <w:lang w:val="es-ES" w:eastAsia="es-ES"/>
              </w:rPr>
            </w:pPr>
            <w:r w:rsidRPr="00583382">
              <w:rPr>
                <w:rFonts w:ascii="Arial" w:hAnsi="Arial"/>
                <w:b/>
                <w:spacing w:val="0"/>
                <w:sz w:val="20"/>
                <w:szCs w:val="24"/>
                <w:lang w:val="es-ES" w:eastAsia="es-ES"/>
              </w:rPr>
              <w:t>Eliminar las aguas negras corriendo por las  calles;</w:t>
            </w:r>
          </w:p>
          <w:p w:rsidR="00583382" w:rsidRPr="00583382" w:rsidRDefault="00583382" w:rsidP="00BE7794">
            <w:pPr>
              <w:numPr>
                <w:ilvl w:val="0"/>
                <w:numId w:val="22"/>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b/>
                <w:spacing w:val="0"/>
                <w:sz w:val="20"/>
                <w:szCs w:val="24"/>
                <w:lang w:val="es-ES" w:eastAsia="es-ES"/>
              </w:rPr>
            </w:pPr>
            <w:r w:rsidRPr="00583382">
              <w:rPr>
                <w:rFonts w:ascii="Arial" w:hAnsi="Arial"/>
                <w:b/>
                <w:spacing w:val="0"/>
                <w:sz w:val="20"/>
                <w:szCs w:val="24"/>
                <w:lang w:val="es-ES" w:eastAsia="es-ES"/>
              </w:rPr>
              <w:t>Reducir los desbordes de agua negra cuando llueve;</w:t>
            </w:r>
          </w:p>
          <w:p w:rsidR="00583382" w:rsidRPr="00583382" w:rsidRDefault="00583382" w:rsidP="00BE7794">
            <w:pPr>
              <w:numPr>
                <w:ilvl w:val="0"/>
                <w:numId w:val="22"/>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b/>
                <w:spacing w:val="0"/>
                <w:sz w:val="20"/>
                <w:szCs w:val="24"/>
                <w:lang w:val="es-ES" w:eastAsia="es-ES"/>
              </w:rPr>
            </w:pPr>
            <w:r w:rsidRPr="00583382">
              <w:rPr>
                <w:rFonts w:ascii="Arial" w:hAnsi="Arial"/>
                <w:b/>
                <w:spacing w:val="0"/>
                <w:sz w:val="20"/>
                <w:szCs w:val="24"/>
                <w:lang w:val="es-ES" w:eastAsia="es-ES"/>
              </w:rPr>
              <w:t>Eliminar los malos olores de las aguas negras y reducir la presencia de insectos y ratones;</w:t>
            </w:r>
          </w:p>
          <w:p w:rsidR="00583382" w:rsidRPr="00583382" w:rsidRDefault="00583382" w:rsidP="00BE7794">
            <w:pPr>
              <w:numPr>
                <w:ilvl w:val="0"/>
                <w:numId w:val="22"/>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b/>
                <w:spacing w:val="0"/>
                <w:sz w:val="20"/>
                <w:szCs w:val="24"/>
                <w:lang w:val="es-ES" w:eastAsia="es-ES"/>
              </w:rPr>
            </w:pPr>
            <w:r w:rsidRPr="00583382">
              <w:rPr>
                <w:rFonts w:ascii="Arial" w:hAnsi="Arial"/>
                <w:b/>
                <w:spacing w:val="0"/>
                <w:sz w:val="20"/>
                <w:szCs w:val="24"/>
                <w:lang w:val="es-ES" w:eastAsia="es-ES"/>
              </w:rPr>
              <w:t>Contribuir al mejoramiento de  la calidad de vida y reducir las enfermedades causadas por aguas negras;</w:t>
            </w:r>
          </w:p>
          <w:p w:rsidR="00583382" w:rsidRPr="00583382" w:rsidRDefault="00583382" w:rsidP="00BE7794">
            <w:pPr>
              <w:numPr>
                <w:ilvl w:val="0"/>
                <w:numId w:val="22"/>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b/>
                <w:spacing w:val="0"/>
                <w:sz w:val="20"/>
                <w:szCs w:val="24"/>
                <w:lang w:val="es-ES" w:eastAsia="es-ES"/>
              </w:rPr>
            </w:pPr>
            <w:r w:rsidRPr="00583382">
              <w:rPr>
                <w:rFonts w:ascii="Arial" w:hAnsi="Arial"/>
                <w:b/>
                <w:spacing w:val="0"/>
                <w:sz w:val="20"/>
                <w:szCs w:val="24"/>
                <w:lang w:val="es-ES" w:eastAsia="es-ES"/>
              </w:rPr>
              <w:t>Mejorar la calidad de las aguas de los ríos, arroyos y lagos</w:t>
            </w:r>
          </w:p>
          <w:p w:rsidR="00583382" w:rsidRPr="00583382" w:rsidRDefault="00583382" w:rsidP="00BE7794">
            <w:pPr>
              <w:numPr>
                <w:ilvl w:val="0"/>
                <w:numId w:val="22"/>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r w:rsidRPr="00583382">
              <w:rPr>
                <w:rFonts w:ascii="Arial" w:hAnsi="Arial"/>
                <w:b/>
                <w:spacing w:val="0"/>
                <w:sz w:val="20"/>
                <w:szCs w:val="24"/>
                <w:lang w:val="es-ES" w:eastAsia="es-ES"/>
              </w:rPr>
              <w:t>Posibilitar un mayor desarrollo de su ciudad.</w:t>
            </w: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r w:rsidRPr="00583382">
              <w:rPr>
                <w:rFonts w:ascii="Arial" w:hAnsi="Arial"/>
                <w:b/>
                <w:spacing w:val="0"/>
                <w:sz w:val="20"/>
                <w:szCs w:val="24"/>
                <w:lang w:val="es-ES" w:eastAsia="es-ES"/>
              </w:rPr>
              <w:t>¿Yo le explique bien los beneficios del proyecto?   Hay alguna duda?</w:t>
            </w: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center"/>
              <w:textAlignment w:val="auto"/>
              <w:rPr>
                <w:rFonts w:ascii="Arial" w:hAnsi="Arial"/>
                <w:b/>
                <w:spacing w:val="0"/>
                <w:sz w:val="20"/>
                <w:szCs w:val="24"/>
                <w:lang w:val="es-ES" w:eastAsia="es-ES"/>
              </w:rPr>
            </w:pPr>
            <w:r w:rsidRPr="00583382">
              <w:rPr>
                <w:rFonts w:ascii="Arial" w:hAnsi="Arial"/>
                <w:b/>
                <w:spacing w:val="0"/>
                <w:sz w:val="20"/>
                <w:szCs w:val="24"/>
                <w:lang w:val="es-ES" w:eastAsia="es-ES"/>
              </w:rPr>
              <w:t>(Si él no entendió bien repita los beneficios. Si lo entendió bien, continúe)</w:t>
            </w: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b/>
                <w:spacing w:val="0"/>
                <w:sz w:val="20"/>
                <w:szCs w:val="24"/>
                <w:u w:val="single"/>
                <w:lang w:val="es-ES" w:eastAsia="es-ES"/>
              </w:rPr>
            </w:pP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r w:rsidRPr="00583382">
              <w:rPr>
                <w:rFonts w:ascii="Arial" w:hAnsi="Arial"/>
                <w:spacing w:val="0"/>
                <w:sz w:val="20"/>
                <w:szCs w:val="24"/>
                <w:lang w:val="es-ES" w:eastAsia="es-ES"/>
              </w:rPr>
              <w:t xml:space="preserve">De la misma manera que hay beneficios cuando se construye este tipo de obra, </w:t>
            </w:r>
            <w:r w:rsidRPr="00583382">
              <w:rPr>
                <w:rFonts w:ascii="Arial" w:hAnsi="Arial"/>
                <w:b/>
                <w:spacing w:val="0"/>
                <w:sz w:val="20"/>
                <w:szCs w:val="24"/>
                <w:lang w:val="es-ES" w:eastAsia="es-ES"/>
              </w:rPr>
              <w:t>existen también los co</w:t>
            </w:r>
            <w:r w:rsidRPr="00583382">
              <w:rPr>
                <w:rFonts w:ascii="Arial" w:hAnsi="Arial"/>
                <w:b/>
                <w:spacing w:val="0"/>
                <w:sz w:val="20"/>
                <w:szCs w:val="24"/>
                <w:lang w:val="es-ES" w:eastAsia="es-ES"/>
              </w:rPr>
              <w:t>s</w:t>
            </w:r>
            <w:r w:rsidRPr="00583382">
              <w:rPr>
                <w:rFonts w:ascii="Arial" w:hAnsi="Arial"/>
                <w:b/>
                <w:spacing w:val="0"/>
                <w:sz w:val="20"/>
                <w:szCs w:val="24"/>
                <w:lang w:val="es-ES" w:eastAsia="es-ES"/>
              </w:rPr>
              <w:t>tos</w:t>
            </w:r>
            <w:r w:rsidRPr="00583382">
              <w:rPr>
                <w:rFonts w:ascii="Arial" w:hAnsi="Arial"/>
                <w:spacing w:val="0"/>
                <w:sz w:val="20"/>
                <w:szCs w:val="24"/>
                <w:lang w:val="es-ES" w:eastAsia="es-ES"/>
              </w:rPr>
              <w:t xml:space="preserve"> para ofrecer y mantener el SERVICIOS DE ALCANTARILLADO ADECUADOS.  Estos costos son para:</w:t>
            </w: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p>
          <w:p w:rsidR="00583382" w:rsidRPr="00583382" w:rsidRDefault="00583382" w:rsidP="00BE7794">
            <w:pPr>
              <w:numPr>
                <w:ilvl w:val="0"/>
                <w:numId w:val="22"/>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r w:rsidRPr="00583382">
              <w:rPr>
                <w:rFonts w:ascii="Arial" w:hAnsi="Arial"/>
                <w:b/>
                <w:spacing w:val="0"/>
                <w:sz w:val="20"/>
                <w:szCs w:val="24"/>
                <w:lang w:val="es-ES" w:eastAsia="es-ES"/>
              </w:rPr>
              <w:t>Construir la red de alcantarillado sanitario para que la población tenga el SERVICIO DE REC</w:t>
            </w:r>
            <w:r w:rsidRPr="00583382">
              <w:rPr>
                <w:rFonts w:ascii="Arial" w:hAnsi="Arial"/>
                <w:b/>
                <w:spacing w:val="0"/>
                <w:sz w:val="20"/>
                <w:szCs w:val="24"/>
                <w:lang w:val="es-ES" w:eastAsia="es-ES"/>
              </w:rPr>
              <w:t>O</w:t>
            </w:r>
            <w:r w:rsidRPr="00583382">
              <w:rPr>
                <w:rFonts w:ascii="Arial" w:hAnsi="Arial"/>
                <w:b/>
                <w:spacing w:val="0"/>
                <w:sz w:val="20"/>
                <w:szCs w:val="24"/>
                <w:lang w:val="es-ES" w:eastAsia="es-ES"/>
              </w:rPr>
              <w:t>LECCIÓN DE AGUAS CLOACALES Y SERVIDAS EN SUS VIVIENDAS;</w:t>
            </w:r>
          </w:p>
          <w:p w:rsidR="00583382" w:rsidRPr="00583382" w:rsidRDefault="00583382" w:rsidP="00BE7794">
            <w:pPr>
              <w:numPr>
                <w:ilvl w:val="0"/>
                <w:numId w:val="22"/>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r w:rsidRPr="00583382">
              <w:rPr>
                <w:rFonts w:ascii="Arial" w:hAnsi="Arial"/>
                <w:b/>
                <w:spacing w:val="0"/>
                <w:sz w:val="20"/>
                <w:szCs w:val="24"/>
                <w:lang w:val="es-ES" w:eastAsia="es-ES"/>
              </w:rPr>
              <w:t>Construir "Estaciones de bombeo" para elevar las aguas cloacales de algunos barrios para las Plantas de Tratamiento;</w:t>
            </w:r>
          </w:p>
          <w:p w:rsidR="00583382" w:rsidRPr="00583382" w:rsidRDefault="00583382" w:rsidP="00BE7794">
            <w:pPr>
              <w:numPr>
                <w:ilvl w:val="0"/>
                <w:numId w:val="22"/>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r w:rsidRPr="00583382">
              <w:rPr>
                <w:rFonts w:ascii="Arial" w:hAnsi="Arial"/>
                <w:b/>
                <w:spacing w:val="0"/>
                <w:sz w:val="20"/>
                <w:szCs w:val="24"/>
                <w:lang w:val="es-ES" w:eastAsia="es-ES"/>
              </w:rPr>
              <w:t>Construir una planta para el tratamiento, por donde deben pasar las aguas recolectadas antes de ser lanzadas y, por eso, no contaminen el arroyo o rio;</w:t>
            </w:r>
          </w:p>
          <w:p w:rsidR="00583382" w:rsidRPr="00583382" w:rsidRDefault="00583382" w:rsidP="00BE7794">
            <w:pPr>
              <w:numPr>
                <w:ilvl w:val="0"/>
                <w:numId w:val="22"/>
              </w:num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r w:rsidRPr="00583382">
              <w:rPr>
                <w:rFonts w:ascii="Arial" w:hAnsi="Arial"/>
                <w:b/>
                <w:spacing w:val="0"/>
                <w:sz w:val="20"/>
                <w:szCs w:val="24"/>
                <w:lang w:val="es-ES" w:eastAsia="es-ES"/>
              </w:rPr>
              <w:t>Mantener funcionando bien todo el sistema de alcantarillado y tratamiento de aguas cloacales y servidas.</w:t>
            </w: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b/>
                <w:spacing w:val="0"/>
                <w:sz w:val="20"/>
                <w:szCs w:val="24"/>
                <w:lang w:val="es-ES" w:eastAsia="es-ES"/>
              </w:rPr>
            </w:pPr>
            <w:r w:rsidRPr="00583382">
              <w:rPr>
                <w:rFonts w:ascii="Arial" w:hAnsi="Arial"/>
                <w:b/>
                <w:spacing w:val="0"/>
                <w:sz w:val="20"/>
                <w:szCs w:val="24"/>
                <w:lang w:val="es-ES" w:eastAsia="es-ES"/>
              </w:rPr>
              <w:t>¿Le explique bien los gastos que tiene un  proyecto de alcantarillado sanitario?</w:t>
            </w:r>
            <w:r w:rsidRPr="00583382">
              <w:rPr>
                <w:rFonts w:ascii="Arial" w:hAnsi="Arial"/>
                <w:spacing w:val="0"/>
                <w:sz w:val="20"/>
                <w:szCs w:val="24"/>
                <w:lang w:val="es-ES" w:eastAsia="es-ES"/>
              </w:rPr>
              <w:t xml:space="preserve"> </w:t>
            </w:r>
            <w:r w:rsidRPr="00583382">
              <w:rPr>
                <w:rFonts w:ascii="Arial" w:hAnsi="Arial"/>
                <w:b/>
                <w:spacing w:val="0"/>
                <w:sz w:val="20"/>
                <w:szCs w:val="24"/>
                <w:lang w:val="es-ES" w:eastAsia="es-ES"/>
              </w:rPr>
              <w:t xml:space="preserve"> (Si él no entendió bien repita. Si lo entendió, continúe)</w:t>
            </w: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b/>
                <w:spacing w:val="0"/>
                <w:sz w:val="20"/>
                <w:szCs w:val="24"/>
                <w:lang w:val="es-ES" w:eastAsia="es-ES"/>
              </w:rPr>
            </w:pP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b/>
                <w:spacing w:val="0"/>
                <w:sz w:val="20"/>
                <w:szCs w:val="24"/>
                <w:lang w:val="es-ES" w:eastAsia="es-ES"/>
              </w:rPr>
            </w:pPr>
          </w:p>
          <w:p w:rsidR="00583382" w:rsidRPr="00583382" w:rsidRDefault="00583382" w:rsidP="00583382">
            <w:pPr>
              <w:pBdr>
                <w:top w:val="single" w:sz="6" w:space="1" w:color="auto"/>
                <w:left w:val="single" w:sz="6" w:space="1" w:color="auto"/>
                <w:bottom w:val="single" w:sz="6" w:space="1" w:color="auto"/>
                <w:right w:val="single" w:sz="6" w:space="1" w:color="auto"/>
              </w:pBdr>
              <w:suppressAutoHyphens w:val="0"/>
              <w:autoSpaceDN/>
              <w:spacing w:before="120" w:after="120" w:line="360" w:lineRule="auto"/>
              <w:jc w:val="both"/>
              <w:textAlignment w:val="auto"/>
              <w:rPr>
                <w:rFonts w:ascii="Arial" w:hAnsi="Arial"/>
                <w:spacing w:val="0"/>
                <w:sz w:val="22"/>
                <w:szCs w:val="24"/>
                <w:lang w:val="es-ES" w:eastAsia="es-ES"/>
              </w:rPr>
            </w:pPr>
            <w:r w:rsidRPr="00583382">
              <w:rPr>
                <w:rFonts w:ascii="Arial" w:hAnsi="Arial"/>
                <w:spacing w:val="0"/>
                <w:sz w:val="22"/>
                <w:szCs w:val="24"/>
                <w:lang w:val="es-ES" w:eastAsia="es-ES"/>
              </w:rPr>
              <w:t xml:space="preserve">Para que las familias tengan un eficiente </w:t>
            </w:r>
            <w:r w:rsidRPr="00583382">
              <w:rPr>
                <w:rFonts w:ascii="Arial" w:hAnsi="Arial"/>
                <w:b/>
                <w:spacing w:val="0"/>
                <w:sz w:val="22"/>
                <w:szCs w:val="24"/>
                <w:lang w:val="es-ES" w:eastAsia="es-ES"/>
              </w:rPr>
              <w:t xml:space="preserve">SERVICIO DE RECOLECCIÓN Y TRATAMIENTO DE AGUAS NEGRAS ES NECESARIO PAGAR </w:t>
            </w:r>
            <w:r w:rsidRPr="00583382">
              <w:rPr>
                <w:rFonts w:ascii="Arial" w:hAnsi="Arial"/>
                <w:spacing w:val="0"/>
                <w:sz w:val="22"/>
                <w:szCs w:val="24"/>
                <w:lang w:val="es-ES" w:eastAsia="es-ES"/>
              </w:rPr>
              <w:t xml:space="preserve">una </w:t>
            </w:r>
            <w:r w:rsidRPr="00583382">
              <w:rPr>
                <w:rFonts w:ascii="Arial" w:hAnsi="Arial"/>
                <w:b/>
                <w:spacing w:val="0"/>
                <w:sz w:val="22"/>
                <w:szCs w:val="24"/>
                <w:lang w:val="es-ES" w:eastAsia="es-ES"/>
              </w:rPr>
              <w:t>TARIFA DE ALCANTARILLADO SANITARIO</w:t>
            </w:r>
            <w:r w:rsidRPr="00583382">
              <w:rPr>
                <w:rFonts w:ascii="Arial" w:hAnsi="Arial"/>
                <w:spacing w:val="0"/>
                <w:sz w:val="22"/>
                <w:szCs w:val="24"/>
                <w:lang w:val="es-ES" w:eastAsia="es-ES"/>
              </w:rPr>
              <w:t xml:space="preserve">. Solamente con el pago de esta </w:t>
            </w:r>
            <w:r w:rsidRPr="00583382">
              <w:rPr>
                <w:rFonts w:ascii="Arial" w:hAnsi="Arial"/>
                <w:b/>
                <w:spacing w:val="0"/>
                <w:sz w:val="22"/>
                <w:szCs w:val="24"/>
                <w:lang w:val="es-ES" w:eastAsia="es-ES"/>
              </w:rPr>
              <w:t>TARIFA</w:t>
            </w:r>
            <w:r w:rsidRPr="00583382">
              <w:rPr>
                <w:rFonts w:ascii="Arial" w:hAnsi="Arial"/>
                <w:spacing w:val="0"/>
                <w:sz w:val="22"/>
                <w:szCs w:val="24"/>
                <w:lang w:val="es-ES" w:eastAsia="es-ES"/>
              </w:rPr>
              <w:t xml:space="preserve"> por las familias, será posible recolectar, tratar las aguas negras y mantener el sistema operando bien. </w:t>
            </w: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b/>
                <w:spacing w:val="0"/>
                <w:sz w:val="20"/>
                <w:szCs w:val="24"/>
                <w:u w:val="single"/>
                <w:lang w:val="es-ES" w:eastAsia="es-ES"/>
              </w:rPr>
            </w:pPr>
          </w:p>
          <w:p w:rsidR="00583382" w:rsidRPr="00583382" w:rsidRDefault="00583382" w:rsidP="00583382">
            <w:pPr>
              <w:keepNext/>
              <w:keepLines/>
              <w:suppressAutoHyphens w:val="0"/>
              <w:autoSpaceDN/>
              <w:spacing w:before="120" w:after="120" w:line="360" w:lineRule="auto"/>
              <w:jc w:val="both"/>
              <w:textAlignment w:val="auto"/>
              <w:rPr>
                <w:rFonts w:ascii="Arial" w:hAnsi="Arial"/>
                <w:b/>
                <w:spacing w:val="0"/>
                <w:sz w:val="22"/>
                <w:szCs w:val="24"/>
                <w:lang w:val="es-ES" w:eastAsia="es-ES"/>
              </w:rPr>
            </w:pPr>
            <w:r w:rsidRPr="00583382">
              <w:rPr>
                <w:rFonts w:ascii="Arial" w:hAnsi="Arial"/>
                <w:b/>
                <w:spacing w:val="0"/>
                <w:sz w:val="22"/>
                <w:szCs w:val="24"/>
                <w:lang w:val="es-ES" w:eastAsia="es-ES"/>
              </w:rPr>
              <w:t>Ahora que usted conoce el proyecto, necesito saber</w:t>
            </w:r>
            <w:r w:rsidRPr="00583382">
              <w:rPr>
                <w:rFonts w:ascii="Arial" w:hAnsi="Arial"/>
                <w:spacing w:val="0"/>
                <w:sz w:val="22"/>
                <w:szCs w:val="24"/>
                <w:lang w:val="es-ES" w:eastAsia="es-ES"/>
              </w:rPr>
              <w:t>:</w:t>
            </w:r>
            <w:r w:rsidRPr="00583382">
              <w:rPr>
                <w:rFonts w:ascii="Arial" w:hAnsi="Arial"/>
                <w:b/>
                <w:spacing w:val="0"/>
                <w:sz w:val="22"/>
                <w:szCs w:val="24"/>
                <w:lang w:val="es-ES" w:eastAsia="es-ES"/>
              </w:rPr>
              <w:t>¿QUE PREFIERE USTED?</w:t>
            </w:r>
            <w:r w:rsidRPr="00583382">
              <w:rPr>
                <w:rFonts w:ascii="Arial" w:hAnsi="Arial"/>
                <w:b/>
                <w:spacing w:val="0"/>
                <w:sz w:val="22"/>
                <w:szCs w:val="24"/>
                <w:lang w:val="es-ES" w:eastAsia="es-ES"/>
              </w:rPr>
              <w:tab/>
            </w:r>
            <w:r w:rsidRPr="00583382">
              <w:rPr>
                <w:rFonts w:ascii="Arial" w:hAnsi="Arial"/>
                <w:b/>
                <w:spacing w:val="0"/>
                <w:sz w:val="22"/>
                <w:szCs w:val="24"/>
                <w:lang w:val="es-ES" w:eastAsia="es-ES"/>
              </w:rPr>
              <w:tab/>
            </w:r>
            <w:r w:rsidRPr="00583382">
              <w:rPr>
                <w:rFonts w:ascii="Arial" w:hAnsi="Arial"/>
                <w:b/>
                <w:spacing w:val="0"/>
                <w:sz w:val="22"/>
                <w:szCs w:val="24"/>
                <w:lang w:val="es-ES" w:eastAsia="es-ES"/>
              </w:rPr>
              <w:tab/>
            </w:r>
            <w:r w:rsidRPr="00583382">
              <w:rPr>
                <w:rFonts w:ascii="Arial" w:hAnsi="Arial"/>
                <w:b/>
                <w:spacing w:val="0"/>
                <w:sz w:val="22"/>
                <w:szCs w:val="24"/>
                <w:lang w:val="es-ES" w:eastAsia="es-ES"/>
              </w:rPr>
              <w:tab/>
            </w:r>
            <w:r w:rsidRPr="00583382">
              <w:rPr>
                <w:rFonts w:ascii="Arial" w:hAnsi="Arial"/>
                <w:b/>
                <w:spacing w:val="0"/>
                <w:sz w:val="22"/>
                <w:szCs w:val="24"/>
                <w:lang w:val="es-ES" w:eastAsia="es-ES"/>
              </w:rPr>
              <w:tab/>
            </w:r>
            <w:r w:rsidRPr="00583382">
              <w:rPr>
                <w:rFonts w:ascii="Arial" w:hAnsi="Arial"/>
                <w:b/>
                <w:spacing w:val="0"/>
                <w:sz w:val="22"/>
                <w:szCs w:val="24"/>
                <w:lang w:val="es-ES" w:eastAsia="es-ES"/>
              </w:rPr>
              <w:tab/>
            </w:r>
            <w:r w:rsidRPr="00583382">
              <w:rPr>
                <w:rFonts w:ascii="Arial" w:hAnsi="Arial"/>
                <w:b/>
                <w:spacing w:val="0"/>
                <w:sz w:val="22"/>
                <w:szCs w:val="24"/>
                <w:lang w:val="es-ES" w:eastAsia="es-ES"/>
              </w:rPr>
              <w:tab/>
            </w:r>
            <w:r w:rsidRPr="00583382">
              <w:rPr>
                <w:rFonts w:ascii="Arial" w:hAnsi="Arial"/>
                <w:b/>
                <w:spacing w:val="0"/>
                <w:sz w:val="22"/>
                <w:szCs w:val="24"/>
                <w:lang w:val="es-ES" w:eastAsia="es-ES"/>
              </w:rPr>
              <w:tab/>
            </w:r>
            <w:r w:rsidRPr="00583382">
              <w:rPr>
                <w:rFonts w:ascii="Arial" w:hAnsi="Arial"/>
                <w:b/>
                <w:spacing w:val="0"/>
                <w:sz w:val="22"/>
                <w:szCs w:val="24"/>
                <w:lang w:val="es-ES" w:eastAsia="es-ES"/>
              </w:rPr>
              <w:tab/>
              <w:t xml:space="preserve">                       </w:t>
            </w:r>
            <w:r w:rsidRPr="00583382">
              <w:rPr>
                <w:rFonts w:ascii="Arial" w:hAnsi="Arial"/>
                <w:b/>
                <w:spacing w:val="0"/>
                <w:sz w:val="22"/>
                <w:szCs w:val="24"/>
                <w:lang w:val="es-ES" w:eastAsia="es-ES"/>
              </w:rPr>
              <w:tab/>
            </w:r>
            <w:r w:rsidRPr="00583382">
              <w:rPr>
                <w:rFonts w:ascii="Arial" w:hAnsi="Arial"/>
                <w:b/>
                <w:spacing w:val="0"/>
                <w:sz w:val="22"/>
                <w:szCs w:val="24"/>
                <w:lang w:val="es-ES" w:eastAsia="es-ES"/>
              </w:rPr>
              <w:tab/>
            </w:r>
            <w:r w:rsidRPr="00583382">
              <w:rPr>
                <w:rFonts w:ascii="Arial" w:hAnsi="Arial"/>
                <w:b/>
                <w:spacing w:val="0"/>
                <w:sz w:val="22"/>
                <w:szCs w:val="24"/>
                <w:lang w:val="es-ES" w:eastAsia="es-ES"/>
              </w:rPr>
              <w:tab/>
            </w:r>
            <w:r w:rsidRPr="00583382">
              <w:rPr>
                <w:rFonts w:ascii="Arial" w:hAnsi="Arial"/>
                <w:b/>
                <w:spacing w:val="0"/>
                <w:sz w:val="22"/>
                <w:szCs w:val="24"/>
                <w:lang w:val="es-ES" w:eastAsia="es-ES"/>
              </w:rPr>
              <w:tab/>
            </w:r>
            <w:r w:rsidRPr="00583382">
              <w:rPr>
                <w:rFonts w:ascii="Arial" w:hAnsi="Arial"/>
                <w:b/>
                <w:spacing w:val="0"/>
                <w:sz w:val="22"/>
                <w:szCs w:val="24"/>
                <w:lang w:val="es-ES" w:eastAsia="es-ES"/>
              </w:rPr>
              <w:tab/>
            </w:r>
          </w:p>
          <w:p w:rsidR="00583382" w:rsidRPr="00583382" w:rsidRDefault="00583382" w:rsidP="00BE7794">
            <w:pPr>
              <w:keepNext/>
              <w:keepLines/>
              <w:numPr>
                <w:ilvl w:val="0"/>
                <w:numId w:val="23"/>
              </w:numPr>
              <w:suppressAutoHyphens w:val="0"/>
              <w:autoSpaceDN/>
              <w:spacing w:before="120" w:after="120" w:line="360" w:lineRule="auto"/>
              <w:jc w:val="both"/>
              <w:textAlignment w:val="auto"/>
              <w:rPr>
                <w:rFonts w:ascii="Arial" w:hAnsi="Arial"/>
                <w:b/>
                <w:spacing w:val="0"/>
                <w:sz w:val="22"/>
                <w:szCs w:val="24"/>
                <w:lang w:val="es-ES" w:eastAsia="es-ES"/>
              </w:rPr>
            </w:pPr>
            <w:r w:rsidRPr="00583382">
              <w:rPr>
                <w:rFonts w:ascii="Arial" w:hAnsi="Arial"/>
                <w:b/>
                <w:spacing w:val="0"/>
                <w:sz w:val="22"/>
                <w:szCs w:val="24"/>
                <w:u w:val="single"/>
                <w:lang w:val="es-ES" w:eastAsia="es-ES"/>
              </w:rPr>
              <w:t>PAGAR</w:t>
            </w:r>
            <w:r w:rsidRPr="00583382">
              <w:rPr>
                <w:rFonts w:ascii="Arial" w:hAnsi="Arial"/>
                <w:b/>
                <w:spacing w:val="0"/>
                <w:sz w:val="22"/>
                <w:szCs w:val="24"/>
                <w:lang w:val="es-ES" w:eastAsia="es-ES"/>
              </w:rPr>
              <w:t xml:space="preserve"> una TARIFA adicional de</w:t>
            </w:r>
            <w:r w:rsidRPr="00583382">
              <w:rPr>
                <w:rFonts w:ascii="Arial" w:hAnsi="Arial"/>
                <w:spacing w:val="0"/>
                <w:sz w:val="22"/>
                <w:szCs w:val="24"/>
                <w:lang w:val="es-ES" w:eastAsia="es-ES"/>
              </w:rPr>
              <w:t xml:space="preserve"> ………… por mes</w:t>
            </w:r>
            <w:r w:rsidRPr="00583382">
              <w:rPr>
                <w:rFonts w:ascii="Arial" w:hAnsi="Arial"/>
                <w:b/>
                <w:spacing w:val="0"/>
                <w:sz w:val="22"/>
                <w:szCs w:val="24"/>
                <w:u w:val="single"/>
                <w:lang w:val="es-ES" w:eastAsia="es-ES"/>
              </w:rPr>
              <w:t xml:space="preserve"> en la factura de agua</w:t>
            </w:r>
            <w:r w:rsidRPr="00583382">
              <w:rPr>
                <w:rFonts w:ascii="Arial" w:hAnsi="Arial"/>
                <w:spacing w:val="0"/>
                <w:sz w:val="22"/>
                <w:szCs w:val="24"/>
                <w:lang w:val="es-ES" w:eastAsia="es-ES"/>
              </w:rPr>
              <w:t xml:space="preserve"> y</w:t>
            </w:r>
            <w:r w:rsidRPr="00583382">
              <w:rPr>
                <w:rFonts w:ascii="Arial" w:hAnsi="Arial"/>
                <w:b/>
                <w:spacing w:val="0"/>
                <w:sz w:val="22"/>
                <w:szCs w:val="24"/>
                <w:lang w:val="es-ES" w:eastAsia="es-ES"/>
              </w:rPr>
              <w:t xml:space="preserve"> TENER </w:t>
            </w:r>
            <w:r w:rsidRPr="00583382">
              <w:rPr>
                <w:rFonts w:ascii="Arial" w:hAnsi="Arial"/>
                <w:spacing w:val="0"/>
                <w:sz w:val="22"/>
                <w:szCs w:val="24"/>
                <w:lang w:val="es-ES" w:eastAsia="es-ES"/>
              </w:rPr>
              <w:t>los SERVICIOS DE ALCANTARILLADO SANITARIO y TRATAMIENTO DE AGUAS NEGRAS disponible</w:t>
            </w:r>
          </w:p>
          <w:p w:rsidR="00583382" w:rsidRPr="00583382" w:rsidRDefault="00583382" w:rsidP="00BE7794">
            <w:pPr>
              <w:keepNext/>
              <w:keepLines/>
              <w:numPr>
                <w:ilvl w:val="0"/>
                <w:numId w:val="23"/>
              </w:numPr>
              <w:suppressAutoHyphens w:val="0"/>
              <w:autoSpaceDN/>
              <w:spacing w:before="120" w:after="120" w:line="360" w:lineRule="auto"/>
              <w:jc w:val="both"/>
              <w:textAlignment w:val="auto"/>
              <w:rPr>
                <w:rFonts w:ascii="Arial" w:hAnsi="Arial"/>
                <w:b/>
                <w:spacing w:val="0"/>
                <w:sz w:val="22"/>
                <w:szCs w:val="24"/>
                <w:lang w:val="es-ES" w:eastAsia="es-ES"/>
              </w:rPr>
            </w:pPr>
            <w:r w:rsidRPr="00583382">
              <w:rPr>
                <w:rFonts w:ascii="Arial" w:hAnsi="Arial"/>
                <w:b/>
                <w:spacing w:val="0"/>
                <w:sz w:val="22"/>
                <w:szCs w:val="24"/>
                <w:u w:val="single"/>
                <w:lang w:val="es-ES" w:eastAsia="es-ES"/>
              </w:rPr>
              <w:t>NO PAGAR……………………….</w:t>
            </w:r>
          </w:p>
          <w:p w:rsidR="00583382" w:rsidRPr="00583382" w:rsidRDefault="00583382" w:rsidP="00583382">
            <w:pPr>
              <w:pBdr>
                <w:top w:val="single" w:sz="6" w:space="1" w:color="auto" w:shadow="1"/>
                <w:left w:val="single" w:sz="6" w:space="1" w:color="auto" w:shadow="1"/>
                <w:bottom w:val="single" w:sz="6" w:space="1" w:color="auto" w:shadow="1"/>
                <w:right w:val="single" w:sz="6" w:space="1" w:color="auto" w:shadow="1"/>
              </w:pBdr>
              <w:suppressAutoHyphens w:val="0"/>
              <w:autoSpaceDN/>
              <w:spacing w:before="120" w:after="120" w:line="360" w:lineRule="auto"/>
              <w:jc w:val="both"/>
              <w:textAlignment w:val="auto"/>
              <w:rPr>
                <w:rFonts w:ascii="Arial" w:hAnsi="Arial"/>
                <w:spacing w:val="0"/>
                <w:sz w:val="20"/>
                <w:szCs w:val="24"/>
                <w:lang w:val="es-ES" w:eastAsia="es-ES"/>
              </w:rPr>
            </w:pPr>
          </w:p>
          <w:p w:rsidR="00583382" w:rsidRPr="00583382" w:rsidRDefault="00583382" w:rsidP="00583382">
            <w:pPr>
              <w:suppressAutoHyphens w:val="0"/>
              <w:autoSpaceDN/>
              <w:spacing w:before="120" w:after="120" w:line="360" w:lineRule="auto"/>
              <w:jc w:val="both"/>
              <w:textAlignment w:val="auto"/>
              <w:rPr>
                <w:rFonts w:ascii="Arial" w:eastAsia="Arial Unicode MS" w:hAnsi="Arial" w:cs="Arial"/>
                <w:b/>
                <w:bCs/>
                <w:spacing w:val="0"/>
                <w:sz w:val="16"/>
                <w:szCs w:val="16"/>
                <w:lang w:val="es-ES" w:eastAsia="es-ES"/>
              </w:rPr>
            </w:pPr>
          </w:p>
        </w:tc>
        <w:tc>
          <w:tcPr>
            <w:tcW w:w="103" w:type="dxa"/>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c>
          <w:tcPr>
            <w:tcW w:w="180" w:type="dxa"/>
            <w:tcBorders>
              <w:top w:val="nil"/>
              <w:left w:val="nil"/>
              <w:bottom w:val="nil"/>
              <w:right w:val="nil"/>
            </w:tcBorders>
            <w:noWrap/>
            <w:tcMar>
              <w:top w:w="15" w:type="dxa"/>
              <w:left w:w="15" w:type="dxa"/>
              <w:bottom w:w="0" w:type="dxa"/>
              <w:right w:w="15" w:type="dxa"/>
            </w:tcMar>
            <w:vAlign w:val="center"/>
          </w:tcPr>
          <w:p w:rsidR="00583382" w:rsidRPr="00583382" w:rsidRDefault="00583382" w:rsidP="00583382">
            <w:pPr>
              <w:suppressAutoHyphens w:val="0"/>
              <w:autoSpaceDN/>
              <w:spacing w:before="120" w:after="120" w:line="360" w:lineRule="auto"/>
              <w:jc w:val="center"/>
              <w:textAlignment w:val="auto"/>
              <w:rPr>
                <w:rFonts w:ascii="Arial" w:eastAsia="Arial Unicode MS" w:hAnsi="Arial" w:cs="Arial"/>
                <w:spacing w:val="0"/>
                <w:sz w:val="16"/>
                <w:szCs w:val="16"/>
                <w:lang w:val="es-ES" w:eastAsia="es-ES"/>
              </w:rPr>
            </w:pPr>
          </w:p>
        </w:tc>
      </w:tr>
    </w:tbl>
    <w:p w:rsidR="00583382" w:rsidRDefault="00583382" w:rsidP="0025752F">
      <w:pPr>
        <w:rPr>
          <w:lang w:val="es-ES_tradnl"/>
        </w:rPr>
      </w:pPr>
    </w:p>
    <w:p w:rsidR="00583382" w:rsidRDefault="00583382">
      <w:pPr>
        <w:suppressAutoHyphens w:val="0"/>
        <w:rPr>
          <w:lang w:val="es-ES_tradnl"/>
        </w:rPr>
      </w:pPr>
      <w:r>
        <w:rPr>
          <w:lang w:val="es-ES_tradnl"/>
        </w:rPr>
        <w:br w:type="page"/>
      </w:r>
    </w:p>
    <w:p w:rsidR="00BE7794" w:rsidRPr="00BE7794" w:rsidRDefault="00BE7794" w:rsidP="00BE7794">
      <w:pPr>
        <w:keepNext/>
        <w:outlineLvl w:val="0"/>
        <w:rPr>
          <w:rFonts w:ascii="Times New Roman Bold" w:hAnsi="Times New Roman Bold"/>
          <w:b/>
          <w:smallCaps/>
          <w:spacing w:val="0"/>
          <w:szCs w:val="24"/>
          <w:lang w:val="es-ES"/>
        </w:rPr>
      </w:pPr>
      <w:r w:rsidRPr="00BE7794">
        <w:rPr>
          <w:rFonts w:ascii="Times New Roman Bold" w:hAnsi="Times New Roman Bold"/>
          <w:b/>
          <w:smallCaps/>
          <w:spacing w:val="0"/>
          <w:szCs w:val="24"/>
          <w:lang w:val="es-ES"/>
        </w:rPr>
        <w:t>Encuesta de Valorización Contingente</w:t>
      </w:r>
    </w:p>
    <w:p w:rsidR="00BE7794" w:rsidRPr="00BE7794" w:rsidRDefault="00BE7794" w:rsidP="00BE7794">
      <w:pPr>
        <w:rPr>
          <w:lang w:val="es-ES"/>
        </w:rPr>
      </w:pPr>
    </w:p>
    <w:p w:rsidR="00BE7794" w:rsidRPr="00BE7794" w:rsidRDefault="00BE7794" w:rsidP="00BE7794">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4"/>
        <w:gridCol w:w="1134"/>
        <w:gridCol w:w="5529"/>
        <w:gridCol w:w="708"/>
        <w:gridCol w:w="709"/>
        <w:gridCol w:w="709"/>
      </w:tblGrid>
      <w:tr w:rsidR="00BE7794" w:rsidRPr="00BE7794" w:rsidTr="00122302">
        <w:trPr>
          <w:cantSplit/>
        </w:trPr>
        <w:tc>
          <w:tcPr>
            <w:tcW w:w="1204" w:type="dxa"/>
            <w:tcBorders>
              <w:top w:val="nil"/>
              <w:left w:val="nil"/>
              <w:bottom w:val="nil"/>
              <w:right w:val="nil"/>
            </w:tcBorders>
            <w:vAlign w:val="center"/>
            <w:hideMark/>
          </w:tcPr>
          <w:p w:rsidR="00BE7794" w:rsidRPr="00BE7794" w:rsidRDefault="00BE7794" w:rsidP="00BE7794">
            <w:pPr>
              <w:rPr>
                <w:sz w:val="18"/>
              </w:rPr>
            </w:pPr>
            <w:r w:rsidRPr="00BE7794">
              <w:rPr>
                <w:sz w:val="18"/>
              </w:rPr>
              <w:t>Encuesta Nº</w:t>
            </w:r>
          </w:p>
        </w:tc>
        <w:tc>
          <w:tcPr>
            <w:tcW w:w="1134"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sz w:val="18"/>
              </w:rPr>
            </w:pPr>
          </w:p>
        </w:tc>
        <w:tc>
          <w:tcPr>
            <w:tcW w:w="5529" w:type="dxa"/>
            <w:tcBorders>
              <w:top w:val="nil"/>
              <w:left w:val="nil"/>
              <w:bottom w:val="nil"/>
              <w:right w:val="single" w:sz="4" w:space="0" w:color="auto"/>
            </w:tcBorders>
            <w:hideMark/>
          </w:tcPr>
          <w:p w:rsidR="00BE7794" w:rsidRPr="00BE7794" w:rsidRDefault="00BE7794" w:rsidP="00BE7794">
            <w:pPr>
              <w:rPr>
                <w:sz w:val="18"/>
              </w:rPr>
            </w:pPr>
            <w:r w:rsidRPr="00BE7794">
              <w:rPr>
                <w:sz w:val="18"/>
              </w:rPr>
              <w:t xml:space="preserve">                                                                                    Fecha: (d/m/a)</w:t>
            </w:r>
          </w:p>
        </w:tc>
        <w:tc>
          <w:tcPr>
            <w:tcW w:w="708" w:type="dxa"/>
            <w:tcBorders>
              <w:top w:val="single" w:sz="4" w:space="0" w:color="auto"/>
              <w:left w:val="single" w:sz="4" w:space="0" w:color="auto"/>
              <w:bottom w:val="single" w:sz="4" w:space="0" w:color="auto"/>
              <w:right w:val="single" w:sz="4" w:space="0" w:color="auto"/>
            </w:tcBorders>
          </w:tcPr>
          <w:p w:rsidR="00BE7794" w:rsidRPr="00BE7794" w:rsidRDefault="00BE7794" w:rsidP="00BE7794">
            <w:pPr>
              <w:rPr>
                <w:sz w:val="18"/>
              </w:rPr>
            </w:pPr>
          </w:p>
        </w:tc>
        <w:tc>
          <w:tcPr>
            <w:tcW w:w="709" w:type="dxa"/>
            <w:tcBorders>
              <w:top w:val="single" w:sz="4" w:space="0" w:color="auto"/>
              <w:left w:val="single" w:sz="4" w:space="0" w:color="auto"/>
              <w:bottom w:val="single" w:sz="4" w:space="0" w:color="auto"/>
              <w:right w:val="single" w:sz="4" w:space="0" w:color="auto"/>
            </w:tcBorders>
          </w:tcPr>
          <w:p w:rsidR="00BE7794" w:rsidRPr="00BE7794" w:rsidRDefault="00BE7794" w:rsidP="00BE7794">
            <w:pPr>
              <w:rPr>
                <w:sz w:val="18"/>
              </w:rPr>
            </w:pPr>
          </w:p>
        </w:tc>
        <w:tc>
          <w:tcPr>
            <w:tcW w:w="709" w:type="dxa"/>
            <w:tcBorders>
              <w:top w:val="single" w:sz="4" w:space="0" w:color="auto"/>
              <w:left w:val="single" w:sz="4" w:space="0" w:color="auto"/>
              <w:bottom w:val="single" w:sz="4" w:space="0" w:color="auto"/>
              <w:right w:val="single" w:sz="4" w:space="0" w:color="auto"/>
            </w:tcBorders>
          </w:tcPr>
          <w:p w:rsidR="00BE7794" w:rsidRPr="00BE7794" w:rsidRDefault="00BE7794" w:rsidP="00BE7794">
            <w:pPr>
              <w:rPr>
                <w:sz w:val="18"/>
              </w:rPr>
            </w:pPr>
          </w:p>
        </w:tc>
      </w:tr>
    </w:tbl>
    <w:p w:rsidR="00BE7794" w:rsidRPr="00BE7794" w:rsidRDefault="00BE7794" w:rsidP="00BE7794">
      <w:pPr>
        <w:jc w:val="both"/>
        <w:rPr>
          <w:sz w:val="18"/>
        </w:rPr>
      </w:pPr>
    </w:p>
    <w:p w:rsidR="00BE7794" w:rsidRPr="00BE7794" w:rsidRDefault="00BE7794" w:rsidP="00BE7794">
      <w:pPr>
        <w:jc w:val="both"/>
        <w:rPr>
          <w:sz w:val="16"/>
          <w:szCs w:val="16"/>
          <w:lang w:val="es-ES"/>
        </w:rPr>
      </w:pPr>
      <w:r w:rsidRPr="00BE7794">
        <w:rPr>
          <w:sz w:val="16"/>
          <w:szCs w:val="16"/>
          <w:lang w:val="es-ES"/>
        </w:rPr>
        <w:t xml:space="preserve">Buenos días/tardes, mi nombre es ........................... , estoy realizando un estudio en las zonas donde aun no ha llegado el sistema de cloacas, desde ya que su opinión es muy importante y por ello le voy a solicitar me conceda cinco minutos de su tiempo, sírvase hablar libremente que sus respuestas serán tratadas con la más estricta reserva profesional (Ley 17.622). </w:t>
      </w:r>
    </w:p>
    <w:p w:rsidR="00BE7794" w:rsidRPr="00BE7794" w:rsidRDefault="00BE7794" w:rsidP="00BE7794">
      <w:pPr>
        <w:rPr>
          <w:sz w:val="10"/>
          <w:lang w:val="es-ES" w:eastAsia="es-ES_tradnl"/>
        </w:rPr>
      </w:pPr>
    </w:p>
    <w:p w:rsidR="00BE7794" w:rsidRPr="00BE7794" w:rsidRDefault="00BE7794" w:rsidP="00BE7794">
      <w:pPr>
        <w:rPr>
          <w:sz w:val="2"/>
          <w:szCs w:val="8"/>
          <w:lang w:val="es-ES" w:eastAsia="es-ES_tradnl"/>
        </w:rPr>
        <w:sectPr w:rsidR="00BE7794" w:rsidRPr="00BE7794" w:rsidSect="00122302">
          <w:pgSz w:w="12240" w:h="15840" w:code="1"/>
          <w:pgMar w:top="1440" w:right="1627" w:bottom="1440" w:left="1440" w:header="720" w:footer="720" w:gutter="0"/>
          <w:cols w:space="720"/>
          <w:docGrid w:linePitch="326"/>
        </w:sect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Filtro 1:</w:t>
      </w:r>
      <w:r w:rsidRPr="00BE7794">
        <w:rPr>
          <w:rFonts w:ascii="Comic Sans MS" w:hAnsi="Comic Sans MS" w:cs="Arial"/>
          <w:sz w:val="18"/>
          <w:lang w:val="es-ES_tradnl"/>
        </w:rPr>
        <w:t xml:space="preserve"> ¿Su vivienda esta conectada a la </w:t>
      </w:r>
      <w:r w:rsidRPr="00BE7794">
        <w:rPr>
          <w:rFonts w:ascii="Comic Sans MS" w:hAnsi="Comic Sans MS" w:cs="Arial"/>
          <w:b/>
          <w:sz w:val="18"/>
          <w:u w:val="single"/>
          <w:lang w:val="es-ES_tradnl"/>
        </w:rPr>
        <w:t>red pública de agua</w:t>
      </w:r>
      <w:r w:rsidRPr="00BE7794">
        <w:rPr>
          <w:rFonts w:ascii="Comic Sans MS" w:hAnsi="Comic Sans MS" w:cs="Arial"/>
          <w:sz w:val="18"/>
          <w:lang w:val="es-ES_tradnl"/>
        </w:rPr>
        <w:t xml:space="preserve"> (de AySA u Otros)?</w:t>
      </w:r>
    </w:p>
    <w:p w:rsidR="00BE7794" w:rsidRPr="00BE7794" w:rsidRDefault="00BE7794" w:rsidP="00BE7794">
      <w:pPr>
        <w:rPr>
          <w:rFonts w:ascii="Comic Sans MS" w:hAnsi="Comic Sans MS" w:cs="Arial"/>
          <w:sz w:val="16"/>
          <w:lang w:val="es-ES"/>
        </w:rPr>
      </w:pPr>
      <w:r w:rsidRPr="00BE7794">
        <w:rPr>
          <w:rFonts w:ascii="Comic Sans MS" w:hAnsi="Comic Sans MS" w:cs="Arial"/>
          <w:sz w:val="18"/>
          <w:lang w:val="es-ES_tradnl"/>
        </w:rPr>
        <w:t xml:space="preserve">  </w:t>
      </w:r>
      <w:r w:rsidRPr="00BE7794">
        <w:rPr>
          <w:sz w:val="18"/>
          <w:lang w:val="es-ES"/>
        </w:rPr>
        <w:t xml:space="preserve">Si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 xml:space="preserve">(1) </w:t>
      </w:r>
      <w:r w:rsidRPr="00BE7794">
        <w:rPr>
          <w:rFonts w:ascii="Comic Sans MS" w:hAnsi="Comic Sans MS" w:cs="Arial"/>
          <w:sz w:val="16"/>
          <w:lang w:val="es-ES"/>
        </w:rPr>
        <w:t>(Continua)</w:t>
      </w:r>
      <w:r w:rsidRPr="00BE7794">
        <w:rPr>
          <w:sz w:val="18"/>
          <w:lang w:val="es-ES"/>
        </w:rPr>
        <w:tab/>
        <w:t xml:space="preserve">NO </w:t>
      </w:r>
      <w:r w:rsidRPr="00BE7794">
        <w:fldChar w:fldCharType="begin">
          <w:ffData>
            <w:name w:val="Casilla2"/>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(2)</w:t>
      </w:r>
      <w:r w:rsidRPr="00BE7794">
        <w:rPr>
          <w:rFonts w:ascii="Comic Sans MS" w:hAnsi="Comic Sans MS" w:cs="Arial"/>
          <w:sz w:val="16"/>
          <w:lang w:val="es-ES"/>
        </w:rPr>
        <w:t xml:space="preserve"> (Fin de la encuesta)</w:t>
      </w:r>
    </w:p>
    <w:p w:rsidR="00BE7794" w:rsidRPr="00BE7794" w:rsidRDefault="00BE7794" w:rsidP="00BE7794">
      <w:pPr>
        <w:rPr>
          <w:rFonts w:ascii="Comic Sans MS" w:hAnsi="Comic Sans MS" w:cs="Arial"/>
          <w:sz w:val="8"/>
          <w:szCs w:val="8"/>
          <w:lang w:val="es-ES"/>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Filtro 2:</w:t>
      </w:r>
      <w:r w:rsidRPr="00BE7794">
        <w:rPr>
          <w:rFonts w:ascii="Comic Sans MS" w:hAnsi="Comic Sans MS" w:cs="Arial"/>
          <w:sz w:val="18"/>
          <w:lang w:val="es-ES_tradnl"/>
        </w:rPr>
        <w:t xml:space="preserve"> ¿Su vivienda esta conectada </w:t>
      </w:r>
      <w:r w:rsidRPr="00BE7794">
        <w:rPr>
          <w:rFonts w:ascii="Comic Sans MS" w:hAnsi="Comic Sans MS" w:cs="Arial"/>
          <w:b/>
          <w:sz w:val="18"/>
          <w:u w:val="single"/>
          <w:lang w:val="es-ES_tradnl"/>
        </w:rPr>
        <w:t>a las cloacas</w:t>
      </w:r>
      <w:r w:rsidRPr="00BE7794">
        <w:rPr>
          <w:rFonts w:ascii="Comic Sans MS" w:hAnsi="Comic Sans MS" w:cs="Arial"/>
          <w:sz w:val="18"/>
          <w:lang w:val="es-ES_tradnl"/>
        </w:rPr>
        <w:t xml:space="preserve"> (de AySA u Otros)? </w:t>
      </w:r>
    </w:p>
    <w:p w:rsidR="00BE7794" w:rsidRPr="00BE7794" w:rsidRDefault="00BE7794" w:rsidP="00BE7794">
      <w:pPr>
        <w:rPr>
          <w:rFonts w:ascii="Comic Sans MS" w:hAnsi="Comic Sans MS" w:cs="Arial"/>
          <w:sz w:val="16"/>
          <w:lang w:val="es-ES"/>
        </w:rPr>
      </w:pPr>
      <w:r w:rsidRPr="00BE7794">
        <w:rPr>
          <w:rFonts w:ascii="Comic Sans MS" w:hAnsi="Comic Sans MS" w:cs="Arial"/>
          <w:sz w:val="18"/>
          <w:lang w:val="es-ES_tradnl"/>
        </w:rPr>
        <w:t xml:space="preserve">  </w:t>
      </w:r>
      <w:r w:rsidRPr="00BE7794">
        <w:rPr>
          <w:sz w:val="18"/>
          <w:lang w:val="es-ES"/>
        </w:rPr>
        <w:t xml:space="preserve">Si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 xml:space="preserve">(1) </w:t>
      </w:r>
      <w:r w:rsidRPr="00BE7794">
        <w:rPr>
          <w:rFonts w:ascii="Comic Sans MS" w:hAnsi="Comic Sans MS" w:cs="Arial"/>
          <w:sz w:val="16"/>
          <w:lang w:val="es-ES"/>
        </w:rPr>
        <w:t>(Fin de la encuesta)</w:t>
      </w:r>
      <w:r w:rsidRPr="00BE7794">
        <w:rPr>
          <w:sz w:val="18"/>
          <w:lang w:val="es-ES"/>
        </w:rPr>
        <w:tab/>
        <w:t xml:space="preserve">NO </w:t>
      </w:r>
      <w:r w:rsidRPr="00BE7794">
        <w:fldChar w:fldCharType="begin">
          <w:ffData>
            <w:name w:val="Casilla2"/>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(2)</w:t>
      </w:r>
      <w:r w:rsidRPr="00BE7794">
        <w:rPr>
          <w:rFonts w:ascii="Comic Sans MS" w:hAnsi="Comic Sans MS" w:cs="Arial"/>
          <w:sz w:val="16"/>
          <w:lang w:val="es-ES"/>
        </w:rPr>
        <w:t xml:space="preserve"> (Continua)</w:t>
      </w:r>
    </w:p>
    <w:p w:rsidR="00BE7794" w:rsidRPr="00BE7794" w:rsidRDefault="00BE7794" w:rsidP="00BE7794">
      <w:pPr>
        <w:rPr>
          <w:rFonts w:ascii="Comic Sans MS" w:hAnsi="Comic Sans MS" w:cs="Arial"/>
          <w:sz w:val="8"/>
          <w:szCs w:val="8"/>
          <w:lang w:val="es-ES"/>
        </w:rPr>
      </w:pPr>
    </w:p>
    <w:p w:rsidR="00BE7794" w:rsidRPr="00BE7794" w:rsidRDefault="00BE7794" w:rsidP="00BE7794">
      <w:pPr>
        <w:rPr>
          <w:sz w:val="2"/>
          <w:lang w:val="es-ES"/>
        </w:rPr>
      </w:pPr>
    </w:p>
    <w:p w:rsidR="00BE7794" w:rsidRPr="00BE7794" w:rsidRDefault="00BE7794" w:rsidP="00BE7794">
      <w:pPr>
        <w:jc w:val="both"/>
        <w:rPr>
          <w:sz w:val="20"/>
          <w:lang w:val="es-ES"/>
        </w:rPr>
      </w:pPr>
      <w:r w:rsidRPr="00BE7794">
        <w:rPr>
          <w:rFonts w:ascii="Comic Sans MS" w:hAnsi="Comic Sans MS" w:cs="Arial"/>
          <w:b/>
          <w:sz w:val="18"/>
          <w:lang w:val="es-ES_tradnl"/>
        </w:rPr>
        <w:t>Filtro 3:</w:t>
      </w:r>
      <w:r w:rsidRPr="00BE7794">
        <w:rPr>
          <w:rFonts w:ascii="Comic Sans MS" w:hAnsi="Comic Sans MS" w:cs="Arial"/>
          <w:sz w:val="18"/>
          <w:lang w:val="es-ES_tradnl"/>
        </w:rPr>
        <w:t xml:space="preserve"> ¿Por la puerta de su casa pasan las cloacas (de AySA u Otros)?</w:t>
      </w:r>
    </w:p>
    <w:p w:rsidR="00BE7794" w:rsidRPr="00BE7794" w:rsidRDefault="00BE7794" w:rsidP="00BE7794">
      <w:pPr>
        <w:rPr>
          <w:rFonts w:ascii="Comic Sans MS" w:hAnsi="Comic Sans MS" w:cs="Arial"/>
          <w:sz w:val="16"/>
          <w:lang w:val="es-ES"/>
        </w:rPr>
      </w:pPr>
      <w:r w:rsidRPr="00BE7794">
        <w:rPr>
          <w:rFonts w:ascii="Comic Sans MS" w:hAnsi="Comic Sans MS" w:cs="Arial"/>
          <w:sz w:val="18"/>
          <w:lang w:val="es-ES_tradnl"/>
        </w:rPr>
        <w:t xml:space="preserve">  </w:t>
      </w:r>
      <w:r w:rsidRPr="00BE7794">
        <w:rPr>
          <w:sz w:val="18"/>
          <w:lang w:val="es-ES"/>
        </w:rPr>
        <w:t xml:space="preserve">Si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 xml:space="preserve">(1) </w:t>
      </w:r>
      <w:r w:rsidRPr="00BE7794">
        <w:rPr>
          <w:rFonts w:ascii="Comic Sans MS" w:hAnsi="Comic Sans MS" w:cs="Arial"/>
          <w:sz w:val="16"/>
          <w:lang w:val="es-ES"/>
        </w:rPr>
        <w:t>(Fin de la encuesta)</w:t>
      </w:r>
      <w:r w:rsidRPr="00BE7794">
        <w:rPr>
          <w:sz w:val="18"/>
          <w:lang w:val="es-ES"/>
        </w:rPr>
        <w:tab/>
        <w:t xml:space="preserve">NO </w:t>
      </w:r>
      <w:r w:rsidRPr="00BE7794">
        <w:fldChar w:fldCharType="begin">
          <w:ffData>
            <w:name w:val="Casilla2"/>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(2)</w:t>
      </w:r>
      <w:r w:rsidRPr="00BE7794">
        <w:rPr>
          <w:rFonts w:ascii="Comic Sans MS" w:hAnsi="Comic Sans MS" w:cs="Arial"/>
          <w:sz w:val="16"/>
          <w:lang w:val="es-ES"/>
        </w:rPr>
        <w:t xml:space="preserve"> (Continua)</w:t>
      </w:r>
    </w:p>
    <w:p w:rsidR="00BE7794" w:rsidRPr="00BE7794" w:rsidRDefault="00BE7794" w:rsidP="00BE7794">
      <w:pPr>
        <w:rPr>
          <w:rFonts w:ascii="Comic Sans MS" w:hAnsi="Comic Sans MS" w:cs="Arial"/>
          <w:sz w:val="8"/>
          <w:szCs w:val="8"/>
          <w:lang w:val="es-ES"/>
        </w:rPr>
      </w:pPr>
    </w:p>
    <w:p w:rsidR="00BE7794" w:rsidRPr="00BE7794" w:rsidRDefault="00BE7794" w:rsidP="00BE7794">
      <w:pPr>
        <w:jc w:val="both"/>
        <w:rPr>
          <w:sz w:val="20"/>
          <w:lang w:val="es-ES"/>
        </w:rPr>
      </w:pPr>
      <w:r w:rsidRPr="00BE7794">
        <w:rPr>
          <w:rFonts w:ascii="Comic Sans MS" w:hAnsi="Comic Sans MS" w:cs="Arial"/>
          <w:b/>
          <w:sz w:val="18"/>
          <w:lang w:val="es-ES_tradnl"/>
        </w:rPr>
        <w:t>Filtro 4:</w:t>
      </w:r>
      <w:r w:rsidRPr="00BE7794">
        <w:rPr>
          <w:rFonts w:ascii="Comic Sans MS" w:hAnsi="Comic Sans MS" w:cs="Arial"/>
          <w:sz w:val="18"/>
          <w:lang w:val="es-ES_tradnl"/>
        </w:rPr>
        <w:t xml:space="preserve"> ¿Es usted la persona que genera </w:t>
      </w:r>
      <w:r w:rsidRPr="00BE7794">
        <w:rPr>
          <w:rFonts w:ascii="Comic Sans MS" w:hAnsi="Comic Sans MS" w:cs="Arial"/>
          <w:b/>
          <w:sz w:val="18"/>
          <w:u w:val="single"/>
          <w:lang w:val="es-ES_tradnl"/>
        </w:rPr>
        <w:t>mayor aportes en el hogar o su cónyuge</w:t>
      </w:r>
      <w:r w:rsidRPr="00BE7794">
        <w:rPr>
          <w:rFonts w:ascii="Comic Sans MS" w:hAnsi="Comic Sans MS" w:cs="Arial"/>
          <w:sz w:val="18"/>
          <w:lang w:val="es-ES_tradnl"/>
        </w:rPr>
        <w:t>?</w:t>
      </w:r>
    </w:p>
    <w:p w:rsidR="00BE7794" w:rsidRPr="00BE7794" w:rsidRDefault="00BE7794" w:rsidP="00BE7794">
      <w:pPr>
        <w:rPr>
          <w:sz w:val="20"/>
          <w:lang w:val="es-ES"/>
        </w:rPr>
      </w:pPr>
      <w:r w:rsidRPr="00BE7794">
        <w:rPr>
          <w:rFonts w:ascii="Comic Sans MS" w:hAnsi="Comic Sans MS" w:cs="Arial"/>
          <w:sz w:val="18"/>
          <w:lang w:val="es-ES_tradnl"/>
        </w:rPr>
        <w:t xml:space="preserve">  </w:t>
      </w:r>
      <w:r w:rsidRPr="00BE7794">
        <w:rPr>
          <w:sz w:val="18"/>
          <w:lang w:val="es-ES"/>
        </w:rPr>
        <w:t xml:space="preserve">Si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 xml:space="preserve">(1) </w:t>
      </w:r>
      <w:r w:rsidRPr="00BE7794">
        <w:rPr>
          <w:rFonts w:ascii="Comic Sans MS" w:hAnsi="Comic Sans MS" w:cs="Arial"/>
          <w:sz w:val="16"/>
          <w:lang w:val="es-ES"/>
        </w:rPr>
        <w:t>(Continua)</w:t>
      </w:r>
      <w:r w:rsidRPr="00BE7794">
        <w:rPr>
          <w:sz w:val="18"/>
          <w:lang w:val="es-ES"/>
        </w:rPr>
        <w:tab/>
        <w:t xml:space="preserve">NO </w:t>
      </w:r>
      <w:r w:rsidRPr="00BE7794">
        <w:fldChar w:fldCharType="begin">
          <w:ffData>
            <w:name w:val="Casilla2"/>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(2)</w:t>
      </w:r>
      <w:r w:rsidRPr="00BE7794">
        <w:rPr>
          <w:rFonts w:ascii="Comic Sans MS" w:hAnsi="Comic Sans MS" w:cs="Arial"/>
          <w:sz w:val="16"/>
          <w:lang w:val="es-ES"/>
        </w:rPr>
        <w:t xml:space="preserve"> (Fin de la encuesta)</w:t>
      </w:r>
    </w:p>
    <w:p w:rsidR="00BE7794" w:rsidRPr="00BE7794" w:rsidRDefault="00BE7794" w:rsidP="00BE7794">
      <w:pPr>
        <w:rPr>
          <w:sz w:val="8"/>
          <w:szCs w:val="8"/>
          <w:lang w:val="es-ES"/>
        </w:rPr>
      </w:pPr>
    </w:p>
    <w:p w:rsidR="00BE7794" w:rsidRPr="00BE7794" w:rsidRDefault="00BE7794" w:rsidP="00BE7794">
      <w:pPr>
        <w:rPr>
          <w:sz w:val="28"/>
          <w:lang w:val="es-ES"/>
        </w:rPr>
      </w:pPr>
      <w:r w:rsidRPr="00BE7794">
        <w:rPr>
          <w:lang w:val="es-ES"/>
        </w:rPr>
        <w:t>A. Punto Muestra</w:t>
      </w:r>
      <w:r w:rsidRPr="00BE7794">
        <w:rPr>
          <w:lang w:val="es-ES"/>
        </w:rPr>
        <w:tab/>
      </w:r>
      <w:r w:rsidRPr="00BE7794">
        <w:rPr>
          <w:lang w:val="es-ES"/>
        </w:rPr>
        <w:tab/>
        <w:t>Moreno</w:t>
      </w:r>
      <w:r w:rsidRPr="00BE7794">
        <w:rPr>
          <w:lang w:val="es-ES"/>
        </w:rPr>
        <w:tab/>
        <w:t xml:space="preserve">           </w:t>
      </w:r>
      <w:r w:rsidRPr="00BE7794">
        <w:rPr>
          <w:sz w:val="28"/>
        </w:rPr>
        <w:fldChar w:fldCharType="begin">
          <w:ffData>
            <w:name w:val="Casilla1"/>
            <w:enabled/>
            <w:calcOnExit w:val="0"/>
            <w:checkBox>
              <w:sizeAuto/>
              <w:default w:val="0"/>
            </w:checkBox>
          </w:ffData>
        </w:fldChar>
      </w:r>
      <w:r w:rsidRPr="00BE7794">
        <w:rPr>
          <w:sz w:val="28"/>
          <w:lang w:val="es-ES"/>
        </w:rPr>
        <w:instrText xml:space="preserve"> FORMCHECKBOX </w:instrText>
      </w:r>
      <w:r w:rsidR="007310B6">
        <w:rPr>
          <w:sz w:val="28"/>
        </w:rPr>
      </w:r>
      <w:r w:rsidR="007310B6">
        <w:rPr>
          <w:sz w:val="28"/>
        </w:rPr>
        <w:fldChar w:fldCharType="separate"/>
      </w:r>
      <w:r w:rsidRPr="00BE7794">
        <w:rPr>
          <w:sz w:val="28"/>
        </w:rPr>
        <w:fldChar w:fldCharType="end"/>
      </w:r>
      <w:r w:rsidRPr="00BE7794">
        <w:rPr>
          <w:sz w:val="28"/>
          <w:lang w:val="es-ES"/>
        </w:rPr>
        <w:t xml:space="preserve"> </w:t>
      </w:r>
      <w:r w:rsidRPr="00BE7794">
        <w:rPr>
          <w:sz w:val="16"/>
          <w:lang w:val="es-ES"/>
        </w:rPr>
        <w:t>(1)</w:t>
      </w:r>
    </w:p>
    <w:p w:rsidR="00BE7794" w:rsidRPr="00BE7794" w:rsidRDefault="00BE7794" w:rsidP="00BE7794">
      <w:pPr>
        <w:rPr>
          <w:sz w:val="28"/>
          <w:lang w:val="es-ES"/>
        </w:rPr>
      </w:pPr>
      <w:r w:rsidRPr="00BE7794">
        <w:rPr>
          <w:lang w:val="es-ES"/>
        </w:rPr>
        <w:t xml:space="preserve">              San Martin </w:t>
      </w:r>
      <w:r w:rsidRPr="00BE7794">
        <w:rPr>
          <w:lang w:val="es-ES"/>
        </w:rPr>
        <w:tab/>
      </w:r>
      <w:r w:rsidRPr="00BE7794">
        <w:rPr>
          <w:sz w:val="28"/>
        </w:rPr>
        <w:fldChar w:fldCharType="begin">
          <w:ffData>
            <w:name w:val="Casilla2"/>
            <w:enabled/>
            <w:calcOnExit w:val="0"/>
            <w:checkBox>
              <w:sizeAuto/>
              <w:default w:val="0"/>
            </w:checkBox>
          </w:ffData>
        </w:fldChar>
      </w:r>
      <w:r w:rsidRPr="00BE7794">
        <w:rPr>
          <w:sz w:val="28"/>
          <w:lang w:val="es-ES"/>
        </w:rPr>
        <w:instrText xml:space="preserve"> FORMCHECKBOX </w:instrText>
      </w:r>
      <w:r w:rsidR="007310B6">
        <w:rPr>
          <w:sz w:val="28"/>
        </w:rPr>
      </w:r>
      <w:r w:rsidR="007310B6">
        <w:rPr>
          <w:sz w:val="28"/>
        </w:rPr>
        <w:fldChar w:fldCharType="separate"/>
      </w:r>
      <w:r w:rsidRPr="00BE7794">
        <w:rPr>
          <w:sz w:val="28"/>
        </w:rPr>
        <w:fldChar w:fldCharType="end"/>
      </w:r>
      <w:r w:rsidRPr="00BE7794">
        <w:rPr>
          <w:sz w:val="28"/>
          <w:lang w:val="es-ES"/>
        </w:rPr>
        <w:t xml:space="preserve"> </w:t>
      </w:r>
      <w:r w:rsidRPr="00BE7794">
        <w:rPr>
          <w:sz w:val="16"/>
          <w:lang w:val="es-ES"/>
        </w:rPr>
        <w:t>(2)</w:t>
      </w:r>
      <w:r w:rsidRPr="00BE7794">
        <w:rPr>
          <w:sz w:val="16"/>
          <w:lang w:val="es-ES"/>
        </w:rPr>
        <w:tab/>
      </w:r>
      <w:r w:rsidRPr="00BE7794">
        <w:rPr>
          <w:lang w:val="es-ES"/>
        </w:rPr>
        <w:t xml:space="preserve">San Fernando </w:t>
      </w:r>
      <w:r w:rsidRPr="00BE7794">
        <w:rPr>
          <w:sz w:val="28"/>
        </w:rPr>
        <w:fldChar w:fldCharType="begin">
          <w:ffData>
            <w:name w:val="Casilla1"/>
            <w:enabled/>
            <w:calcOnExit w:val="0"/>
            <w:checkBox>
              <w:sizeAuto/>
              <w:default w:val="0"/>
            </w:checkBox>
          </w:ffData>
        </w:fldChar>
      </w:r>
      <w:r w:rsidRPr="00BE7794">
        <w:rPr>
          <w:sz w:val="28"/>
          <w:lang w:val="es-ES"/>
        </w:rPr>
        <w:instrText xml:space="preserve"> FORMCHECKBOX </w:instrText>
      </w:r>
      <w:r w:rsidR="007310B6">
        <w:rPr>
          <w:sz w:val="28"/>
        </w:rPr>
      </w:r>
      <w:r w:rsidR="007310B6">
        <w:rPr>
          <w:sz w:val="28"/>
        </w:rPr>
        <w:fldChar w:fldCharType="separate"/>
      </w:r>
      <w:r w:rsidRPr="00BE7794">
        <w:rPr>
          <w:sz w:val="28"/>
        </w:rPr>
        <w:fldChar w:fldCharType="end"/>
      </w:r>
      <w:r w:rsidRPr="00BE7794">
        <w:rPr>
          <w:sz w:val="28"/>
          <w:lang w:val="es-ES"/>
        </w:rPr>
        <w:t xml:space="preserve"> </w:t>
      </w:r>
      <w:r w:rsidRPr="00BE7794">
        <w:rPr>
          <w:sz w:val="16"/>
          <w:lang w:val="es-ES"/>
        </w:rPr>
        <w:t>(3)</w:t>
      </w:r>
    </w:p>
    <w:p w:rsidR="00BE7794" w:rsidRPr="00BE7794" w:rsidRDefault="00BE7794" w:rsidP="00BE7794">
      <w:pPr>
        <w:rPr>
          <w:sz w:val="8"/>
          <w:szCs w:val="8"/>
          <w:lang w:val="es-ES"/>
        </w:rPr>
      </w:pPr>
    </w:p>
    <w:p w:rsidR="00BE7794" w:rsidRPr="00BE7794" w:rsidRDefault="00BE7794" w:rsidP="00BE7794">
      <w:pPr>
        <w:jc w:val="both"/>
        <w:outlineLvl w:val="0"/>
        <w:rPr>
          <w:rFonts w:ascii="Arial" w:hAnsi="Arial" w:cs="Arial"/>
          <w:b/>
          <w:szCs w:val="22"/>
          <w:lang w:val="es-ES"/>
        </w:rPr>
      </w:pPr>
      <w:r w:rsidRPr="00BE7794">
        <w:rPr>
          <w:rFonts w:ascii="Arial" w:hAnsi="Arial" w:cs="Arial"/>
          <w:b/>
          <w:szCs w:val="22"/>
          <w:lang w:val="es-ES"/>
        </w:rPr>
        <w:t xml:space="preserve">SOBRE LOS DESAGÜES CLOACALES </w:t>
      </w:r>
    </w:p>
    <w:p w:rsidR="00BE7794" w:rsidRPr="00BE7794" w:rsidRDefault="00BE7794" w:rsidP="00BE7794">
      <w:pPr>
        <w:jc w:val="both"/>
        <w:rPr>
          <w:rFonts w:ascii="Arial" w:hAnsi="Arial" w:cs="Arial"/>
          <w:sz w:val="18"/>
          <w:szCs w:val="22"/>
          <w:lang w:val="es-ES"/>
        </w:rPr>
      </w:pPr>
      <w:r w:rsidRPr="00BE7794">
        <w:rPr>
          <w:rFonts w:ascii="Arial" w:hAnsi="Arial" w:cs="Arial"/>
          <w:sz w:val="18"/>
          <w:szCs w:val="22"/>
          <w:lang w:val="es-ES"/>
        </w:rPr>
        <w:t>1) ¿Los desagües cloacales de su casa (del baño y de la cocina) van a parar 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67"/>
      </w:tblGrid>
      <w:tr w:rsidR="00BE7794" w:rsidRPr="00BE7794" w:rsidTr="00122302">
        <w:trPr>
          <w:trHeight w:val="357"/>
        </w:trPr>
        <w:tc>
          <w:tcPr>
            <w:tcW w:w="3618" w:type="dxa"/>
            <w:vAlign w:val="center"/>
          </w:tcPr>
          <w:p w:rsidR="00BE7794" w:rsidRPr="00BE7794" w:rsidRDefault="00BE7794" w:rsidP="00BE7794">
            <w:pPr>
              <w:rPr>
                <w:rFonts w:ascii="Arial" w:hAnsi="Arial" w:cs="Arial"/>
                <w:sz w:val="18"/>
              </w:rPr>
            </w:pPr>
            <w:r w:rsidRPr="00BE7794">
              <w:rPr>
                <w:rFonts w:ascii="Arial" w:hAnsi="Arial" w:cs="Arial"/>
                <w:sz w:val="18"/>
              </w:rPr>
              <w:t>Pozo ciego</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r>
      <w:tr w:rsidR="00BE7794" w:rsidRPr="00BE7794" w:rsidTr="00122302">
        <w:trPr>
          <w:trHeight w:val="357"/>
        </w:trPr>
        <w:tc>
          <w:tcPr>
            <w:tcW w:w="3618"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Cámara séptica y pozo ciego</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r>
      <w:tr w:rsidR="00BE7794" w:rsidRPr="00BE7794" w:rsidTr="00122302">
        <w:trPr>
          <w:trHeight w:val="357"/>
        </w:trPr>
        <w:tc>
          <w:tcPr>
            <w:tcW w:w="3618"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Hoyo/excavación en la tierra o letrina</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3</w:t>
            </w:r>
          </w:p>
        </w:tc>
      </w:tr>
      <w:tr w:rsidR="00BE7794" w:rsidRPr="00BE7794" w:rsidTr="00122302">
        <w:trPr>
          <w:trHeight w:val="357"/>
        </w:trPr>
        <w:tc>
          <w:tcPr>
            <w:tcW w:w="3618" w:type="dxa"/>
            <w:vAlign w:val="center"/>
          </w:tcPr>
          <w:p w:rsidR="00BE7794" w:rsidRPr="00BE7794" w:rsidRDefault="00BE7794" w:rsidP="00BE7794">
            <w:pPr>
              <w:rPr>
                <w:rFonts w:ascii="Arial" w:hAnsi="Arial" w:cs="Arial"/>
                <w:sz w:val="18"/>
              </w:rPr>
            </w:pPr>
            <w:r w:rsidRPr="00BE7794">
              <w:rPr>
                <w:rFonts w:ascii="Arial" w:hAnsi="Arial" w:cs="Arial"/>
                <w:sz w:val="18"/>
              </w:rPr>
              <w:t>Drenaje Pluvial</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4</w:t>
            </w:r>
          </w:p>
        </w:tc>
      </w:tr>
      <w:tr w:rsidR="00BE7794" w:rsidRPr="00BE7794" w:rsidTr="00122302">
        <w:trPr>
          <w:trHeight w:val="357"/>
        </w:trPr>
        <w:tc>
          <w:tcPr>
            <w:tcW w:w="3618"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Ningún tipo de instalación sanitaria</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5</w:t>
            </w:r>
          </w:p>
        </w:tc>
      </w:tr>
      <w:tr w:rsidR="00BE7794" w:rsidRPr="00BE7794" w:rsidTr="00122302">
        <w:trPr>
          <w:trHeight w:val="357"/>
        </w:trPr>
        <w:tc>
          <w:tcPr>
            <w:tcW w:w="3618" w:type="dxa"/>
            <w:vAlign w:val="center"/>
          </w:tcPr>
          <w:p w:rsidR="00BE7794" w:rsidRPr="00BE7794" w:rsidRDefault="00BE7794" w:rsidP="00BE7794">
            <w:pPr>
              <w:rPr>
                <w:rFonts w:ascii="Arial" w:hAnsi="Arial" w:cs="Arial"/>
                <w:sz w:val="18"/>
              </w:rPr>
            </w:pPr>
            <w:r w:rsidRPr="00BE7794">
              <w:rPr>
                <w:rFonts w:ascii="Arial" w:hAnsi="Arial" w:cs="Arial"/>
                <w:sz w:val="18"/>
              </w:rPr>
              <w:t>Ns/Nc</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99</w:t>
            </w:r>
          </w:p>
        </w:tc>
      </w:tr>
    </w:tbl>
    <w:p w:rsidR="00BE7794" w:rsidRPr="00BE7794" w:rsidRDefault="00BE7794" w:rsidP="00BE7794">
      <w:pPr>
        <w:jc w:val="both"/>
        <w:rPr>
          <w:rFonts w:ascii="Arial" w:hAnsi="Arial" w:cs="Arial"/>
          <w:sz w:val="8"/>
          <w:szCs w:val="8"/>
        </w:rPr>
      </w:pPr>
    </w:p>
    <w:p w:rsidR="00BE7794" w:rsidRPr="00BE7794" w:rsidRDefault="00BE7794" w:rsidP="00BE7794">
      <w:pPr>
        <w:jc w:val="both"/>
        <w:rPr>
          <w:rFonts w:ascii="Arial" w:hAnsi="Arial" w:cs="Arial"/>
          <w:b/>
          <w:sz w:val="16"/>
          <w:szCs w:val="22"/>
          <w:lang w:val="es-ES"/>
        </w:rPr>
      </w:pPr>
      <w:r w:rsidRPr="00BE7794">
        <w:rPr>
          <w:rFonts w:ascii="Arial" w:hAnsi="Arial" w:cs="Arial"/>
          <w:sz w:val="18"/>
          <w:szCs w:val="22"/>
          <w:lang w:val="es-ES"/>
        </w:rPr>
        <w:t xml:space="preserve">2) ¿Cómo vacía el pozo ciego, letrina o cámara séptica? </w:t>
      </w:r>
      <w:r w:rsidRPr="00BE7794">
        <w:rPr>
          <w:rFonts w:ascii="Arial" w:hAnsi="Arial" w:cs="Arial"/>
          <w:b/>
          <w:sz w:val="16"/>
          <w:szCs w:val="22"/>
          <w:lang w:val="es-ES"/>
        </w:rPr>
        <w:t>Nota: en el caso de marcar códigos 1 o 2 y 3, continuar con preg 3</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1022"/>
      </w:tblGrid>
      <w:tr w:rsidR="00BE7794" w:rsidRPr="00BE7794" w:rsidTr="00122302">
        <w:trPr>
          <w:trHeight w:val="357"/>
        </w:trPr>
        <w:tc>
          <w:tcPr>
            <w:tcW w:w="2977" w:type="dxa"/>
            <w:vAlign w:val="center"/>
          </w:tcPr>
          <w:p w:rsidR="00BE7794" w:rsidRPr="00BE7794" w:rsidRDefault="00BE7794" w:rsidP="00BE7794">
            <w:pPr>
              <w:rPr>
                <w:rFonts w:ascii="Arial" w:hAnsi="Arial" w:cs="Arial"/>
                <w:sz w:val="18"/>
              </w:rPr>
            </w:pPr>
            <w:r w:rsidRPr="00BE7794">
              <w:rPr>
                <w:rFonts w:ascii="Arial" w:hAnsi="Arial" w:cs="Arial"/>
                <w:sz w:val="18"/>
              </w:rPr>
              <w:t>“Bomba chupadora” propia</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c>
          <w:tcPr>
            <w:tcW w:w="1022" w:type="dxa"/>
            <w:vMerge w:val="restart"/>
            <w:shd w:val="clear" w:color="auto" w:fill="E0E0E0"/>
            <w:vAlign w:val="center"/>
          </w:tcPr>
          <w:p w:rsidR="00BE7794" w:rsidRPr="00BE7794" w:rsidRDefault="00BE7794" w:rsidP="00BE7794">
            <w:pPr>
              <w:jc w:val="center"/>
              <w:rPr>
                <w:rFonts w:ascii="Arial" w:hAnsi="Arial" w:cs="Arial"/>
                <w:sz w:val="16"/>
              </w:rPr>
            </w:pPr>
            <w:r w:rsidRPr="00BE7794">
              <w:rPr>
                <w:rFonts w:ascii="Arial" w:hAnsi="Arial" w:cs="Arial"/>
                <w:sz w:val="16"/>
              </w:rPr>
              <w:t>Continuar</w:t>
            </w:r>
          </w:p>
        </w:tc>
      </w:tr>
      <w:tr w:rsidR="00BE7794" w:rsidRPr="00BE7794" w:rsidTr="00122302">
        <w:trPr>
          <w:trHeight w:val="357"/>
        </w:trPr>
        <w:tc>
          <w:tcPr>
            <w:tcW w:w="2977" w:type="dxa"/>
            <w:vAlign w:val="center"/>
          </w:tcPr>
          <w:p w:rsidR="00BE7794" w:rsidRPr="00BE7794" w:rsidRDefault="00BE7794" w:rsidP="00BE7794">
            <w:pPr>
              <w:rPr>
                <w:rFonts w:ascii="Arial" w:hAnsi="Arial" w:cs="Arial"/>
                <w:spacing w:val="-12"/>
                <w:sz w:val="18"/>
                <w:lang w:val="es-ES"/>
              </w:rPr>
            </w:pPr>
            <w:r w:rsidRPr="00BE7794">
              <w:rPr>
                <w:rFonts w:ascii="Arial" w:hAnsi="Arial" w:cs="Arial"/>
                <w:spacing w:val="-12"/>
                <w:sz w:val="18"/>
                <w:lang w:val="es-ES"/>
              </w:rPr>
              <w:t>“Bomba chupadora” que pertenezca a los vecinos u otras personas</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c>
          <w:tcPr>
            <w:tcW w:w="1022" w:type="dxa"/>
            <w:vMerge/>
            <w:shd w:val="clear" w:color="auto" w:fill="E0E0E0"/>
            <w:vAlign w:val="center"/>
          </w:tcPr>
          <w:p w:rsidR="00BE7794" w:rsidRPr="00BE7794" w:rsidRDefault="00BE7794" w:rsidP="00BE7794">
            <w:pPr>
              <w:jc w:val="center"/>
              <w:rPr>
                <w:rFonts w:ascii="Arial" w:hAnsi="Arial" w:cs="Arial"/>
                <w:sz w:val="16"/>
              </w:rPr>
            </w:pPr>
          </w:p>
        </w:tc>
      </w:tr>
      <w:tr w:rsidR="00BE7794" w:rsidRPr="00BE7794" w:rsidTr="00122302">
        <w:trPr>
          <w:trHeight w:val="357"/>
        </w:trPr>
        <w:tc>
          <w:tcPr>
            <w:tcW w:w="2977" w:type="dxa"/>
            <w:vAlign w:val="center"/>
          </w:tcPr>
          <w:p w:rsidR="00BE7794" w:rsidRPr="00BE7794" w:rsidRDefault="00BE7794" w:rsidP="00BE7794">
            <w:pPr>
              <w:rPr>
                <w:rFonts w:ascii="Arial" w:hAnsi="Arial" w:cs="Arial"/>
                <w:sz w:val="18"/>
              </w:rPr>
            </w:pPr>
            <w:r w:rsidRPr="00BE7794">
              <w:rPr>
                <w:rFonts w:ascii="Arial" w:hAnsi="Arial" w:cs="Arial"/>
                <w:sz w:val="18"/>
              </w:rPr>
              <w:t>Servicio público o privado (camiones atmosféricos)</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3</w:t>
            </w:r>
          </w:p>
        </w:tc>
        <w:tc>
          <w:tcPr>
            <w:tcW w:w="1022" w:type="dxa"/>
            <w:shd w:val="clear" w:color="auto" w:fill="E0E0E0"/>
            <w:vAlign w:val="center"/>
          </w:tcPr>
          <w:p w:rsidR="00BE7794" w:rsidRPr="00BE7794" w:rsidRDefault="00BE7794" w:rsidP="00BE7794">
            <w:pPr>
              <w:jc w:val="center"/>
              <w:rPr>
                <w:rFonts w:ascii="Arial" w:hAnsi="Arial" w:cs="Arial"/>
                <w:sz w:val="16"/>
              </w:rPr>
            </w:pPr>
            <w:r w:rsidRPr="00BE7794">
              <w:rPr>
                <w:rFonts w:ascii="Arial" w:hAnsi="Arial" w:cs="Arial"/>
                <w:sz w:val="16"/>
              </w:rPr>
              <w:t>Pasar a Preg. 4</w:t>
            </w:r>
          </w:p>
        </w:tc>
      </w:tr>
      <w:tr w:rsidR="00BE7794" w:rsidRPr="00BE7794" w:rsidTr="00122302">
        <w:trPr>
          <w:trHeight w:val="357"/>
        </w:trPr>
        <w:tc>
          <w:tcPr>
            <w:tcW w:w="2977" w:type="dxa"/>
            <w:vAlign w:val="center"/>
          </w:tcPr>
          <w:p w:rsidR="00BE7794" w:rsidRPr="00BE7794" w:rsidRDefault="00BE7794" w:rsidP="00BE7794">
            <w:pPr>
              <w:rPr>
                <w:rFonts w:ascii="Arial" w:hAnsi="Arial" w:cs="Arial"/>
                <w:sz w:val="18"/>
              </w:rPr>
            </w:pPr>
            <w:r w:rsidRPr="00BE7794">
              <w:rPr>
                <w:rFonts w:ascii="Arial" w:hAnsi="Arial" w:cs="Arial"/>
                <w:sz w:val="18"/>
              </w:rPr>
              <w:t>No necesita vaciar</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4</w:t>
            </w:r>
          </w:p>
        </w:tc>
        <w:tc>
          <w:tcPr>
            <w:tcW w:w="1022" w:type="dxa"/>
            <w:shd w:val="clear" w:color="auto" w:fill="E0E0E0"/>
            <w:vAlign w:val="center"/>
          </w:tcPr>
          <w:p w:rsidR="00BE7794" w:rsidRPr="00BE7794" w:rsidRDefault="00BE7794" w:rsidP="00BE7794">
            <w:pPr>
              <w:jc w:val="center"/>
              <w:rPr>
                <w:rFonts w:ascii="Arial" w:hAnsi="Arial" w:cs="Arial"/>
                <w:sz w:val="16"/>
              </w:rPr>
            </w:pPr>
            <w:r w:rsidRPr="00BE7794">
              <w:rPr>
                <w:rFonts w:ascii="Arial" w:hAnsi="Arial" w:cs="Arial"/>
                <w:sz w:val="16"/>
              </w:rPr>
              <w:t>Pasar a Preg 6</w:t>
            </w:r>
          </w:p>
        </w:tc>
      </w:tr>
    </w:tbl>
    <w:p w:rsidR="00BE7794" w:rsidRPr="00BE7794" w:rsidRDefault="00BE7794" w:rsidP="00BE7794">
      <w:pPr>
        <w:jc w:val="both"/>
        <w:rPr>
          <w:rFonts w:ascii="Arial" w:hAnsi="Arial" w:cs="Arial"/>
          <w:sz w:val="8"/>
          <w:szCs w:val="8"/>
        </w:rPr>
      </w:pPr>
    </w:p>
    <w:p w:rsidR="00BE7794" w:rsidRPr="00BE7794" w:rsidRDefault="00BE7794" w:rsidP="00BE7794">
      <w:pPr>
        <w:jc w:val="both"/>
        <w:rPr>
          <w:rFonts w:ascii="Arial" w:hAnsi="Arial" w:cs="Arial"/>
          <w:sz w:val="18"/>
          <w:szCs w:val="22"/>
          <w:lang w:val="es-ES"/>
        </w:rPr>
      </w:pPr>
      <w:r w:rsidRPr="00BE7794">
        <w:rPr>
          <w:rFonts w:ascii="Arial" w:hAnsi="Arial" w:cs="Arial"/>
          <w:sz w:val="18"/>
          <w:szCs w:val="22"/>
          <w:lang w:val="es-ES"/>
        </w:rPr>
        <w:t xml:space="preserve">3) ¿Cuánto pagó Ud./su vecino para comprar la bomba “chupadora”? </w:t>
      </w:r>
    </w:p>
    <w:p w:rsidR="00BE7794" w:rsidRPr="00BE7794" w:rsidRDefault="00BE7794" w:rsidP="00BE7794">
      <w:pPr>
        <w:jc w:val="both"/>
        <w:rPr>
          <w:rFonts w:ascii="Arial" w:hAnsi="Arial" w:cs="Arial"/>
          <w:sz w:val="8"/>
          <w:szCs w:val="8"/>
          <w:lang w:val="es-ES"/>
        </w:rPr>
      </w:pPr>
    </w:p>
    <w:tbl>
      <w:tblPr>
        <w:tblW w:w="4852" w:type="dxa"/>
        <w:tblInd w:w="108" w:type="dxa"/>
        <w:tblLook w:val="04A0" w:firstRow="1" w:lastRow="0" w:firstColumn="1" w:lastColumn="0" w:noHBand="0" w:noVBand="1"/>
      </w:tblPr>
      <w:tblGrid>
        <w:gridCol w:w="1687"/>
        <w:gridCol w:w="248"/>
        <w:gridCol w:w="1186"/>
        <w:gridCol w:w="445"/>
        <w:gridCol w:w="236"/>
        <w:gridCol w:w="728"/>
        <w:gridCol w:w="322"/>
      </w:tblGrid>
      <w:tr w:rsidR="00BE7794" w:rsidRPr="00BE7794" w:rsidTr="00122302">
        <w:trPr>
          <w:trHeight w:val="367"/>
        </w:trPr>
        <w:tc>
          <w:tcPr>
            <w:tcW w:w="1687" w:type="dxa"/>
            <w:vAlign w:val="center"/>
          </w:tcPr>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 xml:space="preserve">$_______ en </w:t>
            </w:r>
          </w:p>
          <w:p w:rsidR="00BE7794" w:rsidRPr="00BE7794" w:rsidRDefault="00BE7794" w:rsidP="00BE7794">
            <w:pPr>
              <w:autoSpaceDE w:val="0"/>
              <w:adjustRightInd w:val="0"/>
              <w:rPr>
                <w:rFonts w:ascii="Arial" w:hAnsi="Arial" w:cs="Arial"/>
                <w:sz w:val="18"/>
                <w:lang w:val="es-ES_tradnl"/>
              </w:rPr>
            </w:pPr>
          </w:p>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(año) ________</w:t>
            </w:r>
          </w:p>
        </w:tc>
        <w:tc>
          <w:tcPr>
            <w:tcW w:w="248" w:type="dxa"/>
            <w:tcBorders>
              <w:right w:val="single" w:sz="4" w:space="0" w:color="auto"/>
            </w:tcBorders>
            <w:vAlign w:val="center"/>
          </w:tcPr>
          <w:p w:rsidR="00BE7794" w:rsidRPr="00BE7794" w:rsidRDefault="00BE7794" w:rsidP="00BE7794">
            <w:pPr>
              <w:autoSpaceDE w:val="0"/>
              <w:adjustRightInd w:val="0"/>
              <w:jc w:val="center"/>
              <w:rPr>
                <w:rFonts w:ascii="Arial" w:hAnsi="Arial" w:cs="Arial"/>
                <w:sz w:val="18"/>
                <w:lang w:val="es-ES_tradnl"/>
              </w:rPr>
            </w:pPr>
          </w:p>
        </w:tc>
        <w:tc>
          <w:tcPr>
            <w:tcW w:w="1186"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lang w:val="es-ES_tradnl"/>
              </w:rPr>
            </w:pPr>
            <w:r w:rsidRPr="00BE7794">
              <w:rPr>
                <w:rFonts w:ascii="Arial" w:hAnsi="Arial" w:cs="Arial"/>
                <w:sz w:val="16"/>
                <w:lang w:val="es-ES_tradnl"/>
              </w:rPr>
              <w:t>No sabe o no ha comprado</w:t>
            </w:r>
          </w:p>
        </w:tc>
        <w:tc>
          <w:tcPr>
            <w:tcW w:w="445"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99</w:t>
            </w:r>
          </w:p>
        </w:tc>
        <w:tc>
          <w:tcPr>
            <w:tcW w:w="236" w:type="dxa"/>
            <w:tcBorders>
              <w:left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8"/>
                <w:lang w:val="es-ES_tradnl"/>
              </w:rPr>
            </w:pPr>
          </w:p>
        </w:tc>
        <w:tc>
          <w:tcPr>
            <w:tcW w:w="728"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8"/>
                <w:lang w:val="es-ES_tradnl"/>
              </w:rPr>
            </w:pPr>
            <w:r w:rsidRPr="00BE7794">
              <w:rPr>
                <w:rFonts w:ascii="Arial" w:hAnsi="Arial" w:cs="Arial"/>
                <w:sz w:val="16"/>
                <w:lang w:val="es-ES_tradnl"/>
              </w:rPr>
              <w:t>No pagó nada</w:t>
            </w:r>
          </w:p>
        </w:tc>
        <w:tc>
          <w:tcPr>
            <w:tcW w:w="322"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0</w:t>
            </w:r>
          </w:p>
        </w:tc>
      </w:tr>
    </w:tbl>
    <w:p w:rsidR="00BE7794" w:rsidRPr="00BE7794" w:rsidRDefault="00BE7794" w:rsidP="00BE7794">
      <w:pPr>
        <w:jc w:val="both"/>
        <w:rPr>
          <w:rFonts w:ascii="Arial" w:hAnsi="Arial" w:cs="Arial"/>
          <w:sz w:val="8"/>
          <w:szCs w:val="8"/>
        </w:rPr>
      </w:pPr>
    </w:p>
    <w:p w:rsidR="00BE7794" w:rsidRPr="00BE7794" w:rsidRDefault="00BE7794" w:rsidP="00BE7794">
      <w:pPr>
        <w:jc w:val="both"/>
        <w:rPr>
          <w:rFonts w:ascii="Arial" w:hAnsi="Arial" w:cs="Arial"/>
          <w:sz w:val="18"/>
          <w:szCs w:val="22"/>
          <w:lang w:val="es-ES"/>
        </w:rPr>
      </w:pPr>
      <w:r w:rsidRPr="00BE7794">
        <w:rPr>
          <w:rFonts w:ascii="Arial" w:hAnsi="Arial" w:cs="Arial"/>
          <w:sz w:val="18"/>
          <w:szCs w:val="22"/>
          <w:lang w:val="es-ES"/>
        </w:rPr>
        <w:t xml:space="preserve">3.1) ¿Debió arreglar la bomba en los últimos 5 años? </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813"/>
        <w:gridCol w:w="1773"/>
      </w:tblGrid>
      <w:tr w:rsidR="00BE7794" w:rsidRPr="00BE7794" w:rsidTr="00122302">
        <w:trPr>
          <w:trHeight w:val="296"/>
        </w:trPr>
        <w:tc>
          <w:tcPr>
            <w:tcW w:w="796" w:type="dxa"/>
            <w:vAlign w:val="center"/>
          </w:tcPr>
          <w:p w:rsidR="00BE7794" w:rsidRPr="00BE7794" w:rsidRDefault="00BE7794" w:rsidP="00BE7794">
            <w:pPr>
              <w:jc w:val="center"/>
              <w:rPr>
                <w:rFonts w:ascii="Arial" w:hAnsi="Arial" w:cs="Arial"/>
                <w:sz w:val="18"/>
              </w:rPr>
            </w:pPr>
            <w:r w:rsidRPr="00BE7794">
              <w:rPr>
                <w:rFonts w:ascii="Arial" w:hAnsi="Arial" w:cs="Arial"/>
                <w:sz w:val="18"/>
              </w:rPr>
              <w:t>Sí</w:t>
            </w:r>
          </w:p>
        </w:tc>
        <w:tc>
          <w:tcPr>
            <w:tcW w:w="813" w:type="dxa"/>
            <w:shd w:val="clear" w:color="auto" w:fill="auto"/>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c>
          <w:tcPr>
            <w:tcW w:w="1773" w:type="dxa"/>
            <w:shd w:val="clear" w:color="auto" w:fill="E6E6E6"/>
            <w:vAlign w:val="center"/>
          </w:tcPr>
          <w:p w:rsidR="00BE7794" w:rsidRPr="00BE7794" w:rsidRDefault="00BE7794" w:rsidP="00BE7794">
            <w:pPr>
              <w:rPr>
                <w:rFonts w:ascii="Arial" w:hAnsi="Arial" w:cs="Arial"/>
                <w:sz w:val="16"/>
              </w:rPr>
            </w:pPr>
            <w:r w:rsidRPr="00BE7794">
              <w:rPr>
                <w:rFonts w:ascii="Arial" w:hAnsi="Arial" w:cs="Arial"/>
                <w:sz w:val="16"/>
              </w:rPr>
              <w:t>Continuar</w:t>
            </w:r>
          </w:p>
        </w:tc>
      </w:tr>
      <w:tr w:rsidR="00BE7794" w:rsidRPr="00BE7794" w:rsidTr="00122302">
        <w:trPr>
          <w:trHeight w:val="296"/>
        </w:trPr>
        <w:tc>
          <w:tcPr>
            <w:tcW w:w="796" w:type="dxa"/>
            <w:vAlign w:val="center"/>
          </w:tcPr>
          <w:p w:rsidR="00BE7794" w:rsidRPr="00BE7794" w:rsidRDefault="00BE7794" w:rsidP="00BE7794">
            <w:pPr>
              <w:jc w:val="center"/>
              <w:rPr>
                <w:rFonts w:ascii="Arial" w:hAnsi="Arial" w:cs="Arial"/>
                <w:sz w:val="18"/>
              </w:rPr>
            </w:pPr>
            <w:r w:rsidRPr="00BE7794">
              <w:rPr>
                <w:rFonts w:ascii="Arial" w:hAnsi="Arial" w:cs="Arial"/>
                <w:sz w:val="18"/>
              </w:rPr>
              <w:t>No</w:t>
            </w:r>
          </w:p>
        </w:tc>
        <w:tc>
          <w:tcPr>
            <w:tcW w:w="813" w:type="dxa"/>
            <w:shd w:val="clear" w:color="auto" w:fill="auto"/>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c>
          <w:tcPr>
            <w:tcW w:w="1773" w:type="dxa"/>
            <w:shd w:val="clear" w:color="auto" w:fill="E6E6E6"/>
            <w:vAlign w:val="center"/>
          </w:tcPr>
          <w:p w:rsidR="00BE7794" w:rsidRPr="00BE7794" w:rsidRDefault="00BE7794" w:rsidP="00BE7794">
            <w:pPr>
              <w:rPr>
                <w:rFonts w:ascii="Arial" w:hAnsi="Arial" w:cs="Arial"/>
                <w:sz w:val="16"/>
              </w:rPr>
            </w:pPr>
            <w:r w:rsidRPr="00BE7794">
              <w:rPr>
                <w:rFonts w:ascii="Arial" w:hAnsi="Arial" w:cs="Arial"/>
                <w:sz w:val="16"/>
              </w:rPr>
              <w:t>Pasar Preg 4</w:t>
            </w:r>
          </w:p>
        </w:tc>
      </w:tr>
    </w:tbl>
    <w:p w:rsidR="00BE7794" w:rsidRPr="00BE7794" w:rsidRDefault="00BE7794" w:rsidP="00BE7794">
      <w:pPr>
        <w:jc w:val="both"/>
        <w:rPr>
          <w:rFonts w:ascii="Arial" w:hAnsi="Arial" w:cs="Arial"/>
          <w:sz w:val="8"/>
          <w:szCs w:val="22"/>
        </w:rPr>
      </w:pPr>
    </w:p>
    <w:p w:rsidR="00BE7794" w:rsidRPr="00BE7794" w:rsidRDefault="00BE7794" w:rsidP="00BE7794">
      <w:pPr>
        <w:jc w:val="both"/>
        <w:rPr>
          <w:rFonts w:ascii="Arial" w:hAnsi="Arial" w:cs="Arial"/>
          <w:sz w:val="20"/>
          <w:szCs w:val="22"/>
          <w:lang w:val="es-ES"/>
        </w:rPr>
      </w:pPr>
      <w:r w:rsidRPr="00BE7794">
        <w:rPr>
          <w:rFonts w:ascii="Arial" w:hAnsi="Arial" w:cs="Arial"/>
          <w:sz w:val="20"/>
          <w:szCs w:val="22"/>
          <w:lang w:val="es-ES"/>
        </w:rPr>
        <w:t xml:space="preserve">3.2) Cuanto le costo su arreglo? </w:t>
      </w:r>
    </w:p>
    <w:p w:rsidR="00BE7794" w:rsidRPr="00BE7794" w:rsidRDefault="00BE7794" w:rsidP="00BE7794">
      <w:pPr>
        <w:jc w:val="both"/>
        <w:rPr>
          <w:rFonts w:ascii="Arial" w:hAnsi="Arial" w:cs="Arial"/>
          <w:sz w:val="20"/>
          <w:szCs w:val="22"/>
          <w:lang w:val="es-ES"/>
        </w:rPr>
      </w:pPr>
    </w:p>
    <w:p w:rsidR="00BE7794" w:rsidRPr="00BE7794" w:rsidRDefault="00BE7794" w:rsidP="00BE7794">
      <w:pPr>
        <w:jc w:val="both"/>
        <w:rPr>
          <w:rFonts w:ascii="Arial" w:hAnsi="Arial" w:cs="Arial"/>
          <w:sz w:val="18"/>
          <w:szCs w:val="22"/>
          <w:lang w:val="es-ES"/>
        </w:rPr>
      </w:pPr>
      <w:r w:rsidRPr="00BE7794">
        <w:rPr>
          <w:rFonts w:ascii="Arial" w:hAnsi="Arial" w:cs="Arial"/>
          <w:sz w:val="16"/>
          <w:lang w:val="es-ES"/>
        </w:rPr>
        <w:t xml:space="preserve"> $_________________</w:t>
      </w:r>
      <w:r w:rsidRPr="00BE7794">
        <w:rPr>
          <w:rFonts w:ascii="Arial" w:hAnsi="Arial" w:cs="Arial"/>
          <w:sz w:val="18"/>
          <w:szCs w:val="22"/>
          <w:lang w:val="es-ES"/>
        </w:rPr>
        <w:t xml:space="preserve">  </w:t>
      </w:r>
      <w:r w:rsidRPr="00BE7794">
        <w:rPr>
          <w:rFonts w:ascii="Arial" w:hAnsi="Arial" w:cs="Arial"/>
          <w:sz w:val="18"/>
          <w:szCs w:val="22"/>
          <w:lang w:val="es-ES"/>
        </w:rPr>
        <w:tab/>
      </w:r>
      <w:r w:rsidRPr="00BE7794">
        <w:rPr>
          <w:rFonts w:ascii="Arial" w:hAnsi="Arial" w:cs="Arial"/>
          <w:sz w:val="18"/>
          <w:szCs w:val="22"/>
          <w:lang w:val="es-ES"/>
        </w:rPr>
        <w:tab/>
        <w:t xml:space="preserve">No recuerda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rPr>
          <w:rFonts w:ascii="Arial" w:hAnsi="Arial" w:cs="Arial"/>
          <w:sz w:val="8"/>
          <w:szCs w:val="8"/>
          <w:lang w:val="es-ES"/>
        </w:rPr>
      </w:pPr>
    </w:p>
    <w:p w:rsidR="00BE7794" w:rsidRPr="00BE7794" w:rsidRDefault="00BE7794" w:rsidP="00BE7794">
      <w:pPr>
        <w:jc w:val="both"/>
        <w:rPr>
          <w:rFonts w:ascii="Arial" w:hAnsi="Arial" w:cs="Arial"/>
          <w:sz w:val="18"/>
          <w:szCs w:val="22"/>
          <w:lang w:val="es-ES"/>
        </w:rPr>
      </w:pPr>
      <w:r w:rsidRPr="00BE7794">
        <w:rPr>
          <w:rFonts w:ascii="Arial" w:hAnsi="Arial" w:cs="Arial"/>
          <w:sz w:val="18"/>
          <w:szCs w:val="22"/>
          <w:lang w:val="es-ES"/>
        </w:rPr>
        <w:t xml:space="preserve">4) ¿Cuánto paga por el servicio para vaciar el pozo, letrina o cámara séptica? </w:t>
      </w:r>
    </w:p>
    <w:p w:rsidR="00BE7794" w:rsidRPr="00BE7794" w:rsidRDefault="00BE7794" w:rsidP="00BE7794">
      <w:pPr>
        <w:jc w:val="both"/>
        <w:rPr>
          <w:rFonts w:ascii="Arial" w:hAnsi="Arial" w:cs="Arial"/>
          <w:sz w:val="10"/>
          <w:szCs w:val="22"/>
          <w:lang w:val="es-ES"/>
        </w:rPr>
      </w:pPr>
    </w:p>
    <w:p w:rsidR="00BE7794" w:rsidRPr="00BE7794" w:rsidRDefault="00BE7794" w:rsidP="00BE7794">
      <w:pPr>
        <w:jc w:val="both"/>
        <w:rPr>
          <w:rFonts w:ascii="Arial" w:hAnsi="Arial" w:cs="Arial"/>
          <w:sz w:val="18"/>
          <w:szCs w:val="22"/>
          <w:lang w:val="es-ES"/>
        </w:rPr>
      </w:pPr>
      <w:r w:rsidRPr="00BE7794">
        <w:rPr>
          <w:rFonts w:ascii="Arial" w:hAnsi="Arial" w:cs="Arial"/>
          <w:sz w:val="16"/>
          <w:lang w:val="es-ES"/>
        </w:rPr>
        <w:t>$_________________</w:t>
      </w:r>
      <w:r w:rsidRPr="00BE7794">
        <w:rPr>
          <w:rFonts w:ascii="Arial" w:hAnsi="Arial" w:cs="Arial"/>
          <w:sz w:val="18"/>
          <w:szCs w:val="22"/>
          <w:lang w:val="es-ES"/>
        </w:rPr>
        <w:t xml:space="preserve">  </w:t>
      </w:r>
      <w:r w:rsidRPr="00BE7794">
        <w:rPr>
          <w:rFonts w:ascii="Arial" w:hAnsi="Arial" w:cs="Arial"/>
          <w:sz w:val="18"/>
          <w:szCs w:val="22"/>
          <w:lang w:val="es-ES"/>
        </w:rPr>
        <w:tab/>
      </w:r>
      <w:r w:rsidRPr="00BE7794">
        <w:rPr>
          <w:rFonts w:ascii="Arial" w:hAnsi="Arial" w:cs="Arial"/>
          <w:sz w:val="18"/>
          <w:szCs w:val="22"/>
          <w:lang w:val="es-ES"/>
        </w:rPr>
        <w:tab/>
        <w:t xml:space="preserve">No recuerda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rPr>
          <w:rFonts w:ascii="Arial" w:hAnsi="Arial" w:cs="Arial"/>
          <w:sz w:val="8"/>
          <w:szCs w:val="8"/>
          <w:lang w:val="es-ES"/>
        </w:rPr>
      </w:pPr>
    </w:p>
    <w:p w:rsidR="00BE7794" w:rsidRPr="00BE7794" w:rsidRDefault="00BE7794" w:rsidP="00BE7794">
      <w:pPr>
        <w:jc w:val="both"/>
        <w:rPr>
          <w:rFonts w:ascii="Arial" w:hAnsi="Arial" w:cs="Arial"/>
          <w:sz w:val="20"/>
          <w:szCs w:val="22"/>
          <w:lang w:val="es-ES"/>
        </w:rPr>
      </w:pPr>
      <w:r w:rsidRPr="00BE7794">
        <w:rPr>
          <w:rFonts w:ascii="Arial" w:hAnsi="Arial" w:cs="Arial"/>
          <w:sz w:val="20"/>
          <w:szCs w:val="22"/>
          <w:lang w:val="es-ES"/>
        </w:rPr>
        <w:t>5) ¿Cuántas veces al año necesita vaciar?</w:t>
      </w:r>
    </w:p>
    <w:p w:rsidR="00BE7794" w:rsidRPr="00BE7794" w:rsidRDefault="00BE7794" w:rsidP="00BE7794">
      <w:pPr>
        <w:jc w:val="both"/>
        <w:rPr>
          <w:rFonts w:ascii="Arial" w:hAnsi="Arial" w:cs="Arial"/>
          <w:sz w:val="20"/>
          <w:szCs w:val="22"/>
          <w:lang w:val="es-ES"/>
        </w:rPr>
      </w:pPr>
      <w:r w:rsidRPr="00BE7794">
        <w:rPr>
          <w:rFonts w:ascii="Arial" w:hAnsi="Arial" w:cs="Arial"/>
          <w:sz w:val="20"/>
          <w:szCs w:val="22"/>
          <w:lang w:val="es-ES"/>
        </w:rPr>
        <w:t xml:space="preserve"> </w:t>
      </w:r>
    </w:p>
    <w:p w:rsidR="00BE7794" w:rsidRPr="00BE7794" w:rsidRDefault="00BE7794" w:rsidP="00BE7794">
      <w:pPr>
        <w:jc w:val="both"/>
        <w:rPr>
          <w:rFonts w:ascii="Arial" w:hAnsi="Arial" w:cs="Arial"/>
          <w:sz w:val="18"/>
          <w:szCs w:val="22"/>
          <w:lang w:val="es-ES"/>
        </w:rPr>
      </w:pPr>
      <w:r w:rsidRPr="00BE7794">
        <w:rPr>
          <w:rFonts w:ascii="Arial" w:hAnsi="Arial" w:cs="Arial"/>
          <w:sz w:val="16"/>
          <w:lang w:val="es-ES"/>
        </w:rPr>
        <w:t>$_________________</w:t>
      </w:r>
      <w:r w:rsidRPr="00BE7794">
        <w:rPr>
          <w:rFonts w:ascii="Arial" w:hAnsi="Arial" w:cs="Arial"/>
          <w:sz w:val="18"/>
          <w:szCs w:val="22"/>
          <w:lang w:val="es-ES"/>
        </w:rPr>
        <w:t xml:space="preserve">  </w:t>
      </w:r>
      <w:r w:rsidRPr="00BE7794">
        <w:rPr>
          <w:rFonts w:ascii="Arial" w:hAnsi="Arial" w:cs="Arial"/>
          <w:sz w:val="18"/>
          <w:szCs w:val="22"/>
          <w:lang w:val="es-ES"/>
        </w:rPr>
        <w:tab/>
      </w:r>
      <w:r w:rsidRPr="00BE7794">
        <w:rPr>
          <w:rFonts w:ascii="Arial" w:hAnsi="Arial" w:cs="Arial"/>
          <w:sz w:val="18"/>
          <w:szCs w:val="22"/>
          <w:lang w:val="es-ES"/>
        </w:rPr>
        <w:tab/>
        <w:t xml:space="preserve">No recuerda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rPr>
          <w:rFonts w:ascii="Arial" w:hAnsi="Arial" w:cs="Arial"/>
          <w:sz w:val="10"/>
          <w:szCs w:val="10"/>
          <w:lang w:val="es-ES"/>
        </w:rPr>
      </w:pPr>
    </w:p>
    <w:p w:rsidR="00BE7794" w:rsidRPr="00BE7794" w:rsidRDefault="00BE7794" w:rsidP="00BE7794">
      <w:pPr>
        <w:jc w:val="both"/>
        <w:rPr>
          <w:rFonts w:ascii="Arial" w:hAnsi="Arial" w:cs="Arial"/>
          <w:sz w:val="18"/>
          <w:szCs w:val="22"/>
          <w:lang w:val="es-ES"/>
        </w:rPr>
      </w:pPr>
      <w:r w:rsidRPr="00BE7794">
        <w:rPr>
          <w:rFonts w:ascii="Arial" w:hAnsi="Arial" w:cs="Arial"/>
          <w:sz w:val="18"/>
          <w:szCs w:val="22"/>
          <w:lang w:val="es-ES"/>
        </w:rPr>
        <w:t xml:space="preserve">6) Si tuviera que hacer otro pozo, tendría lugar para hacerlo en su terreno? </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813"/>
        <w:gridCol w:w="1773"/>
      </w:tblGrid>
      <w:tr w:rsidR="00BE7794" w:rsidRPr="00BE7794" w:rsidTr="00122302">
        <w:trPr>
          <w:trHeight w:val="296"/>
        </w:trPr>
        <w:tc>
          <w:tcPr>
            <w:tcW w:w="796" w:type="dxa"/>
            <w:vAlign w:val="center"/>
          </w:tcPr>
          <w:p w:rsidR="00BE7794" w:rsidRPr="00BE7794" w:rsidRDefault="00BE7794" w:rsidP="00BE7794">
            <w:pPr>
              <w:rPr>
                <w:rFonts w:ascii="Arial" w:hAnsi="Arial" w:cs="Arial"/>
                <w:sz w:val="18"/>
              </w:rPr>
            </w:pPr>
            <w:r w:rsidRPr="00BE7794">
              <w:rPr>
                <w:rFonts w:ascii="Arial" w:hAnsi="Arial" w:cs="Arial"/>
                <w:sz w:val="18"/>
              </w:rPr>
              <w:t>Sí</w:t>
            </w:r>
          </w:p>
        </w:tc>
        <w:tc>
          <w:tcPr>
            <w:tcW w:w="813" w:type="dxa"/>
            <w:shd w:val="clear" w:color="auto" w:fill="auto"/>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c>
          <w:tcPr>
            <w:tcW w:w="1773" w:type="dxa"/>
            <w:shd w:val="clear" w:color="auto" w:fill="E6E6E6"/>
            <w:vAlign w:val="center"/>
          </w:tcPr>
          <w:p w:rsidR="00BE7794" w:rsidRPr="00BE7794" w:rsidRDefault="00BE7794" w:rsidP="00BE7794">
            <w:pPr>
              <w:rPr>
                <w:rFonts w:ascii="Arial" w:hAnsi="Arial" w:cs="Arial"/>
                <w:sz w:val="16"/>
              </w:rPr>
            </w:pPr>
            <w:r w:rsidRPr="00BE7794">
              <w:rPr>
                <w:rFonts w:ascii="Arial" w:hAnsi="Arial" w:cs="Arial"/>
                <w:sz w:val="16"/>
              </w:rPr>
              <w:t>Continuar</w:t>
            </w:r>
          </w:p>
        </w:tc>
      </w:tr>
      <w:tr w:rsidR="00BE7794" w:rsidRPr="00BE7794" w:rsidTr="00122302">
        <w:trPr>
          <w:trHeight w:val="296"/>
        </w:trPr>
        <w:tc>
          <w:tcPr>
            <w:tcW w:w="796" w:type="dxa"/>
            <w:vAlign w:val="center"/>
          </w:tcPr>
          <w:p w:rsidR="00BE7794" w:rsidRPr="00BE7794" w:rsidRDefault="00BE7794" w:rsidP="00BE7794">
            <w:pPr>
              <w:rPr>
                <w:rFonts w:ascii="Arial" w:hAnsi="Arial" w:cs="Arial"/>
                <w:sz w:val="18"/>
              </w:rPr>
            </w:pPr>
            <w:r w:rsidRPr="00BE7794">
              <w:rPr>
                <w:rFonts w:ascii="Arial" w:hAnsi="Arial" w:cs="Arial"/>
                <w:sz w:val="18"/>
              </w:rPr>
              <w:t>No</w:t>
            </w:r>
          </w:p>
        </w:tc>
        <w:tc>
          <w:tcPr>
            <w:tcW w:w="813" w:type="dxa"/>
            <w:shd w:val="clear" w:color="auto" w:fill="auto"/>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c>
          <w:tcPr>
            <w:tcW w:w="1773" w:type="dxa"/>
            <w:shd w:val="clear" w:color="auto" w:fill="E6E6E6"/>
            <w:vAlign w:val="center"/>
          </w:tcPr>
          <w:p w:rsidR="00BE7794" w:rsidRPr="00BE7794" w:rsidRDefault="00BE7794" w:rsidP="00BE7794">
            <w:pPr>
              <w:rPr>
                <w:rFonts w:ascii="Arial" w:hAnsi="Arial" w:cs="Arial"/>
                <w:sz w:val="16"/>
              </w:rPr>
            </w:pPr>
            <w:r w:rsidRPr="00BE7794">
              <w:rPr>
                <w:rFonts w:ascii="Arial" w:hAnsi="Arial" w:cs="Arial"/>
                <w:sz w:val="16"/>
              </w:rPr>
              <w:t>Pasar Preg 8</w:t>
            </w:r>
          </w:p>
        </w:tc>
      </w:tr>
    </w:tbl>
    <w:p w:rsidR="00BE7794" w:rsidRPr="00BE7794" w:rsidRDefault="00BE7794" w:rsidP="00BE7794">
      <w:pPr>
        <w:jc w:val="both"/>
        <w:rPr>
          <w:rFonts w:ascii="Arial" w:hAnsi="Arial" w:cs="Arial"/>
          <w:sz w:val="10"/>
          <w:szCs w:val="10"/>
        </w:rPr>
      </w:pPr>
    </w:p>
    <w:p w:rsidR="00BE7794" w:rsidRPr="00BE7794" w:rsidRDefault="00BE7794" w:rsidP="00BE7794">
      <w:pPr>
        <w:jc w:val="both"/>
        <w:rPr>
          <w:rFonts w:ascii="Arial" w:hAnsi="Arial" w:cs="Arial"/>
          <w:sz w:val="18"/>
          <w:szCs w:val="22"/>
          <w:lang w:val="es-ES"/>
        </w:rPr>
      </w:pPr>
      <w:r w:rsidRPr="00BE7794">
        <w:rPr>
          <w:rFonts w:ascii="Arial" w:hAnsi="Arial" w:cs="Arial"/>
          <w:sz w:val="18"/>
          <w:szCs w:val="22"/>
          <w:lang w:val="es-ES"/>
        </w:rPr>
        <w:t xml:space="preserve">7) Cuanto le costaría hacer un pozo nuevo? </w:t>
      </w:r>
    </w:p>
    <w:p w:rsidR="00BE7794" w:rsidRPr="00BE7794" w:rsidRDefault="00BE7794" w:rsidP="00BE7794">
      <w:pPr>
        <w:jc w:val="both"/>
        <w:rPr>
          <w:rFonts w:ascii="Arial" w:hAnsi="Arial" w:cs="Arial"/>
          <w:sz w:val="10"/>
          <w:szCs w:val="10"/>
          <w:lang w:val="es-ES"/>
        </w:rPr>
      </w:pPr>
    </w:p>
    <w:p w:rsidR="00BE7794" w:rsidRPr="00BE7794" w:rsidRDefault="00BE7794" w:rsidP="00BE7794">
      <w:pPr>
        <w:jc w:val="both"/>
        <w:rPr>
          <w:rFonts w:ascii="Arial" w:hAnsi="Arial" w:cs="Arial"/>
          <w:sz w:val="18"/>
          <w:szCs w:val="22"/>
          <w:lang w:val="es-ES"/>
        </w:rPr>
      </w:pPr>
      <w:r w:rsidRPr="00BE7794">
        <w:rPr>
          <w:rFonts w:ascii="Arial" w:hAnsi="Arial" w:cs="Arial"/>
          <w:sz w:val="16"/>
          <w:lang w:val="es-ES"/>
        </w:rPr>
        <w:t>$_________________</w:t>
      </w:r>
      <w:r w:rsidRPr="00BE7794">
        <w:rPr>
          <w:rFonts w:ascii="Arial" w:hAnsi="Arial" w:cs="Arial"/>
          <w:sz w:val="18"/>
          <w:szCs w:val="22"/>
          <w:lang w:val="es-ES"/>
        </w:rPr>
        <w:t xml:space="preserve">  </w:t>
      </w:r>
      <w:r w:rsidRPr="00BE7794">
        <w:rPr>
          <w:rFonts w:ascii="Arial" w:hAnsi="Arial" w:cs="Arial"/>
          <w:sz w:val="18"/>
          <w:szCs w:val="22"/>
          <w:lang w:val="es-ES"/>
        </w:rPr>
        <w:tab/>
      </w:r>
      <w:r w:rsidRPr="00BE7794">
        <w:rPr>
          <w:rFonts w:ascii="Arial" w:hAnsi="Arial" w:cs="Arial"/>
          <w:sz w:val="18"/>
          <w:szCs w:val="22"/>
          <w:lang w:val="es-ES"/>
        </w:rPr>
        <w:tab/>
        <w:t xml:space="preserve">No recuerda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rPr>
          <w:rFonts w:ascii="Arial" w:hAnsi="Arial" w:cs="Arial"/>
          <w:sz w:val="10"/>
          <w:szCs w:val="10"/>
          <w:lang w:val="es-ES"/>
        </w:rPr>
      </w:pPr>
    </w:p>
    <w:p w:rsidR="00BE7794" w:rsidRPr="00BE7794" w:rsidRDefault="00BE7794" w:rsidP="00BE7794">
      <w:pPr>
        <w:jc w:val="both"/>
        <w:rPr>
          <w:rFonts w:ascii="Arial" w:hAnsi="Arial" w:cs="Arial"/>
          <w:sz w:val="18"/>
          <w:szCs w:val="22"/>
          <w:lang w:val="es-ES"/>
        </w:rPr>
      </w:pPr>
      <w:r w:rsidRPr="00BE7794">
        <w:rPr>
          <w:rFonts w:ascii="Arial" w:hAnsi="Arial" w:cs="Arial"/>
          <w:sz w:val="18"/>
          <w:szCs w:val="22"/>
          <w:lang w:val="es-ES"/>
        </w:rPr>
        <w:t xml:space="preserve">8) ¿Cuales de las siguientes molestias o problemas se le han presentado a consecuencia de su pozo ciego o cámara séptica en los últimos doce meses? </w:t>
      </w:r>
    </w:p>
    <w:p w:rsidR="00BE7794" w:rsidRPr="00BE7794" w:rsidRDefault="00BE7794" w:rsidP="00BE7794">
      <w:pPr>
        <w:jc w:val="both"/>
        <w:rPr>
          <w:rFonts w:ascii="Arial" w:hAnsi="Arial" w:cs="Arial"/>
          <w:b/>
          <w:sz w:val="16"/>
          <w:szCs w:val="22"/>
        </w:rPr>
      </w:pPr>
      <w:r w:rsidRPr="00BE7794">
        <w:rPr>
          <w:rFonts w:ascii="Arial" w:hAnsi="Arial" w:cs="Arial"/>
          <w:b/>
          <w:sz w:val="16"/>
          <w:szCs w:val="22"/>
        </w:rPr>
        <w:t>Respuesta Múltiple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6"/>
        <w:gridCol w:w="439"/>
      </w:tblGrid>
      <w:tr w:rsidR="00BE7794" w:rsidRPr="00BE7794" w:rsidTr="00122302">
        <w:trPr>
          <w:trHeight w:val="320"/>
        </w:trPr>
        <w:tc>
          <w:tcPr>
            <w:tcW w:w="5886" w:type="dxa"/>
            <w:vAlign w:val="center"/>
          </w:tcPr>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 xml:space="preserve">Llenado o saturación </w:t>
            </w:r>
          </w:p>
        </w:tc>
        <w:tc>
          <w:tcPr>
            <w:tcW w:w="439" w:type="dxa"/>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1</w:t>
            </w:r>
          </w:p>
        </w:tc>
      </w:tr>
      <w:tr w:rsidR="00BE7794" w:rsidRPr="00BE7794" w:rsidTr="00122302">
        <w:trPr>
          <w:trHeight w:val="320"/>
        </w:trPr>
        <w:tc>
          <w:tcPr>
            <w:tcW w:w="5886" w:type="dxa"/>
            <w:vAlign w:val="center"/>
          </w:tcPr>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 xml:space="preserve">Mal olor </w:t>
            </w:r>
          </w:p>
        </w:tc>
        <w:tc>
          <w:tcPr>
            <w:tcW w:w="439" w:type="dxa"/>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2</w:t>
            </w:r>
          </w:p>
        </w:tc>
      </w:tr>
      <w:tr w:rsidR="00BE7794" w:rsidRPr="00BE7794" w:rsidTr="00122302">
        <w:trPr>
          <w:trHeight w:val="320"/>
        </w:trPr>
        <w:tc>
          <w:tcPr>
            <w:tcW w:w="5886" w:type="dxa"/>
            <w:vAlign w:val="center"/>
          </w:tcPr>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Insectos</w:t>
            </w:r>
          </w:p>
        </w:tc>
        <w:tc>
          <w:tcPr>
            <w:tcW w:w="439" w:type="dxa"/>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3</w:t>
            </w:r>
          </w:p>
        </w:tc>
      </w:tr>
      <w:tr w:rsidR="00BE7794" w:rsidRPr="00BE7794" w:rsidTr="00122302">
        <w:trPr>
          <w:trHeight w:val="320"/>
        </w:trPr>
        <w:tc>
          <w:tcPr>
            <w:tcW w:w="5886" w:type="dxa"/>
            <w:vAlign w:val="center"/>
          </w:tcPr>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 xml:space="preserve">Roedores </w:t>
            </w:r>
          </w:p>
        </w:tc>
        <w:tc>
          <w:tcPr>
            <w:tcW w:w="439" w:type="dxa"/>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4</w:t>
            </w:r>
          </w:p>
        </w:tc>
      </w:tr>
      <w:tr w:rsidR="00BE7794" w:rsidRPr="00BE7794" w:rsidTr="00122302">
        <w:trPr>
          <w:trHeight w:val="320"/>
        </w:trPr>
        <w:tc>
          <w:tcPr>
            <w:tcW w:w="5886" w:type="dxa"/>
            <w:vAlign w:val="center"/>
          </w:tcPr>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Infecciones, diarreas, tifus, hepatitis, etc.</w:t>
            </w:r>
          </w:p>
        </w:tc>
        <w:tc>
          <w:tcPr>
            <w:tcW w:w="439" w:type="dxa"/>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5</w:t>
            </w:r>
          </w:p>
        </w:tc>
      </w:tr>
      <w:tr w:rsidR="00BE7794" w:rsidRPr="00BE7794" w:rsidTr="00122302">
        <w:trPr>
          <w:trHeight w:val="320"/>
        </w:trPr>
        <w:tc>
          <w:tcPr>
            <w:tcW w:w="5886" w:type="dxa"/>
            <w:vAlign w:val="center"/>
          </w:tcPr>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Derrumbe de paredes interiores del pozo</w:t>
            </w:r>
          </w:p>
        </w:tc>
        <w:tc>
          <w:tcPr>
            <w:tcW w:w="439" w:type="dxa"/>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6</w:t>
            </w:r>
          </w:p>
        </w:tc>
      </w:tr>
      <w:tr w:rsidR="00BE7794" w:rsidRPr="00BE7794" w:rsidTr="00122302">
        <w:trPr>
          <w:trHeight w:val="320"/>
        </w:trPr>
        <w:tc>
          <w:tcPr>
            <w:tcW w:w="5886" w:type="dxa"/>
            <w:vAlign w:val="center"/>
          </w:tcPr>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Filtración hacia napas subterráneas (contaminación de suelos)</w:t>
            </w:r>
          </w:p>
        </w:tc>
        <w:tc>
          <w:tcPr>
            <w:tcW w:w="439" w:type="dxa"/>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7</w:t>
            </w:r>
          </w:p>
        </w:tc>
      </w:tr>
      <w:tr w:rsidR="00BE7794" w:rsidRPr="00BE7794" w:rsidTr="00122302">
        <w:trPr>
          <w:trHeight w:val="320"/>
        </w:trPr>
        <w:tc>
          <w:tcPr>
            <w:tcW w:w="5886" w:type="dxa"/>
            <w:vAlign w:val="center"/>
          </w:tcPr>
          <w:p w:rsidR="00BE7794" w:rsidRPr="00BE7794" w:rsidRDefault="00BE7794" w:rsidP="00BE7794">
            <w:pPr>
              <w:autoSpaceDE w:val="0"/>
              <w:adjustRightInd w:val="0"/>
              <w:rPr>
                <w:rFonts w:ascii="Arial" w:hAnsi="Arial" w:cs="Arial"/>
                <w:sz w:val="18"/>
                <w:lang w:val="es-ES_tradnl"/>
              </w:rPr>
            </w:pPr>
          </w:p>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Otros ( _ _ _ _ _ _ _ _ _ _ _ _ _ _ _ _ _ _ _ _ _ _ _ _ )</w:t>
            </w:r>
          </w:p>
        </w:tc>
        <w:tc>
          <w:tcPr>
            <w:tcW w:w="439" w:type="dxa"/>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8</w:t>
            </w:r>
          </w:p>
        </w:tc>
      </w:tr>
    </w:tbl>
    <w:p w:rsidR="00BE7794" w:rsidRPr="00BE7794" w:rsidRDefault="00BE7794" w:rsidP="00BE7794">
      <w:pPr>
        <w:jc w:val="both"/>
        <w:outlineLvl w:val="0"/>
        <w:rPr>
          <w:rFonts w:ascii="Arial" w:hAnsi="Arial" w:cs="Arial"/>
          <w:b/>
          <w:sz w:val="10"/>
          <w:szCs w:val="10"/>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 xml:space="preserve">9) Considera ud. que el hecho de no tener acceso a la red de desagües cloacales limita su consumo de agua? </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813"/>
        <w:gridCol w:w="1773"/>
      </w:tblGrid>
      <w:tr w:rsidR="00BE7794" w:rsidRPr="00BE7794" w:rsidTr="00122302">
        <w:trPr>
          <w:trHeight w:val="394"/>
        </w:trPr>
        <w:tc>
          <w:tcPr>
            <w:tcW w:w="796"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Sí</w:t>
            </w:r>
          </w:p>
        </w:tc>
        <w:tc>
          <w:tcPr>
            <w:tcW w:w="813" w:type="dxa"/>
            <w:shd w:val="clear" w:color="auto" w:fill="FFFFFF"/>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c>
          <w:tcPr>
            <w:tcW w:w="1773" w:type="dxa"/>
            <w:shd w:val="clear" w:color="auto" w:fill="D9D9D9"/>
            <w:vAlign w:val="center"/>
          </w:tcPr>
          <w:p w:rsidR="00BE7794" w:rsidRPr="00BE7794" w:rsidRDefault="00BE7794" w:rsidP="00BE7794">
            <w:pPr>
              <w:rPr>
                <w:rFonts w:ascii="Arial" w:hAnsi="Arial" w:cs="Arial"/>
                <w:sz w:val="16"/>
                <w:szCs w:val="18"/>
              </w:rPr>
            </w:pPr>
            <w:r w:rsidRPr="00BE7794">
              <w:rPr>
                <w:rFonts w:ascii="Arial" w:hAnsi="Arial" w:cs="Arial"/>
                <w:sz w:val="16"/>
                <w:szCs w:val="18"/>
              </w:rPr>
              <w:t>Continuar</w:t>
            </w:r>
          </w:p>
        </w:tc>
      </w:tr>
      <w:tr w:rsidR="00BE7794" w:rsidRPr="00BE7794" w:rsidTr="00122302">
        <w:trPr>
          <w:trHeight w:val="394"/>
        </w:trPr>
        <w:tc>
          <w:tcPr>
            <w:tcW w:w="796" w:type="dxa"/>
            <w:tcBorders>
              <w:bottom w:val="single" w:sz="4" w:space="0" w:color="auto"/>
            </w:tcBorders>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No</w:t>
            </w:r>
          </w:p>
        </w:tc>
        <w:tc>
          <w:tcPr>
            <w:tcW w:w="813" w:type="dxa"/>
            <w:tcBorders>
              <w:bottom w:val="single" w:sz="4" w:space="0" w:color="auto"/>
            </w:tcBorders>
            <w:shd w:val="clear" w:color="auto" w:fill="FFFFFF"/>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c>
          <w:tcPr>
            <w:tcW w:w="1773" w:type="dxa"/>
            <w:tcBorders>
              <w:bottom w:val="single" w:sz="4" w:space="0" w:color="auto"/>
            </w:tcBorders>
            <w:shd w:val="clear" w:color="auto" w:fill="D9D9D9"/>
            <w:vAlign w:val="center"/>
          </w:tcPr>
          <w:p w:rsidR="00BE7794" w:rsidRPr="00BE7794" w:rsidRDefault="00BE7794" w:rsidP="00BE7794">
            <w:pPr>
              <w:rPr>
                <w:rFonts w:ascii="Arial" w:hAnsi="Arial" w:cs="Arial"/>
                <w:sz w:val="16"/>
                <w:szCs w:val="18"/>
              </w:rPr>
            </w:pPr>
            <w:r w:rsidRPr="00BE7794">
              <w:rPr>
                <w:rFonts w:ascii="Arial" w:hAnsi="Arial" w:cs="Arial"/>
                <w:sz w:val="16"/>
                <w:szCs w:val="18"/>
              </w:rPr>
              <w:t>Pasar a Preg 11</w:t>
            </w:r>
          </w:p>
        </w:tc>
      </w:tr>
    </w:tbl>
    <w:p w:rsidR="00BE7794" w:rsidRPr="00BE7794" w:rsidRDefault="00BE7794" w:rsidP="00BE7794">
      <w:pPr>
        <w:jc w:val="both"/>
        <w:rPr>
          <w:rFonts w:ascii="Arial" w:hAnsi="Arial" w:cs="Arial"/>
          <w:sz w:val="10"/>
          <w:szCs w:val="10"/>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 xml:space="preserve">10) Qué situaciones de su vida diaria condiciona la falta de acceso a la red de desagües cloacales? </w:t>
      </w:r>
    </w:p>
    <w:p w:rsidR="00BE7794" w:rsidRPr="00BE7794" w:rsidRDefault="00BE7794" w:rsidP="00BE7794">
      <w:pPr>
        <w:jc w:val="both"/>
        <w:rPr>
          <w:rFonts w:ascii="Arial" w:hAnsi="Arial" w:cs="Arial"/>
          <w:b/>
          <w:sz w:val="16"/>
          <w:szCs w:val="16"/>
        </w:rPr>
      </w:pPr>
      <w:r w:rsidRPr="00BE7794">
        <w:rPr>
          <w:rFonts w:ascii="Arial" w:hAnsi="Arial" w:cs="Arial"/>
          <w:b/>
          <w:sz w:val="16"/>
          <w:szCs w:val="16"/>
        </w:rPr>
        <w:t>Respuesta múltiple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0"/>
        <w:gridCol w:w="438"/>
      </w:tblGrid>
      <w:tr w:rsidR="00BE7794" w:rsidRPr="00BE7794" w:rsidTr="00122302">
        <w:trPr>
          <w:trHeight w:val="320"/>
        </w:trPr>
        <w:tc>
          <w:tcPr>
            <w:tcW w:w="4270" w:type="dxa"/>
            <w:tcBorders>
              <w:top w:val="single" w:sz="4" w:space="0" w:color="auto"/>
            </w:tcBorders>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En el consumo de agua potable (beber, ducharse)</w:t>
            </w:r>
          </w:p>
        </w:tc>
        <w:tc>
          <w:tcPr>
            <w:tcW w:w="438" w:type="dxa"/>
            <w:tcBorders>
              <w:top w:val="single" w:sz="4" w:space="0" w:color="auto"/>
            </w:tcBorders>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1</w:t>
            </w:r>
          </w:p>
        </w:tc>
      </w:tr>
      <w:tr w:rsidR="00BE7794" w:rsidRPr="00BE7794" w:rsidTr="00122302">
        <w:trPr>
          <w:trHeight w:val="320"/>
        </w:trPr>
        <w:tc>
          <w:tcPr>
            <w:tcW w:w="4270"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 xml:space="preserve">En el enjuague de ropa </w:t>
            </w:r>
          </w:p>
        </w:tc>
        <w:tc>
          <w:tcPr>
            <w:tcW w:w="438"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2</w:t>
            </w:r>
          </w:p>
        </w:tc>
      </w:tr>
      <w:tr w:rsidR="00BE7794" w:rsidRPr="00BE7794" w:rsidTr="00122302">
        <w:trPr>
          <w:trHeight w:val="320"/>
        </w:trPr>
        <w:tc>
          <w:tcPr>
            <w:tcW w:w="4270"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 xml:space="preserve">En el lavado de pisos </w:t>
            </w:r>
          </w:p>
        </w:tc>
        <w:tc>
          <w:tcPr>
            <w:tcW w:w="438"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3</w:t>
            </w:r>
          </w:p>
        </w:tc>
      </w:tr>
      <w:tr w:rsidR="00BE7794" w:rsidRPr="00BE7794" w:rsidTr="00122302">
        <w:trPr>
          <w:trHeight w:val="320"/>
        </w:trPr>
        <w:tc>
          <w:tcPr>
            <w:tcW w:w="4270"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 xml:space="preserve">En el número de descargas del baño </w:t>
            </w:r>
          </w:p>
        </w:tc>
        <w:tc>
          <w:tcPr>
            <w:tcW w:w="438"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4</w:t>
            </w:r>
          </w:p>
        </w:tc>
      </w:tr>
      <w:tr w:rsidR="00BE7794" w:rsidRPr="00BE7794" w:rsidTr="00122302">
        <w:trPr>
          <w:trHeight w:val="320"/>
        </w:trPr>
        <w:tc>
          <w:tcPr>
            <w:tcW w:w="4270" w:type="dxa"/>
            <w:vAlign w:val="center"/>
          </w:tcPr>
          <w:p w:rsidR="00BE7794" w:rsidRPr="00BE7794" w:rsidRDefault="00BE7794" w:rsidP="00BE7794">
            <w:pPr>
              <w:autoSpaceDE w:val="0"/>
              <w:adjustRightInd w:val="0"/>
              <w:rPr>
                <w:rFonts w:ascii="Arial" w:hAnsi="Arial" w:cs="Arial"/>
                <w:sz w:val="18"/>
                <w:szCs w:val="18"/>
                <w:lang w:val="es-ES_tradnl"/>
              </w:rPr>
            </w:pPr>
          </w:p>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Otro (esp. _ _ _ _ _ _ _ _ _ _ _ _ _ _ _ _ _ _ __ _ )</w:t>
            </w:r>
          </w:p>
        </w:tc>
        <w:tc>
          <w:tcPr>
            <w:tcW w:w="438"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5</w:t>
            </w:r>
          </w:p>
        </w:tc>
      </w:tr>
    </w:tbl>
    <w:p w:rsidR="00BE7794" w:rsidRPr="00BE7794" w:rsidRDefault="00BE7794" w:rsidP="00BE7794">
      <w:pPr>
        <w:jc w:val="both"/>
        <w:rPr>
          <w:rFonts w:ascii="Arial" w:hAnsi="Arial" w:cs="Arial"/>
          <w:sz w:val="10"/>
          <w:szCs w:val="10"/>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 xml:space="preserve">11) ¿Según su opinión, los siguientes problemas producidos por la contaminación de excrementos son graves? </w:t>
      </w:r>
    </w:p>
    <w:tbl>
      <w:tblPr>
        <w:tblW w:w="48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425"/>
        <w:gridCol w:w="426"/>
      </w:tblGrid>
      <w:tr w:rsidR="00BE7794" w:rsidRPr="00BE7794" w:rsidTr="00122302">
        <w:trPr>
          <w:trHeight w:val="307"/>
        </w:trPr>
        <w:tc>
          <w:tcPr>
            <w:tcW w:w="3969" w:type="dxa"/>
            <w:tcBorders>
              <w:top w:val="nil"/>
              <w:left w:val="nil"/>
            </w:tcBorders>
            <w:vAlign w:val="center"/>
          </w:tcPr>
          <w:p w:rsidR="00BE7794" w:rsidRPr="00BE7794" w:rsidRDefault="00BE7794" w:rsidP="00BE7794">
            <w:pPr>
              <w:autoSpaceDE w:val="0"/>
              <w:adjustRightInd w:val="0"/>
              <w:jc w:val="center"/>
              <w:rPr>
                <w:rFonts w:ascii="Arial" w:hAnsi="Arial" w:cs="Arial"/>
                <w:sz w:val="18"/>
                <w:szCs w:val="18"/>
                <w:lang w:val="es-ES_tradnl"/>
              </w:rPr>
            </w:pPr>
          </w:p>
        </w:tc>
        <w:tc>
          <w:tcPr>
            <w:tcW w:w="425"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Si</w:t>
            </w:r>
          </w:p>
        </w:tc>
        <w:tc>
          <w:tcPr>
            <w:tcW w:w="426"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No</w:t>
            </w:r>
          </w:p>
        </w:tc>
      </w:tr>
      <w:tr w:rsidR="00BE7794" w:rsidRPr="00BE7794" w:rsidTr="00122302">
        <w:trPr>
          <w:trHeight w:val="307"/>
        </w:trPr>
        <w:tc>
          <w:tcPr>
            <w:tcW w:w="3969"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Aumento de insectos</w:t>
            </w:r>
          </w:p>
        </w:tc>
        <w:tc>
          <w:tcPr>
            <w:tcW w:w="425"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1</w:t>
            </w:r>
          </w:p>
        </w:tc>
        <w:tc>
          <w:tcPr>
            <w:tcW w:w="426"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2</w:t>
            </w:r>
          </w:p>
        </w:tc>
      </w:tr>
      <w:tr w:rsidR="00BE7794" w:rsidRPr="00BE7794" w:rsidTr="00122302">
        <w:trPr>
          <w:trHeight w:val="308"/>
        </w:trPr>
        <w:tc>
          <w:tcPr>
            <w:tcW w:w="3969"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Aguas turbias</w:t>
            </w:r>
          </w:p>
        </w:tc>
        <w:tc>
          <w:tcPr>
            <w:tcW w:w="425"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1</w:t>
            </w:r>
          </w:p>
        </w:tc>
        <w:tc>
          <w:tcPr>
            <w:tcW w:w="426"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2</w:t>
            </w:r>
          </w:p>
        </w:tc>
      </w:tr>
      <w:tr w:rsidR="00BE7794" w:rsidRPr="00BE7794" w:rsidTr="00122302">
        <w:trPr>
          <w:trHeight w:val="308"/>
        </w:trPr>
        <w:tc>
          <w:tcPr>
            <w:tcW w:w="3969"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Mal Olor</w:t>
            </w:r>
          </w:p>
        </w:tc>
        <w:tc>
          <w:tcPr>
            <w:tcW w:w="425"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1</w:t>
            </w:r>
          </w:p>
        </w:tc>
        <w:tc>
          <w:tcPr>
            <w:tcW w:w="426"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2</w:t>
            </w:r>
          </w:p>
        </w:tc>
      </w:tr>
      <w:tr w:rsidR="00BE7794" w:rsidRPr="00BE7794" w:rsidTr="00122302">
        <w:trPr>
          <w:trHeight w:val="307"/>
        </w:trPr>
        <w:tc>
          <w:tcPr>
            <w:tcW w:w="3969"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Prohibición de bañarse en el Río Reconquista</w:t>
            </w:r>
          </w:p>
        </w:tc>
        <w:tc>
          <w:tcPr>
            <w:tcW w:w="425"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1</w:t>
            </w:r>
          </w:p>
        </w:tc>
        <w:tc>
          <w:tcPr>
            <w:tcW w:w="426"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2</w:t>
            </w:r>
          </w:p>
        </w:tc>
      </w:tr>
      <w:tr w:rsidR="00BE7794" w:rsidRPr="00BE7794" w:rsidTr="00122302">
        <w:trPr>
          <w:trHeight w:val="308"/>
        </w:trPr>
        <w:tc>
          <w:tcPr>
            <w:tcW w:w="3969"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Transmisión de enfermedades</w:t>
            </w:r>
          </w:p>
        </w:tc>
        <w:tc>
          <w:tcPr>
            <w:tcW w:w="425"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1</w:t>
            </w:r>
          </w:p>
        </w:tc>
        <w:tc>
          <w:tcPr>
            <w:tcW w:w="426"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2</w:t>
            </w:r>
          </w:p>
        </w:tc>
      </w:tr>
      <w:tr w:rsidR="00BE7794" w:rsidRPr="00BE7794" w:rsidTr="00122302">
        <w:trPr>
          <w:trHeight w:val="308"/>
        </w:trPr>
        <w:tc>
          <w:tcPr>
            <w:tcW w:w="3969"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Formación de barro, lodo, pasto podrido</w:t>
            </w:r>
          </w:p>
        </w:tc>
        <w:tc>
          <w:tcPr>
            <w:tcW w:w="425"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1</w:t>
            </w:r>
          </w:p>
        </w:tc>
        <w:tc>
          <w:tcPr>
            <w:tcW w:w="426"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2</w:t>
            </w:r>
          </w:p>
        </w:tc>
      </w:tr>
      <w:tr w:rsidR="00BE7794" w:rsidRPr="00BE7794" w:rsidTr="00122302">
        <w:trPr>
          <w:trHeight w:val="307"/>
        </w:trPr>
        <w:tc>
          <w:tcPr>
            <w:tcW w:w="3969"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Perdida de valor de la vivienda</w:t>
            </w:r>
          </w:p>
        </w:tc>
        <w:tc>
          <w:tcPr>
            <w:tcW w:w="425"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1</w:t>
            </w:r>
          </w:p>
        </w:tc>
        <w:tc>
          <w:tcPr>
            <w:tcW w:w="426"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2</w:t>
            </w:r>
          </w:p>
        </w:tc>
      </w:tr>
      <w:tr w:rsidR="00BE7794" w:rsidRPr="00BE7794" w:rsidTr="00122302">
        <w:trPr>
          <w:trHeight w:val="308"/>
        </w:trPr>
        <w:tc>
          <w:tcPr>
            <w:tcW w:w="3969"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Aumento de roedores</w:t>
            </w:r>
          </w:p>
        </w:tc>
        <w:tc>
          <w:tcPr>
            <w:tcW w:w="425"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1</w:t>
            </w:r>
          </w:p>
        </w:tc>
        <w:tc>
          <w:tcPr>
            <w:tcW w:w="426"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2</w:t>
            </w:r>
          </w:p>
        </w:tc>
      </w:tr>
      <w:tr w:rsidR="00BE7794" w:rsidRPr="00BE7794" w:rsidTr="00122302">
        <w:trPr>
          <w:trHeight w:val="308"/>
        </w:trPr>
        <w:tc>
          <w:tcPr>
            <w:tcW w:w="3969"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Cauce más lento</w:t>
            </w:r>
          </w:p>
        </w:tc>
        <w:tc>
          <w:tcPr>
            <w:tcW w:w="425"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1</w:t>
            </w:r>
          </w:p>
        </w:tc>
        <w:tc>
          <w:tcPr>
            <w:tcW w:w="426"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2</w:t>
            </w:r>
          </w:p>
        </w:tc>
      </w:tr>
      <w:tr w:rsidR="00BE7794" w:rsidRPr="00BE7794" w:rsidTr="00122302">
        <w:trPr>
          <w:trHeight w:val="307"/>
        </w:trPr>
        <w:tc>
          <w:tcPr>
            <w:tcW w:w="3969"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Prohibición de pescar y regar cultivos</w:t>
            </w:r>
          </w:p>
        </w:tc>
        <w:tc>
          <w:tcPr>
            <w:tcW w:w="425"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1</w:t>
            </w:r>
          </w:p>
        </w:tc>
        <w:tc>
          <w:tcPr>
            <w:tcW w:w="426"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2</w:t>
            </w:r>
          </w:p>
        </w:tc>
      </w:tr>
      <w:tr w:rsidR="00BE7794" w:rsidRPr="00BE7794" w:rsidTr="00122302">
        <w:trPr>
          <w:trHeight w:val="308"/>
        </w:trPr>
        <w:tc>
          <w:tcPr>
            <w:tcW w:w="3969"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Efecto sobre vegetación y animales</w:t>
            </w:r>
          </w:p>
        </w:tc>
        <w:tc>
          <w:tcPr>
            <w:tcW w:w="425"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1</w:t>
            </w:r>
          </w:p>
        </w:tc>
        <w:tc>
          <w:tcPr>
            <w:tcW w:w="426"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2</w:t>
            </w:r>
          </w:p>
        </w:tc>
      </w:tr>
      <w:tr w:rsidR="00BE7794" w:rsidRPr="00BE7794" w:rsidTr="00122302">
        <w:trPr>
          <w:trHeight w:val="308"/>
        </w:trPr>
        <w:tc>
          <w:tcPr>
            <w:tcW w:w="3969"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Otros temas de gravedad : especificar</w:t>
            </w:r>
          </w:p>
          <w:p w:rsidR="00BE7794" w:rsidRPr="00BE7794" w:rsidRDefault="00BE7794" w:rsidP="00BE7794">
            <w:pPr>
              <w:autoSpaceDE w:val="0"/>
              <w:adjustRightInd w:val="0"/>
              <w:rPr>
                <w:rFonts w:ascii="Arial" w:hAnsi="Arial" w:cs="Arial"/>
                <w:sz w:val="6"/>
                <w:szCs w:val="6"/>
                <w:lang w:val="es-ES_tradnl"/>
              </w:rPr>
            </w:pPr>
          </w:p>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(_ _ _ _ _ _ _ _ _ _ _ _ __ _  _ _ _ _ _ _ _ _)</w:t>
            </w:r>
          </w:p>
        </w:tc>
        <w:tc>
          <w:tcPr>
            <w:tcW w:w="425" w:type="dxa"/>
            <w:vAlign w:val="center"/>
          </w:tcPr>
          <w:p w:rsidR="00BE7794" w:rsidRPr="00BE7794" w:rsidRDefault="00BE7794" w:rsidP="00BE7794">
            <w:pPr>
              <w:autoSpaceDE w:val="0"/>
              <w:adjustRightInd w:val="0"/>
              <w:jc w:val="center"/>
              <w:rPr>
                <w:rFonts w:ascii="Arial" w:hAnsi="Arial" w:cs="Arial"/>
                <w:sz w:val="16"/>
                <w:szCs w:val="18"/>
                <w:lang w:val="es-ES_tradnl"/>
              </w:rPr>
            </w:pPr>
            <w:r w:rsidRPr="00BE7794">
              <w:rPr>
                <w:rFonts w:ascii="Arial" w:hAnsi="Arial" w:cs="Arial"/>
                <w:sz w:val="16"/>
                <w:szCs w:val="18"/>
                <w:lang w:val="es-ES_tradnl"/>
              </w:rPr>
              <w:t>1</w:t>
            </w:r>
          </w:p>
        </w:tc>
        <w:tc>
          <w:tcPr>
            <w:tcW w:w="426" w:type="dxa"/>
            <w:vAlign w:val="center"/>
          </w:tcPr>
          <w:p w:rsidR="00BE7794" w:rsidRPr="00BE7794" w:rsidRDefault="00BE7794" w:rsidP="00BE7794">
            <w:pPr>
              <w:autoSpaceDE w:val="0"/>
              <w:adjustRightInd w:val="0"/>
              <w:jc w:val="center"/>
              <w:rPr>
                <w:rFonts w:ascii="Arial" w:hAnsi="Arial" w:cs="Arial"/>
                <w:sz w:val="16"/>
                <w:szCs w:val="18"/>
                <w:lang w:val="es-ES_tradnl"/>
              </w:rPr>
            </w:pPr>
          </w:p>
        </w:tc>
      </w:tr>
    </w:tbl>
    <w:p w:rsidR="00BE7794" w:rsidRPr="00BE7794" w:rsidRDefault="00BE7794" w:rsidP="00BE7794">
      <w:pPr>
        <w:jc w:val="both"/>
        <w:rPr>
          <w:rFonts w:ascii="Arial" w:hAnsi="Arial" w:cs="Arial"/>
          <w:i/>
          <w:sz w:val="12"/>
          <w:szCs w:val="12"/>
        </w:rPr>
      </w:pPr>
    </w:p>
    <w:p w:rsidR="00BE7794" w:rsidRPr="00BE7794" w:rsidRDefault="00BE7794" w:rsidP="00BE7794">
      <w:pPr>
        <w:outlineLvl w:val="0"/>
        <w:rPr>
          <w:rFonts w:ascii="Arial" w:hAnsi="Arial" w:cs="Arial"/>
          <w:b/>
          <w:szCs w:val="22"/>
        </w:rPr>
      </w:pPr>
      <w:r w:rsidRPr="00BE7794">
        <w:rPr>
          <w:rFonts w:ascii="Arial" w:hAnsi="Arial" w:cs="Arial"/>
          <w:b/>
          <w:szCs w:val="22"/>
        </w:rPr>
        <w:t>SALUD</w:t>
      </w: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 xml:space="preserve">12) En el último año, ¿Ud. o algún miembro de su familia sufrió Diarrea, Hepatitis A, Infecciones en la Piel, Infecciones intestinales, Parásitos o Leptospirosis?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
        <w:gridCol w:w="1773"/>
      </w:tblGrid>
      <w:tr w:rsidR="00BE7794" w:rsidRPr="00BE7794" w:rsidTr="00122302">
        <w:trPr>
          <w:trHeight w:val="320"/>
        </w:trPr>
        <w:tc>
          <w:tcPr>
            <w:tcW w:w="567"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Sí</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c>
          <w:tcPr>
            <w:tcW w:w="1773" w:type="dxa"/>
            <w:shd w:val="clear" w:color="auto" w:fill="D9D9D9"/>
            <w:vAlign w:val="center"/>
          </w:tcPr>
          <w:p w:rsidR="00BE7794" w:rsidRPr="00BE7794" w:rsidRDefault="00BE7794" w:rsidP="00BE7794">
            <w:pPr>
              <w:jc w:val="both"/>
              <w:rPr>
                <w:rFonts w:ascii="Arial" w:hAnsi="Arial" w:cs="Arial"/>
                <w:sz w:val="16"/>
                <w:szCs w:val="16"/>
              </w:rPr>
            </w:pPr>
            <w:r w:rsidRPr="00BE7794">
              <w:rPr>
                <w:rFonts w:ascii="Arial" w:hAnsi="Arial" w:cs="Arial"/>
                <w:sz w:val="16"/>
                <w:szCs w:val="16"/>
              </w:rPr>
              <w:t xml:space="preserve">Continuar </w:t>
            </w:r>
          </w:p>
        </w:tc>
      </w:tr>
      <w:tr w:rsidR="00BE7794" w:rsidRPr="00BE7794" w:rsidTr="00122302">
        <w:trPr>
          <w:trHeight w:val="320"/>
        </w:trPr>
        <w:tc>
          <w:tcPr>
            <w:tcW w:w="567"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No</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c>
          <w:tcPr>
            <w:tcW w:w="1773" w:type="dxa"/>
            <w:shd w:val="clear" w:color="auto" w:fill="D9D9D9"/>
            <w:vAlign w:val="center"/>
          </w:tcPr>
          <w:p w:rsidR="00BE7794" w:rsidRPr="00BE7794" w:rsidRDefault="00BE7794" w:rsidP="00BE7794">
            <w:pPr>
              <w:jc w:val="both"/>
              <w:rPr>
                <w:rFonts w:ascii="Arial" w:hAnsi="Arial" w:cs="Arial"/>
                <w:sz w:val="16"/>
                <w:szCs w:val="16"/>
              </w:rPr>
            </w:pPr>
            <w:r w:rsidRPr="00BE7794">
              <w:rPr>
                <w:rFonts w:ascii="Arial" w:hAnsi="Arial" w:cs="Arial"/>
                <w:sz w:val="16"/>
                <w:szCs w:val="16"/>
              </w:rPr>
              <w:t>Pasar a Preg 14</w:t>
            </w:r>
          </w:p>
        </w:tc>
      </w:tr>
    </w:tbl>
    <w:p w:rsidR="00BE7794" w:rsidRPr="00BE7794" w:rsidRDefault="00BE7794" w:rsidP="00BE7794">
      <w:pPr>
        <w:rPr>
          <w:rFonts w:ascii="Arial" w:hAnsi="Arial" w:cs="Arial"/>
          <w:sz w:val="8"/>
          <w:szCs w:val="8"/>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13) ¿El medico le dijo que la causa de alguna de estas enfermedades era el agua (de uso o consumo)?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
      </w:tblGrid>
      <w:tr w:rsidR="00BE7794" w:rsidRPr="00BE7794" w:rsidTr="00122302">
        <w:trPr>
          <w:trHeight w:val="332"/>
        </w:trPr>
        <w:tc>
          <w:tcPr>
            <w:tcW w:w="567"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Sí</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r>
      <w:tr w:rsidR="00BE7794" w:rsidRPr="00BE7794" w:rsidTr="00122302">
        <w:trPr>
          <w:trHeight w:val="333"/>
        </w:trPr>
        <w:tc>
          <w:tcPr>
            <w:tcW w:w="567"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No</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r>
    </w:tbl>
    <w:p w:rsidR="00BE7794" w:rsidRPr="00BE7794" w:rsidRDefault="00BE7794" w:rsidP="00BE7794">
      <w:pPr>
        <w:rPr>
          <w:rFonts w:ascii="Arial" w:hAnsi="Arial" w:cs="Arial"/>
          <w:sz w:val="8"/>
          <w:szCs w:val="8"/>
        </w:rPr>
      </w:pPr>
    </w:p>
    <w:p w:rsidR="00BE7794" w:rsidRPr="00BE7794" w:rsidRDefault="00BE7794" w:rsidP="00BE7794">
      <w:pPr>
        <w:rPr>
          <w:rFonts w:ascii="Arial" w:hAnsi="Arial" w:cs="Arial"/>
          <w:sz w:val="18"/>
          <w:szCs w:val="18"/>
          <w:lang w:val="es-ES_tradnl"/>
        </w:rPr>
      </w:pPr>
      <w:r w:rsidRPr="00BE7794">
        <w:rPr>
          <w:rFonts w:ascii="Arial" w:hAnsi="Arial" w:cs="Arial"/>
          <w:sz w:val="18"/>
          <w:szCs w:val="18"/>
          <w:lang w:val="es-ES"/>
        </w:rPr>
        <w:t>14) ¿</w:t>
      </w:r>
      <w:r w:rsidRPr="00BE7794">
        <w:rPr>
          <w:rFonts w:ascii="Arial" w:hAnsi="Arial" w:cs="Arial"/>
          <w:sz w:val="18"/>
          <w:szCs w:val="18"/>
          <w:lang w:val="es-ES_tradnl"/>
        </w:rPr>
        <w:t>Hay niños menores de diez años en la vivienda?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
        <w:gridCol w:w="1773"/>
      </w:tblGrid>
      <w:tr w:rsidR="00BE7794" w:rsidRPr="00BE7794" w:rsidTr="00122302">
        <w:trPr>
          <w:trHeight w:val="332"/>
        </w:trPr>
        <w:tc>
          <w:tcPr>
            <w:tcW w:w="567"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Sí</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c>
          <w:tcPr>
            <w:tcW w:w="1773" w:type="dxa"/>
            <w:shd w:val="clear" w:color="auto" w:fill="D9D9D9"/>
            <w:vAlign w:val="center"/>
          </w:tcPr>
          <w:p w:rsidR="00BE7794" w:rsidRPr="00BE7794" w:rsidRDefault="00BE7794" w:rsidP="00BE7794">
            <w:pPr>
              <w:jc w:val="both"/>
              <w:rPr>
                <w:rFonts w:ascii="Arial" w:hAnsi="Arial" w:cs="Arial"/>
                <w:sz w:val="16"/>
                <w:szCs w:val="16"/>
              </w:rPr>
            </w:pPr>
            <w:r w:rsidRPr="00BE7794">
              <w:rPr>
                <w:rFonts w:ascii="Arial" w:hAnsi="Arial" w:cs="Arial"/>
                <w:sz w:val="16"/>
                <w:szCs w:val="16"/>
              </w:rPr>
              <w:t xml:space="preserve">Continuar </w:t>
            </w:r>
          </w:p>
        </w:tc>
      </w:tr>
      <w:tr w:rsidR="00BE7794" w:rsidRPr="00BE7794" w:rsidTr="00122302">
        <w:trPr>
          <w:trHeight w:val="333"/>
        </w:trPr>
        <w:tc>
          <w:tcPr>
            <w:tcW w:w="567"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No</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c>
          <w:tcPr>
            <w:tcW w:w="1773" w:type="dxa"/>
            <w:shd w:val="clear" w:color="auto" w:fill="D9D9D9"/>
            <w:vAlign w:val="center"/>
          </w:tcPr>
          <w:p w:rsidR="00BE7794" w:rsidRPr="00BE7794" w:rsidRDefault="00BE7794" w:rsidP="00BE7794">
            <w:pPr>
              <w:jc w:val="both"/>
              <w:rPr>
                <w:rFonts w:ascii="Arial" w:hAnsi="Arial" w:cs="Arial"/>
                <w:sz w:val="16"/>
                <w:szCs w:val="16"/>
              </w:rPr>
            </w:pPr>
            <w:r w:rsidRPr="00BE7794">
              <w:rPr>
                <w:rFonts w:ascii="Arial" w:hAnsi="Arial" w:cs="Arial"/>
                <w:sz w:val="16"/>
                <w:szCs w:val="16"/>
              </w:rPr>
              <w:t>Pasar a Preg 22</w:t>
            </w:r>
          </w:p>
        </w:tc>
      </w:tr>
    </w:tbl>
    <w:p w:rsidR="00BE7794" w:rsidRPr="00BE7794" w:rsidRDefault="00BE7794" w:rsidP="00BE7794">
      <w:pPr>
        <w:autoSpaceDE w:val="0"/>
        <w:adjustRightInd w:val="0"/>
        <w:rPr>
          <w:rFonts w:ascii="Arial" w:hAnsi="Arial" w:cs="Arial"/>
          <w:spacing w:val="-6"/>
          <w:sz w:val="8"/>
          <w:szCs w:val="8"/>
        </w:rPr>
      </w:pPr>
    </w:p>
    <w:p w:rsidR="00BE7794" w:rsidRPr="00BE7794" w:rsidRDefault="00BE7794" w:rsidP="00BE7794">
      <w:pPr>
        <w:autoSpaceDE w:val="0"/>
        <w:adjustRightInd w:val="0"/>
        <w:jc w:val="both"/>
        <w:rPr>
          <w:rFonts w:ascii="Arial" w:hAnsi="Arial" w:cs="Arial"/>
          <w:spacing w:val="-6"/>
          <w:sz w:val="18"/>
          <w:szCs w:val="18"/>
          <w:lang w:val="es-ES_tradnl"/>
        </w:rPr>
      </w:pPr>
      <w:r w:rsidRPr="00BE7794">
        <w:rPr>
          <w:rFonts w:ascii="Arial" w:hAnsi="Arial" w:cs="Arial"/>
          <w:spacing w:val="-6"/>
          <w:sz w:val="18"/>
          <w:szCs w:val="18"/>
          <w:lang w:val="es-ES"/>
        </w:rPr>
        <w:t>15)</w:t>
      </w:r>
      <w:r w:rsidRPr="00BE7794">
        <w:rPr>
          <w:rFonts w:ascii="Arial" w:hAnsi="Arial" w:cs="Arial"/>
          <w:spacing w:val="-6"/>
          <w:sz w:val="18"/>
          <w:szCs w:val="18"/>
          <w:lang w:val="es-ES_tradnl"/>
        </w:rPr>
        <w:t xml:space="preserve"> </w:t>
      </w:r>
      <w:r w:rsidRPr="00BE7794">
        <w:rPr>
          <w:rFonts w:ascii="Arial" w:hAnsi="Arial" w:cs="Arial"/>
          <w:spacing w:val="-6"/>
          <w:sz w:val="18"/>
          <w:szCs w:val="18"/>
          <w:lang w:val="es-ES"/>
        </w:rPr>
        <w:t>¿</w:t>
      </w:r>
      <w:r w:rsidRPr="00BE7794">
        <w:rPr>
          <w:rFonts w:ascii="Arial" w:hAnsi="Arial" w:cs="Arial"/>
          <w:spacing w:val="-6"/>
          <w:sz w:val="18"/>
          <w:szCs w:val="18"/>
          <w:lang w:val="es-ES_tradnl"/>
        </w:rPr>
        <w:t xml:space="preserve">En las últimas </w:t>
      </w:r>
      <w:r w:rsidRPr="00BE7794">
        <w:rPr>
          <w:rFonts w:ascii="Arial" w:hAnsi="Arial" w:cs="Arial"/>
          <w:b/>
          <w:spacing w:val="-6"/>
          <w:sz w:val="18"/>
          <w:szCs w:val="18"/>
          <w:lang w:val="es-ES_tradnl"/>
        </w:rPr>
        <w:t>dos semanas</w:t>
      </w:r>
      <w:r w:rsidRPr="00BE7794">
        <w:rPr>
          <w:rFonts w:ascii="Arial" w:hAnsi="Arial" w:cs="Arial"/>
          <w:spacing w:val="-6"/>
          <w:sz w:val="18"/>
          <w:szCs w:val="18"/>
          <w:lang w:val="es-ES_tradnl"/>
        </w:rPr>
        <w:t xml:space="preserve"> se ha presentado algún caso de diarrea en los niños menores de </w:t>
      </w:r>
      <w:r w:rsidRPr="00BE7794">
        <w:rPr>
          <w:rFonts w:ascii="Arial" w:hAnsi="Arial" w:cs="Arial"/>
          <w:sz w:val="18"/>
          <w:szCs w:val="18"/>
          <w:lang w:val="es-ES_tradnl"/>
        </w:rPr>
        <w:t>diez</w:t>
      </w:r>
      <w:r w:rsidRPr="00BE7794">
        <w:rPr>
          <w:rFonts w:ascii="Arial" w:hAnsi="Arial" w:cs="Arial"/>
          <w:spacing w:val="-6"/>
          <w:sz w:val="18"/>
          <w:szCs w:val="18"/>
          <w:lang w:val="es-ES_tradnl"/>
        </w:rPr>
        <w:t xml:space="preserve"> años?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567"/>
        <w:gridCol w:w="1773"/>
      </w:tblGrid>
      <w:tr w:rsidR="00BE7794" w:rsidRPr="00BE7794" w:rsidTr="00122302">
        <w:trPr>
          <w:trHeight w:val="357"/>
        </w:trPr>
        <w:tc>
          <w:tcPr>
            <w:tcW w:w="761"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Sí</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c>
          <w:tcPr>
            <w:tcW w:w="1773" w:type="dxa"/>
            <w:shd w:val="clear" w:color="auto" w:fill="D9D9D9"/>
            <w:vAlign w:val="center"/>
          </w:tcPr>
          <w:p w:rsidR="00BE7794" w:rsidRPr="00BE7794" w:rsidRDefault="00BE7794" w:rsidP="00BE7794">
            <w:pPr>
              <w:rPr>
                <w:rFonts w:ascii="Arial" w:hAnsi="Arial" w:cs="Arial"/>
                <w:sz w:val="16"/>
                <w:szCs w:val="16"/>
              </w:rPr>
            </w:pPr>
            <w:r w:rsidRPr="00BE7794">
              <w:rPr>
                <w:rFonts w:ascii="Arial" w:hAnsi="Arial" w:cs="Arial"/>
                <w:sz w:val="16"/>
                <w:szCs w:val="16"/>
              </w:rPr>
              <w:t xml:space="preserve">Continuar </w:t>
            </w:r>
          </w:p>
        </w:tc>
      </w:tr>
      <w:tr w:rsidR="00BE7794" w:rsidRPr="00BE7794" w:rsidTr="00122302">
        <w:trPr>
          <w:trHeight w:val="357"/>
        </w:trPr>
        <w:tc>
          <w:tcPr>
            <w:tcW w:w="761"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No</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c>
          <w:tcPr>
            <w:tcW w:w="1773" w:type="dxa"/>
            <w:shd w:val="clear" w:color="auto" w:fill="D9D9D9"/>
            <w:vAlign w:val="center"/>
          </w:tcPr>
          <w:p w:rsidR="00BE7794" w:rsidRPr="00BE7794" w:rsidRDefault="00BE7794" w:rsidP="00BE7794">
            <w:pPr>
              <w:rPr>
                <w:rFonts w:ascii="Arial" w:hAnsi="Arial" w:cs="Arial"/>
                <w:sz w:val="16"/>
                <w:szCs w:val="16"/>
              </w:rPr>
            </w:pPr>
            <w:r w:rsidRPr="00BE7794">
              <w:rPr>
                <w:rFonts w:ascii="Arial" w:hAnsi="Arial" w:cs="Arial"/>
                <w:sz w:val="16"/>
                <w:szCs w:val="16"/>
              </w:rPr>
              <w:t>Pasar a Preg 22</w:t>
            </w:r>
          </w:p>
        </w:tc>
      </w:tr>
      <w:tr w:rsidR="00BE7794" w:rsidRPr="00BE7794" w:rsidTr="00122302">
        <w:trPr>
          <w:trHeight w:val="357"/>
        </w:trPr>
        <w:tc>
          <w:tcPr>
            <w:tcW w:w="761"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Ns/Nc</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99</w:t>
            </w:r>
          </w:p>
        </w:tc>
        <w:tc>
          <w:tcPr>
            <w:tcW w:w="1773" w:type="dxa"/>
            <w:shd w:val="clear" w:color="auto" w:fill="D9D9D9"/>
            <w:vAlign w:val="center"/>
          </w:tcPr>
          <w:p w:rsidR="00BE7794" w:rsidRPr="00BE7794" w:rsidRDefault="00BE7794" w:rsidP="00BE7794">
            <w:pPr>
              <w:rPr>
                <w:rFonts w:ascii="Arial" w:hAnsi="Arial" w:cs="Arial"/>
                <w:sz w:val="16"/>
                <w:szCs w:val="16"/>
              </w:rPr>
            </w:pPr>
            <w:r w:rsidRPr="00BE7794">
              <w:rPr>
                <w:rFonts w:ascii="Arial" w:hAnsi="Arial" w:cs="Arial"/>
                <w:sz w:val="16"/>
                <w:szCs w:val="16"/>
              </w:rPr>
              <w:t>Pasar a Preg 22</w:t>
            </w:r>
          </w:p>
        </w:tc>
      </w:tr>
    </w:tbl>
    <w:p w:rsidR="00BE7794" w:rsidRPr="00BE7794" w:rsidRDefault="00BE7794" w:rsidP="00BE7794">
      <w:pPr>
        <w:autoSpaceDE w:val="0"/>
        <w:adjustRightInd w:val="0"/>
        <w:rPr>
          <w:rFonts w:ascii="Arial" w:hAnsi="Arial" w:cs="Arial"/>
          <w:sz w:val="8"/>
          <w:szCs w:val="8"/>
        </w:rPr>
      </w:pPr>
    </w:p>
    <w:p w:rsidR="00BE7794" w:rsidRPr="00BE7794" w:rsidRDefault="00BE7794" w:rsidP="00BE7794">
      <w:pPr>
        <w:autoSpaceDE w:val="0"/>
        <w:adjustRightInd w:val="0"/>
        <w:jc w:val="both"/>
        <w:rPr>
          <w:rFonts w:ascii="Arial" w:hAnsi="Arial" w:cs="Arial"/>
          <w:sz w:val="18"/>
          <w:szCs w:val="18"/>
          <w:lang w:val="es-ES_tradnl"/>
        </w:rPr>
      </w:pPr>
      <w:r w:rsidRPr="00BE7794">
        <w:rPr>
          <w:rFonts w:ascii="Arial" w:hAnsi="Arial" w:cs="Arial"/>
          <w:sz w:val="18"/>
          <w:szCs w:val="18"/>
          <w:lang w:val="es-ES"/>
        </w:rPr>
        <w:t>16)</w:t>
      </w:r>
      <w:r w:rsidRPr="00BE7794">
        <w:rPr>
          <w:rFonts w:ascii="Arial" w:hAnsi="Arial" w:cs="Arial"/>
          <w:sz w:val="18"/>
          <w:szCs w:val="18"/>
          <w:lang w:val="es-ES_tradnl"/>
        </w:rPr>
        <w:t xml:space="preserve"> </w:t>
      </w:r>
      <w:r w:rsidRPr="00BE7794">
        <w:rPr>
          <w:rFonts w:ascii="Arial" w:hAnsi="Arial" w:cs="Arial"/>
          <w:sz w:val="18"/>
          <w:szCs w:val="18"/>
          <w:lang w:val="es-ES"/>
        </w:rPr>
        <w:t>¿</w:t>
      </w:r>
      <w:r w:rsidRPr="00BE7794">
        <w:rPr>
          <w:rFonts w:ascii="Arial" w:hAnsi="Arial" w:cs="Arial"/>
          <w:sz w:val="18"/>
          <w:szCs w:val="18"/>
          <w:lang w:val="es-ES_tradnl"/>
        </w:rPr>
        <w:t>Había sangre en la “caquita” de los niños menores de diez años?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567"/>
      </w:tblGrid>
      <w:tr w:rsidR="00BE7794" w:rsidRPr="00BE7794" w:rsidTr="00122302">
        <w:trPr>
          <w:trHeight w:val="320"/>
        </w:trPr>
        <w:tc>
          <w:tcPr>
            <w:tcW w:w="761"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Sí</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r>
      <w:tr w:rsidR="00BE7794" w:rsidRPr="00BE7794" w:rsidTr="00122302">
        <w:trPr>
          <w:trHeight w:val="320"/>
        </w:trPr>
        <w:tc>
          <w:tcPr>
            <w:tcW w:w="761"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No</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r>
      <w:tr w:rsidR="00BE7794" w:rsidRPr="00BE7794" w:rsidTr="00122302">
        <w:trPr>
          <w:trHeight w:val="320"/>
        </w:trPr>
        <w:tc>
          <w:tcPr>
            <w:tcW w:w="761"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Ns/Nc</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99</w:t>
            </w:r>
          </w:p>
        </w:tc>
      </w:tr>
    </w:tbl>
    <w:p w:rsidR="00BE7794" w:rsidRPr="00BE7794" w:rsidRDefault="00BE7794" w:rsidP="00BE7794">
      <w:pPr>
        <w:autoSpaceDE w:val="0"/>
        <w:adjustRightInd w:val="0"/>
        <w:rPr>
          <w:rFonts w:ascii="Arial" w:hAnsi="Arial" w:cs="Arial"/>
          <w:sz w:val="8"/>
          <w:szCs w:val="8"/>
        </w:rPr>
      </w:pPr>
    </w:p>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
        </w:rPr>
        <w:t>17) ¿</w:t>
      </w:r>
      <w:r w:rsidRPr="00BE7794">
        <w:rPr>
          <w:rFonts w:ascii="Arial" w:hAnsi="Arial" w:cs="Arial"/>
          <w:sz w:val="18"/>
          <w:szCs w:val="18"/>
          <w:lang w:val="es-ES_tradnl"/>
        </w:rPr>
        <w:t xml:space="preserve">Cuántos días duró la diarrea?  </w:t>
      </w:r>
    </w:p>
    <w:p w:rsidR="00BE7794" w:rsidRPr="00BE7794" w:rsidRDefault="00BE7794" w:rsidP="00BE7794">
      <w:pPr>
        <w:autoSpaceDE w:val="0"/>
        <w:adjustRightInd w:val="0"/>
        <w:ind w:firstLine="708"/>
        <w:rPr>
          <w:sz w:val="14"/>
          <w:lang w:val="es-ES"/>
        </w:rPr>
      </w:pPr>
      <w:r w:rsidRPr="00BE7794">
        <w:rPr>
          <w:rFonts w:ascii="Arial" w:hAnsi="Arial" w:cs="Arial"/>
          <w:sz w:val="16"/>
          <w:lang w:val="es-ES"/>
        </w:rPr>
        <w:t>_______________</w:t>
      </w:r>
      <w:r w:rsidRPr="00BE7794">
        <w:rPr>
          <w:rFonts w:ascii="Arial" w:hAnsi="Arial" w:cs="Arial"/>
          <w:sz w:val="18"/>
          <w:szCs w:val="22"/>
          <w:lang w:val="es-ES"/>
        </w:rPr>
        <w:t xml:space="preserve">  días</w:t>
      </w:r>
      <w:r w:rsidRPr="00BE7794">
        <w:rPr>
          <w:rFonts w:ascii="Arial" w:hAnsi="Arial" w:cs="Arial"/>
          <w:sz w:val="18"/>
          <w:szCs w:val="22"/>
          <w:lang w:val="es-ES"/>
        </w:rPr>
        <w:tab/>
        <w:t xml:space="preserve">No recuerda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sz w:val="14"/>
          <w:lang w:val="es-ES"/>
        </w:rPr>
        <w:t>(99)</w:t>
      </w:r>
    </w:p>
    <w:p w:rsidR="00BE7794" w:rsidRPr="00BE7794" w:rsidRDefault="00BE7794" w:rsidP="00BE7794">
      <w:pPr>
        <w:autoSpaceDE w:val="0"/>
        <w:adjustRightInd w:val="0"/>
        <w:rPr>
          <w:rFonts w:ascii="Arial" w:hAnsi="Arial" w:cs="Arial"/>
          <w:sz w:val="8"/>
          <w:szCs w:val="8"/>
          <w:lang w:val="es-ES"/>
        </w:rPr>
      </w:pPr>
    </w:p>
    <w:p w:rsidR="00BE7794" w:rsidRPr="00BE7794" w:rsidRDefault="00BE7794" w:rsidP="00BE7794">
      <w:pPr>
        <w:autoSpaceDE w:val="0"/>
        <w:adjustRightInd w:val="0"/>
        <w:jc w:val="both"/>
        <w:rPr>
          <w:rFonts w:ascii="Arial" w:hAnsi="Arial" w:cs="Arial"/>
          <w:sz w:val="18"/>
          <w:szCs w:val="18"/>
          <w:lang w:val="es-ES_tradnl"/>
        </w:rPr>
      </w:pPr>
      <w:r w:rsidRPr="00BE7794">
        <w:rPr>
          <w:rFonts w:ascii="Arial" w:hAnsi="Arial" w:cs="Arial"/>
          <w:sz w:val="18"/>
          <w:szCs w:val="18"/>
          <w:lang w:val="es-ES"/>
        </w:rPr>
        <w:t>18) ¿</w:t>
      </w:r>
      <w:r w:rsidRPr="00BE7794">
        <w:rPr>
          <w:rFonts w:ascii="Arial" w:hAnsi="Arial" w:cs="Arial"/>
          <w:sz w:val="18"/>
          <w:szCs w:val="18"/>
          <w:lang w:val="es-ES_tradnl"/>
        </w:rPr>
        <w:t>Tuvo que buscar algún tipo de ayuda para tratar la diarrea?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567"/>
        <w:gridCol w:w="1773"/>
      </w:tblGrid>
      <w:tr w:rsidR="00BE7794" w:rsidRPr="00BE7794" w:rsidTr="00122302">
        <w:trPr>
          <w:trHeight w:val="320"/>
        </w:trPr>
        <w:tc>
          <w:tcPr>
            <w:tcW w:w="761"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Sí</w:t>
            </w:r>
          </w:p>
        </w:tc>
        <w:tc>
          <w:tcPr>
            <w:tcW w:w="567" w:type="dxa"/>
            <w:vAlign w:val="center"/>
          </w:tcPr>
          <w:p w:rsidR="00BE7794" w:rsidRPr="00BE7794" w:rsidRDefault="00BE7794" w:rsidP="00BE7794">
            <w:pPr>
              <w:rPr>
                <w:rFonts w:ascii="Arial" w:hAnsi="Arial" w:cs="Arial"/>
                <w:sz w:val="16"/>
                <w:szCs w:val="16"/>
              </w:rPr>
            </w:pPr>
            <w:r w:rsidRPr="00BE7794">
              <w:rPr>
                <w:rFonts w:ascii="Arial" w:hAnsi="Arial" w:cs="Arial"/>
                <w:sz w:val="16"/>
                <w:szCs w:val="16"/>
              </w:rPr>
              <w:t>1</w:t>
            </w:r>
          </w:p>
        </w:tc>
        <w:tc>
          <w:tcPr>
            <w:tcW w:w="1773" w:type="dxa"/>
            <w:shd w:val="clear" w:color="auto" w:fill="D9D9D9"/>
            <w:vAlign w:val="center"/>
          </w:tcPr>
          <w:p w:rsidR="00BE7794" w:rsidRPr="00BE7794" w:rsidRDefault="00BE7794" w:rsidP="00BE7794">
            <w:pPr>
              <w:rPr>
                <w:rFonts w:ascii="Arial" w:hAnsi="Arial" w:cs="Arial"/>
                <w:sz w:val="16"/>
                <w:szCs w:val="16"/>
              </w:rPr>
            </w:pPr>
            <w:r w:rsidRPr="00BE7794">
              <w:rPr>
                <w:rFonts w:ascii="Arial" w:hAnsi="Arial" w:cs="Arial"/>
                <w:sz w:val="16"/>
                <w:szCs w:val="16"/>
              </w:rPr>
              <w:t xml:space="preserve">Continuar </w:t>
            </w:r>
          </w:p>
        </w:tc>
      </w:tr>
      <w:tr w:rsidR="00BE7794" w:rsidRPr="00BE7794" w:rsidTr="00122302">
        <w:trPr>
          <w:trHeight w:val="320"/>
        </w:trPr>
        <w:tc>
          <w:tcPr>
            <w:tcW w:w="761"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No</w:t>
            </w:r>
          </w:p>
        </w:tc>
        <w:tc>
          <w:tcPr>
            <w:tcW w:w="567" w:type="dxa"/>
            <w:vAlign w:val="center"/>
          </w:tcPr>
          <w:p w:rsidR="00BE7794" w:rsidRPr="00BE7794" w:rsidRDefault="00BE7794" w:rsidP="00BE7794">
            <w:pPr>
              <w:rPr>
                <w:rFonts w:ascii="Arial" w:hAnsi="Arial" w:cs="Arial"/>
                <w:sz w:val="16"/>
                <w:szCs w:val="16"/>
              </w:rPr>
            </w:pPr>
            <w:r w:rsidRPr="00BE7794">
              <w:rPr>
                <w:rFonts w:ascii="Arial" w:hAnsi="Arial" w:cs="Arial"/>
                <w:sz w:val="16"/>
                <w:szCs w:val="16"/>
              </w:rPr>
              <w:t>2</w:t>
            </w:r>
          </w:p>
        </w:tc>
        <w:tc>
          <w:tcPr>
            <w:tcW w:w="1773" w:type="dxa"/>
            <w:shd w:val="clear" w:color="auto" w:fill="D9D9D9"/>
            <w:vAlign w:val="center"/>
          </w:tcPr>
          <w:p w:rsidR="00BE7794" w:rsidRPr="00BE7794" w:rsidRDefault="00BE7794" w:rsidP="00BE7794">
            <w:pPr>
              <w:rPr>
                <w:rFonts w:ascii="Arial" w:hAnsi="Arial" w:cs="Arial"/>
                <w:sz w:val="16"/>
                <w:szCs w:val="16"/>
              </w:rPr>
            </w:pPr>
            <w:r w:rsidRPr="00BE7794">
              <w:rPr>
                <w:rFonts w:ascii="Arial" w:hAnsi="Arial" w:cs="Arial"/>
                <w:sz w:val="16"/>
                <w:szCs w:val="16"/>
              </w:rPr>
              <w:t>Pasar a Preg 22</w:t>
            </w:r>
          </w:p>
        </w:tc>
      </w:tr>
    </w:tbl>
    <w:p w:rsidR="00BE7794" w:rsidRPr="00BE7794" w:rsidRDefault="00BE7794" w:rsidP="00BE7794">
      <w:pPr>
        <w:autoSpaceDE w:val="0"/>
        <w:adjustRightInd w:val="0"/>
        <w:rPr>
          <w:rFonts w:ascii="Arial" w:hAnsi="Arial" w:cs="Arial"/>
          <w:sz w:val="8"/>
          <w:szCs w:val="8"/>
          <w:lang w:val="es-ES_tradnl"/>
        </w:rPr>
      </w:pPr>
    </w:p>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 xml:space="preserve">19) </w:t>
      </w:r>
      <w:r w:rsidRPr="00BE7794">
        <w:rPr>
          <w:rFonts w:ascii="Arial" w:hAnsi="Arial" w:cs="Arial"/>
          <w:sz w:val="18"/>
          <w:szCs w:val="18"/>
          <w:lang w:val="es-ES"/>
        </w:rPr>
        <w:t>¿</w:t>
      </w:r>
      <w:r w:rsidRPr="00BE7794">
        <w:rPr>
          <w:rFonts w:ascii="Arial" w:hAnsi="Arial" w:cs="Arial"/>
          <w:sz w:val="18"/>
          <w:szCs w:val="18"/>
          <w:lang w:val="es-ES_tradnl"/>
        </w:rPr>
        <w:t>Donde buscó ayuda para el tratamiento?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67"/>
      </w:tblGrid>
      <w:tr w:rsidR="00BE7794" w:rsidRPr="00BE7794" w:rsidTr="00122302">
        <w:trPr>
          <w:trHeight w:val="320"/>
        </w:trPr>
        <w:tc>
          <w:tcPr>
            <w:tcW w:w="2835"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Hospital o Centro de Salud</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r>
      <w:tr w:rsidR="00BE7794" w:rsidRPr="00BE7794" w:rsidTr="00122302">
        <w:trPr>
          <w:trHeight w:val="320"/>
        </w:trPr>
        <w:tc>
          <w:tcPr>
            <w:tcW w:w="2835"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Sanatorio u Obra Social</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r>
      <w:tr w:rsidR="00BE7794" w:rsidRPr="00BE7794" w:rsidTr="00122302">
        <w:trPr>
          <w:trHeight w:val="320"/>
        </w:trPr>
        <w:tc>
          <w:tcPr>
            <w:tcW w:w="2835"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Vecinos</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3</w:t>
            </w:r>
          </w:p>
        </w:tc>
      </w:tr>
      <w:tr w:rsidR="00BE7794" w:rsidRPr="00BE7794" w:rsidTr="00122302">
        <w:trPr>
          <w:trHeight w:val="289"/>
        </w:trPr>
        <w:tc>
          <w:tcPr>
            <w:tcW w:w="2835" w:type="dxa"/>
            <w:vAlign w:val="center"/>
          </w:tcPr>
          <w:p w:rsidR="00BE7794" w:rsidRPr="00BE7794" w:rsidRDefault="00BE7794" w:rsidP="00BE7794">
            <w:pPr>
              <w:rPr>
                <w:rFonts w:ascii="Arial" w:hAnsi="Arial" w:cs="Arial"/>
                <w:sz w:val="8"/>
                <w:szCs w:val="8"/>
              </w:rPr>
            </w:pPr>
          </w:p>
          <w:p w:rsidR="00BE7794" w:rsidRPr="00BE7794" w:rsidRDefault="00BE7794" w:rsidP="00BE7794">
            <w:pPr>
              <w:rPr>
                <w:rFonts w:ascii="Arial" w:hAnsi="Arial" w:cs="Arial"/>
                <w:sz w:val="18"/>
                <w:szCs w:val="18"/>
              </w:rPr>
            </w:pPr>
            <w:r w:rsidRPr="00BE7794">
              <w:rPr>
                <w:rFonts w:ascii="Arial" w:hAnsi="Arial" w:cs="Arial"/>
                <w:sz w:val="18"/>
                <w:szCs w:val="18"/>
              </w:rPr>
              <w:t xml:space="preserve">Otro lugar _ _ _ _ _ _ _ __ _ _ _ </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4</w:t>
            </w:r>
          </w:p>
        </w:tc>
      </w:tr>
    </w:tbl>
    <w:p w:rsidR="00BE7794" w:rsidRPr="00BE7794" w:rsidRDefault="00BE7794" w:rsidP="00BE7794">
      <w:pPr>
        <w:autoSpaceDE w:val="0"/>
        <w:adjustRightInd w:val="0"/>
        <w:rPr>
          <w:rFonts w:ascii="Arial" w:hAnsi="Arial" w:cs="Arial"/>
          <w:sz w:val="8"/>
          <w:szCs w:val="8"/>
        </w:rPr>
      </w:pPr>
    </w:p>
    <w:p w:rsidR="00BE7794" w:rsidRPr="00BE7794" w:rsidRDefault="00BE7794" w:rsidP="00BE7794">
      <w:pPr>
        <w:autoSpaceDE w:val="0"/>
        <w:adjustRightInd w:val="0"/>
        <w:jc w:val="both"/>
        <w:rPr>
          <w:rFonts w:ascii="Arial" w:hAnsi="Arial" w:cs="Arial"/>
          <w:sz w:val="18"/>
          <w:szCs w:val="18"/>
          <w:lang w:val="es-ES_tradnl"/>
        </w:rPr>
      </w:pPr>
      <w:r w:rsidRPr="00BE7794">
        <w:rPr>
          <w:rFonts w:ascii="Arial" w:hAnsi="Arial" w:cs="Arial"/>
          <w:sz w:val="18"/>
          <w:szCs w:val="18"/>
          <w:lang w:val="es-ES"/>
        </w:rPr>
        <w:t>20</w:t>
      </w:r>
      <w:r w:rsidRPr="00BE7794">
        <w:rPr>
          <w:rFonts w:ascii="Arial" w:hAnsi="Arial" w:cs="Arial"/>
          <w:sz w:val="18"/>
          <w:szCs w:val="18"/>
          <w:lang w:val="es-ES_tradnl"/>
        </w:rPr>
        <w:t xml:space="preserve">) </w:t>
      </w:r>
      <w:r w:rsidRPr="00BE7794">
        <w:rPr>
          <w:rFonts w:ascii="Arial" w:hAnsi="Arial" w:cs="Arial"/>
          <w:sz w:val="18"/>
          <w:szCs w:val="18"/>
          <w:lang w:val="es-ES"/>
        </w:rPr>
        <w:t>¿Cuáles remedios antidiarreicos</w:t>
      </w:r>
      <w:r w:rsidRPr="00BE7794">
        <w:rPr>
          <w:rFonts w:ascii="Arial" w:hAnsi="Arial" w:cs="Arial"/>
          <w:sz w:val="18"/>
          <w:szCs w:val="18"/>
          <w:lang w:val="es-ES_tradnl"/>
        </w:rPr>
        <w:t xml:space="preserve"> le dieron al niño(a) mientras tuvo la diarrea?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7"/>
        <w:gridCol w:w="439"/>
      </w:tblGrid>
      <w:tr w:rsidR="00BE7794" w:rsidRPr="00BE7794" w:rsidTr="00122302">
        <w:trPr>
          <w:trHeight w:val="357"/>
        </w:trPr>
        <w:tc>
          <w:tcPr>
            <w:tcW w:w="5287" w:type="dxa"/>
            <w:vAlign w:val="center"/>
          </w:tcPr>
          <w:p w:rsidR="00BE7794" w:rsidRPr="00BE7794" w:rsidRDefault="00BE7794" w:rsidP="00BE7794">
            <w:pPr>
              <w:rPr>
                <w:rFonts w:ascii="Arial" w:hAnsi="Arial" w:cs="Arial"/>
                <w:sz w:val="18"/>
                <w:szCs w:val="18"/>
                <w:lang w:val="es-ES"/>
              </w:rPr>
            </w:pPr>
            <w:r w:rsidRPr="00BE7794">
              <w:rPr>
                <w:rFonts w:ascii="Arial" w:hAnsi="Arial" w:cs="Arial"/>
                <w:sz w:val="18"/>
                <w:szCs w:val="18"/>
                <w:lang w:val="es-ES_tradnl"/>
              </w:rPr>
              <w:t>Bebida hecha con suero oral</w:t>
            </w:r>
          </w:p>
        </w:tc>
        <w:tc>
          <w:tcPr>
            <w:tcW w:w="439"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r>
      <w:tr w:rsidR="00BE7794" w:rsidRPr="00BE7794" w:rsidTr="00122302">
        <w:trPr>
          <w:trHeight w:val="357"/>
        </w:trPr>
        <w:tc>
          <w:tcPr>
            <w:tcW w:w="5287" w:type="dxa"/>
            <w:vAlign w:val="center"/>
          </w:tcPr>
          <w:p w:rsidR="00BE7794" w:rsidRPr="00BE7794" w:rsidRDefault="00BE7794" w:rsidP="00BE7794">
            <w:pPr>
              <w:rPr>
                <w:rFonts w:ascii="Arial" w:hAnsi="Arial" w:cs="Arial"/>
                <w:spacing w:val="-6"/>
                <w:sz w:val="18"/>
                <w:szCs w:val="18"/>
              </w:rPr>
            </w:pPr>
            <w:r w:rsidRPr="00BE7794">
              <w:rPr>
                <w:rFonts w:ascii="Arial" w:hAnsi="Arial" w:cs="Arial"/>
                <w:sz w:val="18"/>
                <w:szCs w:val="18"/>
                <w:lang w:val="es-ES_tradnl"/>
              </w:rPr>
              <w:t>Suero oral</w:t>
            </w:r>
          </w:p>
        </w:tc>
        <w:tc>
          <w:tcPr>
            <w:tcW w:w="439"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r>
      <w:tr w:rsidR="00BE7794" w:rsidRPr="00BE7794" w:rsidTr="00122302">
        <w:trPr>
          <w:trHeight w:val="357"/>
        </w:trPr>
        <w:tc>
          <w:tcPr>
            <w:tcW w:w="5287" w:type="dxa"/>
            <w:vAlign w:val="center"/>
          </w:tcPr>
          <w:p w:rsidR="00BE7794" w:rsidRPr="00BE7794" w:rsidRDefault="00BE7794" w:rsidP="00BE7794">
            <w:pPr>
              <w:rPr>
                <w:rFonts w:ascii="Arial" w:hAnsi="Arial" w:cs="Arial"/>
                <w:spacing w:val="-6"/>
                <w:sz w:val="18"/>
                <w:szCs w:val="18"/>
                <w:lang w:val="es-ES"/>
              </w:rPr>
            </w:pPr>
            <w:r w:rsidRPr="00BE7794">
              <w:rPr>
                <w:rFonts w:ascii="Arial" w:hAnsi="Arial" w:cs="Arial"/>
                <w:sz w:val="18"/>
                <w:szCs w:val="18"/>
                <w:lang w:val="es-ES_tradnl"/>
              </w:rPr>
              <w:t>Bebida casera recomendada por profesional de la salud</w:t>
            </w:r>
          </w:p>
        </w:tc>
        <w:tc>
          <w:tcPr>
            <w:tcW w:w="439"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3</w:t>
            </w:r>
          </w:p>
        </w:tc>
      </w:tr>
      <w:tr w:rsidR="00BE7794" w:rsidRPr="00BE7794" w:rsidTr="00122302">
        <w:trPr>
          <w:trHeight w:val="357"/>
        </w:trPr>
        <w:tc>
          <w:tcPr>
            <w:tcW w:w="5287"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lang w:val="es-ES_tradnl"/>
              </w:rPr>
              <w:t>Otro:</w:t>
            </w:r>
          </w:p>
        </w:tc>
        <w:tc>
          <w:tcPr>
            <w:tcW w:w="439"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4</w:t>
            </w:r>
          </w:p>
        </w:tc>
      </w:tr>
      <w:tr w:rsidR="00BE7794" w:rsidRPr="00BE7794" w:rsidTr="00122302">
        <w:tblPrEx>
          <w:tblLook w:val="04A0" w:firstRow="1" w:lastRow="0" w:firstColumn="1" w:lastColumn="0" w:noHBand="0" w:noVBand="1"/>
        </w:tblPrEx>
        <w:trPr>
          <w:trHeight w:val="357"/>
        </w:trPr>
        <w:tc>
          <w:tcPr>
            <w:tcW w:w="5287"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lang w:val="es-ES_tradnl"/>
              </w:rPr>
              <w:t>Ns/Nc</w:t>
            </w:r>
          </w:p>
        </w:tc>
        <w:tc>
          <w:tcPr>
            <w:tcW w:w="439"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99</w:t>
            </w:r>
          </w:p>
        </w:tc>
      </w:tr>
    </w:tbl>
    <w:p w:rsidR="00BE7794" w:rsidRPr="00BE7794" w:rsidRDefault="00BE7794" w:rsidP="00BE7794">
      <w:pPr>
        <w:autoSpaceDE w:val="0"/>
        <w:adjustRightInd w:val="0"/>
        <w:rPr>
          <w:rFonts w:ascii="Arial" w:hAnsi="Arial" w:cs="Arial"/>
          <w:sz w:val="8"/>
          <w:szCs w:val="8"/>
        </w:rPr>
      </w:pPr>
    </w:p>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
        </w:rPr>
        <w:t>21</w:t>
      </w:r>
      <w:r w:rsidRPr="00BE7794">
        <w:rPr>
          <w:rFonts w:ascii="Arial" w:hAnsi="Arial" w:cs="Arial"/>
          <w:sz w:val="18"/>
          <w:szCs w:val="18"/>
          <w:lang w:val="es-ES_tradnl"/>
        </w:rPr>
        <w:t xml:space="preserve">) </w:t>
      </w:r>
      <w:r w:rsidRPr="00BE7794">
        <w:rPr>
          <w:rFonts w:ascii="Arial" w:hAnsi="Arial" w:cs="Arial"/>
          <w:sz w:val="18"/>
          <w:szCs w:val="18"/>
          <w:lang w:val="es-ES"/>
        </w:rPr>
        <w:t>¿</w:t>
      </w:r>
      <w:r w:rsidRPr="00BE7794">
        <w:rPr>
          <w:rFonts w:ascii="Arial" w:hAnsi="Arial" w:cs="Arial"/>
          <w:sz w:val="18"/>
          <w:szCs w:val="18"/>
          <w:lang w:val="es-ES_tradnl"/>
        </w:rPr>
        <w:t xml:space="preserve">Que más le dieron al niño/a para tratarle la diarrea? </w:t>
      </w:r>
    </w:p>
    <w:p w:rsidR="00BE7794" w:rsidRPr="00BE7794" w:rsidRDefault="00BE7794" w:rsidP="00BE7794">
      <w:pPr>
        <w:autoSpaceDE w:val="0"/>
        <w:adjustRightInd w:val="0"/>
        <w:rPr>
          <w:rFonts w:ascii="Arial" w:hAnsi="Arial" w:cs="Arial"/>
          <w:b/>
          <w:sz w:val="16"/>
          <w:szCs w:val="16"/>
          <w:lang w:val="es-ES_tradnl"/>
        </w:rPr>
      </w:pPr>
      <w:r w:rsidRPr="00BE7794">
        <w:rPr>
          <w:rFonts w:ascii="Arial" w:hAnsi="Arial" w:cs="Arial"/>
          <w:sz w:val="16"/>
          <w:szCs w:val="16"/>
          <w:lang w:val="es-ES_tradnl"/>
        </w:rPr>
        <w:t xml:space="preserve">       </w:t>
      </w:r>
      <w:r w:rsidRPr="00BE7794">
        <w:rPr>
          <w:rFonts w:ascii="Arial" w:hAnsi="Arial" w:cs="Arial"/>
          <w:b/>
          <w:sz w:val="16"/>
          <w:szCs w:val="16"/>
          <w:lang w:val="es-ES_tradnl"/>
        </w:rPr>
        <w:t>Respuesta Múltiple</w:t>
      </w:r>
    </w:p>
    <w:tbl>
      <w:tblPr>
        <w:tblW w:w="4925" w:type="dxa"/>
        <w:tblInd w:w="392" w:type="dxa"/>
        <w:tblLook w:val="01E0" w:firstRow="1" w:lastRow="1" w:firstColumn="1" w:lastColumn="1" w:noHBand="0" w:noVBand="0"/>
      </w:tblPr>
      <w:tblGrid>
        <w:gridCol w:w="1843"/>
        <w:gridCol w:w="418"/>
        <w:gridCol w:w="236"/>
        <w:gridCol w:w="1997"/>
        <w:gridCol w:w="431"/>
      </w:tblGrid>
      <w:tr w:rsidR="00BE7794" w:rsidRPr="00BE7794" w:rsidTr="00122302">
        <w:trPr>
          <w:trHeight w:val="320"/>
        </w:trPr>
        <w:tc>
          <w:tcPr>
            <w:tcW w:w="1843"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szCs w:val="18"/>
                <w:lang w:val="es-ES"/>
              </w:rPr>
            </w:pPr>
            <w:r w:rsidRPr="00BE7794">
              <w:rPr>
                <w:rFonts w:ascii="Arial" w:hAnsi="Arial" w:cs="Arial"/>
                <w:sz w:val="18"/>
                <w:szCs w:val="18"/>
                <w:lang w:val="es-ES_tradnl"/>
              </w:rPr>
              <w:t>Crema de Bismuto con pectina</w:t>
            </w:r>
          </w:p>
        </w:tc>
        <w:tc>
          <w:tcPr>
            <w:tcW w:w="418"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c>
          <w:tcPr>
            <w:tcW w:w="236" w:type="dxa"/>
            <w:tcBorders>
              <w:left w:val="single" w:sz="4" w:space="0" w:color="auto"/>
              <w:right w:val="single" w:sz="4" w:space="0" w:color="auto"/>
            </w:tcBorders>
            <w:vAlign w:val="center"/>
          </w:tcPr>
          <w:p w:rsidR="00BE7794" w:rsidRPr="00BE7794" w:rsidRDefault="00BE7794" w:rsidP="00BE7794">
            <w:pPr>
              <w:rPr>
                <w:rFonts w:ascii="Arial" w:hAnsi="Arial" w:cs="Arial"/>
                <w:sz w:val="16"/>
                <w:szCs w:val="16"/>
              </w:rPr>
            </w:pPr>
          </w:p>
        </w:tc>
        <w:tc>
          <w:tcPr>
            <w:tcW w:w="1997"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szCs w:val="18"/>
              </w:rPr>
            </w:pPr>
            <w:r w:rsidRPr="00BE7794">
              <w:rPr>
                <w:rFonts w:ascii="Arial" w:hAnsi="Arial" w:cs="Arial"/>
                <w:sz w:val="18"/>
                <w:szCs w:val="18"/>
                <w:lang w:val="es-ES_tradnl"/>
              </w:rPr>
              <w:t>Loperamida (droga)</w:t>
            </w:r>
          </w:p>
        </w:tc>
        <w:tc>
          <w:tcPr>
            <w:tcW w:w="431"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6</w:t>
            </w:r>
          </w:p>
        </w:tc>
      </w:tr>
      <w:tr w:rsidR="00BE7794" w:rsidRPr="00BE7794" w:rsidTr="00122302">
        <w:trPr>
          <w:trHeight w:val="320"/>
        </w:trPr>
        <w:tc>
          <w:tcPr>
            <w:tcW w:w="1843"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szCs w:val="18"/>
              </w:rPr>
            </w:pPr>
            <w:r w:rsidRPr="00BE7794">
              <w:rPr>
                <w:rFonts w:ascii="Arial" w:hAnsi="Arial" w:cs="Arial"/>
                <w:sz w:val="18"/>
                <w:szCs w:val="18"/>
                <w:lang w:val="es-ES_tradnl"/>
              </w:rPr>
              <w:t>Regulane Solución</w:t>
            </w:r>
          </w:p>
        </w:tc>
        <w:tc>
          <w:tcPr>
            <w:tcW w:w="418"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c>
          <w:tcPr>
            <w:tcW w:w="236" w:type="dxa"/>
            <w:tcBorders>
              <w:left w:val="single" w:sz="4" w:space="0" w:color="auto"/>
              <w:right w:val="single" w:sz="4" w:space="0" w:color="auto"/>
            </w:tcBorders>
            <w:vAlign w:val="center"/>
          </w:tcPr>
          <w:p w:rsidR="00BE7794" w:rsidRPr="00BE7794" w:rsidRDefault="00BE7794" w:rsidP="00BE7794">
            <w:pPr>
              <w:rPr>
                <w:rFonts w:ascii="Arial" w:hAnsi="Arial" w:cs="Arial"/>
                <w:sz w:val="16"/>
                <w:szCs w:val="16"/>
              </w:rPr>
            </w:pPr>
          </w:p>
        </w:tc>
        <w:tc>
          <w:tcPr>
            <w:tcW w:w="1997"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szCs w:val="18"/>
              </w:rPr>
            </w:pPr>
            <w:r w:rsidRPr="00BE7794">
              <w:rPr>
                <w:rFonts w:ascii="Arial" w:hAnsi="Arial" w:cs="Arial"/>
                <w:sz w:val="18"/>
                <w:szCs w:val="18"/>
                <w:lang w:val="es-ES_tradnl"/>
              </w:rPr>
              <w:t>Estreptocarbocaftiazol</w:t>
            </w:r>
          </w:p>
        </w:tc>
        <w:tc>
          <w:tcPr>
            <w:tcW w:w="431"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7</w:t>
            </w:r>
          </w:p>
        </w:tc>
      </w:tr>
      <w:tr w:rsidR="00BE7794" w:rsidRPr="00BE7794" w:rsidTr="00122302">
        <w:trPr>
          <w:trHeight w:val="320"/>
        </w:trPr>
        <w:tc>
          <w:tcPr>
            <w:tcW w:w="1843"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szCs w:val="18"/>
              </w:rPr>
            </w:pPr>
            <w:r w:rsidRPr="00BE7794">
              <w:rPr>
                <w:rFonts w:ascii="Arial" w:hAnsi="Arial" w:cs="Arial"/>
                <w:sz w:val="18"/>
                <w:szCs w:val="18"/>
                <w:lang w:val="es-ES_tradnl"/>
              </w:rPr>
              <w:t>Pastillas de carbón</w:t>
            </w:r>
          </w:p>
        </w:tc>
        <w:tc>
          <w:tcPr>
            <w:tcW w:w="418"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3</w:t>
            </w:r>
          </w:p>
        </w:tc>
        <w:tc>
          <w:tcPr>
            <w:tcW w:w="236" w:type="dxa"/>
            <w:tcBorders>
              <w:left w:val="single" w:sz="4" w:space="0" w:color="auto"/>
              <w:right w:val="single" w:sz="4" w:space="0" w:color="auto"/>
            </w:tcBorders>
            <w:vAlign w:val="center"/>
          </w:tcPr>
          <w:p w:rsidR="00BE7794" w:rsidRPr="00BE7794" w:rsidRDefault="00BE7794" w:rsidP="00BE7794">
            <w:pPr>
              <w:rPr>
                <w:rFonts w:ascii="Arial" w:hAnsi="Arial" w:cs="Arial"/>
                <w:sz w:val="16"/>
                <w:szCs w:val="16"/>
              </w:rPr>
            </w:pPr>
          </w:p>
        </w:tc>
        <w:tc>
          <w:tcPr>
            <w:tcW w:w="1997"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Suplemento de zinc</w:t>
            </w:r>
          </w:p>
        </w:tc>
        <w:tc>
          <w:tcPr>
            <w:tcW w:w="431"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8</w:t>
            </w:r>
          </w:p>
        </w:tc>
      </w:tr>
      <w:tr w:rsidR="00BE7794" w:rsidRPr="00BE7794" w:rsidTr="00122302">
        <w:tblPrEx>
          <w:tblLook w:val="04A0" w:firstRow="1" w:lastRow="0" w:firstColumn="1" w:lastColumn="0" w:noHBand="0" w:noVBand="1"/>
        </w:tblPrEx>
        <w:trPr>
          <w:trHeight w:val="320"/>
        </w:trPr>
        <w:tc>
          <w:tcPr>
            <w:tcW w:w="1843"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szCs w:val="18"/>
                <w:lang w:val="es-ES"/>
              </w:rPr>
            </w:pPr>
            <w:r w:rsidRPr="00BE7794">
              <w:rPr>
                <w:rFonts w:ascii="Arial" w:hAnsi="Arial" w:cs="Arial"/>
                <w:sz w:val="18"/>
                <w:szCs w:val="18"/>
                <w:lang w:val="es-ES_tradnl"/>
              </w:rPr>
              <w:t>Antibióticos en pastilla o en jarabe</w:t>
            </w:r>
          </w:p>
        </w:tc>
        <w:tc>
          <w:tcPr>
            <w:tcW w:w="418"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4</w:t>
            </w:r>
          </w:p>
        </w:tc>
        <w:tc>
          <w:tcPr>
            <w:tcW w:w="236" w:type="dxa"/>
            <w:tcBorders>
              <w:left w:val="single" w:sz="4" w:space="0" w:color="auto"/>
              <w:right w:val="single" w:sz="4" w:space="0" w:color="auto"/>
            </w:tcBorders>
            <w:vAlign w:val="center"/>
          </w:tcPr>
          <w:p w:rsidR="00BE7794" w:rsidRPr="00BE7794" w:rsidRDefault="00BE7794" w:rsidP="00BE7794">
            <w:pPr>
              <w:rPr>
                <w:rFonts w:ascii="Arial" w:hAnsi="Arial" w:cs="Arial"/>
                <w:sz w:val="16"/>
                <w:szCs w:val="16"/>
              </w:rPr>
            </w:pPr>
          </w:p>
        </w:tc>
        <w:tc>
          <w:tcPr>
            <w:tcW w:w="1997"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Droga intravenosa</w:t>
            </w:r>
          </w:p>
        </w:tc>
        <w:tc>
          <w:tcPr>
            <w:tcW w:w="431"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9</w:t>
            </w:r>
          </w:p>
        </w:tc>
      </w:tr>
      <w:tr w:rsidR="00BE7794" w:rsidRPr="00BE7794" w:rsidTr="00122302">
        <w:tblPrEx>
          <w:tblLook w:val="04A0" w:firstRow="1" w:lastRow="0" w:firstColumn="1" w:lastColumn="0" w:noHBand="0" w:noVBand="1"/>
        </w:tblPrEx>
        <w:trPr>
          <w:trHeight w:val="320"/>
        </w:trPr>
        <w:tc>
          <w:tcPr>
            <w:tcW w:w="1843"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szCs w:val="18"/>
              </w:rPr>
            </w:pPr>
            <w:r w:rsidRPr="00BE7794">
              <w:rPr>
                <w:rFonts w:ascii="Arial" w:hAnsi="Arial" w:cs="Arial"/>
                <w:sz w:val="18"/>
                <w:szCs w:val="18"/>
                <w:lang w:val="es-ES_tradnl"/>
              </w:rPr>
              <w:t>Inyección de algún antibiótico</w:t>
            </w:r>
          </w:p>
        </w:tc>
        <w:tc>
          <w:tcPr>
            <w:tcW w:w="418"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5</w:t>
            </w:r>
          </w:p>
        </w:tc>
        <w:tc>
          <w:tcPr>
            <w:tcW w:w="236" w:type="dxa"/>
            <w:tcBorders>
              <w:left w:val="single" w:sz="4" w:space="0" w:color="auto"/>
              <w:right w:val="single" w:sz="4" w:space="0" w:color="auto"/>
            </w:tcBorders>
            <w:vAlign w:val="center"/>
          </w:tcPr>
          <w:p w:rsidR="00BE7794" w:rsidRPr="00BE7794" w:rsidRDefault="00BE7794" w:rsidP="00BE7794">
            <w:pPr>
              <w:rPr>
                <w:rFonts w:ascii="Arial" w:hAnsi="Arial" w:cs="Arial"/>
                <w:sz w:val="16"/>
                <w:szCs w:val="16"/>
              </w:rPr>
            </w:pPr>
          </w:p>
        </w:tc>
        <w:tc>
          <w:tcPr>
            <w:tcW w:w="1997"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szCs w:val="18"/>
                <w:lang w:val="es-ES_tradnl"/>
              </w:rPr>
            </w:pPr>
            <w:r w:rsidRPr="00BE7794">
              <w:rPr>
                <w:rFonts w:ascii="Arial" w:hAnsi="Arial" w:cs="Arial"/>
                <w:sz w:val="18"/>
                <w:szCs w:val="18"/>
                <w:lang w:val="es-ES_tradnl"/>
              </w:rPr>
              <w:t>Otros Cuales?</w:t>
            </w:r>
          </w:p>
          <w:p w:rsidR="00BE7794" w:rsidRPr="00BE7794" w:rsidRDefault="00BE7794" w:rsidP="00BE7794">
            <w:pPr>
              <w:rPr>
                <w:rFonts w:ascii="Arial" w:hAnsi="Arial" w:cs="Arial"/>
                <w:sz w:val="18"/>
                <w:szCs w:val="18"/>
              </w:rPr>
            </w:pPr>
            <w:r w:rsidRPr="00BE7794">
              <w:rPr>
                <w:rFonts w:ascii="Arial" w:hAnsi="Arial" w:cs="Arial"/>
                <w:sz w:val="18"/>
                <w:szCs w:val="18"/>
                <w:lang w:val="es-ES_tradnl"/>
              </w:rPr>
              <w:t>_ _ _ _ _ _ _ _ _ _ _ _</w:t>
            </w:r>
          </w:p>
        </w:tc>
        <w:tc>
          <w:tcPr>
            <w:tcW w:w="431"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10</w:t>
            </w:r>
          </w:p>
        </w:tc>
      </w:tr>
    </w:tbl>
    <w:p w:rsidR="00BE7794" w:rsidRPr="00BE7794" w:rsidRDefault="00BE7794" w:rsidP="00BE7794">
      <w:pPr>
        <w:jc w:val="both"/>
        <w:rPr>
          <w:rFonts w:ascii="Arial" w:hAnsi="Arial" w:cs="Arial"/>
          <w:sz w:val="12"/>
          <w:szCs w:val="12"/>
        </w:rPr>
      </w:pPr>
    </w:p>
    <w:p w:rsidR="00BE7794" w:rsidRPr="00BE7794" w:rsidRDefault="00BE7794" w:rsidP="00BE7794">
      <w:pPr>
        <w:autoSpaceDE w:val="0"/>
        <w:adjustRightInd w:val="0"/>
        <w:jc w:val="both"/>
        <w:rPr>
          <w:rFonts w:ascii="Arial" w:hAnsi="Arial" w:cs="Arial"/>
          <w:sz w:val="18"/>
          <w:szCs w:val="18"/>
          <w:lang w:val="es-ES"/>
        </w:rPr>
      </w:pPr>
      <w:r w:rsidRPr="00BE7794">
        <w:rPr>
          <w:rFonts w:ascii="Arial" w:hAnsi="Arial" w:cs="Arial"/>
          <w:sz w:val="18"/>
          <w:szCs w:val="18"/>
          <w:lang w:val="es-ES"/>
        </w:rPr>
        <w:t>22) ¿Con qué otros servicios a parte del agua potable cuenta la vivienda?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8"/>
        <w:gridCol w:w="567"/>
        <w:gridCol w:w="567"/>
      </w:tblGrid>
      <w:tr w:rsidR="00BE7794" w:rsidRPr="00BE7794" w:rsidTr="00122302">
        <w:trPr>
          <w:trHeight w:val="344"/>
        </w:trPr>
        <w:tc>
          <w:tcPr>
            <w:tcW w:w="2438" w:type="dxa"/>
            <w:shd w:val="clear" w:color="auto" w:fill="auto"/>
            <w:vAlign w:val="center"/>
          </w:tcPr>
          <w:p w:rsidR="00BE7794" w:rsidRPr="00BE7794" w:rsidRDefault="00BE7794" w:rsidP="00BE7794">
            <w:pPr>
              <w:rPr>
                <w:rFonts w:ascii="Arial" w:hAnsi="Arial" w:cs="Arial"/>
                <w:b/>
                <w:sz w:val="18"/>
                <w:szCs w:val="18"/>
              </w:rPr>
            </w:pPr>
            <w:r w:rsidRPr="00BE7794">
              <w:rPr>
                <w:rFonts w:ascii="Arial" w:hAnsi="Arial" w:cs="Arial"/>
                <w:b/>
                <w:sz w:val="18"/>
                <w:szCs w:val="18"/>
              </w:rPr>
              <w:t>Servicios</w:t>
            </w:r>
          </w:p>
        </w:tc>
        <w:tc>
          <w:tcPr>
            <w:tcW w:w="567" w:type="dxa"/>
            <w:shd w:val="clear" w:color="auto" w:fill="auto"/>
            <w:vAlign w:val="center"/>
          </w:tcPr>
          <w:p w:rsidR="00BE7794" w:rsidRPr="00BE7794" w:rsidRDefault="00BE7794" w:rsidP="00BE7794">
            <w:pPr>
              <w:jc w:val="center"/>
              <w:rPr>
                <w:rFonts w:ascii="Arial" w:hAnsi="Arial" w:cs="Arial"/>
                <w:b/>
                <w:sz w:val="18"/>
                <w:szCs w:val="18"/>
              </w:rPr>
            </w:pPr>
            <w:r w:rsidRPr="00BE7794">
              <w:rPr>
                <w:rFonts w:ascii="Arial" w:hAnsi="Arial" w:cs="Arial"/>
                <w:b/>
                <w:sz w:val="18"/>
                <w:szCs w:val="18"/>
              </w:rPr>
              <w:t>Sí</w:t>
            </w:r>
          </w:p>
        </w:tc>
        <w:tc>
          <w:tcPr>
            <w:tcW w:w="567" w:type="dxa"/>
            <w:shd w:val="clear" w:color="auto" w:fill="auto"/>
            <w:vAlign w:val="center"/>
          </w:tcPr>
          <w:p w:rsidR="00BE7794" w:rsidRPr="00BE7794" w:rsidRDefault="00BE7794" w:rsidP="00BE7794">
            <w:pPr>
              <w:jc w:val="center"/>
              <w:rPr>
                <w:rFonts w:ascii="Arial" w:hAnsi="Arial" w:cs="Arial"/>
                <w:b/>
                <w:sz w:val="18"/>
                <w:szCs w:val="18"/>
              </w:rPr>
            </w:pPr>
            <w:r w:rsidRPr="00BE7794">
              <w:rPr>
                <w:rFonts w:ascii="Arial" w:hAnsi="Arial" w:cs="Arial"/>
                <w:b/>
                <w:sz w:val="18"/>
                <w:szCs w:val="18"/>
              </w:rPr>
              <w:t>No</w:t>
            </w:r>
          </w:p>
        </w:tc>
      </w:tr>
      <w:tr w:rsidR="00BE7794" w:rsidRPr="00BE7794" w:rsidTr="00122302">
        <w:trPr>
          <w:trHeight w:val="344"/>
        </w:trPr>
        <w:tc>
          <w:tcPr>
            <w:tcW w:w="2438"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Recolección de basura</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r>
      <w:tr w:rsidR="00BE7794" w:rsidRPr="00BE7794" w:rsidTr="00122302">
        <w:trPr>
          <w:trHeight w:val="345"/>
        </w:trPr>
        <w:tc>
          <w:tcPr>
            <w:tcW w:w="2438"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Gas natural por red</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r>
      <w:tr w:rsidR="00BE7794" w:rsidRPr="00BE7794" w:rsidTr="00122302">
        <w:trPr>
          <w:trHeight w:val="345"/>
        </w:trPr>
        <w:tc>
          <w:tcPr>
            <w:tcW w:w="2438"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Teléfono fijo</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r>
      <w:tr w:rsidR="00BE7794" w:rsidRPr="00BE7794" w:rsidTr="00122302">
        <w:trPr>
          <w:trHeight w:val="345"/>
        </w:trPr>
        <w:tc>
          <w:tcPr>
            <w:tcW w:w="2438"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Televisión por cable</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r>
    </w:tbl>
    <w:p w:rsidR="00BE7794" w:rsidRPr="00BE7794" w:rsidRDefault="00BE7794" w:rsidP="00BE7794">
      <w:pPr>
        <w:jc w:val="both"/>
        <w:rPr>
          <w:rFonts w:ascii="Arial" w:hAnsi="Arial" w:cs="Arial"/>
          <w:sz w:val="8"/>
          <w:szCs w:val="8"/>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23) ¿Cuánto paga por el servicio de televisión por cable?</w:t>
      </w:r>
    </w:p>
    <w:p w:rsidR="00BE7794" w:rsidRPr="00BE7794" w:rsidRDefault="00BE7794" w:rsidP="00BE7794">
      <w:pPr>
        <w:jc w:val="both"/>
        <w:rPr>
          <w:rFonts w:ascii="Arial" w:hAnsi="Arial" w:cs="Arial"/>
          <w:sz w:val="8"/>
          <w:szCs w:val="8"/>
          <w:lang w:val="es-ES"/>
        </w:rPr>
      </w:pPr>
    </w:p>
    <w:tbl>
      <w:tblPr>
        <w:tblW w:w="4852" w:type="dxa"/>
        <w:tblInd w:w="108" w:type="dxa"/>
        <w:tblLook w:val="04A0" w:firstRow="1" w:lastRow="0" w:firstColumn="1" w:lastColumn="0" w:noHBand="0" w:noVBand="1"/>
      </w:tblPr>
      <w:tblGrid>
        <w:gridCol w:w="284"/>
        <w:gridCol w:w="1403"/>
        <w:gridCol w:w="248"/>
        <w:gridCol w:w="589"/>
        <w:gridCol w:w="243"/>
        <w:gridCol w:w="354"/>
        <w:gridCol w:w="445"/>
        <w:gridCol w:w="96"/>
        <w:gridCol w:w="140"/>
        <w:gridCol w:w="116"/>
        <w:gridCol w:w="612"/>
        <w:gridCol w:w="322"/>
      </w:tblGrid>
      <w:tr w:rsidR="00BE7794" w:rsidRPr="00BE7794" w:rsidTr="00122302">
        <w:trPr>
          <w:trHeight w:val="367"/>
        </w:trPr>
        <w:tc>
          <w:tcPr>
            <w:tcW w:w="1687" w:type="dxa"/>
            <w:gridSpan w:val="2"/>
            <w:vAlign w:val="center"/>
          </w:tcPr>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 xml:space="preserve">$_______ en </w:t>
            </w:r>
          </w:p>
          <w:p w:rsidR="00BE7794" w:rsidRPr="00BE7794" w:rsidRDefault="00BE7794" w:rsidP="00BE7794">
            <w:pPr>
              <w:autoSpaceDE w:val="0"/>
              <w:adjustRightInd w:val="0"/>
              <w:rPr>
                <w:rFonts w:ascii="Arial" w:hAnsi="Arial" w:cs="Arial"/>
                <w:sz w:val="18"/>
                <w:lang w:val="es-ES_tradnl"/>
              </w:rPr>
            </w:pPr>
          </w:p>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_______ meses</w:t>
            </w:r>
          </w:p>
        </w:tc>
        <w:tc>
          <w:tcPr>
            <w:tcW w:w="248" w:type="dxa"/>
            <w:tcBorders>
              <w:right w:val="single" w:sz="4" w:space="0" w:color="auto"/>
            </w:tcBorders>
            <w:vAlign w:val="center"/>
          </w:tcPr>
          <w:p w:rsidR="00BE7794" w:rsidRPr="00BE7794" w:rsidRDefault="00BE7794" w:rsidP="00BE7794">
            <w:pPr>
              <w:autoSpaceDE w:val="0"/>
              <w:adjustRightInd w:val="0"/>
              <w:jc w:val="center"/>
              <w:rPr>
                <w:rFonts w:ascii="Arial" w:hAnsi="Arial" w:cs="Arial"/>
                <w:sz w:val="18"/>
                <w:lang w:val="es-ES_tradnl"/>
              </w:rPr>
            </w:pPr>
          </w:p>
        </w:tc>
        <w:tc>
          <w:tcPr>
            <w:tcW w:w="1186" w:type="dxa"/>
            <w:gridSpan w:val="3"/>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lang w:val="es-ES_tradnl"/>
              </w:rPr>
            </w:pPr>
            <w:r w:rsidRPr="00BE7794">
              <w:rPr>
                <w:rFonts w:ascii="Arial" w:hAnsi="Arial" w:cs="Arial"/>
                <w:sz w:val="16"/>
                <w:lang w:val="es-ES_tradnl"/>
              </w:rPr>
              <w:t>No sabe o no ha comprado</w:t>
            </w:r>
          </w:p>
        </w:tc>
        <w:tc>
          <w:tcPr>
            <w:tcW w:w="445"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99</w:t>
            </w:r>
          </w:p>
        </w:tc>
        <w:tc>
          <w:tcPr>
            <w:tcW w:w="236" w:type="dxa"/>
            <w:gridSpan w:val="2"/>
            <w:tcBorders>
              <w:left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8"/>
                <w:lang w:val="es-ES_tradnl"/>
              </w:rPr>
            </w:pPr>
          </w:p>
        </w:tc>
        <w:tc>
          <w:tcPr>
            <w:tcW w:w="728" w:type="dxa"/>
            <w:gridSpan w:val="2"/>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8"/>
                <w:lang w:val="es-ES_tradnl"/>
              </w:rPr>
            </w:pPr>
            <w:r w:rsidRPr="00BE7794">
              <w:rPr>
                <w:rFonts w:ascii="Arial" w:hAnsi="Arial" w:cs="Arial"/>
                <w:sz w:val="16"/>
                <w:lang w:val="es-ES_tradnl"/>
              </w:rPr>
              <w:t>No pagó nada</w:t>
            </w:r>
          </w:p>
        </w:tc>
        <w:tc>
          <w:tcPr>
            <w:tcW w:w="322"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0</w:t>
            </w:r>
          </w:p>
        </w:tc>
      </w:tr>
      <w:tr w:rsidR="00BE7794" w:rsidRPr="00BE7794" w:rsidTr="00122302">
        <w:trPr>
          <w:gridBefore w:val="1"/>
          <w:wBefore w:w="284" w:type="dxa"/>
          <w:trHeight w:val="227"/>
        </w:trPr>
        <w:tc>
          <w:tcPr>
            <w:tcW w:w="2240" w:type="dxa"/>
            <w:gridSpan w:val="3"/>
            <w:vAlign w:val="center"/>
          </w:tcPr>
          <w:p w:rsidR="00BE7794" w:rsidRPr="00BE7794" w:rsidRDefault="00BE7794" w:rsidP="00BE7794">
            <w:pPr>
              <w:autoSpaceDE w:val="0"/>
              <w:adjustRightInd w:val="0"/>
              <w:rPr>
                <w:rFonts w:ascii="Arial" w:hAnsi="Arial" w:cs="Arial"/>
                <w:sz w:val="8"/>
                <w:szCs w:val="8"/>
                <w:lang w:val="es-ES_tradnl"/>
              </w:rPr>
            </w:pPr>
          </w:p>
        </w:tc>
        <w:tc>
          <w:tcPr>
            <w:tcW w:w="243" w:type="dxa"/>
            <w:vAlign w:val="center"/>
          </w:tcPr>
          <w:p w:rsidR="00BE7794" w:rsidRPr="00BE7794" w:rsidRDefault="00BE7794" w:rsidP="00BE7794">
            <w:pPr>
              <w:autoSpaceDE w:val="0"/>
              <w:adjustRightInd w:val="0"/>
              <w:jc w:val="center"/>
              <w:rPr>
                <w:rFonts w:ascii="Arial" w:hAnsi="Arial" w:cs="Arial"/>
                <w:sz w:val="12"/>
                <w:szCs w:val="18"/>
                <w:lang w:val="es-ES_tradnl"/>
              </w:rPr>
            </w:pPr>
          </w:p>
        </w:tc>
        <w:tc>
          <w:tcPr>
            <w:tcW w:w="895" w:type="dxa"/>
            <w:gridSpan w:val="3"/>
            <w:shd w:val="clear" w:color="auto" w:fill="auto"/>
            <w:vAlign w:val="center"/>
          </w:tcPr>
          <w:p w:rsidR="00BE7794" w:rsidRPr="00BE7794" w:rsidRDefault="00BE7794" w:rsidP="00BE7794">
            <w:pPr>
              <w:autoSpaceDE w:val="0"/>
              <w:adjustRightInd w:val="0"/>
              <w:jc w:val="center"/>
              <w:rPr>
                <w:rFonts w:ascii="Arial" w:hAnsi="Arial" w:cs="Arial"/>
                <w:sz w:val="12"/>
                <w:szCs w:val="18"/>
                <w:lang w:val="es-ES_tradnl"/>
              </w:rPr>
            </w:pPr>
          </w:p>
        </w:tc>
        <w:tc>
          <w:tcPr>
            <w:tcW w:w="256" w:type="dxa"/>
            <w:gridSpan w:val="2"/>
            <w:shd w:val="clear" w:color="auto" w:fill="auto"/>
            <w:vAlign w:val="center"/>
          </w:tcPr>
          <w:p w:rsidR="00BE7794" w:rsidRPr="00BE7794" w:rsidRDefault="00BE7794" w:rsidP="00BE7794">
            <w:pPr>
              <w:autoSpaceDE w:val="0"/>
              <w:adjustRightInd w:val="0"/>
              <w:jc w:val="center"/>
              <w:rPr>
                <w:rFonts w:ascii="Arial" w:hAnsi="Arial" w:cs="Arial"/>
                <w:sz w:val="12"/>
                <w:szCs w:val="18"/>
                <w:lang w:val="es-ES_tradnl"/>
              </w:rPr>
            </w:pPr>
          </w:p>
        </w:tc>
        <w:tc>
          <w:tcPr>
            <w:tcW w:w="932" w:type="dxa"/>
            <w:gridSpan w:val="2"/>
            <w:shd w:val="clear" w:color="auto" w:fill="auto"/>
            <w:vAlign w:val="center"/>
          </w:tcPr>
          <w:p w:rsidR="00BE7794" w:rsidRPr="00BE7794" w:rsidRDefault="00BE7794" w:rsidP="00BE7794">
            <w:pPr>
              <w:autoSpaceDE w:val="0"/>
              <w:adjustRightInd w:val="0"/>
              <w:jc w:val="center"/>
              <w:rPr>
                <w:rFonts w:ascii="Arial" w:hAnsi="Arial" w:cs="Arial"/>
                <w:sz w:val="12"/>
                <w:szCs w:val="18"/>
                <w:lang w:val="es-ES_tradnl"/>
              </w:rPr>
            </w:pPr>
          </w:p>
        </w:tc>
      </w:tr>
    </w:tbl>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 xml:space="preserve">24) ¿Cuánto paga por el servicio de gas natural? </w:t>
      </w:r>
    </w:p>
    <w:p w:rsidR="00BE7794" w:rsidRPr="00BE7794" w:rsidRDefault="00BE7794" w:rsidP="00BE7794">
      <w:pPr>
        <w:jc w:val="both"/>
        <w:rPr>
          <w:rFonts w:ascii="Arial" w:hAnsi="Arial" w:cs="Arial"/>
          <w:sz w:val="8"/>
          <w:szCs w:val="8"/>
          <w:lang w:val="es-ES"/>
        </w:rPr>
      </w:pPr>
    </w:p>
    <w:tbl>
      <w:tblPr>
        <w:tblW w:w="4852" w:type="dxa"/>
        <w:tblInd w:w="108" w:type="dxa"/>
        <w:tblLook w:val="04A0" w:firstRow="1" w:lastRow="0" w:firstColumn="1" w:lastColumn="0" w:noHBand="0" w:noVBand="1"/>
      </w:tblPr>
      <w:tblGrid>
        <w:gridCol w:w="1687"/>
        <w:gridCol w:w="248"/>
        <w:gridCol w:w="1186"/>
        <w:gridCol w:w="445"/>
        <w:gridCol w:w="236"/>
        <w:gridCol w:w="728"/>
        <w:gridCol w:w="322"/>
      </w:tblGrid>
      <w:tr w:rsidR="00BE7794" w:rsidRPr="00BE7794" w:rsidTr="00122302">
        <w:trPr>
          <w:trHeight w:val="367"/>
        </w:trPr>
        <w:tc>
          <w:tcPr>
            <w:tcW w:w="1687" w:type="dxa"/>
            <w:vAlign w:val="center"/>
          </w:tcPr>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 xml:space="preserve">$_______ en </w:t>
            </w:r>
          </w:p>
          <w:p w:rsidR="00BE7794" w:rsidRPr="00BE7794" w:rsidRDefault="00BE7794" w:rsidP="00BE7794">
            <w:pPr>
              <w:autoSpaceDE w:val="0"/>
              <w:adjustRightInd w:val="0"/>
              <w:rPr>
                <w:rFonts w:ascii="Arial" w:hAnsi="Arial" w:cs="Arial"/>
                <w:sz w:val="18"/>
                <w:lang w:val="es-ES_tradnl"/>
              </w:rPr>
            </w:pPr>
          </w:p>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_______ meses</w:t>
            </w:r>
          </w:p>
        </w:tc>
        <w:tc>
          <w:tcPr>
            <w:tcW w:w="248" w:type="dxa"/>
            <w:tcBorders>
              <w:right w:val="single" w:sz="4" w:space="0" w:color="auto"/>
            </w:tcBorders>
            <w:vAlign w:val="center"/>
          </w:tcPr>
          <w:p w:rsidR="00BE7794" w:rsidRPr="00BE7794" w:rsidRDefault="00BE7794" w:rsidP="00BE7794">
            <w:pPr>
              <w:autoSpaceDE w:val="0"/>
              <w:adjustRightInd w:val="0"/>
              <w:jc w:val="center"/>
              <w:rPr>
                <w:rFonts w:ascii="Arial" w:hAnsi="Arial" w:cs="Arial"/>
                <w:sz w:val="18"/>
                <w:lang w:val="es-ES_tradnl"/>
              </w:rPr>
            </w:pPr>
          </w:p>
        </w:tc>
        <w:tc>
          <w:tcPr>
            <w:tcW w:w="1186"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lang w:val="es-ES_tradnl"/>
              </w:rPr>
            </w:pPr>
            <w:r w:rsidRPr="00BE7794">
              <w:rPr>
                <w:rFonts w:ascii="Arial" w:hAnsi="Arial" w:cs="Arial"/>
                <w:sz w:val="16"/>
                <w:lang w:val="es-ES_tradnl"/>
              </w:rPr>
              <w:t>No sabe o no ha comprado</w:t>
            </w:r>
          </w:p>
        </w:tc>
        <w:tc>
          <w:tcPr>
            <w:tcW w:w="445"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99</w:t>
            </w:r>
          </w:p>
        </w:tc>
        <w:tc>
          <w:tcPr>
            <w:tcW w:w="236" w:type="dxa"/>
            <w:tcBorders>
              <w:left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8"/>
                <w:lang w:val="es-ES_tradnl"/>
              </w:rPr>
            </w:pPr>
          </w:p>
        </w:tc>
        <w:tc>
          <w:tcPr>
            <w:tcW w:w="728"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8"/>
                <w:lang w:val="es-ES_tradnl"/>
              </w:rPr>
            </w:pPr>
            <w:r w:rsidRPr="00BE7794">
              <w:rPr>
                <w:rFonts w:ascii="Arial" w:hAnsi="Arial" w:cs="Arial"/>
                <w:sz w:val="16"/>
                <w:lang w:val="es-ES_tradnl"/>
              </w:rPr>
              <w:t>No pagó nada</w:t>
            </w:r>
          </w:p>
        </w:tc>
        <w:tc>
          <w:tcPr>
            <w:tcW w:w="322"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0</w:t>
            </w:r>
          </w:p>
        </w:tc>
      </w:tr>
    </w:tbl>
    <w:p w:rsidR="00BE7794" w:rsidRPr="00BE7794" w:rsidRDefault="00BE7794" w:rsidP="00BE7794">
      <w:pPr>
        <w:jc w:val="both"/>
        <w:rPr>
          <w:rFonts w:ascii="Arial" w:hAnsi="Arial" w:cs="Arial"/>
          <w:sz w:val="8"/>
          <w:szCs w:val="8"/>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25) ¿Cuánto paga por el servicio de teléfono fijo?</w:t>
      </w:r>
    </w:p>
    <w:p w:rsidR="00BE7794" w:rsidRPr="00BE7794" w:rsidRDefault="00BE7794" w:rsidP="00BE7794">
      <w:pPr>
        <w:jc w:val="both"/>
        <w:rPr>
          <w:rFonts w:ascii="Arial" w:hAnsi="Arial" w:cs="Arial"/>
          <w:sz w:val="8"/>
          <w:szCs w:val="8"/>
          <w:lang w:val="es-ES"/>
        </w:rPr>
      </w:pPr>
    </w:p>
    <w:tbl>
      <w:tblPr>
        <w:tblW w:w="4852" w:type="dxa"/>
        <w:tblInd w:w="108" w:type="dxa"/>
        <w:tblLook w:val="04A0" w:firstRow="1" w:lastRow="0" w:firstColumn="1" w:lastColumn="0" w:noHBand="0" w:noVBand="1"/>
      </w:tblPr>
      <w:tblGrid>
        <w:gridCol w:w="1687"/>
        <w:gridCol w:w="248"/>
        <w:gridCol w:w="1186"/>
        <w:gridCol w:w="445"/>
        <w:gridCol w:w="236"/>
        <w:gridCol w:w="728"/>
        <w:gridCol w:w="322"/>
      </w:tblGrid>
      <w:tr w:rsidR="00BE7794" w:rsidRPr="00BE7794" w:rsidTr="00122302">
        <w:trPr>
          <w:trHeight w:val="367"/>
        </w:trPr>
        <w:tc>
          <w:tcPr>
            <w:tcW w:w="1687" w:type="dxa"/>
            <w:vAlign w:val="center"/>
          </w:tcPr>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 xml:space="preserve">$_______ en </w:t>
            </w:r>
          </w:p>
          <w:p w:rsidR="00BE7794" w:rsidRPr="00BE7794" w:rsidRDefault="00BE7794" w:rsidP="00BE7794">
            <w:pPr>
              <w:autoSpaceDE w:val="0"/>
              <w:adjustRightInd w:val="0"/>
              <w:rPr>
                <w:rFonts w:ascii="Arial" w:hAnsi="Arial" w:cs="Arial"/>
                <w:sz w:val="18"/>
                <w:lang w:val="es-ES_tradnl"/>
              </w:rPr>
            </w:pPr>
          </w:p>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_______ meses</w:t>
            </w:r>
          </w:p>
        </w:tc>
        <w:tc>
          <w:tcPr>
            <w:tcW w:w="248" w:type="dxa"/>
            <w:tcBorders>
              <w:right w:val="single" w:sz="4" w:space="0" w:color="auto"/>
            </w:tcBorders>
            <w:vAlign w:val="center"/>
          </w:tcPr>
          <w:p w:rsidR="00BE7794" w:rsidRPr="00BE7794" w:rsidRDefault="00BE7794" w:rsidP="00BE7794">
            <w:pPr>
              <w:autoSpaceDE w:val="0"/>
              <w:adjustRightInd w:val="0"/>
              <w:jc w:val="center"/>
              <w:rPr>
                <w:rFonts w:ascii="Arial" w:hAnsi="Arial" w:cs="Arial"/>
                <w:sz w:val="18"/>
                <w:lang w:val="es-ES_tradnl"/>
              </w:rPr>
            </w:pPr>
          </w:p>
        </w:tc>
        <w:tc>
          <w:tcPr>
            <w:tcW w:w="1186"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lang w:val="es-ES_tradnl"/>
              </w:rPr>
            </w:pPr>
            <w:r w:rsidRPr="00BE7794">
              <w:rPr>
                <w:rFonts w:ascii="Arial" w:hAnsi="Arial" w:cs="Arial"/>
                <w:sz w:val="16"/>
                <w:lang w:val="es-ES_tradnl"/>
              </w:rPr>
              <w:t>No sabe o no ha comprado</w:t>
            </w:r>
          </w:p>
        </w:tc>
        <w:tc>
          <w:tcPr>
            <w:tcW w:w="445"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99</w:t>
            </w:r>
          </w:p>
        </w:tc>
        <w:tc>
          <w:tcPr>
            <w:tcW w:w="236" w:type="dxa"/>
            <w:tcBorders>
              <w:left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8"/>
                <w:lang w:val="es-ES_tradnl"/>
              </w:rPr>
            </w:pPr>
          </w:p>
        </w:tc>
        <w:tc>
          <w:tcPr>
            <w:tcW w:w="728"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8"/>
                <w:lang w:val="es-ES_tradnl"/>
              </w:rPr>
            </w:pPr>
            <w:r w:rsidRPr="00BE7794">
              <w:rPr>
                <w:rFonts w:ascii="Arial" w:hAnsi="Arial" w:cs="Arial"/>
                <w:sz w:val="16"/>
                <w:lang w:val="es-ES_tradnl"/>
              </w:rPr>
              <w:t>No pagó nada</w:t>
            </w:r>
          </w:p>
        </w:tc>
        <w:tc>
          <w:tcPr>
            <w:tcW w:w="322"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0</w:t>
            </w:r>
          </w:p>
        </w:tc>
      </w:tr>
    </w:tbl>
    <w:p w:rsidR="00BE7794" w:rsidRPr="00BE7794" w:rsidRDefault="00BE7794" w:rsidP="00BE7794">
      <w:pPr>
        <w:jc w:val="both"/>
        <w:rPr>
          <w:rFonts w:ascii="Arial" w:hAnsi="Arial" w:cs="Arial"/>
          <w:sz w:val="8"/>
          <w:szCs w:val="8"/>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26) ¿Cuánto paga por impuesto municipal?</w:t>
      </w:r>
    </w:p>
    <w:p w:rsidR="00BE7794" w:rsidRPr="00BE7794" w:rsidRDefault="00BE7794" w:rsidP="00BE7794">
      <w:pPr>
        <w:jc w:val="both"/>
        <w:rPr>
          <w:rFonts w:ascii="Arial" w:hAnsi="Arial" w:cs="Arial"/>
          <w:sz w:val="8"/>
          <w:szCs w:val="8"/>
          <w:lang w:val="es-ES"/>
        </w:rPr>
      </w:pPr>
    </w:p>
    <w:tbl>
      <w:tblPr>
        <w:tblW w:w="4852" w:type="dxa"/>
        <w:tblInd w:w="108" w:type="dxa"/>
        <w:tblLook w:val="04A0" w:firstRow="1" w:lastRow="0" w:firstColumn="1" w:lastColumn="0" w:noHBand="0" w:noVBand="1"/>
      </w:tblPr>
      <w:tblGrid>
        <w:gridCol w:w="1687"/>
        <w:gridCol w:w="248"/>
        <w:gridCol w:w="1186"/>
        <w:gridCol w:w="445"/>
        <w:gridCol w:w="236"/>
        <w:gridCol w:w="728"/>
        <w:gridCol w:w="322"/>
      </w:tblGrid>
      <w:tr w:rsidR="00BE7794" w:rsidRPr="00BE7794" w:rsidTr="00122302">
        <w:trPr>
          <w:trHeight w:val="367"/>
        </w:trPr>
        <w:tc>
          <w:tcPr>
            <w:tcW w:w="1687" w:type="dxa"/>
            <w:vAlign w:val="center"/>
          </w:tcPr>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 xml:space="preserve">$_______ en </w:t>
            </w:r>
          </w:p>
          <w:p w:rsidR="00BE7794" w:rsidRPr="00BE7794" w:rsidRDefault="00BE7794" w:rsidP="00BE7794">
            <w:pPr>
              <w:autoSpaceDE w:val="0"/>
              <w:adjustRightInd w:val="0"/>
              <w:rPr>
                <w:rFonts w:ascii="Arial" w:hAnsi="Arial" w:cs="Arial"/>
                <w:sz w:val="18"/>
                <w:lang w:val="es-ES_tradnl"/>
              </w:rPr>
            </w:pPr>
          </w:p>
          <w:p w:rsidR="00BE7794" w:rsidRPr="00BE7794" w:rsidRDefault="00BE7794" w:rsidP="00BE7794">
            <w:pPr>
              <w:autoSpaceDE w:val="0"/>
              <w:adjustRightInd w:val="0"/>
              <w:rPr>
                <w:rFonts w:ascii="Arial" w:hAnsi="Arial" w:cs="Arial"/>
                <w:sz w:val="18"/>
                <w:lang w:val="es-ES_tradnl"/>
              </w:rPr>
            </w:pPr>
            <w:r w:rsidRPr="00BE7794">
              <w:rPr>
                <w:rFonts w:ascii="Arial" w:hAnsi="Arial" w:cs="Arial"/>
                <w:sz w:val="18"/>
                <w:lang w:val="es-ES_tradnl"/>
              </w:rPr>
              <w:t>_______ meses</w:t>
            </w:r>
          </w:p>
        </w:tc>
        <w:tc>
          <w:tcPr>
            <w:tcW w:w="248" w:type="dxa"/>
            <w:tcBorders>
              <w:right w:val="single" w:sz="4" w:space="0" w:color="auto"/>
            </w:tcBorders>
            <w:vAlign w:val="center"/>
          </w:tcPr>
          <w:p w:rsidR="00BE7794" w:rsidRPr="00BE7794" w:rsidRDefault="00BE7794" w:rsidP="00BE7794">
            <w:pPr>
              <w:autoSpaceDE w:val="0"/>
              <w:adjustRightInd w:val="0"/>
              <w:jc w:val="center"/>
              <w:rPr>
                <w:rFonts w:ascii="Arial" w:hAnsi="Arial" w:cs="Arial"/>
                <w:sz w:val="18"/>
                <w:lang w:val="es-ES_tradnl"/>
              </w:rPr>
            </w:pPr>
          </w:p>
        </w:tc>
        <w:tc>
          <w:tcPr>
            <w:tcW w:w="1186"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lang w:val="es-ES_tradnl"/>
              </w:rPr>
            </w:pPr>
            <w:r w:rsidRPr="00BE7794">
              <w:rPr>
                <w:rFonts w:ascii="Arial" w:hAnsi="Arial" w:cs="Arial"/>
                <w:sz w:val="16"/>
                <w:lang w:val="es-ES_tradnl"/>
              </w:rPr>
              <w:t>No sabe o no ha comprado</w:t>
            </w:r>
          </w:p>
        </w:tc>
        <w:tc>
          <w:tcPr>
            <w:tcW w:w="445"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99</w:t>
            </w:r>
          </w:p>
        </w:tc>
        <w:tc>
          <w:tcPr>
            <w:tcW w:w="236" w:type="dxa"/>
            <w:tcBorders>
              <w:left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8"/>
                <w:lang w:val="es-ES_tradnl"/>
              </w:rPr>
            </w:pPr>
          </w:p>
        </w:tc>
        <w:tc>
          <w:tcPr>
            <w:tcW w:w="728"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8"/>
                <w:lang w:val="es-ES_tradnl"/>
              </w:rPr>
            </w:pPr>
            <w:r w:rsidRPr="00BE7794">
              <w:rPr>
                <w:rFonts w:ascii="Arial" w:hAnsi="Arial" w:cs="Arial"/>
                <w:sz w:val="16"/>
                <w:lang w:val="es-ES_tradnl"/>
              </w:rPr>
              <w:t>No pagó nada</w:t>
            </w:r>
          </w:p>
        </w:tc>
        <w:tc>
          <w:tcPr>
            <w:tcW w:w="322"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autoSpaceDE w:val="0"/>
              <w:adjustRightInd w:val="0"/>
              <w:jc w:val="center"/>
              <w:rPr>
                <w:rFonts w:ascii="Arial" w:hAnsi="Arial" w:cs="Arial"/>
                <w:sz w:val="16"/>
                <w:szCs w:val="16"/>
                <w:lang w:val="es-ES_tradnl"/>
              </w:rPr>
            </w:pPr>
            <w:r w:rsidRPr="00BE7794">
              <w:rPr>
                <w:rFonts w:ascii="Arial" w:hAnsi="Arial" w:cs="Arial"/>
                <w:sz w:val="16"/>
                <w:szCs w:val="16"/>
                <w:lang w:val="es-ES_tradnl"/>
              </w:rPr>
              <w:t>0</w:t>
            </w:r>
          </w:p>
        </w:tc>
      </w:tr>
    </w:tbl>
    <w:p w:rsidR="00BE7794" w:rsidRPr="00BE7794" w:rsidRDefault="00BE7794" w:rsidP="00BE7794">
      <w:pPr>
        <w:jc w:val="both"/>
        <w:rPr>
          <w:rFonts w:ascii="Arial" w:hAnsi="Arial" w:cs="Arial"/>
          <w:sz w:val="8"/>
          <w:szCs w:val="8"/>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 xml:space="preserve">27) ¿Usted está dispuesto a pagar un valor de $________ </w:t>
      </w:r>
      <w:r w:rsidRPr="00BE7794">
        <w:rPr>
          <w:rFonts w:ascii="Arial" w:hAnsi="Arial" w:cs="Arial"/>
          <w:sz w:val="18"/>
          <w:szCs w:val="18"/>
          <w:u w:val="single"/>
          <w:lang w:val="es-ES"/>
        </w:rPr>
        <w:t>MENSUALES</w:t>
      </w:r>
      <w:r w:rsidRPr="00BE7794">
        <w:rPr>
          <w:rFonts w:ascii="Arial" w:hAnsi="Arial" w:cs="Arial"/>
          <w:sz w:val="18"/>
          <w:szCs w:val="18"/>
          <w:lang w:val="es-ES"/>
        </w:rPr>
        <w:t xml:space="preserve"> por estar conectado a la red de desagües cloacales y que los excrementos de su hogar sean tratados antes de su vuelco al Río?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813"/>
        <w:gridCol w:w="1773"/>
      </w:tblGrid>
      <w:tr w:rsidR="00BE7794" w:rsidRPr="00BE7794" w:rsidTr="00122302">
        <w:trPr>
          <w:trHeight w:val="333"/>
        </w:trPr>
        <w:tc>
          <w:tcPr>
            <w:tcW w:w="796"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Sí</w:t>
            </w:r>
          </w:p>
        </w:tc>
        <w:tc>
          <w:tcPr>
            <w:tcW w:w="813" w:type="dxa"/>
            <w:shd w:val="clear" w:color="auto" w:fill="auto"/>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c>
          <w:tcPr>
            <w:tcW w:w="1773" w:type="dxa"/>
            <w:shd w:val="clear" w:color="auto" w:fill="D9D9D9"/>
            <w:vAlign w:val="center"/>
          </w:tcPr>
          <w:p w:rsidR="00BE7794" w:rsidRPr="00BE7794" w:rsidRDefault="00BE7794" w:rsidP="00BE7794">
            <w:pPr>
              <w:rPr>
                <w:rFonts w:ascii="Arial" w:hAnsi="Arial" w:cs="Arial"/>
                <w:sz w:val="16"/>
                <w:szCs w:val="16"/>
              </w:rPr>
            </w:pPr>
            <w:r w:rsidRPr="00BE7794">
              <w:rPr>
                <w:rFonts w:ascii="Arial" w:hAnsi="Arial" w:cs="Arial"/>
                <w:sz w:val="16"/>
                <w:szCs w:val="16"/>
              </w:rPr>
              <w:t>Pasar a Preg 29</w:t>
            </w:r>
          </w:p>
        </w:tc>
      </w:tr>
      <w:tr w:rsidR="00BE7794" w:rsidRPr="00BE7794" w:rsidTr="00122302">
        <w:trPr>
          <w:trHeight w:val="333"/>
        </w:trPr>
        <w:tc>
          <w:tcPr>
            <w:tcW w:w="796"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No</w:t>
            </w:r>
          </w:p>
        </w:tc>
        <w:tc>
          <w:tcPr>
            <w:tcW w:w="813" w:type="dxa"/>
            <w:shd w:val="clear" w:color="auto" w:fill="auto"/>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c>
          <w:tcPr>
            <w:tcW w:w="1773" w:type="dxa"/>
            <w:shd w:val="clear" w:color="auto" w:fill="D9D9D9"/>
            <w:vAlign w:val="center"/>
          </w:tcPr>
          <w:p w:rsidR="00BE7794" w:rsidRPr="00BE7794" w:rsidRDefault="00BE7794" w:rsidP="00BE7794">
            <w:pPr>
              <w:rPr>
                <w:rFonts w:ascii="Arial" w:hAnsi="Arial" w:cs="Arial"/>
                <w:sz w:val="16"/>
                <w:szCs w:val="16"/>
              </w:rPr>
            </w:pPr>
            <w:r w:rsidRPr="00BE7794">
              <w:rPr>
                <w:rFonts w:ascii="Arial" w:hAnsi="Arial" w:cs="Arial"/>
                <w:sz w:val="16"/>
                <w:szCs w:val="16"/>
              </w:rPr>
              <w:t>Continuar</w:t>
            </w:r>
          </w:p>
        </w:tc>
      </w:tr>
    </w:tbl>
    <w:p w:rsidR="00BE7794" w:rsidRPr="00BE7794" w:rsidRDefault="00BE7794" w:rsidP="00BE7794">
      <w:pPr>
        <w:jc w:val="both"/>
        <w:rPr>
          <w:rFonts w:ascii="Arial" w:hAnsi="Arial" w:cs="Arial"/>
          <w:sz w:val="8"/>
          <w:szCs w:val="8"/>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 xml:space="preserve">28) ¿Esta dispuesto a pagar algún monto mensual por la conexión a la red de desagüe cloacal?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813"/>
        <w:gridCol w:w="1829"/>
      </w:tblGrid>
      <w:tr w:rsidR="00BE7794" w:rsidRPr="00BE7794" w:rsidTr="00122302">
        <w:trPr>
          <w:trHeight w:val="320"/>
        </w:trPr>
        <w:tc>
          <w:tcPr>
            <w:tcW w:w="796"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Sí</w:t>
            </w:r>
          </w:p>
        </w:tc>
        <w:tc>
          <w:tcPr>
            <w:tcW w:w="813" w:type="dxa"/>
            <w:shd w:val="clear" w:color="auto" w:fill="auto"/>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c>
          <w:tcPr>
            <w:tcW w:w="1829" w:type="dxa"/>
            <w:shd w:val="clear" w:color="auto" w:fill="D9D9D9"/>
            <w:vAlign w:val="center"/>
          </w:tcPr>
          <w:p w:rsidR="00BE7794" w:rsidRPr="00BE7794" w:rsidRDefault="00BE7794" w:rsidP="00BE7794">
            <w:pPr>
              <w:rPr>
                <w:rFonts w:ascii="Arial" w:hAnsi="Arial" w:cs="Arial"/>
                <w:sz w:val="16"/>
                <w:szCs w:val="16"/>
              </w:rPr>
            </w:pPr>
            <w:r w:rsidRPr="00BE7794">
              <w:rPr>
                <w:rFonts w:ascii="Arial" w:hAnsi="Arial" w:cs="Arial"/>
                <w:sz w:val="16"/>
                <w:szCs w:val="16"/>
              </w:rPr>
              <w:t>Continua</w:t>
            </w:r>
          </w:p>
        </w:tc>
      </w:tr>
      <w:tr w:rsidR="00BE7794" w:rsidRPr="00BE7794" w:rsidTr="00122302">
        <w:trPr>
          <w:trHeight w:val="320"/>
        </w:trPr>
        <w:tc>
          <w:tcPr>
            <w:tcW w:w="796"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No</w:t>
            </w:r>
          </w:p>
        </w:tc>
        <w:tc>
          <w:tcPr>
            <w:tcW w:w="813" w:type="dxa"/>
            <w:shd w:val="clear" w:color="auto" w:fill="auto"/>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c>
          <w:tcPr>
            <w:tcW w:w="1829" w:type="dxa"/>
            <w:shd w:val="clear" w:color="auto" w:fill="D9D9D9"/>
            <w:vAlign w:val="center"/>
          </w:tcPr>
          <w:p w:rsidR="00BE7794" w:rsidRPr="00BE7794" w:rsidRDefault="00BE7794" w:rsidP="00BE7794">
            <w:pPr>
              <w:rPr>
                <w:rFonts w:ascii="Arial" w:hAnsi="Arial" w:cs="Arial"/>
                <w:sz w:val="16"/>
                <w:szCs w:val="16"/>
              </w:rPr>
            </w:pPr>
            <w:r w:rsidRPr="00BE7794">
              <w:rPr>
                <w:rFonts w:ascii="Arial" w:hAnsi="Arial" w:cs="Arial"/>
                <w:sz w:val="16"/>
                <w:szCs w:val="16"/>
              </w:rPr>
              <w:t>Pasar a Preg 30</w:t>
            </w:r>
          </w:p>
        </w:tc>
      </w:tr>
    </w:tbl>
    <w:p w:rsidR="00BE7794" w:rsidRPr="00BE7794" w:rsidRDefault="00BE7794" w:rsidP="00BE7794">
      <w:pPr>
        <w:rPr>
          <w:rFonts w:ascii="Arial" w:hAnsi="Arial" w:cs="Arial"/>
          <w:sz w:val="10"/>
          <w:szCs w:val="10"/>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 xml:space="preserve">29) Mencione una razón, la más importante, por la cual ha decidido pagar. </w:t>
      </w:r>
    </w:p>
    <w:p w:rsidR="00BE7794" w:rsidRPr="00BE7794" w:rsidRDefault="00BE7794" w:rsidP="00BE7794">
      <w:pPr>
        <w:spacing w:line="480" w:lineRule="auto"/>
        <w:jc w:val="both"/>
        <w:rPr>
          <w:rFonts w:ascii="Arial" w:hAnsi="Arial" w:cs="Arial"/>
          <w:b/>
          <w:i/>
          <w:sz w:val="18"/>
          <w:szCs w:val="18"/>
          <w:lang w:val="es-ES"/>
        </w:rPr>
      </w:pPr>
      <w:r w:rsidRPr="00BE7794">
        <w:rPr>
          <w:rFonts w:ascii="Arial" w:hAnsi="Arial" w:cs="Arial"/>
          <w:b/>
          <w:i/>
          <w:sz w:val="18"/>
          <w:szCs w:val="18"/>
          <w:lang w:val="es-ES"/>
        </w:rPr>
        <w:t>______________________________________________</w:t>
      </w:r>
    </w:p>
    <w:p w:rsidR="00BE7794" w:rsidRPr="00BE7794" w:rsidRDefault="00BE7794" w:rsidP="00BE7794">
      <w:pPr>
        <w:spacing w:line="480" w:lineRule="auto"/>
        <w:jc w:val="both"/>
        <w:rPr>
          <w:rFonts w:ascii="Arial" w:hAnsi="Arial" w:cs="Arial"/>
          <w:b/>
          <w:i/>
          <w:szCs w:val="22"/>
          <w:lang w:val="es-ES"/>
        </w:rPr>
      </w:pPr>
      <w:r w:rsidRPr="00BE7794">
        <w:rPr>
          <w:rFonts w:ascii="Arial" w:hAnsi="Arial" w:cs="Arial"/>
          <w:b/>
          <w:i/>
          <w:sz w:val="18"/>
          <w:szCs w:val="18"/>
          <w:lang w:val="es-ES"/>
        </w:rPr>
        <w:t>______________________________________________</w:t>
      </w:r>
    </w:p>
    <w:p w:rsidR="00BE7794" w:rsidRPr="00BE7794" w:rsidRDefault="00BE7794" w:rsidP="00BE7794">
      <w:pPr>
        <w:jc w:val="both"/>
        <w:rPr>
          <w:rFonts w:ascii="Arial" w:hAnsi="Arial" w:cs="Arial"/>
          <w:b/>
          <w:i/>
          <w:sz w:val="10"/>
          <w:szCs w:val="10"/>
          <w:lang w:val="es-ES"/>
        </w:rPr>
      </w:pPr>
    </w:p>
    <w:p w:rsidR="00BE7794" w:rsidRPr="00BE7794" w:rsidRDefault="00BE7794" w:rsidP="00BE7794">
      <w:pPr>
        <w:jc w:val="both"/>
        <w:rPr>
          <w:rFonts w:ascii="Arial" w:hAnsi="Arial" w:cs="Arial"/>
          <w:i/>
          <w:sz w:val="18"/>
          <w:szCs w:val="18"/>
          <w:lang w:val="es-ES"/>
        </w:rPr>
      </w:pPr>
      <w:r w:rsidRPr="00BE7794">
        <w:rPr>
          <w:rFonts w:ascii="Arial" w:hAnsi="Arial" w:cs="Arial"/>
          <w:sz w:val="18"/>
          <w:szCs w:val="18"/>
          <w:lang w:val="es-ES"/>
        </w:rPr>
        <w:t xml:space="preserve">30) ¿Por qué usted NO acepta pagar?  </w:t>
      </w:r>
    </w:p>
    <w:p w:rsidR="00BE7794" w:rsidRPr="00BE7794" w:rsidRDefault="00BE7794" w:rsidP="00BE7794">
      <w:pPr>
        <w:spacing w:line="480" w:lineRule="auto"/>
        <w:jc w:val="both"/>
        <w:rPr>
          <w:rFonts w:ascii="Arial" w:hAnsi="Arial" w:cs="Arial"/>
          <w:b/>
          <w:i/>
          <w:sz w:val="18"/>
          <w:szCs w:val="18"/>
          <w:lang w:val="es-ES"/>
        </w:rPr>
      </w:pPr>
      <w:r w:rsidRPr="00BE7794">
        <w:rPr>
          <w:rFonts w:ascii="Arial" w:hAnsi="Arial" w:cs="Arial"/>
          <w:b/>
          <w:i/>
          <w:sz w:val="18"/>
          <w:szCs w:val="18"/>
          <w:lang w:val="es-ES"/>
        </w:rPr>
        <w:t>_______________________________________________</w:t>
      </w:r>
    </w:p>
    <w:p w:rsidR="00BE7794" w:rsidRPr="00BE7794" w:rsidRDefault="00BE7794" w:rsidP="00BE7794">
      <w:pPr>
        <w:jc w:val="both"/>
        <w:rPr>
          <w:rFonts w:ascii="Arial" w:hAnsi="Arial" w:cs="Arial"/>
          <w:i/>
          <w:sz w:val="18"/>
          <w:szCs w:val="18"/>
          <w:lang w:val="es-ES"/>
        </w:rPr>
      </w:pPr>
      <w:r w:rsidRPr="00BE7794">
        <w:rPr>
          <w:rFonts w:ascii="Arial" w:hAnsi="Arial" w:cs="Arial"/>
          <w:b/>
          <w:i/>
          <w:sz w:val="18"/>
          <w:szCs w:val="18"/>
          <w:lang w:val="es-ES"/>
        </w:rPr>
        <w:t>_______________________________________________</w:t>
      </w:r>
    </w:p>
    <w:p w:rsidR="00BE7794" w:rsidRPr="00BE7794" w:rsidRDefault="00BE7794" w:rsidP="00BE7794">
      <w:pPr>
        <w:jc w:val="both"/>
        <w:rPr>
          <w:rFonts w:ascii="Arial" w:hAnsi="Arial" w:cs="Arial"/>
          <w:i/>
          <w:sz w:val="18"/>
          <w:szCs w:val="18"/>
          <w:lang w:val="es-ES"/>
        </w:rPr>
      </w:pPr>
    </w:p>
    <w:p w:rsidR="00BE7794" w:rsidRPr="00BE7794" w:rsidRDefault="00BE7794" w:rsidP="00BE7794">
      <w:pPr>
        <w:jc w:val="both"/>
        <w:outlineLvl w:val="0"/>
        <w:rPr>
          <w:rFonts w:ascii="Arial" w:hAnsi="Arial" w:cs="Arial"/>
          <w:b/>
          <w:szCs w:val="22"/>
          <w:lang w:val="es-ES"/>
        </w:rPr>
      </w:pPr>
      <w:r w:rsidRPr="00BE7794">
        <w:rPr>
          <w:rFonts w:ascii="Arial" w:hAnsi="Arial" w:cs="Arial"/>
          <w:b/>
          <w:szCs w:val="22"/>
          <w:lang w:val="es-ES"/>
        </w:rPr>
        <w:t>CARACTERISTICAS DE LA VIVIENDA</w:t>
      </w:r>
    </w:p>
    <w:p w:rsidR="00BE7794" w:rsidRPr="00BE7794" w:rsidRDefault="00BE7794" w:rsidP="00BE7794">
      <w:pPr>
        <w:autoSpaceDE w:val="0"/>
        <w:adjustRightInd w:val="0"/>
        <w:rPr>
          <w:rFonts w:ascii="Arial" w:hAnsi="Arial" w:cs="Arial"/>
          <w:sz w:val="18"/>
          <w:szCs w:val="18"/>
          <w:lang w:val="es-ES"/>
        </w:rPr>
      </w:pPr>
      <w:r w:rsidRPr="00BE7794">
        <w:rPr>
          <w:rFonts w:ascii="Arial" w:hAnsi="Arial" w:cs="Arial"/>
          <w:sz w:val="18"/>
          <w:szCs w:val="18"/>
          <w:lang w:val="es-ES"/>
        </w:rPr>
        <w:t>31) ¿Es usted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67"/>
      </w:tblGrid>
      <w:tr w:rsidR="00BE7794" w:rsidRPr="00BE7794" w:rsidTr="00122302">
        <w:trPr>
          <w:trHeight w:val="320"/>
        </w:trPr>
        <w:tc>
          <w:tcPr>
            <w:tcW w:w="3969" w:type="dxa"/>
            <w:vAlign w:val="center"/>
          </w:tcPr>
          <w:p w:rsidR="00BE7794" w:rsidRPr="00BE7794" w:rsidRDefault="00BE7794" w:rsidP="00BE7794">
            <w:pPr>
              <w:rPr>
                <w:rFonts w:ascii="Arial" w:hAnsi="Arial" w:cs="Arial"/>
                <w:noProof/>
                <w:sz w:val="18"/>
                <w:szCs w:val="18"/>
                <w:lang w:val="es-ES"/>
              </w:rPr>
            </w:pPr>
            <w:r w:rsidRPr="00BE7794">
              <w:rPr>
                <w:rFonts w:ascii="Arial" w:hAnsi="Arial" w:cs="Arial"/>
                <w:noProof/>
                <w:sz w:val="18"/>
                <w:szCs w:val="18"/>
                <w:lang w:val="es-ES"/>
              </w:rPr>
              <w:t>…propietario de la vivienda y el terreno</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1</w:t>
            </w:r>
          </w:p>
        </w:tc>
      </w:tr>
      <w:tr w:rsidR="00BE7794" w:rsidRPr="00BE7794" w:rsidTr="00122302">
        <w:trPr>
          <w:trHeight w:val="320"/>
        </w:trPr>
        <w:tc>
          <w:tcPr>
            <w:tcW w:w="3969" w:type="dxa"/>
            <w:vAlign w:val="center"/>
          </w:tcPr>
          <w:p w:rsidR="00BE7794" w:rsidRPr="00BE7794" w:rsidRDefault="00BE7794" w:rsidP="00BE7794">
            <w:pPr>
              <w:rPr>
                <w:rFonts w:ascii="Arial" w:hAnsi="Arial" w:cs="Arial"/>
                <w:noProof/>
                <w:sz w:val="18"/>
                <w:szCs w:val="18"/>
                <w:lang w:val="es-ES"/>
              </w:rPr>
            </w:pPr>
            <w:r w:rsidRPr="00BE7794">
              <w:rPr>
                <w:rFonts w:ascii="Arial" w:hAnsi="Arial" w:cs="Arial"/>
                <w:noProof/>
                <w:sz w:val="18"/>
                <w:szCs w:val="18"/>
                <w:lang w:val="es-ES"/>
              </w:rPr>
              <w:t>…propietario de la vivienda solamente</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2</w:t>
            </w:r>
          </w:p>
        </w:tc>
      </w:tr>
      <w:tr w:rsidR="00BE7794" w:rsidRPr="00BE7794" w:rsidTr="00122302">
        <w:trPr>
          <w:trHeight w:val="320"/>
        </w:trPr>
        <w:tc>
          <w:tcPr>
            <w:tcW w:w="3969" w:type="dxa"/>
            <w:vAlign w:val="center"/>
          </w:tcPr>
          <w:p w:rsidR="00BE7794" w:rsidRPr="00BE7794" w:rsidRDefault="00BE7794" w:rsidP="00BE7794">
            <w:pPr>
              <w:rPr>
                <w:rFonts w:ascii="Arial" w:hAnsi="Arial" w:cs="Arial"/>
                <w:noProof/>
                <w:sz w:val="18"/>
                <w:szCs w:val="18"/>
              </w:rPr>
            </w:pPr>
            <w:r w:rsidRPr="00BE7794">
              <w:rPr>
                <w:rFonts w:ascii="Arial" w:hAnsi="Arial" w:cs="Arial"/>
                <w:noProof/>
                <w:sz w:val="18"/>
                <w:szCs w:val="18"/>
              </w:rPr>
              <w:t>…inquilinos de la vivienda</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3</w:t>
            </w:r>
          </w:p>
        </w:tc>
      </w:tr>
      <w:tr w:rsidR="00BE7794" w:rsidRPr="00BE7794" w:rsidTr="00122302">
        <w:trPr>
          <w:trHeight w:val="320"/>
        </w:trPr>
        <w:tc>
          <w:tcPr>
            <w:tcW w:w="3969" w:type="dxa"/>
            <w:vAlign w:val="center"/>
          </w:tcPr>
          <w:p w:rsidR="00BE7794" w:rsidRPr="00BE7794" w:rsidRDefault="00BE7794" w:rsidP="00BE7794">
            <w:pPr>
              <w:rPr>
                <w:rFonts w:ascii="Arial" w:hAnsi="Arial" w:cs="Arial"/>
                <w:noProof/>
                <w:sz w:val="18"/>
                <w:szCs w:val="18"/>
                <w:lang w:val="es-ES"/>
              </w:rPr>
            </w:pPr>
            <w:r w:rsidRPr="00BE7794">
              <w:rPr>
                <w:rFonts w:ascii="Arial" w:hAnsi="Arial" w:cs="Arial"/>
                <w:noProof/>
                <w:sz w:val="18"/>
                <w:szCs w:val="18"/>
                <w:lang w:val="es-ES"/>
              </w:rPr>
              <w:t>…ocupantes con relación de dependencia</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4</w:t>
            </w:r>
          </w:p>
        </w:tc>
      </w:tr>
      <w:tr w:rsidR="00BE7794" w:rsidRPr="00BE7794" w:rsidTr="00122302">
        <w:tblPrEx>
          <w:tblLook w:val="04A0" w:firstRow="1" w:lastRow="0" w:firstColumn="1" w:lastColumn="0" w:noHBand="0" w:noVBand="1"/>
        </w:tblPrEx>
        <w:trPr>
          <w:trHeight w:val="320"/>
        </w:trPr>
        <w:tc>
          <w:tcPr>
            <w:tcW w:w="3969" w:type="dxa"/>
            <w:vAlign w:val="center"/>
          </w:tcPr>
          <w:p w:rsidR="00BE7794" w:rsidRPr="00BE7794" w:rsidRDefault="00BE7794" w:rsidP="00BE7794">
            <w:pPr>
              <w:rPr>
                <w:rFonts w:ascii="Arial" w:hAnsi="Arial" w:cs="Arial"/>
                <w:noProof/>
                <w:sz w:val="18"/>
                <w:szCs w:val="18"/>
              </w:rPr>
            </w:pPr>
            <w:r w:rsidRPr="00BE7794">
              <w:rPr>
                <w:rFonts w:ascii="Arial" w:hAnsi="Arial" w:cs="Arial"/>
                <w:noProof/>
                <w:sz w:val="18"/>
                <w:szCs w:val="18"/>
              </w:rPr>
              <w:t>…ocupantes gratuitos (prestada)</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5</w:t>
            </w:r>
          </w:p>
        </w:tc>
      </w:tr>
      <w:tr w:rsidR="00BE7794" w:rsidRPr="00BE7794" w:rsidTr="00122302">
        <w:tblPrEx>
          <w:tblLook w:val="04A0" w:firstRow="1" w:lastRow="0" w:firstColumn="1" w:lastColumn="0" w:noHBand="0" w:noVBand="1"/>
        </w:tblPrEx>
        <w:trPr>
          <w:trHeight w:val="320"/>
        </w:trPr>
        <w:tc>
          <w:tcPr>
            <w:tcW w:w="3969" w:type="dxa"/>
            <w:vAlign w:val="center"/>
          </w:tcPr>
          <w:p w:rsidR="00BE7794" w:rsidRPr="00BE7794" w:rsidRDefault="00BE7794" w:rsidP="00BE7794">
            <w:pPr>
              <w:rPr>
                <w:rFonts w:ascii="Arial" w:hAnsi="Arial" w:cs="Arial"/>
                <w:noProof/>
                <w:sz w:val="18"/>
                <w:szCs w:val="18"/>
              </w:rPr>
            </w:pPr>
            <w:r w:rsidRPr="00BE7794">
              <w:rPr>
                <w:rFonts w:ascii="Arial" w:hAnsi="Arial" w:cs="Arial"/>
                <w:noProof/>
                <w:sz w:val="18"/>
                <w:szCs w:val="18"/>
              </w:rPr>
              <w:t>Otro</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6</w:t>
            </w:r>
          </w:p>
        </w:tc>
      </w:tr>
      <w:tr w:rsidR="00BE7794" w:rsidRPr="00BE7794" w:rsidTr="00122302">
        <w:tblPrEx>
          <w:tblLook w:val="04A0" w:firstRow="1" w:lastRow="0" w:firstColumn="1" w:lastColumn="0" w:noHBand="0" w:noVBand="1"/>
        </w:tblPrEx>
        <w:trPr>
          <w:trHeight w:val="320"/>
        </w:trPr>
        <w:tc>
          <w:tcPr>
            <w:tcW w:w="3969"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Ns/Nc</w:t>
            </w:r>
          </w:p>
        </w:tc>
        <w:tc>
          <w:tcPr>
            <w:tcW w:w="567" w:type="dxa"/>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7</w:t>
            </w:r>
          </w:p>
        </w:tc>
      </w:tr>
    </w:tbl>
    <w:p w:rsidR="00BE7794" w:rsidRPr="00BE7794" w:rsidRDefault="00BE7794" w:rsidP="00BE7794">
      <w:pPr>
        <w:jc w:val="both"/>
        <w:rPr>
          <w:rFonts w:ascii="Arial" w:hAnsi="Arial" w:cs="Arial"/>
          <w:sz w:val="10"/>
          <w:szCs w:val="10"/>
        </w:rPr>
      </w:pPr>
    </w:p>
    <w:p w:rsidR="00BE7794" w:rsidRPr="00BE7794" w:rsidRDefault="00BE7794" w:rsidP="00BE7794">
      <w:pPr>
        <w:autoSpaceDE w:val="0"/>
        <w:adjustRightInd w:val="0"/>
        <w:rPr>
          <w:rFonts w:ascii="Arial" w:hAnsi="Arial" w:cs="Arial"/>
          <w:sz w:val="18"/>
          <w:szCs w:val="18"/>
        </w:rPr>
      </w:pPr>
    </w:p>
    <w:p w:rsidR="00BE7794" w:rsidRPr="00BE7794" w:rsidRDefault="00BE7794" w:rsidP="00BE7794">
      <w:pPr>
        <w:autoSpaceDE w:val="0"/>
        <w:adjustRightInd w:val="0"/>
        <w:rPr>
          <w:rFonts w:ascii="Arial" w:hAnsi="Arial" w:cs="Arial"/>
          <w:sz w:val="18"/>
          <w:szCs w:val="18"/>
          <w:lang w:val="es-ES"/>
        </w:rPr>
      </w:pPr>
      <w:r w:rsidRPr="00BE7794">
        <w:rPr>
          <w:rFonts w:ascii="Arial" w:hAnsi="Arial" w:cs="Arial"/>
          <w:sz w:val="18"/>
          <w:szCs w:val="18"/>
          <w:lang w:val="es-ES"/>
        </w:rPr>
        <w:t xml:space="preserve">32) ¿Hace cuánto tiempo que vive en este hogar? </w:t>
      </w:r>
    </w:p>
    <w:p w:rsidR="00BE7794" w:rsidRPr="00BE7794" w:rsidRDefault="00BE7794" w:rsidP="00BE7794">
      <w:pPr>
        <w:autoSpaceDE w:val="0"/>
        <w:adjustRightInd w:val="0"/>
        <w:rPr>
          <w:rFonts w:ascii="Arial" w:hAnsi="Arial" w:cs="Arial"/>
          <w:sz w:val="18"/>
          <w:szCs w:val="18"/>
          <w:lang w:val="es-ES"/>
        </w:rPr>
      </w:pPr>
    </w:p>
    <w:p w:rsidR="00BE7794" w:rsidRPr="00BE7794" w:rsidRDefault="00BE7794" w:rsidP="00BE7794">
      <w:pPr>
        <w:autoSpaceDE w:val="0"/>
        <w:adjustRightInd w:val="0"/>
        <w:rPr>
          <w:rFonts w:ascii="Arial" w:hAnsi="Arial" w:cs="Arial"/>
          <w:sz w:val="18"/>
          <w:szCs w:val="22"/>
          <w:lang w:val="es-ES"/>
        </w:rPr>
      </w:pPr>
      <w:r w:rsidRPr="00BE7794">
        <w:rPr>
          <w:rFonts w:ascii="Arial" w:hAnsi="Arial" w:cs="Arial"/>
          <w:sz w:val="16"/>
          <w:lang w:val="es-ES"/>
        </w:rPr>
        <w:t>_______________</w:t>
      </w:r>
      <w:r w:rsidRPr="00BE7794">
        <w:rPr>
          <w:rFonts w:ascii="Arial" w:hAnsi="Arial" w:cs="Arial"/>
          <w:sz w:val="18"/>
          <w:szCs w:val="22"/>
          <w:lang w:val="es-ES"/>
        </w:rPr>
        <w:t xml:space="preserve">  años     </w:t>
      </w:r>
      <w:r w:rsidRPr="00BE7794">
        <w:rPr>
          <w:rFonts w:ascii="Arial" w:hAnsi="Arial" w:cs="Arial"/>
          <w:sz w:val="16"/>
          <w:szCs w:val="18"/>
          <w:lang w:val="es-ES"/>
        </w:rPr>
        <w:t>00=menos de 1 año</w:t>
      </w:r>
      <w:r w:rsidRPr="00BE7794">
        <w:rPr>
          <w:rFonts w:ascii="Arial" w:hAnsi="Arial" w:cs="Arial"/>
          <w:sz w:val="18"/>
          <w:szCs w:val="22"/>
          <w:lang w:val="es-ES"/>
        </w:rPr>
        <w:tab/>
      </w:r>
    </w:p>
    <w:p w:rsidR="00BE7794" w:rsidRPr="00BE7794" w:rsidRDefault="00BE7794" w:rsidP="00BE7794">
      <w:pPr>
        <w:autoSpaceDE w:val="0"/>
        <w:adjustRightInd w:val="0"/>
        <w:rPr>
          <w:rFonts w:ascii="Arial" w:hAnsi="Arial" w:cs="Arial"/>
          <w:sz w:val="8"/>
          <w:szCs w:val="8"/>
          <w:lang w:val="es-ES"/>
        </w:rPr>
      </w:pPr>
    </w:p>
    <w:p w:rsidR="00BE7794" w:rsidRPr="00BE7794" w:rsidRDefault="00BE7794" w:rsidP="00BE7794">
      <w:pPr>
        <w:autoSpaceDE w:val="0"/>
        <w:adjustRightInd w:val="0"/>
        <w:rPr>
          <w:sz w:val="14"/>
          <w:lang w:val="es-ES"/>
        </w:rPr>
      </w:pPr>
      <w:r w:rsidRPr="00BE7794">
        <w:rPr>
          <w:rFonts w:ascii="Arial" w:hAnsi="Arial" w:cs="Arial"/>
          <w:sz w:val="18"/>
          <w:szCs w:val="22"/>
          <w:lang w:val="es-ES"/>
        </w:rPr>
        <w:t xml:space="preserve">No recuerda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sz w:val="14"/>
          <w:lang w:val="es-ES"/>
        </w:rPr>
        <w:t>(99)</w:t>
      </w:r>
    </w:p>
    <w:p w:rsidR="00BE7794" w:rsidRPr="00BE7794" w:rsidRDefault="00BE7794" w:rsidP="00BE7794">
      <w:pPr>
        <w:jc w:val="both"/>
        <w:rPr>
          <w:rFonts w:ascii="Arial" w:hAnsi="Arial" w:cs="Arial"/>
          <w:sz w:val="10"/>
          <w:szCs w:val="10"/>
          <w:lang w:val="es-ES"/>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33) ¿Cuál es la distancia aproximada de su vivienda respecto a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5"/>
        <w:gridCol w:w="2362"/>
      </w:tblGrid>
      <w:tr w:rsidR="00BE7794" w:rsidRPr="00BE7794" w:rsidTr="00122302">
        <w:trPr>
          <w:trHeight w:val="332"/>
        </w:trPr>
        <w:tc>
          <w:tcPr>
            <w:tcW w:w="2795" w:type="dxa"/>
            <w:tcBorders>
              <w:top w:val="nil"/>
              <w:left w:val="nil"/>
            </w:tcBorders>
            <w:vAlign w:val="center"/>
          </w:tcPr>
          <w:p w:rsidR="00BE7794" w:rsidRPr="00BE7794" w:rsidRDefault="00BE7794" w:rsidP="00BE7794">
            <w:pPr>
              <w:jc w:val="center"/>
              <w:rPr>
                <w:rFonts w:ascii="Arial" w:hAnsi="Arial" w:cs="Arial"/>
                <w:b/>
                <w:sz w:val="18"/>
                <w:szCs w:val="18"/>
                <w:lang w:val="es-ES"/>
              </w:rPr>
            </w:pPr>
          </w:p>
        </w:tc>
        <w:tc>
          <w:tcPr>
            <w:tcW w:w="2362" w:type="dxa"/>
            <w:tcBorders>
              <w:right w:val="single" w:sz="4" w:space="0" w:color="auto"/>
            </w:tcBorders>
            <w:vAlign w:val="center"/>
          </w:tcPr>
          <w:p w:rsidR="00BE7794" w:rsidRPr="00BE7794" w:rsidRDefault="00BE7794" w:rsidP="00BE7794">
            <w:pPr>
              <w:jc w:val="center"/>
              <w:rPr>
                <w:rFonts w:ascii="Arial" w:hAnsi="Arial" w:cs="Arial"/>
                <w:b/>
                <w:sz w:val="18"/>
                <w:szCs w:val="18"/>
              </w:rPr>
            </w:pPr>
            <w:r w:rsidRPr="00BE7794">
              <w:rPr>
                <w:rFonts w:ascii="Arial" w:hAnsi="Arial" w:cs="Arial"/>
                <w:b/>
                <w:sz w:val="18"/>
                <w:szCs w:val="18"/>
              </w:rPr>
              <w:t>Distancia en Cuadras</w:t>
            </w:r>
          </w:p>
        </w:tc>
      </w:tr>
      <w:tr w:rsidR="00BE7794" w:rsidRPr="00BE7794" w:rsidTr="00122302">
        <w:trPr>
          <w:trHeight w:val="332"/>
        </w:trPr>
        <w:tc>
          <w:tcPr>
            <w:tcW w:w="2795"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Ríos</w:t>
            </w:r>
          </w:p>
        </w:tc>
        <w:tc>
          <w:tcPr>
            <w:tcW w:w="2362" w:type="dxa"/>
            <w:tcBorders>
              <w:right w:val="single" w:sz="4" w:space="0" w:color="auto"/>
            </w:tcBorders>
            <w:vAlign w:val="center"/>
          </w:tcPr>
          <w:p w:rsidR="00BE7794" w:rsidRPr="00BE7794" w:rsidRDefault="00BE7794" w:rsidP="00BE7794">
            <w:pPr>
              <w:rPr>
                <w:rFonts w:ascii="Arial" w:hAnsi="Arial" w:cs="Arial"/>
                <w:sz w:val="16"/>
                <w:szCs w:val="16"/>
              </w:rPr>
            </w:pPr>
          </w:p>
        </w:tc>
      </w:tr>
      <w:tr w:rsidR="00BE7794" w:rsidRPr="00BE7794" w:rsidTr="00122302">
        <w:trPr>
          <w:trHeight w:val="332"/>
        </w:trPr>
        <w:tc>
          <w:tcPr>
            <w:tcW w:w="2795"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Villa miseria / Asentamiento</w:t>
            </w:r>
          </w:p>
        </w:tc>
        <w:tc>
          <w:tcPr>
            <w:tcW w:w="2362" w:type="dxa"/>
            <w:tcBorders>
              <w:right w:val="single" w:sz="4" w:space="0" w:color="auto"/>
            </w:tcBorders>
            <w:vAlign w:val="center"/>
          </w:tcPr>
          <w:p w:rsidR="00BE7794" w:rsidRPr="00BE7794" w:rsidRDefault="00BE7794" w:rsidP="00BE7794">
            <w:pPr>
              <w:rPr>
                <w:rFonts w:ascii="Arial" w:hAnsi="Arial" w:cs="Arial"/>
                <w:sz w:val="16"/>
                <w:szCs w:val="16"/>
              </w:rPr>
            </w:pPr>
          </w:p>
        </w:tc>
      </w:tr>
      <w:tr w:rsidR="00BE7794" w:rsidRPr="00BE7794" w:rsidTr="00122302">
        <w:trPr>
          <w:trHeight w:val="333"/>
        </w:trPr>
        <w:tc>
          <w:tcPr>
            <w:tcW w:w="2795"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Ns/Nc</w:t>
            </w:r>
          </w:p>
        </w:tc>
        <w:tc>
          <w:tcPr>
            <w:tcW w:w="2362" w:type="dxa"/>
            <w:tcBorders>
              <w:right w:val="single" w:sz="4" w:space="0" w:color="auto"/>
            </w:tcBorders>
            <w:vAlign w:val="center"/>
          </w:tcPr>
          <w:p w:rsidR="00BE7794" w:rsidRPr="00BE7794" w:rsidRDefault="00BE7794" w:rsidP="00BE7794">
            <w:pPr>
              <w:rPr>
                <w:rFonts w:ascii="Arial" w:hAnsi="Arial" w:cs="Arial"/>
                <w:sz w:val="16"/>
                <w:szCs w:val="16"/>
              </w:rPr>
            </w:pPr>
            <w:r w:rsidRPr="00BE7794">
              <w:rPr>
                <w:rFonts w:ascii="Arial" w:hAnsi="Arial" w:cs="Arial"/>
                <w:sz w:val="16"/>
                <w:szCs w:val="16"/>
              </w:rPr>
              <w:t>99</w:t>
            </w:r>
          </w:p>
        </w:tc>
      </w:tr>
    </w:tbl>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 xml:space="preserve">34) ¿Cuántos ambientes tiene la vivienda?   </w:t>
      </w:r>
    </w:p>
    <w:p w:rsidR="00BE7794" w:rsidRPr="00BE7794" w:rsidRDefault="00BE7794" w:rsidP="00BE7794">
      <w:pPr>
        <w:jc w:val="both"/>
        <w:rPr>
          <w:rFonts w:ascii="Arial" w:hAnsi="Arial" w:cs="Arial"/>
          <w:sz w:val="14"/>
          <w:szCs w:val="14"/>
          <w:lang w:val="es-ES"/>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 xml:space="preserve"> </w:t>
      </w:r>
      <w:r w:rsidRPr="00BE7794">
        <w:rPr>
          <w:rFonts w:ascii="Arial" w:hAnsi="Arial" w:cs="Arial"/>
          <w:sz w:val="16"/>
          <w:lang w:val="es-ES"/>
        </w:rPr>
        <w:t>_______________</w:t>
      </w:r>
      <w:r w:rsidRPr="00BE7794">
        <w:rPr>
          <w:rFonts w:ascii="Arial" w:hAnsi="Arial" w:cs="Arial"/>
          <w:sz w:val="18"/>
          <w:szCs w:val="22"/>
          <w:lang w:val="es-ES"/>
        </w:rPr>
        <w:t xml:space="preserve">  ambientes</w:t>
      </w:r>
      <w:r w:rsidRPr="00BE7794">
        <w:rPr>
          <w:rFonts w:ascii="Arial" w:hAnsi="Arial" w:cs="Arial"/>
          <w:sz w:val="18"/>
          <w:szCs w:val="22"/>
          <w:lang w:val="es-ES"/>
        </w:rPr>
        <w:tab/>
      </w:r>
      <w:r w:rsidRPr="00BE7794">
        <w:rPr>
          <w:rFonts w:ascii="Arial" w:hAnsi="Arial" w:cs="Arial"/>
          <w:sz w:val="18"/>
          <w:szCs w:val="22"/>
          <w:lang w:val="es-ES"/>
        </w:rPr>
        <w:tab/>
        <w:t xml:space="preserve">Ns/Nc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sz w:val="14"/>
          <w:lang w:val="es-ES"/>
        </w:rPr>
        <w:t>(99)</w:t>
      </w:r>
    </w:p>
    <w:p w:rsidR="00BE7794" w:rsidRPr="00BE7794" w:rsidRDefault="00BE7794" w:rsidP="00BE7794">
      <w:pPr>
        <w:rPr>
          <w:rFonts w:ascii="Arial" w:hAnsi="Arial" w:cs="Arial"/>
          <w:sz w:val="18"/>
          <w:szCs w:val="18"/>
          <w:lang w:val="es-ES"/>
        </w:rPr>
      </w:pPr>
    </w:p>
    <w:p w:rsidR="00BE7794" w:rsidRPr="00BE7794" w:rsidRDefault="00BE7794" w:rsidP="00BE7794">
      <w:pPr>
        <w:rPr>
          <w:rFonts w:ascii="Arial" w:hAnsi="Arial" w:cs="Arial"/>
          <w:sz w:val="18"/>
          <w:szCs w:val="18"/>
          <w:lang w:val="es-ES"/>
        </w:rPr>
      </w:pPr>
      <w:r w:rsidRPr="00BE7794">
        <w:rPr>
          <w:rFonts w:ascii="Arial" w:hAnsi="Arial" w:cs="Arial"/>
          <w:sz w:val="18"/>
          <w:szCs w:val="18"/>
          <w:lang w:val="es-ES"/>
        </w:rPr>
        <w:t xml:space="preserve">35) ¿Cual es la superficie total en m2 del terreno de su vivienda?    </w:t>
      </w:r>
      <w:r w:rsidRPr="00BE7794">
        <w:rPr>
          <w:rFonts w:ascii="Arial" w:hAnsi="Arial" w:cs="Arial"/>
          <w:sz w:val="18"/>
          <w:szCs w:val="18"/>
          <w:lang w:val="es-ES"/>
        </w:rPr>
        <w:tab/>
      </w:r>
    </w:p>
    <w:p w:rsidR="00BE7794" w:rsidRPr="00BE7794" w:rsidRDefault="00BE7794" w:rsidP="00BE7794">
      <w:pPr>
        <w:rPr>
          <w:rFonts w:ascii="Arial" w:hAnsi="Arial" w:cs="Arial"/>
          <w:sz w:val="10"/>
          <w:szCs w:val="10"/>
          <w:lang w:val="es-ES"/>
        </w:rPr>
      </w:pPr>
    </w:p>
    <w:p w:rsidR="00BE7794" w:rsidRPr="00BE7794" w:rsidRDefault="00BE7794" w:rsidP="00BE7794">
      <w:pPr>
        <w:rPr>
          <w:rFonts w:ascii="Arial" w:hAnsi="Arial" w:cs="Arial"/>
          <w:sz w:val="18"/>
          <w:szCs w:val="18"/>
          <w:lang w:val="es-ES"/>
        </w:rPr>
      </w:pPr>
      <w:r w:rsidRPr="00BE7794">
        <w:rPr>
          <w:rFonts w:ascii="Arial" w:hAnsi="Arial" w:cs="Arial"/>
          <w:sz w:val="16"/>
          <w:lang w:val="es-ES"/>
        </w:rPr>
        <w:t>_______________</w:t>
      </w:r>
      <w:r w:rsidRPr="00BE7794">
        <w:rPr>
          <w:rFonts w:ascii="Arial" w:hAnsi="Arial" w:cs="Arial"/>
          <w:sz w:val="18"/>
          <w:szCs w:val="22"/>
          <w:lang w:val="es-ES"/>
        </w:rPr>
        <w:t xml:space="preserve">  mts² </w:t>
      </w:r>
      <w:r w:rsidRPr="00BE7794">
        <w:rPr>
          <w:rFonts w:ascii="Arial" w:hAnsi="Arial" w:cs="Arial"/>
          <w:sz w:val="18"/>
          <w:szCs w:val="22"/>
          <w:lang w:val="es-ES"/>
        </w:rPr>
        <w:tab/>
      </w:r>
      <w:r w:rsidRPr="00BE7794">
        <w:rPr>
          <w:rFonts w:ascii="Arial" w:hAnsi="Arial" w:cs="Arial"/>
          <w:sz w:val="18"/>
          <w:szCs w:val="22"/>
          <w:lang w:val="es-ES"/>
        </w:rPr>
        <w:tab/>
      </w:r>
      <w:r w:rsidRPr="00BE7794">
        <w:rPr>
          <w:rFonts w:ascii="Arial" w:hAnsi="Arial" w:cs="Arial"/>
          <w:sz w:val="18"/>
          <w:szCs w:val="22"/>
          <w:lang w:val="es-ES"/>
        </w:rPr>
        <w:tab/>
        <w:t xml:space="preserve">Ns/Nc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sz w:val="14"/>
          <w:lang w:val="es-ES"/>
        </w:rPr>
        <w:t>(99)</w:t>
      </w:r>
    </w:p>
    <w:p w:rsidR="00BE7794" w:rsidRPr="00BE7794" w:rsidRDefault="00BE7794" w:rsidP="00BE7794">
      <w:pPr>
        <w:rPr>
          <w:rFonts w:ascii="Arial" w:hAnsi="Arial" w:cs="Arial"/>
          <w:spacing w:val="-10"/>
          <w:sz w:val="18"/>
          <w:szCs w:val="18"/>
          <w:lang w:val="es-ES"/>
        </w:rPr>
      </w:pPr>
    </w:p>
    <w:p w:rsidR="00BE7794" w:rsidRPr="00BE7794" w:rsidRDefault="00BE7794" w:rsidP="00BE7794">
      <w:pPr>
        <w:rPr>
          <w:rFonts w:ascii="Arial" w:hAnsi="Arial" w:cs="Arial"/>
          <w:sz w:val="18"/>
          <w:szCs w:val="18"/>
          <w:lang w:val="es-ES"/>
        </w:rPr>
      </w:pPr>
      <w:r w:rsidRPr="00BE7794">
        <w:rPr>
          <w:rFonts w:ascii="Arial" w:hAnsi="Arial" w:cs="Arial"/>
          <w:sz w:val="18"/>
          <w:szCs w:val="18"/>
          <w:lang w:val="es-ES"/>
        </w:rPr>
        <w:t xml:space="preserve">36) Si la vivienda está alquilada, ¿cuánto paga mensualmente?  </w:t>
      </w:r>
      <w:r w:rsidRPr="00BE7794">
        <w:rPr>
          <w:rFonts w:ascii="Arial" w:hAnsi="Arial" w:cs="Arial"/>
          <w:sz w:val="18"/>
          <w:szCs w:val="18"/>
          <w:lang w:val="es-ES"/>
        </w:rPr>
        <w:tab/>
      </w:r>
    </w:p>
    <w:p w:rsidR="00BE7794" w:rsidRPr="00BE7794" w:rsidRDefault="00BE7794" w:rsidP="00BE7794">
      <w:pPr>
        <w:rPr>
          <w:rFonts w:ascii="Arial" w:hAnsi="Arial" w:cs="Arial"/>
          <w:sz w:val="18"/>
          <w:szCs w:val="18"/>
          <w:lang w:val="es-ES"/>
        </w:rPr>
      </w:pPr>
      <w:r w:rsidRPr="00BE7794">
        <w:rPr>
          <w:rFonts w:ascii="Arial" w:hAnsi="Arial" w:cs="Arial"/>
          <w:sz w:val="18"/>
          <w:szCs w:val="18"/>
          <w:lang w:val="es-ES"/>
        </w:rPr>
        <w:t>$_____________ mensuales (si no alquila poner cero)</w:t>
      </w:r>
    </w:p>
    <w:p w:rsidR="00BE7794" w:rsidRPr="00BE7794" w:rsidRDefault="00BE7794" w:rsidP="00BE7794">
      <w:pPr>
        <w:rPr>
          <w:rFonts w:ascii="Arial" w:hAnsi="Arial" w:cs="Arial"/>
          <w:sz w:val="18"/>
          <w:szCs w:val="18"/>
          <w:lang w:val="es-ES"/>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37) ¿Si tuvieran que pagar alquiler por esta vivienda, cuánto estima que tendría que pagar al mes?</w:t>
      </w:r>
    </w:p>
    <w:p w:rsidR="00BE7794" w:rsidRPr="00BE7794" w:rsidRDefault="00BE7794" w:rsidP="00BE7794">
      <w:pPr>
        <w:jc w:val="both"/>
        <w:rPr>
          <w:rFonts w:ascii="Arial" w:hAnsi="Arial" w:cs="Arial"/>
          <w:sz w:val="18"/>
          <w:szCs w:val="18"/>
          <w:lang w:val="es-ES"/>
        </w:rPr>
      </w:pPr>
    </w:p>
    <w:tbl>
      <w:tblPr>
        <w:tblW w:w="0" w:type="auto"/>
        <w:tblInd w:w="108" w:type="dxa"/>
        <w:tblLook w:val="04A0" w:firstRow="1" w:lastRow="0" w:firstColumn="1" w:lastColumn="0" w:noHBand="0" w:noVBand="1"/>
      </w:tblPr>
      <w:tblGrid>
        <w:gridCol w:w="2404"/>
        <w:gridCol w:w="236"/>
        <w:gridCol w:w="1329"/>
      </w:tblGrid>
      <w:tr w:rsidR="00BE7794" w:rsidRPr="00BE7794" w:rsidTr="00122302">
        <w:trPr>
          <w:trHeight w:val="329"/>
        </w:trPr>
        <w:tc>
          <w:tcPr>
            <w:tcW w:w="2404"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 _ _ _ _ _ _ _ _ _ por mes</w:t>
            </w:r>
          </w:p>
        </w:tc>
        <w:tc>
          <w:tcPr>
            <w:tcW w:w="236" w:type="dxa"/>
            <w:vAlign w:val="center"/>
          </w:tcPr>
          <w:p w:rsidR="00BE7794" w:rsidRPr="00BE7794" w:rsidRDefault="00BE7794" w:rsidP="00BE7794">
            <w:pPr>
              <w:autoSpaceDE w:val="0"/>
              <w:adjustRightInd w:val="0"/>
              <w:rPr>
                <w:rFonts w:ascii="Arial" w:hAnsi="Arial" w:cs="Arial"/>
                <w:sz w:val="18"/>
                <w:szCs w:val="18"/>
                <w:lang w:val="es-ES_tradnl"/>
              </w:rPr>
            </w:pPr>
          </w:p>
        </w:tc>
        <w:tc>
          <w:tcPr>
            <w:tcW w:w="1329" w:type="dxa"/>
            <w:vAlign w:val="center"/>
          </w:tcPr>
          <w:p w:rsidR="00BE7794" w:rsidRPr="00BE7794" w:rsidRDefault="00BE7794" w:rsidP="00BE7794">
            <w:pPr>
              <w:jc w:val="center"/>
              <w:rPr>
                <w:sz w:val="18"/>
                <w:szCs w:val="18"/>
              </w:rPr>
            </w:pPr>
            <w:r w:rsidRPr="00BE7794">
              <w:rPr>
                <w:rFonts w:ascii="Arial" w:hAnsi="Arial" w:cs="Arial"/>
                <w:sz w:val="18"/>
                <w:szCs w:val="22"/>
              </w:rPr>
              <w:t xml:space="preserve">Ns/Nc </w:t>
            </w:r>
            <w:r w:rsidRPr="00BE7794">
              <w:fldChar w:fldCharType="begin">
                <w:ffData>
                  <w:name w:val="Casilla1"/>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rPr>
              <w:t>(99)</w:t>
            </w:r>
          </w:p>
        </w:tc>
      </w:tr>
    </w:tbl>
    <w:p w:rsidR="00BE7794" w:rsidRPr="00BE7794" w:rsidRDefault="00BE7794" w:rsidP="00BE7794">
      <w:pPr>
        <w:rPr>
          <w:rFonts w:ascii="Arial" w:hAnsi="Arial" w:cs="Arial"/>
          <w:spacing w:val="-8"/>
          <w:sz w:val="8"/>
          <w:szCs w:val="8"/>
          <w:lang w:val="es-ES_tradnl"/>
        </w:rPr>
      </w:pPr>
    </w:p>
    <w:p w:rsidR="00BE7794" w:rsidRPr="00BE7794" w:rsidRDefault="00BE7794" w:rsidP="00BE7794">
      <w:pPr>
        <w:rPr>
          <w:rFonts w:ascii="Arial" w:hAnsi="Arial" w:cs="Arial"/>
          <w:spacing w:val="-8"/>
          <w:sz w:val="18"/>
          <w:szCs w:val="18"/>
          <w:lang w:val="es-ES"/>
        </w:rPr>
      </w:pPr>
      <w:r w:rsidRPr="00BE7794">
        <w:rPr>
          <w:rFonts w:ascii="Arial" w:hAnsi="Arial" w:cs="Arial"/>
          <w:spacing w:val="-8"/>
          <w:sz w:val="18"/>
          <w:szCs w:val="18"/>
          <w:lang w:val="es-ES_tradnl"/>
        </w:rPr>
        <w:t>38</w:t>
      </w:r>
      <w:r w:rsidRPr="00BE7794">
        <w:rPr>
          <w:rFonts w:ascii="Arial" w:hAnsi="Arial" w:cs="Arial"/>
          <w:spacing w:val="-8"/>
          <w:sz w:val="18"/>
          <w:szCs w:val="18"/>
          <w:lang w:val="es-ES"/>
        </w:rPr>
        <w:t>) ¿Si sus vecinos del barrio fueran a vender una vivienda similar a la suya, en cuanto cree que la venderían?</w:t>
      </w:r>
    </w:p>
    <w:p w:rsidR="00BE7794" w:rsidRPr="00BE7794" w:rsidRDefault="00BE7794" w:rsidP="00BE7794">
      <w:pPr>
        <w:rPr>
          <w:rFonts w:ascii="Arial" w:hAnsi="Arial" w:cs="Arial"/>
          <w:spacing w:val="-8"/>
          <w:sz w:val="18"/>
          <w:szCs w:val="18"/>
          <w:lang w:val="es-ES"/>
        </w:rPr>
      </w:pPr>
    </w:p>
    <w:tbl>
      <w:tblPr>
        <w:tblW w:w="5104" w:type="dxa"/>
        <w:tblInd w:w="250" w:type="dxa"/>
        <w:tblLook w:val="04A0" w:firstRow="1" w:lastRow="0" w:firstColumn="1" w:lastColumn="0" w:noHBand="0" w:noVBand="1"/>
      </w:tblPr>
      <w:tblGrid>
        <w:gridCol w:w="3544"/>
        <w:gridCol w:w="1560"/>
      </w:tblGrid>
      <w:tr w:rsidR="00BE7794" w:rsidRPr="00BE7794" w:rsidTr="00122302">
        <w:trPr>
          <w:trHeight w:val="328"/>
        </w:trPr>
        <w:tc>
          <w:tcPr>
            <w:tcW w:w="3544"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18"/>
                <w:lang w:val="es-ES_tradnl"/>
              </w:rPr>
              <w:t>$/u$s _____________ (pesos o dólares)</w:t>
            </w:r>
          </w:p>
        </w:tc>
        <w:tc>
          <w:tcPr>
            <w:tcW w:w="1560" w:type="dxa"/>
            <w:vAlign w:val="center"/>
          </w:tcPr>
          <w:p w:rsidR="00BE7794" w:rsidRPr="00BE7794" w:rsidRDefault="00BE7794" w:rsidP="00BE7794">
            <w:pPr>
              <w:autoSpaceDE w:val="0"/>
              <w:adjustRightInd w:val="0"/>
              <w:rPr>
                <w:rFonts w:ascii="Arial" w:hAnsi="Arial" w:cs="Arial"/>
                <w:sz w:val="18"/>
                <w:szCs w:val="18"/>
                <w:lang w:val="es-ES_tradnl"/>
              </w:rPr>
            </w:pPr>
            <w:r w:rsidRPr="00BE7794">
              <w:rPr>
                <w:rFonts w:ascii="Arial" w:hAnsi="Arial" w:cs="Arial"/>
                <w:sz w:val="18"/>
                <w:szCs w:val="22"/>
              </w:rPr>
              <w:t xml:space="preserve">Ns/Nc </w:t>
            </w:r>
            <w:r w:rsidRPr="00BE7794">
              <w:fldChar w:fldCharType="begin">
                <w:ffData>
                  <w:name w:val="Casilla1"/>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rPr>
              <w:t>(99)</w:t>
            </w:r>
          </w:p>
        </w:tc>
      </w:tr>
    </w:tbl>
    <w:p w:rsidR="00BE7794" w:rsidRPr="00BE7794" w:rsidRDefault="00BE7794" w:rsidP="00BE7794">
      <w:pPr>
        <w:jc w:val="both"/>
        <w:rPr>
          <w:rFonts w:ascii="Arial" w:hAnsi="Arial" w:cs="Arial"/>
          <w:szCs w:val="22"/>
        </w:rPr>
      </w:pPr>
    </w:p>
    <w:p w:rsidR="00BE7794" w:rsidRPr="00BE7794" w:rsidRDefault="00BE7794" w:rsidP="00BE7794">
      <w:pPr>
        <w:jc w:val="both"/>
        <w:outlineLvl w:val="0"/>
        <w:rPr>
          <w:rFonts w:ascii="Arial" w:hAnsi="Arial" w:cs="Arial"/>
          <w:b/>
          <w:szCs w:val="22"/>
        </w:rPr>
      </w:pPr>
      <w:r w:rsidRPr="00BE7794">
        <w:rPr>
          <w:rFonts w:ascii="Arial" w:hAnsi="Arial" w:cs="Arial"/>
          <w:b/>
          <w:szCs w:val="22"/>
        </w:rPr>
        <w:t>CARACTERISTICAS DEL ENTREVISTADO</w:t>
      </w:r>
    </w:p>
    <w:p w:rsidR="00BE7794" w:rsidRPr="00BE7794" w:rsidRDefault="00BE7794" w:rsidP="00BE7794">
      <w:pPr>
        <w:suppressAutoHyphens w:val="0"/>
        <w:autoSpaceDN/>
        <w:textAlignment w:val="auto"/>
        <w:rPr>
          <w:rFonts w:ascii="Arial" w:hAnsi="Arial" w:cs="Arial"/>
          <w:bCs/>
          <w:spacing w:val="0"/>
          <w:sz w:val="18"/>
          <w:szCs w:val="18"/>
          <w:lang w:val="es-AR" w:eastAsia="es-ES"/>
        </w:rPr>
      </w:pPr>
    </w:p>
    <w:p w:rsidR="00BE7794" w:rsidRPr="00BE7794" w:rsidRDefault="00BE7794" w:rsidP="00BE7794">
      <w:pPr>
        <w:suppressAutoHyphens w:val="0"/>
        <w:autoSpaceDN/>
        <w:textAlignment w:val="auto"/>
        <w:rPr>
          <w:rFonts w:ascii="Arial" w:hAnsi="Arial" w:cs="Arial"/>
          <w:bCs/>
          <w:spacing w:val="0"/>
          <w:sz w:val="18"/>
          <w:szCs w:val="18"/>
          <w:lang w:val="es-AR" w:eastAsia="es-ES"/>
        </w:rPr>
      </w:pPr>
      <w:r w:rsidRPr="00BE7794">
        <w:rPr>
          <w:rFonts w:ascii="Arial" w:hAnsi="Arial" w:cs="Arial"/>
          <w:bCs/>
          <w:spacing w:val="0"/>
          <w:sz w:val="18"/>
          <w:szCs w:val="18"/>
          <w:lang w:val="es-AR" w:eastAsia="es-ES"/>
        </w:rPr>
        <w:t>39) ¿Cuál fue el nivel más alto de estudios que cursó y finalizó el jefe del hogar?</w:t>
      </w:r>
    </w:p>
    <w:p w:rsidR="00BE7794" w:rsidRPr="00BE7794" w:rsidRDefault="00BE7794" w:rsidP="00BE7794">
      <w:pPr>
        <w:suppressAutoHyphens w:val="0"/>
        <w:autoSpaceDN/>
        <w:textAlignment w:val="auto"/>
        <w:rPr>
          <w:rFonts w:ascii="Arial" w:hAnsi="Arial" w:cs="Arial"/>
          <w:bCs/>
          <w:spacing w:val="0"/>
          <w:sz w:val="18"/>
          <w:szCs w:val="18"/>
          <w:lang w:val="es-AR" w:eastAsia="es-ES"/>
        </w:rPr>
      </w:pPr>
    </w:p>
    <w:tbl>
      <w:tblPr>
        <w:tblW w:w="4862" w:type="dxa"/>
        <w:tblLayout w:type="fixed"/>
        <w:tblCellMar>
          <w:left w:w="0" w:type="dxa"/>
          <w:right w:w="0" w:type="dxa"/>
        </w:tblCellMar>
        <w:tblLook w:val="0000" w:firstRow="0" w:lastRow="0" w:firstColumn="0" w:lastColumn="0" w:noHBand="0" w:noVBand="0"/>
      </w:tblPr>
      <w:tblGrid>
        <w:gridCol w:w="3549"/>
        <w:gridCol w:w="567"/>
        <w:gridCol w:w="746"/>
      </w:tblGrid>
      <w:tr w:rsidR="00BE7794" w:rsidRPr="00BE7794" w:rsidTr="00122302">
        <w:trPr>
          <w:trHeight w:val="344"/>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suppressAutoHyphens w:val="0"/>
              <w:autoSpaceDN/>
              <w:textAlignment w:val="auto"/>
              <w:rPr>
                <w:rFonts w:ascii="Arial" w:hAnsi="Arial" w:cs="Arial"/>
                <w:b/>
                <w:bCs/>
                <w:spacing w:val="0"/>
                <w:sz w:val="18"/>
                <w:szCs w:val="18"/>
                <w:lang w:val="es-AR" w:eastAsia="es-ES"/>
              </w:rPr>
            </w:pPr>
            <w:r w:rsidRPr="00BE7794">
              <w:rPr>
                <w:rFonts w:ascii="Arial" w:hAnsi="Arial" w:cs="Arial"/>
                <w:b/>
                <w:bCs/>
                <w:spacing w:val="0"/>
                <w:sz w:val="18"/>
                <w:szCs w:val="18"/>
                <w:lang w:val="es-AR" w:eastAsia="es-ES"/>
              </w:rPr>
              <w:t>Máximo nivel educativo alcanzado...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b/>
                <w:bCs/>
                <w:sz w:val="16"/>
                <w:szCs w:val="16"/>
              </w:rPr>
            </w:pPr>
            <w:r w:rsidRPr="00BE7794">
              <w:rPr>
                <w:rFonts w:ascii="Arial" w:hAnsi="Arial" w:cs="Arial"/>
                <w:b/>
                <w:bCs/>
                <w:sz w:val="16"/>
                <w:szCs w:val="16"/>
              </w:rPr>
              <w:t>Jefe</w:t>
            </w:r>
          </w:p>
        </w:tc>
        <w:tc>
          <w:tcPr>
            <w:tcW w:w="746"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BE7794" w:rsidRPr="00BE7794" w:rsidRDefault="00BE7794" w:rsidP="00BE7794">
            <w:pPr>
              <w:jc w:val="center"/>
              <w:rPr>
                <w:rFonts w:ascii="Arial" w:eastAsia="Arial Unicode MS" w:hAnsi="Arial" w:cs="Arial"/>
                <w:b/>
                <w:bCs/>
                <w:sz w:val="16"/>
                <w:szCs w:val="16"/>
              </w:rPr>
            </w:pPr>
            <w:r w:rsidRPr="00BE7794">
              <w:rPr>
                <w:rFonts w:ascii="Arial" w:hAnsi="Arial" w:cs="Arial"/>
                <w:b/>
                <w:bCs/>
                <w:sz w:val="16"/>
                <w:szCs w:val="16"/>
              </w:rPr>
              <w:t>Puntaje</w:t>
            </w:r>
          </w:p>
        </w:tc>
      </w:tr>
      <w:tr w:rsidR="00BE7794" w:rsidRPr="00BE7794" w:rsidTr="00122302">
        <w:trPr>
          <w:cantSplit/>
          <w:trHeight w:val="345"/>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lang w:val="es-ES"/>
              </w:rPr>
            </w:pPr>
            <w:r w:rsidRPr="00BE7794">
              <w:rPr>
                <w:rFonts w:ascii="Arial" w:hAnsi="Arial" w:cs="Arial"/>
                <w:sz w:val="18"/>
                <w:szCs w:val="18"/>
                <w:lang w:val="es-ES"/>
              </w:rPr>
              <w:t>Sin estudios / Hasta primario incompleto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1</w:t>
            </w:r>
          </w:p>
        </w:tc>
        <w:tc>
          <w:tcPr>
            <w:tcW w:w="746"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0</w:t>
            </w:r>
          </w:p>
        </w:tc>
      </w:tr>
      <w:tr w:rsidR="00BE7794" w:rsidRPr="00BE7794" w:rsidTr="00122302">
        <w:trPr>
          <w:cantSplit/>
          <w:trHeight w:val="344"/>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rPr>
            </w:pPr>
            <w:r w:rsidRPr="00BE7794">
              <w:rPr>
                <w:rFonts w:ascii="Arial" w:hAnsi="Arial" w:cs="Arial"/>
                <w:sz w:val="18"/>
                <w:szCs w:val="18"/>
              </w:rPr>
              <w:t>Primario 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2</w:t>
            </w:r>
          </w:p>
        </w:tc>
        <w:tc>
          <w:tcPr>
            <w:tcW w:w="746"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BE7794" w:rsidRDefault="00BE7794" w:rsidP="00BE7794">
            <w:pPr>
              <w:rPr>
                <w:rFonts w:ascii="Arial" w:eastAsia="Arial Unicode MS" w:hAnsi="Arial" w:cs="Arial"/>
                <w:sz w:val="16"/>
                <w:szCs w:val="16"/>
              </w:rPr>
            </w:pPr>
          </w:p>
        </w:tc>
      </w:tr>
      <w:tr w:rsidR="00BE7794" w:rsidRPr="00BE7794" w:rsidTr="00122302">
        <w:trPr>
          <w:cantSplit/>
          <w:trHeight w:val="345"/>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rPr>
            </w:pPr>
            <w:r w:rsidRPr="00BE7794">
              <w:rPr>
                <w:rFonts w:ascii="Arial" w:hAnsi="Arial" w:cs="Arial"/>
                <w:sz w:val="18"/>
                <w:szCs w:val="18"/>
              </w:rPr>
              <w:t>Secundario incompleto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3</w:t>
            </w:r>
          </w:p>
        </w:tc>
        <w:tc>
          <w:tcPr>
            <w:tcW w:w="746"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BE7794" w:rsidRDefault="00BE7794" w:rsidP="00BE7794">
            <w:pPr>
              <w:rPr>
                <w:rFonts w:ascii="Arial" w:eastAsia="Arial Unicode MS" w:hAnsi="Arial" w:cs="Arial"/>
                <w:sz w:val="16"/>
                <w:szCs w:val="16"/>
              </w:rPr>
            </w:pPr>
          </w:p>
        </w:tc>
      </w:tr>
      <w:tr w:rsidR="00BE7794" w:rsidRPr="00BE7794" w:rsidTr="00122302">
        <w:trPr>
          <w:cantSplit/>
          <w:trHeight w:val="345"/>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rPr>
            </w:pPr>
            <w:r w:rsidRPr="00BE7794">
              <w:rPr>
                <w:rFonts w:ascii="Arial" w:hAnsi="Arial" w:cs="Arial"/>
                <w:sz w:val="18"/>
                <w:szCs w:val="18"/>
              </w:rPr>
              <w:t>Secundario 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4</w:t>
            </w:r>
          </w:p>
        </w:tc>
        <w:tc>
          <w:tcPr>
            <w:tcW w:w="746"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4</w:t>
            </w:r>
          </w:p>
        </w:tc>
      </w:tr>
      <w:tr w:rsidR="00BE7794" w:rsidRPr="00BE7794" w:rsidTr="00122302">
        <w:trPr>
          <w:cantSplit/>
          <w:trHeight w:val="344"/>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rPr>
            </w:pPr>
            <w:r w:rsidRPr="00BE7794">
              <w:rPr>
                <w:rFonts w:ascii="Arial" w:hAnsi="Arial" w:cs="Arial"/>
                <w:sz w:val="18"/>
                <w:szCs w:val="18"/>
              </w:rPr>
              <w:t>Terciario incompleto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5</w:t>
            </w:r>
          </w:p>
        </w:tc>
        <w:tc>
          <w:tcPr>
            <w:tcW w:w="746"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BE7794" w:rsidRDefault="00BE7794" w:rsidP="00BE7794">
            <w:pPr>
              <w:rPr>
                <w:rFonts w:ascii="Arial" w:eastAsia="Arial Unicode MS" w:hAnsi="Arial" w:cs="Arial"/>
                <w:sz w:val="16"/>
                <w:szCs w:val="16"/>
              </w:rPr>
            </w:pPr>
          </w:p>
        </w:tc>
      </w:tr>
      <w:tr w:rsidR="00BE7794" w:rsidRPr="00BE7794" w:rsidTr="00122302">
        <w:trPr>
          <w:cantSplit/>
          <w:trHeight w:val="345"/>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rPr>
            </w:pPr>
            <w:r w:rsidRPr="00BE7794">
              <w:rPr>
                <w:rFonts w:ascii="Arial" w:hAnsi="Arial" w:cs="Arial"/>
                <w:sz w:val="18"/>
                <w:szCs w:val="18"/>
              </w:rPr>
              <w:t>Terciario 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6</w:t>
            </w:r>
          </w:p>
        </w:tc>
        <w:tc>
          <w:tcPr>
            <w:tcW w:w="746"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BE7794" w:rsidRDefault="00BE7794" w:rsidP="00BE7794">
            <w:pPr>
              <w:rPr>
                <w:rFonts w:ascii="Arial" w:eastAsia="Arial Unicode MS" w:hAnsi="Arial" w:cs="Arial"/>
                <w:sz w:val="16"/>
                <w:szCs w:val="16"/>
              </w:rPr>
            </w:pPr>
          </w:p>
        </w:tc>
      </w:tr>
      <w:tr w:rsidR="00BE7794" w:rsidRPr="00BE7794" w:rsidTr="00122302">
        <w:trPr>
          <w:cantSplit/>
          <w:trHeight w:val="344"/>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rPr>
            </w:pPr>
            <w:r w:rsidRPr="00BE7794">
              <w:rPr>
                <w:rFonts w:ascii="Arial" w:hAnsi="Arial" w:cs="Arial"/>
                <w:sz w:val="18"/>
                <w:szCs w:val="18"/>
              </w:rPr>
              <w:t>Universitario incompleto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7</w:t>
            </w:r>
          </w:p>
        </w:tc>
        <w:tc>
          <w:tcPr>
            <w:tcW w:w="746"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BE7794" w:rsidRDefault="00BE7794" w:rsidP="00BE7794">
            <w:pPr>
              <w:rPr>
                <w:rFonts w:ascii="Arial" w:eastAsia="Arial Unicode MS" w:hAnsi="Arial" w:cs="Arial"/>
                <w:sz w:val="16"/>
                <w:szCs w:val="16"/>
              </w:rPr>
            </w:pPr>
          </w:p>
        </w:tc>
      </w:tr>
      <w:tr w:rsidR="00BE7794" w:rsidRPr="00BE7794" w:rsidTr="00122302">
        <w:trPr>
          <w:cantSplit/>
          <w:trHeight w:val="345"/>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rPr>
            </w:pPr>
            <w:r w:rsidRPr="00BE7794">
              <w:rPr>
                <w:rFonts w:ascii="Arial" w:hAnsi="Arial" w:cs="Arial"/>
                <w:sz w:val="18"/>
                <w:szCs w:val="18"/>
              </w:rPr>
              <w:t>Universitario completo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8</w:t>
            </w:r>
          </w:p>
        </w:tc>
        <w:tc>
          <w:tcPr>
            <w:tcW w:w="746"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13</w:t>
            </w:r>
          </w:p>
        </w:tc>
      </w:tr>
      <w:tr w:rsidR="00BE7794" w:rsidRPr="00BE7794" w:rsidTr="00122302">
        <w:trPr>
          <w:cantSplit/>
          <w:trHeight w:val="345"/>
        </w:trPr>
        <w:tc>
          <w:tcPr>
            <w:tcW w:w="3549"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rPr>
            </w:pPr>
            <w:r w:rsidRPr="00BE7794">
              <w:rPr>
                <w:rFonts w:ascii="Arial" w:hAnsi="Arial" w:cs="Arial"/>
                <w:sz w:val="18"/>
                <w:szCs w:val="18"/>
              </w:rPr>
              <w:t>Posgrado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9</w:t>
            </w:r>
          </w:p>
        </w:tc>
        <w:tc>
          <w:tcPr>
            <w:tcW w:w="746"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BE7794" w:rsidRDefault="00BE7794" w:rsidP="00BE7794">
            <w:pPr>
              <w:rPr>
                <w:rFonts w:ascii="Arial" w:eastAsia="Arial Unicode MS" w:hAnsi="Arial" w:cs="Arial"/>
                <w:sz w:val="20"/>
              </w:rPr>
            </w:pPr>
          </w:p>
        </w:tc>
      </w:tr>
    </w:tbl>
    <w:p w:rsidR="00BE7794" w:rsidRPr="00BE7794" w:rsidRDefault="00BE7794" w:rsidP="00BE7794">
      <w:pPr>
        <w:rPr>
          <w:rFonts w:ascii="Arial" w:hAnsi="Arial" w:cs="Arial"/>
          <w:sz w:val="20"/>
        </w:rPr>
      </w:pPr>
    </w:p>
    <w:p w:rsidR="00BE7794" w:rsidRPr="00BE7794" w:rsidRDefault="00BE7794" w:rsidP="00BE7794">
      <w:pPr>
        <w:jc w:val="both"/>
        <w:rPr>
          <w:rFonts w:ascii="Arial" w:hAnsi="Arial" w:cs="Arial"/>
          <w:sz w:val="18"/>
          <w:szCs w:val="18"/>
        </w:rPr>
      </w:pPr>
      <w:r w:rsidRPr="00BE7794">
        <w:rPr>
          <w:rFonts w:ascii="Arial" w:hAnsi="Arial" w:cs="Arial"/>
          <w:sz w:val="18"/>
          <w:szCs w:val="18"/>
        </w:rPr>
        <w:t>40) ¿Actualmente, se encuentra…</w:t>
      </w:r>
    </w:p>
    <w:tbl>
      <w:tblPr>
        <w:tblW w:w="4906" w:type="dxa"/>
        <w:tblLayout w:type="fixed"/>
        <w:tblCellMar>
          <w:left w:w="0" w:type="dxa"/>
          <w:right w:w="0" w:type="dxa"/>
        </w:tblCellMar>
        <w:tblLook w:val="0000" w:firstRow="0" w:lastRow="0" w:firstColumn="0" w:lastColumn="0" w:noHBand="0" w:noVBand="0"/>
      </w:tblPr>
      <w:tblGrid>
        <w:gridCol w:w="3544"/>
        <w:gridCol w:w="567"/>
        <w:gridCol w:w="142"/>
        <w:gridCol w:w="246"/>
        <w:gridCol w:w="20"/>
        <w:gridCol w:w="301"/>
        <w:gridCol w:w="86"/>
      </w:tblGrid>
      <w:tr w:rsidR="00BE7794" w:rsidRPr="00BE7794" w:rsidTr="00122302">
        <w:trPr>
          <w:gridAfter w:val="1"/>
          <w:wAfter w:w="86" w:type="dxa"/>
        </w:trPr>
        <w:tc>
          <w:tcPr>
            <w:tcW w:w="3544" w:type="dxa"/>
            <w:tcBorders>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b/>
                <w:bCs/>
                <w:sz w:val="18"/>
                <w:szCs w:val="18"/>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b/>
                <w:bCs/>
                <w:sz w:val="18"/>
                <w:szCs w:val="18"/>
              </w:rPr>
            </w:pPr>
            <w:r w:rsidRPr="00BE7794">
              <w:rPr>
                <w:rFonts w:ascii="Arial" w:hAnsi="Arial" w:cs="Arial"/>
                <w:b/>
                <w:bCs/>
                <w:sz w:val="18"/>
                <w:szCs w:val="18"/>
              </w:rPr>
              <w:t>Jefe.</w:t>
            </w:r>
          </w:p>
        </w:tc>
        <w:tc>
          <w:tcPr>
            <w:tcW w:w="70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BE7794" w:rsidRPr="00BE7794" w:rsidRDefault="00BE7794" w:rsidP="00BE7794">
            <w:pPr>
              <w:jc w:val="center"/>
              <w:rPr>
                <w:rFonts w:ascii="Arial" w:eastAsia="Arial Unicode MS" w:hAnsi="Arial" w:cs="Arial"/>
                <w:b/>
                <w:bCs/>
                <w:sz w:val="16"/>
                <w:szCs w:val="16"/>
              </w:rPr>
            </w:pPr>
            <w:r w:rsidRPr="00BE7794">
              <w:rPr>
                <w:rFonts w:ascii="Arial" w:hAnsi="Arial" w:cs="Arial"/>
                <w:b/>
                <w:bCs/>
                <w:sz w:val="16"/>
                <w:szCs w:val="16"/>
              </w:rPr>
              <w:t>Puntaje</w:t>
            </w:r>
          </w:p>
        </w:tc>
      </w:tr>
      <w:tr w:rsidR="00BE7794" w:rsidRPr="00BE7794" w:rsidTr="00122302">
        <w:trPr>
          <w:gridAfter w:val="1"/>
          <w:wAfter w:w="86" w:type="dxa"/>
          <w:trHeight w:val="313"/>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rPr>
            </w:pPr>
            <w:r w:rsidRPr="00BE7794">
              <w:rPr>
                <w:rFonts w:ascii="Arial" w:hAnsi="Arial" w:cs="Arial"/>
                <w:sz w:val="18"/>
                <w:szCs w:val="18"/>
              </w:rPr>
              <w:t>Desocupado</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1</w:t>
            </w:r>
          </w:p>
        </w:tc>
        <w:tc>
          <w:tcPr>
            <w:tcW w:w="70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2</w:t>
            </w:r>
          </w:p>
        </w:tc>
      </w:tr>
      <w:tr w:rsidR="00BE7794" w:rsidRPr="00BE7794" w:rsidTr="00122302">
        <w:trPr>
          <w:gridAfter w:val="1"/>
          <w:wAfter w:w="86" w:type="dxa"/>
          <w:cantSplit/>
          <w:trHeight w:val="531"/>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lang w:val="es-ES"/>
              </w:rPr>
            </w:pPr>
            <w:r w:rsidRPr="00BE7794">
              <w:rPr>
                <w:rFonts w:ascii="Arial" w:hAnsi="Arial" w:cs="Arial"/>
                <w:sz w:val="18"/>
                <w:szCs w:val="18"/>
                <w:lang w:val="es-ES"/>
              </w:rPr>
              <w:t>No trabaja ni busca trabajo (Es jubilado / pensionado, ama de casa, estudiante, etc.)</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2</w:t>
            </w:r>
          </w:p>
        </w:tc>
        <w:tc>
          <w:tcPr>
            <w:tcW w:w="70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4</w:t>
            </w:r>
          </w:p>
        </w:tc>
      </w:tr>
      <w:tr w:rsidR="00BE7794" w:rsidRPr="00BE7794" w:rsidTr="00122302">
        <w:trPr>
          <w:gridAfter w:val="1"/>
          <w:wAfter w:w="86" w:type="dxa"/>
          <w:cantSplit/>
          <w:trHeight w:val="525"/>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lang w:val="es-ES"/>
              </w:rPr>
            </w:pPr>
            <w:r w:rsidRPr="00BE7794">
              <w:rPr>
                <w:rFonts w:ascii="Arial" w:hAnsi="Arial" w:cs="Arial"/>
                <w:sz w:val="18"/>
                <w:szCs w:val="18"/>
                <w:lang w:val="es-ES"/>
              </w:rPr>
              <w:t>Trabaja</w:t>
            </w:r>
            <w:r w:rsidRPr="00BE7794">
              <w:rPr>
                <w:rFonts w:ascii="Arial" w:hAnsi="Arial" w:cs="Arial"/>
                <w:b/>
                <w:bCs/>
                <w:i/>
                <w:iCs/>
                <w:sz w:val="18"/>
                <w:szCs w:val="18"/>
                <w:lang w:val="es-ES"/>
              </w:rPr>
              <w:t xml:space="preserve"> </w:t>
            </w:r>
            <w:r w:rsidRPr="00BE7794">
              <w:rPr>
                <w:rFonts w:ascii="Arial" w:hAnsi="Arial" w:cs="Arial"/>
                <w:b/>
                <w:bCs/>
                <w:i/>
                <w:iCs/>
                <w:sz w:val="16"/>
                <w:szCs w:val="18"/>
                <w:lang w:val="es-ES"/>
              </w:rPr>
              <w:t>(Si tiene más de una ocupación, pregunte por la que más ingresos le genera)</w:t>
            </w:r>
          </w:p>
        </w:tc>
        <w:tc>
          <w:tcPr>
            <w:tcW w:w="567"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hAnsi="Arial" w:cs="Arial"/>
                <w:sz w:val="16"/>
                <w:szCs w:val="16"/>
              </w:rPr>
            </w:pPr>
            <w:r w:rsidRPr="00BE7794">
              <w:rPr>
                <w:rFonts w:ascii="Arial" w:hAnsi="Arial" w:cs="Arial"/>
                <w:sz w:val="16"/>
                <w:szCs w:val="16"/>
              </w:rPr>
              <w:t>5</w:t>
            </w:r>
          </w:p>
        </w:tc>
        <w:tc>
          <w:tcPr>
            <w:tcW w:w="709" w:type="dxa"/>
            <w:gridSpan w:val="4"/>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p>
        </w:tc>
      </w:tr>
      <w:tr w:rsidR="00BE7794" w:rsidRPr="00BE7794" w:rsidTr="00122302">
        <w:trPr>
          <w:gridAfter w:val="2"/>
          <w:wAfter w:w="387" w:type="dxa"/>
        </w:trPr>
        <w:tc>
          <w:tcPr>
            <w:tcW w:w="3544" w:type="dxa"/>
            <w:tcBorders>
              <w:top w:val="single" w:sz="4" w:space="0" w:color="auto"/>
              <w:right w:val="nil"/>
            </w:tcBorders>
            <w:noWrap/>
            <w:vAlign w:val="bottom"/>
          </w:tcPr>
          <w:p w:rsidR="00BE7794" w:rsidRPr="00BE7794" w:rsidRDefault="00BE7794" w:rsidP="00BE7794">
            <w:pPr>
              <w:rPr>
                <w:rFonts w:ascii="Arial" w:eastAsia="Arial Unicode MS" w:hAnsi="Arial" w:cs="Arial"/>
                <w:bCs/>
                <w:iCs/>
                <w:sz w:val="20"/>
              </w:rPr>
            </w:pPr>
          </w:p>
        </w:tc>
        <w:tc>
          <w:tcPr>
            <w:tcW w:w="955" w:type="dxa"/>
            <w:gridSpan w:val="3"/>
            <w:tcBorders>
              <w:top w:val="single" w:sz="4" w:space="0" w:color="auto"/>
              <w:left w:val="nil"/>
              <w:right w:val="nil"/>
            </w:tcBorders>
            <w:vAlign w:val="bottom"/>
          </w:tcPr>
          <w:p w:rsidR="00BE7794" w:rsidRPr="00BE7794" w:rsidRDefault="00BE7794" w:rsidP="00BE7794">
            <w:pPr>
              <w:jc w:val="center"/>
              <w:rPr>
                <w:rFonts w:ascii="Arial" w:eastAsia="Arial Unicode MS" w:hAnsi="Arial" w:cs="Arial"/>
                <w:bCs/>
                <w:iCs/>
                <w:sz w:val="20"/>
              </w:rPr>
            </w:pPr>
          </w:p>
        </w:tc>
        <w:tc>
          <w:tcPr>
            <w:tcW w:w="20" w:type="dxa"/>
            <w:tcBorders>
              <w:top w:val="nil"/>
              <w:left w:val="nil"/>
            </w:tcBorders>
            <w:noWrap/>
            <w:vAlign w:val="bottom"/>
          </w:tcPr>
          <w:p w:rsidR="00BE7794" w:rsidRPr="00BE7794" w:rsidRDefault="00BE7794" w:rsidP="00BE7794">
            <w:pPr>
              <w:rPr>
                <w:rFonts w:ascii="Arial" w:eastAsia="Arial Unicode MS" w:hAnsi="Arial" w:cs="Arial"/>
                <w:bCs/>
                <w:iCs/>
                <w:sz w:val="20"/>
              </w:rPr>
            </w:pPr>
            <w:r w:rsidRPr="00BE7794">
              <w:rPr>
                <w:rFonts w:ascii="Arial" w:hAnsi="Arial" w:cs="Arial"/>
                <w:bCs/>
                <w:iCs/>
                <w:sz w:val="20"/>
              </w:rPr>
              <w:t> </w:t>
            </w:r>
          </w:p>
        </w:tc>
      </w:tr>
      <w:tr w:rsidR="00BE7794" w:rsidRPr="00BE7794" w:rsidTr="00122302">
        <w:trPr>
          <w:trHeight w:val="400"/>
        </w:trPr>
        <w:tc>
          <w:tcPr>
            <w:tcW w:w="3544" w:type="dxa"/>
            <w:tcBorders>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bCs/>
                <w:sz w:val="18"/>
                <w:szCs w:val="18"/>
              </w:rPr>
            </w:pPr>
            <w:r w:rsidRPr="00BE7794">
              <w:rPr>
                <w:rFonts w:ascii="Arial" w:hAnsi="Arial" w:cs="Arial"/>
                <w:bCs/>
                <w:sz w:val="18"/>
                <w:szCs w:val="18"/>
              </w:rPr>
              <w:t>41) Describa...</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b/>
                <w:bCs/>
                <w:sz w:val="18"/>
                <w:szCs w:val="18"/>
              </w:rPr>
            </w:pPr>
            <w:r w:rsidRPr="00BE7794">
              <w:rPr>
                <w:rFonts w:ascii="Arial" w:hAnsi="Arial" w:cs="Arial"/>
                <w:b/>
                <w:bCs/>
                <w:sz w:val="18"/>
                <w:szCs w:val="18"/>
              </w:rPr>
              <w:t>Jefe</w:t>
            </w:r>
          </w:p>
        </w:tc>
        <w:tc>
          <w:tcPr>
            <w:tcW w:w="653"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tcPr>
          <w:p w:rsidR="00BE7794" w:rsidRPr="00BE7794" w:rsidRDefault="00BE7794" w:rsidP="00BE7794">
            <w:pPr>
              <w:jc w:val="center"/>
              <w:rPr>
                <w:rFonts w:ascii="Arial" w:eastAsia="Arial Unicode MS" w:hAnsi="Arial" w:cs="Arial"/>
                <w:b/>
                <w:bCs/>
                <w:sz w:val="16"/>
                <w:szCs w:val="16"/>
              </w:rPr>
            </w:pPr>
            <w:r w:rsidRPr="00BE7794">
              <w:rPr>
                <w:rFonts w:ascii="Arial" w:hAnsi="Arial" w:cs="Arial"/>
                <w:b/>
                <w:bCs/>
                <w:sz w:val="16"/>
                <w:szCs w:val="16"/>
              </w:rPr>
              <w:t>Puntaje</w:t>
            </w:r>
          </w:p>
        </w:tc>
      </w:tr>
      <w:tr w:rsidR="00BE7794" w:rsidRPr="00BE7794" w:rsidTr="00122302">
        <w:trPr>
          <w:cantSplit/>
          <w:trHeight w:val="154"/>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rPr>
            </w:pPr>
            <w:r w:rsidRPr="00BE7794">
              <w:rPr>
                <w:rFonts w:ascii="Arial" w:hAnsi="Arial" w:cs="Arial"/>
                <w:sz w:val="18"/>
                <w:szCs w:val="18"/>
              </w:rPr>
              <w:t>Trabaja por cuenta propia</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1</w:t>
            </w:r>
          </w:p>
        </w:tc>
        <w:tc>
          <w:tcPr>
            <w:tcW w:w="653" w:type="dxa"/>
            <w:gridSpan w:val="4"/>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BE7794" w:rsidRDefault="00BE7794" w:rsidP="00BE7794">
            <w:pPr>
              <w:rPr>
                <w:rFonts w:ascii="Arial" w:eastAsia="Arial Unicode MS" w:hAnsi="Arial" w:cs="Arial"/>
                <w:sz w:val="16"/>
                <w:szCs w:val="16"/>
              </w:rPr>
            </w:pPr>
          </w:p>
        </w:tc>
      </w:tr>
      <w:tr w:rsidR="00BE7794" w:rsidRPr="00BE7794" w:rsidTr="00122302">
        <w:trPr>
          <w:cantSplit/>
          <w:trHeight w:val="130"/>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lang w:val="es-ES"/>
              </w:rPr>
            </w:pPr>
            <w:r w:rsidRPr="00BE7794">
              <w:rPr>
                <w:rFonts w:ascii="Arial" w:hAnsi="Arial" w:cs="Arial"/>
                <w:sz w:val="18"/>
                <w:szCs w:val="18"/>
                <w:lang w:val="es-ES"/>
              </w:rPr>
              <w:t>Trabaja bajo relación de dependencia</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2</w:t>
            </w:r>
          </w:p>
        </w:tc>
        <w:tc>
          <w:tcPr>
            <w:tcW w:w="653" w:type="dxa"/>
            <w:gridSpan w:val="4"/>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BE7794" w:rsidRDefault="00BE7794" w:rsidP="00BE7794">
            <w:pPr>
              <w:rPr>
                <w:rFonts w:ascii="Arial" w:eastAsia="Arial Unicode MS" w:hAnsi="Arial" w:cs="Arial"/>
                <w:sz w:val="16"/>
                <w:szCs w:val="16"/>
              </w:rPr>
            </w:pPr>
          </w:p>
        </w:tc>
      </w:tr>
      <w:tr w:rsidR="00BE7794" w:rsidRPr="00BE7794" w:rsidTr="00122302">
        <w:trPr>
          <w:cantSplit/>
          <w:trHeight w:val="133"/>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Es patrón/ empleador</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eastAsia="Arial Unicode MS" w:hAnsi="Arial" w:cs="Arial"/>
                <w:sz w:val="16"/>
                <w:szCs w:val="16"/>
              </w:rPr>
              <w:t>3</w:t>
            </w:r>
          </w:p>
        </w:tc>
        <w:tc>
          <w:tcPr>
            <w:tcW w:w="653" w:type="dxa"/>
            <w:gridSpan w:val="4"/>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BE7794" w:rsidRDefault="00BE7794" w:rsidP="00BE7794">
            <w:pPr>
              <w:rPr>
                <w:rFonts w:ascii="Arial" w:eastAsia="Arial Unicode MS" w:hAnsi="Arial" w:cs="Arial"/>
                <w:sz w:val="16"/>
                <w:szCs w:val="16"/>
              </w:rPr>
            </w:pPr>
          </w:p>
        </w:tc>
      </w:tr>
      <w:tr w:rsidR="00BE7794" w:rsidRPr="00BE7794" w:rsidTr="00122302">
        <w:trPr>
          <w:cantSplit/>
          <w:trHeight w:val="205"/>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sz w:val="18"/>
                <w:szCs w:val="18"/>
                <w:lang w:val="es-ES"/>
              </w:rPr>
            </w:pPr>
            <w:r w:rsidRPr="00BE7794">
              <w:rPr>
                <w:rFonts w:ascii="Arial" w:hAnsi="Arial" w:cs="Arial"/>
                <w:sz w:val="18"/>
                <w:szCs w:val="18"/>
                <w:lang w:val="es-ES"/>
              </w:rPr>
              <w:t>Trabaja en una empresa familiar sin salario</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eastAsia="Arial Unicode MS" w:hAnsi="Arial" w:cs="Arial"/>
                <w:sz w:val="16"/>
                <w:szCs w:val="16"/>
              </w:rPr>
              <w:t>4</w:t>
            </w:r>
          </w:p>
        </w:tc>
        <w:tc>
          <w:tcPr>
            <w:tcW w:w="653" w:type="dxa"/>
            <w:gridSpan w:val="4"/>
            <w:vMerge/>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BE7794" w:rsidRDefault="00BE7794" w:rsidP="00BE7794">
            <w:pPr>
              <w:rPr>
                <w:rFonts w:ascii="Arial" w:eastAsia="Arial Unicode MS" w:hAnsi="Arial" w:cs="Arial"/>
                <w:sz w:val="16"/>
                <w:szCs w:val="16"/>
              </w:rPr>
            </w:pPr>
          </w:p>
        </w:tc>
      </w:tr>
      <w:tr w:rsidR="00BE7794" w:rsidRPr="00BE7794" w:rsidTr="00122302">
        <w:trPr>
          <w:cantSplit/>
          <w:trHeight w:val="269"/>
        </w:trPr>
        <w:tc>
          <w:tcPr>
            <w:tcW w:w="3544"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hAnsi="Arial" w:cs="Arial"/>
                <w:sz w:val="18"/>
                <w:szCs w:val="18"/>
                <w:lang w:val="es-ES"/>
              </w:rPr>
            </w:pPr>
            <w:r w:rsidRPr="00BE7794">
              <w:rPr>
                <w:rFonts w:ascii="Arial" w:hAnsi="Arial" w:cs="Arial"/>
                <w:sz w:val="18"/>
                <w:szCs w:val="18"/>
                <w:lang w:val="es-ES"/>
              </w:rPr>
              <w:t>Posee un plan social de trabajo</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16"/>
                <w:szCs w:val="16"/>
              </w:rPr>
            </w:pPr>
            <w:r w:rsidRPr="00BE7794">
              <w:rPr>
                <w:rFonts w:ascii="Arial" w:eastAsia="Arial Unicode MS" w:hAnsi="Arial" w:cs="Arial"/>
                <w:sz w:val="16"/>
                <w:szCs w:val="16"/>
              </w:rPr>
              <w:t>5</w:t>
            </w:r>
          </w:p>
        </w:tc>
        <w:tc>
          <w:tcPr>
            <w:tcW w:w="653"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BE7794" w:rsidRPr="00BE7794" w:rsidRDefault="00BE7794" w:rsidP="00BE7794">
            <w:pPr>
              <w:rPr>
                <w:rFonts w:ascii="Arial" w:eastAsia="Arial Unicode MS" w:hAnsi="Arial" w:cs="Arial"/>
                <w:sz w:val="16"/>
                <w:szCs w:val="16"/>
              </w:rPr>
            </w:pPr>
          </w:p>
        </w:tc>
      </w:tr>
    </w:tbl>
    <w:p w:rsidR="00BE7794" w:rsidRPr="00BE7794" w:rsidRDefault="00BE7794" w:rsidP="00BE7794">
      <w:pPr>
        <w:rPr>
          <w:rFonts w:ascii="Arial" w:hAnsi="Arial" w:cs="Arial"/>
          <w:sz w:val="10"/>
          <w:szCs w:val="10"/>
        </w:rPr>
      </w:pPr>
    </w:p>
    <w:p w:rsidR="00BE7794" w:rsidRPr="00BE7794" w:rsidRDefault="00BE7794" w:rsidP="00BE7794">
      <w:pPr>
        <w:rPr>
          <w:rFonts w:ascii="Arial" w:hAnsi="Arial" w:cs="Arial"/>
          <w:sz w:val="18"/>
          <w:szCs w:val="18"/>
        </w:rPr>
      </w:pPr>
      <w:r w:rsidRPr="00BE7794">
        <w:rPr>
          <w:rFonts w:ascii="Arial" w:hAnsi="Arial" w:cs="Arial"/>
          <w:sz w:val="18"/>
          <w:szCs w:val="18"/>
        </w:rPr>
        <w:t>42) ¿Qué tipo de cobertura médica posee?</w:t>
      </w:r>
    </w:p>
    <w:tbl>
      <w:tblPr>
        <w:tblW w:w="468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71"/>
        <w:gridCol w:w="708"/>
        <w:gridCol w:w="709"/>
      </w:tblGrid>
      <w:tr w:rsidR="00BE7794" w:rsidRPr="00BE7794" w:rsidTr="00122302">
        <w:tc>
          <w:tcPr>
            <w:tcW w:w="3271" w:type="dxa"/>
            <w:tcBorders>
              <w:top w:val="nil"/>
              <w:left w:val="nil"/>
            </w:tcBorders>
            <w:noWrap/>
            <w:vAlign w:val="center"/>
          </w:tcPr>
          <w:p w:rsidR="00BE7794" w:rsidRPr="00BE7794" w:rsidRDefault="00BE7794" w:rsidP="00BE7794">
            <w:pPr>
              <w:keepNext/>
              <w:numPr>
                <w:ilvl w:val="0"/>
                <w:numId w:val="1"/>
              </w:numPr>
              <w:spacing w:before="240" w:after="240"/>
              <w:ind w:left="288" w:hanging="288"/>
              <w:jc w:val="center"/>
              <w:outlineLvl w:val="0"/>
              <w:rPr>
                <w:rFonts w:ascii="Times New Roman Bold" w:eastAsia="Arial Unicode MS" w:hAnsi="Times New Roman Bold" w:cs="Arial" w:hint="eastAsia"/>
                <w:b/>
                <w:bCs/>
                <w:smallCaps/>
                <w:spacing w:val="0"/>
                <w:sz w:val="18"/>
                <w:szCs w:val="18"/>
                <w:lang w:val="es-AR"/>
              </w:rPr>
            </w:pPr>
          </w:p>
        </w:tc>
        <w:tc>
          <w:tcPr>
            <w:tcW w:w="708" w:type="dxa"/>
            <w:noWrap/>
            <w:vAlign w:val="center"/>
          </w:tcPr>
          <w:p w:rsidR="00BE7794" w:rsidRPr="00BE7794" w:rsidRDefault="00BE7794" w:rsidP="00BE7794">
            <w:pPr>
              <w:jc w:val="center"/>
              <w:rPr>
                <w:rFonts w:ascii="Arial" w:eastAsia="Arial Unicode MS" w:hAnsi="Arial" w:cs="Arial"/>
                <w:b/>
                <w:bCs/>
                <w:sz w:val="18"/>
                <w:szCs w:val="18"/>
              </w:rPr>
            </w:pPr>
            <w:r w:rsidRPr="00BE7794">
              <w:rPr>
                <w:rFonts w:ascii="Arial" w:hAnsi="Arial" w:cs="Arial"/>
                <w:b/>
                <w:bCs/>
                <w:sz w:val="18"/>
                <w:szCs w:val="18"/>
              </w:rPr>
              <w:t>Jefe</w:t>
            </w:r>
          </w:p>
        </w:tc>
        <w:tc>
          <w:tcPr>
            <w:tcW w:w="709" w:type="dxa"/>
            <w:shd w:val="clear" w:color="auto" w:fill="D9D9D9"/>
            <w:noWrap/>
            <w:vAlign w:val="center"/>
          </w:tcPr>
          <w:p w:rsidR="00BE7794" w:rsidRPr="00BE7794" w:rsidRDefault="00BE7794" w:rsidP="00BE7794">
            <w:pPr>
              <w:jc w:val="center"/>
              <w:rPr>
                <w:rFonts w:ascii="Arial" w:eastAsia="Arial Unicode MS" w:hAnsi="Arial" w:cs="Arial"/>
                <w:b/>
                <w:bCs/>
                <w:sz w:val="18"/>
                <w:szCs w:val="18"/>
              </w:rPr>
            </w:pPr>
            <w:r w:rsidRPr="00BE7794">
              <w:rPr>
                <w:rFonts w:ascii="Arial" w:hAnsi="Arial" w:cs="Arial"/>
                <w:b/>
                <w:bCs/>
                <w:sz w:val="18"/>
                <w:szCs w:val="18"/>
              </w:rPr>
              <w:t>Puntaje</w:t>
            </w:r>
          </w:p>
        </w:tc>
      </w:tr>
      <w:tr w:rsidR="00BE7794" w:rsidRPr="00BE7794" w:rsidTr="00122302">
        <w:trPr>
          <w:cantSplit/>
          <w:trHeight w:val="153"/>
        </w:trPr>
        <w:tc>
          <w:tcPr>
            <w:tcW w:w="3271" w:type="dxa"/>
            <w:noWrap/>
            <w:vAlign w:val="center"/>
          </w:tcPr>
          <w:p w:rsidR="00BE7794" w:rsidRPr="00BE7794" w:rsidRDefault="00BE7794" w:rsidP="00BE7794">
            <w:pPr>
              <w:rPr>
                <w:rFonts w:ascii="Arial" w:eastAsia="Arial Unicode MS" w:hAnsi="Arial" w:cs="Arial"/>
                <w:sz w:val="18"/>
                <w:szCs w:val="18"/>
              </w:rPr>
            </w:pPr>
            <w:r w:rsidRPr="00BE7794">
              <w:rPr>
                <w:rFonts w:ascii="Arial" w:hAnsi="Arial" w:cs="Arial"/>
                <w:sz w:val="18"/>
                <w:szCs w:val="18"/>
              </w:rPr>
              <w:t>Obra social</w:t>
            </w:r>
          </w:p>
        </w:tc>
        <w:tc>
          <w:tcPr>
            <w:tcW w:w="708" w:type="dxa"/>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1</w:t>
            </w:r>
          </w:p>
        </w:tc>
        <w:tc>
          <w:tcPr>
            <w:tcW w:w="709" w:type="dxa"/>
            <w:vMerge w:val="restart"/>
            <w:shd w:val="clear" w:color="auto" w:fill="D9D9D9"/>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5</w:t>
            </w:r>
          </w:p>
        </w:tc>
      </w:tr>
      <w:tr w:rsidR="00BE7794" w:rsidRPr="00BE7794" w:rsidTr="00122302">
        <w:trPr>
          <w:cantSplit/>
          <w:trHeight w:val="227"/>
        </w:trPr>
        <w:tc>
          <w:tcPr>
            <w:tcW w:w="3271" w:type="dxa"/>
            <w:noWrap/>
            <w:vAlign w:val="center"/>
          </w:tcPr>
          <w:p w:rsidR="00BE7794" w:rsidRPr="00BE7794" w:rsidRDefault="00BE7794" w:rsidP="00BE7794">
            <w:pPr>
              <w:rPr>
                <w:rFonts w:ascii="Arial" w:eastAsia="Arial Unicode MS" w:hAnsi="Arial" w:cs="Arial"/>
                <w:sz w:val="18"/>
                <w:szCs w:val="18"/>
              </w:rPr>
            </w:pPr>
            <w:r w:rsidRPr="00BE7794">
              <w:rPr>
                <w:rFonts w:ascii="Arial" w:hAnsi="Arial" w:cs="Arial"/>
                <w:sz w:val="18"/>
                <w:szCs w:val="18"/>
              </w:rPr>
              <w:t>Medicina pre-paga</w:t>
            </w:r>
          </w:p>
        </w:tc>
        <w:tc>
          <w:tcPr>
            <w:tcW w:w="708" w:type="dxa"/>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2</w:t>
            </w:r>
          </w:p>
        </w:tc>
        <w:tc>
          <w:tcPr>
            <w:tcW w:w="709" w:type="dxa"/>
            <w:vMerge/>
            <w:shd w:val="clear" w:color="auto" w:fill="D9D9D9"/>
            <w:vAlign w:val="center"/>
          </w:tcPr>
          <w:p w:rsidR="00BE7794" w:rsidRPr="00BE7794" w:rsidRDefault="00BE7794" w:rsidP="00BE7794">
            <w:pPr>
              <w:jc w:val="center"/>
              <w:rPr>
                <w:rFonts w:ascii="Arial" w:eastAsia="Arial Unicode MS" w:hAnsi="Arial" w:cs="Arial"/>
                <w:sz w:val="16"/>
                <w:szCs w:val="16"/>
              </w:rPr>
            </w:pPr>
          </w:p>
        </w:tc>
      </w:tr>
      <w:tr w:rsidR="00BE7794" w:rsidRPr="00BE7794" w:rsidTr="00122302">
        <w:trPr>
          <w:cantSplit/>
          <w:trHeight w:val="131"/>
        </w:trPr>
        <w:tc>
          <w:tcPr>
            <w:tcW w:w="3271" w:type="dxa"/>
            <w:noWrap/>
            <w:vAlign w:val="center"/>
          </w:tcPr>
          <w:p w:rsidR="00BE7794" w:rsidRPr="00BE7794" w:rsidRDefault="00BE7794" w:rsidP="00BE7794">
            <w:pPr>
              <w:rPr>
                <w:rFonts w:ascii="Arial" w:eastAsia="Arial Unicode MS" w:hAnsi="Arial" w:cs="Arial"/>
                <w:sz w:val="18"/>
                <w:szCs w:val="18"/>
              </w:rPr>
            </w:pPr>
            <w:r w:rsidRPr="00BE7794">
              <w:rPr>
                <w:rFonts w:ascii="Arial" w:hAnsi="Arial" w:cs="Arial"/>
                <w:sz w:val="18"/>
                <w:szCs w:val="18"/>
              </w:rPr>
              <w:t>Atención particular / Consultorio</w:t>
            </w:r>
          </w:p>
        </w:tc>
        <w:tc>
          <w:tcPr>
            <w:tcW w:w="708" w:type="dxa"/>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3</w:t>
            </w:r>
          </w:p>
        </w:tc>
        <w:tc>
          <w:tcPr>
            <w:tcW w:w="709" w:type="dxa"/>
            <w:vMerge/>
            <w:shd w:val="clear" w:color="auto" w:fill="D9D9D9"/>
            <w:vAlign w:val="center"/>
          </w:tcPr>
          <w:p w:rsidR="00BE7794" w:rsidRPr="00BE7794" w:rsidRDefault="00BE7794" w:rsidP="00BE7794">
            <w:pPr>
              <w:jc w:val="center"/>
              <w:rPr>
                <w:rFonts w:ascii="Arial" w:eastAsia="Arial Unicode MS" w:hAnsi="Arial" w:cs="Arial"/>
                <w:sz w:val="16"/>
                <w:szCs w:val="16"/>
              </w:rPr>
            </w:pPr>
          </w:p>
        </w:tc>
      </w:tr>
      <w:tr w:rsidR="00BE7794" w:rsidRPr="00BE7794" w:rsidTr="00122302">
        <w:trPr>
          <w:cantSplit/>
          <w:trHeight w:val="264"/>
        </w:trPr>
        <w:tc>
          <w:tcPr>
            <w:tcW w:w="3271" w:type="dxa"/>
            <w:noWrap/>
            <w:vAlign w:val="center"/>
          </w:tcPr>
          <w:p w:rsidR="00BE7794" w:rsidRPr="00BE7794" w:rsidRDefault="00BE7794" w:rsidP="00BE7794">
            <w:pPr>
              <w:rPr>
                <w:rFonts w:ascii="Arial" w:eastAsia="Arial Unicode MS" w:hAnsi="Arial" w:cs="Arial"/>
                <w:sz w:val="18"/>
                <w:szCs w:val="18"/>
              </w:rPr>
            </w:pPr>
            <w:r w:rsidRPr="00BE7794">
              <w:rPr>
                <w:rFonts w:ascii="Arial" w:hAnsi="Arial" w:cs="Arial"/>
                <w:sz w:val="18"/>
                <w:szCs w:val="18"/>
              </w:rPr>
              <w:t>Hospital público</w:t>
            </w:r>
          </w:p>
        </w:tc>
        <w:tc>
          <w:tcPr>
            <w:tcW w:w="708" w:type="dxa"/>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4</w:t>
            </w:r>
          </w:p>
        </w:tc>
        <w:tc>
          <w:tcPr>
            <w:tcW w:w="709" w:type="dxa"/>
            <w:vMerge w:val="restart"/>
            <w:shd w:val="clear" w:color="auto" w:fill="D9D9D9"/>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0</w:t>
            </w:r>
          </w:p>
        </w:tc>
      </w:tr>
      <w:tr w:rsidR="00BE7794" w:rsidRPr="00BE7794" w:rsidTr="00122302">
        <w:trPr>
          <w:cantSplit/>
          <w:trHeight w:val="139"/>
        </w:trPr>
        <w:tc>
          <w:tcPr>
            <w:tcW w:w="3271" w:type="dxa"/>
            <w:noWrap/>
            <w:vAlign w:val="center"/>
          </w:tcPr>
          <w:p w:rsidR="00BE7794" w:rsidRPr="00BE7794" w:rsidRDefault="00BE7794" w:rsidP="00BE7794">
            <w:pPr>
              <w:rPr>
                <w:rFonts w:ascii="Arial" w:eastAsia="Arial Unicode MS" w:hAnsi="Arial" w:cs="Arial"/>
                <w:sz w:val="18"/>
                <w:szCs w:val="18"/>
                <w:lang w:val="es-ES"/>
              </w:rPr>
            </w:pPr>
            <w:r w:rsidRPr="00BE7794">
              <w:rPr>
                <w:rFonts w:ascii="Arial" w:hAnsi="Arial" w:cs="Arial"/>
                <w:sz w:val="18"/>
                <w:szCs w:val="18"/>
                <w:lang w:val="es-ES"/>
              </w:rPr>
              <w:t>No tiene ninguna cobertura médica</w:t>
            </w:r>
          </w:p>
        </w:tc>
        <w:tc>
          <w:tcPr>
            <w:tcW w:w="708" w:type="dxa"/>
            <w:noWrap/>
            <w:vAlign w:val="center"/>
          </w:tcPr>
          <w:p w:rsidR="00BE7794" w:rsidRPr="00BE7794" w:rsidRDefault="00BE7794" w:rsidP="00BE7794">
            <w:pPr>
              <w:jc w:val="center"/>
              <w:rPr>
                <w:rFonts w:ascii="Arial" w:eastAsia="Arial Unicode MS" w:hAnsi="Arial" w:cs="Arial"/>
                <w:sz w:val="16"/>
                <w:szCs w:val="16"/>
              </w:rPr>
            </w:pPr>
            <w:r w:rsidRPr="00BE7794">
              <w:rPr>
                <w:rFonts w:ascii="Arial" w:hAnsi="Arial" w:cs="Arial"/>
                <w:sz w:val="16"/>
                <w:szCs w:val="16"/>
              </w:rPr>
              <w:t>5</w:t>
            </w:r>
          </w:p>
        </w:tc>
        <w:tc>
          <w:tcPr>
            <w:tcW w:w="709" w:type="dxa"/>
            <w:vMerge/>
            <w:shd w:val="clear" w:color="auto" w:fill="D9D9D9"/>
            <w:vAlign w:val="center"/>
          </w:tcPr>
          <w:p w:rsidR="00BE7794" w:rsidRPr="00BE7794" w:rsidRDefault="00BE7794" w:rsidP="00BE7794">
            <w:pPr>
              <w:jc w:val="center"/>
              <w:rPr>
                <w:rFonts w:ascii="Arial" w:eastAsia="Arial Unicode MS" w:hAnsi="Arial" w:cs="Arial"/>
                <w:sz w:val="16"/>
                <w:szCs w:val="16"/>
              </w:rPr>
            </w:pPr>
          </w:p>
        </w:tc>
      </w:tr>
    </w:tbl>
    <w:p w:rsidR="00BE7794" w:rsidRPr="00BE7794" w:rsidRDefault="00BE7794" w:rsidP="00BE7794">
      <w:pPr>
        <w:jc w:val="both"/>
        <w:rPr>
          <w:rFonts w:ascii="Arial" w:hAnsi="Arial" w:cs="Arial"/>
          <w:sz w:val="10"/>
          <w:szCs w:val="10"/>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 xml:space="preserve">43) Necesitaría saber el valor que más se acerca a los ingresos mensuales de TODO el hogar, </w:t>
      </w:r>
      <w:r w:rsidRPr="00BE7794">
        <w:rPr>
          <w:rFonts w:ascii="Arial" w:hAnsi="Arial" w:cs="Arial"/>
          <w:sz w:val="18"/>
          <w:szCs w:val="18"/>
          <w:u w:val="single"/>
          <w:lang w:val="es-ES"/>
        </w:rPr>
        <w:t xml:space="preserve">teniendo en cuenta los ingresos de todos sus miembros y aquellos provenientes de salarios, planes sociales, rentas, jubilaciones, pensiones o cualquier otro tipo de ingresos. </w:t>
      </w:r>
      <w:r w:rsidRPr="00BE7794">
        <w:rPr>
          <w:rFonts w:ascii="Arial" w:hAnsi="Arial" w:cs="Arial"/>
          <w:sz w:val="18"/>
          <w:szCs w:val="18"/>
          <w:lang w:val="es-ES"/>
        </w:rPr>
        <w:t>Recuerde que todos los datos que usted nos proporcione serán utilizados confidencialmente y son para uso exclusivo del estudio.</w:t>
      </w:r>
    </w:p>
    <w:p w:rsidR="00BE7794" w:rsidRPr="00BE7794" w:rsidRDefault="00BE7794" w:rsidP="00BE7794">
      <w:pPr>
        <w:jc w:val="both"/>
        <w:rPr>
          <w:rFonts w:ascii="Arial" w:hAnsi="Arial" w:cs="Arial"/>
          <w:sz w:val="18"/>
          <w:szCs w:val="18"/>
          <w:lang w:val="es-ES"/>
        </w:rPr>
      </w:pPr>
    </w:p>
    <w:p w:rsidR="00BE7794" w:rsidRPr="00BE7794" w:rsidRDefault="00BE7794" w:rsidP="00BE7794">
      <w:pPr>
        <w:spacing w:line="276" w:lineRule="auto"/>
        <w:jc w:val="both"/>
        <w:rPr>
          <w:rFonts w:ascii="Arial" w:hAnsi="Arial" w:cs="Arial"/>
          <w:sz w:val="18"/>
          <w:szCs w:val="18"/>
          <w:lang w:val="es-ES"/>
        </w:rPr>
      </w:pPr>
      <w:r w:rsidRPr="00BE7794">
        <w:rPr>
          <w:rFonts w:ascii="Arial" w:hAnsi="Arial" w:cs="Arial"/>
          <w:sz w:val="18"/>
          <w:szCs w:val="18"/>
          <w:lang w:val="es-ES"/>
        </w:rPr>
        <w:t>$ _______________ al mes de la familia o el código</w:t>
      </w:r>
    </w:p>
    <w:p w:rsidR="00BE7794" w:rsidRPr="00BE7794" w:rsidRDefault="00BE7794" w:rsidP="00BE7794">
      <w:pPr>
        <w:spacing w:line="276" w:lineRule="auto"/>
        <w:jc w:val="both"/>
        <w:rPr>
          <w:rFonts w:ascii="Arial" w:hAnsi="Arial" w:cs="Arial"/>
          <w:sz w:val="10"/>
          <w:szCs w:val="10"/>
          <w:lang w:val="es-ES"/>
        </w:rPr>
      </w:pPr>
    </w:p>
    <w:p w:rsidR="00BE7794" w:rsidRPr="00BE7794" w:rsidRDefault="00BE7794" w:rsidP="00BE7794">
      <w:pPr>
        <w:spacing w:line="276" w:lineRule="auto"/>
        <w:jc w:val="both"/>
        <w:rPr>
          <w:rFonts w:ascii="Arial" w:hAnsi="Arial" w:cs="Arial"/>
          <w:i/>
          <w:iCs/>
          <w:sz w:val="18"/>
          <w:szCs w:val="18"/>
          <w:lang w:val="es-ES"/>
        </w:rPr>
      </w:pPr>
      <w:r w:rsidRPr="00BE7794">
        <w:rPr>
          <w:rFonts w:ascii="Arial" w:hAnsi="Arial" w:cs="Arial"/>
          <w:sz w:val="18"/>
          <w:szCs w:val="18"/>
          <w:lang w:val="es-ES"/>
        </w:rPr>
        <w:t xml:space="preserve"> ________ </w:t>
      </w:r>
      <w:r w:rsidRPr="00BE7794">
        <w:rPr>
          <w:rFonts w:ascii="Arial" w:hAnsi="Arial" w:cs="Arial"/>
          <w:i/>
          <w:iCs/>
          <w:sz w:val="16"/>
          <w:szCs w:val="18"/>
          <w:lang w:val="es-ES"/>
        </w:rPr>
        <w:t xml:space="preserve">(en caso de no recibir una respuesta, el encuestador debe mostrar la tabla que lleva con rangos de ingreso y debe solicitar al encuestado señalar el rango donde se ubica el ingreso familiar) </w:t>
      </w:r>
    </w:p>
    <w:p w:rsidR="00BE7794" w:rsidRPr="00BE7794" w:rsidRDefault="00BE7794" w:rsidP="00BE7794">
      <w:pPr>
        <w:jc w:val="both"/>
        <w:rPr>
          <w:rFonts w:ascii="Arial" w:hAnsi="Arial" w:cs="Arial"/>
          <w:sz w:val="10"/>
          <w:szCs w:val="10"/>
          <w:lang w:val="es-ES"/>
        </w:rPr>
      </w:pPr>
    </w:p>
    <w:p w:rsidR="00BE7794" w:rsidRPr="00BE7794" w:rsidRDefault="00BE7794" w:rsidP="00BE7794">
      <w:pPr>
        <w:jc w:val="both"/>
        <w:rPr>
          <w:rFonts w:ascii="Arial" w:hAnsi="Arial" w:cs="Arial"/>
          <w:sz w:val="18"/>
          <w:szCs w:val="18"/>
          <w:lang w:val="es-ES"/>
        </w:rPr>
      </w:pPr>
      <w:r w:rsidRPr="00BE7794">
        <w:rPr>
          <w:rFonts w:ascii="Arial" w:hAnsi="Arial" w:cs="Arial"/>
          <w:sz w:val="18"/>
          <w:szCs w:val="18"/>
          <w:lang w:val="es-ES"/>
        </w:rPr>
        <w:t xml:space="preserve">44) ¿Cuántas personas viven en el hogar? </w:t>
      </w:r>
    </w:p>
    <w:p w:rsidR="00BE7794" w:rsidRPr="00BE7794" w:rsidRDefault="00BE7794" w:rsidP="00BE7794">
      <w:pPr>
        <w:jc w:val="both"/>
        <w:rPr>
          <w:rFonts w:ascii="Arial" w:hAnsi="Arial" w:cs="Arial"/>
          <w:sz w:val="12"/>
          <w:szCs w:val="12"/>
          <w:lang w:val="es-ES"/>
        </w:rPr>
      </w:pPr>
      <w:r w:rsidRPr="00BE7794">
        <w:rPr>
          <w:rFonts w:ascii="Arial" w:hAnsi="Arial" w:cs="Arial"/>
          <w:sz w:val="18"/>
          <w:szCs w:val="18"/>
          <w:lang w:val="es-ES"/>
        </w:rPr>
        <w:tab/>
      </w:r>
    </w:p>
    <w:p w:rsidR="00BE7794" w:rsidRPr="00BE7794" w:rsidRDefault="00BE7794" w:rsidP="00BE7794">
      <w:pPr>
        <w:ind w:firstLine="708"/>
        <w:jc w:val="both"/>
        <w:rPr>
          <w:rFonts w:ascii="Arial" w:hAnsi="Arial" w:cs="Arial"/>
          <w:sz w:val="18"/>
          <w:szCs w:val="18"/>
          <w:lang w:val="es-ES"/>
        </w:rPr>
      </w:pPr>
      <w:r w:rsidRPr="00BE7794">
        <w:rPr>
          <w:rFonts w:ascii="Arial" w:hAnsi="Arial" w:cs="Arial"/>
          <w:sz w:val="18"/>
          <w:szCs w:val="18"/>
          <w:lang w:val="es-ES"/>
        </w:rPr>
        <w:t>________ personas</w:t>
      </w:r>
    </w:p>
    <w:p w:rsidR="00BE7794" w:rsidRPr="00BE7794" w:rsidRDefault="00BE7794" w:rsidP="00BE7794">
      <w:pPr>
        <w:rPr>
          <w:rFonts w:ascii="Arial" w:hAnsi="Arial" w:cs="Arial"/>
          <w:b/>
          <w:sz w:val="10"/>
          <w:szCs w:val="10"/>
          <w:lang w:val="es-ES"/>
        </w:rPr>
      </w:pPr>
    </w:p>
    <w:p w:rsidR="00BE7794" w:rsidRPr="00BE7794" w:rsidRDefault="00BE7794" w:rsidP="00BE7794">
      <w:pPr>
        <w:shd w:val="clear" w:color="auto" w:fill="BFBFBF"/>
        <w:outlineLvl w:val="0"/>
        <w:rPr>
          <w:rFonts w:ascii="Arial" w:hAnsi="Arial" w:cs="Arial"/>
          <w:b/>
          <w:szCs w:val="22"/>
          <w:lang w:val="es-ES"/>
        </w:rPr>
      </w:pPr>
      <w:r w:rsidRPr="00BE7794">
        <w:rPr>
          <w:rFonts w:ascii="Arial" w:hAnsi="Arial" w:cs="Arial"/>
          <w:b/>
          <w:szCs w:val="22"/>
          <w:lang w:val="es-ES"/>
        </w:rPr>
        <w:t>COMPLETAR POR EL ENCUESTADOR</w:t>
      </w:r>
    </w:p>
    <w:p w:rsidR="00BE7794" w:rsidRPr="00BE7794" w:rsidRDefault="00BE7794" w:rsidP="00BE7794">
      <w:pPr>
        <w:rPr>
          <w:rFonts w:ascii="Arial" w:hAnsi="Arial" w:cs="Arial"/>
          <w:sz w:val="18"/>
          <w:szCs w:val="18"/>
          <w:lang w:val="es-ES"/>
        </w:rPr>
      </w:pPr>
      <w:r w:rsidRPr="00BE7794">
        <w:rPr>
          <w:rFonts w:ascii="Arial" w:hAnsi="Arial" w:cs="Arial"/>
          <w:sz w:val="18"/>
          <w:szCs w:val="18"/>
          <w:lang w:val="es-ES"/>
        </w:rPr>
        <w:t>45) Tipo de vivienda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439"/>
      </w:tblGrid>
      <w:tr w:rsidR="00BE7794" w:rsidRPr="00BE7794" w:rsidTr="00122302">
        <w:trPr>
          <w:trHeight w:val="181"/>
        </w:trPr>
        <w:tc>
          <w:tcPr>
            <w:tcW w:w="2835"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Casa</w:t>
            </w:r>
          </w:p>
        </w:tc>
        <w:tc>
          <w:tcPr>
            <w:tcW w:w="439"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1</w:t>
            </w:r>
          </w:p>
        </w:tc>
      </w:tr>
      <w:tr w:rsidR="00BE7794" w:rsidRPr="00BE7794" w:rsidTr="00122302">
        <w:trPr>
          <w:trHeight w:val="113"/>
        </w:trPr>
        <w:tc>
          <w:tcPr>
            <w:tcW w:w="2835"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Departamento</w:t>
            </w:r>
          </w:p>
        </w:tc>
        <w:tc>
          <w:tcPr>
            <w:tcW w:w="439"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2</w:t>
            </w:r>
          </w:p>
        </w:tc>
      </w:tr>
      <w:tr w:rsidR="00BE7794" w:rsidRPr="00BE7794" w:rsidTr="00122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173"/>
        </w:trPr>
        <w:tc>
          <w:tcPr>
            <w:tcW w:w="2835"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Casilla</w:t>
            </w:r>
          </w:p>
        </w:tc>
        <w:tc>
          <w:tcPr>
            <w:tcW w:w="439"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3</w:t>
            </w:r>
          </w:p>
        </w:tc>
      </w:tr>
      <w:tr w:rsidR="00BE7794" w:rsidRPr="00BE7794" w:rsidTr="00122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835"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Rancho</w:t>
            </w:r>
          </w:p>
        </w:tc>
        <w:tc>
          <w:tcPr>
            <w:tcW w:w="439"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4</w:t>
            </w:r>
          </w:p>
        </w:tc>
      </w:tr>
      <w:tr w:rsidR="00BE7794" w:rsidRPr="00BE7794" w:rsidTr="00122302">
        <w:trPr>
          <w:trHeight w:val="124"/>
        </w:trPr>
        <w:tc>
          <w:tcPr>
            <w:tcW w:w="2835"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Pieza en inquilinato</w:t>
            </w:r>
          </w:p>
        </w:tc>
        <w:tc>
          <w:tcPr>
            <w:tcW w:w="439"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5</w:t>
            </w:r>
          </w:p>
        </w:tc>
      </w:tr>
      <w:tr w:rsidR="00BE7794" w:rsidRPr="00BE7794" w:rsidTr="00122302">
        <w:trPr>
          <w:trHeight w:val="183"/>
        </w:trPr>
        <w:tc>
          <w:tcPr>
            <w:tcW w:w="2835"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Ns/Nc</w:t>
            </w:r>
          </w:p>
        </w:tc>
        <w:tc>
          <w:tcPr>
            <w:tcW w:w="439"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6</w:t>
            </w:r>
          </w:p>
        </w:tc>
      </w:tr>
    </w:tbl>
    <w:p w:rsidR="00BE7794" w:rsidRPr="00BE7794" w:rsidRDefault="00BE7794" w:rsidP="00BE7794">
      <w:pPr>
        <w:rPr>
          <w:rFonts w:ascii="Arial" w:hAnsi="Arial" w:cs="Arial"/>
          <w:sz w:val="10"/>
          <w:szCs w:val="10"/>
        </w:rPr>
      </w:pPr>
    </w:p>
    <w:p w:rsidR="00BE7794" w:rsidRPr="00BE7794" w:rsidRDefault="00BE7794" w:rsidP="00BE7794">
      <w:pPr>
        <w:rPr>
          <w:rFonts w:ascii="Arial" w:hAnsi="Arial" w:cs="Arial"/>
          <w:sz w:val="18"/>
          <w:szCs w:val="18"/>
          <w:lang w:val="es-ES"/>
        </w:rPr>
      </w:pPr>
      <w:r w:rsidRPr="00BE7794">
        <w:rPr>
          <w:rFonts w:ascii="Arial" w:hAnsi="Arial" w:cs="Arial"/>
          <w:sz w:val="18"/>
          <w:szCs w:val="18"/>
          <w:lang w:val="es-ES"/>
        </w:rPr>
        <w:t>46) ¿Tipo de material de la calle?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67"/>
      </w:tblGrid>
      <w:tr w:rsidR="00BE7794" w:rsidRPr="00BE7794" w:rsidTr="00122302">
        <w:trPr>
          <w:trHeight w:val="219"/>
        </w:trPr>
        <w:tc>
          <w:tcPr>
            <w:tcW w:w="3969"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Tierra</w:t>
            </w:r>
          </w:p>
        </w:tc>
        <w:tc>
          <w:tcPr>
            <w:tcW w:w="567"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1</w:t>
            </w:r>
          </w:p>
        </w:tc>
      </w:tr>
      <w:tr w:rsidR="00BE7794" w:rsidRPr="00BE7794" w:rsidTr="00122302">
        <w:trPr>
          <w:trHeight w:val="265"/>
        </w:trPr>
        <w:tc>
          <w:tcPr>
            <w:tcW w:w="3969" w:type="dxa"/>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Adoquinada (piedra, ladrillo/concreto)</w:t>
            </w:r>
          </w:p>
        </w:tc>
        <w:tc>
          <w:tcPr>
            <w:tcW w:w="567"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2</w:t>
            </w:r>
          </w:p>
        </w:tc>
      </w:tr>
      <w:tr w:rsidR="00BE7794" w:rsidRPr="00BE7794" w:rsidTr="00122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269"/>
        </w:trPr>
        <w:tc>
          <w:tcPr>
            <w:tcW w:w="3969"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Asfalto</w:t>
            </w:r>
          </w:p>
        </w:tc>
        <w:tc>
          <w:tcPr>
            <w:tcW w:w="567"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3</w:t>
            </w:r>
          </w:p>
        </w:tc>
      </w:tr>
      <w:tr w:rsidR="00BE7794" w:rsidRPr="00BE7794" w:rsidTr="00122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3969"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szCs w:val="18"/>
              </w:rPr>
            </w:pPr>
            <w:r w:rsidRPr="00BE7794">
              <w:rPr>
                <w:rFonts w:ascii="Arial" w:hAnsi="Arial" w:cs="Arial"/>
                <w:sz w:val="18"/>
                <w:szCs w:val="18"/>
              </w:rPr>
              <w:t xml:space="preserve">Otro _ _ __ _ _ _ _ _ _ _ _ _ _ _ _ _ _ _ __ _ </w:t>
            </w:r>
          </w:p>
        </w:tc>
        <w:tc>
          <w:tcPr>
            <w:tcW w:w="567"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4</w:t>
            </w:r>
          </w:p>
        </w:tc>
      </w:tr>
    </w:tbl>
    <w:p w:rsidR="00BE7794" w:rsidRPr="00BE7794" w:rsidRDefault="00BE7794" w:rsidP="00BE77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2"/>
          <w:tab w:val="left" w:pos="15840"/>
        </w:tabs>
        <w:rPr>
          <w:rFonts w:ascii="Arial" w:hAnsi="Arial" w:cs="Arial"/>
          <w:sz w:val="10"/>
          <w:szCs w:val="10"/>
        </w:rPr>
      </w:pPr>
    </w:p>
    <w:p w:rsidR="00BE7794" w:rsidRPr="00BE7794" w:rsidRDefault="00BE7794" w:rsidP="00BE77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2"/>
          <w:tab w:val="left" w:pos="15840"/>
        </w:tabs>
        <w:rPr>
          <w:rFonts w:ascii="Arial" w:hAnsi="Arial" w:cs="Arial"/>
          <w:sz w:val="18"/>
          <w:szCs w:val="18"/>
          <w:lang w:val="es-ES_tradnl"/>
        </w:rPr>
      </w:pPr>
      <w:r w:rsidRPr="00BE7794">
        <w:rPr>
          <w:rFonts w:ascii="Arial" w:hAnsi="Arial" w:cs="Arial"/>
          <w:sz w:val="18"/>
          <w:szCs w:val="18"/>
          <w:lang w:val="es-ES"/>
        </w:rPr>
        <w:t>47</w:t>
      </w:r>
      <w:r w:rsidRPr="00BE7794">
        <w:rPr>
          <w:rFonts w:ascii="Arial" w:hAnsi="Arial" w:cs="Arial"/>
          <w:sz w:val="18"/>
          <w:szCs w:val="18"/>
          <w:lang w:val="es-ES_tradnl"/>
        </w:rPr>
        <w:t xml:space="preserve">) </w:t>
      </w:r>
      <w:r w:rsidRPr="00BE7794">
        <w:rPr>
          <w:rFonts w:ascii="Arial" w:hAnsi="Arial" w:cs="Arial"/>
          <w:sz w:val="18"/>
          <w:szCs w:val="18"/>
          <w:lang w:val="es-ES"/>
        </w:rPr>
        <w:t>¿</w:t>
      </w:r>
      <w:r w:rsidRPr="00BE7794">
        <w:rPr>
          <w:rFonts w:ascii="Arial" w:hAnsi="Arial" w:cs="Arial"/>
          <w:sz w:val="18"/>
          <w:szCs w:val="18"/>
          <w:lang w:val="es-ES_tradnl"/>
        </w:rPr>
        <w:t>Hay aguas negras en la calle o cunetas cerca de la casa?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567"/>
      </w:tblGrid>
      <w:tr w:rsidR="00BE7794" w:rsidRPr="00BE7794" w:rsidTr="00122302">
        <w:trPr>
          <w:trHeight w:val="311"/>
        </w:trPr>
        <w:tc>
          <w:tcPr>
            <w:tcW w:w="761"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Sí</w:t>
            </w:r>
          </w:p>
        </w:tc>
        <w:tc>
          <w:tcPr>
            <w:tcW w:w="567"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1</w:t>
            </w:r>
          </w:p>
        </w:tc>
      </w:tr>
      <w:tr w:rsidR="00BE7794" w:rsidRPr="00BE7794" w:rsidTr="00122302">
        <w:trPr>
          <w:trHeight w:val="273"/>
        </w:trPr>
        <w:tc>
          <w:tcPr>
            <w:tcW w:w="761"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No</w:t>
            </w:r>
          </w:p>
        </w:tc>
        <w:tc>
          <w:tcPr>
            <w:tcW w:w="567"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2</w:t>
            </w:r>
          </w:p>
        </w:tc>
      </w:tr>
    </w:tbl>
    <w:p w:rsidR="00BE7794" w:rsidRPr="00BE7794" w:rsidRDefault="00BE7794" w:rsidP="00BE77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2"/>
          <w:tab w:val="left" w:pos="15840"/>
        </w:tabs>
        <w:rPr>
          <w:rFonts w:ascii="Arial" w:hAnsi="Arial" w:cs="Arial"/>
          <w:sz w:val="10"/>
          <w:szCs w:val="10"/>
        </w:rPr>
      </w:pPr>
    </w:p>
    <w:p w:rsidR="00BE7794" w:rsidRPr="00BE7794" w:rsidRDefault="00BE7794" w:rsidP="00BE77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2"/>
          <w:tab w:val="left" w:pos="15840"/>
        </w:tabs>
        <w:rPr>
          <w:rFonts w:ascii="Arial" w:hAnsi="Arial" w:cs="Arial"/>
          <w:sz w:val="18"/>
          <w:szCs w:val="18"/>
          <w:lang w:val="es-ES_tradnl"/>
        </w:rPr>
      </w:pPr>
      <w:r w:rsidRPr="00BE7794">
        <w:rPr>
          <w:rFonts w:ascii="Arial" w:hAnsi="Arial" w:cs="Arial"/>
          <w:sz w:val="18"/>
          <w:szCs w:val="18"/>
          <w:lang w:val="es-ES"/>
        </w:rPr>
        <w:t>48</w:t>
      </w:r>
      <w:r w:rsidRPr="00BE7794">
        <w:rPr>
          <w:rFonts w:ascii="Arial" w:hAnsi="Arial" w:cs="Arial"/>
          <w:sz w:val="18"/>
          <w:szCs w:val="18"/>
          <w:lang w:val="es-ES_tradnl"/>
        </w:rPr>
        <w:t xml:space="preserve">) </w:t>
      </w:r>
      <w:r w:rsidRPr="00BE7794">
        <w:rPr>
          <w:rFonts w:ascii="Arial" w:hAnsi="Arial" w:cs="Arial"/>
          <w:sz w:val="18"/>
          <w:szCs w:val="18"/>
          <w:lang w:val="es-ES"/>
        </w:rPr>
        <w:t>¿</w:t>
      </w:r>
      <w:r w:rsidRPr="00BE7794">
        <w:rPr>
          <w:rFonts w:ascii="Arial" w:hAnsi="Arial" w:cs="Arial"/>
          <w:sz w:val="18"/>
          <w:szCs w:val="18"/>
          <w:lang w:val="es-ES_tradnl"/>
        </w:rPr>
        <w:t>Hay basura tirada en las esquinas cerca de la casa?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567"/>
      </w:tblGrid>
      <w:tr w:rsidR="00BE7794" w:rsidRPr="00BE7794" w:rsidTr="00122302">
        <w:trPr>
          <w:trHeight w:val="225"/>
        </w:trPr>
        <w:tc>
          <w:tcPr>
            <w:tcW w:w="761"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Sí</w:t>
            </w:r>
          </w:p>
        </w:tc>
        <w:tc>
          <w:tcPr>
            <w:tcW w:w="567"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1</w:t>
            </w:r>
          </w:p>
        </w:tc>
      </w:tr>
      <w:tr w:rsidR="00BE7794" w:rsidRPr="00BE7794" w:rsidTr="00122302">
        <w:trPr>
          <w:trHeight w:val="272"/>
        </w:trPr>
        <w:tc>
          <w:tcPr>
            <w:tcW w:w="761"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No</w:t>
            </w:r>
          </w:p>
        </w:tc>
        <w:tc>
          <w:tcPr>
            <w:tcW w:w="567" w:type="dxa"/>
            <w:vAlign w:val="center"/>
          </w:tcPr>
          <w:p w:rsidR="00BE7794" w:rsidRPr="00BE7794" w:rsidRDefault="00BE7794" w:rsidP="00BE7794">
            <w:pPr>
              <w:jc w:val="center"/>
              <w:rPr>
                <w:rFonts w:ascii="Arial" w:hAnsi="Arial" w:cs="Arial"/>
                <w:sz w:val="18"/>
                <w:szCs w:val="18"/>
              </w:rPr>
            </w:pPr>
            <w:r w:rsidRPr="00BE7794">
              <w:rPr>
                <w:rFonts w:ascii="Arial" w:hAnsi="Arial" w:cs="Arial"/>
                <w:sz w:val="18"/>
                <w:szCs w:val="18"/>
              </w:rPr>
              <w:t>2</w:t>
            </w:r>
          </w:p>
        </w:tc>
      </w:tr>
    </w:tbl>
    <w:p w:rsidR="00BE7794" w:rsidRPr="00BE7794" w:rsidRDefault="00BE7794" w:rsidP="00BE7794">
      <w:pPr>
        <w:jc w:val="both"/>
        <w:rPr>
          <w:rFonts w:ascii="Arial" w:hAnsi="Arial" w:cs="Arial"/>
          <w:sz w:val="10"/>
          <w:szCs w:val="10"/>
        </w:rPr>
      </w:pPr>
    </w:p>
    <w:p w:rsidR="00BE7794" w:rsidRPr="00BE7794" w:rsidRDefault="00BE7794" w:rsidP="00BE7794">
      <w:pPr>
        <w:rPr>
          <w:szCs w:val="24"/>
        </w:rPr>
      </w:pPr>
      <w:r w:rsidRPr="00BE7794">
        <w:rPr>
          <w:szCs w:val="24"/>
        </w:rPr>
        <w:t>Observaciones:</w:t>
      </w:r>
    </w:p>
    <w:p w:rsidR="00BE7794" w:rsidRPr="00BE7794" w:rsidRDefault="00BE7794" w:rsidP="00BE7794">
      <w:pPr>
        <w:spacing w:line="600" w:lineRule="auto"/>
        <w:rPr>
          <w:sz w:val="20"/>
        </w:rPr>
      </w:pPr>
      <w:r w:rsidRPr="00BE7794">
        <w:rPr>
          <w:sz w:val="20"/>
        </w:rPr>
        <w:t xml:space="preserve">_ _ _ _ _ _ _ _ _ _ _ _ _ _ _ _ _ _ _ _ _ _ _ _ _ _ _ _ _ _ _ _ _ _ </w:t>
      </w:r>
    </w:p>
    <w:p w:rsidR="00BE7794" w:rsidRPr="00BE7794" w:rsidRDefault="00BE7794" w:rsidP="00BE7794">
      <w:pPr>
        <w:spacing w:line="600" w:lineRule="auto"/>
        <w:rPr>
          <w:sz w:val="20"/>
        </w:rPr>
      </w:pPr>
      <w:r w:rsidRPr="00BE7794">
        <w:rPr>
          <w:sz w:val="20"/>
        </w:rPr>
        <w:t>_ _ _ _ _ _ _ _ _ _ _ _ _ _ _ _ _ _ _ _ _ _ _ _ _ _ _ _ _ _ _ _ _ _</w:t>
      </w:r>
    </w:p>
    <w:p w:rsidR="00BE7794" w:rsidRPr="00BE7794" w:rsidRDefault="00BE7794" w:rsidP="00BE7794">
      <w:pPr>
        <w:spacing w:line="600" w:lineRule="auto"/>
        <w:rPr>
          <w:sz w:val="20"/>
        </w:rPr>
      </w:pPr>
      <w:r w:rsidRPr="00BE7794">
        <w:rPr>
          <w:sz w:val="20"/>
        </w:rPr>
        <w:t>_ _ _ _ _ _ _ _ _ _ _ _ _ _ _ _ _ _ _ _ _ _ _ _ _ _ _ _ _ _ _ _ _ _</w:t>
      </w:r>
    </w:p>
    <w:p w:rsidR="00BE7794" w:rsidRPr="00BE7794" w:rsidRDefault="00BE7794" w:rsidP="00BE7794">
      <w:pPr>
        <w:spacing w:line="600" w:lineRule="auto"/>
        <w:rPr>
          <w:sz w:val="20"/>
        </w:rPr>
      </w:pPr>
      <w:r w:rsidRPr="00BE7794">
        <w:rPr>
          <w:sz w:val="20"/>
        </w:rPr>
        <w:t>_ _ _ _ _ _ _ _ _ _ _ _ _ _ _ _ _ _ _ _ _ _ _ _ _ _ _ _ _ _ _ _ _ _</w:t>
      </w:r>
    </w:p>
    <w:p w:rsidR="00BE7794" w:rsidRPr="00BE7794" w:rsidRDefault="00BE7794" w:rsidP="00BE7794">
      <w:pPr>
        <w:spacing w:line="600" w:lineRule="auto"/>
        <w:rPr>
          <w:sz w:val="20"/>
        </w:rPr>
      </w:pPr>
      <w:r w:rsidRPr="00BE7794">
        <w:rPr>
          <w:sz w:val="20"/>
        </w:rPr>
        <w:t>_ _ _ _ _ _ _ _ _ _ _ _ _ _ _ _ _ _ _ _ _ _ _ _ _ _ _ _ _ _ _ _ _ _</w:t>
      </w:r>
    </w:p>
    <w:p w:rsidR="00BE7794" w:rsidRPr="00BE7794" w:rsidRDefault="00BE7794" w:rsidP="00BE7794">
      <w:pPr>
        <w:suppressAutoHyphens w:val="0"/>
        <w:rPr>
          <w:lang w:val="es-ES"/>
        </w:rPr>
      </w:pPr>
      <w:r w:rsidRPr="00BE7794">
        <w:rPr>
          <w:lang w:val="es-E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4"/>
        <w:gridCol w:w="1134"/>
        <w:gridCol w:w="5529"/>
        <w:gridCol w:w="708"/>
        <w:gridCol w:w="709"/>
        <w:gridCol w:w="709"/>
      </w:tblGrid>
      <w:tr w:rsidR="00BE7794" w:rsidRPr="00BE7794" w:rsidTr="00122302">
        <w:trPr>
          <w:cantSplit/>
        </w:trPr>
        <w:tc>
          <w:tcPr>
            <w:tcW w:w="1204" w:type="dxa"/>
            <w:tcBorders>
              <w:top w:val="nil"/>
              <w:left w:val="nil"/>
              <w:bottom w:val="nil"/>
              <w:right w:val="nil"/>
            </w:tcBorders>
            <w:vAlign w:val="center"/>
            <w:hideMark/>
          </w:tcPr>
          <w:p w:rsidR="00BE7794" w:rsidRPr="00BE7794" w:rsidRDefault="00BE7794" w:rsidP="00BE7794">
            <w:pPr>
              <w:rPr>
                <w:sz w:val="18"/>
              </w:rPr>
            </w:pPr>
            <w:r w:rsidRPr="00BE7794">
              <w:rPr>
                <w:sz w:val="18"/>
              </w:rPr>
              <w:t>Encuesta Nº</w:t>
            </w:r>
          </w:p>
        </w:tc>
        <w:tc>
          <w:tcPr>
            <w:tcW w:w="1134"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sz w:val="18"/>
              </w:rPr>
            </w:pPr>
          </w:p>
        </w:tc>
        <w:tc>
          <w:tcPr>
            <w:tcW w:w="5529" w:type="dxa"/>
            <w:tcBorders>
              <w:top w:val="nil"/>
              <w:left w:val="nil"/>
              <w:bottom w:val="nil"/>
              <w:right w:val="single" w:sz="4" w:space="0" w:color="auto"/>
            </w:tcBorders>
            <w:hideMark/>
          </w:tcPr>
          <w:p w:rsidR="00BE7794" w:rsidRPr="00BE7794" w:rsidRDefault="00BE7794" w:rsidP="00BE7794">
            <w:pPr>
              <w:rPr>
                <w:sz w:val="18"/>
              </w:rPr>
            </w:pPr>
            <w:r w:rsidRPr="00BE7794">
              <w:rPr>
                <w:sz w:val="18"/>
              </w:rPr>
              <w:t xml:space="preserve">                                                                                    Fecha: (d/m/a)</w:t>
            </w:r>
          </w:p>
        </w:tc>
        <w:tc>
          <w:tcPr>
            <w:tcW w:w="708" w:type="dxa"/>
            <w:tcBorders>
              <w:top w:val="single" w:sz="4" w:space="0" w:color="auto"/>
              <w:left w:val="single" w:sz="4" w:space="0" w:color="auto"/>
              <w:bottom w:val="single" w:sz="4" w:space="0" w:color="auto"/>
              <w:right w:val="single" w:sz="4" w:space="0" w:color="auto"/>
            </w:tcBorders>
          </w:tcPr>
          <w:p w:rsidR="00BE7794" w:rsidRPr="00BE7794" w:rsidRDefault="00BE7794" w:rsidP="00BE7794">
            <w:pPr>
              <w:rPr>
                <w:sz w:val="18"/>
              </w:rPr>
            </w:pPr>
          </w:p>
        </w:tc>
        <w:tc>
          <w:tcPr>
            <w:tcW w:w="709" w:type="dxa"/>
            <w:tcBorders>
              <w:top w:val="single" w:sz="4" w:space="0" w:color="auto"/>
              <w:left w:val="single" w:sz="4" w:space="0" w:color="auto"/>
              <w:bottom w:val="single" w:sz="4" w:space="0" w:color="auto"/>
              <w:right w:val="single" w:sz="4" w:space="0" w:color="auto"/>
            </w:tcBorders>
          </w:tcPr>
          <w:p w:rsidR="00BE7794" w:rsidRPr="00BE7794" w:rsidRDefault="00BE7794" w:rsidP="00BE7794">
            <w:pPr>
              <w:rPr>
                <w:sz w:val="18"/>
              </w:rPr>
            </w:pPr>
          </w:p>
        </w:tc>
        <w:tc>
          <w:tcPr>
            <w:tcW w:w="709" w:type="dxa"/>
            <w:tcBorders>
              <w:top w:val="single" w:sz="4" w:space="0" w:color="auto"/>
              <w:left w:val="single" w:sz="4" w:space="0" w:color="auto"/>
              <w:bottom w:val="single" w:sz="4" w:space="0" w:color="auto"/>
              <w:right w:val="single" w:sz="4" w:space="0" w:color="auto"/>
            </w:tcBorders>
          </w:tcPr>
          <w:p w:rsidR="00BE7794" w:rsidRPr="00BE7794" w:rsidRDefault="00BE7794" w:rsidP="00BE7794">
            <w:pPr>
              <w:rPr>
                <w:sz w:val="18"/>
              </w:rPr>
            </w:pPr>
          </w:p>
        </w:tc>
      </w:tr>
    </w:tbl>
    <w:p w:rsidR="00BE7794" w:rsidRPr="00BE7794" w:rsidRDefault="00BE7794" w:rsidP="00BE7794">
      <w:pPr>
        <w:jc w:val="both"/>
        <w:rPr>
          <w:sz w:val="18"/>
        </w:rPr>
      </w:pPr>
    </w:p>
    <w:p w:rsidR="00BE7794" w:rsidRPr="00BE7794" w:rsidRDefault="00BE7794" w:rsidP="00BE7794">
      <w:pPr>
        <w:jc w:val="both"/>
        <w:rPr>
          <w:sz w:val="16"/>
          <w:szCs w:val="16"/>
          <w:lang w:val="es-ES"/>
        </w:rPr>
      </w:pPr>
      <w:r w:rsidRPr="00BE7794">
        <w:rPr>
          <w:sz w:val="16"/>
          <w:szCs w:val="16"/>
          <w:lang w:val="es-ES"/>
        </w:rPr>
        <w:t xml:space="preserve">Buenos días/tardes, mi nombre es ........................... , estoy realizando un estudio sobre el servicio de agua potable en la zona, desde ya que su opinión es muy importante y por ello le voy a solicitar me conceda cinco minutos de su tiempo, sírvase hablar libremente que sus respuestas serán tratadas con la más estricta reserva profesional (Ley 17.622). </w:t>
      </w:r>
    </w:p>
    <w:p w:rsidR="00BE7794" w:rsidRPr="00BE7794" w:rsidRDefault="00BE7794" w:rsidP="00BE7794">
      <w:pPr>
        <w:rPr>
          <w:sz w:val="10"/>
          <w:lang w:val="es-ES" w:eastAsia="es-ES_tradnl"/>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Filtro I</w:t>
      </w:r>
      <w:r w:rsidRPr="00BE7794">
        <w:rPr>
          <w:rFonts w:ascii="Comic Sans MS" w:hAnsi="Comic Sans MS" w:cs="Arial"/>
          <w:sz w:val="18"/>
          <w:lang w:val="es-ES_tradnl"/>
        </w:rPr>
        <w:t>: ¿ Es usted o su cónyuge, la persona que aporta el mayor volumen de ingresos al hogar (PSH)?</w:t>
      </w:r>
    </w:p>
    <w:p w:rsidR="00BE7794" w:rsidRPr="00BE7794" w:rsidRDefault="00BE7794" w:rsidP="00BE7794">
      <w:pPr>
        <w:ind w:left="851" w:hanging="851"/>
        <w:rPr>
          <w:rFonts w:ascii="Comic Sans MS" w:hAnsi="Comic Sans MS" w:cs="Arial"/>
          <w:sz w:val="16"/>
          <w:lang w:val="es-ES"/>
        </w:rPr>
      </w:pPr>
      <w:r w:rsidRPr="00BE7794">
        <w:rPr>
          <w:sz w:val="18"/>
          <w:lang w:val="es-ES"/>
        </w:rPr>
        <w:t xml:space="preserve">NO </w:t>
      </w:r>
      <w:r w:rsidRPr="00BE7794">
        <w:fldChar w:fldCharType="begin">
          <w:ffData>
            <w:name w:val="Casilla2"/>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(0)</w:t>
      </w:r>
      <w:r w:rsidRPr="00BE7794">
        <w:rPr>
          <w:rFonts w:ascii="Comic Sans MS" w:hAnsi="Comic Sans MS" w:cs="Arial"/>
          <w:sz w:val="16"/>
          <w:lang w:val="es-ES"/>
        </w:rPr>
        <w:t xml:space="preserve"> (Si es posible hablar con PSH, continuar. Sino buscar  otro hogar) </w:t>
      </w:r>
      <w:r w:rsidRPr="00BE7794">
        <w:rPr>
          <w:rFonts w:ascii="Comic Sans MS" w:hAnsi="Comic Sans MS" w:cs="Arial"/>
          <w:sz w:val="16"/>
          <w:lang w:val="es-ES"/>
        </w:rPr>
        <w:tab/>
      </w:r>
    </w:p>
    <w:p w:rsidR="00BE7794" w:rsidRPr="00BE7794" w:rsidRDefault="00BE7794" w:rsidP="00BE7794">
      <w:pPr>
        <w:rPr>
          <w:rFonts w:ascii="Comic Sans MS" w:hAnsi="Comic Sans MS" w:cs="Arial"/>
          <w:sz w:val="16"/>
          <w:lang w:val="es-ES"/>
        </w:rPr>
      </w:pPr>
      <w:r w:rsidRPr="00BE7794">
        <w:rPr>
          <w:rFonts w:ascii="Comic Sans MS" w:hAnsi="Comic Sans MS" w:cs="Arial"/>
          <w:sz w:val="16"/>
          <w:lang w:val="es-ES"/>
        </w:rPr>
        <w:t xml:space="preserve"> </w:t>
      </w:r>
      <w:r w:rsidRPr="00BE7794">
        <w:rPr>
          <w:sz w:val="18"/>
          <w:lang w:val="es-ES"/>
        </w:rPr>
        <w:t xml:space="preserve">SI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 xml:space="preserve">(1) </w:t>
      </w:r>
      <w:r w:rsidRPr="00BE7794">
        <w:rPr>
          <w:rFonts w:ascii="Comic Sans MS" w:hAnsi="Comic Sans MS" w:cs="Arial"/>
          <w:sz w:val="16"/>
          <w:lang w:val="es-ES"/>
        </w:rPr>
        <w:t>(Continua)</w:t>
      </w:r>
    </w:p>
    <w:p w:rsidR="00BE7794" w:rsidRPr="00BE7794" w:rsidRDefault="00BE7794" w:rsidP="00BE7794">
      <w:pPr>
        <w:jc w:val="both"/>
        <w:rPr>
          <w:rFonts w:ascii="Comic Sans MS" w:hAnsi="Comic Sans MS" w:cs="Arial"/>
          <w:b/>
          <w:sz w:val="18"/>
          <w:lang w:val="es-ES_tradnl"/>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Filtro II:</w:t>
      </w:r>
      <w:r w:rsidRPr="00BE7794">
        <w:rPr>
          <w:rFonts w:ascii="Comic Sans MS" w:hAnsi="Comic Sans MS" w:cs="Arial"/>
          <w:sz w:val="18"/>
          <w:lang w:val="es-ES_tradnl"/>
        </w:rPr>
        <w:t xml:space="preserve"> ¿Está conectada esta vivienda a la red pública de agua (de AySA u otro)? </w:t>
      </w:r>
    </w:p>
    <w:p w:rsidR="00BE7794" w:rsidRPr="00BE7794" w:rsidRDefault="00BE7794" w:rsidP="00BE7794">
      <w:pPr>
        <w:rPr>
          <w:rFonts w:ascii="Comic Sans MS" w:hAnsi="Comic Sans MS" w:cs="Arial"/>
          <w:sz w:val="16"/>
          <w:lang w:val="es-ES"/>
        </w:rPr>
      </w:pPr>
      <w:r w:rsidRPr="00BE7794">
        <w:rPr>
          <w:rFonts w:ascii="Comic Sans MS" w:hAnsi="Comic Sans MS" w:cs="Arial"/>
          <w:sz w:val="18"/>
          <w:lang w:val="es-ES_tradnl"/>
        </w:rPr>
        <w:t xml:space="preserve">  </w:t>
      </w:r>
      <w:r w:rsidRPr="00BE7794">
        <w:rPr>
          <w:sz w:val="18"/>
          <w:lang w:val="es-ES"/>
        </w:rPr>
        <w:t xml:space="preserve">NO </w:t>
      </w:r>
      <w:r w:rsidRPr="00BE7794">
        <w:fldChar w:fldCharType="begin">
          <w:ffData>
            <w:name w:val="Casilla2"/>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(0)</w:t>
      </w:r>
      <w:r w:rsidRPr="00BE7794">
        <w:rPr>
          <w:rFonts w:ascii="Comic Sans MS" w:hAnsi="Comic Sans MS" w:cs="Arial"/>
          <w:sz w:val="16"/>
          <w:lang w:val="es-ES"/>
        </w:rPr>
        <w:t xml:space="preserve"> (Pasa a filtro IV) </w:t>
      </w:r>
      <w:r w:rsidRPr="00BE7794">
        <w:rPr>
          <w:rFonts w:ascii="Comic Sans MS" w:hAnsi="Comic Sans MS" w:cs="Arial"/>
          <w:sz w:val="16"/>
          <w:lang w:val="es-ES"/>
        </w:rPr>
        <w:tab/>
      </w:r>
    </w:p>
    <w:p w:rsidR="00BE7794" w:rsidRPr="00BE7794" w:rsidRDefault="00BE7794" w:rsidP="00BE7794">
      <w:pPr>
        <w:rPr>
          <w:rFonts w:ascii="Comic Sans MS" w:hAnsi="Comic Sans MS" w:cs="Arial"/>
          <w:sz w:val="16"/>
          <w:lang w:val="es-ES"/>
        </w:rPr>
      </w:pPr>
      <w:r w:rsidRPr="00BE7794">
        <w:rPr>
          <w:rFonts w:ascii="Comic Sans MS" w:hAnsi="Comic Sans MS" w:cs="Arial"/>
          <w:sz w:val="16"/>
          <w:lang w:val="es-ES"/>
        </w:rPr>
        <w:t xml:space="preserve">   </w:t>
      </w:r>
      <w:r w:rsidRPr="00BE7794">
        <w:rPr>
          <w:sz w:val="18"/>
          <w:lang w:val="es-ES"/>
        </w:rPr>
        <w:t xml:space="preserve">SI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 xml:space="preserve">(1) </w:t>
      </w:r>
      <w:r w:rsidRPr="00BE7794">
        <w:rPr>
          <w:rFonts w:ascii="Comic Sans MS" w:hAnsi="Comic Sans MS" w:cs="Arial"/>
          <w:sz w:val="16"/>
          <w:lang w:val="es-ES"/>
        </w:rPr>
        <w:t>(Continua)</w:t>
      </w:r>
    </w:p>
    <w:p w:rsidR="00BE7794" w:rsidRPr="00BE7794" w:rsidRDefault="00BE7794" w:rsidP="00BE7794">
      <w:pPr>
        <w:jc w:val="both"/>
        <w:rPr>
          <w:rFonts w:ascii="Comic Sans MS" w:hAnsi="Comic Sans MS" w:cs="Arial"/>
          <w:b/>
          <w:sz w:val="18"/>
          <w:lang w:val="es-ES_tradnl"/>
        </w:rPr>
      </w:pPr>
    </w:p>
    <w:p w:rsidR="00BE7794" w:rsidRPr="00BE7794" w:rsidRDefault="00BE7794" w:rsidP="00BE7794">
      <w:pPr>
        <w:jc w:val="both"/>
        <w:rPr>
          <w:sz w:val="20"/>
          <w:lang w:val="es-ES"/>
        </w:rPr>
      </w:pPr>
      <w:r w:rsidRPr="00BE7794">
        <w:rPr>
          <w:rFonts w:ascii="Comic Sans MS" w:hAnsi="Comic Sans MS" w:cs="Arial"/>
          <w:b/>
          <w:sz w:val="18"/>
          <w:lang w:val="es-ES_tradnl"/>
        </w:rPr>
        <w:t>Filtro III:</w:t>
      </w:r>
      <w:r w:rsidRPr="00BE7794">
        <w:rPr>
          <w:rFonts w:ascii="Comic Sans MS" w:hAnsi="Comic Sans MS" w:cs="Arial"/>
          <w:sz w:val="18"/>
          <w:lang w:val="es-ES_tradnl"/>
        </w:rPr>
        <w:t xml:space="preserve"> ¿El servicio de agua potable es medido?</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3640"/>
      </w:tblGrid>
      <w:tr w:rsidR="00BE7794" w:rsidRPr="007310B6" w:rsidTr="00122302">
        <w:tc>
          <w:tcPr>
            <w:tcW w:w="1242" w:type="dxa"/>
          </w:tcPr>
          <w:p w:rsidR="00BE7794" w:rsidRPr="00BE7794" w:rsidRDefault="00BE7794" w:rsidP="00BE7794">
            <w:pPr>
              <w:rPr>
                <w:rFonts w:ascii="Comic Sans MS" w:hAnsi="Comic Sans MS" w:cs="Arial"/>
                <w:sz w:val="16"/>
              </w:rPr>
            </w:pPr>
            <w:r w:rsidRPr="00BE7794">
              <w:rPr>
                <w:sz w:val="18"/>
                <w:lang w:val="es-ES"/>
              </w:rPr>
              <w:t xml:space="preserve">    </w:t>
            </w:r>
            <w:r w:rsidRPr="00BE7794">
              <w:rPr>
                <w:sz w:val="18"/>
              </w:rPr>
              <w:t xml:space="preserve">NO </w:t>
            </w: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t xml:space="preserve"> </w:t>
            </w:r>
            <w:r w:rsidRPr="00BE7794">
              <w:rPr>
                <w:sz w:val="12"/>
              </w:rPr>
              <w:t>(0)</w:t>
            </w:r>
          </w:p>
        </w:tc>
        <w:tc>
          <w:tcPr>
            <w:tcW w:w="3640" w:type="dxa"/>
            <w:vMerge w:val="restart"/>
            <w:vAlign w:val="center"/>
          </w:tcPr>
          <w:p w:rsidR="00BE7794" w:rsidRPr="00BE7794" w:rsidRDefault="00BE7794" w:rsidP="00BE7794">
            <w:pPr>
              <w:rPr>
                <w:rFonts w:ascii="Arial" w:hAnsi="Arial" w:cs="Arial"/>
                <w:b/>
                <w:sz w:val="20"/>
                <w:lang w:val="es-ES"/>
              </w:rPr>
            </w:pPr>
            <w:r w:rsidRPr="00BE7794">
              <w:rPr>
                <w:rFonts w:ascii="Arial" w:hAnsi="Arial" w:cs="Arial"/>
                <w:b/>
                <w:sz w:val="20"/>
                <w:lang w:val="es-ES"/>
              </w:rPr>
              <w:t>Formulario A obligatorio</w:t>
            </w:r>
          </w:p>
          <w:p w:rsidR="00BE7794" w:rsidRPr="00BE7794" w:rsidRDefault="00BE7794" w:rsidP="00BE7794">
            <w:pPr>
              <w:rPr>
                <w:rFonts w:ascii="Comic Sans MS" w:hAnsi="Comic Sans MS" w:cs="Arial"/>
                <w:sz w:val="18"/>
                <w:lang w:val="es-ES_tradnl"/>
              </w:rPr>
            </w:pPr>
            <w:r w:rsidRPr="00BE7794">
              <w:rPr>
                <w:rFonts w:ascii="Arial" w:hAnsi="Arial" w:cs="Arial"/>
                <w:sz w:val="20"/>
                <w:lang w:val="es-ES"/>
              </w:rPr>
              <w:t>Pasar a filtro V</w:t>
            </w:r>
          </w:p>
        </w:tc>
      </w:tr>
      <w:tr w:rsidR="00BE7794" w:rsidRPr="00BE7794" w:rsidTr="00122302">
        <w:tc>
          <w:tcPr>
            <w:tcW w:w="1242" w:type="dxa"/>
          </w:tcPr>
          <w:p w:rsidR="00BE7794" w:rsidRPr="00BE7794" w:rsidRDefault="00BE7794" w:rsidP="00BE7794">
            <w:pPr>
              <w:rPr>
                <w:rFonts w:ascii="Comic Sans MS" w:hAnsi="Comic Sans MS" w:cs="Arial"/>
                <w:sz w:val="18"/>
                <w:lang w:val="es-ES_tradnl"/>
              </w:rPr>
            </w:pPr>
            <w:r w:rsidRPr="00BE7794">
              <w:rPr>
                <w:rFonts w:ascii="Comic Sans MS" w:hAnsi="Comic Sans MS" w:cs="Arial"/>
                <w:sz w:val="18"/>
                <w:lang w:val="es-ES_tradnl"/>
              </w:rPr>
              <w:t xml:space="preserve"> </w:t>
            </w:r>
            <w:r w:rsidRPr="00BE7794">
              <w:rPr>
                <w:rFonts w:ascii="Comic Sans MS" w:hAnsi="Comic Sans MS" w:cs="Arial"/>
                <w:sz w:val="16"/>
                <w:lang w:val="es-ES"/>
              </w:rPr>
              <w:t xml:space="preserve">   </w:t>
            </w:r>
            <w:r w:rsidRPr="00BE7794">
              <w:rPr>
                <w:sz w:val="18"/>
              </w:rPr>
              <w:t xml:space="preserve">SI   </w:t>
            </w:r>
            <w:r w:rsidRPr="00BE7794">
              <w:fldChar w:fldCharType="begin">
                <w:ffData>
                  <w:name w:val="Casilla1"/>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t xml:space="preserve"> </w:t>
            </w:r>
            <w:r w:rsidRPr="00BE7794">
              <w:rPr>
                <w:sz w:val="12"/>
              </w:rPr>
              <w:t>(1)</w:t>
            </w:r>
          </w:p>
        </w:tc>
        <w:tc>
          <w:tcPr>
            <w:tcW w:w="3640" w:type="dxa"/>
            <w:vMerge/>
          </w:tcPr>
          <w:p w:rsidR="00BE7794" w:rsidRPr="00BE7794" w:rsidRDefault="00BE7794" w:rsidP="00BE7794">
            <w:pPr>
              <w:rPr>
                <w:rFonts w:ascii="Comic Sans MS" w:hAnsi="Comic Sans MS" w:cs="Arial"/>
                <w:sz w:val="18"/>
                <w:lang w:val="es-ES_tradnl"/>
              </w:rPr>
            </w:pPr>
          </w:p>
        </w:tc>
      </w:tr>
    </w:tbl>
    <w:p w:rsidR="00BE7794" w:rsidRPr="00BE7794" w:rsidRDefault="00BE7794" w:rsidP="00BE7794">
      <w:pPr>
        <w:rPr>
          <w:rFonts w:ascii="Comic Sans MS" w:hAnsi="Comic Sans MS" w:cs="Arial"/>
          <w:sz w:val="18"/>
          <w:lang w:val="es-ES_tradnl"/>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Filtro IV:</w:t>
      </w:r>
      <w:r w:rsidRPr="00BE7794">
        <w:rPr>
          <w:rFonts w:ascii="Comic Sans MS" w:hAnsi="Comic Sans MS" w:cs="Arial"/>
          <w:sz w:val="18"/>
          <w:lang w:val="es-ES_tradnl"/>
        </w:rPr>
        <w:t xml:space="preserve"> ¿Si la vivienda no está conectada a la red pública de agua de donde proviene el agua que usa?</w:t>
      </w:r>
    </w:p>
    <w:tbl>
      <w:tblPr>
        <w:tblStyle w:val="TableGrid2"/>
        <w:tblW w:w="0" w:type="auto"/>
        <w:tblLook w:val="04A0" w:firstRow="1" w:lastRow="0" w:firstColumn="1" w:lastColumn="0" w:noHBand="0" w:noVBand="1"/>
      </w:tblPr>
      <w:tblGrid>
        <w:gridCol w:w="2376"/>
        <w:gridCol w:w="709"/>
        <w:gridCol w:w="1797"/>
      </w:tblGrid>
      <w:tr w:rsidR="00BE7794" w:rsidRPr="00BE7794" w:rsidTr="00122302">
        <w:tc>
          <w:tcPr>
            <w:tcW w:w="2376"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Perforación/ pozo con bomba a motor</w:t>
            </w:r>
          </w:p>
        </w:tc>
        <w:tc>
          <w:tcPr>
            <w:tcW w:w="709"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(1)</w:t>
            </w:r>
          </w:p>
        </w:tc>
        <w:tc>
          <w:tcPr>
            <w:tcW w:w="1797" w:type="dxa"/>
            <w:vMerge w:val="restart"/>
            <w:vAlign w:val="center"/>
          </w:tcPr>
          <w:p w:rsidR="00BE7794" w:rsidRPr="00BE7794" w:rsidRDefault="00BE7794" w:rsidP="00BE7794">
            <w:pPr>
              <w:jc w:val="center"/>
              <w:rPr>
                <w:rFonts w:ascii="Arial" w:hAnsi="Arial" w:cs="Arial"/>
                <w:b/>
                <w:sz w:val="20"/>
              </w:rPr>
            </w:pPr>
            <w:r w:rsidRPr="00BE7794">
              <w:rPr>
                <w:rFonts w:ascii="Arial" w:hAnsi="Arial" w:cs="Arial"/>
                <w:b/>
                <w:sz w:val="20"/>
              </w:rPr>
              <w:t>Formulario B obligatorio</w:t>
            </w:r>
          </w:p>
          <w:p w:rsidR="00BE7794" w:rsidRPr="00BE7794" w:rsidRDefault="00BE7794" w:rsidP="00BE7794">
            <w:pPr>
              <w:jc w:val="center"/>
              <w:rPr>
                <w:rFonts w:ascii="Comic Sans MS" w:hAnsi="Comic Sans MS" w:cs="Arial"/>
                <w:sz w:val="18"/>
                <w:lang w:val="es-ES_tradnl"/>
              </w:rPr>
            </w:pPr>
            <w:r w:rsidRPr="00BE7794">
              <w:rPr>
                <w:rFonts w:ascii="Arial" w:hAnsi="Arial" w:cs="Arial"/>
                <w:sz w:val="20"/>
              </w:rPr>
              <w:t>Continuar</w:t>
            </w:r>
          </w:p>
        </w:tc>
      </w:tr>
      <w:tr w:rsidR="00BE7794" w:rsidRPr="00BE7794" w:rsidTr="00122302">
        <w:tc>
          <w:tcPr>
            <w:tcW w:w="2376"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Perforación/ pozo sin bomba a motor</w:t>
            </w:r>
          </w:p>
        </w:tc>
        <w:tc>
          <w:tcPr>
            <w:tcW w:w="709"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(2)</w:t>
            </w:r>
          </w:p>
        </w:tc>
        <w:tc>
          <w:tcPr>
            <w:tcW w:w="1797" w:type="dxa"/>
            <w:vMerge/>
          </w:tcPr>
          <w:p w:rsidR="00BE7794" w:rsidRPr="00BE7794" w:rsidRDefault="00BE7794" w:rsidP="00BE7794">
            <w:pPr>
              <w:rPr>
                <w:rFonts w:ascii="Comic Sans MS" w:hAnsi="Comic Sans MS" w:cs="Arial"/>
                <w:sz w:val="18"/>
                <w:lang w:val="es-ES_tradnl"/>
              </w:rPr>
            </w:pPr>
          </w:p>
        </w:tc>
      </w:tr>
      <w:tr w:rsidR="00BE7794" w:rsidRPr="00BE7794" w:rsidTr="00122302">
        <w:trPr>
          <w:trHeight w:val="430"/>
        </w:trPr>
        <w:tc>
          <w:tcPr>
            <w:tcW w:w="2376" w:type="dxa"/>
            <w:vAlign w:val="center"/>
          </w:tcPr>
          <w:p w:rsidR="00BE7794" w:rsidRPr="00BE7794" w:rsidRDefault="00BE7794" w:rsidP="00BE7794">
            <w:pPr>
              <w:rPr>
                <w:rFonts w:ascii="Arial" w:hAnsi="Arial" w:cs="Arial"/>
                <w:sz w:val="18"/>
              </w:rPr>
            </w:pPr>
            <w:r w:rsidRPr="00BE7794">
              <w:rPr>
                <w:rFonts w:ascii="Arial" w:hAnsi="Arial" w:cs="Arial"/>
                <w:sz w:val="18"/>
              </w:rPr>
              <w:t>Canilla pública</w:t>
            </w:r>
          </w:p>
        </w:tc>
        <w:tc>
          <w:tcPr>
            <w:tcW w:w="709"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(3)</w:t>
            </w:r>
          </w:p>
        </w:tc>
        <w:tc>
          <w:tcPr>
            <w:tcW w:w="1797" w:type="dxa"/>
            <w:vMerge w:val="restart"/>
            <w:vAlign w:val="center"/>
          </w:tcPr>
          <w:p w:rsidR="00BE7794" w:rsidRPr="00BE7794" w:rsidRDefault="00BE7794" w:rsidP="00BE7794">
            <w:pPr>
              <w:jc w:val="center"/>
              <w:rPr>
                <w:rFonts w:ascii="Comic Sans MS" w:hAnsi="Comic Sans MS" w:cs="Arial"/>
                <w:sz w:val="18"/>
                <w:lang w:val="es-ES_tradnl"/>
              </w:rPr>
            </w:pPr>
            <w:r w:rsidRPr="00BE7794">
              <w:rPr>
                <w:rFonts w:ascii="Arial" w:hAnsi="Arial" w:cs="Arial"/>
                <w:sz w:val="20"/>
              </w:rPr>
              <w:t>Continuar</w:t>
            </w:r>
          </w:p>
        </w:tc>
      </w:tr>
      <w:tr w:rsidR="00BE7794" w:rsidRPr="00BE7794" w:rsidTr="00122302">
        <w:tc>
          <w:tcPr>
            <w:tcW w:w="2376" w:type="dxa"/>
          </w:tcPr>
          <w:p w:rsidR="00BE7794" w:rsidRPr="00BE7794" w:rsidRDefault="00BE7794" w:rsidP="00BE7794">
            <w:pPr>
              <w:rPr>
                <w:rFonts w:ascii="Arial" w:hAnsi="Arial" w:cs="Arial"/>
                <w:sz w:val="18"/>
              </w:rPr>
            </w:pPr>
            <w:r w:rsidRPr="00BE7794">
              <w:rPr>
                <w:rFonts w:ascii="Arial" w:hAnsi="Arial" w:cs="Arial"/>
                <w:sz w:val="18"/>
              </w:rPr>
              <w:t xml:space="preserve">Otra fuente (explique): </w:t>
            </w:r>
          </w:p>
          <w:p w:rsidR="00BE7794" w:rsidRPr="00BE7794" w:rsidRDefault="00BE7794" w:rsidP="00BE7794">
            <w:pPr>
              <w:rPr>
                <w:rFonts w:ascii="Arial" w:hAnsi="Arial" w:cs="Arial"/>
                <w:sz w:val="18"/>
              </w:rPr>
            </w:pPr>
            <w:r w:rsidRPr="00BE7794">
              <w:rPr>
                <w:rFonts w:ascii="Arial" w:hAnsi="Arial" w:cs="Arial"/>
                <w:sz w:val="18"/>
              </w:rPr>
              <w:t xml:space="preserve">_ _ _ _ _ _ _ _ _ _ _ _ _ </w:t>
            </w:r>
          </w:p>
        </w:tc>
        <w:tc>
          <w:tcPr>
            <w:tcW w:w="709"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(4)</w:t>
            </w:r>
          </w:p>
        </w:tc>
        <w:tc>
          <w:tcPr>
            <w:tcW w:w="1797" w:type="dxa"/>
            <w:vMerge/>
          </w:tcPr>
          <w:p w:rsidR="00BE7794" w:rsidRPr="00BE7794" w:rsidRDefault="00BE7794" w:rsidP="00BE7794">
            <w:pPr>
              <w:rPr>
                <w:rFonts w:ascii="Comic Sans MS" w:hAnsi="Comic Sans MS" w:cs="Arial"/>
                <w:sz w:val="18"/>
                <w:lang w:val="es-ES_tradnl"/>
              </w:rPr>
            </w:pPr>
          </w:p>
        </w:tc>
      </w:tr>
    </w:tbl>
    <w:p w:rsidR="00BE7794" w:rsidRPr="00BE7794" w:rsidRDefault="00BE7794" w:rsidP="00BE7794">
      <w:pPr>
        <w:rPr>
          <w:rFonts w:ascii="Comic Sans MS" w:hAnsi="Comic Sans MS" w:cs="Arial"/>
          <w:sz w:val="18"/>
          <w:lang w:val="es-ES_tradnl"/>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Filtro V:</w:t>
      </w:r>
      <w:r w:rsidRPr="00BE7794">
        <w:rPr>
          <w:rFonts w:ascii="Comic Sans MS" w:hAnsi="Comic Sans MS" w:cs="Arial"/>
          <w:sz w:val="18"/>
          <w:lang w:val="es-ES_tradnl"/>
        </w:rPr>
        <w:t xml:space="preserve"> ¿Está conectada esta vivienda a la red pública de desagüe cloacal (AySA u otro)? </w:t>
      </w:r>
    </w:p>
    <w:p w:rsidR="00BE7794" w:rsidRPr="00BE7794" w:rsidRDefault="00BE7794" w:rsidP="00BE7794">
      <w:pPr>
        <w:rPr>
          <w:rFonts w:ascii="Comic Sans MS" w:hAnsi="Comic Sans MS" w:cs="Arial"/>
          <w:sz w:val="16"/>
          <w:lang w:val="es-ES"/>
        </w:rPr>
      </w:pPr>
      <w:r w:rsidRPr="00BE7794">
        <w:rPr>
          <w:rFonts w:ascii="Comic Sans MS" w:hAnsi="Comic Sans MS" w:cs="Arial"/>
          <w:sz w:val="18"/>
          <w:lang w:val="es-ES_tradnl"/>
        </w:rPr>
        <w:t xml:space="preserve">  </w:t>
      </w:r>
      <w:r w:rsidRPr="00BE7794">
        <w:rPr>
          <w:sz w:val="18"/>
          <w:lang w:val="es-ES"/>
        </w:rPr>
        <w:t xml:space="preserve">NO </w:t>
      </w:r>
      <w:r w:rsidRPr="00BE7794">
        <w:fldChar w:fldCharType="begin">
          <w:ffData>
            <w:name w:val="Casilla2"/>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(0)</w:t>
      </w:r>
      <w:r w:rsidRPr="00BE7794">
        <w:rPr>
          <w:rFonts w:ascii="Comic Sans MS" w:hAnsi="Comic Sans MS" w:cs="Arial"/>
          <w:sz w:val="16"/>
          <w:lang w:val="es-ES"/>
        </w:rPr>
        <w:t xml:space="preserve"> (Continua) </w:t>
      </w:r>
      <w:r w:rsidRPr="00BE7794">
        <w:rPr>
          <w:rFonts w:ascii="Comic Sans MS" w:hAnsi="Comic Sans MS" w:cs="Arial"/>
          <w:sz w:val="16"/>
          <w:lang w:val="es-ES"/>
        </w:rPr>
        <w:tab/>
      </w:r>
    </w:p>
    <w:p w:rsidR="00BE7794" w:rsidRPr="00BE7794" w:rsidRDefault="00BE7794" w:rsidP="00BE7794">
      <w:pPr>
        <w:rPr>
          <w:rFonts w:ascii="Comic Sans MS" w:hAnsi="Comic Sans MS" w:cs="Arial"/>
          <w:sz w:val="16"/>
          <w:lang w:val="es-ES"/>
        </w:rPr>
      </w:pPr>
      <w:r w:rsidRPr="00BE7794">
        <w:rPr>
          <w:rFonts w:ascii="Comic Sans MS" w:hAnsi="Comic Sans MS" w:cs="Arial"/>
          <w:sz w:val="16"/>
          <w:lang w:val="es-ES"/>
        </w:rPr>
        <w:t xml:space="preserve">   </w:t>
      </w:r>
      <w:r w:rsidRPr="00BE7794">
        <w:rPr>
          <w:sz w:val="18"/>
          <w:lang w:val="es-ES"/>
        </w:rPr>
        <w:t xml:space="preserve">SI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 xml:space="preserve">(1) </w:t>
      </w:r>
      <w:r w:rsidRPr="00BE7794">
        <w:rPr>
          <w:rFonts w:ascii="Comic Sans MS" w:hAnsi="Comic Sans MS" w:cs="Arial"/>
          <w:sz w:val="16"/>
          <w:lang w:val="es-ES"/>
        </w:rPr>
        <w:t>(Pasar a Entrevista)</w:t>
      </w:r>
    </w:p>
    <w:p w:rsidR="00BE7794" w:rsidRPr="00BE7794" w:rsidRDefault="00BE7794" w:rsidP="00BE7794">
      <w:pPr>
        <w:rPr>
          <w:rFonts w:ascii="Comic Sans MS" w:hAnsi="Comic Sans MS" w:cs="Arial"/>
          <w:sz w:val="18"/>
          <w:lang w:val="es-ES_tradnl"/>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Filtro VI:</w:t>
      </w:r>
      <w:r w:rsidRPr="00BE7794">
        <w:rPr>
          <w:rFonts w:ascii="Comic Sans MS" w:hAnsi="Comic Sans MS" w:cs="Arial"/>
          <w:sz w:val="18"/>
          <w:lang w:val="es-ES_tradnl"/>
        </w:rPr>
        <w:t xml:space="preserve"> ¿Si no está conectada a la red pública de desagüe cloacal ¿los desagües cloacales de su casa (del baño, de la cocina) van a parar a:…?</w:t>
      </w:r>
    </w:p>
    <w:tbl>
      <w:tblPr>
        <w:tblStyle w:val="TableGrid2"/>
        <w:tblW w:w="0" w:type="auto"/>
        <w:tblLook w:val="04A0" w:firstRow="1" w:lastRow="0" w:firstColumn="1" w:lastColumn="0" w:noHBand="0" w:noVBand="1"/>
      </w:tblPr>
      <w:tblGrid>
        <w:gridCol w:w="2124"/>
        <w:gridCol w:w="686"/>
        <w:gridCol w:w="2072"/>
      </w:tblGrid>
      <w:tr w:rsidR="00BE7794" w:rsidRPr="007310B6" w:rsidTr="00122302">
        <w:trPr>
          <w:trHeight w:val="405"/>
        </w:trPr>
        <w:tc>
          <w:tcPr>
            <w:tcW w:w="2124" w:type="dxa"/>
            <w:vAlign w:val="center"/>
          </w:tcPr>
          <w:p w:rsidR="00BE7794" w:rsidRPr="00BE7794" w:rsidRDefault="00BE7794" w:rsidP="00BE7794">
            <w:pPr>
              <w:rPr>
                <w:rFonts w:ascii="Arial" w:hAnsi="Arial" w:cs="Arial"/>
                <w:sz w:val="18"/>
              </w:rPr>
            </w:pPr>
            <w:r w:rsidRPr="00BE7794">
              <w:rPr>
                <w:rFonts w:ascii="Arial" w:hAnsi="Arial" w:cs="Arial"/>
                <w:sz w:val="18"/>
              </w:rPr>
              <w:t>Pozo ciego</w:t>
            </w:r>
          </w:p>
        </w:tc>
        <w:tc>
          <w:tcPr>
            <w:tcW w:w="686" w:type="dxa"/>
            <w:vAlign w:val="center"/>
          </w:tcPr>
          <w:p w:rsidR="00BE7794" w:rsidRPr="00BE7794" w:rsidRDefault="00BE7794" w:rsidP="00BE7794">
            <w:pP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(1)</w:t>
            </w:r>
          </w:p>
        </w:tc>
        <w:tc>
          <w:tcPr>
            <w:tcW w:w="2072" w:type="dxa"/>
            <w:vMerge w:val="restart"/>
            <w:vAlign w:val="center"/>
          </w:tcPr>
          <w:p w:rsidR="00BE7794" w:rsidRPr="00BE7794" w:rsidRDefault="00BE7794" w:rsidP="00BE7794">
            <w:pPr>
              <w:jc w:val="center"/>
              <w:rPr>
                <w:rFonts w:ascii="Arial" w:hAnsi="Arial" w:cs="Arial"/>
                <w:b/>
                <w:sz w:val="20"/>
                <w:lang w:val="es-ES"/>
              </w:rPr>
            </w:pPr>
            <w:r w:rsidRPr="00BE7794">
              <w:rPr>
                <w:rFonts w:ascii="Arial" w:hAnsi="Arial" w:cs="Arial"/>
                <w:b/>
                <w:sz w:val="20"/>
                <w:lang w:val="es-ES"/>
              </w:rPr>
              <w:t>Formulario C obligatorio</w:t>
            </w:r>
          </w:p>
          <w:p w:rsidR="00BE7794" w:rsidRPr="00BE7794" w:rsidRDefault="00BE7794" w:rsidP="00BE7794">
            <w:pPr>
              <w:jc w:val="center"/>
              <w:rPr>
                <w:rFonts w:ascii="Comic Sans MS" w:hAnsi="Comic Sans MS" w:cs="Arial"/>
                <w:sz w:val="18"/>
                <w:lang w:val="es-ES_tradnl"/>
              </w:rPr>
            </w:pPr>
            <w:r w:rsidRPr="00BE7794">
              <w:rPr>
                <w:rFonts w:ascii="Arial" w:hAnsi="Arial" w:cs="Arial"/>
                <w:sz w:val="20"/>
                <w:lang w:val="es-ES"/>
              </w:rPr>
              <w:t>Pasar a Entrevista</w:t>
            </w:r>
          </w:p>
        </w:tc>
      </w:tr>
      <w:tr w:rsidR="00BE7794" w:rsidRPr="00BE7794" w:rsidTr="00122302">
        <w:tc>
          <w:tcPr>
            <w:tcW w:w="2124"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Cámara séptica y pozo ciego</w:t>
            </w:r>
          </w:p>
        </w:tc>
        <w:tc>
          <w:tcPr>
            <w:tcW w:w="686" w:type="dxa"/>
            <w:vAlign w:val="center"/>
          </w:tcPr>
          <w:p w:rsidR="00BE7794" w:rsidRPr="00BE7794" w:rsidRDefault="00BE7794" w:rsidP="00BE7794">
            <w:pP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(2)</w:t>
            </w:r>
          </w:p>
        </w:tc>
        <w:tc>
          <w:tcPr>
            <w:tcW w:w="2072" w:type="dxa"/>
            <w:vMerge/>
            <w:vAlign w:val="center"/>
          </w:tcPr>
          <w:p w:rsidR="00BE7794" w:rsidRPr="00BE7794" w:rsidRDefault="00BE7794" w:rsidP="00BE7794">
            <w:pPr>
              <w:jc w:val="center"/>
              <w:rPr>
                <w:rFonts w:ascii="Comic Sans MS" w:hAnsi="Comic Sans MS" w:cs="Arial"/>
                <w:sz w:val="18"/>
                <w:lang w:val="es-ES_tradnl"/>
              </w:rPr>
            </w:pPr>
          </w:p>
        </w:tc>
      </w:tr>
      <w:tr w:rsidR="00BE7794" w:rsidRPr="00BE7794" w:rsidTr="00122302">
        <w:trPr>
          <w:trHeight w:val="373"/>
        </w:trPr>
        <w:tc>
          <w:tcPr>
            <w:tcW w:w="2124"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Hoyo/excavación en la tierra o letrina</w:t>
            </w:r>
          </w:p>
        </w:tc>
        <w:tc>
          <w:tcPr>
            <w:tcW w:w="686" w:type="dxa"/>
            <w:vAlign w:val="center"/>
          </w:tcPr>
          <w:p w:rsidR="00BE7794" w:rsidRPr="00BE7794" w:rsidRDefault="00BE7794" w:rsidP="00BE7794">
            <w:pP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(3)</w:t>
            </w:r>
          </w:p>
        </w:tc>
        <w:tc>
          <w:tcPr>
            <w:tcW w:w="2072" w:type="dxa"/>
            <w:vMerge w:val="restart"/>
            <w:vAlign w:val="center"/>
          </w:tcPr>
          <w:p w:rsidR="00BE7794" w:rsidRPr="00BE7794" w:rsidRDefault="00BE7794" w:rsidP="00BE7794">
            <w:pPr>
              <w:jc w:val="center"/>
              <w:rPr>
                <w:rFonts w:ascii="Comic Sans MS" w:hAnsi="Comic Sans MS" w:cs="Arial"/>
                <w:sz w:val="18"/>
                <w:lang w:val="es-ES_tradnl"/>
              </w:rPr>
            </w:pPr>
            <w:r w:rsidRPr="00BE7794">
              <w:rPr>
                <w:rFonts w:ascii="Arial" w:hAnsi="Arial" w:cs="Arial"/>
                <w:sz w:val="20"/>
              </w:rPr>
              <w:t>Pasar a Entrevista</w:t>
            </w:r>
          </w:p>
        </w:tc>
      </w:tr>
      <w:tr w:rsidR="00BE7794" w:rsidRPr="00BE7794" w:rsidTr="00122302">
        <w:trPr>
          <w:trHeight w:val="478"/>
        </w:trPr>
        <w:tc>
          <w:tcPr>
            <w:tcW w:w="2124" w:type="dxa"/>
            <w:vAlign w:val="center"/>
          </w:tcPr>
          <w:p w:rsidR="00BE7794" w:rsidRPr="00BE7794" w:rsidRDefault="00BE7794" w:rsidP="00BE7794">
            <w:pPr>
              <w:rPr>
                <w:rFonts w:ascii="Arial" w:hAnsi="Arial" w:cs="Arial"/>
                <w:sz w:val="18"/>
              </w:rPr>
            </w:pPr>
            <w:r w:rsidRPr="00BE7794">
              <w:rPr>
                <w:rFonts w:ascii="Arial" w:hAnsi="Arial" w:cs="Arial"/>
                <w:sz w:val="18"/>
              </w:rPr>
              <w:t>Drenaje Pluvial</w:t>
            </w:r>
          </w:p>
        </w:tc>
        <w:tc>
          <w:tcPr>
            <w:tcW w:w="686" w:type="dxa"/>
            <w:vAlign w:val="center"/>
          </w:tcPr>
          <w:p w:rsidR="00BE7794" w:rsidRPr="00BE7794" w:rsidRDefault="00BE7794" w:rsidP="00BE7794">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(4)</w:t>
            </w:r>
          </w:p>
        </w:tc>
        <w:tc>
          <w:tcPr>
            <w:tcW w:w="2072" w:type="dxa"/>
            <w:vMerge/>
          </w:tcPr>
          <w:p w:rsidR="00BE7794" w:rsidRPr="00BE7794" w:rsidRDefault="00BE7794" w:rsidP="00BE7794">
            <w:pPr>
              <w:rPr>
                <w:rFonts w:ascii="Comic Sans MS" w:hAnsi="Comic Sans MS" w:cs="Arial"/>
                <w:sz w:val="18"/>
                <w:lang w:val="es-ES_tradnl"/>
              </w:rPr>
            </w:pPr>
          </w:p>
        </w:tc>
      </w:tr>
      <w:tr w:rsidR="00BE7794" w:rsidRPr="00BE7794" w:rsidTr="00122302">
        <w:tc>
          <w:tcPr>
            <w:tcW w:w="2124"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Ningún tipo de instalación sanitaria</w:t>
            </w:r>
          </w:p>
        </w:tc>
        <w:tc>
          <w:tcPr>
            <w:tcW w:w="686" w:type="dxa"/>
            <w:vAlign w:val="center"/>
          </w:tcPr>
          <w:p w:rsidR="00BE7794" w:rsidRPr="00BE7794" w:rsidRDefault="00BE7794" w:rsidP="00BE7794">
            <w:pP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(5)</w:t>
            </w:r>
          </w:p>
        </w:tc>
        <w:tc>
          <w:tcPr>
            <w:tcW w:w="2072" w:type="dxa"/>
            <w:vMerge/>
          </w:tcPr>
          <w:p w:rsidR="00BE7794" w:rsidRPr="00BE7794" w:rsidRDefault="00BE7794" w:rsidP="00BE7794">
            <w:pPr>
              <w:rPr>
                <w:rFonts w:ascii="Comic Sans MS" w:hAnsi="Comic Sans MS" w:cs="Arial"/>
                <w:sz w:val="18"/>
                <w:lang w:val="es-ES_tradnl"/>
              </w:rPr>
            </w:pPr>
          </w:p>
        </w:tc>
      </w:tr>
    </w:tbl>
    <w:p w:rsidR="00BE7794" w:rsidRPr="00BE7794" w:rsidRDefault="00BE7794" w:rsidP="00BE7794">
      <w:pPr>
        <w:rPr>
          <w:rFonts w:ascii="Comic Sans MS" w:hAnsi="Comic Sans MS" w:cs="Arial"/>
          <w:sz w:val="18"/>
          <w:lang w:val="es-ES_tradnl"/>
        </w:rPr>
      </w:pPr>
    </w:p>
    <w:p w:rsidR="00BE7794" w:rsidRPr="00BE7794" w:rsidRDefault="00BE7794" w:rsidP="00BE7794">
      <w:pPr>
        <w:rPr>
          <w:sz w:val="28"/>
        </w:rPr>
      </w:pPr>
      <w:r w:rsidRPr="00BE7794">
        <w:t>A. Punto Muestra</w:t>
      </w:r>
      <w:r w:rsidRPr="00BE7794">
        <w:tab/>
      </w:r>
      <w:r w:rsidRPr="00BE7794">
        <w:tab/>
        <w:t>Moreno</w:t>
      </w:r>
      <w:r w:rsidRPr="00BE7794">
        <w:tab/>
        <w:t xml:space="preserve">           </w:t>
      </w:r>
      <w:r w:rsidRPr="00BE7794">
        <w:rPr>
          <w:sz w:val="28"/>
        </w:rPr>
        <w:fldChar w:fldCharType="begin">
          <w:ffData>
            <w:name w:val="Casilla1"/>
            <w:enabled/>
            <w:calcOnExit w:val="0"/>
            <w:checkBox>
              <w:sizeAuto/>
              <w:default w:val="0"/>
            </w:checkBox>
          </w:ffData>
        </w:fldChar>
      </w:r>
      <w:r w:rsidRPr="00BE7794">
        <w:rPr>
          <w:sz w:val="28"/>
        </w:rPr>
        <w:instrText xml:space="preserve"> FORMCHECKBOX </w:instrText>
      </w:r>
      <w:r w:rsidR="007310B6">
        <w:rPr>
          <w:sz w:val="28"/>
        </w:rPr>
      </w:r>
      <w:r w:rsidR="007310B6">
        <w:rPr>
          <w:sz w:val="28"/>
        </w:rPr>
        <w:fldChar w:fldCharType="separate"/>
      </w:r>
      <w:r w:rsidRPr="00BE7794">
        <w:rPr>
          <w:sz w:val="28"/>
        </w:rPr>
        <w:fldChar w:fldCharType="end"/>
      </w:r>
      <w:r w:rsidRPr="00BE7794">
        <w:rPr>
          <w:sz w:val="28"/>
        </w:rPr>
        <w:t xml:space="preserve"> </w:t>
      </w:r>
      <w:r w:rsidRPr="00BE7794">
        <w:rPr>
          <w:sz w:val="16"/>
        </w:rPr>
        <w:t>(1)</w:t>
      </w:r>
    </w:p>
    <w:p w:rsidR="00BE7794" w:rsidRPr="00BE7794" w:rsidRDefault="00BE7794" w:rsidP="00BE7794">
      <w:pPr>
        <w:rPr>
          <w:sz w:val="16"/>
        </w:rPr>
      </w:pPr>
      <w:r w:rsidRPr="00BE7794">
        <w:t xml:space="preserve">              Hurlingham </w:t>
      </w:r>
      <w:r w:rsidRPr="00BE7794">
        <w:tab/>
      </w:r>
      <w:r w:rsidRPr="00BE7794">
        <w:rPr>
          <w:sz w:val="28"/>
        </w:rPr>
        <w:fldChar w:fldCharType="begin">
          <w:ffData>
            <w:name w:val="Casilla2"/>
            <w:enabled/>
            <w:calcOnExit w:val="0"/>
            <w:checkBox>
              <w:sizeAuto/>
              <w:default w:val="0"/>
            </w:checkBox>
          </w:ffData>
        </w:fldChar>
      </w:r>
      <w:r w:rsidRPr="00BE7794">
        <w:rPr>
          <w:sz w:val="28"/>
        </w:rPr>
        <w:instrText xml:space="preserve"> FORMCHECKBOX </w:instrText>
      </w:r>
      <w:r w:rsidR="007310B6">
        <w:rPr>
          <w:sz w:val="28"/>
        </w:rPr>
      </w:r>
      <w:r w:rsidR="007310B6">
        <w:rPr>
          <w:sz w:val="28"/>
        </w:rPr>
        <w:fldChar w:fldCharType="separate"/>
      </w:r>
      <w:r w:rsidRPr="00BE7794">
        <w:rPr>
          <w:sz w:val="28"/>
        </w:rPr>
        <w:fldChar w:fldCharType="end"/>
      </w:r>
      <w:r w:rsidRPr="00BE7794">
        <w:rPr>
          <w:sz w:val="28"/>
        </w:rPr>
        <w:t xml:space="preserve"> </w:t>
      </w:r>
      <w:r w:rsidRPr="00BE7794">
        <w:rPr>
          <w:sz w:val="16"/>
        </w:rPr>
        <w:t>(2)</w:t>
      </w:r>
      <w:r w:rsidRPr="00BE7794">
        <w:rPr>
          <w:sz w:val="16"/>
        </w:rPr>
        <w:tab/>
      </w:r>
      <w:r w:rsidRPr="00BE7794">
        <w:t xml:space="preserve">Ituzaingo        </w:t>
      </w:r>
      <w:r w:rsidRPr="00BE7794">
        <w:rPr>
          <w:sz w:val="28"/>
        </w:rPr>
        <w:fldChar w:fldCharType="begin">
          <w:ffData>
            <w:name w:val="Casilla1"/>
            <w:enabled/>
            <w:calcOnExit w:val="0"/>
            <w:checkBox>
              <w:sizeAuto/>
              <w:default w:val="0"/>
            </w:checkBox>
          </w:ffData>
        </w:fldChar>
      </w:r>
      <w:r w:rsidRPr="00BE7794">
        <w:rPr>
          <w:sz w:val="28"/>
        </w:rPr>
        <w:instrText xml:space="preserve"> FORMCHECKBOX </w:instrText>
      </w:r>
      <w:r w:rsidR="007310B6">
        <w:rPr>
          <w:sz w:val="28"/>
        </w:rPr>
      </w:r>
      <w:r w:rsidR="007310B6">
        <w:rPr>
          <w:sz w:val="28"/>
        </w:rPr>
        <w:fldChar w:fldCharType="separate"/>
      </w:r>
      <w:r w:rsidRPr="00BE7794">
        <w:rPr>
          <w:sz w:val="28"/>
        </w:rPr>
        <w:fldChar w:fldCharType="end"/>
      </w:r>
      <w:r w:rsidRPr="00BE7794">
        <w:rPr>
          <w:sz w:val="28"/>
        </w:rPr>
        <w:t xml:space="preserve"> </w:t>
      </w:r>
      <w:r w:rsidRPr="00BE7794">
        <w:rPr>
          <w:sz w:val="16"/>
        </w:rPr>
        <w:t>(3)</w:t>
      </w:r>
    </w:p>
    <w:p w:rsidR="00BE7794" w:rsidRPr="00BE7794" w:rsidRDefault="00BE7794" w:rsidP="00BE7794">
      <w:pPr>
        <w:rPr>
          <w:rFonts w:ascii="Comic Sans MS" w:hAnsi="Comic Sans MS" w:cs="Arial"/>
          <w:sz w:val="16"/>
        </w:rPr>
      </w:pPr>
    </w:p>
    <w:p w:rsidR="00BE7794" w:rsidRPr="00BE7794" w:rsidRDefault="00BE7794" w:rsidP="00BE7794">
      <w:pPr>
        <w:rPr>
          <w:rFonts w:ascii="Comic Sans MS" w:hAnsi="Comic Sans MS" w:cs="Arial"/>
          <w:sz w:val="16"/>
        </w:rPr>
      </w:pP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Nota: </w:t>
      </w:r>
      <w:r w:rsidRPr="00BE7794">
        <w:rPr>
          <w:rFonts w:ascii="Arial" w:hAnsi="Arial" w:cs="Arial"/>
          <w:b/>
          <w:sz w:val="20"/>
          <w:lang w:val="es-ES"/>
        </w:rPr>
        <w:t>EL FORMULARIO “D”  ES OBLIGATORIO PARA TODAS LAS VIVIENDAS</w:t>
      </w:r>
    </w:p>
    <w:p w:rsidR="00BE7794" w:rsidRPr="00BE7794" w:rsidRDefault="00BE7794" w:rsidP="00BE7794">
      <w:pPr>
        <w:jc w:val="both"/>
        <w:rPr>
          <w:rFonts w:ascii="Comic Sans MS" w:hAnsi="Comic Sans MS" w:cs="Arial"/>
          <w:b/>
          <w:sz w:val="18"/>
          <w:lang w:val="es-ES_tradnl"/>
        </w:rPr>
      </w:pPr>
    </w:p>
    <w:p w:rsidR="00BE7794" w:rsidRPr="00BE7794" w:rsidRDefault="00BE7794" w:rsidP="00BE7794">
      <w:pPr>
        <w:spacing w:before="120" w:after="120"/>
        <w:jc w:val="both"/>
        <w:outlineLvl w:val="0"/>
        <w:rPr>
          <w:rFonts w:ascii="Arial" w:hAnsi="Arial" w:cs="Arial"/>
          <w:b/>
          <w:lang w:val="es-ES"/>
        </w:rPr>
      </w:pPr>
      <w:r w:rsidRPr="00BE7794">
        <w:rPr>
          <w:rFonts w:ascii="Arial" w:hAnsi="Arial" w:cs="Arial"/>
          <w:b/>
          <w:lang w:val="es-ES"/>
        </w:rPr>
        <w:t>FORMULARIO A</w:t>
      </w:r>
    </w:p>
    <w:p w:rsidR="00BE7794" w:rsidRPr="00BE7794" w:rsidRDefault="00BE7794" w:rsidP="00BE7794">
      <w:pPr>
        <w:spacing w:before="120" w:after="120"/>
        <w:jc w:val="both"/>
        <w:outlineLvl w:val="0"/>
        <w:rPr>
          <w:rFonts w:ascii="Arial" w:hAnsi="Arial" w:cs="Arial"/>
          <w:sz w:val="20"/>
          <w:lang w:val="es-ES"/>
        </w:rPr>
      </w:pPr>
      <w:r w:rsidRPr="00BE7794">
        <w:rPr>
          <w:rFonts w:ascii="Arial" w:hAnsi="Arial" w:cs="Arial"/>
          <w:sz w:val="20"/>
          <w:lang w:val="es-ES"/>
        </w:rPr>
        <w:t xml:space="preserve">VIVIENDAS QUE ACCEDEN AL SERVICIO DE AGUA POR RED </w:t>
      </w:r>
    </w:p>
    <w:p w:rsidR="00BE7794" w:rsidRPr="00BE7794" w:rsidRDefault="00BE7794" w:rsidP="00BE7794">
      <w:pPr>
        <w:jc w:val="both"/>
        <w:rPr>
          <w:rFonts w:ascii="Comic Sans MS" w:hAnsi="Comic Sans MS" w:cs="Arial"/>
          <w:b/>
          <w:sz w:val="18"/>
          <w:lang w:val="es-ES_tradnl"/>
        </w:rPr>
      </w:pPr>
    </w:p>
    <w:p w:rsidR="00BE7794" w:rsidRPr="00BE7794" w:rsidRDefault="00BE7794" w:rsidP="00BE7794">
      <w:pPr>
        <w:jc w:val="both"/>
        <w:rPr>
          <w:rFonts w:ascii="Arial" w:hAnsi="Arial" w:cs="Arial"/>
          <w:sz w:val="20"/>
          <w:lang w:val="es-ES"/>
        </w:rPr>
      </w:pPr>
      <w:r w:rsidRPr="00BE7794">
        <w:rPr>
          <w:rFonts w:ascii="Comic Sans MS" w:hAnsi="Comic Sans MS" w:cs="Arial"/>
          <w:b/>
          <w:sz w:val="18"/>
          <w:lang w:val="es-ES_tradnl"/>
        </w:rPr>
        <w:t xml:space="preserve">P1. </w:t>
      </w:r>
      <w:r w:rsidRPr="00BE7794">
        <w:rPr>
          <w:rFonts w:ascii="Comic Sans MS" w:hAnsi="Comic Sans MS" w:cs="Arial"/>
          <w:sz w:val="18"/>
          <w:lang w:val="es-ES_tradnl"/>
        </w:rPr>
        <w:t>¿Precio pagado por el agua?</w:t>
      </w:r>
    </w:p>
    <w:tbl>
      <w:tblPr>
        <w:tblStyle w:val="TableGrid2"/>
        <w:tblW w:w="4928" w:type="dxa"/>
        <w:tblLayout w:type="fixed"/>
        <w:tblLook w:val="04A0" w:firstRow="1" w:lastRow="0" w:firstColumn="1" w:lastColumn="0" w:noHBand="0" w:noVBand="1"/>
      </w:tblPr>
      <w:tblGrid>
        <w:gridCol w:w="2943"/>
        <w:gridCol w:w="993"/>
        <w:gridCol w:w="992"/>
      </w:tblGrid>
      <w:tr w:rsidR="00BE7794" w:rsidRPr="00BE7794" w:rsidTr="00122302">
        <w:trPr>
          <w:trHeight w:val="655"/>
        </w:trPr>
        <w:tc>
          <w:tcPr>
            <w:tcW w:w="2943" w:type="dxa"/>
            <w:vAlign w:val="center"/>
          </w:tcPr>
          <w:p w:rsidR="00BE7794" w:rsidRPr="00BE7794" w:rsidRDefault="00BE7794" w:rsidP="00BE7794">
            <w:pPr>
              <w:rPr>
                <w:rFonts w:ascii="Arial" w:hAnsi="Arial" w:cs="Arial"/>
                <w:sz w:val="18"/>
              </w:rPr>
            </w:pPr>
            <w:r w:rsidRPr="00BE7794">
              <w:rPr>
                <w:rFonts w:ascii="Arial" w:hAnsi="Arial" w:cs="Arial"/>
                <w:sz w:val="18"/>
              </w:rPr>
              <w:t>¿A que período de consumo corresponde la última factura de agua?</w:t>
            </w:r>
          </w:p>
        </w:tc>
        <w:tc>
          <w:tcPr>
            <w:tcW w:w="1985" w:type="dxa"/>
            <w:gridSpan w:val="2"/>
            <w:vAlign w:val="bottom"/>
          </w:tcPr>
          <w:p w:rsidR="00BE7794" w:rsidRPr="00BE7794" w:rsidRDefault="00BE7794" w:rsidP="00BE7794">
            <w:pPr>
              <w:tabs>
                <w:tab w:val="left" w:pos="1876"/>
              </w:tabs>
              <w:ind w:right="34"/>
              <w:rPr>
                <w:rFonts w:ascii="Arial" w:hAnsi="Arial" w:cs="Arial"/>
                <w:sz w:val="20"/>
              </w:rPr>
            </w:pPr>
            <w:r w:rsidRPr="00BE7794">
              <w:rPr>
                <w:rFonts w:ascii="Arial" w:hAnsi="Arial" w:cs="Arial"/>
                <w:sz w:val="20"/>
              </w:rPr>
              <w:t>(mes)</w:t>
            </w:r>
          </w:p>
          <w:p w:rsidR="00BE7794" w:rsidRPr="00BE7794" w:rsidRDefault="00BE7794" w:rsidP="00BE7794">
            <w:pPr>
              <w:tabs>
                <w:tab w:val="left" w:pos="1876"/>
              </w:tabs>
              <w:ind w:right="34"/>
              <w:rPr>
                <w:rFonts w:ascii="Arial" w:hAnsi="Arial" w:cs="Arial"/>
                <w:sz w:val="20"/>
              </w:rPr>
            </w:pPr>
          </w:p>
          <w:p w:rsidR="00BE7794" w:rsidRPr="00BE7794" w:rsidRDefault="00BE7794" w:rsidP="00BE7794">
            <w:pPr>
              <w:tabs>
                <w:tab w:val="left" w:pos="1876"/>
              </w:tabs>
              <w:ind w:right="34"/>
              <w:rPr>
                <w:rFonts w:ascii="Comic Sans MS" w:hAnsi="Comic Sans MS" w:cs="Arial"/>
                <w:b/>
                <w:sz w:val="18"/>
                <w:lang w:val="es-ES_tradnl"/>
              </w:rPr>
            </w:pPr>
            <w:r w:rsidRPr="00BE7794">
              <w:rPr>
                <w:rFonts w:ascii="Arial" w:hAnsi="Arial" w:cs="Arial"/>
                <w:sz w:val="20"/>
              </w:rPr>
              <w:t xml:space="preserve"> .…………………...</w:t>
            </w:r>
          </w:p>
        </w:tc>
      </w:tr>
      <w:tr w:rsidR="00BE7794" w:rsidRPr="00BE7794" w:rsidTr="00122302">
        <w:trPr>
          <w:trHeight w:val="509"/>
        </w:trPr>
        <w:tc>
          <w:tcPr>
            <w:tcW w:w="2943"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¿Cuántos m3 de agua consumió según la última factura?</w:t>
            </w:r>
          </w:p>
        </w:tc>
        <w:tc>
          <w:tcPr>
            <w:tcW w:w="1985" w:type="dxa"/>
            <w:gridSpan w:val="2"/>
            <w:vAlign w:val="bottom"/>
          </w:tcPr>
          <w:p w:rsidR="00BE7794" w:rsidRPr="00BE7794" w:rsidRDefault="00BE7794" w:rsidP="00BE7794">
            <w:pPr>
              <w:tabs>
                <w:tab w:val="left" w:pos="1876"/>
              </w:tabs>
              <w:ind w:right="501"/>
              <w:rPr>
                <w:rFonts w:ascii="Arial" w:hAnsi="Arial" w:cs="Arial"/>
                <w:sz w:val="20"/>
                <w:lang w:val="es-ES"/>
              </w:rPr>
            </w:pPr>
          </w:p>
          <w:p w:rsidR="00BE7794" w:rsidRPr="00BE7794" w:rsidRDefault="00BE7794" w:rsidP="00BE7794">
            <w:pPr>
              <w:tabs>
                <w:tab w:val="left" w:pos="1876"/>
              </w:tabs>
              <w:ind w:right="34"/>
              <w:rPr>
                <w:rFonts w:ascii="Comic Sans MS" w:hAnsi="Comic Sans MS" w:cs="Arial"/>
                <w:b/>
                <w:sz w:val="18"/>
                <w:lang w:val="es-ES_tradnl"/>
              </w:rPr>
            </w:pPr>
            <w:r w:rsidRPr="00BE7794">
              <w:rPr>
                <w:rFonts w:ascii="Arial" w:hAnsi="Arial" w:cs="Arial"/>
                <w:sz w:val="20"/>
              </w:rPr>
              <w:t>……………………... m3/</w:t>
            </w:r>
            <w:r w:rsidRPr="00BE7794">
              <w:rPr>
                <w:rFonts w:ascii="Arial" w:hAnsi="Arial" w:cs="Arial"/>
                <w:b/>
                <w:sz w:val="20"/>
              </w:rPr>
              <w:t>mes</w:t>
            </w:r>
          </w:p>
        </w:tc>
      </w:tr>
      <w:tr w:rsidR="00BE7794" w:rsidRPr="00BE7794" w:rsidTr="00122302">
        <w:tc>
          <w:tcPr>
            <w:tcW w:w="2943" w:type="dxa"/>
            <w:vAlign w:val="center"/>
          </w:tcPr>
          <w:p w:rsidR="00BE7794" w:rsidRPr="00BE7794" w:rsidRDefault="00BE7794" w:rsidP="00BE7794">
            <w:pPr>
              <w:rPr>
                <w:rFonts w:ascii="Arial" w:hAnsi="Arial" w:cs="Arial"/>
                <w:sz w:val="18"/>
              </w:rPr>
            </w:pPr>
            <w:r w:rsidRPr="00BE7794">
              <w:rPr>
                <w:rFonts w:ascii="Arial" w:hAnsi="Arial" w:cs="Arial"/>
                <w:sz w:val="18"/>
                <w:lang w:val="es-ES"/>
              </w:rPr>
              <w:t xml:space="preserve">¿Cuánto pagó por el servicio en la última factura? </w:t>
            </w:r>
            <w:r w:rsidRPr="00BE7794">
              <w:rPr>
                <w:rFonts w:ascii="Arial" w:hAnsi="Arial" w:cs="Arial"/>
                <w:sz w:val="18"/>
              </w:rPr>
              <w:t>(monto total)</w:t>
            </w:r>
          </w:p>
        </w:tc>
        <w:tc>
          <w:tcPr>
            <w:tcW w:w="1985" w:type="dxa"/>
            <w:gridSpan w:val="2"/>
            <w:vAlign w:val="bottom"/>
          </w:tcPr>
          <w:p w:rsidR="00BE7794" w:rsidRPr="00BE7794" w:rsidRDefault="00BE7794" w:rsidP="00BE7794">
            <w:pPr>
              <w:tabs>
                <w:tab w:val="left" w:pos="1876"/>
              </w:tabs>
              <w:rPr>
                <w:rFonts w:ascii="Comic Sans MS" w:hAnsi="Comic Sans MS" w:cs="Arial"/>
                <w:b/>
                <w:sz w:val="18"/>
                <w:lang w:val="es-ES_tradnl"/>
              </w:rPr>
            </w:pPr>
            <w:r w:rsidRPr="00BE7794">
              <w:rPr>
                <w:rFonts w:ascii="Arial" w:hAnsi="Arial" w:cs="Arial"/>
                <w:sz w:val="20"/>
              </w:rPr>
              <w:t>……………………... $/mes</w:t>
            </w:r>
          </w:p>
        </w:tc>
      </w:tr>
      <w:tr w:rsidR="00BE7794" w:rsidRPr="00BE7794" w:rsidTr="00122302">
        <w:trPr>
          <w:trHeight w:val="483"/>
        </w:trPr>
        <w:tc>
          <w:tcPr>
            <w:tcW w:w="2943"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¿Qué tarifa por m3 le cobraron? (si el servicio es medido)</w:t>
            </w:r>
          </w:p>
        </w:tc>
        <w:tc>
          <w:tcPr>
            <w:tcW w:w="1985" w:type="dxa"/>
            <w:gridSpan w:val="2"/>
            <w:vAlign w:val="bottom"/>
          </w:tcPr>
          <w:p w:rsidR="00BE7794" w:rsidRPr="00BE7794" w:rsidRDefault="00BE7794" w:rsidP="00BE7794">
            <w:pPr>
              <w:rPr>
                <w:rFonts w:ascii="Arial" w:hAnsi="Arial" w:cs="Arial"/>
                <w:sz w:val="20"/>
                <w:lang w:val="es-ES"/>
              </w:rPr>
            </w:pPr>
          </w:p>
          <w:p w:rsidR="00BE7794" w:rsidRPr="00BE7794" w:rsidRDefault="00BE7794" w:rsidP="00BE7794">
            <w:pPr>
              <w:rPr>
                <w:rFonts w:ascii="Comic Sans MS" w:hAnsi="Comic Sans MS" w:cs="Arial"/>
                <w:b/>
                <w:sz w:val="18"/>
                <w:lang w:val="es-ES_tradnl"/>
              </w:rPr>
            </w:pPr>
            <w:r w:rsidRPr="00BE7794">
              <w:rPr>
                <w:rFonts w:ascii="Arial" w:hAnsi="Arial" w:cs="Arial"/>
                <w:sz w:val="20"/>
              </w:rPr>
              <w:t>……………………... $/m3</w:t>
            </w:r>
          </w:p>
        </w:tc>
      </w:tr>
      <w:tr w:rsidR="00BE7794" w:rsidRPr="00BE7794" w:rsidTr="00122302">
        <w:tc>
          <w:tcPr>
            <w:tcW w:w="2943"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El importe qué pagó incluye el servicio de desagüe cloacal</w:t>
            </w:r>
          </w:p>
        </w:tc>
        <w:tc>
          <w:tcPr>
            <w:tcW w:w="993" w:type="dxa"/>
            <w:vAlign w:val="center"/>
          </w:tcPr>
          <w:p w:rsidR="00BE7794" w:rsidRPr="00BE7794" w:rsidRDefault="00BE7794" w:rsidP="00BE7794">
            <w:pPr>
              <w:jc w:val="center"/>
              <w:rPr>
                <w:rFonts w:ascii="Comic Sans MS" w:hAnsi="Comic Sans MS" w:cs="Arial"/>
                <w:b/>
                <w:sz w:val="18"/>
                <w:lang w:val="es-ES_tradnl"/>
              </w:rPr>
            </w:pPr>
            <w:r w:rsidRPr="00BE7794">
              <w:rPr>
                <w:sz w:val="18"/>
              </w:rPr>
              <w:t xml:space="preserve">NO </w:t>
            </w: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t xml:space="preserve"> </w:t>
            </w:r>
            <w:r w:rsidRPr="00BE7794">
              <w:rPr>
                <w:sz w:val="12"/>
              </w:rPr>
              <w:t>(0)</w:t>
            </w:r>
          </w:p>
        </w:tc>
        <w:tc>
          <w:tcPr>
            <w:tcW w:w="992" w:type="dxa"/>
            <w:vAlign w:val="center"/>
          </w:tcPr>
          <w:p w:rsidR="00BE7794" w:rsidRPr="00BE7794" w:rsidRDefault="00BE7794" w:rsidP="00BE7794">
            <w:pPr>
              <w:jc w:val="center"/>
              <w:rPr>
                <w:rFonts w:ascii="Comic Sans MS" w:hAnsi="Comic Sans MS" w:cs="Arial"/>
                <w:b/>
                <w:sz w:val="18"/>
                <w:lang w:val="es-ES_tradnl"/>
              </w:rPr>
            </w:pPr>
            <w:r w:rsidRPr="00BE7794">
              <w:rPr>
                <w:sz w:val="18"/>
              </w:rPr>
              <w:t xml:space="preserve">SI  </w:t>
            </w:r>
            <w:r w:rsidRPr="00BE7794">
              <w:fldChar w:fldCharType="begin">
                <w:ffData>
                  <w:name w:val="Casilla1"/>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t xml:space="preserve"> </w:t>
            </w:r>
            <w:r w:rsidRPr="00BE7794">
              <w:rPr>
                <w:sz w:val="12"/>
              </w:rPr>
              <w:t>(1)</w:t>
            </w:r>
          </w:p>
        </w:tc>
      </w:tr>
      <w:tr w:rsidR="00BE7794" w:rsidRPr="00BE7794" w:rsidTr="00122302">
        <w:tc>
          <w:tcPr>
            <w:tcW w:w="2943"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Si no lo incluye, ¿cuánto pagó por el servicio en la última factura?</w:t>
            </w:r>
          </w:p>
        </w:tc>
        <w:tc>
          <w:tcPr>
            <w:tcW w:w="1985" w:type="dxa"/>
            <w:gridSpan w:val="2"/>
            <w:vAlign w:val="bottom"/>
          </w:tcPr>
          <w:p w:rsidR="00BE7794" w:rsidRPr="00BE7794" w:rsidRDefault="00BE7794" w:rsidP="00BE7794">
            <w:pPr>
              <w:rPr>
                <w:rFonts w:ascii="Comic Sans MS" w:hAnsi="Comic Sans MS" w:cs="Arial"/>
                <w:b/>
                <w:sz w:val="18"/>
                <w:lang w:val="es-ES_tradnl"/>
              </w:rPr>
            </w:pPr>
            <w:r w:rsidRPr="00BE7794">
              <w:rPr>
                <w:rFonts w:ascii="Arial" w:hAnsi="Arial" w:cs="Arial"/>
                <w:sz w:val="20"/>
              </w:rPr>
              <w:t>……………………... $/mes</w:t>
            </w:r>
          </w:p>
        </w:tc>
      </w:tr>
    </w:tbl>
    <w:p w:rsidR="00BE7794" w:rsidRPr="00BE7794" w:rsidRDefault="00BE7794" w:rsidP="00BE7794">
      <w:pPr>
        <w:jc w:val="both"/>
        <w:rPr>
          <w:rFonts w:ascii="Comic Sans MS" w:hAnsi="Comic Sans MS" w:cs="Arial"/>
          <w:b/>
          <w:sz w:val="14"/>
          <w:szCs w:val="14"/>
          <w:lang w:val="es-ES_tradnl"/>
        </w:rPr>
      </w:pPr>
    </w:p>
    <w:p w:rsidR="00BE7794" w:rsidRPr="00BE7794" w:rsidRDefault="00BE7794" w:rsidP="00BE7794">
      <w:pPr>
        <w:spacing w:before="120" w:after="120"/>
        <w:jc w:val="both"/>
        <w:outlineLvl w:val="0"/>
        <w:rPr>
          <w:rFonts w:ascii="Arial" w:hAnsi="Arial" w:cs="Arial"/>
          <w:b/>
          <w:lang w:val="es-ES"/>
        </w:rPr>
      </w:pPr>
      <w:r w:rsidRPr="00BE7794">
        <w:rPr>
          <w:rFonts w:ascii="Arial" w:hAnsi="Arial" w:cs="Arial"/>
          <w:b/>
          <w:lang w:val="es-ES"/>
        </w:rPr>
        <w:t>FORMULARIO B</w:t>
      </w:r>
    </w:p>
    <w:p w:rsidR="00BE7794" w:rsidRPr="00BE7794" w:rsidRDefault="00BE7794" w:rsidP="00BE7794">
      <w:pPr>
        <w:spacing w:before="120" w:after="120"/>
        <w:jc w:val="both"/>
        <w:outlineLvl w:val="0"/>
        <w:rPr>
          <w:rFonts w:ascii="Arial" w:hAnsi="Arial" w:cs="Arial"/>
          <w:sz w:val="20"/>
          <w:lang w:val="es-ES"/>
        </w:rPr>
      </w:pPr>
      <w:r w:rsidRPr="00BE7794">
        <w:rPr>
          <w:rFonts w:ascii="Arial" w:hAnsi="Arial" w:cs="Arial"/>
          <w:sz w:val="20"/>
          <w:lang w:val="es-ES"/>
        </w:rPr>
        <w:t xml:space="preserve">VIVIENDAS CON POZO DE AGUA </w:t>
      </w:r>
    </w:p>
    <w:p w:rsidR="00BE7794" w:rsidRPr="00BE7794" w:rsidRDefault="00BE7794" w:rsidP="00BE7794">
      <w:pPr>
        <w:jc w:val="both"/>
        <w:rPr>
          <w:rFonts w:ascii="Arial" w:hAnsi="Arial" w:cs="Arial"/>
          <w:sz w:val="20"/>
          <w:lang w:val="es-ES"/>
        </w:rPr>
      </w:pPr>
      <w:r w:rsidRPr="00BE7794">
        <w:rPr>
          <w:rFonts w:ascii="Comic Sans MS" w:hAnsi="Comic Sans MS" w:cs="Arial"/>
          <w:b/>
          <w:sz w:val="18"/>
          <w:lang w:val="es-ES_tradnl"/>
        </w:rPr>
        <w:t xml:space="preserve">P2. </w:t>
      </w:r>
      <w:r w:rsidRPr="00BE7794">
        <w:rPr>
          <w:rFonts w:ascii="Comic Sans MS" w:hAnsi="Comic Sans MS" w:cs="Arial"/>
          <w:sz w:val="18"/>
          <w:lang w:val="es-ES_tradnl"/>
        </w:rPr>
        <w:t>¿Podría indicarme la potencia de su motor?</w:t>
      </w:r>
    </w:p>
    <w:p w:rsidR="00BE7794" w:rsidRPr="00BE7794" w:rsidRDefault="00BE7794" w:rsidP="00BE7794">
      <w:pPr>
        <w:spacing w:before="120"/>
        <w:jc w:val="both"/>
        <w:rPr>
          <w:rFonts w:ascii="Arial" w:hAnsi="Arial" w:cs="Arial"/>
          <w:sz w:val="18"/>
          <w:szCs w:val="22"/>
          <w:lang w:val="pt-BR"/>
        </w:rPr>
      </w:pPr>
      <w:r w:rsidRPr="00BE7794">
        <w:rPr>
          <w:rFonts w:ascii="Arial" w:hAnsi="Arial" w:cs="Arial"/>
          <w:sz w:val="16"/>
          <w:lang w:val="es-ES"/>
        </w:rPr>
        <w:t xml:space="preserve"> </w:t>
      </w:r>
      <w:r w:rsidRPr="00BE7794">
        <w:rPr>
          <w:rFonts w:ascii="Arial" w:hAnsi="Arial" w:cs="Arial"/>
          <w:sz w:val="16"/>
          <w:lang w:val="pt-BR"/>
        </w:rPr>
        <w:t>(HP o Kw/h)  _________________</w:t>
      </w:r>
      <w:r w:rsidRPr="00BE7794">
        <w:rPr>
          <w:rFonts w:ascii="Arial" w:hAnsi="Arial" w:cs="Arial"/>
          <w:sz w:val="18"/>
          <w:szCs w:val="22"/>
          <w:lang w:val="pt-BR"/>
        </w:rPr>
        <w:t xml:space="preserve">  </w:t>
      </w:r>
      <w:r w:rsidRPr="00BE7794">
        <w:rPr>
          <w:rFonts w:ascii="Arial" w:hAnsi="Arial" w:cs="Arial"/>
          <w:sz w:val="18"/>
          <w:szCs w:val="22"/>
          <w:lang w:val="pt-BR"/>
        </w:rPr>
        <w:tab/>
      </w:r>
      <w:r w:rsidRPr="00BE7794">
        <w:rPr>
          <w:rFonts w:ascii="Arial" w:hAnsi="Arial" w:cs="Arial"/>
          <w:sz w:val="18"/>
          <w:szCs w:val="22"/>
          <w:lang w:val="pt-BR"/>
        </w:rPr>
        <w:tab/>
        <w:t xml:space="preserve">Ns/Nc </w:t>
      </w:r>
      <w:r w:rsidRPr="00BE7794">
        <w:fldChar w:fldCharType="begin">
          <w:ffData>
            <w:name w:val="Casilla1"/>
            <w:enabled/>
            <w:calcOnExit w:val="0"/>
            <w:checkBox>
              <w:sizeAuto/>
              <w:default w:val="0"/>
            </w:checkBox>
          </w:ffData>
        </w:fldChar>
      </w:r>
      <w:r w:rsidRPr="00BE7794">
        <w:rPr>
          <w:lang w:val="pt-BR"/>
        </w:rPr>
        <w:instrText xml:space="preserve"> FORMCHECKBOX </w:instrText>
      </w:r>
      <w:r w:rsidR="007310B6">
        <w:fldChar w:fldCharType="separate"/>
      </w:r>
      <w:r w:rsidRPr="00BE7794">
        <w:fldChar w:fldCharType="end"/>
      </w:r>
      <w:r w:rsidRPr="00BE7794">
        <w:rPr>
          <w:lang w:val="pt-BR"/>
        </w:rPr>
        <w:t xml:space="preserve"> </w:t>
      </w:r>
      <w:r w:rsidRPr="00BE7794">
        <w:rPr>
          <w:sz w:val="14"/>
          <w:lang w:val="pt-BR"/>
        </w:rPr>
        <w:t>(99)</w:t>
      </w:r>
    </w:p>
    <w:p w:rsidR="00BE7794" w:rsidRPr="00BE7794" w:rsidRDefault="00BE7794" w:rsidP="00BE7794">
      <w:pPr>
        <w:jc w:val="both"/>
        <w:rPr>
          <w:rFonts w:ascii="Comic Sans MS" w:hAnsi="Comic Sans MS" w:cs="Arial"/>
          <w:b/>
          <w:sz w:val="14"/>
          <w:lang w:val="pt-BR"/>
        </w:rPr>
      </w:pPr>
    </w:p>
    <w:p w:rsidR="00BE7794" w:rsidRPr="00BE7794" w:rsidRDefault="00BE7794" w:rsidP="00BE7794">
      <w:pPr>
        <w:jc w:val="both"/>
        <w:outlineLvl w:val="0"/>
        <w:rPr>
          <w:rFonts w:ascii="Arial" w:hAnsi="Arial" w:cs="Arial"/>
          <w:sz w:val="20"/>
          <w:lang w:val="es-ES"/>
        </w:rPr>
      </w:pPr>
      <w:r w:rsidRPr="00BE7794">
        <w:rPr>
          <w:rFonts w:ascii="Comic Sans MS" w:hAnsi="Comic Sans MS" w:cs="Arial"/>
          <w:b/>
          <w:sz w:val="18"/>
          <w:lang w:val="es-ES_tradnl"/>
        </w:rPr>
        <w:t xml:space="preserve">P3. </w:t>
      </w:r>
      <w:r w:rsidRPr="00BE7794">
        <w:rPr>
          <w:rFonts w:ascii="Comic Sans MS" w:hAnsi="Comic Sans MS" w:cs="Arial"/>
          <w:sz w:val="18"/>
          <w:lang w:val="es-ES_tradnl"/>
        </w:rPr>
        <w:t>¿Cuánto tiempo permanece encendido el motor durante el día?</w:t>
      </w:r>
    </w:p>
    <w:tbl>
      <w:tblPr>
        <w:tblW w:w="2660" w:type="dxa"/>
        <w:jc w:val="center"/>
        <w:tblInd w:w="1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
        <w:gridCol w:w="1739"/>
      </w:tblGrid>
      <w:tr w:rsidR="00BE7794" w:rsidRPr="00BE7794" w:rsidTr="00122302">
        <w:trPr>
          <w:trHeight w:val="442"/>
          <w:jc w:val="center"/>
        </w:trPr>
        <w:tc>
          <w:tcPr>
            <w:tcW w:w="1077" w:type="dxa"/>
            <w:vAlign w:val="center"/>
          </w:tcPr>
          <w:p w:rsidR="00BE7794" w:rsidRPr="00BE7794" w:rsidRDefault="00BE7794" w:rsidP="00BE7794">
            <w:pPr>
              <w:rPr>
                <w:rFonts w:ascii="Arial" w:hAnsi="Arial" w:cs="Arial"/>
                <w:sz w:val="18"/>
              </w:rPr>
            </w:pPr>
            <w:r w:rsidRPr="00BE7794">
              <w:rPr>
                <w:rFonts w:ascii="Arial" w:hAnsi="Arial" w:cs="Arial"/>
                <w:sz w:val="18"/>
              </w:rPr>
              <w:t>Verano</w:t>
            </w:r>
          </w:p>
        </w:tc>
        <w:tc>
          <w:tcPr>
            <w:tcW w:w="1583" w:type="dxa"/>
            <w:vAlign w:val="bottom"/>
          </w:tcPr>
          <w:p w:rsidR="00BE7794" w:rsidRPr="00BE7794" w:rsidRDefault="00BE7794" w:rsidP="00BE7794">
            <w:pPr>
              <w:jc w:val="right"/>
              <w:rPr>
                <w:rFonts w:ascii="Arial" w:hAnsi="Arial" w:cs="Arial"/>
                <w:sz w:val="20"/>
              </w:rPr>
            </w:pPr>
            <w:r w:rsidRPr="00BE7794">
              <w:rPr>
                <w:rFonts w:ascii="Arial" w:hAnsi="Arial" w:cs="Arial"/>
                <w:sz w:val="20"/>
              </w:rPr>
              <w:t>…………….horas</w:t>
            </w:r>
          </w:p>
        </w:tc>
      </w:tr>
      <w:tr w:rsidR="00BE7794" w:rsidRPr="00BE7794" w:rsidTr="00122302">
        <w:trPr>
          <w:trHeight w:val="420"/>
          <w:jc w:val="center"/>
        </w:trPr>
        <w:tc>
          <w:tcPr>
            <w:tcW w:w="1077" w:type="dxa"/>
            <w:vAlign w:val="center"/>
          </w:tcPr>
          <w:p w:rsidR="00BE7794" w:rsidRPr="00BE7794" w:rsidRDefault="00BE7794" w:rsidP="00BE7794">
            <w:pPr>
              <w:rPr>
                <w:rFonts w:ascii="Arial" w:hAnsi="Arial" w:cs="Arial"/>
                <w:sz w:val="18"/>
              </w:rPr>
            </w:pPr>
            <w:r w:rsidRPr="00BE7794">
              <w:rPr>
                <w:rFonts w:ascii="Arial" w:hAnsi="Arial" w:cs="Arial"/>
                <w:sz w:val="18"/>
              </w:rPr>
              <w:t>Invierno</w:t>
            </w:r>
          </w:p>
        </w:tc>
        <w:tc>
          <w:tcPr>
            <w:tcW w:w="1583" w:type="dxa"/>
            <w:vAlign w:val="bottom"/>
          </w:tcPr>
          <w:p w:rsidR="00BE7794" w:rsidRPr="00BE7794" w:rsidRDefault="00BE7794" w:rsidP="00BE7794">
            <w:pPr>
              <w:jc w:val="right"/>
              <w:rPr>
                <w:rFonts w:ascii="Arial" w:hAnsi="Arial" w:cs="Arial"/>
                <w:sz w:val="20"/>
              </w:rPr>
            </w:pPr>
            <w:r w:rsidRPr="00BE7794">
              <w:rPr>
                <w:rFonts w:ascii="Arial" w:hAnsi="Arial" w:cs="Arial"/>
                <w:sz w:val="20"/>
              </w:rPr>
              <w:t>…………….horas</w:t>
            </w:r>
          </w:p>
        </w:tc>
      </w:tr>
    </w:tbl>
    <w:p w:rsidR="00BE7794" w:rsidRPr="00BE7794" w:rsidRDefault="00BE7794" w:rsidP="00BE7794">
      <w:pPr>
        <w:jc w:val="both"/>
        <w:rPr>
          <w:rFonts w:ascii="Arial" w:hAnsi="Arial" w:cs="Arial"/>
          <w:sz w:val="16"/>
        </w:rPr>
      </w:pPr>
    </w:p>
    <w:p w:rsidR="00BE7794" w:rsidRPr="00BE7794" w:rsidRDefault="00BE7794" w:rsidP="00BE7794">
      <w:pPr>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P4. </w:t>
      </w:r>
      <w:r w:rsidRPr="00BE7794">
        <w:rPr>
          <w:rFonts w:ascii="Comic Sans MS" w:hAnsi="Comic Sans MS" w:cs="Arial"/>
          <w:sz w:val="18"/>
          <w:lang w:val="es-ES_tradnl"/>
        </w:rPr>
        <w:t>¿Tiene idea de cual es el caudal de la bomba?</w:t>
      </w:r>
    </w:p>
    <w:p w:rsidR="00BE7794" w:rsidRPr="00BE7794" w:rsidRDefault="00BE7794" w:rsidP="00BE7794">
      <w:pPr>
        <w:ind w:firstLine="709"/>
        <w:jc w:val="both"/>
        <w:outlineLvl w:val="0"/>
        <w:rPr>
          <w:rFonts w:ascii="Comic Sans MS" w:hAnsi="Comic Sans MS" w:cs="Arial"/>
          <w:sz w:val="16"/>
          <w:lang w:val="es-ES"/>
        </w:rPr>
      </w:pPr>
      <w:r w:rsidRPr="00BE7794">
        <w:rPr>
          <w:rFonts w:ascii="Comic Sans MS" w:hAnsi="Comic Sans MS" w:cs="Arial"/>
          <w:sz w:val="18"/>
          <w:lang w:val="es-ES_tradnl"/>
        </w:rPr>
        <w:t xml:space="preserve">  </w:t>
      </w:r>
      <w:r w:rsidRPr="00BE7794">
        <w:rPr>
          <w:sz w:val="18"/>
          <w:lang w:val="es-ES"/>
        </w:rPr>
        <w:t xml:space="preserve">NO </w:t>
      </w:r>
      <w:r w:rsidRPr="00BE7794">
        <w:fldChar w:fldCharType="begin">
          <w:ffData>
            <w:name w:val="Casilla2"/>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(0)</w:t>
      </w:r>
      <w:r w:rsidRPr="00BE7794">
        <w:rPr>
          <w:rFonts w:ascii="Comic Sans MS" w:hAnsi="Comic Sans MS" w:cs="Arial"/>
          <w:sz w:val="16"/>
          <w:lang w:val="es-ES"/>
        </w:rPr>
        <w:t xml:space="preserve"> (Pasa a preg 5) </w:t>
      </w:r>
      <w:r w:rsidRPr="00BE7794">
        <w:rPr>
          <w:rFonts w:ascii="Comic Sans MS" w:hAnsi="Comic Sans MS" w:cs="Arial"/>
          <w:sz w:val="16"/>
          <w:lang w:val="es-ES"/>
        </w:rPr>
        <w:tab/>
      </w:r>
    </w:p>
    <w:p w:rsidR="00BE7794" w:rsidRPr="00BE7794" w:rsidRDefault="00BE7794" w:rsidP="00BE7794">
      <w:pPr>
        <w:rPr>
          <w:rFonts w:ascii="Comic Sans MS" w:hAnsi="Comic Sans MS" w:cs="Arial"/>
          <w:sz w:val="16"/>
          <w:lang w:val="es-ES"/>
        </w:rPr>
      </w:pPr>
      <w:r w:rsidRPr="00BE7794">
        <w:rPr>
          <w:rFonts w:ascii="Comic Sans MS" w:hAnsi="Comic Sans MS" w:cs="Arial"/>
          <w:sz w:val="16"/>
          <w:lang w:val="es-ES"/>
        </w:rPr>
        <w:t xml:space="preserve">   </w:t>
      </w:r>
      <w:r w:rsidRPr="00BE7794">
        <w:rPr>
          <w:rFonts w:ascii="Comic Sans MS" w:hAnsi="Comic Sans MS" w:cs="Arial"/>
          <w:sz w:val="16"/>
          <w:lang w:val="es-ES"/>
        </w:rPr>
        <w:tab/>
        <w:t xml:space="preserve">   </w:t>
      </w:r>
      <w:r w:rsidRPr="00BE7794">
        <w:rPr>
          <w:sz w:val="18"/>
          <w:lang w:val="es-ES"/>
        </w:rPr>
        <w:t xml:space="preserve">SI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 xml:space="preserve">(1) </w:t>
      </w:r>
      <w:r w:rsidRPr="00BE7794">
        <w:rPr>
          <w:rFonts w:ascii="Comic Sans MS" w:hAnsi="Comic Sans MS" w:cs="Arial"/>
          <w:sz w:val="16"/>
          <w:lang w:val="es-ES"/>
        </w:rPr>
        <w:t>(Continua)</w:t>
      </w:r>
    </w:p>
    <w:p w:rsidR="00BE7794" w:rsidRPr="00BE7794" w:rsidRDefault="00BE7794" w:rsidP="00BE7794">
      <w:pPr>
        <w:jc w:val="both"/>
        <w:outlineLvl w:val="0"/>
        <w:rPr>
          <w:rFonts w:ascii="Comic Sans MS" w:hAnsi="Comic Sans MS" w:cs="Arial"/>
          <w:sz w:val="12"/>
          <w:lang w:val="es-ES_tradnl"/>
        </w:rPr>
      </w:pPr>
    </w:p>
    <w:p w:rsidR="00BE7794" w:rsidRPr="00BE7794" w:rsidRDefault="00BE7794" w:rsidP="00BE7794">
      <w:pPr>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P4.1 </w:t>
      </w:r>
      <w:r w:rsidRPr="00BE7794">
        <w:rPr>
          <w:rFonts w:ascii="Comic Sans MS" w:hAnsi="Comic Sans MS" w:cs="Arial"/>
          <w:sz w:val="18"/>
          <w:lang w:val="es-ES_tradnl"/>
        </w:rPr>
        <w:t>¿Puede indicarme cuantos litros por hora bombea su bomba?</w:t>
      </w:r>
    </w:p>
    <w:p w:rsidR="00BE7794" w:rsidRPr="00BE7794" w:rsidRDefault="00BE7794" w:rsidP="00BE7794">
      <w:pPr>
        <w:spacing w:before="120"/>
        <w:jc w:val="both"/>
        <w:rPr>
          <w:rFonts w:ascii="Comic Sans MS" w:hAnsi="Comic Sans MS" w:cs="Arial"/>
          <w:sz w:val="18"/>
          <w:lang w:val="es-ES_tradnl"/>
        </w:rPr>
      </w:pPr>
      <w:r w:rsidRPr="00BE7794">
        <w:rPr>
          <w:rFonts w:ascii="Arial" w:hAnsi="Arial" w:cs="Arial"/>
          <w:sz w:val="16"/>
          <w:lang w:val="es-ES"/>
        </w:rPr>
        <w:t>Litros / hora  _________________</w:t>
      </w:r>
      <w:r w:rsidRPr="00BE7794">
        <w:rPr>
          <w:rFonts w:ascii="Arial" w:hAnsi="Arial" w:cs="Arial"/>
          <w:sz w:val="18"/>
          <w:szCs w:val="22"/>
          <w:lang w:val="es-ES"/>
        </w:rPr>
        <w:t xml:space="preserve">  </w:t>
      </w:r>
      <w:r w:rsidRPr="00BE7794">
        <w:rPr>
          <w:rFonts w:ascii="Arial" w:hAnsi="Arial" w:cs="Arial"/>
          <w:sz w:val="18"/>
          <w:szCs w:val="22"/>
          <w:lang w:val="es-ES"/>
        </w:rPr>
        <w:tab/>
      </w:r>
      <w:r w:rsidRPr="00BE7794">
        <w:rPr>
          <w:rFonts w:ascii="Arial" w:hAnsi="Arial" w:cs="Arial"/>
          <w:sz w:val="18"/>
          <w:szCs w:val="22"/>
          <w:lang w:val="es-ES"/>
        </w:rPr>
        <w:tab/>
        <w:t xml:space="preserve">Ns/Nc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rPr>
          <w:rFonts w:ascii="Comic Sans MS" w:hAnsi="Comic Sans MS" w:cs="Arial"/>
          <w:b/>
          <w:sz w:val="12"/>
          <w:lang w:val="es-ES_tradnl"/>
        </w:rPr>
      </w:pPr>
    </w:p>
    <w:p w:rsidR="00BE7794" w:rsidRPr="00BE7794" w:rsidRDefault="00BE7794" w:rsidP="00BE7794">
      <w:pPr>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P5 </w:t>
      </w:r>
      <w:r w:rsidRPr="00BE7794">
        <w:rPr>
          <w:rFonts w:ascii="Comic Sans MS" w:hAnsi="Comic Sans MS" w:cs="Arial"/>
          <w:sz w:val="18"/>
          <w:lang w:val="es-ES_tradnl"/>
        </w:rPr>
        <w:t>¿Qué profundidad tiene su pozo?</w:t>
      </w:r>
    </w:p>
    <w:p w:rsidR="00BE7794" w:rsidRPr="00BE7794" w:rsidRDefault="00BE7794" w:rsidP="00BE7794">
      <w:pPr>
        <w:spacing w:before="120"/>
        <w:jc w:val="both"/>
        <w:rPr>
          <w:sz w:val="14"/>
          <w:lang w:val="es-ES"/>
        </w:rPr>
      </w:pPr>
      <w:r w:rsidRPr="00BE7794">
        <w:rPr>
          <w:rFonts w:ascii="Arial" w:hAnsi="Arial" w:cs="Arial"/>
          <w:sz w:val="16"/>
          <w:lang w:val="es-ES"/>
        </w:rPr>
        <w:t>metros _________________</w:t>
      </w:r>
      <w:r w:rsidRPr="00BE7794">
        <w:rPr>
          <w:rFonts w:ascii="Arial" w:hAnsi="Arial" w:cs="Arial"/>
          <w:sz w:val="18"/>
          <w:szCs w:val="22"/>
          <w:lang w:val="es-ES"/>
        </w:rPr>
        <w:t xml:space="preserve">  </w:t>
      </w:r>
      <w:r w:rsidRPr="00BE7794">
        <w:rPr>
          <w:rFonts w:ascii="Arial" w:hAnsi="Arial" w:cs="Arial"/>
          <w:sz w:val="18"/>
          <w:szCs w:val="22"/>
          <w:lang w:val="es-ES"/>
        </w:rPr>
        <w:tab/>
      </w:r>
      <w:r w:rsidRPr="00BE7794">
        <w:rPr>
          <w:rFonts w:ascii="Arial" w:hAnsi="Arial" w:cs="Arial"/>
          <w:sz w:val="18"/>
          <w:szCs w:val="22"/>
          <w:lang w:val="es-ES"/>
        </w:rPr>
        <w:tab/>
        <w:t xml:space="preserve">Ns/Nc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rPr>
          <w:sz w:val="12"/>
          <w:lang w:val="es-ES"/>
        </w:rPr>
      </w:pPr>
    </w:p>
    <w:p w:rsidR="00BE7794" w:rsidRPr="00BE7794" w:rsidRDefault="00BE7794" w:rsidP="00BE7794">
      <w:pPr>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P6 </w:t>
      </w:r>
      <w:r w:rsidRPr="00BE7794">
        <w:rPr>
          <w:rFonts w:ascii="Comic Sans MS" w:hAnsi="Comic Sans MS" w:cs="Arial"/>
          <w:sz w:val="18"/>
          <w:lang w:val="es-ES_tradnl"/>
        </w:rPr>
        <w:t>¿Cuánto le costaría construir un pozo nuevo?</w:t>
      </w:r>
    </w:p>
    <w:p w:rsidR="00BE7794" w:rsidRPr="00BE7794" w:rsidRDefault="00BE7794" w:rsidP="00BE7794">
      <w:pPr>
        <w:spacing w:before="120"/>
        <w:jc w:val="both"/>
        <w:outlineLvl w:val="0"/>
        <w:rPr>
          <w:sz w:val="14"/>
          <w:lang w:val="es-ES"/>
        </w:rPr>
      </w:pPr>
      <w:r w:rsidRPr="00BE7794">
        <w:rPr>
          <w:rFonts w:ascii="Arial" w:hAnsi="Arial" w:cs="Arial"/>
          <w:sz w:val="16"/>
          <w:lang w:val="es-ES"/>
        </w:rPr>
        <w:t>$  _____________________</w:t>
      </w:r>
      <w:r w:rsidRPr="00BE7794">
        <w:rPr>
          <w:rFonts w:ascii="Arial" w:hAnsi="Arial" w:cs="Arial"/>
          <w:sz w:val="18"/>
          <w:szCs w:val="22"/>
          <w:lang w:val="es-ES"/>
        </w:rPr>
        <w:t xml:space="preserve">  </w:t>
      </w:r>
      <w:r w:rsidRPr="00BE7794">
        <w:rPr>
          <w:rFonts w:ascii="Arial" w:hAnsi="Arial" w:cs="Arial"/>
          <w:sz w:val="18"/>
          <w:szCs w:val="22"/>
          <w:lang w:val="es-ES"/>
        </w:rPr>
        <w:tab/>
      </w:r>
      <w:r w:rsidRPr="00BE7794">
        <w:rPr>
          <w:rFonts w:ascii="Arial" w:hAnsi="Arial" w:cs="Arial"/>
          <w:sz w:val="18"/>
          <w:szCs w:val="22"/>
          <w:lang w:val="es-ES"/>
        </w:rPr>
        <w:tab/>
        <w:t xml:space="preserve">Ns/Nc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rPr>
          <w:sz w:val="12"/>
          <w:lang w:val="es-ES"/>
        </w:rPr>
      </w:pPr>
    </w:p>
    <w:p w:rsidR="00BE7794" w:rsidRPr="00BE7794" w:rsidRDefault="00BE7794" w:rsidP="00BE7794">
      <w:pPr>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P7 </w:t>
      </w:r>
      <w:r w:rsidRPr="00BE7794">
        <w:rPr>
          <w:rFonts w:ascii="Comic Sans MS" w:hAnsi="Comic Sans MS" w:cs="Arial"/>
          <w:sz w:val="18"/>
          <w:lang w:val="es-ES_tradnl"/>
        </w:rPr>
        <w:t>¿Qué antigüedad tiene su pozo de agua?</w:t>
      </w:r>
    </w:p>
    <w:p w:rsidR="00BE7794" w:rsidRPr="00BE7794" w:rsidRDefault="00BE7794" w:rsidP="00BE7794">
      <w:pPr>
        <w:spacing w:before="120"/>
        <w:jc w:val="both"/>
        <w:rPr>
          <w:rFonts w:ascii="Comic Sans MS" w:hAnsi="Comic Sans MS" w:cs="Arial"/>
          <w:b/>
          <w:sz w:val="18"/>
          <w:lang w:val="es-ES_tradnl"/>
        </w:rPr>
      </w:pPr>
      <w:r w:rsidRPr="00BE7794">
        <w:rPr>
          <w:rFonts w:ascii="Arial" w:hAnsi="Arial" w:cs="Arial"/>
          <w:sz w:val="16"/>
          <w:lang w:val="es-ES"/>
        </w:rPr>
        <w:t>Años _ _________________</w:t>
      </w:r>
      <w:r w:rsidRPr="00BE7794">
        <w:rPr>
          <w:rFonts w:ascii="Arial" w:hAnsi="Arial" w:cs="Arial"/>
          <w:sz w:val="18"/>
          <w:szCs w:val="22"/>
          <w:lang w:val="es-ES"/>
        </w:rPr>
        <w:t xml:space="preserve">  </w:t>
      </w:r>
      <w:r w:rsidRPr="00BE7794">
        <w:rPr>
          <w:rFonts w:ascii="Arial" w:hAnsi="Arial" w:cs="Arial"/>
          <w:sz w:val="18"/>
          <w:szCs w:val="22"/>
          <w:lang w:val="es-ES"/>
        </w:rPr>
        <w:tab/>
      </w:r>
      <w:r w:rsidRPr="00BE7794">
        <w:rPr>
          <w:rFonts w:ascii="Arial" w:hAnsi="Arial" w:cs="Arial"/>
          <w:sz w:val="18"/>
          <w:szCs w:val="22"/>
          <w:lang w:val="es-ES"/>
        </w:rPr>
        <w:tab/>
        <w:t xml:space="preserve">Ns/Nc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outlineLvl w:val="0"/>
        <w:rPr>
          <w:rFonts w:ascii="Arial" w:hAnsi="Arial" w:cs="Arial"/>
          <w:b/>
          <w:sz w:val="14"/>
          <w:lang w:val="es-ES"/>
        </w:rPr>
      </w:pPr>
    </w:p>
    <w:p w:rsidR="00BE7794" w:rsidRPr="00BE7794" w:rsidRDefault="00BE7794" w:rsidP="00BE7794">
      <w:pPr>
        <w:spacing w:before="120" w:after="120"/>
        <w:jc w:val="both"/>
        <w:outlineLvl w:val="0"/>
        <w:rPr>
          <w:rFonts w:ascii="Arial" w:hAnsi="Arial" w:cs="Arial"/>
          <w:b/>
          <w:lang w:val="es-ES"/>
        </w:rPr>
      </w:pPr>
      <w:r w:rsidRPr="00BE7794">
        <w:rPr>
          <w:rFonts w:ascii="Arial" w:hAnsi="Arial" w:cs="Arial"/>
          <w:b/>
          <w:lang w:val="es-ES"/>
        </w:rPr>
        <w:t>FORMULARIO C</w:t>
      </w:r>
    </w:p>
    <w:p w:rsidR="00BE7794" w:rsidRPr="00BE7794" w:rsidRDefault="00BE7794" w:rsidP="00BE7794">
      <w:pPr>
        <w:spacing w:before="120" w:after="120"/>
        <w:jc w:val="both"/>
        <w:outlineLvl w:val="0"/>
        <w:rPr>
          <w:rFonts w:ascii="Arial" w:hAnsi="Arial" w:cs="Arial"/>
          <w:sz w:val="20"/>
          <w:lang w:val="es-ES"/>
        </w:rPr>
      </w:pPr>
      <w:r w:rsidRPr="00BE7794">
        <w:rPr>
          <w:rFonts w:ascii="Arial" w:hAnsi="Arial" w:cs="Arial"/>
          <w:sz w:val="20"/>
          <w:lang w:val="es-ES"/>
        </w:rPr>
        <w:t xml:space="preserve">VIVIENDAS CON POZO CIEGO Y/O CAMARA SEPTICA </w:t>
      </w: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P8 </w:t>
      </w:r>
      <w:r w:rsidRPr="00BE7794">
        <w:rPr>
          <w:rFonts w:ascii="Comic Sans MS" w:hAnsi="Comic Sans MS" w:cs="Arial"/>
          <w:sz w:val="18"/>
          <w:lang w:val="es-ES_tradnl"/>
        </w:rPr>
        <w:t>¿Cómo vacía el pozo ciego, letrina o cámara séptica?</w:t>
      </w:r>
    </w:p>
    <w:tbl>
      <w:tblPr>
        <w:tblStyle w:val="TableGrid2"/>
        <w:tblW w:w="4882" w:type="dxa"/>
        <w:tblLook w:val="04A0" w:firstRow="1" w:lastRow="0" w:firstColumn="1" w:lastColumn="0" w:noHBand="0" w:noVBand="1"/>
      </w:tblPr>
      <w:tblGrid>
        <w:gridCol w:w="3936"/>
        <w:gridCol w:w="946"/>
      </w:tblGrid>
      <w:tr w:rsidR="00BE7794" w:rsidRPr="00BE7794" w:rsidTr="00122302">
        <w:tc>
          <w:tcPr>
            <w:tcW w:w="3936" w:type="dxa"/>
            <w:vAlign w:val="center"/>
          </w:tcPr>
          <w:p w:rsidR="00BE7794" w:rsidRPr="00BE7794" w:rsidRDefault="00BE7794" w:rsidP="00BE7794">
            <w:pPr>
              <w:rPr>
                <w:rFonts w:ascii="Arial" w:hAnsi="Arial" w:cs="Arial"/>
                <w:sz w:val="18"/>
              </w:rPr>
            </w:pPr>
            <w:r w:rsidRPr="00BE7794">
              <w:rPr>
                <w:rFonts w:ascii="Arial" w:hAnsi="Arial" w:cs="Arial"/>
                <w:sz w:val="18"/>
              </w:rPr>
              <w:t>“Bomba chupadora” propia</w:t>
            </w:r>
          </w:p>
        </w:tc>
        <w:tc>
          <w:tcPr>
            <w:tcW w:w="946"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(1)</w:t>
            </w:r>
          </w:p>
        </w:tc>
      </w:tr>
      <w:tr w:rsidR="00BE7794" w:rsidRPr="00BE7794" w:rsidTr="00122302">
        <w:tc>
          <w:tcPr>
            <w:tcW w:w="3936"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“Bomba chupadora” que pertenezca a los vecinos u otras personas</w:t>
            </w:r>
          </w:p>
        </w:tc>
        <w:tc>
          <w:tcPr>
            <w:tcW w:w="946"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(2)</w:t>
            </w:r>
          </w:p>
        </w:tc>
      </w:tr>
      <w:tr w:rsidR="00BE7794" w:rsidRPr="00BE7794" w:rsidTr="00122302">
        <w:tc>
          <w:tcPr>
            <w:tcW w:w="3936" w:type="dxa"/>
            <w:vAlign w:val="center"/>
          </w:tcPr>
          <w:p w:rsidR="00BE7794" w:rsidRPr="00BE7794" w:rsidRDefault="00BE7794" w:rsidP="00BE7794">
            <w:pPr>
              <w:rPr>
                <w:rFonts w:ascii="Arial" w:hAnsi="Arial" w:cs="Arial"/>
                <w:sz w:val="18"/>
              </w:rPr>
            </w:pPr>
            <w:r w:rsidRPr="00BE7794">
              <w:rPr>
                <w:rFonts w:ascii="Arial" w:hAnsi="Arial" w:cs="Arial"/>
                <w:sz w:val="18"/>
              </w:rPr>
              <w:t>Servicio público o privado (camiones atmosféricos)</w:t>
            </w:r>
          </w:p>
        </w:tc>
        <w:tc>
          <w:tcPr>
            <w:tcW w:w="946"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(3)</w:t>
            </w:r>
          </w:p>
        </w:tc>
      </w:tr>
      <w:tr w:rsidR="00BE7794" w:rsidRPr="00BE7794" w:rsidTr="00122302">
        <w:tc>
          <w:tcPr>
            <w:tcW w:w="3936" w:type="dxa"/>
            <w:vAlign w:val="center"/>
          </w:tcPr>
          <w:p w:rsidR="00BE7794" w:rsidRPr="00BE7794" w:rsidRDefault="00BE7794" w:rsidP="00BE7794">
            <w:pPr>
              <w:rPr>
                <w:rFonts w:ascii="Arial" w:hAnsi="Arial" w:cs="Arial"/>
                <w:sz w:val="18"/>
              </w:rPr>
            </w:pPr>
            <w:r w:rsidRPr="00BE7794">
              <w:rPr>
                <w:rFonts w:ascii="Arial" w:hAnsi="Arial" w:cs="Arial"/>
                <w:sz w:val="18"/>
              </w:rPr>
              <w:t>No necesita vaciar</w:t>
            </w:r>
          </w:p>
        </w:tc>
        <w:tc>
          <w:tcPr>
            <w:tcW w:w="946"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(4)</w:t>
            </w:r>
          </w:p>
        </w:tc>
      </w:tr>
    </w:tbl>
    <w:p w:rsidR="00BE7794" w:rsidRPr="00BE7794" w:rsidRDefault="00BE7794" w:rsidP="00BE7794">
      <w:pPr>
        <w:jc w:val="both"/>
        <w:rPr>
          <w:rFonts w:ascii="Comic Sans MS" w:hAnsi="Comic Sans MS" w:cs="Arial"/>
          <w:b/>
          <w:sz w:val="18"/>
          <w:lang w:val="es-ES_tradnl"/>
        </w:rPr>
      </w:pP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P9 </w:t>
      </w:r>
      <w:r w:rsidRPr="00BE7794">
        <w:rPr>
          <w:rFonts w:ascii="Comic Sans MS" w:hAnsi="Comic Sans MS" w:cs="Arial"/>
          <w:sz w:val="18"/>
          <w:lang w:val="es-ES_tradnl"/>
        </w:rPr>
        <w:t>¿Cuánto paga por el servicio para vaciar el pozo o cámara séptica?</w:t>
      </w:r>
    </w:p>
    <w:p w:rsidR="00BE7794" w:rsidRPr="00BE7794" w:rsidRDefault="00BE7794" w:rsidP="00BE7794">
      <w:pPr>
        <w:spacing w:before="120"/>
        <w:jc w:val="both"/>
        <w:rPr>
          <w:rFonts w:ascii="Arial" w:hAnsi="Arial" w:cs="Arial"/>
          <w:spacing w:val="0"/>
          <w:sz w:val="20"/>
          <w:szCs w:val="24"/>
          <w:lang w:val="es-ES"/>
        </w:rPr>
      </w:pPr>
      <w:r w:rsidRPr="00BE7794">
        <w:rPr>
          <w:rFonts w:ascii="Arial" w:hAnsi="Arial" w:cs="Arial"/>
          <w:spacing w:val="0"/>
          <w:sz w:val="16"/>
          <w:szCs w:val="24"/>
          <w:lang w:val="es-ES"/>
        </w:rPr>
        <w:t>$ cada vez  _____________________</w:t>
      </w:r>
      <w:r w:rsidRPr="00BE7794">
        <w:rPr>
          <w:rFonts w:ascii="Arial" w:hAnsi="Arial" w:cs="Arial"/>
          <w:spacing w:val="0"/>
          <w:sz w:val="18"/>
          <w:szCs w:val="22"/>
          <w:lang w:val="es-ES"/>
        </w:rPr>
        <w:t xml:space="preserve">  </w:t>
      </w:r>
      <w:r w:rsidRPr="00BE7794">
        <w:rPr>
          <w:rFonts w:ascii="Arial" w:hAnsi="Arial" w:cs="Arial"/>
          <w:spacing w:val="0"/>
          <w:sz w:val="18"/>
          <w:szCs w:val="22"/>
          <w:lang w:val="es-ES"/>
        </w:rPr>
        <w:tab/>
      </w:r>
      <w:r w:rsidRPr="00BE7794">
        <w:rPr>
          <w:rFonts w:ascii="Arial" w:hAnsi="Arial" w:cs="Arial"/>
          <w:spacing w:val="0"/>
          <w:sz w:val="18"/>
          <w:szCs w:val="22"/>
          <w:lang w:val="es-ES"/>
        </w:rPr>
        <w:tab/>
        <w:t xml:space="preserve">Ns/Nc </w:t>
      </w:r>
      <w:r w:rsidRPr="00BE7794">
        <w:rPr>
          <w:spacing w:val="0"/>
          <w:szCs w:val="24"/>
          <w:lang w:val="es-ES"/>
        </w:rPr>
        <w:fldChar w:fldCharType="begin">
          <w:ffData>
            <w:name w:val="Casilla1"/>
            <w:enabled/>
            <w:calcOnExit w:val="0"/>
            <w:checkBox>
              <w:sizeAuto/>
              <w:default w:val="0"/>
            </w:checkBox>
          </w:ffData>
        </w:fldChar>
      </w:r>
      <w:r w:rsidRPr="00BE7794">
        <w:rPr>
          <w:spacing w:val="0"/>
          <w:szCs w:val="24"/>
          <w:lang w:val="es-ES"/>
        </w:rPr>
        <w:instrText xml:space="preserve"> FORMCHECKBOX </w:instrText>
      </w:r>
      <w:r w:rsidR="007310B6">
        <w:rPr>
          <w:spacing w:val="0"/>
          <w:szCs w:val="24"/>
          <w:lang w:val="es-ES"/>
        </w:rPr>
      </w:r>
      <w:r w:rsidR="007310B6">
        <w:rPr>
          <w:spacing w:val="0"/>
          <w:szCs w:val="24"/>
          <w:lang w:val="es-ES"/>
        </w:rPr>
        <w:fldChar w:fldCharType="separate"/>
      </w:r>
      <w:r w:rsidRPr="00BE7794">
        <w:rPr>
          <w:spacing w:val="0"/>
          <w:szCs w:val="24"/>
          <w:lang w:val="es-ES"/>
        </w:rPr>
        <w:fldChar w:fldCharType="end"/>
      </w:r>
      <w:r w:rsidRPr="00BE7794">
        <w:rPr>
          <w:spacing w:val="0"/>
          <w:szCs w:val="24"/>
          <w:lang w:val="es-ES"/>
        </w:rPr>
        <w:t xml:space="preserve"> </w:t>
      </w:r>
      <w:r w:rsidRPr="00BE7794">
        <w:rPr>
          <w:spacing w:val="0"/>
          <w:sz w:val="14"/>
          <w:szCs w:val="24"/>
          <w:lang w:val="es-ES"/>
        </w:rPr>
        <w:t>(99)</w:t>
      </w:r>
    </w:p>
    <w:p w:rsidR="00BE7794" w:rsidRPr="00BE7794" w:rsidRDefault="00BE7794" w:rsidP="00BE7794">
      <w:pPr>
        <w:jc w:val="both"/>
        <w:rPr>
          <w:rFonts w:ascii="Comic Sans MS" w:hAnsi="Comic Sans MS" w:cs="Arial"/>
          <w:b/>
          <w:sz w:val="12"/>
          <w:szCs w:val="12"/>
          <w:lang w:val="es-ES_tradnl"/>
        </w:rPr>
      </w:pP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P10 </w:t>
      </w:r>
      <w:r w:rsidRPr="00BE7794">
        <w:rPr>
          <w:rFonts w:ascii="Comic Sans MS" w:hAnsi="Comic Sans MS" w:cs="Arial"/>
          <w:sz w:val="18"/>
          <w:lang w:val="es-ES_tradnl"/>
        </w:rPr>
        <w:t>¿Cuántas veces al año necesita vaciar?</w:t>
      </w:r>
    </w:p>
    <w:p w:rsidR="00BE7794" w:rsidRPr="00BE7794" w:rsidRDefault="00BE7794" w:rsidP="00BE7794">
      <w:pPr>
        <w:spacing w:before="120"/>
        <w:jc w:val="both"/>
        <w:rPr>
          <w:rFonts w:ascii="Arial" w:hAnsi="Arial" w:cs="Arial"/>
          <w:spacing w:val="0"/>
          <w:sz w:val="20"/>
          <w:szCs w:val="24"/>
          <w:lang w:val="es-ES"/>
        </w:rPr>
      </w:pPr>
      <w:r w:rsidRPr="00BE7794">
        <w:rPr>
          <w:rFonts w:ascii="Arial" w:hAnsi="Arial" w:cs="Arial"/>
          <w:spacing w:val="0"/>
          <w:sz w:val="16"/>
          <w:szCs w:val="24"/>
          <w:lang w:val="es-ES"/>
        </w:rPr>
        <w:t>_____________________</w:t>
      </w:r>
      <w:r w:rsidRPr="00BE7794">
        <w:rPr>
          <w:rFonts w:ascii="Arial" w:hAnsi="Arial" w:cs="Arial"/>
          <w:spacing w:val="0"/>
          <w:sz w:val="18"/>
          <w:szCs w:val="22"/>
          <w:lang w:val="es-ES"/>
        </w:rPr>
        <w:t xml:space="preserve">  veces al año</w:t>
      </w:r>
      <w:r w:rsidRPr="00BE7794">
        <w:rPr>
          <w:rFonts w:ascii="Arial" w:hAnsi="Arial" w:cs="Arial"/>
          <w:spacing w:val="0"/>
          <w:sz w:val="18"/>
          <w:szCs w:val="22"/>
          <w:lang w:val="es-ES"/>
        </w:rPr>
        <w:tab/>
        <w:t xml:space="preserve">Ns/Nc </w:t>
      </w:r>
      <w:r w:rsidRPr="00BE7794">
        <w:rPr>
          <w:spacing w:val="0"/>
          <w:szCs w:val="24"/>
          <w:lang w:val="es-ES"/>
        </w:rPr>
        <w:fldChar w:fldCharType="begin">
          <w:ffData>
            <w:name w:val="Casilla1"/>
            <w:enabled/>
            <w:calcOnExit w:val="0"/>
            <w:checkBox>
              <w:sizeAuto/>
              <w:default w:val="0"/>
            </w:checkBox>
          </w:ffData>
        </w:fldChar>
      </w:r>
      <w:r w:rsidRPr="00BE7794">
        <w:rPr>
          <w:spacing w:val="0"/>
          <w:szCs w:val="24"/>
          <w:lang w:val="es-ES"/>
        </w:rPr>
        <w:instrText xml:space="preserve"> FORMCHECKBOX </w:instrText>
      </w:r>
      <w:r w:rsidR="007310B6">
        <w:rPr>
          <w:spacing w:val="0"/>
          <w:szCs w:val="24"/>
          <w:lang w:val="es-ES"/>
        </w:rPr>
      </w:r>
      <w:r w:rsidR="007310B6">
        <w:rPr>
          <w:spacing w:val="0"/>
          <w:szCs w:val="24"/>
          <w:lang w:val="es-ES"/>
        </w:rPr>
        <w:fldChar w:fldCharType="separate"/>
      </w:r>
      <w:r w:rsidRPr="00BE7794">
        <w:rPr>
          <w:spacing w:val="0"/>
          <w:szCs w:val="24"/>
          <w:lang w:val="es-ES"/>
        </w:rPr>
        <w:fldChar w:fldCharType="end"/>
      </w:r>
      <w:r w:rsidRPr="00BE7794">
        <w:rPr>
          <w:spacing w:val="0"/>
          <w:szCs w:val="24"/>
          <w:lang w:val="es-ES"/>
        </w:rPr>
        <w:t xml:space="preserve"> </w:t>
      </w:r>
      <w:r w:rsidRPr="00BE7794">
        <w:rPr>
          <w:spacing w:val="0"/>
          <w:sz w:val="14"/>
          <w:szCs w:val="24"/>
          <w:lang w:val="es-ES"/>
        </w:rPr>
        <w:t>(99)</w:t>
      </w:r>
    </w:p>
    <w:p w:rsidR="00BE7794" w:rsidRPr="00BE7794" w:rsidRDefault="00BE7794" w:rsidP="00BE7794">
      <w:pPr>
        <w:spacing w:before="120" w:after="120"/>
        <w:ind w:left="426"/>
        <w:jc w:val="both"/>
        <w:outlineLvl w:val="0"/>
        <w:rPr>
          <w:rFonts w:ascii="Arial" w:hAnsi="Arial" w:cs="Arial"/>
          <w:spacing w:val="0"/>
          <w:sz w:val="20"/>
          <w:szCs w:val="24"/>
          <w:lang w:val="es-ES"/>
        </w:rPr>
      </w:pPr>
    </w:p>
    <w:p w:rsidR="00BE7794" w:rsidRPr="00BE7794" w:rsidRDefault="00BE7794" w:rsidP="00BE7794">
      <w:pPr>
        <w:spacing w:before="120" w:after="120"/>
        <w:jc w:val="both"/>
        <w:outlineLvl w:val="0"/>
        <w:rPr>
          <w:rFonts w:ascii="Arial" w:hAnsi="Arial" w:cs="Arial"/>
          <w:b/>
          <w:lang w:val="es-ES"/>
        </w:rPr>
      </w:pPr>
      <w:r w:rsidRPr="00BE7794">
        <w:rPr>
          <w:rFonts w:ascii="Arial" w:hAnsi="Arial" w:cs="Arial"/>
          <w:b/>
          <w:lang w:val="es-ES"/>
        </w:rPr>
        <w:t xml:space="preserve">FORMULARIO D </w:t>
      </w:r>
      <w:r w:rsidRPr="00BE7794">
        <w:rPr>
          <w:rFonts w:ascii="Arial" w:hAnsi="Arial" w:cs="Arial"/>
          <w:b/>
          <w:lang w:val="es-ES"/>
        </w:rPr>
        <w:tab/>
      </w:r>
    </w:p>
    <w:p w:rsidR="00BE7794" w:rsidRPr="00BE7794" w:rsidRDefault="00BE7794" w:rsidP="00BE7794">
      <w:pPr>
        <w:spacing w:before="120" w:after="120"/>
        <w:jc w:val="both"/>
        <w:outlineLvl w:val="0"/>
        <w:rPr>
          <w:rFonts w:ascii="Arial" w:hAnsi="Arial" w:cs="Arial"/>
          <w:sz w:val="20"/>
          <w:lang w:val="es-ES"/>
        </w:rPr>
      </w:pPr>
      <w:r w:rsidRPr="00BE7794">
        <w:rPr>
          <w:rFonts w:ascii="Arial" w:hAnsi="Arial" w:cs="Arial"/>
          <w:sz w:val="20"/>
          <w:lang w:val="es-ES"/>
        </w:rPr>
        <w:t>(OBLIGATORIO PARA TODAS LAS VIVIENDAS)</w:t>
      </w: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P11 </w:t>
      </w:r>
      <w:r w:rsidRPr="00BE7794">
        <w:rPr>
          <w:rFonts w:ascii="Comic Sans MS" w:hAnsi="Comic Sans MS" w:cs="Arial"/>
          <w:sz w:val="18"/>
          <w:lang w:val="es-ES_tradnl"/>
        </w:rPr>
        <w:t>¿Podría indicarme cuantas personas viven en su hogar?</w:t>
      </w:r>
    </w:p>
    <w:p w:rsidR="00BE7794" w:rsidRPr="00BE7794" w:rsidRDefault="00BE7794" w:rsidP="00BE7794">
      <w:pPr>
        <w:jc w:val="both"/>
        <w:rPr>
          <w:rFonts w:ascii="Arial" w:hAnsi="Arial" w:cs="Arial"/>
          <w:spacing w:val="0"/>
          <w:sz w:val="20"/>
          <w:szCs w:val="24"/>
          <w:lang w:val="es-ES"/>
        </w:rPr>
      </w:pPr>
      <w:r w:rsidRPr="00BE7794">
        <w:rPr>
          <w:rFonts w:ascii="Arial" w:hAnsi="Arial" w:cs="Arial"/>
          <w:spacing w:val="0"/>
          <w:sz w:val="16"/>
          <w:szCs w:val="24"/>
          <w:lang w:val="es-ES"/>
        </w:rPr>
        <w:t>_____________________</w:t>
      </w:r>
      <w:r w:rsidRPr="00BE7794">
        <w:rPr>
          <w:rFonts w:ascii="Arial" w:hAnsi="Arial" w:cs="Arial"/>
          <w:spacing w:val="0"/>
          <w:sz w:val="18"/>
          <w:szCs w:val="22"/>
          <w:lang w:val="es-ES"/>
        </w:rPr>
        <w:t xml:space="preserve">  personas</w:t>
      </w:r>
      <w:r w:rsidRPr="00BE7794">
        <w:rPr>
          <w:rFonts w:ascii="Arial" w:hAnsi="Arial" w:cs="Arial"/>
          <w:spacing w:val="0"/>
          <w:sz w:val="18"/>
          <w:szCs w:val="22"/>
          <w:lang w:val="es-ES"/>
        </w:rPr>
        <w:tab/>
      </w:r>
      <w:r w:rsidRPr="00BE7794">
        <w:rPr>
          <w:rFonts w:ascii="Arial" w:hAnsi="Arial" w:cs="Arial"/>
          <w:spacing w:val="0"/>
          <w:sz w:val="18"/>
          <w:szCs w:val="22"/>
          <w:lang w:val="es-ES"/>
        </w:rPr>
        <w:tab/>
        <w:t xml:space="preserve">Ns/Nc </w:t>
      </w:r>
      <w:r w:rsidRPr="00BE7794">
        <w:rPr>
          <w:spacing w:val="0"/>
          <w:szCs w:val="24"/>
          <w:lang w:val="es-ES"/>
        </w:rPr>
        <w:fldChar w:fldCharType="begin">
          <w:ffData>
            <w:name w:val="Casilla1"/>
            <w:enabled/>
            <w:calcOnExit w:val="0"/>
            <w:checkBox>
              <w:sizeAuto/>
              <w:default w:val="0"/>
            </w:checkBox>
          </w:ffData>
        </w:fldChar>
      </w:r>
      <w:r w:rsidRPr="00BE7794">
        <w:rPr>
          <w:spacing w:val="0"/>
          <w:szCs w:val="24"/>
          <w:lang w:val="es-ES"/>
        </w:rPr>
        <w:instrText xml:space="preserve"> FORMCHECKBOX </w:instrText>
      </w:r>
      <w:r w:rsidR="007310B6">
        <w:rPr>
          <w:spacing w:val="0"/>
          <w:szCs w:val="24"/>
          <w:lang w:val="es-ES"/>
        </w:rPr>
      </w:r>
      <w:r w:rsidR="007310B6">
        <w:rPr>
          <w:spacing w:val="0"/>
          <w:szCs w:val="24"/>
          <w:lang w:val="es-ES"/>
        </w:rPr>
        <w:fldChar w:fldCharType="separate"/>
      </w:r>
      <w:r w:rsidRPr="00BE7794">
        <w:rPr>
          <w:spacing w:val="0"/>
          <w:szCs w:val="24"/>
          <w:lang w:val="es-ES"/>
        </w:rPr>
        <w:fldChar w:fldCharType="end"/>
      </w:r>
      <w:r w:rsidRPr="00BE7794">
        <w:rPr>
          <w:spacing w:val="0"/>
          <w:szCs w:val="24"/>
          <w:lang w:val="es-ES"/>
        </w:rPr>
        <w:t xml:space="preserve"> </w:t>
      </w:r>
      <w:r w:rsidRPr="00BE7794">
        <w:rPr>
          <w:spacing w:val="0"/>
          <w:sz w:val="14"/>
          <w:szCs w:val="24"/>
          <w:lang w:val="es-ES"/>
        </w:rPr>
        <w:t>(99)</w:t>
      </w:r>
    </w:p>
    <w:p w:rsidR="00BE7794" w:rsidRPr="00BE7794" w:rsidRDefault="00BE7794" w:rsidP="00BE7794">
      <w:pPr>
        <w:jc w:val="both"/>
        <w:outlineLvl w:val="0"/>
        <w:rPr>
          <w:rFonts w:ascii="Arial" w:hAnsi="Arial" w:cs="Arial"/>
          <w:sz w:val="20"/>
          <w:lang w:val="es-ES"/>
        </w:rPr>
      </w:pPr>
    </w:p>
    <w:p w:rsidR="00BE7794" w:rsidRPr="00BE7794" w:rsidRDefault="00BE7794" w:rsidP="00BE7794">
      <w:pPr>
        <w:jc w:val="both"/>
        <w:outlineLvl w:val="0"/>
        <w:rPr>
          <w:rFonts w:ascii="Arial" w:hAnsi="Arial" w:cs="Arial"/>
          <w:sz w:val="20"/>
          <w:lang w:val="es-ES"/>
        </w:rPr>
      </w:pPr>
      <w:r w:rsidRPr="00BE7794">
        <w:rPr>
          <w:rFonts w:ascii="Arial" w:hAnsi="Arial" w:cs="Arial"/>
          <w:sz w:val="20"/>
          <w:lang w:val="es-ES"/>
        </w:rPr>
        <w:t>SOBRE EL CONSUMO DE AGUA</w:t>
      </w:r>
    </w:p>
    <w:p w:rsidR="00BE7794" w:rsidRPr="00BE7794" w:rsidRDefault="00BE7794" w:rsidP="00BE7794">
      <w:pPr>
        <w:spacing w:before="120" w:after="120"/>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P12 </w:t>
      </w:r>
      <w:r w:rsidRPr="00BE7794">
        <w:rPr>
          <w:rFonts w:ascii="Comic Sans MS" w:hAnsi="Comic Sans MS" w:cs="Arial"/>
          <w:sz w:val="18"/>
          <w:lang w:val="es-ES_tradnl"/>
        </w:rPr>
        <w:t>¿Tiene agua caliente?</w:t>
      </w:r>
    </w:p>
    <w:p w:rsidR="00BE7794" w:rsidRPr="00BE7794" w:rsidRDefault="00BE7794" w:rsidP="00BE7794">
      <w:pPr>
        <w:ind w:firstLine="708"/>
        <w:rPr>
          <w:rFonts w:ascii="Comic Sans MS" w:hAnsi="Comic Sans MS" w:cs="Arial"/>
          <w:b/>
          <w:sz w:val="18"/>
          <w:lang w:val="es-ES_tradnl"/>
        </w:rPr>
      </w:pPr>
      <w:r w:rsidRPr="00BE7794">
        <w:rPr>
          <w:rFonts w:ascii="Comic Sans MS" w:hAnsi="Comic Sans MS" w:cs="Arial"/>
          <w:sz w:val="18"/>
          <w:lang w:val="es-ES_tradnl"/>
        </w:rPr>
        <w:t xml:space="preserve">  </w:t>
      </w:r>
      <w:r w:rsidRPr="00BE7794">
        <w:rPr>
          <w:sz w:val="18"/>
          <w:lang w:val="es-ES"/>
        </w:rPr>
        <w:t xml:space="preserve">NO </w:t>
      </w:r>
      <w:r w:rsidRPr="00BE7794">
        <w:fldChar w:fldCharType="begin">
          <w:ffData>
            <w:name w:val="Casilla2"/>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(0)</w:t>
      </w:r>
      <w:r w:rsidRPr="00BE7794">
        <w:rPr>
          <w:rFonts w:ascii="Comic Sans MS" w:hAnsi="Comic Sans MS" w:cs="Arial"/>
          <w:sz w:val="16"/>
          <w:lang w:val="es-ES"/>
        </w:rPr>
        <w:t xml:space="preserve"> </w:t>
      </w:r>
      <w:r w:rsidRPr="00BE7794">
        <w:rPr>
          <w:rFonts w:ascii="Comic Sans MS" w:hAnsi="Comic Sans MS" w:cs="Arial"/>
          <w:sz w:val="16"/>
          <w:lang w:val="es-ES"/>
        </w:rPr>
        <w:tab/>
      </w:r>
      <w:r w:rsidRPr="00BE7794">
        <w:rPr>
          <w:rFonts w:ascii="Comic Sans MS" w:hAnsi="Comic Sans MS" w:cs="Arial"/>
          <w:sz w:val="16"/>
          <w:lang w:val="es-ES"/>
        </w:rPr>
        <w:tab/>
        <w:t xml:space="preserve">   </w:t>
      </w:r>
      <w:r w:rsidRPr="00BE7794">
        <w:rPr>
          <w:sz w:val="18"/>
          <w:lang w:val="es-ES"/>
        </w:rPr>
        <w:t xml:space="preserve">SI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 xml:space="preserve">(1) </w:t>
      </w:r>
    </w:p>
    <w:p w:rsidR="00BE7794" w:rsidRPr="00BE7794" w:rsidRDefault="00BE7794" w:rsidP="00BE7794">
      <w:pPr>
        <w:spacing w:before="120" w:after="120"/>
        <w:jc w:val="both"/>
        <w:outlineLvl w:val="0"/>
        <w:rPr>
          <w:rFonts w:ascii="Arial" w:hAnsi="Arial" w:cs="Arial"/>
          <w:sz w:val="20"/>
          <w:lang w:val="es-ES"/>
        </w:rPr>
      </w:pPr>
      <w:r w:rsidRPr="00BE7794">
        <w:rPr>
          <w:rFonts w:ascii="Comic Sans MS" w:hAnsi="Comic Sans MS" w:cs="Arial"/>
          <w:b/>
          <w:sz w:val="18"/>
          <w:lang w:val="es-ES_tradnl"/>
        </w:rPr>
        <w:t xml:space="preserve">P13 </w:t>
      </w:r>
      <w:r w:rsidRPr="00BE7794">
        <w:rPr>
          <w:rFonts w:ascii="Comic Sans MS" w:hAnsi="Comic Sans MS" w:cs="Arial"/>
          <w:sz w:val="18"/>
          <w:lang w:val="es-ES_tradnl"/>
        </w:rPr>
        <w:t>¿Cómo calienta el agua?</w:t>
      </w: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567"/>
      </w:tblGrid>
      <w:tr w:rsidR="00BE7794" w:rsidRPr="00BE7794" w:rsidTr="00122302">
        <w:trPr>
          <w:trHeight w:val="246"/>
          <w:jc w:val="center"/>
        </w:trPr>
        <w:tc>
          <w:tcPr>
            <w:tcW w:w="1995" w:type="dxa"/>
            <w:vAlign w:val="center"/>
          </w:tcPr>
          <w:p w:rsidR="00BE7794" w:rsidRPr="00BE7794" w:rsidRDefault="00BE7794" w:rsidP="00BE7794">
            <w:pPr>
              <w:rPr>
                <w:rFonts w:ascii="Arial" w:hAnsi="Arial" w:cs="Arial"/>
                <w:sz w:val="18"/>
              </w:rPr>
            </w:pPr>
            <w:r w:rsidRPr="00BE7794">
              <w:rPr>
                <w:rFonts w:ascii="Arial" w:hAnsi="Arial" w:cs="Arial"/>
                <w:sz w:val="18"/>
              </w:rPr>
              <w:t>Calefón a gas</w:t>
            </w:r>
          </w:p>
        </w:tc>
        <w:tc>
          <w:tcPr>
            <w:tcW w:w="567" w:type="dxa"/>
            <w:vAlign w:val="center"/>
          </w:tcPr>
          <w:p w:rsidR="00BE7794" w:rsidRPr="00BE7794" w:rsidRDefault="00BE7794" w:rsidP="00BE7794">
            <w:pPr>
              <w:jc w:val="center"/>
              <w:rPr>
                <w:rFonts w:ascii="Arial" w:hAnsi="Arial" w:cs="Arial"/>
                <w:sz w:val="20"/>
              </w:rPr>
            </w:pPr>
            <w:r w:rsidRPr="00BE7794">
              <w:rPr>
                <w:rFonts w:ascii="Arial" w:hAnsi="Arial" w:cs="Arial"/>
                <w:sz w:val="20"/>
              </w:rPr>
              <w:t>1</w:t>
            </w:r>
          </w:p>
        </w:tc>
      </w:tr>
      <w:tr w:rsidR="00BE7794" w:rsidRPr="00BE7794" w:rsidTr="00122302">
        <w:trPr>
          <w:trHeight w:val="279"/>
          <w:jc w:val="center"/>
        </w:trPr>
        <w:tc>
          <w:tcPr>
            <w:tcW w:w="1995" w:type="dxa"/>
            <w:vAlign w:val="center"/>
          </w:tcPr>
          <w:p w:rsidR="00BE7794" w:rsidRPr="00BE7794" w:rsidRDefault="00BE7794" w:rsidP="00BE7794">
            <w:pPr>
              <w:rPr>
                <w:rFonts w:ascii="Arial" w:hAnsi="Arial" w:cs="Arial"/>
                <w:sz w:val="18"/>
              </w:rPr>
            </w:pPr>
            <w:r w:rsidRPr="00BE7794">
              <w:rPr>
                <w:rFonts w:ascii="Arial" w:hAnsi="Arial" w:cs="Arial"/>
                <w:sz w:val="18"/>
              </w:rPr>
              <w:t>Termotanque</w:t>
            </w:r>
          </w:p>
        </w:tc>
        <w:tc>
          <w:tcPr>
            <w:tcW w:w="567" w:type="dxa"/>
            <w:vAlign w:val="center"/>
          </w:tcPr>
          <w:p w:rsidR="00BE7794" w:rsidRPr="00BE7794" w:rsidRDefault="00BE7794" w:rsidP="00BE7794">
            <w:pPr>
              <w:jc w:val="center"/>
              <w:rPr>
                <w:rFonts w:ascii="Arial" w:hAnsi="Arial" w:cs="Arial"/>
                <w:sz w:val="20"/>
              </w:rPr>
            </w:pPr>
            <w:r w:rsidRPr="00BE7794">
              <w:rPr>
                <w:rFonts w:ascii="Arial" w:hAnsi="Arial" w:cs="Arial"/>
                <w:sz w:val="20"/>
              </w:rPr>
              <w:t>2</w:t>
            </w:r>
          </w:p>
        </w:tc>
      </w:tr>
      <w:tr w:rsidR="00BE7794" w:rsidRPr="00BE7794" w:rsidTr="00122302">
        <w:trPr>
          <w:trHeight w:val="268"/>
          <w:jc w:val="center"/>
        </w:trPr>
        <w:tc>
          <w:tcPr>
            <w:tcW w:w="1995" w:type="dxa"/>
            <w:vAlign w:val="center"/>
          </w:tcPr>
          <w:p w:rsidR="00BE7794" w:rsidRPr="00BE7794" w:rsidRDefault="00BE7794" w:rsidP="00BE7794">
            <w:pPr>
              <w:rPr>
                <w:rFonts w:ascii="Arial" w:hAnsi="Arial" w:cs="Arial"/>
                <w:sz w:val="18"/>
              </w:rPr>
            </w:pPr>
            <w:r w:rsidRPr="00BE7794">
              <w:rPr>
                <w:rFonts w:ascii="Arial" w:hAnsi="Arial" w:cs="Arial"/>
                <w:sz w:val="18"/>
              </w:rPr>
              <w:t>Electricidad</w:t>
            </w:r>
          </w:p>
        </w:tc>
        <w:tc>
          <w:tcPr>
            <w:tcW w:w="567" w:type="dxa"/>
            <w:vAlign w:val="center"/>
          </w:tcPr>
          <w:p w:rsidR="00BE7794" w:rsidRPr="00BE7794" w:rsidRDefault="00BE7794" w:rsidP="00BE7794">
            <w:pPr>
              <w:jc w:val="center"/>
              <w:rPr>
                <w:rFonts w:ascii="Arial" w:hAnsi="Arial" w:cs="Arial"/>
                <w:sz w:val="20"/>
              </w:rPr>
            </w:pPr>
            <w:r w:rsidRPr="00BE7794">
              <w:rPr>
                <w:rFonts w:ascii="Arial" w:hAnsi="Arial" w:cs="Arial"/>
                <w:sz w:val="20"/>
              </w:rPr>
              <w:t>3</w:t>
            </w:r>
          </w:p>
        </w:tc>
      </w:tr>
      <w:tr w:rsidR="00BE7794" w:rsidRPr="00BE7794" w:rsidTr="00122302">
        <w:trPr>
          <w:trHeight w:val="131"/>
          <w:jc w:val="center"/>
        </w:trPr>
        <w:tc>
          <w:tcPr>
            <w:tcW w:w="1995" w:type="dxa"/>
            <w:vAlign w:val="center"/>
          </w:tcPr>
          <w:p w:rsidR="00BE7794" w:rsidRPr="00BE7794" w:rsidRDefault="00BE7794" w:rsidP="00BE7794">
            <w:pPr>
              <w:rPr>
                <w:rFonts w:ascii="Arial" w:hAnsi="Arial" w:cs="Arial"/>
                <w:sz w:val="18"/>
              </w:rPr>
            </w:pPr>
            <w:r w:rsidRPr="00BE7794">
              <w:rPr>
                <w:rFonts w:ascii="Arial" w:hAnsi="Arial" w:cs="Arial"/>
                <w:sz w:val="18"/>
              </w:rPr>
              <w:t>Otros</w:t>
            </w:r>
          </w:p>
        </w:tc>
        <w:tc>
          <w:tcPr>
            <w:tcW w:w="567" w:type="dxa"/>
            <w:vAlign w:val="center"/>
          </w:tcPr>
          <w:p w:rsidR="00BE7794" w:rsidRPr="00BE7794" w:rsidRDefault="00BE7794" w:rsidP="00BE7794">
            <w:pPr>
              <w:jc w:val="center"/>
              <w:rPr>
                <w:rFonts w:ascii="Arial" w:hAnsi="Arial" w:cs="Arial"/>
                <w:sz w:val="20"/>
              </w:rPr>
            </w:pPr>
            <w:r w:rsidRPr="00BE7794">
              <w:rPr>
                <w:rFonts w:ascii="Arial" w:hAnsi="Arial" w:cs="Arial"/>
                <w:sz w:val="20"/>
              </w:rPr>
              <w:t>4</w:t>
            </w:r>
          </w:p>
        </w:tc>
      </w:tr>
    </w:tbl>
    <w:p w:rsidR="00BE7794" w:rsidRPr="00BE7794" w:rsidRDefault="00BE7794" w:rsidP="00BE7794">
      <w:pPr>
        <w:spacing w:before="120" w:after="120"/>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P14 </w:t>
      </w:r>
      <w:r w:rsidRPr="00BE7794">
        <w:rPr>
          <w:rFonts w:ascii="Comic Sans MS" w:hAnsi="Comic Sans MS" w:cs="Arial"/>
          <w:sz w:val="18"/>
          <w:lang w:val="es-ES_tradnl"/>
        </w:rPr>
        <w:t>¿Tiene lavavajillas?</w:t>
      </w:r>
    </w:p>
    <w:p w:rsidR="00BE7794" w:rsidRPr="00BE7794" w:rsidRDefault="00BE7794" w:rsidP="00BE7794">
      <w:pPr>
        <w:ind w:firstLine="708"/>
        <w:rPr>
          <w:rFonts w:ascii="Comic Sans MS" w:hAnsi="Comic Sans MS" w:cs="Arial"/>
          <w:b/>
          <w:sz w:val="18"/>
          <w:lang w:val="es-ES_tradnl"/>
        </w:rPr>
      </w:pPr>
      <w:r w:rsidRPr="00BE7794">
        <w:rPr>
          <w:rFonts w:ascii="Comic Sans MS" w:hAnsi="Comic Sans MS" w:cs="Arial"/>
          <w:sz w:val="18"/>
          <w:lang w:val="es-ES_tradnl"/>
        </w:rPr>
        <w:t xml:space="preserve">  </w:t>
      </w:r>
      <w:r w:rsidRPr="00BE7794">
        <w:rPr>
          <w:sz w:val="18"/>
        </w:rPr>
        <w:t xml:space="preserve">NO </w:t>
      </w: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t xml:space="preserve"> </w:t>
      </w:r>
      <w:r w:rsidRPr="00BE7794">
        <w:rPr>
          <w:sz w:val="12"/>
        </w:rPr>
        <w:t>(0)</w:t>
      </w:r>
      <w:r w:rsidRPr="00BE7794">
        <w:rPr>
          <w:rFonts w:ascii="Comic Sans MS" w:hAnsi="Comic Sans MS" w:cs="Arial"/>
          <w:sz w:val="16"/>
        </w:rPr>
        <w:t xml:space="preserve"> </w:t>
      </w:r>
      <w:r w:rsidRPr="00BE7794">
        <w:rPr>
          <w:rFonts w:ascii="Comic Sans MS" w:hAnsi="Comic Sans MS" w:cs="Arial"/>
          <w:sz w:val="16"/>
        </w:rPr>
        <w:tab/>
      </w:r>
      <w:r w:rsidRPr="00BE7794">
        <w:rPr>
          <w:rFonts w:ascii="Comic Sans MS" w:hAnsi="Comic Sans MS" w:cs="Arial"/>
          <w:sz w:val="16"/>
        </w:rPr>
        <w:tab/>
        <w:t xml:space="preserve">   </w:t>
      </w:r>
      <w:r w:rsidRPr="00BE7794">
        <w:rPr>
          <w:sz w:val="18"/>
        </w:rPr>
        <w:t xml:space="preserve">SI   </w:t>
      </w:r>
      <w:r w:rsidRPr="00BE7794">
        <w:fldChar w:fldCharType="begin">
          <w:ffData>
            <w:name w:val="Casilla1"/>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t xml:space="preserve"> </w:t>
      </w:r>
      <w:r w:rsidRPr="00BE7794">
        <w:rPr>
          <w:sz w:val="12"/>
        </w:rPr>
        <w:t>(1)</w:t>
      </w:r>
    </w:p>
    <w:p w:rsidR="00BE7794" w:rsidRPr="00BE7794" w:rsidRDefault="00BE7794" w:rsidP="00BE7794">
      <w:pPr>
        <w:spacing w:before="120" w:after="120"/>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P15 </w:t>
      </w:r>
      <w:r w:rsidRPr="00BE7794">
        <w:rPr>
          <w:rFonts w:ascii="Comic Sans MS" w:hAnsi="Comic Sans MS" w:cs="Arial"/>
          <w:sz w:val="18"/>
          <w:lang w:val="es-ES_tradnl"/>
        </w:rPr>
        <w:t>¿Tiene lavarropas?</w:t>
      </w:r>
    </w:p>
    <w:p w:rsidR="00BE7794" w:rsidRPr="00BE7794" w:rsidRDefault="00BE7794" w:rsidP="00BE7794">
      <w:pPr>
        <w:ind w:firstLine="708"/>
        <w:rPr>
          <w:rFonts w:ascii="Comic Sans MS" w:hAnsi="Comic Sans MS" w:cs="Arial"/>
          <w:b/>
          <w:sz w:val="18"/>
          <w:lang w:val="es-ES_tradnl"/>
        </w:rPr>
      </w:pPr>
      <w:r w:rsidRPr="00BE7794">
        <w:rPr>
          <w:rFonts w:ascii="Comic Sans MS" w:hAnsi="Comic Sans MS" w:cs="Arial"/>
          <w:sz w:val="18"/>
          <w:lang w:val="es-ES_tradnl"/>
        </w:rPr>
        <w:t xml:space="preserve">  </w:t>
      </w:r>
      <w:r w:rsidRPr="00BE7794">
        <w:rPr>
          <w:sz w:val="18"/>
        </w:rPr>
        <w:t xml:space="preserve">NO </w:t>
      </w: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t xml:space="preserve"> </w:t>
      </w:r>
      <w:r w:rsidRPr="00BE7794">
        <w:rPr>
          <w:sz w:val="12"/>
        </w:rPr>
        <w:t>(0)</w:t>
      </w:r>
      <w:r w:rsidRPr="00BE7794">
        <w:rPr>
          <w:rFonts w:ascii="Comic Sans MS" w:hAnsi="Comic Sans MS" w:cs="Arial"/>
          <w:sz w:val="16"/>
        </w:rPr>
        <w:t xml:space="preserve"> </w:t>
      </w:r>
      <w:r w:rsidRPr="00BE7794">
        <w:rPr>
          <w:rFonts w:ascii="Comic Sans MS" w:hAnsi="Comic Sans MS" w:cs="Arial"/>
          <w:sz w:val="16"/>
        </w:rPr>
        <w:tab/>
      </w:r>
      <w:r w:rsidRPr="00BE7794">
        <w:rPr>
          <w:rFonts w:ascii="Comic Sans MS" w:hAnsi="Comic Sans MS" w:cs="Arial"/>
          <w:sz w:val="16"/>
        </w:rPr>
        <w:tab/>
        <w:t xml:space="preserve">   </w:t>
      </w:r>
      <w:r w:rsidRPr="00BE7794">
        <w:rPr>
          <w:sz w:val="18"/>
        </w:rPr>
        <w:t xml:space="preserve">SI   </w:t>
      </w:r>
      <w:r w:rsidRPr="00BE7794">
        <w:fldChar w:fldCharType="begin">
          <w:ffData>
            <w:name w:val="Casilla1"/>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t xml:space="preserve"> </w:t>
      </w:r>
      <w:r w:rsidRPr="00BE7794">
        <w:rPr>
          <w:sz w:val="12"/>
        </w:rPr>
        <w:t>(1)</w:t>
      </w:r>
    </w:p>
    <w:p w:rsidR="00BE7794" w:rsidRPr="00BE7794" w:rsidRDefault="00BE7794" w:rsidP="00BE7794">
      <w:pPr>
        <w:spacing w:before="120" w:after="120"/>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P16 </w:t>
      </w:r>
      <w:r w:rsidRPr="00BE7794">
        <w:rPr>
          <w:rFonts w:ascii="Comic Sans MS" w:hAnsi="Comic Sans MS" w:cs="Arial"/>
          <w:sz w:val="18"/>
          <w:lang w:val="es-ES_tradnl"/>
        </w:rPr>
        <w:t>¿Tiene jardín?</w:t>
      </w:r>
    </w:p>
    <w:p w:rsidR="00BE7794" w:rsidRPr="00BE7794" w:rsidRDefault="00BE7794" w:rsidP="00BE7794">
      <w:pPr>
        <w:ind w:firstLine="708"/>
        <w:rPr>
          <w:rFonts w:ascii="Comic Sans MS" w:hAnsi="Comic Sans MS" w:cs="Arial"/>
          <w:b/>
          <w:sz w:val="18"/>
          <w:lang w:val="es-ES_tradnl"/>
        </w:rPr>
      </w:pPr>
      <w:r w:rsidRPr="00BE7794">
        <w:rPr>
          <w:rFonts w:ascii="Comic Sans MS" w:hAnsi="Comic Sans MS" w:cs="Arial"/>
          <w:sz w:val="18"/>
          <w:lang w:val="es-ES_tradnl"/>
        </w:rPr>
        <w:t xml:space="preserve">  </w:t>
      </w:r>
      <w:r w:rsidRPr="00BE7794">
        <w:rPr>
          <w:sz w:val="18"/>
        </w:rPr>
        <w:t xml:space="preserve">NO </w:t>
      </w: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t xml:space="preserve"> </w:t>
      </w:r>
      <w:r w:rsidRPr="00BE7794">
        <w:rPr>
          <w:sz w:val="12"/>
        </w:rPr>
        <w:t>(0)</w:t>
      </w:r>
      <w:r w:rsidRPr="00BE7794">
        <w:rPr>
          <w:rFonts w:ascii="Comic Sans MS" w:hAnsi="Comic Sans MS" w:cs="Arial"/>
          <w:sz w:val="16"/>
        </w:rPr>
        <w:t xml:space="preserve"> </w:t>
      </w:r>
      <w:r w:rsidRPr="00BE7794">
        <w:rPr>
          <w:rFonts w:ascii="Comic Sans MS" w:hAnsi="Comic Sans MS" w:cs="Arial"/>
          <w:sz w:val="16"/>
        </w:rPr>
        <w:tab/>
      </w:r>
      <w:r w:rsidRPr="00BE7794">
        <w:rPr>
          <w:rFonts w:ascii="Comic Sans MS" w:hAnsi="Comic Sans MS" w:cs="Arial"/>
          <w:sz w:val="16"/>
        </w:rPr>
        <w:tab/>
        <w:t xml:space="preserve">   </w:t>
      </w:r>
      <w:r w:rsidRPr="00BE7794">
        <w:rPr>
          <w:sz w:val="18"/>
        </w:rPr>
        <w:t xml:space="preserve">SI   </w:t>
      </w:r>
      <w:r w:rsidRPr="00BE7794">
        <w:fldChar w:fldCharType="begin">
          <w:ffData>
            <w:name w:val="Casilla1"/>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t xml:space="preserve"> </w:t>
      </w:r>
      <w:r w:rsidRPr="00BE7794">
        <w:rPr>
          <w:sz w:val="12"/>
        </w:rPr>
        <w:t>(1)</w:t>
      </w:r>
    </w:p>
    <w:p w:rsidR="00BE7794" w:rsidRPr="00BE7794" w:rsidRDefault="00BE7794" w:rsidP="00BE7794">
      <w:pPr>
        <w:jc w:val="both"/>
        <w:rPr>
          <w:rFonts w:ascii="Comic Sans MS" w:hAnsi="Comic Sans MS" w:cs="Arial"/>
          <w:b/>
          <w:sz w:val="18"/>
          <w:lang w:val="es-ES_tradnl"/>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 xml:space="preserve">P17 </w:t>
      </w:r>
      <w:r w:rsidRPr="00BE7794">
        <w:rPr>
          <w:rFonts w:ascii="Comic Sans MS" w:hAnsi="Comic Sans MS" w:cs="Arial"/>
          <w:sz w:val="18"/>
          <w:lang w:val="es-ES_tradnl"/>
        </w:rPr>
        <w:t>¿Tiene jardín?</w:t>
      </w:r>
    </w:p>
    <w:p w:rsidR="00BE7794" w:rsidRPr="00BE7794" w:rsidRDefault="00BE7794" w:rsidP="00BE7794">
      <w:pPr>
        <w:spacing w:before="120"/>
        <w:jc w:val="both"/>
        <w:rPr>
          <w:rFonts w:ascii="Comic Sans MS" w:hAnsi="Comic Sans MS" w:cs="Arial"/>
          <w:sz w:val="18"/>
          <w:lang w:val="es-ES_tradnl"/>
        </w:rPr>
      </w:pPr>
      <w:r w:rsidRPr="00BE7794">
        <w:rPr>
          <w:rFonts w:ascii="Arial" w:hAnsi="Arial" w:cs="Arial"/>
          <w:sz w:val="16"/>
        </w:rPr>
        <w:t>_____________________</w:t>
      </w:r>
      <w:r w:rsidRPr="00BE7794">
        <w:rPr>
          <w:rFonts w:ascii="Arial" w:hAnsi="Arial" w:cs="Arial"/>
          <w:sz w:val="18"/>
          <w:szCs w:val="22"/>
        </w:rPr>
        <w:t xml:space="preserve">  m²</w:t>
      </w:r>
      <w:r w:rsidRPr="00BE7794">
        <w:rPr>
          <w:rFonts w:ascii="Arial" w:hAnsi="Arial" w:cs="Arial"/>
          <w:sz w:val="18"/>
          <w:szCs w:val="22"/>
        </w:rPr>
        <w:tab/>
      </w:r>
      <w:r w:rsidRPr="00BE7794">
        <w:rPr>
          <w:rFonts w:ascii="Arial" w:hAnsi="Arial" w:cs="Arial"/>
          <w:sz w:val="18"/>
          <w:szCs w:val="22"/>
        </w:rPr>
        <w:tab/>
        <w:t xml:space="preserve">Ns/Nc </w:t>
      </w:r>
      <w:r w:rsidRPr="00BE7794">
        <w:fldChar w:fldCharType="begin">
          <w:ffData>
            <w:name w:val="Casilla1"/>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t xml:space="preserve"> </w:t>
      </w:r>
      <w:r w:rsidRPr="00BE7794">
        <w:rPr>
          <w:sz w:val="14"/>
        </w:rPr>
        <w:t>(99)</w:t>
      </w:r>
    </w:p>
    <w:p w:rsidR="00BE7794" w:rsidRPr="00BE7794" w:rsidRDefault="00BE7794" w:rsidP="00BE7794">
      <w:pPr>
        <w:jc w:val="both"/>
        <w:rPr>
          <w:rFonts w:ascii="Comic Sans MS" w:hAnsi="Comic Sans MS" w:cs="Arial"/>
          <w:sz w:val="18"/>
          <w:lang w:val="es-ES_tradnl"/>
        </w:rPr>
      </w:pP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P18 </w:t>
      </w:r>
      <w:r w:rsidRPr="00BE7794">
        <w:rPr>
          <w:rFonts w:ascii="Comic Sans MS" w:hAnsi="Comic Sans MS" w:cs="Arial"/>
          <w:sz w:val="18"/>
          <w:lang w:val="es-ES_tradnl"/>
        </w:rPr>
        <w:t>¿Con qué frecuencia lo riega?</w:t>
      </w:r>
    </w:p>
    <w:tbl>
      <w:tblPr>
        <w:tblW w:w="3106" w:type="dxa"/>
        <w:jc w:val="center"/>
        <w:tblInd w:w="1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
        <w:gridCol w:w="2097"/>
      </w:tblGrid>
      <w:tr w:rsidR="00BE7794" w:rsidRPr="00BE7794" w:rsidTr="00122302">
        <w:trPr>
          <w:trHeight w:val="357"/>
          <w:jc w:val="center"/>
        </w:trPr>
        <w:tc>
          <w:tcPr>
            <w:tcW w:w="1009" w:type="dxa"/>
            <w:vAlign w:val="center"/>
          </w:tcPr>
          <w:p w:rsidR="00BE7794" w:rsidRPr="00BE7794" w:rsidRDefault="00BE7794" w:rsidP="00BE7794">
            <w:pPr>
              <w:rPr>
                <w:rFonts w:ascii="Arial" w:hAnsi="Arial" w:cs="Arial"/>
                <w:sz w:val="18"/>
              </w:rPr>
            </w:pPr>
            <w:r w:rsidRPr="00BE7794">
              <w:rPr>
                <w:rFonts w:ascii="Arial" w:hAnsi="Arial" w:cs="Arial"/>
                <w:sz w:val="18"/>
              </w:rPr>
              <w:t>Verano</w:t>
            </w:r>
          </w:p>
        </w:tc>
        <w:tc>
          <w:tcPr>
            <w:tcW w:w="2097" w:type="dxa"/>
            <w:vAlign w:val="center"/>
          </w:tcPr>
          <w:p w:rsidR="00BE7794" w:rsidRPr="00BE7794" w:rsidRDefault="00BE7794" w:rsidP="00BE7794">
            <w:pPr>
              <w:rPr>
                <w:rFonts w:ascii="Arial" w:hAnsi="Arial" w:cs="Arial"/>
                <w:sz w:val="20"/>
              </w:rPr>
            </w:pPr>
            <w:r w:rsidRPr="00BE7794">
              <w:rPr>
                <w:rFonts w:ascii="Arial" w:hAnsi="Arial" w:cs="Arial"/>
                <w:sz w:val="20"/>
              </w:rPr>
              <w:t>………....por semana</w:t>
            </w:r>
          </w:p>
        </w:tc>
      </w:tr>
      <w:tr w:rsidR="00BE7794" w:rsidRPr="00BE7794" w:rsidTr="00122302">
        <w:trPr>
          <w:trHeight w:val="357"/>
          <w:jc w:val="center"/>
        </w:trPr>
        <w:tc>
          <w:tcPr>
            <w:tcW w:w="1009" w:type="dxa"/>
            <w:vAlign w:val="center"/>
          </w:tcPr>
          <w:p w:rsidR="00BE7794" w:rsidRPr="00BE7794" w:rsidRDefault="00BE7794" w:rsidP="00BE7794">
            <w:pPr>
              <w:rPr>
                <w:rFonts w:ascii="Arial" w:hAnsi="Arial" w:cs="Arial"/>
                <w:sz w:val="18"/>
              </w:rPr>
            </w:pPr>
            <w:r w:rsidRPr="00BE7794">
              <w:rPr>
                <w:rFonts w:ascii="Arial" w:hAnsi="Arial" w:cs="Arial"/>
                <w:sz w:val="18"/>
              </w:rPr>
              <w:t>Invierno</w:t>
            </w:r>
          </w:p>
        </w:tc>
        <w:tc>
          <w:tcPr>
            <w:tcW w:w="2097" w:type="dxa"/>
            <w:vAlign w:val="center"/>
          </w:tcPr>
          <w:p w:rsidR="00BE7794" w:rsidRPr="00BE7794" w:rsidRDefault="00BE7794" w:rsidP="00BE7794">
            <w:pPr>
              <w:rPr>
                <w:rFonts w:ascii="Arial" w:hAnsi="Arial" w:cs="Arial"/>
                <w:sz w:val="20"/>
              </w:rPr>
            </w:pPr>
            <w:r w:rsidRPr="00BE7794">
              <w:rPr>
                <w:rFonts w:ascii="Arial" w:hAnsi="Arial" w:cs="Arial"/>
                <w:sz w:val="20"/>
              </w:rPr>
              <w:t>…….......por semana</w:t>
            </w:r>
          </w:p>
        </w:tc>
      </w:tr>
    </w:tbl>
    <w:p w:rsidR="00BE7794" w:rsidRPr="00BE7794" w:rsidRDefault="00BE7794" w:rsidP="00BE7794">
      <w:pPr>
        <w:jc w:val="both"/>
        <w:rPr>
          <w:rFonts w:ascii="Comic Sans MS" w:hAnsi="Comic Sans MS" w:cs="Arial"/>
          <w:b/>
          <w:sz w:val="18"/>
          <w:lang w:val="es-ES_tradnl"/>
        </w:rPr>
      </w:pPr>
    </w:p>
    <w:p w:rsidR="00BE7794" w:rsidRPr="00BE7794" w:rsidRDefault="00BE7794" w:rsidP="00BE7794">
      <w:pPr>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P19 </w:t>
      </w:r>
      <w:r w:rsidRPr="00BE7794">
        <w:rPr>
          <w:rFonts w:ascii="Comic Sans MS" w:hAnsi="Comic Sans MS" w:cs="Arial"/>
          <w:sz w:val="18"/>
          <w:lang w:val="es-ES_tradnl"/>
        </w:rPr>
        <w:t>¿Tiene patios en su vivienda?</w:t>
      </w:r>
    </w:p>
    <w:p w:rsidR="00BE7794" w:rsidRPr="00BE7794" w:rsidRDefault="00BE7794" w:rsidP="00BE7794">
      <w:pPr>
        <w:ind w:firstLine="708"/>
        <w:rPr>
          <w:rFonts w:ascii="Comic Sans MS" w:hAnsi="Comic Sans MS" w:cs="Arial"/>
          <w:b/>
          <w:sz w:val="18"/>
          <w:lang w:val="es-ES_tradnl"/>
        </w:rPr>
      </w:pPr>
      <w:r w:rsidRPr="00BE7794">
        <w:rPr>
          <w:rFonts w:ascii="Comic Sans MS" w:hAnsi="Comic Sans MS" w:cs="Arial"/>
          <w:sz w:val="18"/>
          <w:lang w:val="es-ES_tradnl"/>
        </w:rPr>
        <w:t xml:space="preserve">  </w:t>
      </w:r>
      <w:r w:rsidRPr="00BE7794">
        <w:rPr>
          <w:sz w:val="18"/>
          <w:lang w:val="es-ES"/>
        </w:rPr>
        <w:t xml:space="preserve">NO </w:t>
      </w:r>
      <w:r w:rsidRPr="00BE7794">
        <w:fldChar w:fldCharType="begin">
          <w:ffData>
            <w:name w:val="Casilla2"/>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(0)</w:t>
      </w:r>
      <w:r w:rsidRPr="00BE7794">
        <w:rPr>
          <w:rFonts w:ascii="Comic Sans MS" w:hAnsi="Comic Sans MS" w:cs="Arial"/>
          <w:sz w:val="16"/>
          <w:lang w:val="es-ES"/>
        </w:rPr>
        <w:t xml:space="preserve"> </w:t>
      </w:r>
      <w:r w:rsidRPr="00BE7794">
        <w:rPr>
          <w:rFonts w:ascii="Comic Sans MS" w:hAnsi="Comic Sans MS" w:cs="Arial"/>
          <w:sz w:val="16"/>
          <w:lang w:val="es-ES"/>
        </w:rPr>
        <w:tab/>
      </w:r>
      <w:r w:rsidRPr="00BE7794">
        <w:rPr>
          <w:rFonts w:ascii="Comic Sans MS" w:hAnsi="Comic Sans MS" w:cs="Arial"/>
          <w:sz w:val="16"/>
          <w:lang w:val="es-ES"/>
        </w:rPr>
        <w:tab/>
        <w:t xml:space="preserve">   </w:t>
      </w:r>
      <w:r w:rsidRPr="00BE7794">
        <w:rPr>
          <w:sz w:val="18"/>
          <w:lang w:val="es-ES"/>
        </w:rPr>
        <w:t xml:space="preserve">SI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(1)</w:t>
      </w:r>
    </w:p>
    <w:p w:rsidR="00BE7794" w:rsidRPr="00BE7794" w:rsidRDefault="00BE7794" w:rsidP="00BE7794">
      <w:pPr>
        <w:jc w:val="both"/>
        <w:rPr>
          <w:rFonts w:ascii="Comic Sans MS" w:hAnsi="Comic Sans MS" w:cs="Arial"/>
          <w:b/>
          <w:sz w:val="18"/>
          <w:lang w:val="es-ES_tradnl"/>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 xml:space="preserve">P20 </w:t>
      </w:r>
      <w:r w:rsidRPr="00BE7794">
        <w:rPr>
          <w:rFonts w:ascii="Comic Sans MS" w:hAnsi="Comic Sans MS" w:cs="Arial"/>
          <w:sz w:val="18"/>
          <w:lang w:val="es-ES_tradnl"/>
        </w:rPr>
        <w:t>¿Qué superficie tiene/n su/s patio/s?</w:t>
      </w:r>
    </w:p>
    <w:p w:rsidR="00BE7794" w:rsidRPr="00BE7794" w:rsidRDefault="00BE7794" w:rsidP="00BE7794">
      <w:pPr>
        <w:spacing w:before="120"/>
        <w:jc w:val="both"/>
        <w:rPr>
          <w:rFonts w:ascii="Comic Sans MS" w:hAnsi="Comic Sans MS" w:cs="Arial"/>
          <w:sz w:val="18"/>
          <w:lang w:val="es-ES_tradnl"/>
        </w:rPr>
      </w:pPr>
      <w:r w:rsidRPr="00BE7794">
        <w:rPr>
          <w:rFonts w:ascii="Arial" w:hAnsi="Arial" w:cs="Arial"/>
          <w:sz w:val="16"/>
          <w:lang w:val="es-ES"/>
        </w:rPr>
        <w:t>_____________________</w:t>
      </w:r>
      <w:r w:rsidRPr="00BE7794">
        <w:rPr>
          <w:rFonts w:ascii="Arial" w:hAnsi="Arial" w:cs="Arial"/>
          <w:sz w:val="18"/>
          <w:szCs w:val="22"/>
          <w:lang w:val="es-ES"/>
        </w:rPr>
        <w:t xml:space="preserve">  m²</w:t>
      </w:r>
      <w:r w:rsidRPr="00BE7794">
        <w:rPr>
          <w:rFonts w:ascii="Arial" w:hAnsi="Arial" w:cs="Arial"/>
          <w:sz w:val="18"/>
          <w:szCs w:val="22"/>
          <w:lang w:val="es-ES"/>
        </w:rPr>
        <w:tab/>
      </w:r>
      <w:r w:rsidRPr="00BE7794">
        <w:rPr>
          <w:rFonts w:ascii="Arial" w:hAnsi="Arial" w:cs="Arial"/>
          <w:sz w:val="18"/>
          <w:szCs w:val="22"/>
          <w:lang w:val="es-ES"/>
        </w:rPr>
        <w:tab/>
        <w:t xml:space="preserve">Ns/Nc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rPr>
          <w:rFonts w:ascii="Comic Sans MS" w:hAnsi="Comic Sans MS" w:cs="Arial"/>
          <w:b/>
          <w:sz w:val="18"/>
          <w:lang w:val="es-ES_tradnl"/>
        </w:rPr>
      </w:pP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P21 </w:t>
      </w:r>
      <w:r w:rsidRPr="00BE7794">
        <w:rPr>
          <w:rFonts w:ascii="Comic Sans MS" w:hAnsi="Comic Sans MS" w:cs="Arial"/>
          <w:sz w:val="18"/>
          <w:lang w:val="es-ES_tradnl"/>
        </w:rPr>
        <w:t>¿Con qué frecuencia lo/s baldea?</w:t>
      </w:r>
    </w:p>
    <w:tbl>
      <w:tblPr>
        <w:tblW w:w="3106" w:type="dxa"/>
        <w:jc w:val="center"/>
        <w:tblInd w:w="1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
        <w:gridCol w:w="2097"/>
      </w:tblGrid>
      <w:tr w:rsidR="00BE7794" w:rsidRPr="00BE7794" w:rsidTr="00122302">
        <w:trPr>
          <w:trHeight w:val="357"/>
          <w:jc w:val="center"/>
        </w:trPr>
        <w:tc>
          <w:tcPr>
            <w:tcW w:w="1009" w:type="dxa"/>
            <w:vAlign w:val="center"/>
          </w:tcPr>
          <w:p w:rsidR="00BE7794" w:rsidRPr="00BE7794" w:rsidRDefault="00BE7794" w:rsidP="00BE7794">
            <w:pPr>
              <w:rPr>
                <w:rFonts w:ascii="Arial" w:hAnsi="Arial" w:cs="Arial"/>
                <w:sz w:val="18"/>
              </w:rPr>
            </w:pPr>
            <w:r w:rsidRPr="00BE7794">
              <w:rPr>
                <w:rFonts w:ascii="Arial" w:hAnsi="Arial" w:cs="Arial"/>
                <w:sz w:val="18"/>
              </w:rPr>
              <w:t>Verano</w:t>
            </w:r>
          </w:p>
        </w:tc>
        <w:tc>
          <w:tcPr>
            <w:tcW w:w="2097" w:type="dxa"/>
            <w:vAlign w:val="center"/>
          </w:tcPr>
          <w:p w:rsidR="00BE7794" w:rsidRPr="00BE7794" w:rsidRDefault="00BE7794" w:rsidP="00BE7794">
            <w:pPr>
              <w:rPr>
                <w:rFonts w:ascii="Arial" w:hAnsi="Arial" w:cs="Arial"/>
                <w:sz w:val="20"/>
              </w:rPr>
            </w:pPr>
            <w:r w:rsidRPr="00BE7794">
              <w:rPr>
                <w:rFonts w:ascii="Arial" w:hAnsi="Arial" w:cs="Arial"/>
                <w:sz w:val="20"/>
              </w:rPr>
              <w:t>………....por semana</w:t>
            </w:r>
          </w:p>
        </w:tc>
      </w:tr>
      <w:tr w:rsidR="00BE7794" w:rsidRPr="00BE7794" w:rsidTr="00122302">
        <w:trPr>
          <w:trHeight w:val="357"/>
          <w:jc w:val="center"/>
        </w:trPr>
        <w:tc>
          <w:tcPr>
            <w:tcW w:w="1009" w:type="dxa"/>
            <w:vAlign w:val="center"/>
          </w:tcPr>
          <w:p w:rsidR="00BE7794" w:rsidRPr="00BE7794" w:rsidRDefault="00BE7794" w:rsidP="00BE7794">
            <w:pPr>
              <w:rPr>
                <w:rFonts w:ascii="Arial" w:hAnsi="Arial" w:cs="Arial"/>
                <w:sz w:val="18"/>
              </w:rPr>
            </w:pPr>
            <w:r w:rsidRPr="00BE7794">
              <w:rPr>
                <w:rFonts w:ascii="Arial" w:hAnsi="Arial" w:cs="Arial"/>
                <w:sz w:val="18"/>
              </w:rPr>
              <w:t>Invierno</w:t>
            </w:r>
          </w:p>
        </w:tc>
        <w:tc>
          <w:tcPr>
            <w:tcW w:w="2097" w:type="dxa"/>
            <w:vAlign w:val="center"/>
          </w:tcPr>
          <w:p w:rsidR="00BE7794" w:rsidRPr="00BE7794" w:rsidRDefault="00BE7794" w:rsidP="00BE7794">
            <w:pPr>
              <w:rPr>
                <w:rFonts w:ascii="Arial" w:hAnsi="Arial" w:cs="Arial"/>
                <w:sz w:val="20"/>
              </w:rPr>
            </w:pPr>
            <w:r w:rsidRPr="00BE7794">
              <w:rPr>
                <w:rFonts w:ascii="Arial" w:hAnsi="Arial" w:cs="Arial"/>
                <w:sz w:val="20"/>
              </w:rPr>
              <w:t>…….......por semana</w:t>
            </w:r>
          </w:p>
        </w:tc>
      </w:tr>
    </w:tbl>
    <w:p w:rsidR="00BE7794" w:rsidRPr="00BE7794" w:rsidRDefault="00BE7794" w:rsidP="00BE7794">
      <w:pPr>
        <w:jc w:val="both"/>
        <w:rPr>
          <w:rFonts w:ascii="Comic Sans MS" w:hAnsi="Comic Sans MS" w:cs="Arial"/>
          <w:b/>
          <w:sz w:val="18"/>
          <w:lang w:val="es-ES_tradnl"/>
        </w:rPr>
      </w:pPr>
    </w:p>
    <w:p w:rsidR="00BE7794" w:rsidRPr="00BE7794" w:rsidRDefault="00BE7794" w:rsidP="00BE7794">
      <w:pPr>
        <w:jc w:val="both"/>
        <w:outlineLvl w:val="0"/>
        <w:rPr>
          <w:rFonts w:ascii="Arial" w:hAnsi="Arial" w:cs="Arial"/>
          <w:spacing w:val="0"/>
          <w:sz w:val="20"/>
          <w:szCs w:val="24"/>
          <w:lang w:val="es-ES"/>
        </w:rPr>
      </w:pPr>
      <w:r w:rsidRPr="00BE7794">
        <w:rPr>
          <w:rFonts w:ascii="Comic Sans MS" w:hAnsi="Comic Sans MS" w:cs="Arial"/>
          <w:b/>
          <w:spacing w:val="0"/>
          <w:sz w:val="18"/>
          <w:szCs w:val="24"/>
          <w:lang w:val="es-ES_tradnl"/>
        </w:rPr>
        <w:t xml:space="preserve">P22 </w:t>
      </w:r>
      <w:r w:rsidRPr="00BE7794">
        <w:rPr>
          <w:rFonts w:ascii="Comic Sans MS" w:hAnsi="Comic Sans MS" w:cs="Arial"/>
          <w:spacing w:val="0"/>
          <w:sz w:val="18"/>
          <w:szCs w:val="24"/>
          <w:lang w:val="es-ES_tradnl"/>
        </w:rPr>
        <w:t>¿Con qué frecuencia baldea la vereda?</w:t>
      </w:r>
    </w:p>
    <w:tbl>
      <w:tblPr>
        <w:tblW w:w="3211" w:type="dxa"/>
        <w:jc w:val="center"/>
        <w:tblInd w:w="1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
        <w:gridCol w:w="2283"/>
      </w:tblGrid>
      <w:tr w:rsidR="00BE7794" w:rsidRPr="00BE7794" w:rsidTr="00122302">
        <w:trPr>
          <w:trHeight w:val="357"/>
          <w:jc w:val="center"/>
        </w:trPr>
        <w:tc>
          <w:tcPr>
            <w:tcW w:w="928" w:type="dxa"/>
            <w:vAlign w:val="center"/>
          </w:tcPr>
          <w:p w:rsidR="00BE7794" w:rsidRPr="00BE7794" w:rsidRDefault="00BE7794" w:rsidP="00BE7794">
            <w:pPr>
              <w:rPr>
                <w:rFonts w:ascii="Arial" w:hAnsi="Arial" w:cs="Arial"/>
                <w:sz w:val="18"/>
              </w:rPr>
            </w:pPr>
            <w:r w:rsidRPr="00BE7794">
              <w:rPr>
                <w:rFonts w:ascii="Arial" w:hAnsi="Arial" w:cs="Arial"/>
                <w:sz w:val="18"/>
              </w:rPr>
              <w:t>Verano</w:t>
            </w:r>
          </w:p>
        </w:tc>
        <w:tc>
          <w:tcPr>
            <w:tcW w:w="2283" w:type="dxa"/>
            <w:vAlign w:val="center"/>
          </w:tcPr>
          <w:p w:rsidR="00BE7794" w:rsidRPr="00BE7794" w:rsidRDefault="00BE7794" w:rsidP="00BE7794">
            <w:pPr>
              <w:rPr>
                <w:rFonts w:ascii="Arial" w:hAnsi="Arial" w:cs="Arial"/>
                <w:sz w:val="20"/>
              </w:rPr>
            </w:pPr>
            <w:r w:rsidRPr="00BE7794">
              <w:rPr>
                <w:rFonts w:ascii="Arial" w:hAnsi="Arial" w:cs="Arial"/>
                <w:sz w:val="20"/>
              </w:rPr>
              <w:t>……….…por semana</w:t>
            </w:r>
          </w:p>
        </w:tc>
      </w:tr>
      <w:tr w:rsidR="00BE7794" w:rsidRPr="00BE7794" w:rsidTr="00122302">
        <w:trPr>
          <w:trHeight w:val="357"/>
          <w:jc w:val="center"/>
        </w:trPr>
        <w:tc>
          <w:tcPr>
            <w:tcW w:w="928" w:type="dxa"/>
            <w:vAlign w:val="center"/>
          </w:tcPr>
          <w:p w:rsidR="00BE7794" w:rsidRPr="00BE7794" w:rsidRDefault="00BE7794" w:rsidP="00BE7794">
            <w:pPr>
              <w:rPr>
                <w:rFonts w:ascii="Arial" w:hAnsi="Arial" w:cs="Arial"/>
                <w:sz w:val="18"/>
              </w:rPr>
            </w:pPr>
            <w:r w:rsidRPr="00BE7794">
              <w:rPr>
                <w:rFonts w:ascii="Arial" w:hAnsi="Arial" w:cs="Arial"/>
                <w:sz w:val="18"/>
              </w:rPr>
              <w:t>Invierno</w:t>
            </w:r>
          </w:p>
        </w:tc>
        <w:tc>
          <w:tcPr>
            <w:tcW w:w="2283" w:type="dxa"/>
            <w:vAlign w:val="center"/>
          </w:tcPr>
          <w:p w:rsidR="00BE7794" w:rsidRPr="00BE7794" w:rsidRDefault="00BE7794" w:rsidP="00BE7794">
            <w:pPr>
              <w:rPr>
                <w:rFonts w:ascii="Arial" w:hAnsi="Arial" w:cs="Arial"/>
                <w:sz w:val="20"/>
              </w:rPr>
            </w:pPr>
            <w:r w:rsidRPr="00BE7794">
              <w:rPr>
                <w:rFonts w:ascii="Arial" w:hAnsi="Arial" w:cs="Arial"/>
                <w:sz w:val="20"/>
              </w:rPr>
              <w:t>……………por semana</w:t>
            </w:r>
          </w:p>
        </w:tc>
      </w:tr>
    </w:tbl>
    <w:p w:rsidR="00BE7794" w:rsidRPr="00BE7794" w:rsidRDefault="00BE7794" w:rsidP="00BE7794">
      <w:pPr>
        <w:spacing w:before="120" w:after="120"/>
        <w:jc w:val="both"/>
        <w:outlineLvl w:val="0"/>
        <w:rPr>
          <w:rFonts w:ascii="Comic Sans MS" w:hAnsi="Comic Sans MS" w:cs="Arial"/>
          <w:b/>
          <w:spacing w:val="0"/>
          <w:sz w:val="18"/>
          <w:szCs w:val="24"/>
          <w:lang w:val="es-ES_tradnl"/>
        </w:rPr>
      </w:pPr>
    </w:p>
    <w:p w:rsidR="00BE7794" w:rsidRPr="00BE7794" w:rsidRDefault="00BE7794" w:rsidP="00BE7794">
      <w:pPr>
        <w:spacing w:before="120" w:after="120"/>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P23  </w:t>
      </w:r>
      <w:r w:rsidRPr="00BE7794">
        <w:rPr>
          <w:rFonts w:ascii="Comic Sans MS" w:hAnsi="Comic Sans MS" w:cs="Arial"/>
          <w:sz w:val="18"/>
          <w:lang w:val="es-ES_tradnl"/>
        </w:rPr>
        <w:t>¿Tiene pileta?</w:t>
      </w:r>
    </w:p>
    <w:p w:rsidR="00BE7794" w:rsidRPr="00BE7794" w:rsidRDefault="00BE7794" w:rsidP="00BE7794">
      <w:pPr>
        <w:ind w:firstLine="708"/>
        <w:rPr>
          <w:rFonts w:ascii="Comic Sans MS" w:hAnsi="Comic Sans MS" w:cs="Arial"/>
          <w:b/>
          <w:sz w:val="18"/>
          <w:lang w:val="es-ES_tradnl"/>
        </w:rPr>
      </w:pPr>
      <w:r w:rsidRPr="00BE7794">
        <w:rPr>
          <w:rFonts w:ascii="Comic Sans MS" w:hAnsi="Comic Sans MS" w:cs="Arial"/>
          <w:sz w:val="18"/>
          <w:lang w:val="es-ES_tradnl"/>
        </w:rPr>
        <w:t xml:space="preserve">  </w:t>
      </w:r>
      <w:r w:rsidRPr="00BE7794">
        <w:rPr>
          <w:sz w:val="18"/>
        </w:rPr>
        <w:t xml:space="preserve">NO </w:t>
      </w: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t xml:space="preserve"> </w:t>
      </w:r>
      <w:r w:rsidRPr="00BE7794">
        <w:rPr>
          <w:sz w:val="12"/>
        </w:rPr>
        <w:t>(0)</w:t>
      </w:r>
      <w:r w:rsidRPr="00BE7794">
        <w:rPr>
          <w:rFonts w:ascii="Comic Sans MS" w:hAnsi="Comic Sans MS" w:cs="Arial"/>
          <w:sz w:val="16"/>
        </w:rPr>
        <w:t xml:space="preserve"> </w:t>
      </w:r>
      <w:r w:rsidRPr="00BE7794">
        <w:rPr>
          <w:rFonts w:ascii="Comic Sans MS" w:hAnsi="Comic Sans MS" w:cs="Arial"/>
          <w:sz w:val="16"/>
        </w:rPr>
        <w:tab/>
      </w:r>
      <w:r w:rsidRPr="00BE7794">
        <w:rPr>
          <w:rFonts w:ascii="Comic Sans MS" w:hAnsi="Comic Sans MS" w:cs="Arial"/>
          <w:sz w:val="16"/>
        </w:rPr>
        <w:tab/>
        <w:t xml:space="preserve">   </w:t>
      </w:r>
      <w:r w:rsidRPr="00BE7794">
        <w:rPr>
          <w:sz w:val="18"/>
        </w:rPr>
        <w:t xml:space="preserve">SI   </w:t>
      </w:r>
      <w:r w:rsidRPr="00BE7794">
        <w:fldChar w:fldCharType="begin">
          <w:ffData>
            <w:name w:val="Casilla1"/>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t xml:space="preserve"> </w:t>
      </w:r>
      <w:r w:rsidRPr="00BE7794">
        <w:rPr>
          <w:sz w:val="12"/>
        </w:rPr>
        <w:t>(1)</w:t>
      </w:r>
    </w:p>
    <w:p w:rsidR="00BE7794" w:rsidRPr="00BE7794" w:rsidRDefault="00BE7794" w:rsidP="00BE7794">
      <w:pPr>
        <w:spacing w:before="120" w:after="120"/>
        <w:jc w:val="both"/>
        <w:outlineLvl w:val="0"/>
        <w:rPr>
          <w:rFonts w:ascii="Arial" w:hAnsi="Arial" w:cs="Arial"/>
          <w:sz w:val="20"/>
          <w:lang w:val="es-ES"/>
        </w:rPr>
      </w:pPr>
      <w:r w:rsidRPr="00BE7794">
        <w:rPr>
          <w:rFonts w:ascii="Comic Sans MS" w:hAnsi="Comic Sans MS" w:cs="Arial"/>
          <w:b/>
          <w:sz w:val="18"/>
          <w:lang w:val="es-ES_tradnl"/>
        </w:rPr>
        <w:t xml:space="preserve">P24 </w:t>
      </w:r>
      <w:r w:rsidRPr="00BE7794">
        <w:rPr>
          <w:rFonts w:ascii="Comic Sans MS" w:hAnsi="Comic Sans MS" w:cs="Arial"/>
          <w:sz w:val="18"/>
          <w:lang w:val="es-ES_tradnl"/>
        </w:rPr>
        <w:t>¿De donde obtienen el agua para llenar la pileta?</w:t>
      </w:r>
    </w:p>
    <w:tbl>
      <w:tblPr>
        <w:tblW w:w="4133"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15"/>
      </w:tblGrid>
      <w:tr w:rsidR="00BE7794" w:rsidRPr="00BE7794" w:rsidTr="00122302">
        <w:trPr>
          <w:trHeight w:val="357"/>
          <w:jc w:val="center"/>
        </w:trPr>
        <w:tc>
          <w:tcPr>
            <w:tcW w:w="3618"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Perforación/pozo con bomba a motor</w:t>
            </w:r>
          </w:p>
        </w:tc>
        <w:tc>
          <w:tcPr>
            <w:tcW w:w="515" w:type="dxa"/>
            <w:vAlign w:val="center"/>
          </w:tcPr>
          <w:p w:rsidR="00BE7794" w:rsidRPr="00BE7794" w:rsidRDefault="00BE7794" w:rsidP="00BE7794">
            <w:pPr>
              <w:jc w:val="center"/>
              <w:rPr>
                <w:rFonts w:ascii="Arial" w:hAnsi="Arial" w:cs="Arial"/>
                <w:sz w:val="20"/>
              </w:rPr>
            </w:pPr>
            <w:r w:rsidRPr="00BE7794">
              <w:rPr>
                <w:rFonts w:ascii="Arial" w:hAnsi="Arial" w:cs="Arial"/>
                <w:sz w:val="20"/>
              </w:rPr>
              <w:t>1</w:t>
            </w:r>
          </w:p>
        </w:tc>
      </w:tr>
      <w:tr w:rsidR="00BE7794" w:rsidRPr="00BE7794" w:rsidTr="00122302">
        <w:trPr>
          <w:trHeight w:val="357"/>
          <w:jc w:val="center"/>
        </w:trPr>
        <w:tc>
          <w:tcPr>
            <w:tcW w:w="3618" w:type="dxa"/>
            <w:vAlign w:val="center"/>
          </w:tcPr>
          <w:p w:rsidR="00BE7794" w:rsidRPr="00BE7794" w:rsidRDefault="00BE7794" w:rsidP="00BE7794">
            <w:pPr>
              <w:rPr>
                <w:rFonts w:ascii="Arial" w:hAnsi="Arial" w:cs="Arial"/>
                <w:sz w:val="18"/>
              </w:rPr>
            </w:pPr>
            <w:r w:rsidRPr="00BE7794">
              <w:rPr>
                <w:rFonts w:ascii="Arial" w:hAnsi="Arial" w:cs="Arial"/>
                <w:sz w:val="18"/>
              </w:rPr>
              <w:t>Agua corriente</w:t>
            </w:r>
          </w:p>
        </w:tc>
        <w:tc>
          <w:tcPr>
            <w:tcW w:w="515" w:type="dxa"/>
            <w:vAlign w:val="center"/>
          </w:tcPr>
          <w:p w:rsidR="00BE7794" w:rsidRPr="00BE7794" w:rsidRDefault="00BE7794" w:rsidP="00BE7794">
            <w:pPr>
              <w:jc w:val="center"/>
              <w:rPr>
                <w:rFonts w:ascii="Arial" w:hAnsi="Arial" w:cs="Arial"/>
                <w:sz w:val="20"/>
              </w:rPr>
            </w:pPr>
            <w:r w:rsidRPr="00BE7794">
              <w:rPr>
                <w:rFonts w:ascii="Arial" w:hAnsi="Arial" w:cs="Arial"/>
                <w:sz w:val="20"/>
              </w:rPr>
              <w:t>2</w:t>
            </w:r>
          </w:p>
        </w:tc>
      </w:tr>
    </w:tbl>
    <w:p w:rsidR="00BE7794" w:rsidRPr="00BE7794" w:rsidRDefault="00BE7794" w:rsidP="00BE7794">
      <w:pPr>
        <w:jc w:val="both"/>
        <w:outlineLvl w:val="0"/>
        <w:rPr>
          <w:rFonts w:ascii="Comic Sans MS" w:hAnsi="Comic Sans MS" w:cs="Arial"/>
          <w:b/>
          <w:spacing w:val="0"/>
          <w:sz w:val="14"/>
          <w:szCs w:val="14"/>
          <w:lang w:val="es-ES_tradnl"/>
        </w:rPr>
      </w:pP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P25 </w:t>
      </w:r>
      <w:r w:rsidRPr="00BE7794">
        <w:rPr>
          <w:rFonts w:ascii="Comic Sans MS" w:hAnsi="Comic Sans MS" w:cs="Arial"/>
          <w:sz w:val="18"/>
          <w:lang w:val="es-ES_tradnl"/>
        </w:rPr>
        <w:t>¿Con qué frecuencia renueva el agua de la pileta?</w:t>
      </w:r>
    </w:p>
    <w:tbl>
      <w:tblPr>
        <w:tblW w:w="3106" w:type="dxa"/>
        <w:jc w:val="center"/>
        <w:tblInd w:w="1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
        <w:gridCol w:w="2097"/>
      </w:tblGrid>
      <w:tr w:rsidR="00BE7794" w:rsidRPr="00BE7794" w:rsidTr="00122302">
        <w:trPr>
          <w:trHeight w:val="357"/>
          <w:jc w:val="center"/>
        </w:trPr>
        <w:tc>
          <w:tcPr>
            <w:tcW w:w="1009" w:type="dxa"/>
            <w:vAlign w:val="center"/>
          </w:tcPr>
          <w:p w:rsidR="00BE7794" w:rsidRPr="00BE7794" w:rsidRDefault="00BE7794" w:rsidP="00BE7794">
            <w:pPr>
              <w:rPr>
                <w:rFonts w:ascii="Arial" w:hAnsi="Arial" w:cs="Arial"/>
                <w:sz w:val="18"/>
              </w:rPr>
            </w:pPr>
            <w:r w:rsidRPr="00BE7794">
              <w:rPr>
                <w:rFonts w:ascii="Arial" w:hAnsi="Arial" w:cs="Arial"/>
                <w:sz w:val="18"/>
              </w:rPr>
              <w:t>Verano</w:t>
            </w:r>
          </w:p>
        </w:tc>
        <w:tc>
          <w:tcPr>
            <w:tcW w:w="2097" w:type="dxa"/>
            <w:vAlign w:val="center"/>
          </w:tcPr>
          <w:p w:rsidR="00BE7794" w:rsidRPr="00BE7794" w:rsidRDefault="00BE7794" w:rsidP="00BE7794">
            <w:pPr>
              <w:rPr>
                <w:rFonts w:ascii="Arial" w:hAnsi="Arial" w:cs="Arial"/>
                <w:sz w:val="20"/>
              </w:rPr>
            </w:pPr>
            <w:r w:rsidRPr="00BE7794">
              <w:rPr>
                <w:rFonts w:ascii="Arial" w:hAnsi="Arial" w:cs="Arial"/>
                <w:sz w:val="20"/>
              </w:rPr>
              <w:t>………....por semana</w:t>
            </w:r>
          </w:p>
        </w:tc>
      </w:tr>
      <w:tr w:rsidR="00BE7794" w:rsidRPr="00BE7794" w:rsidTr="00122302">
        <w:trPr>
          <w:trHeight w:val="357"/>
          <w:jc w:val="center"/>
        </w:trPr>
        <w:tc>
          <w:tcPr>
            <w:tcW w:w="1009" w:type="dxa"/>
            <w:vAlign w:val="center"/>
          </w:tcPr>
          <w:p w:rsidR="00BE7794" w:rsidRPr="00BE7794" w:rsidRDefault="00BE7794" w:rsidP="00BE7794">
            <w:pPr>
              <w:rPr>
                <w:rFonts w:ascii="Arial" w:hAnsi="Arial" w:cs="Arial"/>
                <w:sz w:val="18"/>
              </w:rPr>
            </w:pPr>
            <w:r w:rsidRPr="00BE7794">
              <w:rPr>
                <w:rFonts w:ascii="Arial" w:hAnsi="Arial" w:cs="Arial"/>
                <w:sz w:val="18"/>
              </w:rPr>
              <w:t>Invierno</w:t>
            </w:r>
          </w:p>
        </w:tc>
        <w:tc>
          <w:tcPr>
            <w:tcW w:w="2097" w:type="dxa"/>
            <w:vAlign w:val="center"/>
          </w:tcPr>
          <w:p w:rsidR="00BE7794" w:rsidRPr="00BE7794" w:rsidRDefault="00BE7794" w:rsidP="00BE7794">
            <w:pPr>
              <w:rPr>
                <w:rFonts w:ascii="Arial" w:hAnsi="Arial" w:cs="Arial"/>
                <w:sz w:val="20"/>
              </w:rPr>
            </w:pPr>
            <w:r w:rsidRPr="00BE7794">
              <w:rPr>
                <w:rFonts w:ascii="Arial" w:hAnsi="Arial" w:cs="Arial"/>
                <w:sz w:val="20"/>
              </w:rPr>
              <w:t>…….......por semana</w:t>
            </w:r>
          </w:p>
        </w:tc>
      </w:tr>
    </w:tbl>
    <w:p w:rsidR="00BE7794" w:rsidRPr="00BE7794" w:rsidRDefault="00BE7794" w:rsidP="00BE7794">
      <w:pPr>
        <w:jc w:val="both"/>
        <w:rPr>
          <w:rFonts w:ascii="Comic Sans MS" w:hAnsi="Comic Sans MS" w:cs="Arial"/>
          <w:b/>
          <w:sz w:val="14"/>
          <w:szCs w:val="14"/>
          <w:lang w:val="es-ES_tradnl"/>
        </w:rPr>
      </w:pP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P26 </w:t>
      </w:r>
      <w:r w:rsidRPr="00BE7794">
        <w:rPr>
          <w:rFonts w:ascii="Comic Sans MS" w:hAnsi="Comic Sans MS" w:cs="Arial"/>
          <w:sz w:val="18"/>
          <w:lang w:val="es-ES_tradnl"/>
        </w:rPr>
        <w:t>¿Alguien que vive en el hogar posee automóvil?</w:t>
      </w:r>
    </w:p>
    <w:p w:rsidR="00BE7794" w:rsidRPr="00BE7794" w:rsidRDefault="00BE7794" w:rsidP="00BE7794">
      <w:pPr>
        <w:rPr>
          <w:rFonts w:ascii="Comic Sans MS" w:hAnsi="Comic Sans MS" w:cs="Arial"/>
          <w:sz w:val="16"/>
          <w:lang w:val="es-ES"/>
        </w:rPr>
      </w:pPr>
      <w:r w:rsidRPr="00BE7794">
        <w:rPr>
          <w:rFonts w:ascii="Comic Sans MS" w:hAnsi="Comic Sans MS" w:cs="Arial"/>
          <w:sz w:val="18"/>
          <w:lang w:val="es-ES_tradnl"/>
        </w:rPr>
        <w:t xml:space="preserve">  </w:t>
      </w:r>
      <w:r w:rsidRPr="00BE7794">
        <w:rPr>
          <w:sz w:val="18"/>
          <w:lang w:val="es-ES"/>
        </w:rPr>
        <w:t xml:space="preserve">NO </w:t>
      </w:r>
      <w:r w:rsidRPr="00BE7794">
        <w:fldChar w:fldCharType="begin">
          <w:ffData>
            <w:name w:val="Casilla2"/>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(0)</w:t>
      </w:r>
      <w:r w:rsidRPr="00BE7794">
        <w:rPr>
          <w:rFonts w:ascii="Comic Sans MS" w:hAnsi="Comic Sans MS" w:cs="Arial"/>
          <w:sz w:val="16"/>
          <w:lang w:val="es-ES"/>
        </w:rPr>
        <w:t xml:space="preserve"> (Pasa a preg 27) </w:t>
      </w:r>
      <w:r w:rsidRPr="00BE7794">
        <w:rPr>
          <w:rFonts w:ascii="Comic Sans MS" w:hAnsi="Comic Sans MS" w:cs="Arial"/>
          <w:sz w:val="16"/>
          <w:lang w:val="es-ES"/>
        </w:rPr>
        <w:tab/>
      </w:r>
    </w:p>
    <w:p w:rsidR="00BE7794" w:rsidRPr="00BE7794" w:rsidRDefault="00BE7794" w:rsidP="00BE7794">
      <w:pPr>
        <w:rPr>
          <w:rFonts w:ascii="Comic Sans MS" w:hAnsi="Comic Sans MS" w:cs="Arial"/>
          <w:sz w:val="16"/>
          <w:lang w:val="es-ES"/>
        </w:rPr>
      </w:pPr>
      <w:r w:rsidRPr="00BE7794">
        <w:rPr>
          <w:rFonts w:ascii="Comic Sans MS" w:hAnsi="Comic Sans MS" w:cs="Arial"/>
          <w:sz w:val="16"/>
          <w:lang w:val="es-ES"/>
        </w:rPr>
        <w:t xml:space="preserve">   </w:t>
      </w:r>
      <w:r w:rsidRPr="00BE7794">
        <w:rPr>
          <w:sz w:val="18"/>
          <w:lang w:val="es-ES"/>
        </w:rPr>
        <w:t xml:space="preserve">SI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 xml:space="preserve">(1) </w:t>
      </w:r>
      <w:r w:rsidRPr="00BE7794">
        <w:rPr>
          <w:rFonts w:ascii="Comic Sans MS" w:hAnsi="Comic Sans MS" w:cs="Arial"/>
          <w:sz w:val="16"/>
          <w:lang w:val="es-ES"/>
        </w:rPr>
        <w:t>(Continua)</w:t>
      </w:r>
    </w:p>
    <w:p w:rsidR="00BE7794" w:rsidRPr="00BE7794" w:rsidRDefault="00BE7794" w:rsidP="00BE7794">
      <w:pPr>
        <w:jc w:val="both"/>
        <w:rPr>
          <w:rFonts w:ascii="Comic Sans MS" w:hAnsi="Comic Sans MS" w:cs="Arial"/>
          <w:b/>
          <w:sz w:val="14"/>
          <w:szCs w:val="14"/>
          <w:lang w:val="es-ES_tradnl"/>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 xml:space="preserve">P26.1 </w:t>
      </w:r>
      <w:r w:rsidRPr="00BE7794">
        <w:rPr>
          <w:rFonts w:ascii="Comic Sans MS" w:hAnsi="Comic Sans MS" w:cs="Arial"/>
          <w:sz w:val="18"/>
          <w:lang w:val="es-ES_tradnl"/>
        </w:rPr>
        <w:t>¿Podría indicarme que cantidad de automóviles hay en el hogar?</w:t>
      </w:r>
    </w:p>
    <w:p w:rsidR="00BE7794" w:rsidRPr="00BE7794" w:rsidRDefault="00BE7794" w:rsidP="00BE7794">
      <w:pPr>
        <w:spacing w:before="120"/>
        <w:jc w:val="both"/>
        <w:rPr>
          <w:rFonts w:ascii="Comic Sans MS" w:hAnsi="Comic Sans MS" w:cs="Arial"/>
          <w:sz w:val="18"/>
          <w:lang w:val="es-ES_tradnl"/>
        </w:rPr>
      </w:pPr>
      <w:r w:rsidRPr="00BE7794">
        <w:rPr>
          <w:rFonts w:ascii="Arial" w:hAnsi="Arial" w:cs="Arial"/>
          <w:sz w:val="16"/>
          <w:lang w:val="es-ES"/>
        </w:rPr>
        <w:t>_____________________</w:t>
      </w:r>
      <w:r w:rsidRPr="00BE7794">
        <w:rPr>
          <w:rFonts w:ascii="Arial" w:hAnsi="Arial" w:cs="Arial"/>
          <w:sz w:val="18"/>
          <w:szCs w:val="22"/>
          <w:lang w:val="es-ES"/>
        </w:rPr>
        <w:t xml:space="preserve">  autos</w:t>
      </w:r>
      <w:r w:rsidRPr="00BE7794">
        <w:rPr>
          <w:rFonts w:ascii="Arial" w:hAnsi="Arial" w:cs="Arial"/>
          <w:sz w:val="18"/>
          <w:szCs w:val="22"/>
          <w:lang w:val="es-ES"/>
        </w:rPr>
        <w:tab/>
      </w:r>
      <w:r w:rsidRPr="00BE7794">
        <w:rPr>
          <w:rFonts w:ascii="Arial" w:hAnsi="Arial" w:cs="Arial"/>
          <w:sz w:val="18"/>
          <w:szCs w:val="22"/>
          <w:lang w:val="es-ES"/>
        </w:rPr>
        <w:tab/>
        <w:t xml:space="preserve">Ns/Nc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rPr>
          <w:rFonts w:ascii="Comic Sans MS" w:hAnsi="Comic Sans MS" w:cs="Arial"/>
          <w:b/>
          <w:sz w:val="14"/>
          <w:szCs w:val="14"/>
          <w:lang w:val="es-ES_tradnl"/>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 xml:space="preserve">P27 </w:t>
      </w:r>
      <w:r w:rsidRPr="00BE7794">
        <w:rPr>
          <w:rFonts w:ascii="Comic Sans MS" w:hAnsi="Comic Sans MS" w:cs="Arial"/>
          <w:sz w:val="18"/>
          <w:lang w:val="es-ES_tradnl"/>
        </w:rPr>
        <w:t>¿Con qué frecuencia lava el/los auto/s?</w:t>
      </w:r>
    </w:p>
    <w:tbl>
      <w:tblPr>
        <w:tblW w:w="3106" w:type="dxa"/>
        <w:jc w:val="center"/>
        <w:tblInd w:w="1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
        <w:gridCol w:w="2097"/>
      </w:tblGrid>
      <w:tr w:rsidR="00BE7794" w:rsidRPr="00BE7794" w:rsidTr="00122302">
        <w:trPr>
          <w:trHeight w:val="357"/>
          <w:jc w:val="center"/>
        </w:trPr>
        <w:tc>
          <w:tcPr>
            <w:tcW w:w="1009" w:type="dxa"/>
            <w:vAlign w:val="center"/>
          </w:tcPr>
          <w:p w:rsidR="00BE7794" w:rsidRPr="00BE7794" w:rsidRDefault="00BE7794" w:rsidP="00BE7794">
            <w:pPr>
              <w:rPr>
                <w:rFonts w:ascii="Arial" w:hAnsi="Arial" w:cs="Arial"/>
                <w:sz w:val="18"/>
              </w:rPr>
            </w:pPr>
            <w:r w:rsidRPr="00BE7794">
              <w:rPr>
                <w:rFonts w:ascii="Arial" w:hAnsi="Arial" w:cs="Arial"/>
                <w:sz w:val="18"/>
              </w:rPr>
              <w:t>Verano</w:t>
            </w:r>
          </w:p>
        </w:tc>
        <w:tc>
          <w:tcPr>
            <w:tcW w:w="2097" w:type="dxa"/>
            <w:vAlign w:val="center"/>
          </w:tcPr>
          <w:p w:rsidR="00BE7794" w:rsidRPr="00BE7794" w:rsidRDefault="00BE7794" w:rsidP="00BE7794">
            <w:pPr>
              <w:rPr>
                <w:rFonts w:ascii="Arial" w:hAnsi="Arial" w:cs="Arial"/>
                <w:sz w:val="20"/>
              </w:rPr>
            </w:pPr>
            <w:r w:rsidRPr="00BE7794">
              <w:rPr>
                <w:rFonts w:ascii="Arial" w:hAnsi="Arial" w:cs="Arial"/>
                <w:sz w:val="20"/>
              </w:rPr>
              <w:t>………....por semana</w:t>
            </w:r>
          </w:p>
        </w:tc>
      </w:tr>
      <w:tr w:rsidR="00BE7794" w:rsidRPr="00BE7794" w:rsidTr="00122302">
        <w:trPr>
          <w:trHeight w:val="357"/>
          <w:jc w:val="center"/>
        </w:trPr>
        <w:tc>
          <w:tcPr>
            <w:tcW w:w="1009" w:type="dxa"/>
            <w:vAlign w:val="center"/>
          </w:tcPr>
          <w:p w:rsidR="00BE7794" w:rsidRPr="00BE7794" w:rsidRDefault="00BE7794" w:rsidP="00BE7794">
            <w:pPr>
              <w:rPr>
                <w:rFonts w:ascii="Arial" w:hAnsi="Arial" w:cs="Arial"/>
                <w:sz w:val="18"/>
              </w:rPr>
            </w:pPr>
            <w:r w:rsidRPr="00BE7794">
              <w:rPr>
                <w:rFonts w:ascii="Arial" w:hAnsi="Arial" w:cs="Arial"/>
                <w:sz w:val="18"/>
              </w:rPr>
              <w:t>Invierno</w:t>
            </w:r>
          </w:p>
        </w:tc>
        <w:tc>
          <w:tcPr>
            <w:tcW w:w="2097" w:type="dxa"/>
            <w:vAlign w:val="center"/>
          </w:tcPr>
          <w:p w:rsidR="00BE7794" w:rsidRPr="00BE7794" w:rsidRDefault="00BE7794" w:rsidP="00BE7794">
            <w:pPr>
              <w:rPr>
                <w:rFonts w:ascii="Arial" w:hAnsi="Arial" w:cs="Arial"/>
                <w:sz w:val="20"/>
              </w:rPr>
            </w:pPr>
            <w:r w:rsidRPr="00BE7794">
              <w:rPr>
                <w:rFonts w:ascii="Arial" w:hAnsi="Arial" w:cs="Arial"/>
                <w:sz w:val="20"/>
              </w:rPr>
              <w:t>…….......por semana</w:t>
            </w:r>
          </w:p>
        </w:tc>
      </w:tr>
    </w:tbl>
    <w:p w:rsidR="00BE7794" w:rsidRPr="00BE7794" w:rsidRDefault="00BE7794" w:rsidP="00BE7794">
      <w:pPr>
        <w:jc w:val="both"/>
        <w:rPr>
          <w:rFonts w:ascii="Comic Sans MS" w:hAnsi="Comic Sans MS" w:cs="Arial"/>
          <w:b/>
          <w:sz w:val="14"/>
          <w:szCs w:val="14"/>
          <w:lang w:val="es-ES_tradnl"/>
        </w:rPr>
      </w:pP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P28 </w:t>
      </w:r>
      <w:r w:rsidRPr="00BE7794">
        <w:rPr>
          <w:rFonts w:ascii="Comic Sans MS" w:hAnsi="Comic Sans MS" w:cs="Arial"/>
          <w:sz w:val="18"/>
          <w:lang w:val="es-ES_tradnl"/>
        </w:rPr>
        <w:t>¿Suelen comprar agua envasada en el hogar?</w:t>
      </w:r>
    </w:p>
    <w:p w:rsidR="00BE7794" w:rsidRPr="00BE7794" w:rsidRDefault="00BE7794" w:rsidP="00BE7794">
      <w:pPr>
        <w:rPr>
          <w:rFonts w:ascii="Comic Sans MS" w:hAnsi="Comic Sans MS" w:cs="Arial"/>
          <w:sz w:val="16"/>
          <w:lang w:val="es-ES"/>
        </w:rPr>
      </w:pPr>
      <w:r w:rsidRPr="00BE7794">
        <w:rPr>
          <w:rFonts w:ascii="Comic Sans MS" w:hAnsi="Comic Sans MS" w:cs="Arial"/>
          <w:sz w:val="18"/>
          <w:lang w:val="es-ES_tradnl"/>
        </w:rPr>
        <w:t xml:space="preserve">  </w:t>
      </w:r>
      <w:r w:rsidRPr="00BE7794">
        <w:rPr>
          <w:sz w:val="18"/>
          <w:lang w:val="es-ES"/>
        </w:rPr>
        <w:t xml:space="preserve">NO </w:t>
      </w:r>
      <w:r w:rsidRPr="00BE7794">
        <w:fldChar w:fldCharType="begin">
          <w:ffData>
            <w:name w:val="Casilla2"/>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(0)</w:t>
      </w:r>
      <w:r w:rsidRPr="00BE7794">
        <w:rPr>
          <w:rFonts w:ascii="Comic Sans MS" w:hAnsi="Comic Sans MS" w:cs="Arial"/>
          <w:sz w:val="16"/>
          <w:lang w:val="es-ES"/>
        </w:rPr>
        <w:t xml:space="preserve"> (Pasa a preg 31) </w:t>
      </w:r>
      <w:r w:rsidRPr="00BE7794">
        <w:rPr>
          <w:rFonts w:ascii="Comic Sans MS" w:hAnsi="Comic Sans MS" w:cs="Arial"/>
          <w:sz w:val="16"/>
          <w:lang w:val="es-ES"/>
        </w:rPr>
        <w:tab/>
      </w:r>
    </w:p>
    <w:p w:rsidR="00BE7794" w:rsidRPr="00BE7794" w:rsidRDefault="00BE7794" w:rsidP="00BE7794">
      <w:pPr>
        <w:rPr>
          <w:rFonts w:ascii="Comic Sans MS" w:hAnsi="Comic Sans MS" w:cs="Arial"/>
          <w:sz w:val="16"/>
          <w:lang w:val="es-ES"/>
        </w:rPr>
      </w:pPr>
      <w:r w:rsidRPr="00BE7794">
        <w:rPr>
          <w:rFonts w:ascii="Comic Sans MS" w:hAnsi="Comic Sans MS" w:cs="Arial"/>
          <w:sz w:val="16"/>
          <w:lang w:val="es-ES"/>
        </w:rPr>
        <w:t xml:space="preserve">   </w:t>
      </w:r>
      <w:r w:rsidRPr="00BE7794">
        <w:rPr>
          <w:sz w:val="18"/>
          <w:lang w:val="es-ES"/>
        </w:rPr>
        <w:t xml:space="preserve">SI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 xml:space="preserve">(1) </w:t>
      </w:r>
      <w:r w:rsidRPr="00BE7794">
        <w:rPr>
          <w:rFonts w:ascii="Comic Sans MS" w:hAnsi="Comic Sans MS" w:cs="Arial"/>
          <w:sz w:val="16"/>
          <w:lang w:val="es-ES"/>
        </w:rPr>
        <w:t>(Continua)</w:t>
      </w:r>
    </w:p>
    <w:p w:rsidR="00BE7794" w:rsidRPr="00BE7794" w:rsidRDefault="00BE7794" w:rsidP="00BE7794">
      <w:pPr>
        <w:jc w:val="both"/>
        <w:rPr>
          <w:rFonts w:ascii="Comic Sans MS" w:hAnsi="Comic Sans MS" w:cs="Arial"/>
          <w:b/>
          <w:sz w:val="14"/>
          <w:szCs w:val="14"/>
          <w:lang w:val="es-ES_tradnl"/>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 xml:space="preserve">P29 </w:t>
      </w:r>
      <w:r w:rsidRPr="00BE7794">
        <w:rPr>
          <w:rFonts w:ascii="Comic Sans MS" w:hAnsi="Comic Sans MS" w:cs="Arial"/>
          <w:sz w:val="18"/>
          <w:lang w:val="es-ES_tradnl"/>
        </w:rPr>
        <w:t>¿Cuántos litros de agua envasada consumen semanalmente en el hogar?</w:t>
      </w:r>
    </w:p>
    <w:p w:rsidR="00BE7794" w:rsidRPr="00BE7794" w:rsidRDefault="00BE7794" w:rsidP="00BE7794">
      <w:pPr>
        <w:spacing w:before="120"/>
        <w:jc w:val="both"/>
        <w:rPr>
          <w:rFonts w:ascii="Comic Sans MS" w:hAnsi="Comic Sans MS" w:cs="Arial"/>
          <w:sz w:val="18"/>
          <w:lang w:val="es-ES_tradnl"/>
        </w:rPr>
      </w:pPr>
      <w:r w:rsidRPr="00BE7794">
        <w:rPr>
          <w:rFonts w:ascii="Arial" w:hAnsi="Arial" w:cs="Arial"/>
          <w:sz w:val="16"/>
          <w:lang w:val="es-ES"/>
        </w:rPr>
        <w:t>_____________________</w:t>
      </w:r>
      <w:r w:rsidRPr="00BE7794">
        <w:rPr>
          <w:rFonts w:ascii="Arial" w:hAnsi="Arial" w:cs="Arial"/>
          <w:sz w:val="18"/>
          <w:szCs w:val="22"/>
          <w:lang w:val="es-ES"/>
        </w:rPr>
        <w:t xml:space="preserve">  litros</w:t>
      </w:r>
      <w:r w:rsidRPr="00BE7794">
        <w:rPr>
          <w:rFonts w:ascii="Arial" w:hAnsi="Arial" w:cs="Arial"/>
          <w:sz w:val="18"/>
          <w:szCs w:val="22"/>
          <w:lang w:val="es-ES"/>
        </w:rPr>
        <w:tab/>
      </w:r>
      <w:r w:rsidRPr="00BE7794">
        <w:rPr>
          <w:rFonts w:ascii="Arial" w:hAnsi="Arial" w:cs="Arial"/>
          <w:sz w:val="18"/>
          <w:szCs w:val="22"/>
          <w:lang w:val="es-ES"/>
        </w:rPr>
        <w:tab/>
        <w:t xml:space="preserve">Ns/Nc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rPr>
          <w:rFonts w:ascii="Comic Sans MS" w:hAnsi="Comic Sans MS" w:cs="Arial"/>
          <w:b/>
          <w:sz w:val="14"/>
          <w:szCs w:val="14"/>
          <w:lang w:val="es-ES_tradnl"/>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 xml:space="preserve">P30 </w:t>
      </w:r>
      <w:r w:rsidRPr="00BE7794">
        <w:rPr>
          <w:rFonts w:ascii="Comic Sans MS" w:hAnsi="Comic Sans MS" w:cs="Arial"/>
          <w:sz w:val="18"/>
          <w:lang w:val="es-ES_tradnl"/>
        </w:rPr>
        <w:t>¿Cuánto pagan por un litro de agua envasada?</w:t>
      </w:r>
    </w:p>
    <w:p w:rsidR="00BE7794" w:rsidRPr="00BE7794" w:rsidRDefault="00BE7794" w:rsidP="00BE7794">
      <w:pPr>
        <w:spacing w:before="120"/>
        <w:jc w:val="both"/>
        <w:rPr>
          <w:rFonts w:ascii="Comic Sans MS" w:hAnsi="Comic Sans MS" w:cs="Arial"/>
          <w:b/>
          <w:spacing w:val="0"/>
          <w:sz w:val="18"/>
          <w:szCs w:val="24"/>
          <w:lang w:val="es-ES_tradnl"/>
        </w:rPr>
      </w:pPr>
      <w:r w:rsidRPr="00BE7794">
        <w:rPr>
          <w:rFonts w:ascii="Arial" w:hAnsi="Arial" w:cs="Arial"/>
          <w:spacing w:val="0"/>
          <w:sz w:val="16"/>
          <w:szCs w:val="24"/>
          <w:lang w:val="es-ES"/>
        </w:rPr>
        <w:t>$ _____________________</w:t>
      </w:r>
      <w:r w:rsidRPr="00BE7794">
        <w:rPr>
          <w:rFonts w:ascii="Arial" w:hAnsi="Arial" w:cs="Arial"/>
          <w:spacing w:val="0"/>
          <w:sz w:val="18"/>
          <w:szCs w:val="22"/>
          <w:lang w:val="es-ES"/>
        </w:rPr>
        <w:t xml:space="preserve">  por litros</w:t>
      </w:r>
      <w:r w:rsidRPr="00BE7794">
        <w:rPr>
          <w:rFonts w:ascii="Arial" w:hAnsi="Arial" w:cs="Arial"/>
          <w:spacing w:val="0"/>
          <w:sz w:val="18"/>
          <w:szCs w:val="22"/>
          <w:lang w:val="es-ES"/>
        </w:rPr>
        <w:tab/>
      </w:r>
      <w:r w:rsidRPr="00BE7794">
        <w:rPr>
          <w:rFonts w:ascii="Arial" w:hAnsi="Arial" w:cs="Arial"/>
          <w:spacing w:val="0"/>
          <w:sz w:val="18"/>
          <w:szCs w:val="22"/>
          <w:lang w:val="es-ES"/>
        </w:rPr>
        <w:tab/>
        <w:t xml:space="preserve">Ns/Nc </w:t>
      </w:r>
      <w:r w:rsidRPr="00BE7794">
        <w:rPr>
          <w:spacing w:val="0"/>
          <w:szCs w:val="24"/>
          <w:lang w:val="es-ES"/>
        </w:rPr>
        <w:fldChar w:fldCharType="begin">
          <w:ffData>
            <w:name w:val="Casilla1"/>
            <w:enabled/>
            <w:calcOnExit w:val="0"/>
            <w:checkBox>
              <w:sizeAuto/>
              <w:default w:val="0"/>
            </w:checkBox>
          </w:ffData>
        </w:fldChar>
      </w:r>
      <w:r w:rsidRPr="00BE7794">
        <w:rPr>
          <w:spacing w:val="0"/>
          <w:szCs w:val="24"/>
          <w:lang w:val="es-ES"/>
        </w:rPr>
        <w:instrText xml:space="preserve"> FORMCHECKBOX </w:instrText>
      </w:r>
      <w:r w:rsidR="007310B6">
        <w:rPr>
          <w:spacing w:val="0"/>
          <w:szCs w:val="24"/>
          <w:lang w:val="es-ES"/>
        </w:rPr>
      </w:r>
      <w:r w:rsidR="007310B6">
        <w:rPr>
          <w:spacing w:val="0"/>
          <w:szCs w:val="24"/>
          <w:lang w:val="es-ES"/>
        </w:rPr>
        <w:fldChar w:fldCharType="separate"/>
      </w:r>
      <w:r w:rsidRPr="00BE7794">
        <w:rPr>
          <w:spacing w:val="0"/>
          <w:szCs w:val="24"/>
          <w:lang w:val="es-ES"/>
        </w:rPr>
        <w:fldChar w:fldCharType="end"/>
      </w:r>
      <w:r w:rsidRPr="00BE7794">
        <w:rPr>
          <w:spacing w:val="0"/>
          <w:szCs w:val="24"/>
          <w:lang w:val="es-ES"/>
        </w:rPr>
        <w:t xml:space="preserve"> </w:t>
      </w:r>
      <w:r w:rsidRPr="00BE7794">
        <w:rPr>
          <w:spacing w:val="0"/>
          <w:sz w:val="14"/>
          <w:szCs w:val="24"/>
          <w:lang w:val="es-ES"/>
        </w:rPr>
        <w:t>(99)</w:t>
      </w:r>
    </w:p>
    <w:p w:rsidR="00BE7794" w:rsidRPr="00BE7794" w:rsidRDefault="00BE7794" w:rsidP="00BE7794">
      <w:pPr>
        <w:jc w:val="both"/>
        <w:rPr>
          <w:rFonts w:ascii="Comic Sans MS" w:hAnsi="Comic Sans MS" w:cs="Arial"/>
          <w:b/>
          <w:sz w:val="14"/>
          <w:szCs w:val="14"/>
          <w:lang w:val="es-ES_tradnl"/>
        </w:rPr>
      </w:pP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P31 </w:t>
      </w:r>
      <w:r w:rsidRPr="00BE7794">
        <w:rPr>
          <w:rFonts w:ascii="Comic Sans MS" w:hAnsi="Comic Sans MS" w:cs="Arial"/>
          <w:sz w:val="18"/>
          <w:lang w:val="es-ES_tradnl"/>
        </w:rPr>
        <w:t>¿El agua que usan en su hogar para beber…?</w:t>
      </w:r>
    </w:p>
    <w:tbl>
      <w:tblPr>
        <w:tblStyle w:val="TableGrid2"/>
        <w:tblW w:w="4882" w:type="dxa"/>
        <w:tblLook w:val="04A0" w:firstRow="1" w:lastRow="0" w:firstColumn="1" w:lastColumn="0" w:noHBand="0" w:noVBand="1"/>
      </w:tblPr>
      <w:tblGrid>
        <w:gridCol w:w="3936"/>
        <w:gridCol w:w="946"/>
      </w:tblGrid>
      <w:tr w:rsidR="00BE7794" w:rsidRPr="00BE7794" w:rsidTr="00122302">
        <w:tc>
          <w:tcPr>
            <w:tcW w:w="3936" w:type="dxa"/>
            <w:vAlign w:val="center"/>
          </w:tcPr>
          <w:p w:rsidR="00BE7794" w:rsidRPr="00BE7794" w:rsidRDefault="00BE7794" w:rsidP="00BE7794">
            <w:pPr>
              <w:autoSpaceDE w:val="0"/>
              <w:adjustRightInd w:val="0"/>
              <w:rPr>
                <w:rFonts w:ascii="Arial" w:hAnsi="Arial" w:cs="Arial"/>
                <w:sz w:val="18"/>
              </w:rPr>
            </w:pPr>
            <w:r w:rsidRPr="00BE7794">
              <w:rPr>
                <w:rFonts w:ascii="Arial" w:hAnsi="Arial" w:cs="Arial"/>
                <w:sz w:val="18"/>
              </w:rPr>
              <w:t>La hierven</w:t>
            </w:r>
          </w:p>
        </w:tc>
        <w:tc>
          <w:tcPr>
            <w:tcW w:w="946"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(1)</w:t>
            </w:r>
          </w:p>
        </w:tc>
      </w:tr>
      <w:tr w:rsidR="00BE7794" w:rsidRPr="00BE7794" w:rsidTr="00122302">
        <w:tc>
          <w:tcPr>
            <w:tcW w:w="3936" w:type="dxa"/>
            <w:vAlign w:val="center"/>
          </w:tcPr>
          <w:p w:rsidR="00BE7794" w:rsidRPr="00BE7794" w:rsidRDefault="00BE7794" w:rsidP="00BE7794">
            <w:pPr>
              <w:autoSpaceDE w:val="0"/>
              <w:adjustRightInd w:val="0"/>
              <w:rPr>
                <w:rFonts w:ascii="Arial" w:hAnsi="Arial" w:cs="Arial"/>
                <w:sz w:val="18"/>
                <w:lang w:val="es-ES"/>
              </w:rPr>
            </w:pPr>
            <w:r w:rsidRPr="00BE7794">
              <w:rPr>
                <w:rFonts w:ascii="Arial" w:hAnsi="Arial" w:cs="Arial"/>
                <w:sz w:val="18"/>
                <w:lang w:val="es-ES"/>
              </w:rPr>
              <w:t>Le ponen gotas de lavandina o cloro</w:t>
            </w:r>
          </w:p>
        </w:tc>
        <w:tc>
          <w:tcPr>
            <w:tcW w:w="946"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(2)</w:t>
            </w:r>
          </w:p>
        </w:tc>
      </w:tr>
      <w:tr w:rsidR="00BE7794" w:rsidRPr="00BE7794" w:rsidTr="00122302">
        <w:tc>
          <w:tcPr>
            <w:tcW w:w="3936" w:type="dxa"/>
            <w:vAlign w:val="center"/>
          </w:tcPr>
          <w:p w:rsidR="00BE7794" w:rsidRPr="00BE7794" w:rsidRDefault="00BE7794" w:rsidP="00BE7794">
            <w:pPr>
              <w:autoSpaceDE w:val="0"/>
              <w:adjustRightInd w:val="0"/>
              <w:rPr>
                <w:rFonts w:ascii="Arial" w:hAnsi="Arial" w:cs="Arial"/>
                <w:sz w:val="18"/>
              </w:rPr>
            </w:pPr>
            <w:r w:rsidRPr="00BE7794">
              <w:rPr>
                <w:rFonts w:ascii="Arial" w:hAnsi="Arial" w:cs="Arial"/>
                <w:sz w:val="18"/>
              </w:rPr>
              <w:t xml:space="preserve">La filtran </w:t>
            </w:r>
          </w:p>
        </w:tc>
        <w:tc>
          <w:tcPr>
            <w:tcW w:w="946"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(3)</w:t>
            </w:r>
          </w:p>
        </w:tc>
      </w:tr>
      <w:tr w:rsidR="00BE7794" w:rsidRPr="00BE7794" w:rsidTr="00122302">
        <w:tc>
          <w:tcPr>
            <w:tcW w:w="3936" w:type="dxa"/>
            <w:vAlign w:val="center"/>
          </w:tcPr>
          <w:p w:rsidR="00BE7794" w:rsidRPr="00BE7794" w:rsidRDefault="00BE7794" w:rsidP="00BE7794">
            <w:pPr>
              <w:autoSpaceDE w:val="0"/>
              <w:adjustRightInd w:val="0"/>
              <w:rPr>
                <w:rFonts w:ascii="Arial" w:hAnsi="Arial" w:cs="Arial"/>
                <w:sz w:val="18"/>
              </w:rPr>
            </w:pPr>
            <w:r w:rsidRPr="00BE7794">
              <w:rPr>
                <w:rFonts w:ascii="Arial" w:hAnsi="Arial" w:cs="Arial"/>
                <w:sz w:val="18"/>
              </w:rPr>
              <w:t xml:space="preserve">Decantan </w:t>
            </w:r>
          </w:p>
        </w:tc>
        <w:tc>
          <w:tcPr>
            <w:tcW w:w="946"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(4)</w:t>
            </w:r>
          </w:p>
        </w:tc>
      </w:tr>
      <w:tr w:rsidR="00BE7794" w:rsidRPr="00BE7794" w:rsidTr="00122302">
        <w:tc>
          <w:tcPr>
            <w:tcW w:w="3936" w:type="dxa"/>
            <w:vAlign w:val="center"/>
          </w:tcPr>
          <w:p w:rsidR="00BE7794" w:rsidRPr="00BE7794" w:rsidRDefault="00BE7794" w:rsidP="00BE7794">
            <w:pPr>
              <w:autoSpaceDE w:val="0"/>
              <w:adjustRightInd w:val="0"/>
              <w:rPr>
                <w:rFonts w:ascii="Arial" w:hAnsi="Arial" w:cs="Arial"/>
                <w:sz w:val="18"/>
                <w:lang w:val="es-ES"/>
              </w:rPr>
            </w:pPr>
            <w:r w:rsidRPr="00BE7794">
              <w:rPr>
                <w:rFonts w:ascii="Arial" w:hAnsi="Arial" w:cs="Arial"/>
                <w:sz w:val="18"/>
                <w:lang w:val="es-ES"/>
              </w:rPr>
              <w:t>La toman tal como viene de la fuente de abastecimiento</w:t>
            </w:r>
          </w:p>
        </w:tc>
        <w:tc>
          <w:tcPr>
            <w:tcW w:w="946"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(5)</w:t>
            </w:r>
          </w:p>
        </w:tc>
      </w:tr>
      <w:tr w:rsidR="00BE7794" w:rsidRPr="00BE7794" w:rsidTr="00122302">
        <w:tc>
          <w:tcPr>
            <w:tcW w:w="3936" w:type="dxa"/>
            <w:vAlign w:val="center"/>
          </w:tcPr>
          <w:p w:rsidR="00BE7794" w:rsidRPr="00BE7794" w:rsidRDefault="00BE7794" w:rsidP="00BE7794">
            <w:pPr>
              <w:autoSpaceDE w:val="0"/>
              <w:adjustRightInd w:val="0"/>
              <w:rPr>
                <w:rFonts w:ascii="Arial" w:hAnsi="Arial" w:cs="Arial"/>
                <w:sz w:val="18"/>
              </w:rPr>
            </w:pPr>
            <w:r w:rsidRPr="00BE7794">
              <w:rPr>
                <w:rFonts w:ascii="Arial" w:hAnsi="Arial" w:cs="Arial"/>
                <w:sz w:val="18"/>
              </w:rPr>
              <w:t>Sólo envasada</w:t>
            </w:r>
          </w:p>
        </w:tc>
        <w:tc>
          <w:tcPr>
            <w:tcW w:w="946"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(6)</w:t>
            </w:r>
          </w:p>
        </w:tc>
      </w:tr>
      <w:tr w:rsidR="00BE7794" w:rsidRPr="00BE7794" w:rsidTr="00122302">
        <w:tc>
          <w:tcPr>
            <w:tcW w:w="3936" w:type="dxa"/>
            <w:vAlign w:val="center"/>
          </w:tcPr>
          <w:p w:rsidR="00BE7794" w:rsidRPr="00BE7794" w:rsidRDefault="00BE7794" w:rsidP="00BE7794">
            <w:pPr>
              <w:autoSpaceDE w:val="0"/>
              <w:adjustRightInd w:val="0"/>
              <w:rPr>
                <w:rFonts w:ascii="Arial" w:hAnsi="Arial" w:cs="Arial"/>
                <w:sz w:val="18"/>
              </w:rPr>
            </w:pPr>
            <w:r w:rsidRPr="00BE7794">
              <w:rPr>
                <w:rFonts w:ascii="Arial" w:hAnsi="Arial" w:cs="Arial"/>
                <w:sz w:val="18"/>
              </w:rPr>
              <w:t>Otro</w:t>
            </w:r>
          </w:p>
        </w:tc>
        <w:tc>
          <w:tcPr>
            <w:tcW w:w="946"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(7)</w:t>
            </w:r>
          </w:p>
        </w:tc>
      </w:tr>
    </w:tbl>
    <w:p w:rsidR="00BE7794" w:rsidRPr="00BE7794" w:rsidRDefault="00BE7794" w:rsidP="00BE7794">
      <w:pPr>
        <w:jc w:val="both"/>
        <w:rPr>
          <w:rFonts w:ascii="Comic Sans MS" w:hAnsi="Comic Sans MS" w:cs="Arial"/>
          <w:b/>
          <w:sz w:val="14"/>
          <w:szCs w:val="14"/>
          <w:lang w:val="es-ES_tradnl"/>
        </w:rPr>
      </w:pP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P32 </w:t>
      </w:r>
      <w:r w:rsidRPr="00BE7794">
        <w:rPr>
          <w:rFonts w:ascii="Comic Sans MS" w:hAnsi="Comic Sans MS" w:cs="Arial"/>
          <w:sz w:val="18"/>
          <w:lang w:val="es-ES_tradnl"/>
        </w:rPr>
        <w:t>¿Posee filtro de agua en su vivienda?</w:t>
      </w:r>
    </w:p>
    <w:p w:rsidR="00BE7794" w:rsidRPr="00BE7794" w:rsidRDefault="00BE7794" w:rsidP="00BE7794">
      <w:pPr>
        <w:rPr>
          <w:rFonts w:ascii="Comic Sans MS" w:hAnsi="Comic Sans MS" w:cs="Arial"/>
          <w:sz w:val="16"/>
          <w:lang w:val="es-ES"/>
        </w:rPr>
      </w:pPr>
      <w:r w:rsidRPr="00BE7794">
        <w:rPr>
          <w:rFonts w:ascii="Comic Sans MS" w:hAnsi="Comic Sans MS" w:cs="Arial"/>
          <w:sz w:val="18"/>
          <w:lang w:val="es-ES_tradnl"/>
        </w:rPr>
        <w:t xml:space="preserve">  </w:t>
      </w:r>
      <w:r w:rsidRPr="00BE7794">
        <w:rPr>
          <w:sz w:val="18"/>
          <w:lang w:val="es-ES"/>
        </w:rPr>
        <w:t xml:space="preserve">NO </w:t>
      </w:r>
      <w:r w:rsidRPr="00BE7794">
        <w:fldChar w:fldCharType="begin">
          <w:ffData>
            <w:name w:val="Casilla2"/>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(0)</w:t>
      </w:r>
      <w:r w:rsidRPr="00BE7794">
        <w:rPr>
          <w:rFonts w:ascii="Comic Sans MS" w:hAnsi="Comic Sans MS" w:cs="Arial"/>
          <w:sz w:val="16"/>
          <w:lang w:val="es-ES"/>
        </w:rPr>
        <w:t xml:space="preserve"> (Pasa a preg 35) </w:t>
      </w:r>
      <w:r w:rsidRPr="00BE7794">
        <w:rPr>
          <w:rFonts w:ascii="Comic Sans MS" w:hAnsi="Comic Sans MS" w:cs="Arial"/>
          <w:sz w:val="16"/>
          <w:lang w:val="es-ES"/>
        </w:rPr>
        <w:tab/>
      </w:r>
    </w:p>
    <w:p w:rsidR="00BE7794" w:rsidRPr="00BE7794" w:rsidRDefault="00BE7794" w:rsidP="00BE7794">
      <w:pPr>
        <w:rPr>
          <w:rFonts w:ascii="Comic Sans MS" w:hAnsi="Comic Sans MS" w:cs="Arial"/>
          <w:sz w:val="16"/>
          <w:lang w:val="es-ES"/>
        </w:rPr>
      </w:pPr>
      <w:r w:rsidRPr="00BE7794">
        <w:rPr>
          <w:rFonts w:ascii="Comic Sans MS" w:hAnsi="Comic Sans MS" w:cs="Arial"/>
          <w:sz w:val="16"/>
          <w:lang w:val="es-ES"/>
        </w:rPr>
        <w:t xml:space="preserve">   </w:t>
      </w:r>
      <w:r w:rsidRPr="00BE7794">
        <w:rPr>
          <w:sz w:val="18"/>
          <w:lang w:val="es-ES"/>
        </w:rPr>
        <w:t xml:space="preserve">SI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2"/>
          <w:lang w:val="es-ES"/>
        </w:rPr>
        <w:t xml:space="preserve">(1) </w:t>
      </w:r>
      <w:r w:rsidRPr="00BE7794">
        <w:rPr>
          <w:rFonts w:ascii="Comic Sans MS" w:hAnsi="Comic Sans MS" w:cs="Arial"/>
          <w:sz w:val="16"/>
          <w:lang w:val="es-ES"/>
        </w:rPr>
        <w:t>(Continua)</w:t>
      </w:r>
    </w:p>
    <w:p w:rsidR="00BE7794" w:rsidRPr="00BE7794" w:rsidRDefault="00BE7794" w:rsidP="00BE7794">
      <w:pPr>
        <w:jc w:val="both"/>
        <w:rPr>
          <w:rFonts w:ascii="Comic Sans MS" w:hAnsi="Comic Sans MS" w:cs="Arial"/>
          <w:b/>
          <w:sz w:val="14"/>
          <w:szCs w:val="14"/>
          <w:lang w:val="es-ES_tradnl"/>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 xml:space="preserve">P33 </w:t>
      </w:r>
      <w:r w:rsidRPr="00BE7794">
        <w:rPr>
          <w:rFonts w:ascii="Comic Sans MS" w:hAnsi="Comic Sans MS" w:cs="Arial"/>
          <w:sz w:val="18"/>
          <w:lang w:val="es-ES_tradnl"/>
        </w:rPr>
        <w:t>¿Cuánto pago por el filtro de agua y en qué año lo compró?</w:t>
      </w:r>
    </w:p>
    <w:p w:rsidR="00BE7794" w:rsidRPr="00BE7794" w:rsidRDefault="00BE7794" w:rsidP="00BE7794">
      <w:pPr>
        <w:spacing w:before="120"/>
        <w:jc w:val="both"/>
        <w:rPr>
          <w:rFonts w:ascii="Comic Sans MS" w:hAnsi="Comic Sans MS" w:cs="Arial"/>
          <w:sz w:val="18"/>
          <w:lang w:val="es-ES_tradnl"/>
        </w:rPr>
      </w:pPr>
      <w:r w:rsidRPr="00BE7794">
        <w:rPr>
          <w:rFonts w:ascii="Arial" w:hAnsi="Arial" w:cs="Arial"/>
          <w:sz w:val="16"/>
          <w:lang w:val="es-ES"/>
        </w:rPr>
        <w:t>$ _________</w:t>
      </w:r>
      <w:r w:rsidRPr="00BE7794">
        <w:rPr>
          <w:rFonts w:ascii="Arial" w:hAnsi="Arial" w:cs="Arial"/>
          <w:sz w:val="18"/>
          <w:szCs w:val="22"/>
          <w:lang w:val="es-ES"/>
        </w:rPr>
        <w:t xml:space="preserve">  en el año _________</w:t>
      </w:r>
      <w:r w:rsidRPr="00BE7794">
        <w:rPr>
          <w:rFonts w:ascii="Arial" w:hAnsi="Arial" w:cs="Arial"/>
          <w:sz w:val="18"/>
          <w:szCs w:val="22"/>
          <w:lang w:val="es-ES"/>
        </w:rPr>
        <w:tab/>
      </w:r>
      <w:r w:rsidRPr="00BE7794">
        <w:rPr>
          <w:rFonts w:ascii="Arial" w:hAnsi="Arial" w:cs="Arial"/>
          <w:sz w:val="18"/>
          <w:szCs w:val="22"/>
          <w:lang w:val="es-ES"/>
        </w:rPr>
        <w:tab/>
        <w:t xml:space="preserve">Ns/Nc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rPr>
          <w:rFonts w:ascii="Comic Sans MS" w:hAnsi="Comic Sans MS" w:cs="Arial"/>
          <w:b/>
          <w:sz w:val="14"/>
          <w:szCs w:val="14"/>
          <w:lang w:val="es-ES_tradnl"/>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 xml:space="preserve">P34 </w:t>
      </w:r>
      <w:r w:rsidRPr="00BE7794">
        <w:rPr>
          <w:rFonts w:ascii="Comic Sans MS" w:hAnsi="Comic Sans MS" w:cs="Arial"/>
          <w:sz w:val="18"/>
          <w:lang w:val="es-ES_tradnl"/>
        </w:rPr>
        <w:t>¿</w:t>
      </w:r>
      <w:r w:rsidRPr="00BE7794">
        <w:rPr>
          <w:rFonts w:ascii="Arial" w:hAnsi="Arial" w:cs="Arial"/>
          <w:sz w:val="20"/>
          <w:lang w:val="es-ES"/>
        </w:rPr>
        <w:t>Cuánto gasta anualmente en el mantenimiento del filtro</w:t>
      </w:r>
      <w:r w:rsidRPr="00BE7794">
        <w:rPr>
          <w:rFonts w:ascii="Comic Sans MS" w:hAnsi="Comic Sans MS" w:cs="Arial"/>
          <w:sz w:val="18"/>
          <w:lang w:val="es-ES_tradnl"/>
        </w:rPr>
        <w:t>?</w:t>
      </w:r>
    </w:p>
    <w:p w:rsidR="00BE7794" w:rsidRPr="00BE7794" w:rsidRDefault="00BE7794" w:rsidP="00BE7794">
      <w:pPr>
        <w:spacing w:before="120"/>
        <w:jc w:val="both"/>
        <w:rPr>
          <w:rFonts w:ascii="Comic Sans MS" w:hAnsi="Comic Sans MS" w:cs="Arial"/>
          <w:b/>
          <w:spacing w:val="0"/>
          <w:sz w:val="18"/>
          <w:szCs w:val="24"/>
          <w:lang w:val="es-ES_tradnl"/>
        </w:rPr>
      </w:pPr>
      <w:r w:rsidRPr="00BE7794">
        <w:rPr>
          <w:rFonts w:ascii="Arial" w:hAnsi="Arial" w:cs="Arial"/>
          <w:spacing w:val="0"/>
          <w:sz w:val="16"/>
          <w:szCs w:val="24"/>
          <w:lang w:val="es-ES"/>
        </w:rPr>
        <w:t>$ _____________________</w:t>
      </w:r>
      <w:r w:rsidRPr="00BE7794">
        <w:rPr>
          <w:rFonts w:ascii="Arial" w:hAnsi="Arial" w:cs="Arial"/>
          <w:spacing w:val="0"/>
          <w:sz w:val="18"/>
          <w:szCs w:val="22"/>
          <w:lang w:val="es-ES"/>
        </w:rPr>
        <w:t xml:space="preserve">  por año</w:t>
      </w:r>
      <w:r w:rsidRPr="00BE7794">
        <w:rPr>
          <w:rFonts w:ascii="Arial" w:hAnsi="Arial" w:cs="Arial"/>
          <w:spacing w:val="0"/>
          <w:sz w:val="18"/>
          <w:szCs w:val="22"/>
          <w:lang w:val="es-ES"/>
        </w:rPr>
        <w:tab/>
      </w:r>
      <w:r w:rsidRPr="00BE7794">
        <w:rPr>
          <w:rFonts w:ascii="Arial" w:hAnsi="Arial" w:cs="Arial"/>
          <w:spacing w:val="0"/>
          <w:sz w:val="18"/>
          <w:szCs w:val="22"/>
          <w:lang w:val="es-ES"/>
        </w:rPr>
        <w:tab/>
        <w:t xml:space="preserve">Ns/Nc </w:t>
      </w:r>
      <w:r w:rsidRPr="00BE7794">
        <w:rPr>
          <w:spacing w:val="0"/>
          <w:szCs w:val="24"/>
          <w:lang w:val="es-ES"/>
        </w:rPr>
        <w:fldChar w:fldCharType="begin">
          <w:ffData>
            <w:name w:val="Casilla1"/>
            <w:enabled/>
            <w:calcOnExit w:val="0"/>
            <w:checkBox>
              <w:sizeAuto/>
              <w:default w:val="0"/>
            </w:checkBox>
          </w:ffData>
        </w:fldChar>
      </w:r>
      <w:r w:rsidRPr="00BE7794">
        <w:rPr>
          <w:spacing w:val="0"/>
          <w:szCs w:val="24"/>
          <w:lang w:val="es-ES"/>
        </w:rPr>
        <w:instrText xml:space="preserve"> FORMCHECKBOX </w:instrText>
      </w:r>
      <w:r w:rsidR="007310B6">
        <w:rPr>
          <w:spacing w:val="0"/>
          <w:szCs w:val="24"/>
          <w:lang w:val="es-ES"/>
        </w:rPr>
      </w:r>
      <w:r w:rsidR="007310B6">
        <w:rPr>
          <w:spacing w:val="0"/>
          <w:szCs w:val="24"/>
          <w:lang w:val="es-ES"/>
        </w:rPr>
        <w:fldChar w:fldCharType="separate"/>
      </w:r>
      <w:r w:rsidRPr="00BE7794">
        <w:rPr>
          <w:spacing w:val="0"/>
          <w:szCs w:val="24"/>
          <w:lang w:val="es-ES"/>
        </w:rPr>
        <w:fldChar w:fldCharType="end"/>
      </w:r>
      <w:r w:rsidRPr="00BE7794">
        <w:rPr>
          <w:spacing w:val="0"/>
          <w:szCs w:val="24"/>
          <w:lang w:val="es-ES"/>
        </w:rPr>
        <w:t xml:space="preserve"> </w:t>
      </w:r>
      <w:r w:rsidRPr="00BE7794">
        <w:rPr>
          <w:spacing w:val="0"/>
          <w:sz w:val="14"/>
          <w:szCs w:val="24"/>
          <w:lang w:val="es-ES"/>
        </w:rPr>
        <w:t>(99)</w:t>
      </w:r>
    </w:p>
    <w:p w:rsidR="00BE7794" w:rsidRPr="00BE7794" w:rsidRDefault="00BE7794" w:rsidP="00BE7794">
      <w:pPr>
        <w:jc w:val="both"/>
        <w:rPr>
          <w:rFonts w:ascii="Comic Sans MS" w:hAnsi="Comic Sans MS" w:cs="Arial"/>
          <w:b/>
          <w:sz w:val="18"/>
          <w:lang w:val="es-ES_tradnl"/>
        </w:rPr>
      </w:pPr>
    </w:p>
    <w:p w:rsidR="00BE7794" w:rsidRPr="00BE7794" w:rsidRDefault="00BE7794" w:rsidP="00BE7794">
      <w:pPr>
        <w:spacing w:before="120" w:after="120"/>
        <w:jc w:val="both"/>
        <w:outlineLvl w:val="0"/>
        <w:rPr>
          <w:rFonts w:ascii="Arial" w:hAnsi="Arial" w:cs="Arial"/>
          <w:sz w:val="20"/>
          <w:lang w:val="es-ES"/>
        </w:rPr>
      </w:pPr>
      <w:r w:rsidRPr="00BE7794">
        <w:rPr>
          <w:rFonts w:ascii="Arial" w:hAnsi="Arial" w:cs="Arial"/>
          <w:sz w:val="20"/>
          <w:lang w:val="es-ES"/>
        </w:rPr>
        <w:t>CARACTERISTICAS DE LA VIVIENDA</w:t>
      </w: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P35 </w:t>
      </w:r>
      <w:r w:rsidRPr="00BE7794">
        <w:rPr>
          <w:rFonts w:ascii="Comic Sans MS" w:hAnsi="Comic Sans MS" w:cs="Arial"/>
          <w:sz w:val="18"/>
          <w:lang w:val="es-ES_tradnl"/>
        </w:rPr>
        <w:t>¿Es usted …?</w:t>
      </w:r>
    </w:p>
    <w:tbl>
      <w:tblPr>
        <w:tblW w:w="453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7"/>
        <w:gridCol w:w="709"/>
      </w:tblGrid>
      <w:tr w:rsidR="00BE7794" w:rsidRPr="00BE7794" w:rsidTr="00122302">
        <w:trPr>
          <w:trHeight w:val="320"/>
        </w:trPr>
        <w:tc>
          <w:tcPr>
            <w:tcW w:w="3827"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…propietario de la vivienda y el terreno</w:t>
            </w:r>
          </w:p>
        </w:tc>
        <w:tc>
          <w:tcPr>
            <w:tcW w:w="709"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(1)</w:t>
            </w:r>
          </w:p>
        </w:tc>
      </w:tr>
      <w:tr w:rsidR="00BE7794" w:rsidRPr="00BE7794" w:rsidTr="00122302">
        <w:trPr>
          <w:trHeight w:val="320"/>
        </w:trPr>
        <w:tc>
          <w:tcPr>
            <w:tcW w:w="3827"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…propietario de la vivienda solamente</w:t>
            </w:r>
          </w:p>
        </w:tc>
        <w:tc>
          <w:tcPr>
            <w:tcW w:w="709"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(2)</w:t>
            </w:r>
          </w:p>
        </w:tc>
      </w:tr>
      <w:tr w:rsidR="00BE7794" w:rsidRPr="00BE7794" w:rsidTr="00122302">
        <w:trPr>
          <w:trHeight w:val="320"/>
        </w:trPr>
        <w:tc>
          <w:tcPr>
            <w:tcW w:w="3827" w:type="dxa"/>
            <w:vAlign w:val="center"/>
          </w:tcPr>
          <w:p w:rsidR="00BE7794" w:rsidRPr="00BE7794" w:rsidRDefault="00BE7794" w:rsidP="00BE7794">
            <w:pPr>
              <w:rPr>
                <w:rFonts w:ascii="Arial" w:hAnsi="Arial" w:cs="Arial"/>
                <w:sz w:val="18"/>
              </w:rPr>
            </w:pPr>
            <w:r w:rsidRPr="00BE7794">
              <w:rPr>
                <w:rFonts w:ascii="Arial" w:hAnsi="Arial" w:cs="Arial"/>
                <w:sz w:val="18"/>
              </w:rPr>
              <w:t>…inquilinos o arrendatarios de la vivienda</w:t>
            </w:r>
          </w:p>
        </w:tc>
        <w:tc>
          <w:tcPr>
            <w:tcW w:w="709"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(3)</w:t>
            </w:r>
          </w:p>
        </w:tc>
      </w:tr>
      <w:tr w:rsidR="00BE7794" w:rsidRPr="00BE7794" w:rsidTr="00122302">
        <w:trPr>
          <w:trHeight w:val="320"/>
        </w:trPr>
        <w:tc>
          <w:tcPr>
            <w:tcW w:w="3827"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…ocupantes con relación de dependencia</w:t>
            </w:r>
          </w:p>
        </w:tc>
        <w:tc>
          <w:tcPr>
            <w:tcW w:w="709"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(4)</w:t>
            </w:r>
          </w:p>
        </w:tc>
      </w:tr>
      <w:tr w:rsidR="00BE7794" w:rsidRPr="00BE7794" w:rsidTr="00122302">
        <w:tblPrEx>
          <w:tblLook w:val="04A0" w:firstRow="1" w:lastRow="0" w:firstColumn="1" w:lastColumn="0" w:noHBand="0" w:noVBand="1"/>
        </w:tblPrEx>
        <w:trPr>
          <w:trHeight w:val="320"/>
        </w:trPr>
        <w:tc>
          <w:tcPr>
            <w:tcW w:w="3827" w:type="dxa"/>
            <w:vAlign w:val="center"/>
          </w:tcPr>
          <w:p w:rsidR="00BE7794" w:rsidRPr="00BE7794" w:rsidRDefault="00BE7794" w:rsidP="00BE7794">
            <w:pPr>
              <w:rPr>
                <w:rFonts w:ascii="Arial" w:hAnsi="Arial" w:cs="Arial"/>
                <w:sz w:val="18"/>
              </w:rPr>
            </w:pPr>
            <w:r w:rsidRPr="00BE7794">
              <w:rPr>
                <w:rFonts w:ascii="Arial" w:hAnsi="Arial" w:cs="Arial"/>
                <w:sz w:val="18"/>
              </w:rPr>
              <w:t>…ocupantes gratuitos (prestada)</w:t>
            </w:r>
          </w:p>
        </w:tc>
        <w:tc>
          <w:tcPr>
            <w:tcW w:w="709"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(5)</w:t>
            </w:r>
          </w:p>
        </w:tc>
      </w:tr>
      <w:tr w:rsidR="00BE7794" w:rsidRPr="00BE7794" w:rsidTr="00122302">
        <w:tblPrEx>
          <w:tblLook w:val="04A0" w:firstRow="1" w:lastRow="0" w:firstColumn="1" w:lastColumn="0" w:noHBand="0" w:noVBand="1"/>
        </w:tblPrEx>
        <w:trPr>
          <w:trHeight w:val="320"/>
        </w:trPr>
        <w:tc>
          <w:tcPr>
            <w:tcW w:w="3827" w:type="dxa"/>
            <w:vAlign w:val="center"/>
          </w:tcPr>
          <w:p w:rsidR="00BE7794" w:rsidRPr="00BE7794" w:rsidRDefault="00BE7794" w:rsidP="00BE7794">
            <w:pPr>
              <w:rPr>
                <w:rFonts w:ascii="Arial" w:hAnsi="Arial" w:cs="Arial"/>
                <w:sz w:val="18"/>
              </w:rPr>
            </w:pPr>
            <w:r w:rsidRPr="00BE7794">
              <w:rPr>
                <w:rFonts w:ascii="Arial" w:hAnsi="Arial" w:cs="Arial"/>
                <w:sz w:val="18"/>
              </w:rPr>
              <w:t>Otro</w:t>
            </w:r>
          </w:p>
        </w:tc>
        <w:tc>
          <w:tcPr>
            <w:tcW w:w="709"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(6)</w:t>
            </w:r>
          </w:p>
        </w:tc>
      </w:tr>
      <w:tr w:rsidR="00BE7794" w:rsidRPr="00BE7794" w:rsidTr="00122302">
        <w:tblPrEx>
          <w:tblLook w:val="04A0" w:firstRow="1" w:lastRow="0" w:firstColumn="1" w:lastColumn="0" w:noHBand="0" w:noVBand="1"/>
        </w:tblPrEx>
        <w:trPr>
          <w:trHeight w:val="320"/>
        </w:trPr>
        <w:tc>
          <w:tcPr>
            <w:tcW w:w="3827" w:type="dxa"/>
            <w:vAlign w:val="center"/>
          </w:tcPr>
          <w:p w:rsidR="00BE7794" w:rsidRPr="00BE7794" w:rsidRDefault="00BE7794" w:rsidP="00BE7794">
            <w:pPr>
              <w:rPr>
                <w:rFonts w:ascii="Arial" w:hAnsi="Arial" w:cs="Arial"/>
                <w:sz w:val="18"/>
              </w:rPr>
            </w:pPr>
            <w:r w:rsidRPr="00BE7794">
              <w:rPr>
                <w:rFonts w:ascii="Arial" w:hAnsi="Arial" w:cs="Arial"/>
                <w:sz w:val="18"/>
              </w:rPr>
              <w:t>Ns/Nc</w:t>
            </w:r>
          </w:p>
        </w:tc>
        <w:tc>
          <w:tcPr>
            <w:tcW w:w="709"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(7)</w:t>
            </w:r>
          </w:p>
        </w:tc>
      </w:tr>
    </w:tbl>
    <w:p w:rsidR="00BE7794" w:rsidRPr="00BE7794" w:rsidRDefault="00BE7794" w:rsidP="00BE7794">
      <w:pPr>
        <w:ind w:left="425"/>
        <w:jc w:val="both"/>
        <w:outlineLvl w:val="0"/>
        <w:rPr>
          <w:rFonts w:ascii="Arial" w:hAnsi="Arial" w:cs="Arial"/>
          <w:spacing w:val="0"/>
          <w:sz w:val="20"/>
          <w:szCs w:val="24"/>
          <w:lang w:val="es-ES"/>
        </w:rPr>
      </w:pPr>
    </w:p>
    <w:p w:rsidR="00BE7794" w:rsidRPr="00BE7794" w:rsidRDefault="00BE7794" w:rsidP="00BE7794">
      <w:pPr>
        <w:jc w:val="both"/>
        <w:rPr>
          <w:rFonts w:ascii="Comic Sans MS" w:hAnsi="Comic Sans MS" w:cs="Arial"/>
          <w:sz w:val="18"/>
          <w:lang w:val="es-ES_tradnl"/>
        </w:rPr>
      </w:pPr>
      <w:r w:rsidRPr="00BE7794">
        <w:rPr>
          <w:rFonts w:ascii="Comic Sans MS" w:hAnsi="Comic Sans MS" w:cs="Arial"/>
          <w:b/>
          <w:sz w:val="18"/>
          <w:lang w:val="es-ES_tradnl"/>
        </w:rPr>
        <w:t xml:space="preserve">P36 </w:t>
      </w:r>
      <w:r w:rsidRPr="00BE7794">
        <w:rPr>
          <w:rFonts w:ascii="Comic Sans MS" w:hAnsi="Comic Sans MS" w:cs="Arial"/>
          <w:sz w:val="18"/>
          <w:lang w:val="es-ES_tradnl"/>
        </w:rPr>
        <w:t>¿Podría indicarme cuanto hace que vive en el hogar?</w:t>
      </w:r>
    </w:p>
    <w:p w:rsidR="00BE7794" w:rsidRPr="00BE7794" w:rsidRDefault="00BE7794" w:rsidP="00BE7794">
      <w:pPr>
        <w:spacing w:before="120"/>
        <w:jc w:val="both"/>
        <w:rPr>
          <w:rFonts w:ascii="Comic Sans MS" w:hAnsi="Comic Sans MS" w:cs="Arial"/>
          <w:sz w:val="18"/>
          <w:lang w:val="es-ES_tradnl"/>
        </w:rPr>
      </w:pPr>
      <w:r w:rsidRPr="00BE7794">
        <w:rPr>
          <w:rFonts w:ascii="Arial" w:hAnsi="Arial" w:cs="Arial"/>
          <w:sz w:val="16"/>
          <w:lang w:val="es-ES"/>
        </w:rPr>
        <w:t>__________</w:t>
      </w:r>
      <w:r w:rsidRPr="00BE7794">
        <w:rPr>
          <w:rFonts w:ascii="Arial" w:hAnsi="Arial" w:cs="Arial"/>
          <w:sz w:val="18"/>
          <w:szCs w:val="22"/>
          <w:lang w:val="es-ES"/>
        </w:rPr>
        <w:t xml:space="preserve">  años - </w:t>
      </w:r>
      <w:r w:rsidRPr="00BE7794">
        <w:rPr>
          <w:rFonts w:ascii="Arial" w:hAnsi="Arial" w:cs="Arial"/>
          <w:sz w:val="16"/>
          <w:lang w:val="es-ES"/>
        </w:rPr>
        <w:t>(00=menos de 1 año)</w:t>
      </w:r>
      <w:r w:rsidRPr="00BE7794">
        <w:rPr>
          <w:rFonts w:ascii="Arial" w:hAnsi="Arial" w:cs="Arial"/>
          <w:sz w:val="18"/>
          <w:szCs w:val="22"/>
          <w:lang w:val="es-ES"/>
        </w:rPr>
        <w:tab/>
        <w:t xml:space="preserve">  Ns/Nc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rPr>
          <w:rFonts w:ascii="Comic Sans MS" w:hAnsi="Comic Sans MS" w:cs="Arial"/>
          <w:b/>
          <w:sz w:val="18"/>
          <w:lang w:val="es-ES_tradnl"/>
        </w:rPr>
      </w:pP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P37 </w:t>
      </w:r>
      <w:r w:rsidRPr="00BE7794">
        <w:rPr>
          <w:rFonts w:ascii="Comic Sans MS" w:hAnsi="Comic Sans MS" w:cs="Arial"/>
          <w:sz w:val="18"/>
          <w:lang w:val="es-ES_tradnl"/>
        </w:rPr>
        <w:t>¿Esta vivienda cuenta con el servicio de…?</w:t>
      </w:r>
    </w:p>
    <w:tbl>
      <w:tblPr>
        <w:tblW w:w="439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851"/>
        <w:gridCol w:w="851"/>
      </w:tblGrid>
      <w:tr w:rsidR="00BE7794" w:rsidRPr="00BE7794" w:rsidTr="00122302">
        <w:trPr>
          <w:trHeight w:val="320"/>
        </w:trPr>
        <w:tc>
          <w:tcPr>
            <w:tcW w:w="2693" w:type="dxa"/>
            <w:tcBorders>
              <w:top w:val="nil"/>
              <w:left w:val="nil"/>
            </w:tcBorders>
            <w:vAlign w:val="center"/>
          </w:tcPr>
          <w:p w:rsidR="00BE7794" w:rsidRPr="00BE7794" w:rsidRDefault="00BE7794" w:rsidP="00BE7794">
            <w:pPr>
              <w:rPr>
                <w:rFonts w:ascii="Arial" w:hAnsi="Arial" w:cs="Arial"/>
                <w:noProof/>
                <w:sz w:val="20"/>
                <w:lang w:val="es-ES"/>
              </w:rPr>
            </w:pPr>
          </w:p>
        </w:tc>
        <w:tc>
          <w:tcPr>
            <w:tcW w:w="851" w:type="dxa"/>
            <w:vAlign w:val="center"/>
          </w:tcPr>
          <w:p w:rsidR="00BE7794" w:rsidRPr="00BE7794" w:rsidRDefault="00BE7794" w:rsidP="00BE7794">
            <w:pPr>
              <w:jc w:val="center"/>
            </w:pPr>
            <w:r w:rsidRPr="00BE7794">
              <w:t>SI</w:t>
            </w:r>
          </w:p>
        </w:tc>
        <w:tc>
          <w:tcPr>
            <w:tcW w:w="851" w:type="dxa"/>
            <w:vAlign w:val="center"/>
          </w:tcPr>
          <w:p w:rsidR="00BE7794" w:rsidRPr="00BE7794" w:rsidRDefault="00BE7794" w:rsidP="00BE7794">
            <w:pPr>
              <w:jc w:val="center"/>
            </w:pPr>
            <w:r w:rsidRPr="00BE7794">
              <w:t>NO</w:t>
            </w:r>
          </w:p>
        </w:tc>
      </w:tr>
      <w:tr w:rsidR="00BE7794" w:rsidRPr="00BE7794" w:rsidTr="00122302">
        <w:trPr>
          <w:trHeight w:val="320"/>
        </w:trPr>
        <w:tc>
          <w:tcPr>
            <w:tcW w:w="2693"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…propietario de la vivienda y el terreno</w:t>
            </w:r>
          </w:p>
        </w:tc>
        <w:tc>
          <w:tcPr>
            <w:tcW w:w="851"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(1)</w:t>
            </w:r>
          </w:p>
        </w:tc>
        <w:tc>
          <w:tcPr>
            <w:tcW w:w="851"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(2)</w:t>
            </w:r>
          </w:p>
        </w:tc>
      </w:tr>
      <w:tr w:rsidR="00BE7794" w:rsidRPr="00BE7794" w:rsidTr="00122302">
        <w:trPr>
          <w:trHeight w:val="320"/>
        </w:trPr>
        <w:tc>
          <w:tcPr>
            <w:tcW w:w="2693"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…propietario de la vivienda solamente</w:t>
            </w:r>
          </w:p>
        </w:tc>
        <w:tc>
          <w:tcPr>
            <w:tcW w:w="851"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(1)</w:t>
            </w:r>
          </w:p>
        </w:tc>
        <w:tc>
          <w:tcPr>
            <w:tcW w:w="851"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(2)</w:t>
            </w:r>
          </w:p>
        </w:tc>
      </w:tr>
      <w:tr w:rsidR="00BE7794" w:rsidRPr="00BE7794" w:rsidTr="00122302">
        <w:trPr>
          <w:trHeight w:val="320"/>
        </w:trPr>
        <w:tc>
          <w:tcPr>
            <w:tcW w:w="2693" w:type="dxa"/>
            <w:vAlign w:val="center"/>
          </w:tcPr>
          <w:p w:rsidR="00BE7794" w:rsidRPr="00BE7794" w:rsidRDefault="00BE7794" w:rsidP="00BE7794">
            <w:pPr>
              <w:rPr>
                <w:rFonts w:ascii="Arial" w:hAnsi="Arial" w:cs="Arial"/>
                <w:sz w:val="18"/>
              </w:rPr>
            </w:pPr>
            <w:r w:rsidRPr="00BE7794">
              <w:rPr>
                <w:rFonts w:ascii="Arial" w:hAnsi="Arial" w:cs="Arial"/>
                <w:sz w:val="18"/>
              </w:rPr>
              <w:t>…inquilinos o arrendatarios de la vivienda</w:t>
            </w:r>
          </w:p>
        </w:tc>
        <w:tc>
          <w:tcPr>
            <w:tcW w:w="851"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(1)</w:t>
            </w:r>
          </w:p>
        </w:tc>
        <w:tc>
          <w:tcPr>
            <w:tcW w:w="851"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(2)</w:t>
            </w:r>
          </w:p>
        </w:tc>
      </w:tr>
      <w:tr w:rsidR="00BE7794" w:rsidRPr="00BE7794" w:rsidTr="00122302">
        <w:trPr>
          <w:trHeight w:val="320"/>
        </w:trPr>
        <w:tc>
          <w:tcPr>
            <w:tcW w:w="2693"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…ocupantes con relación de dependencia</w:t>
            </w:r>
          </w:p>
        </w:tc>
        <w:tc>
          <w:tcPr>
            <w:tcW w:w="851"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(1)</w:t>
            </w:r>
          </w:p>
        </w:tc>
        <w:tc>
          <w:tcPr>
            <w:tcW w:w="851"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(2)</w:t>
            </w:r>
          </w:p>
        </w:tc>
      </w:tr>
      <w:tr w:rsidR="00BE7794" w:rsidRPr="00BE7794" w:rsidTr="00122302">
        <w:tblPrEx>
          <w:tblLook w:val="04A0" w:firstRow="1" w:lastRow="0" w:firstColumn="1" w:lastColumn="0" w:noHBand="0" w:noVBand="1"/>
        </w:tblPrEx>
        <w:trPr>
          <w:trHeight w:val="320"/>
        </w:trPr>
        <w:tc>
          <w:tcPr>
            <w:tcW w:w="2693" w:type="dxa"/>
            <w:vAlign w:val="center"/>
          </w:tcPr>
          <w:p w:rsidR="00BE7794" w:rsidRPr="00BE7794" w:rsidRDefault="00BE7794" w:rsidP="00BE7794">
            <w:pPr>
              <w:rPr>
                <w:rFonts w:ascii="Arial" w:hAnsi="Arial" w:cs="Arial"/>
                <w:sz w:val="18"/>
              </w:rPr>
            </w:pPr>
            <w:r w:rsidRPr="00BE7794">
              <w:rPr>
                <w:rFonts w:ascii="Arial" w:hAnsi="Arial" w:cs="Arial"/>
                <w:sz w:val="18"/>
              </w:rPr>
              <w:t>…ocupantes gratuitos (prestada)</w:t>
            </w:r>
          </w:p>
        </w:tc>
        <w:tc>
          <w:tcPr>
            <w:tcW w:w="851"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(1)</w:t>
            </w:r>
          </w:p>
        </w:tc>
        <w:tc>
          <w:tcPr>
            <w:tcW w:w="851"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(2)</w:t>
            </w:r>
          </w:p>
        </w:tc>
      </w:tr>
    </w:tbl>
    <w:p w:rsidR="00BE7794" w:rsidRPr="00BE7794" w:rsidRDefault="00BE7794" w:rsidP="00BE7794">
      <w:pPr>
        <w:ind w:left="425"/>
        <w:jc w:val="both"/>
        <w:outlineLvl w:val="0"/>
        <w:rPr>
          <w:rFonts w:ascii="Arial" w:hAnsi="Arial" w:cs="Arial"/>
          <w:spacing w:val="0"/>
          <w:sz w:val="20"/>
          <w:szCs w:val="24"/>
          <w:lang w:val="es-ES"/>
        </w:rPr>
      </w:pPr>
    </w:p>
    <w:p w:rsidR="00BE7794" w:rsidRPr="00BE7794" w:rsidRDefault="00BE7794" w:rsidP="00BE7794">
      <w:pPr>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P38 </w:t>
      </w:r>
      <w:r w:rsidRPr="00BE7794">
        <w:rPr>
          <w:rFonts w:ascii="Comic Sans MS" w:hAnsi="Comic Sans MS" w:cs="Arial"/>
          <w:sz w:val="18"/>
          <w:lang w:val="es-ES_tradnl"/>
        </w:rPr>
        <w:t>¿Cuántos ambientes tiene la vivienda?</w:t>
      </w:r>
    </w:p>
    <w:p w:rsidR="00BE7794" w:rsidRPr="00BE7794" w:rsidRDefault="00BE7794" w:rsidP="00BE7794">
      <w:pPr>
        <w:spacing w:before="120"/>
        <w:jc w:val="both"/>
        <w:rPr>
          <w:sz w:val="14"/>
          <w:lang w:val="es-ES"/>
        </w:rPr>
      </w:pPr>
      <w:r w:rsidRPr="00BE7794">
        <w:rPr>
          <w:rFonts w:ascii="Arial" w:hAnsi="Arial" w:cs="Arial"/>
          <w:sz w:val="16"/>
          <w:lang w:val="es-ES"/>
        </w:rPr>
        <w:t>_________________</w:t>
      </w:r>
      <w:r w:rsidRPr="00BE7794">
        <w:rPr>
          <w:rFonts w:ascii="Arial" w:hAnsi="Arial" w:cs="Arial"/>
          <w:sz w:val="18"/>
          <w:szCs w:val="22"/>
          <w:lang w:val="es-ES"/>
        </w:rPr>
        <w:t xml:space="preserve">  ambientes</w:t>
      </w:r>
      <w:r w:rsidRPr="00BE7794">
        <w:rPr>
          <w:rFonts w:ascii="Arial" w:hAnsi="Arial" w:cs="Arial"/>
          <w:sz w:val="18"/>
          <w:szCs w:val="22"/>
          <w:lang w:val="es-ES"/>
        </w:rPr>
        <w:tab/>
      </w:r>
      <w:r w:rsidRPr="00BE7794">
        <w:rPr>
          <w:rFonts w:ascii="Arial" w:hAnsi="Arial" w:cs="Arial"/>
          <w:sz w:val="18"/>
          <w:szCs w:val="22"/>
          <w:lang w:val="es-ES"/>
        </w:rPr>
        <w:tab/>
        <w:t xml:space="preserve">Ns/Nc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rPr>
          <w:sz w:val="14"/>
          <w:lang w:val="es-ES"/>
        </w:rPr>
      </w:pPr>
    </w:p>
    <w:p w:rsidR="00BE7794" w:rsidRPr="00BE7794" w:rsidRDefault="00BE7794" w:rsidP="00BE7794">
      <w:pPr>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P39 </w:t>
      </w:r>
      <w:r w:rsidRPr="00BE7794">
        <w:rPr>
          <w:rFonts w:ascii="Comic Sans MS" w:hAnsi="Comic Sans MS" w:cs="Arial"/>
          <w:sz w:val="18"/>
          <w:lang w:val="es-ES_tradnl"/>
        </w:rPr>
        <w:t>¿Cual es la superficie total en m2 del terreno?</w:t>
      </w:r>
    </w:p>
    <w:p w:rsidR="00BE7794" w:rsidRPr="00BE7794" w:rsidRDefault="00BE7794" w:rsidP="00BE7794">
      <w:pPr>
        <w:spacing w:before="120"/>
        <w:jc w:val="both"/>
        <w:rPr>
          <w:sz w:val="14"/>
          <w:lang w:val="es-ES"/>
        </w:rPr>
      </w:pPr>
      <w:r w:rsidRPr="00BE7794">
        <w:rPr>
          <w:rFonts w:ascii="Arial" w:hAnsi="Arial" w:cs="Arial"/>
          <w:sz w:val="16"/>
          <w:lang w:val="es-ES"/>
        </w:rPr>
        <w:t>_____________________</w:t>
      </w:r>
      <w:r w:rsidRPr="00BE7794">
        <w:rPr>
          <w:rFonts w:ascii="Arial" w:hAnsi="Arial" w:cs="Arial"/>
          <w:sz w:val="18"/>
          <w:szCs w:val="22"/>
          <w:lang w:val="es-ES"/>
        </w:rPr>
        <w:t xml:space="preserve">  m²</w:t>
      </w:r>
      <w:r w:rsidRPr="00BE7794">
        <w:rPr>
          <w:rFonts w:ascii="Arial" w:hAnsi="Arial" w:cs="Arial"/>
          <w:sz w:val="18"/>
          <w:szCs w:val="22"/>
          <w:lang w:val="es-ES"/>
        </w:rPr>
        <w:tab/>
      </w:r>
      <w:r w:rsidRPr="00BE7794">
        <w:rPr>
          <w:rFonts w:ascii="Arial" w:hAnsi="Arial" w:cs="Arial"/>
          <w:sz w:val="18"/>
          <w:szCs w:val="22"/>
          <w:lang w:val="es-ES"/>
        </w:rPr>
        <w:tab/>
        <w:t xml:space="preserve">Ns/Nc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rPr>
          <w:sz w:val="14"/>
          <w:lang w:val="es-ES"/>
        </w:rPr>
      </w:pPr>
    </w:p>
    <w:p w:rsidR="00BE7794" w:rsidRPr="00BE7794" w:rsidRDefault="00BE7794" w:rsidP="00BE7794">
      <w:pPr>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P40 </w:t>
      </w:r>
      <w:r w:rsidRPr="00BE7794">
        <w:rPr>
          <w:rFonts w:ascii="Comic Sans MS" w:hAnsi="Comic Sans MS" w:cs="Arial"/>
          <w:sz w:val="18"/>
          <w:lang w:val="es-ES_tradnl"/>
        </w:rPr>
        <w:t>¿Cual es la superficie total en m2 de su vivienda?</w:t>
      </w:r>
    </w:p>
    <w:p w:rsidR="00BE7794" w:rsidRPr="00BE7794" w:rsidRDefault="00BE7794" w:rsidP="00BE7794">
      <w:pPr>
        <w:spacing w:before="120"/>
        <w:jc w:val="both"/>
        <w:rPr>
          <w:rFonts w:ascii="Comic Sans MS" w:hAnsi="Comic Sans MS" w:cs="Arial"/>
          <w:b/>
          <w:sz w:val="18"/>
          <w:lang w:val="es-ES_tradnl"/>
        </w:rPr>
      </w:pPr>
      <w:r w:rsidRPr="00BE7794">
        <w:rPr>
          <w:rFonts w:ascii="Arial" w:hAnsi="Arial" w:cs="Arial"/>
          <w:sz w:val="16"/>
          <w:lang w:val="es-ES"/>
        </w:rPr>
        <w:t>_____________________</w:t>
      </w:r>
      <w:r w:rsidRPr="00BE7794">
        <w:rPr>
          <w:rFonts w:ascii="Arial" w:hAnsi="Arial" w:cs="Arial"/>
          <w:sz w:val="18"/>
          <w:szCs w:val="22"/>
          <w:lang w:val="es-ES"/>
        </w:rPr>
        <w:t xml:space="preserve">  m²</w:t>
      </w:r>
      <w:r w:rsidRPr="00BE7794">
        <w:rPr>
          <w:rFonts w:ascii="Arial" w:hAnsi="Arial" w:cs="Arial"/>
          <w:sz w:val="18"/>
          <w:szCs w:val="22"/>
          <w:lang w:val="es-ES"/>
        </w:rPr>
        <w:tab/>
      </w:r>
      <w:r w:rsidRPr="00BE7794">
        <w:rPr>
          <w:rFonts w:ascii="Arial" w:hAnsi="Arial" w:cs="Arial"/>
          <w:sz w:val="18"/>
          <w:szCs w:val="22"/>
          <w:lang w:val="es-ES"/>
        </w:rPr>
        <w:tab/>
        <w:t xml:space="preserve">Ns/Nc </w:t>
      </w:r>
      <w:r w:rsidRPr="00BE7794">
        <w:fldChar w:fldCharType="begin">
          <w:ffData>
            <w:name w:val="Casilla1"/>
            <w:enabled/>
            <w:calcOnExit w:val="0"/>
            <w:checkBox>
              <w:sizeAuto/>
              <w:default w:val="0"/>
            </w:checkBox>
          </w:ffData>
        </w:fldChar>
      </w:r>
      <w:r w:rsidRPr="00BE7794">
        <w:rPr>
          <w:lang w:val="es-ES"/>
        </w:rPr>
        <w:instrText xml:space="preserve"> FORMCHECKBOX </w:instrText>
      </w:r>
      <w:r w:rsidR="007310B6">
        <w:fldChar w:fldCharType="separate"/>
      </w:r>
      <w:r w:rsidRPr="00BE7794">
        <w:fldChar w:fldCharType="end"/>
      </w:r>
      <w:r w:rsidRPr="00BE7794">
        <w:rPr>
          <w:lang w:val="es-ES"/>
        </w:rPr>
        <w:t xml:space="preserve"> </w:t>
      </w:r>
      <w:r w:rsidRPr="00BE7794">
        <w:rPr>
          <w:sz w:val="14"/>
          <w:lang w:val="es-ES"/>
        </w:rPr>
        <w:t>(99)</w:t>
      </w:r>
    </w:p>
    <w:p w:rsidR="00BE7794" w:rsidRPr="00BE7794" w:rsidRDefault="00BE7794" w:rsidP="00BE7794">
      <w:pPr>
        <w:jc w:val="both"/>
        <w:outlineLvl w:val="0"/>
        <w:rPr>
          <w:rFonts w:ascii="Arial" w:hAnsi="Arial" w:cs="Arial"/>
          <w:sz w:val="20"/>
          <w:lang w:val="es-ES"/>
        </w:rPr>
      </w:pPr>
    </w:p>
    <w:p w:rsidR="00BE7794" w:rsidRPr="00BE7794" w:rsidRDefault="00BE7794" w:rsidP="00BE7794">
      <w:pPr>
        <w:jc w:val="both"/>
        <w:outlineLvl w:val="0"/>
        <w:rPr>
          <w:rFonts w:ascii="Arial" w:hAnsi="Arial" w:cs="Arial"/>
          <w:sz w:val="20"/>
          <w:lang w:val="es-ES"/>
        </w:rPr>
      </w:pPr>
      <w:r w:rsidRPr="00BE7794">
        <w:rPr>
          <w:rFonts w:ascii="Arial" w:hAnsi="Arial" w:cs="Arial"/>
          <w:sz w:val="20"/>
          <w:lang w:val="es-ES"/>
        </w:rPr>
        <w:t>CARACTERISTICAS DEL ENTREVISTADO</w:t>
      </w:r>
    </w:p>
    <w:p w:rsidR="00BE7794" w:rsidRPr="00BE7794" w:rsidRDefault="00BE7794" w:rsidP="00BE7794">
      <w:pPr>
        <w:spacing w:before="120" w:after="120"/>
        <w:jc w:val="both"/>
        <w:outlineLvl w:val="0"/>
        <w:rPr>
          <w:rFonts w:ascii="Arial" w:hAnsi="Arial" w:cs="Arial"/>
          <w:sz w:val="20"/>
          <w:lang w:val="es-ES"/>
        </w:rPr>
      </w:pPr>
      <w:r w:rsidRPr="00BE7794">
        <w:rPr>
          <w:rFonts w:ascii="Comic Sans MS" w:hAnsi="Comic Sans MS" w:cs="Arial"/>
          <w:b/>
          <w:sz w:val="18"/>
          <w:lang w:val="es-ES_tradnl"/>
        </w:rPr>
        <w:t xml:space="preserve">P41 </w:t>
      </w:r>
      <w:r w:rsidRPr="00BE7794">
        <w:rPr>
          <w:rFonts w:ascii="Comic Sans MS" w:hAnsi="Comic Sans MS" w:cs="Arial"/>
          <w:sz w:val="18"/>
          <w:lang w:val="es-ES_tradnl"/>
        </w:rPr>
        <w:t>¿Cuál fue el nivel más alto de estudios que cursó y finalizó?</w:t>
      </w:r>
    </w:p>
    <w:tbl>
      <w:tblPr>
        <w:tblStyle w:val="TableGrid2"/>
        <w:tblW w:w="4882" w:type="dxa"/>
        <w:tblLook w:val="04A0" w:firstRow="1" w:lastRow="0" w:firstColumn="1" w:lastColumn="0" w:noHBand="0" w:noVBand="1"/>
      </w:tblPr>
      <w:tblGrid>
        <w:gridCol w:w="3936"/>
        <w:gridCol w:w="946"/>
      </w:tblGrid>
      <w:tr w:rsidR="00BE7794" w:rsidRPr="00BE7794" w:rsidTr="00122302">
        <w:tc>
          <w:tcPr>
            <w:tcW w:w="3936" w:type="dxa"/>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Sin estudios / Hasta primario incompleto</w:t>
            </w:r>
          </w:p>
        </w:tc>
        <w:tc>
          <w:tcPr>
            <w:tcW w:w="946"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(1)</w:t>
            </w:r>
          </w:p>
        </w:tc>
      </w:tr>
      <w:tr w:rsidR="00BE7794" w:rsidRPr="00BE7794" w:rsidTr="00122302">
        <w:tc>
          <w:tcPr>
            <w:tcW w:w="3936" w:type="dxa"/>
            <w:vAlign w:val="center"/>
          </w:tcPr>
          <w:p w:rsidR="00BE7794" w:rsidRPr="00BE7794" w:rsidRDefault="00BE7794" w:rsidP="00BE7794">
            <w:pPr>
              <w:rPr>
                <w:rFonts w:ascii="Arial" w:hAnsi="Arial" w:cs="Arial"/>
                <w:sz w:val="18"/>
              </w:rPr>
            </w:pPr>
            <w:r w:rsidRPr="00BE7794">
              <w:rPr>
                <w:rFonts w:ascii="Arial" w:hAnsi="Arial" w:cs="Arial"/>
                <w:sz w:val="18"/>
              </w:rPr>
              <w:t>Primario completo</w:t>
            </w:r>
          </w:p>
        </w:tc>
        <w:tc>
          <w:tcPr>
            <w:tcW w:w="946"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(2)</w:t>
            </w:r>
          </w:p>
        </w:tc>
      </w:tr>
      <w:tr w:rsidR="00BE7794" w:rsidRPr="00BE7794" w:rsidTr="00122302">
        <w:tc>
          <w:tcPr>
            <w:tcW w:w="3936" w:type="dxa"/>
            <w:vAlign w:val="center"/>
          </w:tcPr>
          <w:p w:rsidR="00BE7794" w:rsidRPr="00BE7794" w:rsidRDefault="00BE7794" w:rsidP="00BE7794">
            <w:pPr>
              <w:rPr>
                <w:rFonts w:ascii="Arial" w:hAnsi="Arial" w:cs="Arial"/>
                <w:sz w:val="18"/>
              </w:rPr>
            </w:pPr>
            <w:r w:rsidRPr="00BE7794">
              <w:rPr>
                <w:rFonts w:ascii="Arial" w:hAnsi="Arial" w:cs="Arial"/>
                <w:sz w:val="18"/>
              </w:rPr>
              <w:t>Secundario incompleto</w:t>
            </w:r>
          </w:p>
        </w:tc>
        <w:tc>
          <w:tcPr>
            <w:tcW w:w="946"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(3)</w:t>
            </w:r>
          </w:p>
        </w:tc>
      </w:tr>
      <w:tr w:rsidR="00BE7794" w:rsidRPr="00BE7794" w:rsidTr="00122302">
        <w:tc>
          <w:tcPr>
            <w:tcW w:w="3936" w:type="dxa"/>
            <w:vAlign w:val="center"/>
          </w:tcPr>
          <w:p w:rsidR="00BE7794" w:rsidRPr="00BE7794" w:rsidRDefault="00BE7794" w:rsidP="00BE7794">
            <w:pPr>
              <w:rPr>
                <w:rFonts w:ascii="Arial" w:hAnsi="Arial" w:cs="Arial"/>
                <w:sz w:val="18"/>
              </w:rPr>
            </w:pPr>
            <w:r w:rsidRPr="00BE7794">
              <w:rPr>
                <w:rFonts w:ascii="Arial" w:hAnsi="Arial" w:cs="Arial"/>
                <w:sz w:val="18"/>
              </w:rPr>
              <w:t>Secundario completo</w:t>
            </w:r>
          </w:p>
        </w:tc>
        <w:tc>
          <w:tcPr>
            <w:tcW w:w="946"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(4)</w:t>
            </w:r>
          </w:p>
        </w:tc>
      </w:tr>
      <w:tr w:rsidR="00BE7794" w:rsidRPr="00BE7794" w:rsidTr="00122302">
        <w:tc>
          <w:tcPr>
            <w:tcW w:w="3936" w:type="dxa"/>
            <w:vAlign w:val="center"/>
          </w:tcPr>
          <w:p w:rsidR="00BE7794" w:rsidRPr="00BE7794" w:rsidRDefault="00BE7794" w:rsidP="00BE7794">
            <w:pPr>
              <w:rPr>
                <w:rFonts w:ascii="Arial" w:hAnsi="Arial" w:cs="Arial"/>
                <w:sz w:val="18"/>
              </w:rPr>
            </w:pPr>
            <w:r w:rsidRPr="00BE7794">
              <w:rPr>
                <w:rFonts w:ascii="Arial" w:hAnsi="Arial" w:cs="Arial"/>
                <w:sz w:val="18"/>
              </w:rPr>
              <w:t>Terciario incompleto</w:t>
            </w:r>
          </w:p>
        </w:tc>
        <w:tc>
          <w:tcPr>
            <w:tcW w:w="946"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(5)</w:t>
            </w:r>
          </w:p>
        </w:tc>
      </w:tr>
      <w:tr w:rsidR="00BE7794" w:rsidRPr="00BE7794" w:rsidTr="00122302">
        <w:tc>
          <w:tcPr>
            <w:tcW w:w="3936" w:type="dxa"/>
            <w:vAlign w:val="center"/>
          </w:tcPr>
          <w:p w:rsidR="00BE7794" w:rsidRPr="00BE7794" w:rsidRDefault="00BE7794" w:rsidP="00BE7794">
            <w:pPr>
              <w:autoSpaceDE w:val="0"/>
              <w:adjustRightInd w:val="0"/>
              <w:rPr>
                <w:rFonts w:ascii="Arial" w:hAnsi="Arial" w:cs="Arial"/>
                <w:sz w:val="18"/>
              </w:rPr>
            </w:pPr>
            <w:r w:rsidRPr="00BE7794">
              <w:rPr>
                <w:rFonts w:ascii="Arial" w:hAnsi="Arial" w:cs="Arial"/>
                <w:sz w:val="18"/>
              </w:rPr>
              <w:t>Terciario completo</w:t>
            </w:r>
          </w:p>
        </w:tc>
        <w:tc>
          <w:tcPr>
            <w:tcW w:w="946"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(6)</w:t>
            </w:r>
          </w:p>
        </w:tc>
      </w:tr>
      <w:tr w:rsidR="00BE7794" w:rsidRPr="00BE7794" w:rsidTr="00122302">
        <w:tc>
          <w:tcPr>
            <w:tcW w:w="3936" w:type="dxa"/>
            <w:vAlign w:val="center"/>
          </w:tcPr>
          <w:p w:rsidR="00BE7794" w:rsidRPr="00BE7794" w:rsidRDefault="00BE7794" w:rsidP="00BE7794">
            <w:pPr>
              <w:rPr>
                <w:rFonts w:ascii="Arial" w:hAnsi="Arial" w:cs="Arial"/>
                <w:sz w:val="18"/>
              </w:rPr>
            </w:pPr>
            <w:r w:rsidRPr="00BE7794">
              <w:rPr>
                <w:rFonts w:ascii="Arial" w:hAnsi="Arial" w:cs="Arial"/>
                <w:sz w:val="18"/>
              </w:rPr>
              <w:t>Universitario incompleto</w:t>
            </w:r>
          </w:p>
        </w:tc>
        <w:tc>
          <w:tcPr>
            <w:tcW w:w="946"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(7)</w:t>
            </w:r>
          </w:p>
        </w:tc>
      </w:tr>
      <w:tr w:rsidR="00BE7794" w:rsidRPr="00BE7794" w:rsidTr="00122302">
        <w:tc>
          <w:tcPr>
            <w:tcW w:w="3936" w:type="dxa"/>
            <w:vAlign w:val="center"/>
          </w:tcPr>
          <w:p w:rsidR="00BE7794" w:rsidRPr="00BE7794" w:rsidRDefault="00BE7794" w:rsidP="00BE7794">
            <w:pPr>
              <w:rPr>
                <w:rFonts w:ascii="Arial" w:hAnsi="Arial" w:cs="Arial"/>
                <w:sz w:val="18"/>
              </w:rPr>
            </w:pPr>
            <w:r w:rsidRPr="00BE7794">
              <w:rPr>
                <w:rFonts w:ascii="Arial" w:hAnsi="Arial" w:cs="Arial"/>
                <w:sz w:val="18"/>
              </w:rPr>
              <w:t>Universitario completo</w:t>
            </w:r>
          </w:p>
        </w:tc>
        <w:tc>
          <w:tcPr>
            <w:tcW w:w="946"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(8)</w:t>
            </w:r>
          </w:p>
        </w:tc>
      </w:tr>
      <w:tr w:rsidR="00BE7794" w:rsidRPr="00BE7794" w:rsidTr="00122302">
        <w:tc>
          <w:tcPr>
            <w:tcW w:w="3936" w:type="dxa"/>
            <w:vAlign w:val="center"/>
          </w:tcPr>
          <w:p w:rsidR="00BE7794" w:rsidRPr="00BE7794" w:rsidRDefault="00BE7794" w:rsidP="00BE7794">
            <w:pPr>
              <w:rPr>
                <w:rFonts w:ascii="Arial" w:hAnsi="Arial" w:cs="Arial"/>
                <w:sz w:val="18"/>
              </w:rPr>
            </w:pPr>
            <w:r w:rsidRPr="00BE7794">
              <w:rPr>
                <w:rFonts w:ascii="Arial" w:hAnsi="Arial" w:cs="Arial"/>
                <w:sz w:val="18"/>
              </w:rPr>
              <w:t>Posgrado</w:t>
            </w:r>
          </w:p>
        </w:tc>
        <w:tc>
          <w:tcPr>
            <w:tcW w:w="946"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(9)</w:t>
            </w:r>
          </w:p>
        </w:tc>
      </w:tr>
    </w:tbl>
    <w:p w:rsidR="00BE7794" w:rsidRPr="00BE7794" w:rsidRDefault="00BE7794" w:rsidP="00BE7794">
      <w:pPr>
        <w:jc w:val="both"/>
        <w:rPr>
          <w:rFonts w:ascii="Comic Sans MS" w:hAnsi="Comic Sans MS" w:cs="Arial"/>
          <w:b/>
          <w:sz w:val="18"/>
          <w:lang w:val="es-ES_tradnl"/>
        </w:rPr>
      </w:pPr>
    </w:p>
    <w:p w:rsidR="00BE7794" w:rsidRPr="00BE7794" w:rsidRDefault="00BE7794" w:rsidP="00BE7794">
      <w:pPr>
        <w:jc w:val="both"/>
        <w:rPr>
          <w:rFonts w:ascii="Comic Sans MS" w:hAnsi="Comic Sans MS" w:cs="Arial"/>
          <w:b/>
          <w:sz w:val="18"/>
          <w:lang w:val="es-ES_tradnl"/>
        </w:rPr>
      </w:pPr>
      <w:r w:rsidRPr="00BE7794">
        <w:rPr>
          <w:rFonts w:ascii="Comic Sans MS" w:hAnsi="Comic Sans MS" w:cs="Arial"/>
          <w:b/>
          <w:sz w:val="18"/>
          <w:lang w:val="es-ES_tradnl"/>
        </w:rPr>
        <w:t xml:space="preserve">P42 </w:t>
      </w:r>
      <w:r w:rsidRPr="00BE7794">
        <w:rPr>
          <w:rFonts w:ascii="Comic Sans MS" w:hAnsi="Comic Sans MS" w:cs="Arial"/>
          <w:sz w:val="18"/>
          <w:lang w:val="es-ES_tradnl"/>
        </w:rPr>
        <w:t>¿Actualmente, se encuentra…</w:t>
      </w:r>
    </w:p>
    <w:tbl>
      <w:tblPr>
        <w:tblW w:w="4943" w:type="dxa"/>
        <w:tblLayout w:type="fixed"/>
        <w:tblCellMar>
          <w:left w:w="0" w:type="dxa"/>
          <w:right w:w="0" w:type="dxa"/>
        </w:tblCellMar>
        <w:tblLook w:val="0000" w:firstRow="0" w:lastRow="0" w:firstColumn="0" w:lastColumn="0" w:noHBand="0" w:noVBand="0"/>
      </w:tblPr>
      <w:tblGrid>
        <w:gridCol w:w="4253"/>
        <w:gridCol w:w="690"/>
      </w:tblGrid>
      <w:tr w:rsidR="00BE7794" w:rsidRPr="00BE7794" w:rsidTr="00122302">
        <w:tc>
          <w:tcPr>
            <w:tcW w:w="4253" w:type="dxa"/>
            <w:tcBorders>
              <w:bottom w:val="single" w:sz="4" w:space="0" w:color="auto"/>
              <w:right w:val="single" w:sz="4" w:space="0" w:color="auto"/>
            </w:tcBorders>
            <w:noWrap/>
            <w:vAlign w:val="center"/>
          </w:tcPr>
          <w:p w:rsidR="00BE7794" w:rsidRPr="00BE7794" w:rsidRDefault="00BE7794" w:rsidP="00BE7794">
            <w:pPr>
              <w:rPr>
                <w:rFonts w:ascii="Arial" w:eastAsia="Arial Unicode MS" w:hAnsi="Arial" w:cs="Arial"/>
                <w:b/>
                <w:bCs/>
                <w:sz w:val="20"/>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b/>
                <w:bCs/>
                <w:sz w:val="20"/>
              </w:rPr>
            </w:pPr>
            <w:r w:rsidRPr="00BE7794">
              <w:rPr>
                <w:rFonts w:ascii="Arial" w:hAnsi="Arial" w:cs="Arial"/>
                <w:b/>
                <w:bCs/>
                <w:sz w:val="20"/>
              </w:rPr>
              <w:t>P.S.H.</w:t>
            </w:r>
          </w:p>
        </w:tc>
      </w:tr>
      <w:tr w:rsidR="00BE7794" w:rsidRPr="00BE7794" w:rsidTr="00122302">
        <w:trPr>
          <w:trHeight w:val="313"/>
        </w:trPr>
        <w:tc>
          <w:tcPr>
            <w:tcW w:w="4253"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hAnsi="Arial" w:cs="Arial"/>
                <w:sz w:val="18"/>
              </w:rPr>
            </w:pPr>
            <w:r w:rsidRPr="00BE7794">
              <w:rPr>
                <w:rFonts w:ascii="Arial" w:hAnsi="Arial" w:cs="Arial"/>
                <w:sz w:val="18"/>
              </w:rPr>
              <w:t>Desocupado</w:t>
            </w:r>
          </w:p>
        </w:tc>
        <w:tc>
          <w:tcPr>
            <w:tcW w:w="690"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20"/>
              </w:rPr>
            </w:pPr>
            <w:r w:rsidRPr="00BE7794">
              <w:rPr>
                <w:rFonts w:ascii="Arial" w:hAnsi="Arial" w:cs="Arial"/>
                <w:sz w:val="20"/>
              </w:rPr>
              <w:t>1</w:t>
            </w:r>
          </w:p>
        </w:tc>
      </w:tr>
      <w:tr w:rsidR="00BE7794" w:rsidRPr="00BE7794" w:rsidTr="00122302">
        <w:trPr>
          <w:cantSplit/>
          <w:trHeight w:val="531"/>
        </w:trPr>
        <w:tc>
          <w:tcPr>
            <w:tcW w:w="4253"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No trabaja ni busca trabajo (Es jubilado / pensionado, ama de casa, estudiante, etc.)</w:t>
            </w:r>
          </w:p>
        </w:tc>
        <w:tc>
          <w:tcPr>
            <w:tcW w:w="690"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eastAsia="Arial Unicode MS" w:hAnsi="Arial" w:cs="Arial"/>
                <w:sz w:val="20"/>
              </w:rPr>
            </w:pPr>
            <w:r w:rsidRPr="00BE7794">
              <w:rPr>
                <w:rFonts w:ascii="Arial" w:hAnsi="Arial" w:cs="Arial"/>
                <w:sz w:val="20"/>
              </w:rPr>
              <w:t>2</w:t>
            </w:r>
          </w:p>
        </w:tc>
      </w:tr>
      <w:tr w:rsidR="00BE7794" w:rsidRPr="00BE7794" w:rsidTr="00122302">
        <w:trPr>
          <w:cantSplit/>
          <w:trHeight w:val="525"/>
        </w:trPr>
        <w:tc>
          <w:tcPr>
            <w:tcW w:w="4253"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rPr>
                <w:rFonts w:ascii="Comic Sans MS" w:hAnsi="Comic Sans MS" w:cs="Arial"/>
                <w:sz w:val="18"/>
                <w:lang w:val="es-ES_tradnl"/>
              </w:rPr>
            </w:pPr>
            <w:r w:rsidRPr="00BE7794">
              <w:rPr>
                <w:rFonts w:ascii="Arial" w:hAnsi="Arial" w:cs="Arial"/>
                <w:sz w:val="18"/>
                <w:lang w:val="es-ES"/>
              </w:rPr>
              <w:t>Trabaja</w:t>
            </w:r>
            <w:r w:rsidRPr="00BE7794">
              <w:rPr>
                <w:rFonts w:ascii="Comic Sans MS" w:hAnsi="Comic Sans MS" w:cs="Arial"/>
                <w:sz w:val="16"/>
                <w:lang w:val="es-ES_tradnl"/>
              </w:rPr>
              <w:t xml:space="preserve"> </w:t>
            </w:r>
            <w:r w:rsidRPr="00BE7794">
              <w:rPr>
                <w:rFonts w:ascii="Comic Sans MS" w:hAnsi="Comic Sans MS" w:cs="Arial"/>
                <w:b/>
                <w:sz w:val="18"/>
                <w:lang w:val="es-ES_tradnl"/>
              </w:rPr>
              <w:t>(Si tiene más de una ocupación, pregunte por la que más ingresos le genera)</w:t>
            </w:r>
          </w:p>
        </w:tc>
        <w:tc>
          <w:tcPr>
            <w:tcW w:w="690" w:type="dxa"/>
            <w:tcBorders>
              <w:top w:val="single" w:sz="4" w:space="0" w:color="auto"/>
              <w:left w:val="single" w:sz="4" w:space="0" w:color="auto"/>
              <w:bottom w:val="single" w:sz="4" w:space="0" w:color="auto"/>
              <w:right w:val="single" w:sz="4" w:space="0" w:color="auto"/>
            </w:tcBorders>
            <w:noWrap/>
            <w:vAlign w:val="center"/>
          </w:tcPr>
          <w:p w:rsidR="00BE7794" w:rsidRPr="00BE7794" w:rsidRDefault="00BE7794" w:rsidP="00BE7794">
            <w:pPr>
              <w:jc w:val="center"/>
              <w:rPr>
                <w:rFonts w:ascii="Arial" w:hAnsi="Arial" w:cs="Arial"/>
                <w:sz w:val="20"/>
              </w:rPr>
            </w:pPr>
            <w:r w:rsidRPr="00BE7794">
              <w:rPr>
                <w:rFonts w:ascii="Arial" w:hAnsi="Arial" w:cs="Arial"/>
                <w:sz w:val="20"/>
              </w:rPr>
              <w:t>5</w:t>
            </w:r>
          </w:p>
        </w:tc>
      </w:tr>
    </w:tbl>
    <w:p w:rsidR="00BE7794" w:rsidRPr="00BE7794" w:rsidRDefault="00BE7794" w:rsidP="00BE7794">
      <w:pPr>
        <w:spacing w:before="120" w:after="120"/>
        <w:jc w:val="both"/>
        <w:outlineLvl w:val="0"/>
        <w:rPr>
          <w:rFonts w:ascii="Arial" w:hAnsi="Arial" w:cs="Arial"/>
          <w:sz w:val="20"/>
          <w:lang w:val="es-ES"/>
        </w:rPr>
      </w:pPr>
      <w:r w:rsidRPr="00BE7794">
        <w:rPr>
          <w:rFonts w:ascii="Comic Sans MS" w:hAnsi="Comic Sans MS" w:cs="Arial"/>
          <w:b/>
          <w:sz w:val="18"/>
          <w:lang w:val="es-ES_tradnl"/>
        </w:rPr>
        <w:t xml:space="preserve">P43 </w:t>
      </w:r>
      <w:r w:rsidRPr="00BE7794">
        <w:rPr>
          <w:rFonts w:ascii="Comic Sans MS" w:hAnsi="Comic Sans MS" w:cs="Arial"/>
          <w:sz w:val="18"/>
          <w:lang w:val="es-ES_tradnl"/>
        </w:rPr>
        <w:t>¿Cuál es la cobertura médica que posee el PSH?</w:t>
      </w:r>
    </w:p>
    <w:tbl>
      <w:tblPr>
        <w:tblW w:w="391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25"/>
        <w:gridCol w:w="690"/>
      </w:tblGrid>
      <w:tr w:rsidR="00BE7794" w:rsidRPr="00BE7794" w:rsidTr="00122302">
        <w:trPr>
          <w:cantSplit/>
          <w:trHeight w:val="344"/>
        </w:trPr>
        <w:tc>
          <w:tcPr>
            <w:tcW w:w="3225" w:type="dxa"/>
            <w:noWrap/>
            <w:vAlign w:val="center"/>
          </w:tcPr>
          <w:p w:rsidR="00BE7794" w:rsidRPr="00BE7794" w:rsidRDefault="00BE7794" w:rsidP="00BE7794">
            <w:pPr>
              <w:rPr>
                <w:rFonts w:ascii="Arial" w:hAnsi="Arial" w:cs="Arial"/>
                <w:sz w:val="18"/>
              </w:rPr>
            </w:pPr>
            <w:r w:rsidRPr="00BE7794">
              <w:rPr>
                <w:rFonts w:ascii="Arial" w:hAnsi="Arial" w:cs="Arial"/>
                <w:sz w:val="18"/>
              </w:rPr>
              <w:t>Obra social</w:t>
            </w:r>
          </w:p>
        </w:tc>
        <w:tc>
          <w:tcPr>
            <w:tcW w:w="690" w:type="dxa"/>
            <w:noWrap/>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(1)</w:t>
            </w:r>
          </w:p>
        </w:tc>
      </w:tr>
      <w:tr w:rsidR="00BE7794" w:rsidRPr="00BE7794" w:rsidTr="00122302">
        <w:trPr>
          <w:cantSplit/>
          <w:trHeight w:val="345"/>
        </w:trPr>
        <w:tc>
          <w:tcPr>
            <w:tcW w:w="3225" w:type="dxa"/>
            <w:noWrap/>
            <w:vAlign w:val="center"/>
          </w:tcPr>
          <w:p w:rsidR="00BE7794" w:rsidRPr="00BE7794" w:rsidRDefault="00BE7794" w:rsidP="00BE7794">
            <w:pPr>
              <w:rPr>
                <w:rFonts w:ascii="Arial" w:hAnsi="Arial" w:cs="Arial"/>
                <w:sz w:val="18"/>
              </w:rPr>
            </w:pPr>
            <w:r w:rsidRPr="00BE7794">
              <w:rPr>
                <w:rFonts w:ascii="Arial" w:hAnsi="Arial" w:cs="Arial"/>
                <w:sz w:val="18"/>
              </w:rPr>
              <w:t>Medicina pre-paga</w:t>
            </w:r>
          </w:p>
        </w:tc>
        <w:tc>
          <w:tcPr>
            <w:tcW w:w="690" w:type="dxa"/>
            <w:noWrap/>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(2)</w:t>
            </w:r>
          </w:p>
        </w:tc>
      </w:tr>
      <w:tr w:rsidR="00BE7794" w:rsidRPr="00BE7794" w:rsidTr="00122302">
        <w:trPr>
          <w:cantSplit/>
          <w:trHeight w:val="344"/>
        </w:trPr>
        <w:tc>
          <w:tcPr>
            <w:tcW w:w="3225" w:type="dxa"/>
            <w:noWrap/>
            <w:vAlign w:val="center"/>
          </w:tcPr>
          <w:p w:rsidR="00BE7794" w:rsidRPr="00BE7794" w:rsidRDefault="00BE7794" w:rsidP="00BE7794">
            <w:pPr>
              <w:rPr>
                <w:rFonts w:ascii="Arial" w:hAnsi="Arial" w:cs="Arial"/>
                <w:sz w:val="18"/>
              </w:rPr>
            </w:pPr>
            <w:r w:rsidRPr="00BE7794">
              <w:rPr>
                <w:rFonts w:ascii="Arial" w:hAnsi="Arial" w:cs="Arial"/>
                <w:sz w:val="18"/>
              </w:rPr>
              <w:t>Atención particular / Consultorio</w:t>
            </w:r>
          </w:p>
        </w:tc>
        <w:tc>
          <w:tcPr>
            <w:tcW w:w="690" w:type="dxa"/>
            <w:noWrap/>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(3)</w:t>
            </w:r>
          </w:p>
        </w:tc>
      </w:tr>
      <w:tr w:rsidR="00BE7794" w:rsidRPr="00BE7794" w:rsidTr="00122302">
        <w:trPr>
          <w:cantSplit/>
          <w:trHeight w:val="345"/>
        </w:trPr>
        <w:tc>
          <w:tcPr>
            <w:tcW w:w="3225" w:type="dxa"/>
            <w:noWrap/>
            <w:vAlign w:val="center"/>
          </w:tcPr>
          <w:p w:rsidR="00BE7794" w:rsidRPr="00BE7794" w:rsidRDefault="00BE7794" w:rsidP="00BE7794">
            <w:pPr>
              <w:rPr>
                <w:rFonts w:ascii="Arial" w:hAnsi="Arial" w:cs="Arial"/>
                <w:sz w:val="18"/>
              </w:rPr>
            </w:pPr>
            <w:r w:rsidRPr="00BE7794">
              <w:rPr>
                <w:rFonts w:ascii="Arial" w:hAnsi="Arial" w:cs="Arial"/>
                <w:sz w:val="18"/>
              </w:rPr>
              <w:t>Hospital público</w:t>
            </w:r>
          </w:p>
        </w:tc>
        <w:tc>
          <w:tcPr>
            <w:tcW w:w="690" w:type="dxa"/>
            <w:noWrap/>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(4)</w:t>
            </w:r>
          </w:p>
        </w:tc>
      </w:tr>
      <w:tr w:rsidR="00BE7794" w:rsidRPr="00BE7794" w:rsidTr="00122302">
        <w:trPr>
          <w:cantSplit/>
          <w:trHeight w:val="345"/>
        </w:trPr>
        <w:tc>
          <w:tcPr>
            <w:tcW w:w="3225" w:type="dxa"/>
            <w:noWrap/>
            <w:vAlign w:val="center"/>
          </w:tcPr>
          <w:p w:rsidR="00BE7794" w:rsidRPr="00BE7794" w:rsidRDefault="00BE7794" w:rsidP="00BE7794">
            <w:pPr>
              <w:rPr>
                <w:rFonts w:ascii="Arial" w:hAnsi="Arial" w:cs="Arial"/>
                <w:sz w:val="18"/>
                <w:lang w:val="es-ES"/>
              </w:rPr>
            </w:pPr>
            <w:r w:rsidRPr="00BE7794">
              <w:rPr>
                <w:rFonts w:ascii="Arial" w:hAnsi="Arial" w:cs="Arial"/>
                <w:sz w:val="18"/>
                <w:lang w:val="es-ES"/>
              </w:rPr>
              <w:t>No tiene ninguna cobertura médica</w:t>
            </w:r>
          </w:p>
        </w:tc>
        <w:tc>
          <w:tcPr>
            <w:tcW w:w="690" w:type="dxa"/>
            <w:noWrap/>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(5)</w:t>
            </w:r>
          </w:p>
        </w:tc>
      </w:tr>
      <w:tr w:rsidR="00BE7794" w:rsidRPr="00BE7794" w:rsidTr="00122302">
        <w:trPr>
          <w:cantSplit/>
          <w:trHeight w:val="345"/>
        </w:trPr>
        <w:tc>
          <w:tcPr>
            <w:tcW w:w="3225" w:type="dxa"/>
            <w:noWrap/>
            <w:vAlign w:val="center"/>
          </w:tcPr>
          <w:p w:rsidR="00BE7794" w:rsidRPr="00BE7794" w:rsidRDefault="00BE7794" w:rsidP="00BE7794">
            <w:pPr>
              <w:rPr>
                <w:rFonts w:ascii="Arial" w:hAnsi="Arial" w:cs="Arial"/>
                <w:sz w:val="18"/>
              </w:rPr>
            </w:pPr>
            <w:r w:rsidRPr="00BE7794">
              <w:rPr>
                <w:rFonts w:ascii="Arial" w:hAnsi="Arial" w:cs="Arial"/>
                <w:sz w:val="18"/>
              </w:rPr>
              <w:t>Ns/Nc</w:t>
            </w:r>
          </w:p>
        </w:tc>
        <w:tc>
          <w:tcPr>
            <w:tcW w:w="690" w:type="dxa"/>
            <w:noWrap/>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(6)</w:t>
            </w:r>
          </w:p>
        </w:tc>
      </w:tr>
    </w:tbl>
    <w:p w:rsidR="00BE7794" w:rsidRPr="00BE7794" w:rsidRDefault="00BE7794" w:rsidP="00BE7794">
      <w:pPr>
        <w:ind w:left="425"/>
        <w:jc w:val="both"/>
        <w:outlineLvl w:val="0"/>
        <w:rPr>
          <w:rFonts w:ascii="Arial" w:hAnsi="Arial" w:cs="Arial"/>
          <w:spacing w:val="0"/>
          <w:sz w:val="12"/>
          <w:szCs w:val="12"/>
          <w:lang w:val="es-ES"/>
        </w:rPr>
      </w:pPr>
    </w:p>
    <w:p w:rsidR="00BE7794" w:rsidRPr="00BE7794" w:rsidRDefault="00BE7794" w:rsidP="00BE7794">
      <w:pPr>
        <w:jc w:val="both"/>
        <w:rPr>
          <w:rFonts w:ascii="Arial" w:hAnsi="Arial" w:cs="Arial"/>
          <w:sz w:val="18"/>
          <w:szCs w:val="18"/>
          <w:lang w:val="es-ES"/>
        </w:rPr>
      </w:pPr>
      <w:r w:rsidRPr="00BE7794">
        <w:rPr>
          <w:rFonts w:ascii="Comic Sans MS" w:hAnsi="Comic Sans MS" w:cs="Arial"/>
          <w:b/>
          <w:sz w:val="18"/>
          <w:lang w:val="es-ES_tradnl"/>
        </w:rPr>
        <w:t>P44</w:t>
      </w:r>
      <w:r w:rsidRPr="00BE7794">
        <w:rPr>
          <w:rFonts w:ascii="Arial" w:hAnsi="Arial" w:cs="Arial"/>
          <w:sz w:val="18"/>
          <w:szCs w:val="18"/>
          <w:lang w:val="es-ES"/>
        </w:rPr>
        <w:t xml:space="preserve"> </w:t>
      </w:r>
      <w:r w:rsidRPr="00BE7794">
        <w:rPr>
          <w:rFonts w:ascii="Comic Sans MS" w:hAnsi="Comic Sans MS" w:cs="Arial"/>
          <w:sz w:val="18"/>
          <w:lang w:val="es-ES_tradnl"/>
        </w:rPr>
        <w:t>Necesitaría saber el valor que más se acerca a los ingresos mensuales de TODO el hogar</w:t>
      </w:r>
      <w:r w:rsidRPr="00BE7794">
        <w:rPr>
          <w:rFonts w:ascii="Arial" w:hAnsi="Arial" w:cs="Arial"/>
          <w:sz w:val="18"/>
          <w:szCs w:val="18"/>
          <w:lang w:val="es-ES"/>
        </w:rPr>
        <w:t xml:space="preserve">, </w:t>
      </w:r>
      <w:r w:rsidRPr="00BE7794">
        <w:rPr>
          <w:rFonts w:ascii="Comic Sans MS" w:hAnsi="Comic Sans MS" w:cs="Arial"/>
          <w:sz w:val="18"/>
          <w:u w:val="single"/>
          <w:lang w:val="es-ES_tradnl"/>
        </w:rPr>
        <w:t>teniendo en cuenta los ingresos de todos sus miembros y aquellos provenientes de salarios, planes sociales, rentas, jubilaciones, pensiones o cualquier otro tipo de ingresos</w:t>
      </w:r>
      <w:r w:rsidRPr="00BE7794">
        <w:rPr>
          <w:rFonts w:ascii="Arial" w:hAnsi="Arial" w:cs="Arial"/>
          <w:sz w:val="18"/>
          <w:szCs w:val="18"/>
          <w:u w:val="single"/>
          <w:lang w:val="es-ES"/>
        </w:rPr>
        <w:t xml:space="preserve">. </w:t>
      </w:r>
      <w:r w:rsidRPr="00BE7794">
        <w:rPr>
          <w:rFonts w:ascii="Comic Sans MS" w:hAnsi="Comic Sans MS" w:cs="Arial"/>
          <w:sz w:val="18"/>
          <w:lang w:val="es-ES_tradnl"/>
        </w:rPr>
        <w:t>Recuerde que todos los datos que usted nos proporcione serán utilizados confidencialmente y son para uso exclusivo del estudio.</w:t>
      </w:r>
    </w:p>
    <w:p w:rsidR="00BE7794" w:rsidRPr="00BE7794" w:rsidRDefault="00BE7794" w:rsidP="00BE7794">
      <w:pPr>
        <w:spacing w:before="240"/>
        <w:jc w:val="both"/>
        <w:rPr>
          <w:rFonts w:ascii="Arial" w:hAnsi="Arial" w:cs="Arial"/>
          <w:sz w:val="18"/>
          <w:szCs w:val="18"/>
          <w:lang w:val="es-ES"/>
        </w:rPr>
      </w:pPr>
      <w:r w:rsidRPr="00BE7794">
        <w:rPr>
          <w:rFonts w:ascii="Arial" w:hAnsi="Arial" w:cs="Arial"/>
          <w:sz w:val="18"/>
          <w:szCs w:val="18"/>
          <w:lang w:val="es-ES"/>
        </w:rPr>
        <w:t>$ _______________ al mes de la familia o el código</w:t>
      </w:r>
    </w:p>
    <w:p w:rsidR="00BE7794" w:rsidRPr="00BE7794" w:rsidRDefault="00BE7794" w:rsidP="00BE7794">
      <w:pPr>
        <w:spacing w:before="240"/>
        <w:jc w:val="both"/>
        <w:rPr>
          <w:rFonts w:ascii="Arial" w:hAnsi="Arial" w:cs="Arial"/>
          <w:i/>
          <w:iCs/>
          <w:sz w:val="18"/>
          <w:szCs w:val="18"/>
          <w:lang w:val="es-ES"/>
        </w:rPr>
      </w:pPr>
      <w:r w:rsidRPr="00BE7794">
        <w:rPr>
          <w:rFonts w:ascii="Arial" w:hAnsi="Arial" w:cs="Arial"/>
          <w:sz w:val="18"/>
          <w:szCs w:val="18"/>
          <w:lang w:val="es-ES"/>
        </w:rPr>
        <w:t xml:space="preserve"> ________ </w:t>
      </w:r>
      <w:r w:rsidRPr="00BE7794">
        <w:rPr>
          <w:rFonts w:ascii="Arial" w:hAnsi="Arial" w:cs="Arial"/>
          <w:i/>
          <w:iCs/>
          <w:sz w:val="16"/>
          <w:szCs w:val="18"/>
          <w:lang w:val="es-ES"/>
        </w:rPr>
        <w:t xml:space="preserve">(en caso de no recibir una respuesta, el encuestador debe mostrar la tabla que lleva con rangos de ingreso y debe solicitar al encuestado señalar el rango donde se ubica el ingreso familiar) </w:t>
      </w:r>
    </w:p>
    <w:p w:rsidR="00BE7794" w:rsidRPr="00BE7794" w:rsidRDefault="00BE7794" w:rsidP="00BE7794">
      <w:pPr>
        <w:ind w:left="425"/>
        <w:jc w:val="both"/>
        <w:outlineLvl w:val="0"/>
        <w:rPr>
          <w:rFonts w:ascii="Arial" w:hAnsi="Arial" w:cs="Arial"/>
          <w:b/>
          <w:spacing w:val="0"/>
          <w:sz w:val="12"/>
          <w:szCs w:val="12"/>
          <w:lang w:val="es-ES"/>
        </w:rPr>
      </w:pPr>
    </w:p>
    <w:p w:rsidR="00BE7794" w:rsidRPr="00BE7794" w:rsidRDefault="00BE7794" w:rsidP="00BE7794">
      <w:pPr>
        <w:shd w:val="clear" w:color="auto" w:fill="BFBFBF"/>
        <w:outlineLvl w:val="0"/>
        <w:rPr>
          <w:rFonts w:ascii="Arial" w:hAnsi="Arial" w:cs="Arial"/>
          <w:b/>
          <w:sz w:val="20"/>
          <w:lang w:val="es-ES"/>
        </w:rPr>
      </w:pPr>
      <w:r w:rsidRPr="00BE7794">
        <w:rPr>
          <w:rFonts w:ascii="Arial" w:hAnsi="Arial" w:cs="Arial"/>
          <w:b/>
          <w:sz w:val="20"/>
          <w:lang w:val="es-ES"/>
        </w:rPr>
        <w:t>COMPLETAR POR EL ENCUESTADOR</w:t>
      </w:r>
    </w:p>
    <w:p w:rsidR="00BE7794" w:rsidRPr="00BE7794" w:rsidRDefault="00BE7794" w:rsidP="00BE7794">
      <w:pPr>
        <w:spacing w:before="120" w:after="120"/>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P45 </w:t>
      </w:r>
      <w:r w:rsidRPr="00BE7794">
        <w:rPr>
          <w:rFonts w:ascii="Comic Sans MS" w:hAnsi="Comic Sans MS" w:cs="Arial"/>
          <w:sz w:val="18"/>
          <w:lang w:val="es-ES_tradnl"/>
        </w:rPr>
        <w:t>Tipo de vivienda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09"/>
      </w:tblGrid>
      <w:tr w:rsidR="00BE7794" w:rsidRPr="00BE7794" w:rsidTr="00122302">
        <w:trPr>
          <w:trHeight w:val="295"/>
        </w:trPr>
        <w:tc>
          <w:tcPr>
            <w:tcW w:w="2835" w:type="dxa"/>
            <w:vAlign w:val="center"/>
          </w:tcPr>
          <w:p w:rsidR="00BE7794" w:rsidRPr="00BE7794" w:rsidRDefault="00BE7794" w:rsidP="00BE7794">
            <w:pPr>
              <w:rPr>
                <w:rFonts w:ascii="Arial" w:hAnsi="Arial" w:cs="Arial"/>
                <w:sz w:val="18"/>
              </w:rPr>
            </w:pPr>
            <w:r w:rsidRPr="00BE7794">
              <w:rPr>
                <w:rFonts w:ascii="Arial" w:hAnsi="Arial" w:cs="Arial"/>
                <w:sz w:val="18"/>
              </w:rPr>
              <w:t>Casa</w:t>
            </w:r>
          </w:p>
        </w:tc>
        <w:tc>
          <w:tcPr>
            <w:tcW w:w="709"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(1)</w:t>
            </w:r>
          </w:p>
        </w:tc>
      </w:tr>
      <w:tr w:rsidR="00BE7794" w:rsidRPr="00BE7794" w:rsidTr="00122302">
        <w:trPr>
          <w:trHeight w:val="295"/>
        </w:trPr>
        <w:tc>
          <w:tcPr>
            <w:tcW w:w="2835" w:type="dxa"/>
            <w:vAlign w:val="center"/>
          </w:tcPr>
          <w:p w:rsidR="00BE7794" w:rsidRPr="00BE7794" w:rsidRDefault="00BE7794" w:rsidP="00BE7794">
            <w:pPr>
              <w:rPr>
                <w:rFonts w:ascii="Arial" w:hAnsi="Arial" w:cs="Arial"/>
                <w:sz w:val="18"/>
              </w:rPr>
            </w:pPr>
            <w:r w:rsidRPr="00BE7794">
              <w:rPr>
                <w:rFonts w:ascii="Arial" w:hAnsi="Arial" w:cs="Arial"/>
                <w:sz w:val="18"/>
              </w:rPr>
              <w:t>Departamento</w:t>
            </w:r>
          </w:p>
        </w:tc>
        <w:tc>
          <w:tcPr>
            <w:tcW w:w="709"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(2)</w:t>
            </w:r>
          </w:p>
        </w:tc>
      </w:tr>
      <w:tr w:rsidR="00BE7794" w:rsidRPr="00BE7794" w:rsidTr="00122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296"/>
        </w:trPr>
        <w:tc>
          <w:tcPr>
            <w:tcW w:w="2835"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rPr>
            </w:pPr>
            <w:r w:rsidRPr="00BE7794">
              <w:rPr>
                <w:rFonts w:ascii="Arial" w:hAnsi="Arial" w:cs="Arial"/>
                <w:sz w:val="18"/>
              </w:rPr>
              <w:t>Casilla</w:t>
            </w:r>
          </w:p>
        </w:tc>
        <w:tc>
          <w:tcPr>
            <w:tcW w:w="709"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(3)</w:t>
            </w:r>
          </w:p>
        </w:tc>
      </w:tr>
      <w:tr w:rsidR="00BE7794" w:rsidRPr="00BE7794" w:rsidTr="00122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5"/>
        </w:trPr>
        <w:tc>
          <w:tcPr>
            <w:tcW w:w="2835"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rPr>
            </w:pPr>
            <w:r w:rsidRPr="00BE7794">
              <w:rPr>
                <w:rFonts w:ascii="Arial" w:hAnsi="Arial" w:cs="Arial"/>
                <w:sz w:val="18"/>
              </w:rPr>
              <w:t>Rancho</w:t>
            </w:r>
          </w:p>
        </w:tc>
        <w:tc>
          <w:tcPr>
            <w:tcW w:w="709"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(4)</w:t>
            </w:r>
          </w:p>
        </w:tc>
      </w:tr>
      <w:tr w:rsidR="00BE7794" w:rsidRPr="00BE7794" w:rsidTr="00122302">
        <w:trPr>
          <w:trHeight w:val="295"/>
        </w:trPr>
        <w:tc>
          <w:tcPr>
            <w:tcW w:w="2835" w:type="dxa"/>
            <w:vAlign w:val="center"/>
          </w:tcPr>
          <w:p w:rsidR="00BE7794" w:rsidRPr="00BE7794" w:rsidRDefault="00BE7794" w:rsidP="00BE7794">
            <w:pPr>
              <w:rPr>
                <w:rFonts w:ascii="Arial" w:hAnsi="Arial" w:cs="Arial"/>
                <w:sz w:val="18"/>
              </w:rPr>
            </w:pPr>
            <w:r w:rsidRPr="00BE7794">
              <w:rPr>
                <w:rFonts w:ascii="Arial" w:hAnsi="Arial" w:cs="Arial"/>
                <w:sz w:val="18"/>
              </w:rPr>
              <w:t>Pieza en inquilinato</w:t>
            </w:r>
          </w:p>
        </w:tc>
        <w:tc>
          <w:tcPr>
            <w:tcW w:w="709"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(5)</w:t>
            </w:r>
          </w:p>
        </w:tc>
      </w:tr>
      <w:tr w:rsidR="00BE7794" w:rsidRPr="00BE7794" w:rsidTr="00122302">
        <w:trPr>
          <w:trHeight w:val="296"/>
        </w:trPr>
        <w:tc>
          <w:tcPr>
            <w:tcW w:w="2835" w:type="dxa"/>
            <w:vAlign w:val="center"/>
          </w:tcPr>
          <w:p w:rsidR="00BE7794" w:rsidRPr="00BE7794" w:rsidRDefault="00BE7794" w:rsidP="00BE7794">
            <w:pPr>
              <w:rPr>
                <w:rFonts w:ascii="Arial" w:hAnsi="Arial" w:cs="Arial"/>
                <w:sz w:val="18"/>
              </w:rPr>
            </w:pPr>
            <w:r w:rsidRPr="00BE7794">
              <w:rPr>
                <w:rFonts w:ascii="Arial" w:hAnsi="Arial" w:cs="Arial"/>
                <w:sz w:val="18"/>
              </w:rPr>
              <w:t>Ns/Nc</w:t>
            </w:r>
          </w:p>
        </w:tc>
        <w:tc>
          <w:tcPr>
            <w:tcW w:w="709" w:type="dxa"/>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(6)</w:t>
            </w:r>
          </w:p>
        </w:tc>
      </w:tr>
    </w:tbl>
    <w:p w:rsidR="00BE7794" w:rsidRPr="00BE7794" w:rsidRDefault="00BE7794" w:rsidP="00BE7794">
      <w:pPr>
        <w:spacing w:before="120" w:after="120"/>
        <w:jc w:val="both"/>
        <w:outlineLvl w:val="0"/>
        <w:rPr>
          <w:rFonts w:ascii="Comic Sans MS" w:hAnsi="Comic Sans MS" w:cs="Arial"/>
          <w:sz w:val="18"/>
          <w:lang w:val="es-ES_tradnl"/>
        </w:rPr>
      </w:pPr>
      <w:r w:rsidRPr="00BE7794">
        <w:rPr>
          <w:rFonts w:ascii="Comic Sans MS" w:hAnsi="Comic Sans MS" w:cs="Arial"/>
          <w:b/>
          <w:sz w:val="18"/>
          <w:lang w:val="es-ES_tradnl"/>
        </w:rPr>
        <w:t xml:space="preserve">P46 </w:t>
      </w:r>
      <w:r w:rsidRPr="00BE7794">
        <w:rPr>
          <w:rFonts w:ascii="Comic Sans MS" w:hAnsi="Comic Sans MS" w:cs="Arial"/>
          <w:sz w:val="18"/>
          <w:lang w:val="es-ES_tradnl"/>
        </w:rPr>
        <w:t>¿Tipo de material de la calle?</w:t>
      </w:r>
    </w:p>
    <w:tbl>
      <w:tblPr>
        <w:tblW w:w="450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850"/>
      </w:tblGrid>
      <w:tr w:rsidR="00BE7794" w:rsidRPr="00BE7794" w:rsidTr="00122302">
        <w:trPr>
          <w:trHeight w:val="332"/>
        </w:trPr>
        <w:tc>
          <w:tcPr>
            <w:tcW w:w="3652" w:type="dxa"/>
            <w:vAlign w:val="center"/>
          </w:tcPr>
          <w:p w:rsidR="00BE7794" w:rsidRPr="00BE7794" w:rsidRDefault="00BE7794" w:rsidP="00BE7794">
            <w:pPr>
              <w:rPr>
                <w:rFonts w:ascii="Arial" w:hAnsi="Arial" w:cs="Arial"/>
                <w:sz w:val="18"/>
              </w:rPr>
            </w:pPr>
            <w:r w:rsidRPr="00BE7794">
              <w:rPr>
                <w:rFonts w:ascii="Arial" w:hAnsi="Arial" w:cs="Arial"/>
                <w:sz w:val="18"/>
              </w:rPr>
              <w:t>Tierra</w:t>
            </w:r>
          </w:p>
        </w:tc>
        <w:tc>
          <w:tcPr>
            <w:tcW w:w="850"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(1)</w:t>
            </w:r>
          </w:p>
        </w:tc>
      </w:tr>
      <w:tr w:rsidR="00BE7794" w:rsidRPr="00BE7794" w:rsidTr="00122302">
        <w:trPr>
          <w:trHeight w:val="332"/>
        </w:trPr>
        <w:tc>
          <w:tcPr>
            <w:tcW w:w="3652" w:type="dxa"/>
            <w:vAlign w:val="center"/>
          </w:tcPr>
          <w:p w:rsidR="00BE7794" w:rsidRPr="00BE7794" w:rsidRDefault="00BE7794" w:rsidP="00BE7794">
            <w:pPr>
              <w:rPr>
                <w:rFonts w:ascii="Arial" w:hAnsi="Arial" w:cs="Arial"/>
                <w:sz w:val="18"/>
              </w:rPr>
            </w:pPr>
            <w:r w:rsidRPr="00BE7794">
              <w:rPr>
                <w:rFonts w:ascii="Arial" w:hAnsi="Arial" w:cs="Arial"/>
                <w:sz w:val="18"/>
              </w:rPr>
              <w:t>Adoquinada (piedra, ladrillo/concreto)</w:t>
            </w:r>
          </w:p>
        </w:tc>
        <w:tc>
          <w:tcPr>
            <w:tcW w:w="850" w:type="dxa"/>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(2)</w:t>
            </w:r>
          </w:p>
        </w:tc>
      </w:tr>
      <w:tr w:rsidR="00BE7794" w:rsidRPr="00BE7794" w:rsidTr="00122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32"/>
        </w:trPr>
        <w:tc>
          <w:tcPr>
            <w:tcW w:w="3652"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rPr>
            </w:pPr>
            <w:r w:rsidRPr="00BE7794">
              <w:rPr>
                <w:rFonts w:ascii="Arial" w:hAnsi="Arial" w:cs="Arial"/>
                <w:sz w:val="18"/>
              </w:rPr>
              <w:t>Asfalto</w:t>
            </w:r>
          </w:p>
        </w:tc>
        <w:tc>
          <w:tcPr>
            <w:tcW w:w="850"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rPr>
                <w:rFonts w:ascii="Comic Sans MS" w:hAnsi="Comic Sans MS" w:cs="Arial"/>
                <w:sz w:val="14"/>
                <w:szCs w:val="14"/>
                <w:lang w:val="es-ES_tradnl"/>
              </w:rP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(3)</w:t>
            </w:r>
          </w:p>
        </w:tc>
      </w:tr>
      <w:tr w:rsidR="00BE7794" w:rsidRPr="00BE7794" w:rsidTr="00122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3652"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rPr>
                <w:rFonts w:ascii="Arial" w:hAnsi="Arial" w:cs="Arial"/>
                <w:sz w:val="18"/>
              </w:rPr>
            </w:pPr>
            <w:r w:rsidRPr="00BE7794">
              <w:rPr>
                <w:rFonts w:ascii="Arial" w:hAnsi="Arial" w:cs="Arial"/>
                <w:sz w:val="18"/>
              </w:rPr>
              <w:t>Otro</w:t>
            </w:r>
          </w:p>
        </w:tc>
        <w:tc>
          <w:tcPr>
            <w:tcW w:w="850" w:type="dxa"/>
            <w:tcBorders>
              <w:top w:val="single" w:sz="4" w:space="0" w:color="auto"/>
              <w:left w:val="single" w:sz="4" w:space="0" w:color="auto"/>
              <w:bottom w:val="single" w:sz="4" w:space="0" w:color="auto"/>
              <w:right w:val="single" w:sz="4" w:space="0" w:color="auto"/>
            </w:tcBorders>
            <w:vAlign w:val="center"/>
          </w:tcPr>
          <w:p w:rsidR="00BE7794" w:rsidRPr="00BE7794" w:rsidRDefault="00BE7794" w:rsidP="00BE7794">
            <w:pPr>
              <w:jc w:val="center"/>
            </w:pPr>
            <w:r w:rsidRPr="00BE7794">
              <w:fldChar w:fldCharType="begin">
                <w:ffData>
                  <w:name w:val="Casilla2"/>
                  <w:enabled/>
                  <w:calcOnExit w:val="0"/>
                  <w:checkBox>
                    <w:sizeAuto/>
                    <w:default w:val="0"/>
                  </w:checkBox>
                </w:ffData>
              </w:fldChar>
            </w:r>
            <w:r w:rsidRPr="00BE7794">
              <w:instrText xml:space="preserve"> FORMCHECKBOX </w:instrText>
            </w:r>
            <w:r w:rsidR="007310B6">
              <w:fldChar w:fldCharType="separate"/>
            </w:r>
            <w:r w:rsidRPr="00BE7794">
              <w:fldChar w:fldCharType="end"/>
            </w:r>
            <w:r w:rsidRPr="00BE7794">
              <w:rPr>
                <w:sz w:val="14"/>
                <w:szCs w:val="14"/>
              </w:rPr>
              <w:t xml:space="preserve"> (4)</w:t>
            </w:r>
          </w:p>
        </w:tc>
      </w:tr>
    </w:tbl>
    <w:p w:rsidR="00BE7794" w:rsidRPr="00BE7794" w:rsidRDefault="00BE7794" w:rsidP="00BE7794">
      <w:pPr>
        <w:ind w:left="425"/>
        <w:jc w:val="both"/>
        <w:outlineLvl w:val="0"/>
        <w:rPr>
          <w:rFonts w:ascii="Comic Sans MS" w:hAnsi="Comic Sans MS" w:cs="Arial"/>
          <w:b/>
          <w:spacing w:val="0"/>
          <w:sz w:val="12"/>
          <w:szCs w:val="12"/>
          <w:lang w:val="es-ES_tradnl"/>
        </w:rPr>
      </w:pPr>
    </w:p>
    <w:p w:rsidR="00BE7794" w:rsidRPr="00BE7794" w:rsidRDefault="00BE7794" w:rsidP="00BE7794">
      <w:pPr>
        <w:rPr>
          <w:rFonts w:ascii="Arial" w:hAnsi="Arial" w:cs="Arial"/>
          <w:sz w:val="20"/>
        </w:rPr>
      </w:pPr>
      <w:r w:rsidRPr="00BE7794">
        <w:rPr>
          <w:rFonts w:ascii="Arial" w:hAnsi="Arial" w:cs="Arial"/>
          <w:sz w:val="20"/>
        </w:rPr>
        <w:t xml:space="preserve">Dirección de la vivienda: </w:t>
      </w:r>
    </w:p>
    <w:p w:rsidR="00BE7794" w:rsidRPr="00BE7794" w:rsidRDefault="00BE7794" w:rsidP="00BE7794">
      <w:pPr>
        <w:spacing w:before="120" w:after="120" w:line="360" w:lineRule="auto"/>
        <w:rPr>
          <w:rFonts w:ascii="Arial" w:hAnsi="Arial" w:cs="Arial"/>
          <w:sz w:val="20"/>
        </w:rPr>
      </w:pPr>
      <w:r w:rsidRPr="00BE7794">
        <w:rPr>
          <w:rFonts w:ascii="Arial" w:hAnsi="Arial" w:cs="Arial"/>
          <w:sz w:val="20"/>
        </w:rPr>
        <w:t>Calle: ____________________________________</w:t>
      </w:r>
    </w:p>
    <w:p w:rsidR="00BE7794" w:rsidRPr="00BE7794" w:rsidRDefault="00BE7794" w:rsidP="00BE7794">
      <w:pPr>
        <w:spacing w:before="120" w:after="120" w:line="360" w:lineRule="auto"/>
        <w:rPr>
          <w:rFonts w:ascii="Arial" w:hAnsi="Arial" w:cs="Arial"/>
          <w:sz w:val="20"/>
        </w:rPr>
      </w:pPr>
      <w:r w:rsidRPr="00BE7794">
        <w:rPr>
          <w:rFonts w:ascii="Arial" w:hAnsi="Arial" w:cs="Arial"/>
          <w:sz w:val="20"/>
        </w:rPr>
        <w:t xml:space="preserve">Nº:___________ Piso:______ Dpto: ____________ </w:t>
      </w:r>
    </w:p>
    <w:p w:rsidR="00BE7794" w:rsidRPr="00BE7794" w:rsidRDefault="00BE7794" w:rsidP="00BE7794">
      <w:pPr>
        <w:spacing w:before="120" w:after="120" w:line="360" w:lineRule="auto"/>
        <w:rPr>
          <w:rFonts w:ascii="Arial" w:hAnsi="Arial" w:cs="Arial"/>
          <w:sz w:val="20"/>
          <w:lang w:val="es-ES"/>
        </w:rPr>
      </w:pPr>
      <w:r w:rsidRPr="00BE7794">
        <w:rPr>
          <w:rFonts w:ascii="Arial" w:hAnsi="Arial" w:cs="Arial"/>
          <w:sz w:val="20"/>
          <w:lang w:val="es-ES"/>
        </w:rPr>
        <w:t>Partido:___________________________________</w:t>
      </w:r>
    </w:p>
    <w:p w:rsidR="00BE7794" w:rsidRPr="00BE7794" w:rsidRDefault="00BE7794" w:rsidP="00BE7794">
      <w:pPr>
        <w:spacing w:before="120" w:after="120" w:line="360" w:lineRule="auto"/>
        <w:rPr>
          <w:rFonts w:ascii="Arial" w:hAnsi="Arial" w:cs="Arial"/>
          <w:sz w:val="20"/>
          <w:lang w:val="es-ES"/>
        </w:rPr>
      </w:pPr>
      <w:r w:rsidRPr="00BE7794">
        <w:rPr>
          <w:rFonts w:ascii="Arial" w:hAnsi="Arial" w:cs="Arial"/>
          <w:sz w:val="20"/>
          <w:lang w:val="es-ES"/>
        </w:rPr>
        <w:t>Respondente: ______________________________</w:t>
      </w:r>
    </w:p>
    <w:p w:rsidR="00BE7794" w:rsidRPr="00BE7794" w:rsidRDefault="00BE7794" w:rsidP="00BE7794">
      <w:pPr>
        <w:spacing w:before="120" w:after="120" w:line="360" w:lineRule="auto"/>
        <w:rPr>
          <w:rFonts w:ascii="Comic Sans MS" w:hAnsi="Comic Sans MS" w:cs="Arial"/>
          <w:b/>
          <w:sz w:val="18"/>
          <w:lang w:val="es-ES_tradnl"/>
        </w:rPr>
      </w:pPr>
      <w:r w:rsidRPr="00BE7794">
        <w:rPr>
          <w:rFonts w:ascii="Arial" w:hAnsi="Arial" w:cs="Arial"/>
          <w:sz w:val="20"/>
          <w:lang w:val="es-ES"/>
        </w:rPr>
        <w:t>Tel para supervisión: ________________________</w:t>
      </w:r>
    </w:p>
    <w:p w:rsidR="00BE7794" w:rsidRPr="00BE7794" w:rsidRDefault="00BE7794" w:rsidP="00BE7794">
      <w:pPr>
        <w:spacing w:before="120" w:after="120"/>
        <w:rPr>
          <w:rFonts w:ascii="Arial" w:hAnsi="Arial" w:cs="Arial"/>
          <w:sz w:val="20"/>
          <w:lang w:val="es-ES"/>
        </w:rPr>
      </w:pPr>
      <w:r w:rsidRPr="00BE7794">
        <w:rPr>
          <w:rFonts w:ascii="Arial" w:hAnsi="Arial" w:cs="Arial"/>
          <w:sz w:val="20"/>
          <w:lang w:val="es-ES"/>
        </w:rPr>
        <w:t>Observaciones: _____________________________</w:t>
      </w:r>
    </w:p>
    <w:p w:rsidR="00BE7794" w:rsidRPr="00BE7794" w:rsidRDefault="00BE7794" w:rsidP="00BE7794">
      <w:pPr>
        <w:spacing w:before="120" w:after="120"/>
        <w:rPr>
          <w:rFonts w:ascii="Arial" w:hAnsi="Arial" w:cs="Arial"/>
          <w:sz w:val="20"/>
        </w:rPr>
      </w:pPr>
      <w:r w:rsidRPr="00BE7794">
        <w:rPr>
          <w:rFonts w:ascii="Arial" w:hAnsi="Arial" w:cs="Arial"/>
          <w:sz w:val="20"/>
        </w:rPr>
        <w:t>__________________________________________</w:t>
      </w:r>
    </w:p>
    <w:p w:rsidR="00BE7794" w:rsidRPr="00BE7794" w:rsidRDefault="00BE7794" w:rsidP="00BE7794">
      <w:pPr>
        <w:spacing w:before="120" w:after="120"/>
        <w:rPr>
          <w:rFonts w:ascii="Comic Sans MS" w:hAnsi="Comic Sans MS" w:cs="Arial"/>
          <w:b/>
          <w:sz w:val="18"/>
          <w:lang w:val="es-ES_tradnl"/>
        </w:rPr>
      </w:pPr>
      <w:r w:rsidRPr="00BE7794">
        <w:rPr>
          <w:rFonts w:ascii="Arial" w:hAnsi="Arial" w:cs="Arial"/>
          <w:sz w:val="20"/>
        </w:rPr>
        <w:t>__________________________________________</w:t>
      </w:r>
    </w:p>
    <w:p w:rsidR="00BE7794" w:rsidRPr="00BE7794" w:rsidRDefault="00BE7794" w:rsidP="00BE7794">
      <w:pPr>
        <w:spacing w:before="120" w:after="120"/>
        <w:rPr>
          <w:rFonts w:ascii="Comic Sans MS" w:hAnsi="Comic Sans MS" w:cs="Arial"/>
          <w:b/>
          <w:sz w:val="18"/>
          <w:lang w:val="es-ES_tradnl"/>
        </w:rPr>
      </w:pPr>
      <w:r w:rsidRPr="00BE7794">
        <w:rPr>
          <w:rFonts w:ascii="Arial" w:hAnsi="Arial" w:cs="Arial"/>
          <w:sz w:val="20"/>
        </w:rPr>
        <w:t>__________________________________________</w:t>
      </w:r>
    </w:p>
    <w:p w:rsidR="00BE7794" w:rsidRPr="00BE7794" w:rsidRDefault="00BE7794" w:rsidP="00BE7794">
      <w:pPr>
        <w:spacing w:before="120" w:after="120"/>
        <w:rPr>
          <w:rFonts w:ascii="Comic Sans MS" w:hAnsi="Comic Sans MS" w:cs="Arial"/>
          <w:b/>
          <w:sz w:val="18"/>
          <w:lang w:val="es-ES_tradnl"/>
        </w:rPr>
      </w:pPr>
      <w:r w:rsidRPr="00BE7794">
        <w:rPr>
          <w:rFonts w:ascii="Arial" w:hAnsi="Arial" w:cs="Arial"/>
          <w:sz w:val="20"/>
        </w:rPr>
        <w:t>__________________________________________</w:t>
      </w:r>
    </w:p>
    <w:p w:rsidR="00BE7794" w:rsidRPr="00BE7794" w:rsidRDefault="00BE7794" w:rsidP="00BE7794">
      <w:pPr>
        <w:rPr>
          <w:rFonts w:ascii="Comic Sans MS" w:hAnsi="Comic Sans MS" w:cs="Arial"/>
          <w:sz w:val="8"/>
          <w:szCs w:val="8"/>
        </w:rPr>
      </w:pPr>
      <w:r w:rsidRPr="00BE7794">
        <w:rPr>
          <w:rFonts w:ascii="Arial" w:hAnsi="Arial" w:cs="Arial"/>
          <w:b/>
          <w:sz w:val="20"/>
        </w:rPr>
        <w:t>FIN CUESTIONARIO</w:t>
      </w:r>
    </w:p>
    <w:p w:rsidR="0079480E" w:rsidRDefault="0079480E" w:rsidP="0025752F">
      <w:pPr>
        <w:rPr>
          <w:lang w:val="es-ES_tradnl"/>
        </w:rPr>
        <w:sectPr w:rsidR="0079480E" w:rsidSect="0025752F">
          <w:pgSz w:w="12240" w:h="15840" w:code="1"/>
          <w:pgMar w:top="1440" w:right="1627" w:bottom="1440" w:left="1440" w:header="720" w:footer="720" w:gutter="0"/>
          <w:cols w:space="720"/>
          <w:docGrid w:linePitch="326"/>
        </w:sectPr>
      </w:pPr>
    </w:p>
    <w:p w:rsidR="00583382" w:rsidRDefault="0079480E" w:rsidP="0079480E">
      <w:pPr>
        <w:jc w:val="center"/>
        <w:rPr>
          <w:b/>
          <w:lang w:val="es-ES_tradnl"/>
        </w:rPr>
      </w:pPr>
      <w:r w:rsidRPr="0079480E">
        <w:rPr>
          <w:b/>
          <w:lang w:val="es-ES_tradnl"/>
        </w:rPr>
        <w:t>ANEXO 2</w:t>
      </w:r>
    </w:p>
    <w:p w:rsidR="0079480E" w:rsidRDefault="0079480E" w:rsidP="0079480E">
      <w:pPr>
        <w:jc w:val="center"/>
        <w:rPr>
          <w:b/>
          <w:lang w:val="es-ES_tradnl"/>
        </w:rPr>
      </w:pPr>
    </w:p>
    <w:p w:rsidR="0079480E" w:rsidRPr="007F00FE" w:rsidRDefault="0079480E" w:rsidP="00B36E17">
      <w:pPr>
        <w:jc w:val="center"/>
        <w:rPr>
          <w:b/>
          <w:u w:val="single"/>
          <w:lang w:val="es-ES_tradnl"/>
        </w:rPr>
      </w:pPr>
      <w:r w:rsidRPr="007F00FE">
        <w:rPr>
          <w:b/>
          <w:u w:val="single"/>
          <w:lang w:val="es-ES_tradnl"/>
        </w:rPr>
        <w:t>Manual para el análisis y reporte del PMR</w:t>
      </w:r>
    </w:p>
    <w:p w:rsidR="0079480E" w:rsidRDefault="0079480E" w:rsidP="00B36E17">
      <w:pPr>
        <w:jc w:val="center"/>
        <w:rPr>
          <w:b/>
          <w:u w:val="single"/>
          <w:lang w:val="es-ES_tradnl"/>
        </w:rPr>
      </w:pPr>
      <w:r w:rsidRPr="007F00FE">
        <w:rPr>
          <w:b/>
          <w:u w:val="single"/>
          <w:lang w:val="es-ES_tradnl"/>
        </w:rPr>
        <w:t>Programa AR-L1195</w:t>
      </w:r>
    </w:p>
    <w:p w:rsidR="0079480E" w:rsidRPr="007F00FE" w:rsidRDefault="0079480E" w:rsidP="00B36E17">
      <w:pPr>
        <w:jc w:val="center"/>
        <w:rPr>
          <w:b/>
          <w:u w:val="single"/>
          <w:lang w:val="es-ES_tradnl"/>
        </w:rPr>
      </w:pPr>
    </w:p>
    <w:p w:rsidR="0079480E" w:rsidRPr="007F00FE" w:rsidRDefault="0079480E" w:rsidP="00B36E17">
      <w:pPr>
        <w:rPr>
          <w:lang w:val="es-ES_tradnl"/>
        </w:rPr>
      </w:pPr>
      <w:r w:rsidRPr="007F00FE">
        <w:rPr>
          <w:lang w:val="es-ES_tradnl"/>
        </w:rPr>
        <w:t xml:space="preserve">El presente Manual tiene por objetivo facilitar el reporte y seguimiento de los indicadores incluidos en el PMR del Programa. Se identificará para cada indicador: su </w:t>
      </w:r>
      <w:r>
        <w:rPr>
          <w:lang w:val="es-ES_tradnl"/>
        </w:rPr>
        <w:t xml:space="preserve">producto o resultado asociado, </w:t>
      </w:r>
      <w:r w:rsidRPr="007F00FE">
        <w:rPr>
          <w:lang w:val="es-ES_tradnl"/>
        </w:rPr>
        <w:t>su definición, la forma en que se medirá,</w:t>
      </w:r>
      <w:r>
        <w:rPr>
          <w:lang w:val="es-ES_tradnl"/>
        </w:rPr>
        <w:t xml:space="preserve"> su línea de base, </w:t>
      </w:r>
      <w:r w:rsidRPr="007F00FE">
        <w:rPr>
          <w:lang w:val="es-ES_tradnl"/>
        </w:rPr>
        <w:t xml:space="preserve"> la fuente específica de donde se obtendrá la información y el área encargada de su generación. Así mismo,</w:t>
      </w:r>
      <w:r>
        <w:rPr>
          <w:lang w:val="es-ES_tradnl"/>
        </w:rPr>
        <w:t xml:space="preserve"> se indicará la forma de reportarlo</w:t>
      </w:r>
      <w:r w:rsidRPr="007F00FE">
        <w:rPr>
          <w:lang w:val="es-ES_tradnl"/>
        </w:rPr>
        <w:t xml:space="preserve"> (acumulada o no) y cualquier otra observación particular que simplifique su posterior análisis.</w:t>
      </w:r>
    </w:p>
    <w:p w:rsidR="0079480E" w:rsidRDefault="0079480E" w:rsidP="00B36E17">
      <w:pPr>
        <w:rPr>
          <w:b/>
          <w:u w:val="single"/>
          <w:lang w:val="es-ES_tradnl"/>
        </w:rPr>
      </w:pPr>
    </w:p>
    <w:p w:rsidR="0079480E" w:rsidRPr="007F00FE" w:rsidRDefault="0079480E" w:rsidP="00B36E17">
      <w:pPr>
        <w:rPr>
          <w:b/>
          <w:u w:val="single"/>
          <w:lang w:val="es-ES_tradnl"/>
        </w:rPr>
      </w:pPr>
      <w:r w:rsidRPr="007F00FE">
        <w:rPr>
          <w:b/>
          <w:u w:val="single"/>
          <w:lang w:val="es-ES_tradnl"/>
        </w:rPr>
        <w:t>RESULTADOS</w:t>
      </w:r>
    </w:p>
    <w:p w:rsidR="0079480E" w:rsidRPr="007F00FE" w:rsidRDefault="0079480E" w:rsidP="00B36E17">
      <w:pPr>
        <w:rPr>
          <w:b/>
          <w:bCs/>
          <w:lang w:val="es-ES_tradnl"/>
        </w:rPr>
      </w:pPr>
      <w:r w:rsidRPr="007F00FE">
        <w:rPr>
          <w:b/>
          <w:bCs/>
          <w:lang w:val="es-ES_tradnl"/>
        </w:rPr>
        <w:t>RESULTADO 1. Servicio de agua potable mejorado</w:t>
      </w:r>
    </w:p>
    <w:p w:rsidR="0079480E" w:rsidRPr="007F00FE" w:rsidRDefault="0079480E" w:rsidP="00B36E17">
      <w:pPr>
        <w:rPr>
          <w:b/>
          <w:u w:val="single"/>
          <w:lang w:val="es-ES_tradnl"/>
        </w:rPr>
      </w:pPr>
      <w:r w:rsidRPr="007F00FE">
        <w:rPr>
          <w:b/>
          <w:u w:val="single"/>
          <w:lang w:val="es-ES_tradnl"/>
        </w:rPr>
        <w:t>1.1 Producción media sostenible de la Planta San Martin</w:t>
      </w:r>
    </w:p>
    <w:p w:rsidR="0079480E" w:rsidRPr="007F00FE" w:rsidRDefault="0079480E" w:rsidP="0079480E">
      <w:pPr>
        <w:pStyle w:val="ListParagraph"/>
        <w:numPr>
          <w:ilvl w:val="0"/>
          <w:numId w:val="35"/>
        </w:numPr>
        <w:suppressAutoHyphens w:val="0"/>
        <w:autoSpaceDN/>
        <w:spacing w:after="200" w:line="276" w:lineRule="auto"/>
        <w:contextualSpacing/>
        <w:textAlignment w:val="auto"/>
        <w:rPr>
          <w:lang w:val="es-ES_tradnl"/>
        </w:rPr>
      </w:pPr>
      <w:r w:rsidRPr="007F00FE">
        <w:rPr>
          <w:u w:val="single"/>
          <w:lang w:val="es-ES_tradnl"/>
        </w:rPr>
        <w:t>Producto asociado</w:t>
      </w:r>
      <w:r w:rsidRPr="007F00FE">
        <w:rPr>
          <w:lang w:val="es-ES_tradnl"/>
        </w:rPr>
        <w:t xml:space="preserve">: 1.1 Rehabilitación u optimización Planta de Potabilización General San Martin </w:t>
      </w:r>
    </w:p>
    <w:p w:rsidR="0079480E" w:rsidRPr="007F00FE" w:rsidRDefault="0079480E" w:rsidP="0079480E">
      <w:pPr>
        <w:pStyle w:val="ListParagraph"/>
        <w:numPr>
          <w:ilvl w:val="0"/>
          <w:numId w:val="35"/>
        </w:numPr>
        <w:suppressAutoHyphens w:val="0"/>
        <w:autoSpaceDN/>
        <w:spacing w:after="200" w:line="276" w:lineRule="auto"/>
        <w:contextualSpacing/>
        <w:textAlignment w:val="auto"/>
        <w:rPr>
          <w:lang w:val="es-ES_tradnl"/>
        </w:rPr>
      </w:pPr>
      <w:r w:rsidRPr="007F00FE">
        <w:rPr>
          <w:u w:val="single"/>
          <w:lang w:val="es-ES_tradnl"/>
        </w:rPr>
        <w:t>Definición:</w:t>
      </w:r>
      <w:r>
        <w:rPr>
          <w:lang w:val="es-ES_tradnl"/>
        </w:rPr>
        <w:t xml:space="preserve"> </w:t>
      </w:r>
      <w:r w:rsidRPr="007F00FE">
        <w:rPr>
          <w:lang w:val="es-ES_tradnl"/>
        </w:rPr>
        <w:t>Se reporta como un valor medido en m3/día</w:t>
      </w:r>
      <w:r>
        <w:rPr>
          <w:lang w:val="es-ES_tradnl"/>
        </w:rPr>
        <w:t xml:space="preserve">. </w:t>
      </w:r>
      <w:r w:rsidRPr="007F00FE">
        <w:rPr>
          <w:lang w:val="es-ES_tradnl"/>
        </w:rPr>
        <w:t>Se trata de conseguir que se lleguen a producir los valores establecidos en la meta de forma sostenible, o sea dentro de las normas exigidas</w:t>
      </w:r>
      <w:r>
        <w:rPr>
          <w:lang w:val="es-ES_tradnl"/>
        </w:rPr>
        <w:t>.</w:t>
      </w:r>
    </w:p>
    <w:p w:rsidR="0079480E" w:rsidRDefault="0079480E" w:rsidP="0079480E">
      <w:pPr>
        <w:pStyle w:val="ListParagraph"/>
        <w:numPr>
          <w:ilvl w:val="0"/>
          <w:numId w:val="35"/>
        </w:numPr>
        <w:suppressAutoHyphens w:val="0"/>
        <w:autoSpaceDN/>
        <w:spacing w:after="200" w:line="276" w:lineRule="auto"/>
        <w:contextualSpacing/>
        <w:textAlignment w:val="auto"/>
        <w:rPr>
          <w:lang w:val="es-ES_tradnl"/>
        </w:rPr>
      </w:pPr>
      <w:r w:rsidRPr="007F00FE">
        <w:rPr>
          <w:u w:val="single"/>
          <w:lang w:val="es-ES_tradnl"/>
        </w:rPr>
        <w:t>Forma en la que se mide</w:t>
      </w:r>
      <w:r>
        <w:rPr>
          <w:lang w:val="es-ES_tradnl"/>
        </w:rPr>
        <w:t>: Es un promedio de los valores diarios de todo un año de la producción de agua potable de la Planta San Martín</w:t>
      </w:r>
    </w:p>
    <w:p w:rsidR="0079480E" w:rsidRPr="007F00FE" w:rsidRDefault="0079480E" w:rsidP="0079480E">
      <w:pPr>
        <w:pStyle w:val="ListParagraph"/>
        <w:numPr>
          <w:ilvl w:val="0"/>
          <w:numId w:val="35"/>
        </w:numPr>
        <w:suppressAutoHyphens w:val="0"/>
        <w:autoSpaceDN/>
        <w:spacing w:after="200" w:line="276" w:lineRule="auto"/>
        <w:contextualSpacing/>
        <w:textAlignment w:val="auto"/>
        <w:rPr>
          <w:lang w:val="es-ES_tradnl"/>
        </w:rPr>
      </w:pPr>
      <w:r>
        <w:rPr>
          <w:lang w:val="es-ES_tradnl"/>
        </w:rPr>
        <w:t xml:space="preserve"> </w:t>
      </w:r>
      <w:r w:rsidRPr="009A759E">
        <w:rPr>
          <w:u w:val="single"/>
          <w:lang w:val="es-ES_tradnl"/>
        </w:rPr>
        <w:t>Línea de base</w:t>
      </w:r>
      <w:r>
        <w:rPr>
          <w:lang w:val="es-ES_tradnl"/>
        </w:rPr>
        <w:t>: C</w:t>
      </w:r>
      <w:r w:rsidRPr="007F00FE">
        <w:rPr>
          <w:lang w:val="es-ES_tradnl"/>
        </w:rPr>
        <w:t>orresponde a la meta del año 2016 del segundo programa</w:t>
      </w:r>
    </w:p>
    <w:p w:rsidR="0079480E" w:rsidRPr="007F00FE" w:rsidRDefault="0079480E" w:rsidP="0079480E">
      <w:pPr>
        <w:pStyle w:val="ListParagraph"/>
        <w:numPr>
          <w:ilvl w:val="0"/>
          <w:numId w:val="35"/>
        </w:numPr>
        <w:suppressAutoHyphens w:val="0"/>
        <w:autoSpaceDN/>
        <w:spacing w:after="200" w:line="276" w:lineRule="auto"/>
        <w:contextualSpacing/>
        <w:textAlignment w:val="auto"/>
        <w:rPr>
          <w:lang w:val="es-ES_tradnl"/>
        </w:rPr>
      </w:pPr>
      <w:r w:rsidRPr="007F00FE">
        <w:rPr>
          <w:u w:val="single"/>
          <w:lang w:val="es-ES_tradnl"/>
        </w:rPr>
        <w:t>Fuente</w:t>
      </w:r>
      <w:r w:rsidRPr="007F00FE">
        <w:rPr>
          <w:lang w:val="es-ES_tradnl"/>
        </w:rPr>
        <w:t>: Registros Planta Gral San Martin</w:t>
      </w:r>
    </w:p>
    <w:p w:rsidR="0079480E" w:rsidRDefault="0079480E" w:rsidP="0079480E">
      <w:pPr>
        <w:pStyle w:val="ListParagraph"/>
        <w:numPr>
          <w:ilvl w:val="0"/>
          <w:numId w:val="35"/>
        </w:numPr>
        <w:suppressAutoHyphens w:val="0"/>
        <w:autoSpaceDN/>
        <w:spacing w:after="200" w:line="276" w:lineRule="auto"/>
        <w:contextualSpacing/>
        <w:textAlignment w:val="auto"/>
        <w:rPr>
          <w:lang w:val="es-ES_tradnl"/>
        </w:rPr>
      </w:pPr>
      <w:r w:rsidRPr="007F00FE">
        <w:rPr>
          <w:u w:val="single"/>
          <w:lang w:val="es-ES_tradnl"/>
        </w:rPr>
        <w:t>Área responsable de la fuente de información</w:t>
      </w:r>
      <w:r w:rsidRPr="007F00FE">
        <w:rPr>
          <w:lang w:val="es-ES_tradnl"/>
        </w:rPr>
        <w:t>:  Jefatura de Planta</w:t>
      </w:r>
    </w:p>
    <w:p w:rsidR="0079480E" w:rsidRPr="007F00FE" w:rsidRDefault="0079480E" w:rsidP="00B36E17">
      <w:pPr>
        <w:pStyle w:val="ListParagraph"/>
        <w:rPr>
          <w:lang w:val="es-ES_tradnl"/>
        </w:rPr>
      </w:pPr>
    </w:p>
    <w:p w:rsidR="0079480E" w:rsidRPr="007F00FE" w:rsidRDefault="0079480E" w:rsidP="00B36E17">
      <w:pPr>
        <w:pStyle w:val="ListParagraph"/>
        <w:rPr>
          <w:lang w:val="es-ES_tradnl"/>
        </w:rPr>
      </w:pPr>
    </w:p>
    <w:p w:rsidR="0079480E" w:rsidRPr="007F00FE" w:rsidRDefault="0079480E" w:rsidP="00B36E17">
      <w:pPr>
        <w:rPr>
          <w:lang w:val="es-ES_tradnl"/>
        </w:rPr>
      </w:pPr>
      <w:r w:rsidRPr="007F00FE">
        <w:rPr>
          <w:b/>
          <w:u w:val="single"/>
          <w:lang w:val="es-ES_tradnl"/>
        </w:rPr>
        <w:t>1.2 Calidad de agua producida en la Planta San Martin</w:t>
      </w:r>
    </w:p>
    <w:p w:rsidR="0079480E" w:rsidRPr="007F00FE" w:rsidRDefault="0079480E" w:rsidP="0079480E">
      <w:pPr>
        <w:pStyle w:val="ListParagraph"/>
        <w:numPr>
          <w:ilvl w:val="0"/>
          <w:numId w:val="36"/>
        </w:numPr>
        <w:suppressAutoHyphens w:val="0"/>
        <w:autoSpaceDN/>
        <w:spacing w:after="200" w:line="276" w:lineRule="auto"/>
        <w:contextualSpacing/>
        <w:textAlignment w:val="auto"/>
        <w:rPr>
          <w:lang w:val="es-ES_tradnl"/>
        </w:rPr>
      </w:pPr>
      <w:r w:rsidRPr="007F00FE">
        <w:rPr>
          <w:u w:val="single"/>
          <w:lang w:val="es-ES_tradnl"/>
        </w:rPr>
        <w:t>Producto asociado</w:t>
      </w:r>
      <w:r w:rsidRPr="007F00FE">
        <w:rPr>
          <w:lang w:val="es-ES_tradnl"/>
        </w:rPr>
        <w:t>: 1.1 Planta de Potab</w:t>
      </w:r>
      <w:r>
        <w:rPr>
          <w:lang w:val="es-ES_tradnl"/>
        </w:rPr>
        <w:t>ilización General San Martin  (</w:t>
      </w:r>
      <w:r w:rsidRPr="007F00FE">
        <w:rPr>
          <w:lang w:val="es-ES_tradnl"/>
        </w:rPr>
        <w:t>hito 1.1.2 Obra de agua de cal construida).</w:t>
      </w:r>
    </w:p>
    <w:p w:rsidR="0079480E" w:rsidRPr="009A759E" w:rsidRDefault="0079480E" w:rsidP="0079480E">
      <w:pPr>
        <w:pStyle w:val="ListParagraph"/>
        <w:numPr>
          <w:ilvl w:val="0"/>
          <w:numId w:val="36"/>
        </w:numPr>
        <w:suppressAutoHyphens w:val="0"/>
        <w:autoSpaceDN/>
        <w:spacing w:after="200" w:line="276" w:lineRule="auto"/>
        <w:contextualSpacing/>
        <w:jc w:val="both"/>
        <w:textAlignment w:val="auto"/>
        <w:rPr>
          <w:lang w:val="es-ES_tradnl"/>
        </w:rPr>
      </w:pPr>
      <w:r w:rsidRPr="009A759E">
        <w:rPr>
          <w:u w:val="single"/>
          <w:lang w:val="es-ES_tradnl"/>
        </w:rPr>
        <w:t>Definición:</w:t>
      </w:r>
      <w:r>
        <w:rPr>
          <w:lang w:val="es-ES_tradnl"/>
        </w:rPr>
        <w:t xml:space="preserve"> Es el porcentaje del tiempo que el agua de salida de la planta se manti</w:t>
      </w:r>
      <w:r>
        <w:rPr>
          <w:lang w:val="es-ES_tradnl"/>
        </w:rPr>
        <w:t>e</w:t>
      </w:r>
      <w:r>
        <w:rPr>
          <w:lang w:val="es-ES_tradnl"/>
        </w:rPr>
        <w:t xml:space="preserve">ne en un pH de saturación (pHs) de </w:t>
      </w:r>
      <w:r w:rsidRPr="007F00FE">
        <w:rPr>
          <w:u w:val="single"/>
          <w:lang w:val="es-ES_tradnl"/>
        </w:rPr>
        <w:t>+</w:t>
      </w:r>
      <w:r w:rsidRPr="007F00FE">
        <w:rPr>
          <w:lang w:val="es-ES_tradnl"/>
        </w:rPr>
        <w:t xml:space="preserve"> 1.</w:t>
      </w:r>
      <w:r>
        <w:rPr>
          <w:lang w:val="es-ES_tradnl"/>
        </w:rPr>
        <w:t xml:space="preserve"> El Marco Regulatorio indica que el pHs de salida</w:t>
      </w:r>
      <w:r w:rsidRPr="007F00FE">
        <w:rPr>
          <w:lang w:val="es-ES_tradnl"/>
        </w:rPr>
        <w:t xml:space="preserve"> de plantas </w:t>
      </w:r>
      <w:r>
        <w:rPr>
          <w:lang w:val="es-ES_tradnl"/>
        </w:rPr>
        <w:t xml:space="preserve">deber ser al menos del </w:t>
      </w:r>
      <w:r w:rsidRPr="007F00FE">
        <w:rPr>
          <w:lang w:val="es-ES_tradnl"/>
        </w:rPr>
        <w:t xml:space="preserve">90% del tiempo = pHs </w:t>
      </w:r>
      <w:r w:rsidRPr="007F00FE">
        <w:rPr>
          <w:u w:val="single"/>
          <w:lang w:val="es-ES_tradnl"/>
        </w:rPr>
        <w:t>+</w:t>
      </w:r>
      <w:r w:rsidRPr="007F00FE">
        <w:rPr>
          <w:lang w:val="es-ES_tradnl"/>
        </w:rPr>
        <w:t xml:space="preserve"> 1.</w:t>
      </w:r>
      <w:r>
        <w:rPr>
          <w:lang w:val="es-ES_tradnl"/>
        </w:rPr>
        <w:t xml:space="preserve"> </w:t>
      </w:r>
      <w:r w:rsidRPr="009A759E">
        <w:rPr>
          <w:lang w:val="es-ES_tradnl"/>
        </w:rPr>
        <w:t>El pHs</w:t>
      </w:r>
      <w:r>
        <w:rPr>
          <w:lang w:val="es-ES_tradnl"/>
        </w:rPr>
        <w:t xml:space="preserve"> </w:t>
      </w:r>
      <w:r w:rsidRPr="009A759E">
        <w:rPr>
          <w:lang w:val="es-ES_tradnl"/>
        </w:rPr>
        <w:t>es el pH al cual el agua está saturada de carbonato de calcio. Es decir, hay un equilibrio d</w:t>
      </w:r>
      <w:r w:rsidRPr="009A759E">
        <w:rPr>
          <w:lang w:val="es-ES_tradnl"/>
        </w:rPr>
        <w:t>i</w:t>
      </w:r>
      <w:r w:rsidRPr="009A759E">
        <w:rPr>
          <w:lang w:val="es-ES_tradnl"/>
        </w:rPr>
        <w:t>námico entre las fracciones que se disuelven y precipitan de ese compuesto, de m</w:t>
      </w:r>
      <w:r w:rsidRPr="009A759E">
        <w:rPr>
          <w:lang w:val="es-ES_tradnl"/>
        </w:rPr>
        <w:t>o</w:t>
      </w:r>
      <w:r w:rsidRPr="009A759E">
        <w:rPr>
          <w:lang w:val="es-ES_tradnl"/>
        </w:rPr>
        <w:t>do que no se produce ni disolución ni precipitación neta sobre las cañerías.</w:t>
      </w:r>
    </w:p>
    <w:p w:rsidR="0079480E" w:rsidRDefault="0079480E" w:rsidP="0079480E">
      <w:pPr>
        <w:pStyle w:val="ListParagraph"/>
        <w:numPr>
          <w:ilvl w:val="0"/>
          <w:numId w:val="36"/>
        </w:numPr>
        <w:suppressAutoHyphens w:val="0"/>
        <w:autoSpaceDN/>
        <w:spacing w:after="200" w:line="276" w:lineRule="auto"/>
        <w:contextualSpacing/>
        <w:textAlignment w:val="auto"/>
        <w:rPr>
          <w:lang w:val="es-ES_tradnl"/>
        </w:rPr>
      </w:pPr>
      <w:r w:rsidRPr="001F7DC9">
        <w:rPr>
          <w:u w:val="single"/>
          <w:lang w:val="es-ES_tradnl"/>
        </w:rPr>
        <w:t>Forma en la que se mide</w:t>
      </w:r>
      <w:r>
        <w:rPr>
          <w:lang w:val="es-ES_tradnl"/>
        </w:rPr>
        <w:t>: E</w:t>
      </w:r>
      <w:r w:rsidRPr="007F00FE">
        <w:rPr>
          <w:lang w:val="es-ES_tradnl"/>
        </w:rPr>
        <w:t>l pHs se evalúa cada 8 horas y se lo compara con el pH de salida de Planta, tomándose los casos cuya diferencia es +- 1 para tomar el po</w:t>
      </w:r>
      <w:r w:rsidRPr="007F00FE">
        <w:rPr>
          <w:lang w:val="es-ES_tradnl"/>
        </w:rPr>
        <w:t>r</w:t>
      </w:r>
      <w:r w:rsidRPr="007F00FE">
        <w:rPr>
          <w:lang w:val="es-ES_tradnl"/>
        </w:rPr>
        <w:t xml:space="preserve">centaje de casos en el día, en el mes y en el año. Para el indicador tomaremos el porcentaje </w:t>
      </w:r>
      <w:r>
        <w:rPr>
          <w:lang w:val="es-ES_tradnl"/>
        </w:rPr>
        <w:t xml:space="preserve">promedio </w:t>
      </w:r>
      <w:r w:rsidRPr="007F00FE">
        <w:rPr>
          <w:lang w:val="es-ES_tradnl"/>
        </w:rPr>
        <w:t>en el año.</w:t>
      </w:r>
    </w:p>
    <w:p w:rsidR="0079480E" w:rsidRPr="007F00FE" w:rsidRDefault="0079480E" w:rsidP="0079480E">
      <w:pPr>
        <w:pStyle w:val="ListParagraph"/>
        <w:numPr>
          <w:ilvl w:val="0"/>
          <w:numId w:val="36"/>
        </w:numPr>
        <w:suppressAutoHyphens w:val="0"/>
        <w:autoSpaceDN/>
        <w:spacing w:after="200" w:line="276" w:lineRule="auto"/>
        <w:contextualSpacing/>
        <w:textAlignment w:val="auto"/>
        <w:rPr>
          <w:lang w:val="es-ES_tradnl"/>
        </w:rPr>
      </w:pPr>
      <w:r>
        <w:rPr>
          <w:u w:val="single"/>
          <w:lang w:val="es-ES_tradnl"/>
        </w:rPr>
        <w:t>Línea de base</w:t>
      </w:r>
      <w:r w:rsidRPr="001F7DC9">
        <w:rPr>
          <w:lang w:val="es-ES_tradnl"/>
        </w:rPr>
        <w:t>:</w:t>
      </w:r>
      <w:r>
        <w:rPr>
          <w:lang w:val="es-ES_tradnl"/>
        </w:rPr>
        <w:t xml:space="preserve">  Es 0. </w:t>
      </w:r>
    </w:p>
    <w:p w:rsidR="0079480E" w:rsidRPr="007F00FE" w:rsidRDefault="0079480E" w:rsidP="0079480E">
      <w:pPr>
        <w:pStyle w:val="ListParagraph"/>
        <w:numPr>
          <w:ilvl w:val="0"/>
          <w:numId w:val="36"/>
        </w:numPr>
        <w:suppressAutoHyphens w:val="0"/>
        <w:autoSpaceDN/>
        <w:spacing w:after="200" w:line="276" w:lineRule="auto"/>
        <w:contextualSpacing/>
        <w:textAlignment w:val="auto"/>
        <w:rPr>
          <w:lang w:val="es-ES_tradnl"/>
        </w:rPr>
      </w:pPr>
      <w:r w:rsidRPr="007F00FE">
        <w:rPr>
          <w:u w:val="single"/>
          <w:lang w:val="es-ES_tradnl"/>
        </w:rPr>
        <w:t>Fuente</w:t>
      </w:r>
      <w:r w:rsidRPr="007F00FE">
        <w:rPr>
          <w:lang w:val="es-ES_tradnl"/>
        </w:rPr>
        <w:t>: Laboratorio de Planta</w:t>
      </w:r>
    </w:p>
    <w:p w:rsidR="0079480E" w:rsidRPr="007F00FE" w:rsidRDefault="0079480E" w:rsidP="0079480E">
      <w:pPr>
        <w:pStyle w:val="ListParagraph"/>
        <w:numPr>
          <w:ilvl w:val="0"/>
          <w:numId w:val="36"/>
        </w:numPr>
        <w:suppressAutoHyphens w:val="0"/>
        <w:autoSpaceDN/>
        <w:spacing w:after="200" w:line="276" w:lineRule="auto"/>
        <w:contextualSpacing/>
        <w:textAlignment w:val="auto"/>
        <w:rPr>
          <w:lang w:val="es-ES_tradnl"/>
        </w:rPr>
      </w:pPr>
      <w:r w:rsidRPr="007F00FE">
        <w:rPr>
          <w:u w:val="single"/>
          <w:lang w:val="es-ES_tradnl"/>
        </w:rPr>
        <w:t>Área responsable de la fuente de información</w:t>
      </w:r>
      <w:r w:rsidRPr="007F00FE">
        <w:rPr>
          <w:lang w:val="es-ES_tradnl"/>
        </w:rPr>
        <w:t>:</w:t>
      </w:r>
      <w:r>
        <w:rPr>
          <w:lang w:val="es-ES_tradnl"/>
        </w:rPr>
        <w:t xml:space="preserve"> </w:t>
      </w:r>
      <w:r w:rsidRPr="007F00FE">
        <w:rPr>
          <w:lang w:val="es-ES_tradnl"/>
        </w:rPr>
        <w:t xml:space="preserve">Jefatura </w:t>
      </w:r>
      <w:r>
        <w:rPr>
          <w:lang w:val="es-ES_tradnl"/>
        </w:rPr>
        <w:t xml:space="preserve">de </w:t>
      </w:r>
      <w:r w:rsidRPr="007F00FE">
        <w:rPr>
          <w:lang w:val="es-ES_tradnl"/>
        </w:rPr>
        <w:t>Planta San Martín.</w:t>
      </w:r>
    </w:p>
    <w:p w:rsidR="0079480E" w:rsidRPr="007F00FE" w:rsidRDefault="0079480E" w:rsidP="00B36E17">
      <w:pPr>
        <w:rPr>
          <w:b/>
          <w:bCs/>
          <w:lang w:val="es-ES_tradnl"/>
        </w:rPr>
      </w:pPr>
    </w:p>
    <w:p w:rsidR="0079480E" w:rsidRPr="007F00FE" w:rsidRDefault="0079480E" w:rsidP="00B36E17">
      <w:pPr>
        <w:rPr>
          <w:b/>
          <w:bCs/>
          <w:lang w:val="es-ES_tradnl"/>
        </w:rPr>
      </w:pPr>
      <w:r w:rsidRPr="007F00FE">
        <w:rPr>
          <w:b/>
          <w:bCs/>
          <w:lang w:val="es-ES_tradnl"/>
        </w:rPr>
        <w:t>RESULTADO 2. Servicio de saneamiento cloacal mejorado</w:t>
      </w:r>
    </w:p>
    <w:p w:rsidR="0079480E" w:rsidRPr="007F00FE" w:rsidRDefault="0079480E" w:rsidP="00B36E17">
      <w:pPr>
        <w:rPr>
          <w:b/>
          <w:u w:val="single"/>
          <w:lang w:val="es-ES_tradnl"/>
        </w:rPr>
      </w:pPr>
      <w:r w:rsidRPr="007F00FE">
        <w:rPr>
          <w:b/>
          <w:u w:val="single"/>
          <w:lang w:val="es-ES_tradnl"/>
        </w:rPr>
        <w:t xml:space="preserve">2.1 Nuevos hogares con servicio de saneamiento cloacal mejorado en </w:t>
      </w:r>
      <w:r>
        <w:rPr>
          <w:b/>
          <w:u w:val="single"/>
          <w:lang w:val="es-ES_tradnl"/>
        </w:rPr>
        <w:t>los Partidos de Morón, Ituzaingó</w:t>
      </w:r>
      <w:r w:rsidRPr="007F00FE">
        <w:rPr>
          <w:b/>
          <w:u w:val="single"/>
          <w:lang w:val="es-ES_tradnl"/>
        </w:rPr>
        <w:t xml:space="preserve"> y Hurlingham.</w:t>
      </w:r>
    </w:p>
    <w:p w:rsidR="0079480E" w:rsidRPr="00D76045" w:rsidRDefault="0079480E" w:rsidP="0079480E">
      <w:pPr>
        <w:pStyle w:val="ListParagraph"/>
        <w:numPr>
          <w:ilvl w:val="0"/>
          <w:numId w:val="37"/>
        </w:numPr>
        <w:suppressAutoHyphens w:val="0"/>
        <w:autoSpaceDN/>
        <w:spacing w:after="200" w:line="276" w:lineRule="auto"/>
        <w:contextualSpacing/>
        <w:textAlignment w:val="auto"/>
        <w:rPr>
          <w:lang w:val="es-ES_tradnl"/>
        </w:rPr>
      </w:pPr>
      <w:r w:rsidRPr="00D76045">
        <w:rPr>
          <w:u w:val="single"/>
          <w:lang w:val="es-ES_tradnl"/>
        </w:rPr>
        <w:t>Producto asociado</w:t>
      </w:r>
      <w:r w:rsidRPr="00D76045">
        <w:rPr>
          <w:lang w:val="es-ES_tradnl"/>
        </w:rPr>
        <w:t>: 2.2 Sistema de redes cloacales Morón, Ituzaingó y Hurlingham ejecutadas</w:t>
      </w:r>
    </w:p>
    <w:p w:rsidR="0079480E" w:rsidRPr="00D76045" w:rsidRDefault="0079480E" w:rsidP="0079480E">
      <w:pPr>
        <w:pStyle w:val="ListParagraph"/>
        <w:numPr>
          <w:ilvl w:val="0"/>
          <w:numId w:val="37"/>
        </w:numPr>
        <w:suppressAutoHyphens w:val="0"/>
        <w:autoSpaceDN/>
        <w:spacing w:after="200" w:line="276" w:lineRule="auto"/>
        <w:contextualSpacing/>
        <w:jc w:val="both"/>
        <w:textAlignment w:val="auto"/>
        <w:rPr>
          <w:lang w:val="es-ES_tradnl"/>
        </w:rPr>
      </w:pPr>
      <w:r w:rsidRPr="00D76045">
        <w:rPr>
          <w:u w:val="single"/>
          <w:lang w:val="es-ES_tradnl"/>
        </w:rPr>
        <w:t>Definición</w:t>
      </w:r>
      <w:r w:rsidRPr="00D76045">
        <w:rPr>
          <w:lang w:val="es-ES_tradnl"/>
        </w:rPr>
        <w:t xml:space="preserve">: Son los nuevos hogares con servicio de saneamiento liberado. Existe una diferencia entre las metas anuales del hito conexiones domiciliarias disponibles y la distribución temporal de este resultado. Aproximadamente esta diferencia es de 6 meses. </w:t>
      </w:r>
    </w:p>
    <w:p w:rsidR="0079480E" w:rsidRDefault="0079480E" w:rsidP="0079480E">
      <w:pPr>
        <w:pStyle w:val="ListParagraph"/>
        <w:numPr>
          <w:ilvl w:val="0"/>
          <w:numId w:val="37"/>
        </w:numPr>
        <w:suppressAutoHyphens w:val="0"/>
        <w:autoSpaceDN/>
        <w:spacing w:after="200" w:line="276" w:lineRule="auto"/>
        <w:contextualSpacing/>
        <w:jc w:val="both"/>
        <w:textAlignment w:val="auto"/>
        <w:rPr>
          <w:lang w:val="es-ES_tradnl"/>
        </w:rPr>
      </w:pPr>
      <w:r w:rsidRPr="00D76045">
        <w:rPr>
          <w:u w:val="single"/>
          <w:lang w:val="es-ES_tradnl"/>
        </w:rPr>
        <w:t>Forma en la que se mide</w:t>
      </w:r>
      <w:r w:rsidRPr="00D76045">
        <w:rPr>
          <w:lang w:val="es-ES_tradnl"/>
        </w:rPr>
        <w:t xml:space="preserve">: </w:t>
      </w:r>
      <w:r w:rsidRPr="00D76045">
        <w:rPr>
          <w:lang w:val="es-AR"/>
        </w:rPr>
        <w:t>Para calcular el resultado se retrasa la liberación 6 meses con respecto a la colocación de las conexiones</w:t>
      </w:r>
      <w:r w:rsidRPr="00D76045">
        <w:rPr>
          <w:lang w:val="es-ES_tradnl"/>
        </w:rPr>
        <w:t xml:space="preserve">. Se toman las cantidades acumuladas por año. </w:t>
      </w:r>
    </w:p>
    <w:p w:rsidR="0079480E" w:rsidRPr="00D76045" w:rsidRDefault="0079480E" w:rsidP="0079480E">
      <w:pPr>
        <w:pStyle w:val="ListParagraph"/>
        <w:numPr>
          <w:ilvl w:val="0"/>
          <w:numId w:val="37"/>
        </w:numPr>
        <w:suppressAutoHyphens w:val="0"/>
        <w:autoSpaceDN/>
        <w:spacing w:after="200" w:line="276" w:lineRule="auto"/>
        <w:contextualSpacing/>
        <w:jc w:val="both"/>
        <w:textAlignment w:val="auto"/>
        <w:rPr>
          <w:lang w:val="es-ES_tradnl"/>
        </w:rPr>
      </w:pPr>
      <w:r>
        <w:rPr>
          <w:u w:val="single"/>
          <w:lang w:val="es-ES_tradnl"/>
        </w:rPr>
        <w:t>Línea de base</w:t>
      </w:r>
      <w:r w:rsidRPr="00D76045">
        <w:rPr>
          <w:lang w:val="es-ES_tradnl"/>
        </w:rPr>
        <w:t>:</w:t>
      </w:r>
      <w:r>
        <w:rPr>
          <w:lang w:val="es-ES_tradnl"/>
        </w:rPr>
        <w:t xml:space="preserve"> 0</w:t>
      </w:r>
    </w:p>
    <w:p w:rsidR="0079480E" w:rsidRPr="00D76045" w:rsidRDefault="0079480E" w:rsidP="0079480E">
      <w:pPr>
        <w:pStyle w:val="ListParagraph"/>
        <w:numPr>
          <w:ilvl w:val="0"/>
          <w:numId w:val="37"/>
        </w:numPr>
        <w:suppressAutoHyphens w:val="0"/>
        <w:autoSpaceDN/>
        <w:spacing w:after="200" w:line="276" w:lineRule="auto"/>
        <w:contextualSpacing/>
        <w:jc w:val="both"/>
        <w:textAlignment w:val="auto"/>
        <w:rPr>
          <w:lang w:val="es-ES_tradnl"/>
        </w:rPr>
      </w:pPr>
      <w:r w:rsidRPr="00D76045">
        <w:rPr>
          <w:u w:val="single"/>
          <w:lang w:val="es-ES_tradnl"/>
        </w:rPr>
        <w:t>Fuente</w:t>
      </w:r>
      <w:r w:rsidRPr="00D76045">
        <w:rPr>
          <w:lang w:val="es-ES_tradnl"/>
        </w:rPr>
        <w:t>: Informe de conexiones liberadas al servicio.</w:t>
      </w:r>
      <w:r w:rsidRPr="00D76045">
        <w:rPr>
          <w:lang w:val="es-AR"/>
        </w:rPr>
        <w:t xml:space="preserve"> </w:t>
      </w:r>
    </w:p>
    <w:p w:rsidR="0079480E" w:rsidRPr="00D76045" w:rsidRDefault="0079480E" w:rsidP="0079480E">
      <w:pPr>
        <w:pStyle w:val="ListParagraph"/>
        <w:numPr>
          <w:ilvl w:val="0"/>
          <w:numId w:val="37"/>
        </w:numPr>
        <w:suppressAutoHyphens w:val="0"/>
        <w:autoSpaceDN/>
        <w:spacing w:after="200" w:line="276" w:lineRule="auto"/>
        <w:contextualSpacing/>
        <w:jc w:val="both"/>
        <w:textAlignment w:val="auto"/>
        <w:rPr>
          <w:lang w:val="es-ES_tradnl"/>
        </w:rPr>
      </w:pPr>
      <w:r w:rsidRPr="00D76045">
        <w:rPr>
          <w:u w:val="single"/>
          <w:lang w:val="es-ES_tradnl"/>
        </w:rPr>
        <w:t>Área responsable de la fuente de información</w:t>
      </w:r>
      <w:r w:rsidRPr="00D76045">
        <w:rPr>
          <w:lang w:val="es-ES_tradnl"/>
        </w:rPr>
        <w:t>:  Dirección Regional</w:t>
      </w:r>
    </w:p>
    <w:p w:rsidR="0079480E" w:rsidRPr="007F00FE" w:rsidRDefault="0079480E" w:rsidP="00B36E17">
      <w:pPr>
        <w:rPr>
          <w:b/>
          <w:u w:val="single"/>
          <w:lang w:val="es-ES_tradnl"/>
        </w:rPr>
      </w:pPr>
      <w:r w:rsidRPr="007F00FE">
        <w:rPr>
          <w:b/>
          <w:u w:val="single"/>
          <w:lang w:val="es-ES_tradnl"/>
        </w:rPr>
        <w:t>2.2 Nuevos hogares con servicio de saneamiento cloacal mejorado en Partido de Escobar</w:t>
      </w:r>
    </w:p>
    <w:p w:rsidR="0079480E" w:rsidRPr="007F00FE" w:rsidRDefault="0079480E" w:rsidP="0079480E">
      <w:pPr>
        <w:pStyle w:val="ListParagraph"/>
        <w:numPr>
          <w:ilvl w:val="0"/>
          <w:numId w:val="38"/>
        </w:numPr>
        <w:suppressAutoHyphens w:val="0"/>
        <w:autoSpaceDN/>
        <w:spacing w:after="200" w:line="276" w:lineRule="auto"/>
        <w:contextualSpacing/>
        <w:jc w:val="both"/>
        <w:textAlignment w:val="auto"/>
        <w:rPr>
          <w:lang w:val="es-ES_tradnl"/>
        </w:rPr>
      </w:pPr>
      <w:r w:rsidRPr="007F00FE">
        <w:rPr>
          <w:u w:val="single"/>
          <w:lang w:val="es-ES_tradnl"/>
        </w:rPr>
        <w:t>Producto asociado</w:t>
      </w:r>
      <w:r w:rsidRPr="007F00FE">
        <w:rPr>
          <w:lang w:val="es-ES_tradnl"/>
        </w:rPr>
        <w:t>: 2.3 Sistema de redes cloacales Escobar ejecutadas</w:t>
      </w:r>
    </w:p>
    <w:p w:rsidR="0079480E" w:rsidRDefault="0079480E" w:rsidP="0079480E">
      <w:pPr>
        <w:pStyle w:val="ListParagraph"/>
        <w:numPr>
          <w:ilvl w:val="0"/>
          <w:numId w:val="38"/>
        </w:numPr>
        <w:suppressAutoHyphens w:val="0"/>
        <w:autoSpaceDN/>
        <w:spacing w:after="200" w:line="276" w:lineRule="auto"/>
        <w:contextualSpacing/>
        <w:jc w:val="both"/>
        <w:textAlignment w:val="auto"/>
        <w:rPr>
          <w:lang w:val="es-ES_tradnl"/>
        </w:rPr>
      </w:pPr>
      <w:r w:rsidRPr="007B6C9C">
        <w:rPr>
          <w:u w:val="single"/>
          <w:lang w:val="es-ES_tradnl"/>
        </w:rPr>
        <w:t>Definición</w:t>
      </w:r>
      <w:r>
        <w:rPr>
          <w:lang w:val="es-ES_tradnl"/>
        </w:rPr>
        <w:t xml:space="preserve">: Son los nuevos hogares con servicio de saneamiento liberado. Existe una </w:t>
      </w:r>
      <w:r w:rsidRPr="007F00FE">
        <w:rPr>
          <w:lang w:val="es-ES_tradnl"/>
        </w:rPr>
        <w:t>diferencia entre las metas anuales del hito conexiones domiciliarias disponibles y la distribución temporal de este resultado.</w:t>
      </w:r>
      <w:r>
        <w:rPr>
          <w:lang w:val="es-ES_tradnl"/>
        </w:rPr>
        <w:t xml:space="preserve"> Aproximadamente esta diferencia es de 6 meses.  </w:t>
      </w:r>
    </w:p>
    <w:p w:rsidR="0079480E" w:rsidRPr="008149A1" w:rsidRDefault="0079480E" w:rsidP="0079480E">
      <w:pPr>
        <w:pStyle w:val="ListParagraph"/>
        <w:numPr>
          <w:ilvl w:val="0"/>
          <w:numId w:val="38"/>
        </w:numPr>
        <w:suppressAutoHyphens w:val="0"/>
        <w:autoSpaceDN/>
        <w:spacing w:after="200" w:line="276" w:lineRule="auto"/>
        <w:contextualSpacing/>
        <w:jc w:val="both"/>
        <w:textAlignment w:val="auto"/>
        <w:rPr>
          <w:lang w:val="es-ES_tradnl"/>
        </w:rPr>
      </w:pPr>
      <w:r>
        <w:rPr>
          <w:u w:val="single"/>
          <w:lang w:val="es-ES_tradnl"/>
        </w:rPr>
        <w:t>Forma en la que se mide</w:t>
      </w:r>
      <w:r w:rsidRPr="007B6C9C">
        <w:rPr>
          <w:lang w:val="es-ES_tradnl"/>
        </w:rPr>
        <w:t>:</w:t>
      </w:r>
      <w:r>
        <w:rPr>
          <w:lang w:val="es-ES_tradnl"/>
        </w:rPr>
        <w:t xml:space="preserve"> </w:t>
      </w:r>
      <w:r w:rsidRPr="007B6C9C">
        <w:rPr>
          <w:lang w:val="es-ES_tradnl"/>
        </w:rPr>
        <w:t xml:space="preserve">Se decidió reportar separado este resultado y el 2.1 para facilitar el seguimiento. Se toman las cantidades </w:t>
      </w:r>
      <w:r>
        <w:rPr>
          <w:lang w:val="es-ES_tradnl"/>
        </w:rPr>
        <w:t>al año acumulado</w:t>
      </w:r>
      <w:r w:rsidRPr="00D76045">
        <w:rPr>
          <w:lang w:val="es-ES_tradnl"/>
        </w:rPr>
        <w:t xml:space="preserve">. </w:t>
      </w:r>
      <w:r w:rsidRPr="00D76045">
        <w:rPr>
          <w:lang w:val="es-AR"/>
        </w:rPr>
        <w:t>Para calcular el resultado se retrasa la liberación 6 meses con respecto a la colocación de las con</w:t>
      </w:r>
      <w:r w:rsidRPr="00D76045">
        <w:rPr>
          <w:lang w:val="es-AR"/>
        </w:rPr>
        <w:t>e</w:t>
      </w:r>
      <w:r w:rsidRPr="00D76045">
        <w:rPr>
          <w:lang w:val="es-AR"/>
        </w:rPr>
        <w:t>xiones</w:t>
      </w:r>
    </w:p>
    <w:p w:rsidR="0079480E" w:rsidRPr="00D76045" w:rsidRDefault="0079480E" w:rsidP="0079480E">
      <w:pPr>
        <w:pStyle w:val="ListParagraph"/>
        <w:numPr>
          <w:ilvl w:val="0"/>
          <w:numId w:val="38"/>
        </w:numPr>
        <w:suppressAutoHyphens w:val="0"/>
        <w:autoSpaceDN/>
        <w:spacing w:after="200" w:line="276" w:lineRule="auto"/>
        <w:contextualSpacing/>
        <w:jc w:val="both"/>
        <w:textAlignment w:val="auto"/>
        <w:rPr>
          <w:lang w:val="es-ES_tradnl"/>
        </w:rPr>
      </w:pPr>
      <w:r>
        <w:rPr>
          <w:u w:val="single"/>
          <w:lang w:val="es-ES_tradnl"/>
        </w:rPr>
        <w:t>Línea de base</w:t>
      </w:r>
      <w:r w:rsidRPr="008149A1">
        <w:rPr>
          <w:lang w:val="es-ES_tradnl"/>
        </w:rPr>
        <w:t>:</w:t>
      </w:r>
      <w:r>
        <w:rPr>
          <w:lang w:val="es-ES_tradnl"/>
        </w:rPr>
        <w:t>0</w:t>
      </w:r>
    </w:p>
    <w:p w:rsidR="0079480E" w:rsidRDefault="0079480E" w:rsidP="0079480E">
      <w:pPr>
        <w:pStyle w:val="ListParagraph"/>
        <w:numPr>
          <w:ilvl w:val="0"/>
          <w:numId w:val="38"/>
        </w:numPr>
        <w:suppressAutoHyphens w:val="0"/>
        <w:autoSpaceDN/>
        <w:spacing w:after="200" w:line="276" w:lineRule="auto"/>
        <w:contextualSpacing/>
        <w:jc w:val="both"/>
        <w:textAlignment w:val="auto"/>
        <w:rPr>
          <w:lang w:val="es-ES_tradnl"/>
        </w:rPr>
      </w:pPr>
      <w:r>
        <w:rPr>
          <w:u w:val="single"/>
          <w:lang w:val="es-ES_tradnl"/>
        </w:rPr>
        <w:t>Fuente</w:t>
      </w:r>
      <w:r>
        <w:rPr>
          <w:lang w:val="es-ES_tradnl"/>
        </w:rPr>
        <w:t>:</w:t>
      </w:r>
      <w:r w:rsidRPr="007F00FE">
        <w:rPr>
          <w:lang w:val="es-ES_tradnl"/>
        </w:rPr>
        <w:t xml:space="preserve"> </w:t>
      </w:r>
      <w:r w:rsidRPr="00D76045">
        <w:rPr>
          <w:lang w:val="es-ES_tradnl"/>
        </w:rPr>
        <w:t>Informe de conexiones liberadas al servicio.</w:t>
      </w:r>
    </w:p>
    <w:p w:rsidR="0079480E" w:rsidRPr="00A71286" w:rsidRDefault="0079480E" w:rsidP="0079480E">
      <w:pPr>
        <w:pStyle w:val="ListParagraph"/>
        <w:numPr>
          <w:ilvl w:val="0"/>
          <w:numId w:val="38"/>
        </w:numPr>
        <w:suppressAutoHyphens w:val="0"/>
        <w:autoSpaceDN/>
        <w:spacing w:after="200" w:line="276" w:lineRule="auto"/>
        <w:contextualSpacing/>
        <w:jc w:val="both"/>
        <w:textAlignment w:val="auto"/>
        <w:rPr>
          <w:lang w:val="es-ES_tradnl"/>
        </w:rPr>
      </w:pPr>
      <w:r>
        <w:rPr>
          <w:u w:val="single"/>
          <w:lang w:val="es-ES_tradnl"/>
        </w:rPr>
        <w:t>Área responsable de la fuente de información</w:t>
      </w:r>
      <w:r>
        <w:rPr>
          <w:lang w:val="es-ES_tradnl"/>
        </w:rPr>
        <w:t xml:space="preserve">: </w:t>
      </w:r>
      <w:r w:rsidRPr="007F00FE">
        <w:rPr>
          <w:lang w:val="es-ES_tradnl"/>
        </w:rPr>
        <w:t>Dirección Regional</w:t>
      </w:r>
    </w:p>
    <w:p w:rsidR="0079480E" w:rsidRPr="007F00FE" w:rsidRDefault="0079480E" w:rsidP="00B36E17">
      <w:pPr>
        <w:rPr>
          <w:b/>
          <w:bCs/>
          <w:lang w:val="es-ES_tradnl"/>
        </w:rPr>
      </w:pPr>
      <w:r w:rsidRPr="007F00FE">
        <w:rPr>
          <w:b/>
          <w:bCs/>
          <w:lang w:val="es-ES_tradnl"/>
        </w:rPr>
        <w:t>RESULTADO 3. Desempeño operativo de AySA mejorado</w:t>
      </w:r>
    </w:p>
    <w:p w:rsidR="0079480E" w:rsidRPr="008149A1" w:rsidRDefault="0079480E" w:rsidP="0079480E">
      <w:pPr>
        <w:pStyle w:val="ListParagraph"/>
        <w:numPr>
          <w:ilvl w:val="1"/>
          <w:numId w:val="31"/>
        </w:numPr>
        <w:suppressAutoHyphens w:val="0"/>
        <w:autoSpaceDN/>
        <w:spacing w:after="200" w:line="276" w:lineRule="auto"/>
        <w:contextualSpacing/>
        <w:textAlignment w:val="auto"/>
        <w:rPr>
          <w:lang w:val="es-ES_tradnl"/>
        </w:rPr>
      </w:pPr>
      <w:r w:rsidRPr="007F00FE">
        <w:rPr>
          <w:b/>
          <w:u w:val="single"/>
          <w:lang w:val="es-ES_tradnl"/>
        </w:rPr>
        <w:t xml:space="preserve">Agua recuperada por renovación y rehabilitación de redes </w:t>
      </w:r>
    </w:p>
    <w:p w:rsidR="0079480E" w:rsidRPr="007F00FE" w:rsidRDefault="0079480E" w:rsidP="00B36E17">
      <w:pPr>
        <w:pStyle w:val="ListParagraph"/>
        <w:ind w:left="360"/>
        <w:rPr>
          <w:lang w:val="es-ES_tradnl"/>
        </w:rPr>
      </w:pPr>
    </w:p>
    <w:p w:rsidR="0079480E" w:rsidRPr="007F00FE" w:rsidRDefault="0079480E" w:rsidP="0079480E">
      <w:pPr>
        <w:pStyle w:val="ListParagraph"/>
        <w:numPr>
          <w:ilvl w:val="0"/>
          <w:numId w:val="39"/>
        </w:numPr>
        <w:suppressAutoHyphens w:val="0"/>
        <w:autoSpaceDN/>
        <w:spacing w:after="200" w:line="276" w:lineRule="auto"/>
        <w:contextualSpacing/>
        <w:textAlignment w:val="auto"/>
        <w:rPr>
          <w:lang w:val="es-ES_tradnl"/>
        </w:rPr>
      </w:pPr>
      <w:r w:rsidRPr="007F00FE">
        <w:rPr>
          <w:u w:val="single"/>
          <w:lang w:val="es-ES_tradnl"/>
        </w:rPr>
        <w:t>Producto asociado</w:t>
      </w:r>
      <w:r w:rsidRPr="007F00FE">
        <w:rPr>
          <w:lang w:val="es-ES_tradnl"/>
        </w:rPr>
        <w:t>: 1.2 Redes de agua renovadas o rehabilitadas</w:t>
      </w:r>
    </w:p>
    <w:p w:rsidR="0079480E" w:rsidRPr="007F00FE" w:rsidRDefault="0079480E" w:rsidP="0079480E">
      <w:pPr>
        <w:pStyle w:val="ListParagraph"/>
        <w:numPr>
          <w:ilvl w:val="0"/>
          <w:numId w:val="39"/>
        </w:numPr>
        <w:suppressAutoHyphens w:val="0"/>
        <w:autoSpaceDN/>
        <w:spacing w:after="200" w:line="276" w:lineRule="auto"/>
        <w:contextualSpacing/>
        <w:textAlignment w:val="auto"/>
        <w:rPr>
          <w:lang w:val="es-ES_tradnl"/>
        </w:rPr>
      </w:pPr>
      <w:r w:rsidRPr="007B6C9C">
        <w:rPr>
          <w:u w:val="single"/>
          <w:lang w:val="es-ES_tradnl"/>
        </w:rPr>
        <w:t>Definición</w:t>
      </w:r>
      <w:r>
        <w:rPr>
          <w:u w:val="single"/>
          <w:lang w:val="es-ES_tradnl"/>
        </w:rPr>
        <w:t>:</w:t>
      </w:r>
      <w:r w:rsidRPr="007F00FE">
        <w:rPr>
          <w:lang w:val="es-ES_tradnl"/>
        </w:rPr>
        <w:t xml:space="preserve"> El indicador se mide en base al valor de pérdida física teórica asociada al material existente (en m3/km/día). Dicho valor considera la reducción de pérdidas solo por eliminación de escapes. Se calcula semestral y anualmente en función del avance de las habilitaciones de las obras, siendo el promedio anual diario</w:t>
      </w:r>
    </w:p>
    <w:p w:rsidR="0079480E" w:rsidRPr="008149A1" w:rsidRDefault="0079480E" w:rsidP="0079480E">
      <w:pPr>
        <w:pStyle w:val="ListParagraph"/>
        <w:numPr>
          <w:ilvl w:val="0"/>
          <w:numId w:val="39"/>
        </w:numPr>
        <w:suppressAutoHyphens w:val="0"/>
        <w:autoSpaceDN/>
        <w:spacing w:after="200" w:line="276" w:lineRule="auto"/>
        <w:contextualSpacing/>
        <w:textAlignment w:val="auto"/>
        <w:rPr>
          <w:lang w:val="es-ES_tradnl"/>
        </w:rPr>
      </w:pPr>
      <w:r>
        <w:rPr>
          <w:u w:val="single"/>
          <w:lang w:val="es-ES_tradnl"/>
        </w:rPr>
        <w:t>Forma en la que se mide</w:t>
      </w:r>
      <w:r w:rsidRPr="007B6C9C">
        <w:rPr>
          <w:lang w:val="es-ES_tradnl"/>
        </w:rPr>
        <w:t>:</w:t>
      </w:r>
      <w:r>
        <w:rPr>
          <w:lang w:val="es-ES_tradnl"/>
        </w:rPr>
        <w:t xml:space="preserve"> </w:t>
      </w:r>
      <w:r w:rsidRPr="007B6C9C">
        <w:rPr>
          <w:lang w:val="es-ES_tradnl"/>
        </w:rPr>
        <w:t>Se decidió reportar separado este resultado y el 2.1 para fac</w:t>
      </w:r>
      <w:r w:rsidRPr="007B6C9C">
        <w:rPr>
          <w:lang w:val="es-ES_tradnl"/>
        </w:rPr>
        <w:t>i</w:t>
      </w:r>
      <w:r w:rsidRPr="007B6C9C">
        <w:rPr>
          <w:lang w:val="es-ES_tradnl"/>
        </w:rPr>
        <w:t xml:space="preserve">litar el seguimiento. Se toman las cantidades </w:t>
      </w:r>
      <w:r>
        <w:rPr>
          <w:lang w:val="es-ES_tradnl"/>
        </w:rPr>
        <w:t>al año acumulado. Se reporta el i</w:t>
      </w:r>
      <w:r w:rsidRPr="00D76045">
        <w:rPr>
          <w:lang w:val="es-ES_tradnl"/>
        </w:rPr>
        <w:t xml:space="preserve">nforme de conexiones liberadas al servicio. </w:t>
      </w:r>
      <w:r w:rsidRPr="00D76045">
        <w:rPr>
          <w:lang w:val="es-AR"/>
        </w:rPr>
        <w:t>Para calcular el resultado se retrasa la liberación 6 meses con respecto a la colocación de las conexiones</w:t>
      </w:r>
    </w:p>
    <w:p w:rsidR="0079480E" w:rsidRPr="00D76045" w:rsidRDefault="0079480E" w:rsidP="0079480E">
      <w:pPr>
        <w:pStyle w:val="ListParagraph"/>
        <w:numPr>
          <w:ilvl w:val="0"/>
          <w:numId w:val="39"/>
        </w:numPr>
        <w:suppressAutoHyphens w:val="0"/>
        <w:autoSpaceDN/>
        <w:spacing w:after="200" w:line="276" w:lineRule="auto"/>
        <w:contextualSpacing/>
        <w:textAlignment w:val="auto"/>
        <w:rPr>
          <w:lang w:val="es-ES_tradnl"/>
        </w:rPr>
      </w:pPr>
      <w:r>
        <w:rPr>
          <w:u w:val="single"/>
          <w:lang w:val="es-ES_tradnl"/>
        </w:rPr>
        <w:t>Línea de base</w:t>
      </w:r>
      <w:r w:rsidRPr="008149A1">
        <w:rPr>
          <w:lang w:val="es-ES_tradnl"/>
        </w:rPr>
        <w:t>:</w:t>
      </w:r>
      <w:r>
        <w:rPr>
          <w:lang w:val="es-ES_tradnl"/>
        </w:rPr>
        <w:t>0</w:t>
      </w:r>
    </w:p>
    <w:p w:rsidR="0079480E" w:rsidRDefault="0079480E" w:rsidP="0079480E">
      <w:pPr>
        <w:pStyle w:val="ListParagraph"/>
        <w:numPr>
          <w:ilvl w:val="0"/>
          <w:numId w:val="39"/>
        </w:numPr>
        <w:suppressAutoHyphens w:val="0"/>
        <w:autoSpaceDN/>
        <w:spacing w:after="200" w:line="276" w:lineRule="auto"/>
        <w:contextualSpacing/>
        <w:textAlignment w:val="auto"/>
        <w:rPr>
          <w:lang w:val="es-ES_tradnl"/>
        </w:rPr>
      </w:pPr>
      <w:r>
        <w:rPr>
          <w:u w:val="single"/>
          <w:lang w:val="es-ES_tradnl"/>
        </w:rPr>
        <w:t>Fuente</w:t>
      </w:r>
      <w:r w:rsidRPr="007F00FE">
        <w:rPr>
          <w:lang w:val="es-ES_tradnl"/>
        </w:rPr>
        <w:t>:  Dirección Regional</w:t>
      </w:r>
    </w:p>
    <w:p w:rsidR="0079480E" w:rsidRPr="00387701" w:rsidRDefault="0079480E" w:rsidP="0079480E">
      <w:pPr>
        <w:pStyle w:val="ListParagraph"/>
        <w:numPr>
          <w:ilvl w:val="0"/>
          <w:numId w:val="39"/>
        </w:numPr>
        <w:suppressAutoHyphens w:val="0"/>
        <w:autoSpaceDN/>
        <w:spacing w:after="200" w:line="276" w:lineRule="auto"/>
        <w:contextualSpacing/>
        <w:textAlignment w:val="auto"/>
        <w:rPr>
          <w:lang w:val="es-ES_tradnl"/>
        </w:rPr>
      </w:pPr>
      <w:r>
        <w:rPr>
          <w:u w:val="single"/>
          <w:lang w:val="es-ES_tradnl"/>
        </w:rPr>
        <w:t>Área Responsable de la evaluación</w:t>
      </w:r>
      <w:r w:rsidRPr="008149A1">
        <w:rPr>
          <w:lang w:val="es-ES_tradnl"/>
        </w:rPr>
        <w:t>:</w:t>
      </w:r>
      <w:r>
        <w:rPr>
          <w:lang w:val="es-ES_tradnl"/>
        </w:rPr>
        <w:t xml:space="preserve"> </w:t>
      </w:r>
    </w:p>
    <w:p w:rsidR="0079480E" w:rsidRPr="007F00FE" w:rsidRDefault="0079480E" w:rsidP="00B36E17">
      <w:pPr>
        <w:rPr>
          <w:lang w:val="es-ES_tradnl"/>
        </w:rPr>
      </w:pPr>
      <w:r w:rsidRPr="007F00FE">
        <w:rPr>
          <w:b/>
          <w:u w:val="single"/>
          <w:lang w:val="es-ES_tradnl"/>
        </w:rPr>
        <w:t xml:space="preserve">3.2 Intervenciones anuales en redes </w:t>
      </w:r>
    </w:p>
    <w:p w:rsidR="0079480E" w:rsidRPr="007F00FE" w:rsidRDefault="0079480E" w:rsidP="0079480E">
      <w:pPr>
        <w:pStyle w:val="ListParagraph"/>
        <w:numPr>
          <w:ilvl w:val="0"/>
          <w:numId w:val="40"/>
        </w:numPr>
        <w:suppressAutoHyphens w:val="0"/>
        <w:autoSpaceDN/>
        <w:spacing w:after="200" w:line="276" w:lineRule="auto"/>
        <w:contextualSpacing/>
        <w:jc w:val="both"/>
        <w:textAlignment w:val="auto"/>
        <w:rPr>
          <w:lang w:val="es-ES_tradnl"/>
        </w:rPr>
      </w:pPr>
      <w:r w:rsidRPr="007F00FE">
        <w:rPr>
          <w:u w:val="single"/>
          <w:lang w:val="es-ES_tradnl"/>
        </w:rPr>
        <w:t>Producto asociado</w:t>
      </w:r>
      <w:r w:rsidRPr="007F00FE">
        <w:rPr>
          <w:lang w:val="es-ES_tradnl"/>
        </w:rPr>
        <w:t>: 1.2 Redes de agua renovadas o rehabilitadas</w:t>
      </w:r>
    </w:p>
    <w:p w:rsidR="0079480E" w:rsidRDefault="0079480E" w:rsidP="0079480E">
      <w:pPr>
        <w:pStyle w:val="ListParagraph"/>
        <w:numPr>
          <w:ilvl w:val="0"/>
          <w:numId w:val="40"/>
        </w:numPr>
        <w:suppressAutoHyphens w:val="0"/>
        <w:autoSpaceDN/>
        <w:spacing w:after="200" w:line="276" w:lineRule="auto"/>
        <w:contextualSpacing/>
        <w:jc w:val="both"/>
        <w:textAlignment w:val="auto"/>
        <w:rPr>
          <w:lang w:val="es-ES_tradnl"/>
        </w:rPr>
      </w:pPr>
      <w:r w:rsidRPr="008149A1">
        <w:rPr>
          <w:u w:val="single"/>
          <w:lang w:val="es-ES_tradnl"/>
        </w:rPr>
        <w:t>Definición</w:t>
      </w:r>
      <w:r>
        <w:rPr>
          <w:lang w:val="es-ES_tradnl"/>
        </w:rPr>
        <w:t>: C</w:t>
      </w:r>
      <w:r w:rsidRPr="007F00FE">
        <w:rPr>
          <w:lang w:val="es-ES_tradnl"/>
        </w:rPr>
        <w:t>antidad de intervenciones que son necesarias en una zona de redes a ren</w:t>
      </w:r>
      <w:r w:rsidRPr="007F00FE">
        <w:rPr>
          <w:lang w:val="es-ES_tradnl"/>
        </w:rPr>
        <w:t>o</w:t>
      </w:r>
      <w:r w:rsidRPr="007F00FE">
        <w:rPr>
          <w:lang w:val="es-ES_tradnl"/>
        </w:rPr>
        <w:t>var. Conceptualmente, al mejorarse el estado de las redes  será menor la cantidad de i</w:t>
      </w:r>
      <w:r w:rsidRPr="007F00FE">
        <w:rPr>
          <w:lang w:val="es-ES_tradnl"/>
        </w:rPr>
        <w:t>n</w:t>
      </w:r>
      <w:r w:rsidRPr="007F00FE">
        <w:rPr>
          <w:lang w:val="es-ES_tradnl"/>
        </w:rPr>
        <w:t>tervenciones que se necesitan. Cabe mencionar que por experiencia de los Tramos I y II del préstamo, el año en que se ejecutan las obras, se observa un incremento de las inte</w:t>
      </w:r>
      <w:r w:rsidRPr="007F00FE">
        <w:rPr>
          <w:lang w:val="es-ES_tradnl"/>
        </w:rPr>
        <w:t>r</w:t>
      </w:r>
      <w:r w:rsidRPr="007F00FE">
        <w:rPr>
          <w:lang w:val="es-ES_tradnl"/>
        </w:rPr>
        <w:t>venciones que son propias de las anulaciones de cañerías viejas y de los empalmes de las nuevas. Ese incremento (del 50 % en el segundo año), luego disminuye drástic</w:t>
      </w:r>
      <w:r w:rsidRPr="007F00FE">
        <w:rPr>
          <w:lang w:val="es-ES_tradnl"/>
        </w:rPr>
        <w:t>a</w:t>
      </w:r>
      <w:r w:rsidRPr="007F00FE">
        <w:rPr>
          <w:lang w:val="es-ES_tradnl"/>
        </w:rPr>
        <w:t>mente alcanzando en 2 años posteriores a la habilitación el valor meta.</w:t>
      </w:r>
    </w:p>
    <w:p w:rsidR="0079480E" w:rsidRPr="008149A1" w:rsidRDefault="0079480E" w:rsidP="0079480E">
      <w:pPr>
        <w:pStyle w:val="ListParagraph"/>
        <w:numPr>
          <w:ilvl w:val="0"/>
          <w:numId w:val="40"/>
        </w:numPr>
        <w:suppressAutoHyphens w:val="0"/>
        <w:autoSpaceDN/>
        <w:spacing w:after="200" w:line="276" w:lineRule="auto"/>
        <w:contextualSpacing/>
        <w:jc w:val="both"/>
        <w:textAlignment w:val="auto"/>
        <w:rPr>
          <w:lang w:val="es-ES_tradnl"/>
        </w:rPr>
      </w:pPr>
      <w:r>
        <w:rPr>
          <w:u w:val="single"/>
          <w:lang w:val="es-ES_tradnl"/>
        </w:rPr>
        <w:t>Forma en la que se mide</w:t>
      </w:r>
      <w:r w:rsidRPr="008149A1">
        <w:rPr>
          <w:lang w:val="es-ES_tradnl"/>
        </w:rPr>
        <w:t>:</w:t>
      </w:r>
      <w:r>
        <w:rPr>
          <w:lang w:val="es-ES_tradnl"/>
        </w:rPr>
        <w:t xml:space="preserve"> Número de intervenciones anuales en redes. </w:t>
      </w:r>
    </w:p>
    <w:p w:rsidR="0079480E" w:rsidRPr="007F00FE" w:rsidRDefault="0079480E" w:rsidP="0079480E">
      <w:pPr>
        <w:pStyle w:val="ListParagraph"/>
        <w:numPr>
          <w:ilvl w:val="0"/>
          <w:numId w:val="40"/>
        </w:numPr>
        <w:suppressAutoHyphens w:val="0"/>
        <w:autoSpaceDN/>
        <w:spacing w:after="200" w:line="276" w:lineRule="auto"/>
        <w:contextualSpacing/>
        <w:jc w:val="both"/>
        <w:textAlignment w:val="auto"/>
        <w:rPr>
          <w:lang w:val="es-ES_tradnl"/>
        </w:rPr>
      </w:pPr>
      <w:r>
        <w:rPr>
          <w:u w:val="single"/>
          <w:lang w:val="es-ES_tradnl"/>
        </w:rPr>
        <w:t>L</w:t>
      </w:r>
      <w:r w:rsidRPr="007F00FE">
        <w:rPr>
          <w:u w:val="single"/>
          <w:lang w:val="es-ES_tradnl"/>
        </w:rPr>
        <w:t>ínea de base</w:t>
      </w:r>
      <w:r w:rsidRPr="007F00FE">
        <w:rPr>
          <w:lang w:val="es-ES_tradnl"/>
        </w:rPr>
        <w:t>: El valor corresponde al indicador global de “Intervenciones Cx-CAÑERIA/km/año” calculado para el año 2015 en base a las mallas que se propone r</w:t>
      </w:r>
      <w:r w:rsidRPr="007F00FE">
        <w:rPr>
          <w:lang w:val="es-ES_tradnl"/>
        </w:rPr>
        <w:t>e</w:t>
      </w:r>
      <w:r w:rsidRPr="007F00FE">
        <w:rPr>
          <w:lang w:val="es-ES_tradnl"/>
        </w:rPr>
        <w:t>novar en este tramo del préstamo. Se calcula anualmente y se registra en el informe “Indicadores de Calidad de Servicio”.</w:t>
      </w:r>
    </w:p>
    <w:p w:rsidR="0079480E" w:rsidRDefault="0079480E" w:rsidP="0079480E">
      <w:pPr>
        <w:pStyle w:val="ListParagraph"/>
        <w:numPr>
          <w:ilvl w:val="0"/>
          <w:numId w:val="40"/>
        </w:numPr>
        <w:suppressAutoHyphens w:val="0"/>
        <w:autoSpaceDN/>
        <w:spacing w:after="200" w:line="276" w:lineRule="auto"/>
        <w:contextualSpacing/>
        <w:jc w:val="both"/>
        <w:textAlignment w:val="auto"/>
        <w:rPr>
          <w:lang w:val="es-ES_tradnl"/>
        </w:rPr>
      </w:pPr>
      <w:r w:rsidRPr="00387701">
        <w:rPr>
          <w:u w:val="single"/>
          <w:lang w:val="es-ES_tradnl"/>
        </w:rPr>
        <w:t>Fuente:</w:t>
      </w:r>
      <w:r w:rsidRPr="00387701">
        <w:rPr>
          <w:lang w:val="es-ES_tradnl"/>
        </w:rPr>
        <w:t xml:space="preserve"> </w:t>
      </w:r>
    </w:p>
    <w:p w:rsidR="0079480E" w:rsidRPr="00387701" w:rsidRDefault="0079480E" w:rsidP="0079480E">
      <w:pPr>
        <w:pStyle w:val="ListParagraph"/>
        <w:numPr>
          <w:ilvl w:val="0"/>
          <w:numId w:val="40"/>
        </w:numPr>
        <w:suppressAutoHyphens w:val="0"/>
        <w:autoSpaceDN/>
        <w:spacing w:after="200" w:line="276" w:lineRule="auto"/>
        <w:contextualSpacing/>
        <w:jc w:val="both"/>
        <w:textAlignment w:val="auto"/>
        <w:rPr>
          <w:lang w:val="es-ES_tradnl"/>
        </w:rPr>
      </w:pPr>
      <w:r w:rsidRPr="00387701">
        <w:rPr>
          <w:lang w:val="es-ES_tradnl"/>
        </w:rPr>
        <w:t xml:space="preserve">Área Responsable de la evaluación: </w:t>
      </w:r>
    </w:p>
    <w:p w:rsidR="0079480E" w:rsidRPr="007F00FE" w:rsidRDefault="0079480E" w:rsidP="00B36E17">
      <w:pPr>
        <w:pStyle w:val="ListParagraph"/>
        <w:rPr>
          <w:u w:val="single"/>
          <w:lang w:val="es-ES_tradnl"/>
        </w:rPr>
      </w:pPr>
    </w:p>
    <w:p w:rsidR="0079480E" w:rsidRPr="007F00FE" w:rsidRDefault="0079480E" w:rsidP="0079480E">
      <w:pPr>
        <w:pStyle w:val="ListParagraph"/>
        <w:numPr>
          <w:ilvl w:val="1"/>
          <w:numId w:val="33"/>
        </w:numPr>
        <w:suppressAutoHyphens w:val="0"/>
        <w:autoSpaceDN/>
        <w:spacing w:after="200" w:line="276" w:lineRule="auto"/>
        <w:contextualSpacing/>
        <w:textAlignment w:val="auto"/>
        <w:rPr>
          <w:b/>
          <w:u w:val="single"/>
          <w:lang w:val="es-ES_tradnl"/>
        </w:rPr>
      </w:pPr>
      <w:r w:rsidRPr="007F00FE">
        <w:rPr>
          <w:b/>
          <w:u w:val="single"/>
          <w:lang w:val="es-ES_tradnl"/>
        </w:rPr>
        <w:t>Disminución del consumo</w:t>
      </w:r>
    </w:p>
    <w:p w:rsidR="0079480E" w:rsidRPr="007F00FE" w:rsidRDefault="0079480E" w:rsidP="00B36E17">
      <w:pPr>
        <w:pStyle w:val="ListParagraph"/>
        <w:ind w:left="360"/>
        <w:rPr>
          <w:b/>
          <w:u w:val="single"/>
          <w:lang w:val="es-ES_tradnl"/>
        </w:rPr>
      </w:pPr>
    </w:p>
    <w:p w:rsidR="0079480E" w:rsidRPr="007F00FE" w:rsidRDefault="0079480E" w:rsidP="0079480E">
      <w:pPr>
        <w:pStyle w:val="ListParagraph"/>
        <w:numPr>
          <w:ilvl w:val="0"/>
          <w:numId w:val="41"/>
        </w:numPr>
        <w:suppressAutoHyphens w:val="0"/>
        <w:autoSpaceDN/>
        <w:spacing w:after="200" w:line="276" w:lineRule="auto"/>
        <w:contextualSpacing/>
        <w:textAlignment w:val="auto"/>
        <w:rPr>
          <w:lang w:val="es-ES_tradnl"/>
        </w:rPr>
      </w:pPr>
      <w:r>
        <w:rPr>
          <w:u w:val="single"/>
          <w:lang w:val="es-ES_tradnl"/>
        </w:rPr>
        <w:t>Producto</w:t>
      </w:r>
      <w:r w:rsidRPr="007F00FE">
        <w:rPr>
          <w:u w:val="single"/>
          <w:lang w:val="es-ES_tradnl"/>
        </w:rPr>
        <w:t xml:space="preserve"> asociado</w:t>
      </w:r>
      <w:r w:rsidRPr="007F00FE">
        <w:rPr>
          <w:lang w:val="es-ES_tradnl"/>
        </w:rPr>
        <w:t>: 1.3 Nuevos micromedidores instalados</w:t>
      </w:r>
    </w:p>
    <w:p w:rsidR="0079480E" w:rsidRPr="007F00FE" w:rsidRDefault="0079480E" w:rsidP="0079480E">
      <w:pPr>
        <w:pStyle w:val="ListParagraph"/>
        <w:numPr>
          <w:ilvl w:val="0"/>
          <w:numId w:val="41"/>
        </w:numPr>
        <w:tabs>
          <w:tab w:val="left" w:pos="720"/>
        </w:tabs>
        <w:suppressAutoHyphens w:val="0"/>
        <w:autoSpaceDN/>
        <w:spacing w:after="200" w:line="276" w:lineRule="auto"/>
        <w:contextualSpacing/>
        <w:textAlignment w:val="auto"/>
        <w:rPr>
          <w:lang w:val="es-ES_tradnl"/>
        </w:rPr>
      </w:pPr>
      <w:r w:rsidRPr="001110DA">
        <w:rPr>
          <w:u w:val="single"/>
          <w:lang w:val="es-ES_tradnl"/>
        </w:rPr>
        <w:t>Definición</w:t>
      </w:r>
      <w:r>
        <w:rPr>
          <w:lang w:val="es-ES_tradnl"/>
        </w:rPr>
        <w:t xml:space="preserve">: </w:t>
      </w:r>
      <w:r w:rsidRPr="007F00FE">
        <w:rPr>
          <w:lang w:val="es-ES_tradnl"/>
        </w:rPr>
        <w:t>Mide la baja en el consumo derivada de las acciones que realizan los usuarios al tener su servicio medido</w:t>
      </w:r>
    </w:p>
    <w:p w:rsidR="0079480E" w:rsidRPr="007F00FE" w:rsidRDefault="0079480E" w:rsidP="0079480E">
      <w:pPr>
        <w:pStyle w:val="ListParagraph"/>
        <w:numPr>
          <w:ilvl w:val="0"/>
          <w:numId w:val="41"/>
        </w:numPr>
        <w:tabs>
          <w:tab w:val="left" w:pos="720"/>
        </w:tabs>
        <w:suppressAutoHyphens w:val="0"/>
        <w:autoSpaceDN/>
        <w:spacing w:after="200" w:line="276" w:lineRule="auto"/>
        <w:contextualSpacing/>
        <w:textAlignment w:val="auto"/>
        <w:rPr>
          <w:lang w:val="es-ES_tradnl"/>
        </w:rPr>
      </w:pPr>
      <w:r w:rsidRPr="001110DA">
        <w:rPr>
          <w:u w:val="single"/>
          <w:lang w:val="es-ES_tradnl"/>
        </w:rPr>
        <w:t>Forma en la que se mide:</w:t>
      </w:r>
      <w:r>
        <w:rPr>
          <w:lang w:val="es-ES_tradnl"/>
        </w:rPr>
        <w:t xml:space="preserve"> </w:t>
      </w:r>
      <w:r w:rsidRPr="007F00FE">
        <w:rPr>
          <w:lang w:val="es-ES_tradnl"/>
        </w:rPr>
        <w:t>La fórmula es (1-(consumo/consumo base))*100. Esta fórmula se aplica al total de usuarios incorporados a la micromedición.</w:t>
      </w:r>
    </w:p>
    <w:p w:rsidR="0079480E" w:rsidRPr="001110DA" w:rsidRDefault="0079480E" w:rsidP="0079480E">
      <w:pPr>
        <w:pStyle w:val="ListParagraph"/>
        <w:numPr>
          <w:ilvl w:val="0"/>
          <w:numId w:val="41"/>
        </w:numPr>
        <w:tabs>
          <w:tab w:val="left" w:pos="720"/>
        </w:tabs>
        <w:suppressAutoHyphens w:val="0"/>
        <w:autoSpaceDN/>
        <w:spacing w:after="200" w:line="276" w:lineRule="auto"/>
        <w:contextualSpacing/>
        <w:textAlignment w:val="auto"/>
        <w:rPr>
          <w:u w:val="single"/>
          <w:lang w:val="es-ES_tradnl"/>
        </w:rPr>
      </w:pPr>
      <w:r w:rsidRPr="001110DA">
        <w:rPr>
          <w:u w:val="single"/>
          <w:lang w:val="es-ES_tradnl"/>
        </w:rPr>
        <w:t>Línea de base:</w:t>
      </w:r>
      <w:r>
        <w:rPr>
          <w:u w:val="single"/>
          <w:lang w:val="es-ES_tradnl"/>
        </w:rPr>
        <w:t xml:space="preserve"> </w:t>
      </w:r>
      <w:r w:rsidRPr="007F00FE">
        <w:rPr>
          <w:lang w:val="es-ES_tradnl"/>
        </w:rPr>
        <w:t>El primer valor base se pondría teórico</w:t>
      </w:r>
      <w:r>
        <w:rPr>
          <w:lang w:val="es-ES_tradnl"/>
        </w:rPr>
        <w:t xml:space="preserve"> 21.236 m3/día </w:t>
      </w:r>
      <w:r w:rsidRPr="007F00FE">
        <w:rPr>
          <w:lang w:val="es-ES_tradnl"/>
        </w:rPr>
        <w:t>), pero est</w:t>
      </w:r>
      <w:r w:rsidRPr="007F00FE">
        <w:rPr>
          <w:lang w:val="es-ES_tradnl"/>
        </w:rPr>
        <w:t>i</w:t>
      </w:r>
      <w:r w:rsidRPr="007F00FE">
        <w:rPr>
          <w:lang w:val="es-ES_tradnl"/>
        </w:rPr>
        <w:t>man al primer año poder revisar el valor en base a las primeras mediciones.</w:t>
      </w:r>
    </w:p>
    <w:p w:rsidR="0079480E" w:rsidRDefault="0079480E" w:rsidP="0079480E">
      <w:pPr>
        <w:pStyle w:val="ListParagraph"/>
        <w:numPr>
          <w:ilvl w:val="0"/>
          <w:numId w:val="41"/>
        </w:numPr>
        <w:tabs>
          <w:tab w:val="left" w:pos="720"/>
        </w:tabs>
        <w:suppressAutoHyphens w:val="0"/>
        <w:autoSpaceDN/>
        <w:spacing w:after="200" w:line="276" w:lineRule="auto"/>
        <w:contextualSpacing/>
        <w:textAlignment w:val="auto"/>
        <w:rPr>
          <w:lang w:val="es-ES_tradnl"/>
        </w:rPr>
      </w:pPr>
      <w:r>
        <w:rPr>
          <w:lang w:val="es-ES_tradnl"/>
        </w:rPr>
        <w:t xml:space="preserve">Fuente: </w:t>
      </w:r>
    </w:p>
    <w:p w:rsidR="0079480E" w:rsidRPr="007F00FE" w:rsidRDefault="0079480E" w:rsidP="0079480E">
      <w:pPr>
        <w:pStyle w:val="ListParagraph"/>
        <w:numPr>
          <w:ilvl w:val="0"/>
          <w:numId w:val="41"/>
        </w:numPr>
        <w:tabs>
          <w:tab w:val="left" w:pos="720"/>
        </w:tabs>
        <w:suppressAutoHyphens w:val="0"/>
        <w:autoSpaceDN/>
        <w:spacing w:after="200" w:line="276" w:lineRule="auto"/>
        <w:contextualSpacing/>
        <w:textAlignment w:val="auto"/>
        <w:rPr>
          <w:lang w:val="es-ES_tradnl"/>
        </w:rPr>
      </w:pPr>
      <w:r>
        <w:rPr>
          <w:lang w:val="es-ES_tradnl"/>
        </w:rPr>
        <w:t xml:space="preserve">Área Responsable:Dirección Comercial </w:t>
      </w:r>
    </w:p>
    <w:p w:rsidR="0079480E" w:rsidRPr="007F00FE" w:rsidRDefault="0079480E" w:rsidP="00B36E17">
      <w:pPr>
        <w:pStyle w:val="ListParagraph"/>
        <w:ind w:left="360"/>
        <w:rPr>
          <w:b/>
          <w:u w:val="single"/>
          <w:lang w:val="es-ES_tradnl"/>
        </w:rPr>
      </w:pPr>
    </w:p>
    <w:p w:rsidR="0079480E" w:rsidRPr="007F00FE" w:rsidRDefault="0079480E" w:rsidP="0079480E">
      <w:pPr>
        <w:pStyle w:val="ListParagraph"/>
        <w:numPr>
          <w:ilvl w:val="1"/>
          <w:numId w:val="33"/>
        </w:numPr>
        <w:suppressAutoHyphens w:val="0"/>
        <w:autoSpaceDN/>
        <w:spacing w:after="200" w:line="276" w:lineRule="auto"/>
        <w:contextualSpacing/>
        <w:textAlignment w:val="auto"/>
        <w:rPr>
          <w:b/>
          <w:u w:val="single"/>
          <w:lang w:val="es-ES_tradnl"/>
        </w:rPr>
      </w:pPr>
      <w:r w:rsidRPr="007F00FE">
        <w:rPr>
          <w:b/>
          <w:u w:val="single"/>
          <w:lang w:val="es-ES_tradnl"/>
        </w:rPr>
        <w:t>Reducción de las pérdidas</w:t>
      </w:r>
    </w:p>
    <w:p w:rsidR="0079480E" w:rsidRDefault="0079480E" w:rsidP="0079480E">
      <w:pPr>
        <w:pStyle w:val="ListParagraph"/>
        <w:numPr>
          <w:ilvl w:val="0"/>
          <w:numId w:val="42"/>
        </w:numPr>
        <w:suppressAutoHyphens w:val="0"/>
        <w:autoSpaceDN/>
        <w:spacing w:after="200" w:line="276" w:lineRule="auto"/>
        <w:contextualSpacing/>
        <w:textAlignment w:val="auto"/>
        <w:rPr>
          <w:lang w:val="es-ES_tradnl"/>
        </w:rPr>
      </w:pPr>
      <w:r w:rsidRPr="007F00FE">
        <w:rPr>
          <w:u w:val="single"/>
          <w:lang w:val="es-ES_tradnl"/>
        </w:rPr>
        <w:t>Producto asociado</w:t>
      </w:r>
      <w:r w:rsidRPr="007F00FE">
        <w:rPr>
          <w:lang w:val="es-ES_tradnl"/>
        </w:rPr>
        <w:t>: 1.3 Nuevos micromedidores instalados</w:t>
      </w:r>
    </w:p>
    <w:p w:rsidR="0079480E" w:rsidRPr="00604C09" w:rsidRDefault="0079480E" w:rsidP="0079480E">
      <w:pPr>
        <w:pStyle w:val="ListParagraph"/>
        <w:numPr>
          <w:ilvl w:val="0"/>
          <w:numId w:val="42"/>
        </w:numPr>
        <w:suppressAutoHyphens w:val="0"/>
        <w:autoSpaceDN/>
        <w:spacing w:after="200" w:line="276" w:lineRule="auto"/>
        <w:contextualSpacing/>
        <w:textAlignment w:val="auto"/>
        <w:rPr>
          <w:lang w:val="es-ES_tradnl"/>
        </w:rPr>
      </w:pPr>
      <w:r w:rsidRPr="00604C09">
        <w:rPr>
          <w:u w:val="single"/>
          <w:lang w:val="es-ES_tradnl"/>
        </w:rPr>
        <w:t>Definición:</w:t>
      </w:r>
      <w:r>
        <w:rPr>
          <w:lang w:val="es-ES_tradnl"/>
        </w:rPr>
        <w:t xml:space="preserve"> </w:t>
      </w:r>
      <w:r w:rsidRPr="00604C09">
        <w:rPr>
          <w:lang w:val="es-ES_tradnl"/>
        </w:rPr>
        <w:t>Mide la baja en las pérdidas por acción de sectorización de redes, macro y micromedición y regulación de presiones en las zonas seleccionadas para el estudio y la micromedición.</w:t>
      </w:r>
    </w:p>
    <w:p w:rsidR="0079480E" w:rsidRPr="007F00FE" w:rsidRDefault="0079480E" w:rsidP="0079480E">
      <w:pPr>
        <w:pStyle w:val="ListParagraph"/>
        <w:numPr>
          <w:ilvl w:val="0"/>
          <w:numId w:val="42"/>
        </w:numPr>
        <w:tabs>
          <w:tab w:val="left" w:pos="720"/>
        </w:tabs>
        <w:suppressAutoHyphens w:val="0"/>
        <w:autoSpaceDN/>
        <w:spacing w:after="200" w:line="276" w:lineRule="auto"/>
        <w:contextualSpacing/>
        <w:textAlignment w:val="auto"/>
        <w:rPr>
          <w:lang w:val="es-ES_tradnl"/>
        </w:rPr>
      </w:pPr>
      <w:r w:rsidRPr="00387701">
        <w:rPr>
          <w:u w:val="single"/>
          <w:lang w:val="es-ES_tradnl"/>
        </w:rPr>
        <w:t>Forma en la que se mide</w:t>
      </w:r>
      <w:r>
        <w:rPr>
          <w:lang w:val="es-ES_tradnl"/>
        </w:rPr>
        <w:t xml:space="preserve">: </w:t>
      </w:r>
      <w:r w:rsidRPr="007F00FE">
        <w:rPr>
          <w:lang w:val="es-ES_tradnl"/>
        </w:rPr>
        <w:t>La fórmula es (pérdida global del período/pérdida base)*100</w:t>
      </w:r>
    </w:p>
    <w:p w:rsidR="0079480E" w:rsidRDefault="0079480E" w:rsidP="0079480E">
      <w:pPr>
        <w:pStyle w:val="ListParagraph"/>
        <w:numPr>
          <w:ilvl w:val="0"/>
          <w:numId w:val="42"/>
        </w:numPr>
        <w:tabs>
          <w:tab w:val="left" w:pos="720"/>
        </w:tabs>
        <w:suppressAutoHyphens w:val="0"/>
        <w:autoSpaceDN/>
        <w:spacing w:after="200" w:line="276" w:lineRule="auto"/>
        <w:contextualSpacing/>
        <w:textAlignment w:val="auto"/>
        <w:rPr>
          <w:lang w:val="es-ES_tradnl"/>
        </w:rPr>
      </w:pPr>
      <w:r w:rsidRPr="0045773B">
        <w:rPr>
          <w:u w:val="single"/>
          <w:lang w:val="es-ES_tradnl"/>
        </w:rPr>
        <w:t>Línea de base</w:t>
      </w:r>
      <w:r>
        <w:rPr>
          <w:lang w:val="es-ES_tradnl"/>
        </w:rPr>
        <w:t xml:space="preserve">: </w:t>
      </w:r>
      <w:r w:rsidRPr="007F00FE">
        <w:rPr>
          <w:lang w:val="es-ES_tradnl"/>
        </w:rPr>
        <w:t>El primer valor base se pondría teórico</w:t>
      </w:r>
      <w:r>
        <w:rPr>
          <w:lang w:val="es-ES_tradnl"/>
        </w:rPr>
        <w:t xml:space="preserve"> (</w:t>
      </w:r>
      <w:r w:rsidRPr="007F00FE">
        <w:rPr>
          <w:lang w:val="es-ES_tradnl"/>
        </w:rPr>
        <w:t xml:space="preserve"> 13.950 m3/día), pero </w:t>
      </w:r>
      <w:r>
        <w:rPr>
          <w:lang w:val="es-ES_tradnl"/>
        </w:rPr>
        <w:t>se estima</w:t>
      </w:r>
      <w:r w:rsidRPr="007F00FE">
        <w:rPr>
          <w:lang w:val="es-ES_tradnl"/>
        </w:rPr>
        <w:t xml:space="preserve"> al primer año poder revisar el valor en base a las primeras mediciones.</w:t>
      </w:r>
      <w:r w:rsidRPr="00604C09">
        <w:rPr>
          <w:lang w:val="es-AR"/>
        </w:rPr>
        <w:t xml:space="preserve"> </w:t>
      </w:r>
      <w:r w:rsidRPr="00604C09">
        <w:rPr>
          <w:lang w:val="es-ES_tradnl"/>
        </w:rPr>
        <w:t>De acuerdo a las estrategias de la IWA adoptadas por AySA para la reducción de la pérdida física, la misma se logra mediante el conocimiento certero de la volumen de pérdida física (lo que permite determinar cuántos m3/día queremos recuperar) y la aplicación de los 4 ejes de acción para lograr la reducción de la misma en el orden del volumen planteado.</w:t>
      </w:r>
      <w:r>
        <w:rPr>
          <w:lang w:val="es-ES_tradnl"/>
        </w:rPr>
        <w:t xml:space="preserve"> </w:t>
      </w:r>
      <w:r w:rsidRPr="0045773B">
        <w:rPr>
          <w:lang w:val="es-ES_tradnl"/>
        </w:rPr>
        <w:t>El primer año se implentarán las acciones para la determinación precisa de la pérdida física. el segundo y tercer año se implementarán las acciones de impacto directo en la infraestructura  pero de menor impacto en</w:t>
      </w:r>
      <w:r>
        <w:rPr>
          <w:lang w:val="es-ES_tradnl"/>
        </w:rPr>
        <w:t xml:space="preserve"> los volúmene</w:t>
      </w:r>
      <w:r w:rsidRPr="0045773B">
        <w:rPr>
          <w:lang w:val="es-ES_tradnl"/>
        </w:rPr>
        <w:t>s de agua a recuperar (gestión de activo, detección de escapes y reducción de los tiempos de intervención);  finalme</w:t>
      </w:r>
      <w:r w:rsidRPr="0045773B">
        <w:rPr>
          <w:lang w:val="es-ES_tradnl"/>
        </w:rPr>
        <w:t>n</w:t>
      </w:r>
      <w:r w:rsidRPr="0045773B">
        <w:rPr>
          <w:lang w:val="es-ES_tradnl"/>
        </w:rPr>
        <w:t>te, habiendo asegurado una distribución de agua que garantice niveles de servicio ad</w:t>
      </w:r>
      <w:r w:rsidRPr="0045773B">
        <w:rPr>
          <w:lang w:val="es-ES_tradnl"/>
        </w:rPr>
        <w:t>e</w:t>
      </w:r>
      <w:r w:rsidRPr="0045773B">
        <w:rPr>
          <w:lang w:val="es-ES_tradnl"/>
        </w:rPr>
        <w:t>cuado, se gestionarán las presiones para llevar las mismas a la mínima presión satisfa</w:t>
      </w:r>
      <w:r w:rsidRPr="0045773B">
        <w:rPr>
          <w:lang w:val="es-ES_tradnl"/>
        </w:rPr>
        <w:t>c</w:t>
      </w:r>
      <w:r w:rsidRPr="0045773B">
        <w:rPr>
          <w:lang w:val="es-ES_tradnl"/>
        </w:rPr>
        <w:t>toria. Normalmente, en esta última fase es cuando se consiguen los mayores resultados a nivel de volumen de recupero ya que nos aseguramos no solo proteger la infraestru</w:t>
      </w:r>
      <w:r w:rsidRPr="0045773B">
        <w:rPr>
          <w:lang w:val="es-ES_tradnl"/>
        </w:rPr>
        <w:t>c</w:t>
      </w:r>
      <w:r w:rsidRPr="0045773B">
        <w:rPr>
          <w:lang w:val="es-ES_tradnl"/>
        </w:rPr>
        <w:t>tura evitando la aparición de nuevos escapes sino también reducir el volumen de pérd</w:t>
      </w:r>
      <w:r w:rsidRPr="0045773B">
        <w:rPr>
          <w:lang w:val="es-ES_tradnl"/>
        </w:rPr>
        <w:t>i</w:t>
      </w:r>
      <w:r w:rsidRPr="0045773B">
        <w:rPr>
          <w:lang w:val="es-ES_tradnl"/>
        </w:rPr>
        <w:t>das en aquellos es</w:t>
      </w:r>
      <w:r>
        <w:rPr>
          <w:lang w:val="es-ES_tradnl"/>
        </w:rPr>
        <w:t xml:space="preserve">capes invisibles no detectables. </w:t>
      </w:r>
      <w:r w:rsidRPr="0045773B">
        <w:rPr>
          <w:lang w:val="es-ES_tradnl"/>
        </w:rPr>
        <w:t>A partir de esta planificación es que se ha planteado el esquema 0%-10%-20%-40%. No obstante, nuestra expectativa es l</w:t>
      </w:r>
      <w:r w:rsidRPr="0045773B">
        <w:rPr>
          <w:lang w:val="es-ES_tradnl"/>
        </w:rPr>
        <w:t>o</w:t>
      </w:r>
      <w:r w:rsidRPr="0045773B">
        <w:rPr>
          <w:lang w:val="es-ES_tradnl"/>
        </w:rPr>
        <w:t>grar resultados lo más pronto posible.</w:t>
      </w:r>
      <w:r>
        <w:rPr>
          <w:lang w:val="es-ES_tradnl"/>
        </w:rPr>
        <w:t xml:space="preserve"> Recupero estimado de perdida es 5900 m3/día  </w:t>
      </w:r>
    </w:p>
    <w:p w:rsidR="0079480E" w:rsidRDefault="0079480E" w:rsidP="0079480E">
      <w:pPr>
        <w:pStyle w:val="ListParagraph"/>
        <w:numPr>
          <w:ilvl w:val="0"/>
          <w:numId w:val="42"/>
        </w:numPr>
        <w:tabs>
          <w:tab w:val="left" w:pos="720"/>
        </w:tabs>
        <w:suppressAutoHyphens w:val="0"/>
        <w:autoSpaceDN/>
        <w:spacing w:after="200" w:line="276" w:lineRule="auto"/>
        <w:contextualSpacing/>
        <w:textAlignment w:val="auto"/>
        <w:rPr>
          <w:lang w:val="es-ES_tradnl"/>
        </w:rPr>
      </w:pPr>
      <w:r>
        <w:rPr>
          <w:u w:val="single"/>
          <w:lang w:val="es-ES_tradnl"/>
        </w:rPr>
        <w:t>El valor sería</w:t>
      </w:r>
      <w:r w:rsidRPr="008E57B7">
        <w:rPr>
          <w:lang w:val="es-ES_tradnl"/>
        </w:rPr>
        <w:t>:</w:t>
      </w:r>
      <w:r>
        <w:rPr>
          <w:lang w:val="es-ES_tradnl"/>
        </w:rPr>
        <w:t xml:space="preserve"> 13950-5900</w:t>
      </w:r>
      <w:r>
        <w:t xml:space="preserve">= 8000 m3/dia </w:t>
      </w:r>
    </w:p>
    <w:p w:rsidR="0079480E" w:rsidRPr="0045773B" w:rsidRDefault="0079480E" w:rsidP="00B36E17">
      <w:pPr>
        <w:pStyle w:val="ListParagraph"/>
        <w:tabs>
          <w:tab w:val="left" w:pos="720"/>
        </w:tabs>
        <w:rPr>
          <w:lang w:val="es-ES_tradnl"/>
        </w:rPr>
      </w:pPr>
      <w:r>
        <w:rPr>
          <w:u w:val="single"/>
          <w:lang w:val="es-ES_tradnl"/>
        </w:rPr>
        <w:t xml:space="preserve">Al final del programa se espera que la pérdida llegue al </w:t>
      </w:r>
    </w:p>
    <w:p w:rsidR="0079480E" w:rsidRDefault="0079480E" w:rsidP="0079480E">
      <w:pPr>
        <w:pStyle w:val="ListParagraph"/>
        <w:numPr>
          <w:ilvl w:val="0"/>
          <w:numId w:val="42"/>
        </w:numPr>
        <w:tabs>
          <w:tab w:val="left" w:pos="720"/>
        </w:tabs>
        <w:suppressAutoHyphens w:val="0"/>
        <w:autoSpaceDN/>
        <w:spacing w:after="200" w:line="276" w:lineRule="auto"/>
        <w:contextualSpacing/>
        <w:textAlignment w:val="auto"/>
        <w:rPr>
          <w:lang w:val="es-ES_tradnl"/>
        </w:rPr>
      </w:pPr>
      <w:r>
        <w:rPr>
          <w:lang w:val="es-ES_tradnl"/>
        </w:rPr>
        <w:t>Fuente:</w:t>
      </w:r>
    </w:p>
    <w:p w:rsidR="0079480E" w:rsidRPr="00604C09" w:rsidRDefault="0079480E" w:rsidP="0079480E">
      <w:pPr>
        <w:pStyle w:val="ListParagraph"/>
        <w:numPr>
          <w:ilvl w:val="0"/>
          <w:numId w:val="42"/>
        </w:numPr>
        <w:tabs>
          <w:tab w:val="left" w:pos="720"/>
        </w:tabs>
        <w:suppressAutoHyphens w:val="0"/>
        <w:autoSpaceDN/>
        <w:spacing w:after="200" w:line="276" w:lineRule="auto"/>
        <w:contextualSpacing/>
        <w:textAlignment w:val="auto"/>
        <w:rPr>
          <w:lang w:val="es-ES_tradnl"/>
        </w:rPr>
      </w:pPr>
      <w:r>
        <w:rPr>
          <w:lang w:val="es-ES_tradnl"/>
        </w:rPr>
        <w:t>Área Responsable:</w:t>
      </w:r>
    </w:p>
    <w:p w:rsidR="0079480E" w:rsidRPr="007F00FE" w:rsidRDefault="0079480E" w:rsidP="00B36E17">
      <w:pPr>
        <w:rPr>
          <w:b/>
          <w:u w:val="single"/>
          <w:lang w:val="es-ES_tradnl"/>
        </w:rPr>
      </w:pPr>
      <w:r w:rsidRPr="007F00FE">
        <w:rPr>
          <w:b/>
          <w:u w:val="single"/>
          <w:lang w:val="es-ES_tradnl"/>
        </w:rPr>
        <w:t>PRODUCTOS</w:t>
      </w:r>
    </w:p>
    <w:p w:rsidR="0079480E" w:rsidRPr="007F00FE" w:rsidRDefault="0079480E" w:rsidP="00B36E17">
      <w:pPr>
        <w:rPr>
          <w:b/>
          <w:u w:val="single"/>
          <w:lang w:val="es-ES_tradnl"/>
        </w:rPr>
      </w:pPr>
      <w:r w:rsidRPr="007F00FE">
        <w:rPr>
          <w:b/>
          <w:u w:val="single"/>
          <w:lang w:val="es-ES_tradnl"/>
        </w:rPr>
        <w:t>COMPONENTE 1. Sistema de agua potable</w:t>
      </w:r>
    </w:p>
    <w:p w:rsidR="0079480E" w:rsidRPr="007F00FE" w:rsidRDefault="0079480E" w:rsidP="0079480E">
      <w:pPr>
        <w:pStyle w:val="ListParagraph"/>
        <w:numPr>
          <w:ilvl w:val="1"/>
          <w:numId w:val="34"/>
        </w:numPr>
        <w:suppressAutoHyphens w:val="0"/>
        <w:autoSpaceDN/>
        <w:spacing w:after="200" w:line="276" w:lineRule="auto"/>
        <w:contextualSpacing/>
        <w:textAlignment w:val="auto"/>
        <w:rPr>
          <w:b/>
          <w:u w:val="single"/>
          <w:lang w:val="es-ES_tradnl"/>
        </w:rPr>
      </w:pPr>
      <w:r w:rsidRPr="007F00FE">
        <w:rPr>
          <w:b/>
          <w:u w:val="single"/>
          <w:lang w:val="es-ES_tradnl"/>
        </w:rPr>
        <w:t xml:space="preserve">Planta de Potabilización General San Martín Etapa II </w:t>
      </w:r>
    </w:p>
    <w:p w:rsidR="0079480E" w:rsidRPr="007F00FE" w:rsidRDefault="0079480E" w:rsidP="0079480E">
      <w:pPr>
        <w:pStyle w:val="ListParagraph"/>
        <w:numPr>
          <w:ilvl w:val="0"/>
          <w:numId w:val="32"/>
        </w:numPr>
        <w:suppressAutoHyphens w:val="0"/>
        <w:autoSpaceDN/>
        <w:spacing w:after="200" w:line="276" w:lineRule="auto"/>
        <w:contextualSpacing/>
        <w:textAlignment w:val="auto"/>
        <w:rPr>
          <w:lang w:val="es-ES_tradnl"/>
        </w:rPr>
      </w:pPr>
      <w:r w:rsidRPr="007F00FE">
        <w:rPr>
          <w:lang w:val="es-ES_tradnl"/>
        </w:rPr>
        <w:t>Se reporta cuando se certifican los tres hitos asociados, o sea cuando el contratista pr</w:t>
      </w:r>
      <w:r w:rsidRPr="007F00FE">
        <w:rPr>
          <w:lang w:val="es-ES_tradnl"/>
        </w:rPr>
        <w:t>e</w:t>
      </w:r>
      <w:r w:rsidRPr="007F00FE">
        <w:rPr>
          <w:lang w:val="es-ES_tradnl"/>
        </w:rPr>
        <w:t>senta el certificado de obra de lo ejecutado en el mes</w:t>
      </w:r>
    </w:p>
    <w:p w:rsidR="0079480E" w:rsidRPr="007F00FE" w:rsidRDefault="0079480E" w:rsidP="00B36E17">
      <w:pPr>
        <w:rPr>
          <w:b/>
          <w:u w:val="single"/>
          <w:lang w:val="es-ES_tradnl"/>
        </w:rPr>
      </w:pPr>
      <w:r w:rsidRPr="007F00FE">
        <w:rPr>
          <w:b/>
          <w:u w:val="single"/>
          <w:lang w:val="es-ES_tradnl"/>
        </w:rPr>
        <w:t>1.2 Redes de agua potable renovadas o rehabilitadas</w:t>
      </w:r>
    </w:p>
    <w:p w:rsidR="0079480E" w:rsidRPr="007F00FE" w:rsidRDefault="0079480E" w:rsidP="0079480E">
      <w:pPr>
        <w:pStyle w:val="ListParagraph"/>
        <w:numPr>
          <w:ilvl w:val="0"/>
          <w:numId w:val="32"/>
        </w:numPr>
        <w:suppressAutoHyphens w:val="0"/>
        <w:autoSpaceDN/>
        <w:spacing w:after="200" w:line="276" w:lineRule="auto"/>
        <w:contextualSpacing/>
        <w:textAlignment w:val="auto"/>
        <w:rPr>
          <w:lang w:val="es-ES_tradnl"/>
        </w:rPr>
      </w:pPr>
      <w:r w:rsidRPr="007F00FE">
        <w:rPr>
          <w:lang w:val="es-ES_tradnl"/>
        </w:rPr>
        <w:t>Se reporta cuando se certifica</w:t>
      </w:r>
    </w:p>
    <w:p w:rsidR="0079480E" w:rsidRPr="007F00FE" w:rsidRDefault="0079480E" w:rsidP="00B36E17">
      <w:pPr>
        <w:rPr>
          <w:b/>
          <w:u w:val="single"/>
          <w:lang w:val="es-ES_tradnl"/>
        </w:rPr>
      </w:pPr>
      <w:r w:rsidRPr="007F00FE">
        <w:rPr>
          <w:b/>
          <w:u w:val="single"/>
          <w:lang w:val="es-ES_tradnl"/>
        </w:rPr>
        <w:t>1.3. Nuevos micromedidores instalados</w:t>
      </w:r>
    </w:p>
    <w:p w:rsidR="0079480E" w:rsidRPr="007F00FE" w:rsidRDefault="0079480E" w:rsidP="0079480E">
      <w:pPr>
        <w:pStyle w:val="ListParagraph"/>
        <w:numPr>
          <w:ilvl w:val="0"/>
          <w:numId w:val="32"/>
        </w:numPr>
        <w:suppressAutoHyphens w:val="0"/>
        <w:autoSpaceDN/>
        <w:spacing w:after="200" w:line="276" w:lineRule="auto"/>
        <w:contextualSpacing/>
        <w:textAlignment w:val="auto"/>
        <w:rPr>
          <w:lang w:val="es-ES_tradnl"/>
        </w:rPr>
      </w:pPr>
      <w:r w:rsidRPr="007F00FE">
        <w:rPr>
          <w:lang w:val="es-ES_tradnl"/>
        </w:rPr>
        <w:t>Se reporta cuando se certifica la colocación</w:t>
      </w:r>
    </w:p>
    <w:p w:rsidR="0079480E" w:rsidRPr="007F00FE" w:rsidRDefault="0079480E" w:rsidP="00B36E17">
      <w:pPr>
        <w:rPr>
          <w:b/>
          <w:u w:val="single"/>
          <w:lang w:val="es-ES_tradnl"/>
        </w:rPr>
      </w:pPr>
      <w:r w:rsidRPr="007F00FE">
        <w:rPr>
          <w:b/>
          <w:u w:val="single"/>
          <w:lang w:val="es-ES_tradnl"/>
        </w:rPr>
        <w:t xml:space="preserve">COMPONENTE 2.  Sistema de saneamiento </w:t>
      </w:r>
    </w:p>
    <w:p w:rsidR="0079480E" w:rsidRPr="007F00FE" w:rsidRDefault="0079480E" w:rsidP="00B36E17">
      <w:pPr>
        <w:rPr>
          <w:b/>
          <w:u w:val="single"/>
          <w:lang w:val="es-ES_tradnl"/>
        </w:rPr>
      </w:pPr>
      <w:r w:rsidRPr="007F00FE">
        <w:rPr>
          <w:b/>
          <w:u w:val="single"/>
          <w:lang w:val="es-ES_tradnl"/>
        </w:rPr>
        <w:t>2.1 Planta Norte ampliada</w:t>
      </w:r>
    </w:p>
    <w:p w:rsidR="0079480E" w:rsidRPr="007F00FE" w:rsidRDefault="0079480E" w:rsidP="0079480E">
      <w:pPr>
        <w:pStyle w:val="ListParagraph"/>
        <w:numPr>
          <w:ilvl w:val="0"/>
          <w:numId w:val="32"/>
        </w:numPr>
        <w:suppressAutoHyphens w:val="0"/>
        <w:autoSpaceDN/>
        <w:spacing w:after="200" w:line="276" w:lineRule="auto"/>
        <w:contextualSpacing/>
        <w:textAlignment w:val="auto"/>
        <w:rPr>
          <w:lang w:val="es-ES_tradnl"/>
        </w:rPr>
      </w:pPr>
      <w:r w:rsidRPr="007F00FE">
        <w:rPr>
          <w:lang w:val="es-ES_tradnl"/>
        </w:rPr>
        <w:t>Se reporta el avance de obra registrado en el sistema corporativo SCGO, tanto para la obra civil como electromecánica</w:t>
      </w:r>
    </w:p>
    <w:p w:rsidR="0079480E" w:rsidRPr="007F00FE" w:rsidRDefault="0079480E" w:rsidP="00B36E17">
      <w:pPr>
        <w:rPr>
          <w:b/>
          <w:u w:val="single"/>
          <w:lang w:val="es-ES_tradnl"/>
        </w:rPr>
      </w:pPr>
      <w:r w:rsidRPr="007F00FE">
        <w:rPr>
          <w:b/>
          <w:u w:val="single"/>
          <w:lang w:val="es-ES_tradnl"/>
        </w:rPr>
        <w:t>2.2 Sistema de redes cloacales Moron, Ituzaingo y Hurlingham ejecutadas</w:t>
      </w:r>
    </w:p>
    <w:p w:rsidR="0079480E" w:rsidRPr="007F00FE" w:rsidRDefault="0079480E" w:rsidP="0079480E">
      <w:pPr>
        <w:pStyle w:val="ListParagraph"/>
        <w:numPr>
          <w:ilvl w:val="0"/>
          <w:numId w:val="32"/>
        </w:numPr>
        <w:suppressAutoHyphens w:val="0"/>
        <w:autoSpaceDN/>
        <w:spacing w:after="200" w:line="276" w:lineRule="auto"/>
        <w:contextualSpacing/>
        <w:textAlignment w:val="auto"/>
        <w:rPr>
          <w:lang w:val="es-ES_tradnl"/>
        </w:rPr>
      </w:pPr>
      <w:r w:rsidRPr="007F00FE">
        <w:rPr>
          <w:lang w:val="es-ES_tradnl"/>
        </w:rPr>
        <w:t>Se reporta cuando se certifican los tres hitos asociados.</w:t>
      </w:r>
    </w:p>
    <w:p w:rsidR="0079480E" w:rsidRPr="007F00FE" w:rsidRDefault="0079480E" w:rsidP="0079480E">
      <w:pPr>
        <w:pStyle w:val="ListParagraph"/>
        <w:numPr>
          <w:ilvl w:val="0"/>
          <w:numId w:val="32"/>
        </w:numPr>
        <w:suppressAutoHyphens w:val="0"/>
        <w:autoSpaceDN/>
        <w:spacing w:after="200" w:line="276" w:lineRule="auto"/>
        <w:contextualSpacing/>
        <w:textAlignment w:val="auto"/>
        <w:rPr>
          <w:lang w:val="es-ES_tradnl"/>
        </w:rPr>
      </w:pPr>
      <w:r w:rsidRPr="007F00FE">
        <w:rPr>
          <w:lang w:val="es-ES_tradnl"/>
        </w:rPr>
        <w:t>Hito conexiones: se reporta cuando está certificada y los hogares (resultado) cuando e</w:t>
      </w:r>
      <w:r w:rsidRPr="007F00FE">
        <w:rPr>
          <w:lang w:val="es-ES_tradnl"/>
        </w:rPr>
        <w:t>s</w:t>
      </w:r>
      <w:r w:rsidRPr="007F00FE">
        <w:rPr>
          <w:lang w:val="es-ES_tradnl"/>
        </w:rPr>
        <w:t>tán librados al servicio.</w:t>
      </w:r>
    </w:p>
    <w:p w:rsidR="0079480E" w:rsidRPr="007F00FE" w:rsidRDefault="0079480E" w:rsidP="00B36E17">
      <w:pPr>
        <w:rPr>
          <w:b/>
          <w:u w:val="single"/>
          <w:lang w:val="es-ES_tradnl"/>
        </w:rPr>
      </w:pPr>
      <w:r w:rsidRPr="007F00FE">
        <w:rPr>
          <w:b/>
          <w:u w:val="single"/>
          <w:lang w:val="es-ES_tradnl"/>
        </w:rPr>
        <w:t>2.3 Sistema de redes cloacales de Escobar ejecutadas</w:t>
      </w:r>
    </w:p>
    <w:p w:rsidR="0079480E" w:rsidRPr="007F00FE" w:rsidRDefault="0079480E" w:rsidP="0079480E">
      <w:pPr>
        <w:pStyle w:val="ListParagraph"/>
        <w:numPr>
          <w:ilvl w:val="0"/>
          <w:numId w:val="32"/>
        </w:numPr>
        <w:suppressAutoHyphens w:val="0"/>
        <w:autoSpaceDN/>
        <w:spacing w:after="200" w:line="276" w:lineRule="auto"/>
        <w:contextualSpacing/>
        <w:textAlignment w:val="auto"/>
        <w:rPr>
          <w:lang w:val="es-ES_tradnl"/>
        </w:rPr>
      </w:pPr>
      <w:r w:rsidRPr="007F00FE">
        <w:rPr>
          <w:lang w:val="es-ES_tradnl"/>
        </w:rPr>
        <w:t>Se reporta cuando se certifican los tres hitos asociados.</w:t>
      </w:r>
    </w:p>
    <w:p w:rsidR="0079480E" w:rsidRPr="007F00FE" w:rsidRDefault="0079480E" w:rsidP="0079480E">
      <w:pPr>
        <w:pStyle w:val="ListParagraph"/>
        <w:numPr>
          <w:ilvl w:val="0"/>
          <w:numId w:val="32"/>
        </w:numPr>
        <w:suppressAutoHyphens w:val="0"/>
        <w:autoSpaceDN/>
        <w:spacing w:after="200" w:line="276" w:lineRule="auto"/>
        <w:contextualSpacing/>
        <w:textAlignment w:val="auto"/>
        <w:rPr>
          <w:lang w:val="es-ES_tradnl"/>
        </w:rPr>
      </w:pPr>
      <w:r w:rsidRPr="007F00FE">
        <w:rPr>
          <w:lang w:val="es-ES_tradnl"/>
        </w:rPr>
        <w:t>Hito conexiones: se reporta cuando está certificada y los hogares (resultado) cuando e</w:t>
      </w:r>
      <w:r w:rsidRPr="007F00FE">
        <w:rPr>
          <w:lang w:val="es-ES_tradnl"/>
        </w:rPr>
        <w:t>s</w:t>
      </w:r>
      <w:r w:rsidRPr="007F00FE">
        <w:rPr>
          <w:lang w:val="es-ES_tradnl"/>
        </w:rPr>
        <w:t>tán librados al servicio.</w:t>
      </w:r>
    </w:p>
    <w:p w:rsidR="0079480E" w:rsidRPr="007F00FE" w:rsidRDefault="0079480E" w:rsidP="00B36E17">
      <w:pPr>
        <w:pStyle w:val="ListParagraph"/>
        <w:rPr>
          <w:lang w:val="es-ES_tradnl"/>
        </w:rPr>
      </w:pPr>
    </w:p>
    <w:p w:rsidR="0079480E" w:rsidRPr="007F00FE" w:rsidRDefault="0079480E" w:rsidP="00B36E17">
      <w:pPr>
        <w:rPr>
          <w:b/>
          <w:u w:val="single"/>
          <w:lang w:val="es-ES_tradnl"/>
        </w:rPr>
      </w:pPr>
      <w:r w:rsidRPr="007F00FE">
        <w:rPr>
          <w:b/>
          <w:u w:val="single"/>
          <w:lang w:val="es-ES_tradnl"/>
        </w:rPr>
        <w:t xml:space="preserve">COMPONENTE 3.  Fortalecimiento institucional </w:t>
      </w:r>
    </w:p>
    <w:p w:rsidR="0079480E" w:rsidRPr="007F00FE" w:rsidRDefault="0079480E" w:rsidP="00B36E17">
      <w:pPr>
        <w:rPr>
          <w:b/>
          <w:u w:val="single"/>
          <w:lang w:val="es-ES_tradnl"/>
        </w:rPr>
      </w:pPr>
      <w:r w:rsidRPr="007F00FE">
        <w:rPr>
          <w:b/>
          <w:u w:val="single"/>
          <w:lang w:val="es-ES_tradnl"/>
        </w:rPr>
        <w:t>3.1 Fortalecimiento institucional</w:t>
      </w:r>
    </w:p>
    <w:p w:rsidR="0079480E" w:rsidRPr="007F00FE" w:rsidRDefault="0079480E" w:rsidP="00B36E17">
      <w:pPr>
        <w:rPr>
          <w:lang w:val="es-ES_tradnl"/>
        </w:rPr>
      </w:pPr>
      <w:r w:rsidRPr="007F00FE">
        <w:rPr>
          <w:lang w:val="es-ES_tradnl"/>
        </w:rPr>
        <w:t>Se reporta cuando los productos están cumplidos, o sea equipos de monitoreo adquiridos, Sistema de información para la Gestión de Proyectos de la Dirección de Ingeniería concluido, Programa de formación para Directores (1er y 2do Nivel), Gerencial y Mandos Medios. Gestión de Competencias dictados, Proyecto Instituto Universitario del Agua y Saneamiento (IUAS) con infraestructura y equipamiento provistos y Actualización del plan de abordaje territorial (con vistas a la incorporación de nuevas áreas a la Concesión) cumplida.</w:t>
      </w:r>
    </w:p>
    <w:p w:rsidR="0079480E" w:rsidRPr="007F00FE" w:rsidRDefault="0079480E" w:rsidP="00B36E17">
      <w:pPr>
        <w:rPr>
          <w:lang w:val="es-ES_tradnl"/>
        </w:rPr>
      </w:pPr>
    </w:p>
    <w:p w:rsidR="0079480E" w:rsidRPr="0079480E" w:rsidRDefault="0079480E" w:rsidP="0079480E">
      <w:pPr>
        <w:rPr>
          <w:lang w:val="es-ES_tradnl"/>
        </w:rPr>
      </w:pPr>
    </w:p>
    <w:sectPr w:rsidR="0079480E" w:rsidRPr="0079480E" w:rsidSect="0025752F">
      <w:pgSz w:w="12240" w:h="15840" w:code="1"/>
      <w:pgMar w:top="1440" w:right="1627"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E17" w:rsidRDefault="00B36E17" w:rsidP="00EC31C6">
      <w:r>
        <w:separator/>
      </w:r>
    </w:p>
  </w:endnote>
  <w:endnote w:type="continuationSeparator" w:id="0">
    <w:p w:rsidR="00B36E17" w:rsidRDefault="00B36E17" w:rsidP="00EC3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732590"/>
      <w:docPartObj>
        <w:docPartGallery w:val="Page Numbers (Bottom of Page)"/>
        <w:docPartUnique/>
      </w:docPartObj>
    </w:sdtPr>
    <w:sdtEndPr>
      <w:rPr>
        <w:noProof/>
        <w:color w:val="FFFFFF" w:themeColor="background1"/>
      </w:rPr>
    </w:sdtEndPr>
    <w:sdtContent>
      <w:p w:rsidR="00B36E17" w:rsidRPr="00185EF2" w:rsidRDefault="00B36E17">
        <w:pPr>
          <w:pStyle w:val="Footer"/>
          <w:jc w:val="center"/>
          <w:rPr>
            <w:color w:val="FFFFFF" w:themeColor="background1"/>
          </w:rPr>
        </w:pPr>
        <w:r w:rsidRPr="00185EF2">
          <w:rPr>
            <w:color w:val="FFFFFF" w:themeColor="background1"/>
          </w:rPr>
          <w:fldChar w:fldCharType="begin"/>
        </w:r>
        <w:r w:rsidRPr="00185EF2">
          <w:rPr>
            <w:color w:val="FFFFFF" w:themeColor="background1"/>
          </w:rPr>
          <w:instrText xml:space="preserve"> PAGE   \* MERGEFORMAT </w:instrText>
        </w:r>
        <w:r w:rsidRPr="00185EF2">
          <w:rPr>
            <w:color w:val="FFFFFF" w:themeColor="background1"/>
          </w:rPr>
          <w:fldChar w:fldCharType="separate"/>
        </w:r>
        <w:r w:rsidR="007310B6">
          <w:rPr>
            <w:noProof/>
            <w:color w:val="FFFFFF" w:themeColor="background1"/>
          </w:rPr>
          <w:t>i</w:t>
        </w:r>
        <w:r w:rsidRPr="00185EF2">
          <w:rPr>
            <w:color w:val="FFFFFF" w:themeColor="background1"/>
          </w:rPr>
          <w:fldChar w:fldCharType="end"/>
        </w:r>
      </w:p>
    </w:sdtContent>
  </w:sdt>
  <w:p w:rsidR="00B36E17" w:rsidRDefault="00B36E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2549784"/>
      <w:docPartObj>
        <w:docPartGallery w:val="Page Numbers (Bottom of Page)"/>
        <w:docPartUnique/>
      </w:docPartObj>
    </w:sdtPr>
    <w:sdtEndPr>
      <w:rPr>
        <w:noProof/>
      </w:rPr>
    </w:sdtEndPr>
    <w:sdtContent>
      <w:p w:rsidR="00B36E17" w:rsidRPr="00185EF2" w:rsidRDefault="00B36E17">
        <w:pPr>
          <w:pStyle w:val="Footer"/>
          <w:jc w:val="center"/>
        </w:pPr>
        <w:r>
          <w:fldChar w:fldCharType="begin"/>
        </w:r>
        <w:r>
          <w:instrText xml:space="preserve"> PAGE   \* MERGEFORMAT </w:instrText>
        </w:r>
        <w:r>
          <w:fldChar w:fldCharType="separate"/>
        </w:r>
        <w:r w:rsidR="007310B6">
          <w:rPr>
            <w:noProof/>
          </w:rPr>
          <w:t>ii</w:t>
        </w:r>
        <w:r>
          <w:fldChar w:fldCharType="end"/>
        </w:r>
      </w:p>
    </w:sdtContent>
  </w:sdt>
  <w:p w:rsidR="00B36E17" w:rsidRDefault="00B36E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1987119"/>
      <w:docPartObj>
        <w:docPartGallery w:val="Page Numbers (Bottom of Page)"/>
        <w:docPartUnique/>
      </w:docPartObj>
    </w:sdtPr>
    <w:sdtEndPr>
      <w:rPr>
        <w:noProof/>
      </w:rPr>
    </w:sdtEndPr>
    <w:sdtContent>
      <w:p w:rsidR="00B36E17" w:rsidRPr="00185EF2" w:rsidRDefault="00B36E17">
        <w:pPr>
          <w:pStyle w:val="Footer"/>
          <w:jc w:val="center"/>
        </w:pPr>
        <w:r>
          <w:fldChar w:fldCharType="begin"/>
        </w:r>
        <w:r>
          <w:instrText xml:space="preserve"> PAGE   \* MERGEFORMAT </w:instrText>
        </w:r>
        <w:r>
          <w:fldChar w:fldCharType="separate"/>
        </w:r>
        <w:r w:rsidR="007310B6">
          <w:rPr>
            <w:noProof/>
          </w:rPr>
          <w:t>iii</w:t>
        </w:r>
        <w:r>
          <w:fldChar w:fldCharType="end"/>
        </w:r>
      </w:p>
    </w:sdtContent>
  </w:sdt>
  <w:p w:rsidR="00B36E17" w:rsidRDefault="00B36E1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0049756"/>
      <w:docPartObj>
        <w:docPartGallery w:val="Page Numbers (Bottom of Page)"/>
        <w:docPartUnique/>
      </w:docPartObj>
    </w:sdtPr>
    <w:sdtEndPr>
      <w:rPr>
        <w:noProof/>
      </w:rPr>
    </w:sdtEndPr>
    <w:sdtContent>
      <w:p w:rsidR="00B36E17" w:rsidRPr="00185EF2" w:rsidRDefault="00B36E17">
        <w:pPr>
          <w:pStyle w:val="Footer"/>
          <w:jc w:val="center"/>
        </w:pPr>
        <w:r>
          <w:fldChar w:fldCharType="begin"/>
        </w:r>
        <w:r>
          <w:instrText xml:space="preserve"> PAGE   \* MERGEFORMAT </w:instrText>
        </w:r>
        <w:r>
          <w:fldChar w:fldCharType="separate"/>
        </w:r>
        <w:r w:rsidR="007310B6">
          <w:rPr>
            <w:noProof/>
          </w:rPr>
          <w:t>- 2 -</w:t>
        </w:r>
        <w:r>
          <w:fldChar w:fldCharType="end"/>
        </w:r>
      </w:p>
    </w:sdtContent>
  </w:sdt>
  <w:p w:rsidR="00B36E17" w:rsidRDefault="00B36E1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E17" w:rsidRDefault="00B36E17">
    <w:pPr>
      <w:pStyle w:val="Footer"/>
      <w:jc w:val="center"/>
    </w:pPr>
    <w:r>
      <w:fldChar w:fldCharType="begin"/>
    </w:r>
    <w:r>
      <w:instrText xml:space="preserve"> PAGE  \* ArabicDash </w:instrText>
    </w:r>
    <w:r>
      <w:fldChar w:fldCharType="separate"/>
    </w:r>
    <w:r w:rsidR="007310B6">
      <w:rPr>
        <w:noProof/>
      </w:rPr>
      <w:t>- 12 -</w:t>
    </w:r>
    <w:r>
      <w:fldChar w:fldCharType="end"/>
    </w:r>
  </w:p>
  <w:p w:rsidR="00B36E17" w:rsidRDefault="00B36E1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E17" w:rsidRDefault="00B36E17">
    <w:pPr>
      <w:pStyle w:val="Footer"/>
      <w:jc w:val="center"/>
    </w:pPr>
    <w:r>
      <w:fldChar w:fldCharType="begin"/>
    </w:r>
    <w:r>
      <w:instrText xml:space="preserve"> PAGE \* ARABICDASH </w:instrText>
    </w:r>
    <w:r>
      <w:fldChar w:fldCharType="separate"/>
    </w:r>
    <w:r w:rsidR="007310B6">
      <w:rPr>
        <w:noProof/>
      </w:rPr>
      <w:t>- 14 -</w:t>
    </w:r>
    <w:r>
      <w:rPr>
        <w:noProof/>
      </w:rPr>
      <w:fldChar w:fldCharType="end"/>
    </w:r>
  </w:p>
  <w:p w:rsidR="00B36E17" w:rsidRDefault="00B36E17">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E17" w:rsidRDefault="00B36E17">
    <w:pPr>
      <w:pStyle w:val="Footer"/>
      <w:jc w:val="center"/>
    </w:pPr>
    <w:r>
      <w:fldChar w:fldCharType="begin"/>
    </w:r>
    <w:r>
      <w:instrText xml:space="preserve"> PAGE \* ARABICDASH </w:instrText>
    </w:r>
    <w:r>
      <w:fldChar w:fldCharType="separate"/>
    </w:r>
    <w:r w:rsidR="007310B6">
      <w:rPr>
        <w:noProof/>
      </w:rPr>
      <w:t>- 15 -</w:t>
    </w:r>
    <w:r>
      <w:rPr>
        <w:noProof/>
      </w:rPr>
      <w:fldChar w:fldCharType="end"/>
    </w:r>
  </w:p>
  <w:p w:rsidR="00B36E17" w:rsidRDefault="00B36E17">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E17" w:rsidRDefault="00B36E17">
    <w:pPr>
      <w:pStyle w:val="Footer"/>
      <w:jc w:val="center"/>
    </w:pPr>
    <w:r>
      <w:fldChar w:fldCharType="begin"/>
    </w:r>
    <w:r>
      <w:instrText xml:space="preserve"> PAGE \* ARABICDASH </w:instrText>
    </w:r>
    <w:r>
      <w:fldChar w:fldCharType="separate"/>
    </w:r>
    <w:r w:rsidR="007310B6">
      <w:rPr>
        <w:noProof/>
      </w:rPr>
      <w:t>- 79 -</w:t>
    </w:r>
    <w:r>
      <w:rPr>
        <w:noProof/>
      </w:rPr>
      <w:fldChar w:fldCharType="end"/>
    </w:r>
  </w:p>
  <w:p w:rsidR="00B36E17" w:rsidRDefault="00B36E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E17" w:rsidRDefault="00B36E17" w:rsidP="00EC31C6">
      <w:r w:rsidRPr="00EC31C6">
        <w:rPr>
          <w:color w:val="000000"/>
        </w:rPr>
        <w:separator/>
      </w:r>
    </w:p>
  </w:footnote>
  <w:footnote w:type="continuationSeparator" w:id="0">
    <w:p w:rsidR="00B36E17" w:rsidRDefault="00B36E17" w:rsidP="00EC31C6">
      <w:r>
        <w:continuationSeparator/>
      </w:r>
    </w:p>
  </w:footnote>
  <w:footnote w:id="1">
    <w:p w:rsidR="00B36E17" w:rsidRPr="00300FB5" w:rsidRDefault="00B36E17" w:rsidP="00300FB5">
      <w:pPr>
        <w:pStyle w:val="FootnoteText"/>
        <w:rPr>
          <w:lang w:val="es-ES"/>
        </w:rPr>
      </w:pPr>
      <w:r>
        <w:rPr>
          <w:rStyle w:val="FootnoteReference"/>
        </w:rPr>
        <w:footnoteRef/>
      </w:r>
      <w:r w:rsidRPr="00300FB5">
        <w:rPr>
          <w:lang w:val="es-ES"/>
        </w:rPr>
        <w:t xml:space="preserve"> </w:t>
      </w:r>
      <w:r>
        <w:rPr>
          <w:lang w:val="es-ES"/>
        </w:rPr>
        <w:tab/>
      </w:r>
      <w:r w:rsidRPr="00300FB5">
        <w:rPr>
          <w:lang w:val="es-ES"/>
        </w:rPr>
        <w:t>Si se considera que desde la fecha de realización de las encuestas es posible observar una variación de ingresos del 149,8% (calculado según datos de ingreso familiar EPH 2do trimestre 2015 – EPH 2do trimestre 2012 + 19.9% de variación del coeficiente de variación salarial INDEC estimado desde mayo 2015 a marzo 2016) y que por otro l</w:t>
      </w:r>
      <w:r w:rsidRPr="00300FB5">
        <w:rPr>
          <w:lang w:val="es-ES"/>
        </w:rPr>
        <w:t>a</w:t>
      </w:r>
      <w:r w:rsidRPr="00300FB5">
        <w:rPr>
          <w:lang w:val="es-ES"/>
        </w:rPr>
        <w:t>do se observa, de acuerdo al índice de precios al consumidor de la ciudad de Buenos Aires (única serie disponible para la región), una variación de precios del 172% es razonable considerar una variación promedio de ingresos – precios del 161%.</w:t>
      </w:r>
      <w:r>
        <w:rPr>
          <w:lang w:val="es-ES"/>
        </w:rPr>
        <w:t xml:space="preserve"> </w:t>
      </w:r>
      <w:r w:rsidRPr="00300FB5">
        <w:rPr>
          <w:lang w:val="es-ES"/>
        </w:rPr>
        <w:t>Considerando la variación media de precios e ingresos del 161%, la misma equivale a un factor de escala de 2,61. Matemáticamente la modificación de los coeficientes de la función de disposición a pagar est</w:t>
      </w:r>
      <w:r w:rsidRPr="00300FB5">
        <w:rPr>
          <w:lang w:val="es-ES"/>
        </w:rPr>
        <w:t>i</w:t>
      </w:r>
      <w:r w:rsidRPr="00300FB5">
        <w:rPr>
          <w:lang w:val="es-ES"/>
        </w:rPr>
        <w:t>mada debe realizarse dividiendo los mismos por tal factor, manteniéndose de este modo todas las características de la función original</w:t>
      </w:r>
    </w:p>
  </w:footnote>
  <w:footnote w:id="2">
    <w:p w:rsidR="00B36E17" w:rsidRPr="000415AE" w:rsidRDefault="00B36E17">
      <w:pPr>
        <w:pStyle w:val="FootnoteText"/>
        <w:rPr>
          <w:lang w:val="es-ES"/>
        </w:rPr>
      </w:pPr>
      <w:r>
        <w:rPr>
          <w:rStyle w:val="FootnoteReference"/>
        </w:rPr>
        <w:footnoteRef/>
      </w:r>
      <w:r w:rsidRPr="000415AE">
        <w:rPr>
          <w:lang w:val="es-ES"/>
        </w:rPr>
        <w:t xml:space="preserve"> </w:t>
      </w:r>
      <w:r>
        <w:rPr>
          <w:lang w:val="es-ES"/>
        </w:rPr>
        <w:tab/>
        <w:t>Base</w:t>
      </w:r>
      <w:r w:rsidRPr="000415AE">
        <w:rPr>
          <w:lang w:val="es-ES"/>
        </w:rPr>
        <w:t xml:space="preserve"> en parte de los resultados obtenidos en el estudio “Diseño de un régimen tarifario para la concesión de Agua Potable y Desagües Cloacales de la Ciudad de Buenos Aires”, desarrollado por la consultora Post Buckley de A</w:t>
      </w:r>
      <w:r w:rsidRPr="000415AE">
        <w:rPr>
          <w:lang w:val="es-ES"/>
        </w:rPr>
        <w:t>r</w:t>
      </w:r>
      <w:r w:rsidRPr="000415AE">
        <w:rPr>
          <w:lang w:val="es-ES"/>
        </w:rPr>
        <w:t>gentina S.A. durante los años 2000 y 2001 en el marco de lo dispuesto por la Resolución 601/99 de la SRNyDS</w:t>
      </w:r>
    </w:p>
  </w:footnote>
  <w:footnote w:id="3">
    <w:p w:rsidR="00B36E17" w:rsidRPr="00762FFA" w:rsidRDefault="00B36E17" w:rsidP="005B7E6F">
      <w:pPr>
        <w:pStyle w:val="FootnoteText"/>
        <w:rPr>
          <w:lang w:val="es-ES"/>
        </w:rPr>
      </w:pPr>
      <w:r>
        <w:rPr>
          <w:rStyle w:val="FootnoteReference"/>
        </w:rPr>
        <w:footnoteRef/>
      </w:r>
      <w:r w:rsidRPr="00762FFA">
        <w:rPr>
          <w:lang w:val="es-ES"/>
        </w:rPr>
        <w:t xml:space="preserve"> </w:t>
      </w:r>
      <w:r>
        <w:rPr>
          <w:lang w:val="es-ES"/>
        </w:rPr>
        <w:tab/>
      </w:r>
      <w:hyperlink r:id="rId1" w:history="1">
        <w:r w:rsidRPr="00FF5A3C">
          <w:rPr>
            <w:rStyle w:val="Hyperlink"/>
            <w:sz w:val="20"/>
            <w:lang w:val="es-ES"/>
          </w:rPr>
          <w:t>http://www.indec.mecon.ar/nivel4_default.asp?id_tema_1=3&amp;id_tema_2=38&amp;id_tema_3=111</w:t>
        </w:r>
      </w:hyperlink>
      <w:r>
        <w:rPr>
          <w:lang w:val="es-ES"/>
        </w:rPr>
        <w:t xml:space="preserve"> </w:t>
      </w:r>
    </w:p>
  </w:footnote>
  <w:footnote w:id="4">
    <w:p w:rsidR="00B36E17" w:rsidRPr="00851226" w:rsidRDefault="00B36E17" w:rsidP="001864FB">
      <w:pPr>
        <w:pStyle w:val="FootnoteText"/>
        <w:rPr>
          <w:lang w:val="es-ES"/>
        </w:rPr>
      </w:pPr>
      <w:r>
        <w:rPr>
          <w:rStyle w:val="FootnoteReference"/>
        </w:rPr>
        <w:footnoteRef/>
      </w:r>
      <w:r w:rsidRPr="00851226">
        <w:rPr>
          <w:lang w:val="es-ES"/>
        </w:rPr>
        <w:t xml:space="preserve">  </w:t>
      </w:r>
      <w:r w:rsidRPr="00851226">
        <w:rPr>
          <w:lang w:val="es-ES"/>
        </w:rPr>
        <w:tab/>
        <w:t>Tamaño de la muestra refleja un error muestral de 2,55% (Margen de error de 5% e Intervalo de Confianza de 95%)</w:t>
      </w:r>
      <w:r>
        <w:rPr>
          <w:lang w:val="es-ES"/>
        </w:rPr>
        <w:t xml:space="preserve"> y asumiendo una distribución normal</w:t>
      </w:r>
      <w:r w:rsidRPr="00851226">
        <w:rPr>
          <w:lang w:val="es-ES"/>
        </w:rPr>
        <w:t xml:space="preserve">. </w:t>
      </w:r>
      <w:r>
        <w:rPr>
          <w:lang w:val="es-ES"/>
        </w:rPr>
        <w:t xml:space="preserve"> n = (s</w:t>
      </w:r>
      <w:r w:rsidRPr="00851226">
        <w:rPr>
          <w:sz w:val="22"/>
          <w:vertAlign w:val="superscript"/>
          <w:lang w:val="es-ES"/>
        </w:rPr>
        <w:t>2</w:t>
      </w:r>
      <w:r>
        <w:rPr>
          <w:lang w:val="es-ES"/>
        </w:rPr>
        <w:t>/e)</w:t>
      </w:r>
      <w:r w:rsidRPr="00851226">
        <w:rPr>
          <w:vertAlign w:val="superscript"/>
          <w:lang w:val="es-ES"/>
        </w:rPr>
        <w:t>2</w:t>
      </w:r>
      <w:r>
        <w:rPr>
          <w:vertAlign w:val="superscript"/>
          <w:lang w:val="es-ES"/>
        </w:rPr>
        <w:t xml:space="preserve"> </w:t>
      </w:r>
      <w:r>
        <w:rPr>
          <w:lang w:val="es-ES"/>
        </w:rPr>
        <w:t xml:space="preserve">donde s = desviación standard de la población </w:t>
      </w:r>
      <w:r w:rsidRPr="005A091E">
        <w:rPr>
          <w:lang w:val="es-ES"/>
        </w:rPr>
        <w:t>en las loc</w:t>
      </w:r>
      <w:r w:rsidRPr="005A091E">
        <w:rPr>
          <w:lang w:val="es-ES"/>
        </w:rPr>
        <w:t>a</w:t>
      </w:r>
      <w:r w:rsidRPr="005A091E">
        <w:rPr>
          <w:lang w:val="es-ES"/>
        </w:rPr>
        <w:t>lidades en los partidos de Moreno, Ituzaingó y San Isidro - San Fernando</w:t>
      </w:r>
      <w:r>
        <w:rPr>
          <w:lang w:val="es-ES"/>
        </w:rPr>
        <w:t xml:space="preserve"> (de la evaluación ex ante) igual a 0,63403 y e = error muestral de 0.0225 par aun n= 319,09 ~300. Para la DAP ambiental al desviación standard de la población en los 14 partidos de la Cuenca del Matanza Riachuelo (de la evaluación ex cante ) es 0,6831 y e = error muestral de 0.0225 para un n = 429.25 ~400.</w:t>
      </w:r>
    </w:p>
  </w:footnote>
  <w:footnote w:id="5">
    <w:p w:rsidR="00B36E17" w:rsidRPr="00851226" w:rsidRDefault="00B36E17" w:rsidP="001864FB">
      <w:pPr>
        <w:pStyle w:val="FootnoteText"/>
        <w:rPr>
          <w:lang w:val="es-ES"/>
        </w:rPr>
      </w:pPr>
      <w:r w:rsidRPr="001C5E81">
        <w:rPr>
          <w:rStyle w:val="FootnoteReference"/>
        </w:rPr>
        <w:footnoteRef/>
      </w:r>
      <w:r w:rsidRPr="001C5E81">
        <w:rPr>
          <w:lang w:val="es-ES"/>
        </w:rPr>
        <w:t xml:space="preserve">  </w:t>
      </w:r>
      <w:r w:rsidRPr="001C5E81">
        <w:rPr>
          <w:lang w:val="es-ES"/>
        </w:rPr>
        <w:tab/>
        <w:t>Tamaño de la muestra refleja un error muestral de 2,55% (Margen de error de 5% e Intervalo de Confianza de 95%) y asumiendo una distribución normal.  n = (s</w:t>
      </w:r>
      <w:r w:rsidRPr="001C5E81">
        <w:rPr>
          <w:vertAlign w:val="superscript"/>
          <w:lang w:val="es-ES"/>
        </w:rPr>
        <w:t>2</w:t>
      </w:r>
      <w:r w:rsidRPr="001C5E81">
        <w:rPr>
          <w:lang w:val="es-ES"/>
        </w:rPr>
        <w:t>/e)</w:t>
      </w:r>
      <w:r w:rsidRPr="001C5E81">
        <w:rPr>
          <w:vertAlign w:val="superscript"/>
          <w:lang w:val="es-ES"/>
        </w:rPr>
        <w:t xml:space="preserve">2 </w:t>
      </w:r>
      <w:r w:rsidRPr="001C5E81">
        <w:rPr>
          <w:lang w:val="es-ES"/>
        </w:rPr>
        <w:t>donde s = desviación standard de la elasticidad precio de la población objetivo (de la evaluación ex ante) igual a  0,</w:t>
      </w:r>
      <w:r>
        <w:rPr>
          <w:lang w:val="es-ES"/>
        </w:rPr>
        <w:t>567</w:t>
      </w:r>
      <w:r w:rsidRPr="001C5E81">
        <w:rPr>
          <w:lang w:val="es-ES"/>
        </w:rPr>
        <w:t xml:space="preserve"> y e = error muestral igual a 0.0225 para un n=</w:t>
      </w:r>
      <w:r>
        <w:rPr>
          <w:lang w:val="es-ES"/>
        </w:rPr>
        <w:t>204,038 ~ 2</w:t>
      </w:r>
      <w:r w:rsidRPr="001C5E81">
        <w:rPr>
          <w:lang w:val="es-ES"/>
        </w:rPr>
        <w:t>00 cuestionarios.</w:t>
      </w:r>
    </w:p>
  </w:footnote>
  <w:footnote w:id="6">
    <w:p w:rsidR="00B36E17" w:rsidRPr="006A7302" w:rsidRDefault="00B36E17">
      <w:pPr>
        <w:pStyle w:val="FootnoteText"/>
        <w:rPr>
          <w:lang w:val="es-ES"/>
        </w:rPr>
      </w:pPr>
      <w:r>
        <w:rPr>
          <w:rStyle w:val="FootnoteReference"/>
        </w:rPr>
        <w:footnoteRef/>
      </w:r>
      <w:r w:rsidRPr="0025752F">
        <w:rPr>
          <w:lang w:val="es-ES"/>
        </w:rPr>
        <w:t xml:space="preserve"> Tal incidencia es la determinada mediante la metodología del Índice de Privación Material de los Hogares, que co</w:t>
      </w:r>
      <w:r w:rsidRPr="0025752F">
        <w:rPr>
          <w:lang w:val="es-ES"/>
        </w:rPr>
        <w:t>n</w:t>
      </w:r>
      <w:r w:rsidRPr="0025752F">
        <w:rPr>
          <w:lang w:val="es-ES"/>
        </w:rPr>
        <w:t xml:space="preserve">sidera una dimensión de recursos corrientes y una dimensión patrimonial. </w:t>
      </w:r>
      <w:r w:rsidRPr="00B45DA5">
        <w:rPr>
          <w:lang w:val="es-ES"/>
        </w:rPr>
        <w:t>La privación determinada en cualquiera de las dimensiones consideradas implica la clasificación del hogar como pobre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E17" w:rsidRDefault="00B36E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DB0603"/>
    <w:multiLevelType w:val="hybridMultilevel"/>
    <w:tmpl w:val="28603EB2"/>
    <w:lvl w:ilvl="0" w:tplc="8CCE36FC">
      <w:start w:val="1"/>
      <w:numFmt w:val="decimal"/>
      <w:lvlText w:val="%1)"/>
      <w:lvlJc w:val="left"/>
      <w:pPr>
        <w:tabs>
          <w:tab w:val="num" w:pos="1440"/>
        </w:tabs>
        <w:ind w:left="1440" w:hanging="720"/>
      </w:pPr>
      <w:rPr>
        <w:rFonts w:hint="default"/>
      </w:rPr>
    </w:lvl>
    <w:lvl w:ilvl="1" w:tplc="B402457E">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184F06"/>
    <w:multiLevelType w:val="multilevel"/>
    <w:tmpl w:val="9C285206"/>
    <w:styleLink w:val="EstiloConvietas"/>
    <w:lvl w:ilvl="0">
      <w:start w:val="1"/>
      <w:numFmt w:val="bullet"/>
      <w:lvlText w:val=""/>
      <w:lvlJc w:val="left"/>
      <w:pPr>
        <w:tabs>
          <w:tab w:val="num" w:pos="0"/>
        </w:tabs>
        <w:ind w:left="576" w:hanging="216"/>
      </w:pPr>
      <w:rPr>
        <w:rFonts w:ascii="Symbol" w:hAnsi="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3">
    <w:nsid w:val="058A2A42"/>
    <w:multiLevelType w:val="hybridMultilevel"/>
    <w:tmpl w:val="B1A44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9A7183"/>
    <w:multiLevelType w:val="hybridMultilevel"/>
    <w:tmpl w:val="0E94B6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7765A7E"/>
    <w:multiLevelType w:val="hybridMultilevel"/>
    <w:tmpl w:val="9C40C2F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0DAB7FC9"/>
    <w:multiLevelType w:val="multilevel"/>
    <w:tmpl w:val="50FC2F7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648"/>
        </w:tabs>
        <w:ind w:left="648" w:hanging="360"/>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nsid w:val="1105293C"/>
    <w:multiLevelType w:val="multilevel"/>
    <w:tmpl w:val="274CF014"/>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8">
    <w:nsid w:val="16DE6FC1"/>
    <w:multiLevelType w:val="hybridMultilevel"/>
    <w:tmpl w:val="12D836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96E4EED"/>
    <w:multiLevelType w:val="multilevel"/>
    <w:tmpl w:val="5A3C17A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9DA7FF8"/>
    <w:multiLevelType w:val="multilevel"/>
    <w:tmpl w:val="24F67DDA"/>
    <w:lvl w:ilvl="0">
      <w:start w:val="3"/>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440" w:hanging="1440"/>
      </w:pPr>
      <w:rPr>
        <w:rFonts w:hint="default"/>
        <w:b/>
        <w:u w:val="single"/>
      </w:rPr>
    </w:lvl>
  </w:abstractNum>
  <w:abstractNum w:abstractNumId="11">
    <w:nsid w:val="1CA359B2"/>
    <w:multiLevelType w:val="hybridMultilevel"/>
    <w:tmpl w:val="950C88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nsid w:val="29B41712"/>
    <w:multiLevelType w:val="hybridMultilevel"/>
    <w:tmpl w:val="9E1C2CC8"/>
    <w:lvl w:ilvl="0" w:tplc="F18ADD70">
      <w:start w:val="1"/>
      <w:numFmt w:val="bullet"/>
      <w:pStyle w:val="Normal-vietas"/>
      <w:lvlText w:val=""/>
      <w:lvlJc w:val="left"/>
      <w:pPr>
        <w:tabs>
          <w:tab w:val="num" w:pos="397"/>
        </w:tabs>
        <w:ind w:left="397" w:hanging="397"/>
      </w:pPr>
      <w:rPr>
        <w:rFonts w:ascii="Symbol" w:hAnsi="Symbol" w:hint="default"/>
        <w:b/>
        <w:i w:val="0"/>
        <w:color w:val="003366"/>
        <w:sz w:val="22"/>
        <w:szCs w:val="22"/>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2D68279D"/>
    <w:multiLevelType w:val="multilevel"/>
    <w:tmpl w:val="EF4A733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5042685"/>
    <w:multiLevelType w:val="multilevel"/>
    <w:tmpl w:val="B78605DE"/>
    <w:styleLink w:val="WWOutlineListStyle1"/>
    <w:lvl w:ilvl="0">
      <w:start w:val="1"/>
      <w:numFmt w:val="upperRoman"/>
      <w:pStyle w:val="Heading1"/>
      <w:lvlText w:val="%1."/>
      <w:lvlJc w:val="center"/>
      <w:pPr>
        <w:ind w:left="720" w:hanging="720"/>
      </w:pPr>
      <w:rPr>
        <w:rFonts w:ascii="Times New Roman Bold" w:hAnsi="Times New Roman Bold"/>
        <w:b/>
        <w:i w:val="0"/>
        <w:sz w:val="24"/>
      </w:rPr>
    </w:lvl>
    <w:lvl w:ilvl="1">
      <w:start w:val="1"/>
      <w:numFmt w:val="upperLetter"/>
      <w:pStyle w:val="Heading2"/>
      <w:lvlText w:val="%2."/>
      <w:lvlJc w:val="left"/>
      <w:pPr>
        <w:ind w:left="720" w:hanging="720"/>
      </w:pPr>
      <w:rPr>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800" w:hanging="360"/>
      </w:pPr>
      <w:rPr>
        <w:rFonts w:ascii="Times New Roman Bold" w:hAnsi="Times New Roman Bold"/>
        <w:b/>
        <w:i w:val="0"/>
        <w:sz w:val="24"/>
      </w:rPr>
    </w:lvl>
    <w:lvl w:ilvl="4">
      <w:start w:val="1"/>
      <w:numFmt w:val="lowerRoman"/>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6">
    <w:nsid w:val="3D517ED2"/>
    <w:multiLevelType w:val="hybridMultilevel"/>
    <w:tmpl w:val="D0FA8312"/>
    <w:lvl w:ilvl="0" w:tplc="9856BF32">
      <w:start w:val="1"/>
      <w:numFmt w:val="decimal"/>
      <w:pStyle w:val="Titulo2"/>
      <w:lvlText w:val="%1)"/>
      <w:lvlJc w:val="left"/>
      <w:pPr>
        <w:tabs>
          <w:tab w:val="num" w:pos="720"/>
        </w:tabs>
        <w:ind w:left="720" w:hanging="360"/>
      </w:pPr>
      <w:rPr>
        <w:rFonts w:hint="default"/>
      </w:rPr>
    </w:lvl>
    <w:lvl w:ilvl="1" w:tplc="6AA6C010" w:tentative="1">
      <w:start w:val="1"/>
      <w:numFmt w:val="lowerLetter"/>
      <w:lvlText w:val="%2."/>
      <w:lvlJc w:val="left"/>
      <w:pPr>
        <w:tabs>
          <w:tab w:val="num" w:pos="1440"/>
        </w:tabs>
        <w:ind w:left="1440" w:hanging="360"/>
      </w:pPr>
    </w:lvl>
    <w:lvl w:ilvl="2" w:tplc="991C3D40" w:tentative="1">
      <w:start w:val="1"/>
      <w:numFmt w:val="lowerRoman"/>
      <w:lvlText w:val="%3."/>
      <w:lvlJc w:val="right"/>
      <w:pPr>
        <w:tabs>
          <w:tab w:val="num" w:pos="2160"/>
        </w:tabs>
        <w:ind w:left="2160" w:hanging="180"/>
      </w:pPr>
    </w:lvl>
    <w:lvl w:ilvl="3" w:tplc="35D21678" w:tentative="1">
      <w:start w:val="1"/>
      <w:numFmt w:val="decimal"/>
      <w:lvlText w:val="%4."/>
      <w:lvlJc w:val="left"/>
      <w:pPr>
        <w:tabs>
          <w:tab w:val="num" w:pos="2880"/>
        </w:tabs>
        <w:ind w:left="2880" w:hanging="360"/>
      </w:pPr>
    </w:lvl>
    <w:lvl w:ilvl="4" w:tplc="72A6C79A" w:tentative="1">
      <w:start w:val="1"/>
      <w:numFmt w:val="lowerLetter"/>
      <w:lvlText w:val="%5."/>
      <w:lvlJc w:val="left"/>
      <w:pPr>
        <w:tabs>
          <w:tab w:val="num" w:pos="3600"/>
        </w:tabs>
        <w:ind w:left="3600" w:hanging="360"/>
      </w:pPr>
    </w:lvl>
    <w:lvl w:ilvl="5" w:tplc="E9EA6F2A" w:tentative="1">
      <w:start w:val="1"/>
      <w:numFmt w:val="lowerRoman"/>
      <w:lvlText w:val="%6."/>
      <w:lvlJc w:val="right"/>
      <w:pPr>
        <w:tabs>
          <w:tab w:val="num" w:pos="4320"/>
        </w:tabs>
        <w:ind w:left="4320" w:hanging="180"/>
      </w:pPr>
    </w:lvl>
    <w:lvl w:ilvl="6" w:tplc="11EE2CC2" w:tentative="1">
      <w:start w:val="1"/>
      <w:numFmt w:val="decimal"/>
      <w:lvlText w:val="%7."/>
      <w:lvlJc w:val="left"/>
      <w:pPr>
        <w:tabs>
          <w:tab w:val="num" w:pos="5040"/>
        </w:tabs>
        <w:ind w:left="5040" w:hanging="360"/>
      </w:pPr>
    </w:lvl>
    <w:lvl w:ilvl="7" w:tplc="71FE7EDC" w:tentative="1">
      <w:start w:val="1"/>
      <w:numFmt w:val="lowerLetter"/>
      <w:lvlText w:val="%8."/>
      <w:lvlJc w:val="left"/>
      <w:pPr>
        <w:tabs>
          <w:tab w:val="num" w:pos="5760"/>
        </w:tabs>
        <w:ind w:left="5760" w:hanging="360"/>
      </w:pPr>
    </w:lvl>
    <w:lvl w:ilvl="8" w:tplc="61404EB0" w:tentative="1">
      <w:start w:val="1"/>
      <w:numFmt w:val="lowerRoman"/>
      <w:lvlText w:val="%9."/>
      <w:lvlJc w:val="right"/>
      <w:pPr>
        <w:tabs>
          <w:tab w:val="num" w:pos="6480"/>
        </w:tabs>
        <w:ind w:left="6480" w:hanging="180"/>
      </w:pPr>
    </w:lvl>
  </w:abstractNum>
  <w:abstractNum w:abstractNumId="17">
    <w:nsid w:val="3EB60575"/>
    <w:multiLevelType w:val="hybridMultilevel"/>
    <w:tmpl w:val="0136F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nsid w:val="42B44197"/>
    <w:multiLevelType w:val="multilevel"/>
    <w:tmpl w:val="3200A46E"/>
    <w:lvl w:ilvl="0">
      <w:start w:val="1"/>
      <w:numFmt w:val="decimal"/>
      <w:pStyle w:val="TableofFigures"/>
      <w:suff w:val="space"/>
      <w:lvlText w:val="%1)."/>
      <w:lvlJc w:val="left"/>
      <w:pPr>
        <w:ind w:left="851" w:hanging="284"/>
      </w:pPr>
    </w:lvl>
    <w:lvl w:ilvl="1">
      <w:start w:val="1"/>
      <w:numFmt w:val="upperLetter"/>
      <w:suff w:val="space"/>
      <w:lvlText w:val="%1.%2)."/>
      <w:lvlJc w:val="left"/>
      <w:pPr>
        <w:ind w:left="1134" w:hanging="283"/>
      </w:pPr>
    </w:lvl>
    <w:lvl w:ilvl="2">
      <w:start w:val="1"/>
      <w:numFmt w:val="lowerRoman"/>
      <w:suff w:val="space"/>
      <w:lvlText w:val="%1.%2.%3)."/>
      <w:lvlJc w:val="left"/>
      <w:pPr>
        <w:ind w:left="1418" w:hanging="28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21">
    <w:nsid w:val="44D67F5F"/>
    <w:multiLevelType w:val="hybridMultilevel"/>
    <w:tmpl w:val="471C8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E63E13"/>
    <w:multiLevelType w:val="multilevel"/>
    <w:tmpl w:val="4E26769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FAF25F2"/>
    <w:multiLevelType w:val="hybridMultilevel"/>
    <w:tmpl w:val="E976EC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4621E4"/>
    <w:multiLevelType w:val="multilevel"/>
    <w:tmpl w:val="0D6EABFA"/>
    <w:styleLink w:val="LFO4"/>
    <w:lvl w:ilvl="0">
      <w:start w:val="1"/>
      <w:numFmt w:val="decimal"/>
      <w:pStyle w:val="ListBullet2"/>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5">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6">
    <w:nsid w:val="59DD4DC8"/>
    <w:multiLevelType w:val="hybridMultilevel"/>
    <w:tmpl w:val="49CC9C7E"/>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A751274"/>
    <w:multiLevelType w:val="hybridMultilevel"/>
    <w:tmpl w:val="602CDE7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790DA2"/>
    <w:multiLevelType w:val="multilevel"/>
    <w:tmpl w:val="D0584F40"/>
    <w:lvl w:ilvl="0">
      <w:start w:val="2"/>
      <w:numFmt w:val="decimal"/>
      <w:lvlText w:val="%1"/>
      <w:lvlJc w:val="left"/>
      <w:pPr>
        <w:tabs>
          <w:tab w:val="num" w:pos="720"/>
        </w:tabs>
        <w:ind w:left="720" w:hanging="72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441326"/>
    <w:multiLevelType w:val="hybridMultilevel"/>
    <w:tmpl w:val="AE7EAC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09923C8"/>
    <w:multiLevelType w:val="multilevel"/>
    <w:tmpl w:val="09D0DD06"/>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1">
    <w:nsid w:val="64AA0869"/>
    <w:multiLevelType w:val="hybridMultilevel"/>
    <w:tmpl w:val="E97E0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2A1CF9"/>
    <w:multiLevelType w:val="hybridMultilevel"/>
    <w:tmpl w:val="7EDE80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8E1515"/>
    <w:multiLevelType w:val="multilevel"/>
    <w:tmpl w:val="6D20D636"/>
    <w:lvl w:ilvl="0">
      <w:start w:val="1"/>
      <w:numFmt w:val="upperRoman"/>
      <w:lvlRestart w:val="0"/>
      <w:pStyle w:val="Chapter"/>
      <w:lvlText w:val="%1."/>
      <w:lvlJc w:val="center"/>
      <w:pPr>
        <w:tabs>
          <w:tab w:val="num" w:pos="3690"/>
        </w:tabs>
        <w:ind w:left="3042" w:firstLine="288"/>
      </w:pPr>
      <w:rPr>
        <w:b/>
        <w:i w:val="0"/>
        <w:color w:val="auto"/>
      </w:rPr>
    </w:lvl>
    <w:lvl w:ilvl="1">
      <w:start w:val="1"/>
      <w:numFmt w:val="decimal"/>
      <w:pStyle w:val="Paragraph"/>
      <w:isLgl/>
      <w:lvlText w:val="%1.%2"/>
      <w:lvlJc w:val="left"/>
      <w:pPr>
        <w:tabs>
          <w:tab w:val="num" w:pos="4338"/>
        </w:tabs>
        <w:ind w:left="4338" w:hanging="1296"/>
      </w:pPr>
    </w:lvl>
    <w:lvl w:ilvl="2">
      <w:start w:val="1"/>
      <w:numFmt w:val="lowerLetter"/>
      <w:pStyle w:val="subpar"/>
      <w:lvlText w:val="%3."/>
      <w:lvlJc w:val="left"/>
      <w:pPr>
        <w:tabs>
          <w:tab w:val="num" w:pos="4194"/>
        </w:tabs>
        <w:ind w:left="4194" w:hanging="432"/>
      </w:pPr>
    </w:lvl>
    <w:lvl w:ilvl="3">
      <w:start w:val="1"/>
      <w:numFmt w:val="lowerRoman"/>
      <w:pStyle w:val="SubSubPar"/>
      <w:lvlText w:val="%4."/>
      <w:lvlJc w:val="right"/>
      <w:pPr>
        <w:tabs>
          <w:tab w:val="num" w:pos="4626"/>
        </w:tabs>
        <w:ind w:left="4626" w:hanging="288"/>
      </w:pPr>
    </w:lvl>
    <w:lvl w:ilvl="4">
      <w:start w:val="1"/>
      <w:numFmt w:val="decimal"/>
      <w:lvlText w:val="%1.%2.%3.%4.%5"/>
      <w:lvlJc w:val="left"/>
      <w:pPr>
        <w:ind w:left="4050" w:hanging="1008"/>
      </w:pPr>
    </w:lvl>
    <w:lvl w:ilvl="5">
      <w:start w:val="1"/>
      <w:numFmt w:val="decimal"/>
      <w:lvlText w:val="%1.%2.%3.%4.%5.%6"/>
      <w:lvlJc w:val="left"/>
      <w:pPr>
        <w:ind w:left="4194" w:hanging="1152"/>
      </w:pPr>
    </w:lvl>
    <w:lvl w:ilvl="6">
      <w:start w:val="1"/>
      <w:numFmt w:val="decimal"/>
      <w:lvlText w:val="%1.%2.%3.%4.%5.%6.%7"/>
      <w:lvlJc w:val="left"/>
      <w:pPr>
        <w:ind w:left="4338" w:hanging="1296"/>
      </w:pPr>
    </w:lvl>
    <w:lvl w:ilvl="7">
      <w:start w:val="1"/>
      <w:numFmt w:val="decimal"/>
      <w:lvlText w:val="%1.%2.%3.%4.%5.%6.%7.%8"/>
      <w:lvlJc w:val="left"/>
      <w:pPr>
        <w:ind w:left="4482" w:hanging="1440"/>
      </w:pPr>
    </w:lvl>
    <w:lvl w:ilvl="8">
      <w:start w:val="1"/>
      <w:numFmt w:val="decimal"/>
      <w:lvlText w:val="%1.%2.%3.%4.%5.%6.%7.%8.%9"/>
      <w:lvlJc w:val="left"/>
      <w:pPr>
        <w:ind w:left="4626" w:hanging="1584"/>
      </w:pPr>
    </w:lvl>
  </w:abstractNum>
  <w:abstractNum w:abstractNumId="34">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5">
    <w:nsid w:val="7998192A"/>
    <w:multiLevelType w:val="hybridMultilevel"/>
    <w:tmpl w:val="0CD0C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ED5501"/>
    <w:multiLevelType w:val="hybridMultilevel"/>
    <w:tmpl w:val="8FF091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1C0626"/>
    <w:multiLevelType w:val="hybridMultilevel"/>
    <w:tmpl w:val="671AC634"/>
    <w:lvl w:ilvl="0" w:tplc="6D04CBF8">
      <w:start w:val="1"/>
      <w:numFmt w:val="decimal"/>
      <w:lvlText w:val="(%1)"/>
      <w:lvlJc w:val="left"/>
      <w:pPr>
        <w:ind w:left="360" w:hanging="360"/>
      </w:pPr>
      <w:rPr>
        <w:rFonts w:hint="default"/>
        <w:u w:val="single"/>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15"/>
  </w:num>
  <w:num w:numId="2">
    <w:abstractNumId w:val="24"/>
  </w:num>
  <w:num w:numId="3">
    <w:abstractNumId w:val="18"/>
  </w:num>
  <w:num w:numId="4">
    <w:abstractNumId w:val="20"/>
  </w:num>
  <w:num w:numId="5">
    <w:abstractNumId w:val="12"/>
  </w:num>
  <w:num w:numId="6">
    <w:abstractNumId w:val="34"/>
  </w:num>
  <w:num w:numId="7">
    <w:abstractNumId w:val="25"/>
  </w:num>
  <w:num w:numId="8">
    <w:abstractNumId w:val="20"/>
    <w:lvlOverride w:ilvl="0">
      <w:startOverride w:val="1"/>
    </w:lvlOverride>
    <w:lvlOverride w:ilvl="1">
      <w:startOverride w:val="2"/>
    </w:lvlOverride>
  </w:num>
  <w:num w:numId="9">
    <w:abstractNumId w:val="3"/>
  </w:num>
  <w:num w:numId="10">
    <w:abstractNumId w:val="30"/>
  </w:num>
  <w:num w:numId="11">
    <w:abstractNumId w:val="33"/>
  </w:num>
  <w:num w:numId="12">
    <w:abstractNumId w:val="7"/>
  </w:num>
  <w:num w:numId="13">
    <w:abstractNumId w:val="21"/>
  </w:num>
  <w:num w:numId="14">
    <w:abstractNumId w:val="35"/>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6"/>
  </w:num>
  <w:num w:numId="18">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3">
    <w:abstractNumId w:val="37"/>
  </w:num>
  <w:num w:numId="24">
    <w:abstractNumId w:val="19"/>
  </w:num>
  <w:num w:numId="25">
    <w:abstractNumId w:val="2"/>
  </w:num>
  <w:num w:numId="26">
    <w:abstractNumId w:val="16"/>
  </w:num>
  <w:num w:numId="27">
    <w:abstractNumId w:val="32"/>
  </w:num>
  <w:num w:numId="28">
    <w:abstractNumId w:val="28"/>
  </w:num>
  <w:num w:numId="29">
    <w:abstractNumId w:val="5"/>
  </w:num>
  <w:num w:numId="30">
    <w:abstractNumId w:val="15"/>
  </w:num>
  <w:num w:numId="31">
    <w:abstractNumId w:val="10"/>
  </w:num>
  <w:num w:numId="32">
    <w:abstractNumId w:val="31"/>
  </w:num>
  <w:num w:numId="33">
    <w:abstractNumId w:val="14"/>
  </w:num>
  <w:num w:numId="34">
    <w:abstractNumId w:val="22"/>
  </w:num>
  <w:num w:numId="35">
    <w:abstractNumId w:val="27"/>
  </w:num>
  <w:num w:numId="36">
    <w:abstractNumId w:val="8"/>
  </w:num>
  <w:num w:numId="37">
    <w:abstractNumId w:val="4"/>
  </w:num>
  <w:num w:numId="38">
    <w:abstractNumId w:val="26"/>
  </w:num>
  <w:num w:numId="39">
    <w:abstractNumId w:val="11"/>
  </w:num>
  <w:num w:numId="40">
    <w:abstractNumId w:val="36"/>
  </w:num>
  <w:num w:numId="41">
    <w:abstractNumId w:val="29"/>
  </w:num>
  <w:num w:numId="42">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20"/>
  <w:autoHyphenation/>
  <w:hyphenationZone w:val="425"/>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1C6"/>
    <w:rsid w:val="00002BF9"/>
    <w:rsid w:val="0001074A"/>
    <w:rsid w:val="00017784"/>
    <w:rsid w:val="00022250"/>
    <w:rsid w:val="00023371"/>
    <w:rsid w:val="00030316"/>
    <w:rsid w:val="0003264F"/>
    <w:rsid w:val="00035944"/>
    <w:rsid w:val="000415AE"/>
    <w:rsid w:val="000514FA"/>
    <w:rsid w:val="000524A0"/>
    <w:rsid w:val="000605DE"/>
    <w:rsid w:val="00061D4E"/>
    <w:rsid w:val="00070AE2"/>
    <w:rsid w:val="00082A6F"/>
    <w:rsid w:val="000909CF"/>
    <w:rsid w:val="00092253"/>
    <w:rsid w:val="00093AF6"/>
    <w:rsid w:val="000A2E44"/>
    <w:rsid w:val="000A519D"/>
    <w:rsid w:val="000A7447"/>
    <w:rsid w:val="000B481A"/>
    <w:rsid w:val="000B492D"/>
    <w:rsid w:val="000C09F4"/>
    <w:rsid w:val="000C16D7"/>
    <w:rsid w:val="000C26FE"/>
    <w:rsid w:val="000C6265"/>
    <w:rsid w:val="000D1606"/>
    <w:rsid w:val="000D23BB"/>
    <w:rsid w:val="000D6043"/>
    <w:rsid w:val="000E02BC"/>
    <w:rsid w:val="000E1CF3"/>
    <w:rsid w:val="000E4047"/>
    <w:rsid w:val="000E5104"/>
    <w:rsid w:val="000E72D7"/>
    <w:rsid w:val="000E747E"/>
    <w:rsid w:val="000F138D"/>
    <w:rsid w:val="000F7A3C"/>
    <w:rsid w:val="001001CB"/>
    <w:rsid w:val="00100FF8"/>
    <w:rsid w:val="0010346A"/>
    <w:rsid w:val="00110757"/>
    <w:rsid w:val="00114023"/>
    <w:rsid w:val="00114CE4"/>
    <w:rsid w:val="00121DE1"/>
    <w:rsid w:val="00121FB5"/>
    <w:rsid w:val="00122302"/>
    <w:rsid w:val="001232BB"/>
    <w:rsid w:val="00126003"/>
    <w:rsid w:val="00130DE7"/>
    <w:rsid w:val="00135155"/>
    <w:rsid w:val="00143059"/>
    <w:rsid w:val="00146CAE"/>
    <w:rsid w:val="001470E1"/>
    <w:rsid w:val="001518AB"/>
    <w:rsid w:val="00163729"/>
    <w:rsid w:val="00164326"/>
    <w:rsid w:val="00167A24"/>
    <w:rsid w:val="00167EE2"/>
    <w:rsid w:val="001727DE"/>
    <w:rsid w:val="0017379B"/>
    <w:rsid w:val="00176507"/>
    <w:rsid w:val="00180C87"/>
    <w:rsid w:val="00184182"/>
    <w:rsid w:val="00184C7A"/>
    <w:rsid w:val="00185EF2"/>
    <w:rsid w:val="001864FB"/>
    <w:rsid w:val="00187349"/>
    <w:rsid w:val="00190E5F"/>
    <w:rsid w:val="001A175E"/>
    <w:rsid w:val="001A35E8"/>
    <w:rsid w:val="001A48B1"/>
    <w:rsid w:val="001A5EDE"/>
    <w:rsid w:val="001B24FB"/>
    <w:rsid w:val="001B76EB"/>
    <w:rsid w:val="001C20EC"/>
    <w:rsid w:val="001C5E81"/>
    <w:rsid w:val="001D7874"/>
    <w:rsid w:val="001E3E11"/>
    <w:rsid w:val="001E7A91"/>
    <w:rsid w:val="001F04AD"/>
    <w:rsid w:val="0021276E"/>
    <w:rsid w:val="00212C83"/>
    <w:rsid w:val="00240AF1"/>
    <w:rsid w:val="00242FC4"/>
    <w:rsid w:val="00246C5E"/>
    <w:rsid w:val="00246CE3"/>
    <w:rsid w:val="00251ABD"/>
    <w:rsid w:val="0025752F"/>
    <w:rsid w:val="002616B6"/>
    <w:rsid w:val="0026351C"/>
    <w:rsid w:val="00265141"/>
    <w:rsid w:val="002729B4"/>
    <w:rsid w:val="00274920"/>
    <w:rsid w:val="002828E1"/>
    <w:rsid w:val="00294E41"/>
    <w:rsid w:val="002A3E64"/>
    <w:rsid w:val="002A6B45"/>
    <w:rsid w:val="002B0E88"/>
    <w:rsid w:val="002B5DEB"/>
    <w:rsid w:val="002B6234"/>
    <w:rsid w:val="002C6A9E"/>
    <w:rsid w:val="002D16DE"/>
    <w:rsid w:val="002D4743"/>
    <w:rsid w:val="002F3C00"/>
    <w:rsid w:val="002F659D"/>
    <w:rsid w:val="002F66B1"/>
    <w:rsid w:val="00300FB5"/>
    <w:rsid w:val="0030182D"/>
    <w:rsid w:val="0030629E"/>
    <w:rsid w:val="003117F7"/>
    <w:rsid w:val="00321571"/>
    <w:rsid w:val="00321EFE"/>
    <w:rsid w:val="00324D7F"/>
    <w:rsid w:val="00340AD7"/>
    <w:rsid w:val="00345AFE"/>
    <w:rsid w:val="00386540"/>
    <w:rsid w:val="00386CDD"/>
    <w:rsid w:val="003A554F"/>
    <w:rsid w:val="003B6AE1"/>
    <w:rsid w:val="003C0D2E"/>
    <w:rsid w:val="003D09F6"/>
    <w:rsid w:val="003E0E3C"/>
    <w:rsid w:val="003E1C5F"/>
    <w:rsid w:val="003E5F5D"/>
    <w:rsid w:val="003F1150"/>
    <w:rsid w:val="0040196C"/>
    <w:rsid w:val="004354E0"/>
    <w:rsid w:val="00435D36"/>
    <w:rsid w:val="00435E54"/>
    <w:rsid w:val="004465DA"/>
    <w:rsid w:val="00450005"/>
    <w:rsid w:val="004523FA"/>
    <w:rsid w:val="004524F3"/>
    <w:rsid w:val="004564D6"/>
    <w:rsid w:val="00463306"/>
    <w:rsid w:val="00471E32"/>
    <w:rsid w:val="00474404"/>
    <w:rsid w:val="0047481B"/>
    <w:rsid w:val="00481193"/>
    <w:rsid w:val="004968A2"/>
    <w:rsid w:val="004A2D3C"/>
    <w:rsid w:val="004A454F"/>
    <w:rsid w:val="004A65F0"/>
    <w:rsid w:val="004B0F10"/>
    <w:rsid w:val="004B6136"/>
    <w:rsid w:val="004B7B7A"/>
    <w:rsid w:val="004C4579"/>
    <w:rsid w:val="004D269E"/>
    <w:rsid w:val="0050348F"/>
    <w:rsid w:val="005117DF"/>
    <w:rsid w:val="00513B08"/>
    <w:rsid w:val="0051491D"/>
    <w:rsid w:val="00515881"/>
    <w:rsid w:val="005269D8"/>
    <w:rsid w:val="00533694"/>
    <w:rsid w:val="005555E6"/>
    <w:rsid w:val="0057098A"/>
    <w:rsid w:val="00583382"/>
    <w:rsid w:val="005870FD"/>
    <w:rsid w:val="00596AD8"/>
    <w:rsid w:val="005A091E"/>
    <w:rsid w:val="005A099E"/>
    <w:rsid w:val="005A2266"/>
    <w:rsid w:val="005A2DF3"/>
    <w:rsid w:val="005A5A20"/>
    <w:rsid w:val="005B38B9"/>
    <w:rsid w:val="005B3EA7"/>
    <w:rsid w:val="005B5915"/>
    <w:rsid w:val="005B71F1"/>
    <w:rsid w:val="005B7E6F"/>
    <w:rsid w:val="005D1B45"/>
    <w:rsid w:val="005D1F6C"/>
    <w:rsid w:val="005D33FF"/>
    <w:rsid w:val="005D6B85"/>
    <w:rsid w:val="005E1E88"/>
    <w:rsid w:val="005E57EB"/>
    <w:rsid w:val="005F59A8"/>
    <w:rsid w:val="006014D1"/>
    <w:rsid w:val="006065E3"/>
    <w:rsid w:val="0061367A"/>
    <w:rsid w:val="00613DE1"/>
    <w:rsid w:val="00620E2A"/>
    <w:rsid w:val="0062370F"/>
    <w:rsid w:val="006259D1"/>
    <w:rsid w:val="006260AD"/>
    <w:rsid w:val="00630A6C"/>
    <w:rsid w:val="00630E8C"/>
    <w:rsid w:val="006367E2"/>
    <w:rsid w:val="00670E34"/>
    <w:rsid w:val="00673B38"/>
    <w:rsid w:val="0067679A"/>
    <w:rsid w:val="006837A7"/>
    <w:rsid w:val="00690276"/>
    <w:rsid w:val="00696232"/>
    <w:rsid w:val="006A2448"/>
    <w:rsid w:val="006A5E95"/>
    <w:rsid w:val="006A761F"/>
    <w:rsid w:val="006C015A"/>
    <w:rsid w:val="006C6675"/>
    <w:rsid w:val="006D0989"/>
    <w:rsid w:val="006D0EEF"/>
    <w:rsid w:val="006D1F47"/>
    <w:rsid w:val="006E411B"/>
    <w:rsid w:val="006F4AC8"/>
    <w:rsid w:val="006F5794"/>
    <w:rsid w:val="00716800"/>
    <w:rsid w:val="00727636"/>
    <w:rsid w:val="00727740"/>
    <w:rsid w:val="007310B6"/>
    <w:rsid w:val="00731D39"/>
    <w:rsid w:val="00733198"/>
    <w:rsid w:val="00740E7F"/>
    <w:rsid w:val="00744F49"/>
    <w:rsid w:val="00746421"/>
    <w:rsid w:val="007575A6"/>
    <w:rsid w:val="007618C2"/>
    <w:rsid w:val="00762DD0"/>
    <w:rsid w:val="00762FFA"/>
    <w:rsid w:val="00770FFB"/>
    <w:rsid w:val="00771439"/>
    <w:rsid w:val="00781FD8"/>
    <w:rsid w:val="00784D9E"/>
    <w:rsid w:val="007879D0"/>
    <w:rsid w:val="007909DF"/>
    <w:rsid w:val="00793271"/>
    <w:rsid w:val="0079350C"/>
    <w:rsid w:val="0079480E"/>
    <w:rsid w:val="00794BAF"/>
    <w:rsid w:val="007A14F0"/>
    <w:rsid w:val="007A4297"/>
    <w:rsid w:val="007A68D1"/>
    <w:rsid w:val="007B23B3"/>
    <w:rsid w:val="007B5513"/>
    <w:rsid w:val="007B68D3"/>
    <w:rsid w:val="007C35EB"/>
    <w:rsid w:val="007C44CD"/>
    <w:rsid w:val="007D0802"/>
    <w:rsid w:val="007D68B1"/>
    <w:rsid w:val="007E2EE6"/>
    <w:rsid w:val="007E565E"/>
    <w:rsid w:val="007E68EE"/>
    <w:rsid w:val="007E6FF9"/>
    <w:rsid w:val="007F1056"/>
    <w:rsid w:val="007F3633"/>
    <w:rsid w:val="007F699F"/>
    <w:rsid w:val="00803121"/>
    <w:rsid w:val="008056B9"/>
    <w:rsid w:val="0080634B"/>
    <w:rsid w:val="00824FBB"/>
    <w:rsid w:val="00827CA5"/>
    <w:rsid w:val="00843914"/>
    <w:rsid w:val="00844765"/>
    <w:rsid w:val="00846999"/>
    <w:rsid w:val="0084702B"/>
    <w:rsid w:val="00851DA6"/>
    <w:rsid w:val="008548BE"/>
    <w:rsid w:val="00866FD0"/>
    <w:rsid w:val="0088178F"/>
    <w:rsid w:val="008826FF"/>
    <w:rsid w:val="00890F27"/>
    <w:rsid w:val="00892947"/>
    <w:rsid w:val="00892A48"/>
    <w:rsid w:val="00894644"/>
    <w:rsid w:val="008A0BDA"/>
    <w:rsid w:val="008A1248"/>
    <w:rsid w:val="008B5DE3"/>
    <w:rsid w:val="008B78ED"/>
    <w:rsid w:val="008D1071"/>
    <w:rsid w:val="008E3E30"/>
    <w:rsid w:val="008E55C6"/>
    <w:rsid w:val="008F16CD"/>
    <w:rsid w:val="00904963"/>
    <w:rsid w:val="00905A61"/>
    <w:rsid w:val="00905E22"/>
    <w:rsid w:val="00905E32"/>
    <w:rsid w:val="0091563B"/>
    <w:rsid w:val="00917A2D"/>
    <w:rsid w:val="00920370"/>
    <w:rsid w:val="00932C23"/>
    <w:rsid w:val="009416EF"/>
    <w:rsid w:val="0094205C"/>
    <w:rsid w:val="00944F62"/>
    <w:rsid w:val="009533EF"/>
    <w:rsid w:val="00953D3D"/>
    <w:rsid w:val="00961D5D"/>
    <w:rsid w:val="00963A6D"/>
    <w:rsid w:val="00965311"/>
    <w:rsid w:val="009762D7"/>
    <w:rsid w:val="009826F8"/>
    <w:rsid w:val="00983566"/>
    <w:rsid w:val="00985AB8"/>
    <w:rsid w:val="00987EC5"/>
    <w:rsid w:val="009901B9"/>
    <w:rsid w:val="00993CEC"/>
    <w:rsid w:val="009942FA"/>
    <w:rsid w:val="00997263"/>
    <w:rsid w:val="009B6F87"/>
    <w:rsid w:val="009B773E"/>
    <w:rsid w:val="009C2D19"/>
    <w:rsid w:val="009D01AB"/>
    <w:rsid w:val="009D1D4A"/>
    <w:rsid w:val="009D332F"/>
    <w:rsid w:val="009E3AF5"/>
    <w:rsid w:val="009F3268"/>
    <w:rsid w:val="009F542B"/>
    <w:rsid w:val="00A00871"/>
    <w:rsid w:val="00A06244"/>
    <w:rsid w:val="00A06EF9"/>
    <w:rsid w:val="00A217CB"/>
    <w:rsid w:val="00A26DD9"/>
    <w:rsid w:val="00A27598"/>
    <w:rsid w:val="00A30607"/>
    <w:rsid w:val="00A30FBA"/>
    <w:rsid w:val="00A35B26"/>
    <w:rsid w:val="00A37766"/>
    <w:rsid w:val="00A4163A"/>
    <w:rsid w:val="00A5375C"/>
    <w:rsid w:val="00A55A93"/>
    <w:rsid w:val="00A571A4"/>
    <w:rsid w:val="00A63E87"/>
    <w:rsid w:val="00A67412"/>
    <w:rsid w:val="00A74219"/>
    <w:rsid w:val="00A8286C"/>
    <w:rsid w:val="00A909CE"/>
    <w:rsid w:val="00A93657"/>
    <w:rsid w:val="00AA1BBF"/>
    <w:rsid w:val="00AA27DC"/>
    <w:rsid w:val="00AA7BEB"/>
    <w:rsid w:val="00AC1B2E"/>
    <w:rsid w:val="00AD0503"/>
    <w:rsid w:val="00AD605A"/>
    <w:rsid w:val="00AE02FE"/>
    <w:rsid w:val="00AE67FF"/>
    <w:rsid w:val="00AE77E5"/>
    <w:rsid w:val="00AF1231"/>
    <w:rsid w:val="00AF5DF1"/>
    <w:rsid w:val="00AF6DFF"/>
    <w:rsid w:val="00AF7450"/>
    <w:rsid w:val="00B019DA"/>
    <w:rsid w:val="00B10CB0"/>
    <w:rsid w:val="00B17139"/>
    <w:rsid w:val="00B238DD"/>
    <w:rsid w:val="00B3490E"/>
    <w:rsid w:val="00B35737"/>
    <w:rsid w:val="00B369B5"/>
    <w:rsid w:val="00B36E17"/>
    <w:rsid w:val="00B457FA"/>
    <w:rsid w:val="00B45DA5"/>
    <w:rsid w:val="00B469CB"/>
    <w:rsid w:val="00B512A4"/>
    <w:rsid w:val="00B5630E"/>
    <w:rsid w:val="00B56C5A"/>
    <w:rsid w:val="00B6402C"/>
    <w:rsid w:val="00B7182D"/>
    <w:rsid w:val="00B71BC3"/>
    <w:rsid w:val="00B728CE"/>
    <w:rsid w:val="00B72B7F"/>
    <w:rsid w:val="00B82AFE"/>
    <w:rsid w:val="00B87248"/>
    <w:rsid w:val="00B87526"/>
    <w:rsid w:val="00B963B5"/>
    <w:rsid w:val="00BA0C57"/>
    <w:rsid w:val="00BA72B9"/>
    <w:rsid w:val="00BB4E1E"/>
    <w:rsid w:val="00BB60D7"/>
    <w:rsid w:val="00BD1061"/>
    <w:rsid w:val="00BD31CA"/>
    <w:rsid w:val="00BE7794"/>
    <w:rsid w:val="00BF1CA1"/>
    <w:rsid w:val="00BF2B9F"/>
    <w:rsid w:val="00C057E2"/>
    <w:rsid w:val="00C143F2"/>
    <w:rsid w:val="00C15AAE"/>
    <w:rsid w:val="00C2395E"/>
    <w:rsid w:val="00C2796C"/>
    <w:rsid w:val="00C31050"/>
    <w:rsid w:val="00C3254D"/>
    <w:rsid w:val="00C41225"/>
    <w:rsid w:val="00C433B5"/>
    <w:rsid w:val="00C52360"/>
    <w:rsid w:val="00C55F32"/>
    <w:rsid w:val="00C56AAC"/>
    <w:rsid w:val="00C63B0D"/>
    <w:rsid w:val="00C74E28"/>
    <w:rsid w:val="00C76420"/>
    <w:rsid w:val="00C9244D"/>
    <w:rsid w:val="00C97FA3"/>
    <w:rsid w:val="00CA31D4"/>
    <w:rsid w:val="00CB0955"/>
    <w:rsid w:val="00CB78C7"/>
    <w:rsid w:val="00CB7E17"/>
    <w:rsid w:val="00CC3EEA"/>
    <w:rsid w:val="00CD14DE"/>
    <w:rsid w:val="00CD444B"/>
    <w:rsid w:val="00CD5990"/>
    <w:rsid w:val="00CE2DD5"/>
    <w:rsid w:val="00CE4BEA"/>
    <w:rsid w:val="00CE5532"/>
    <w:rsid w:val="00CF0D2F"/>
    <w:rsid w:val="00CF5D1D"/>
    <w:rsid w:val="00CF622B"/>
    <w:rsid w:val="00CF7969"/>
    <w:rsid w:val="00D004BD"/>
    <w:rsid w:val="00D00CAC"/>
    <w:rsid w:val="00D01BC4"/>
    <w:rsid w:val="00D17D2D"/>
    <w:rsid w:val="00D23A33"/>
    <w:rsid w:val="00D27225"/>
    <w:rsid w:val="00D27B7C"/>
    <w:rsid w:val="00D3664B"/>
    <w:rsid w:val="00D409DA"/>
    <w:rsid w:val="00D44DBC"/>
    <w:rsid w:val="00D560DF"/>
    <w:rsid w:val="00D602F7"/>
    <w:rsid w:val="00D63ACB"/>
    <w:rsid w:val="00D64542"/>
    <w:rsid w:val="00D655A8"/>
    <w:rsid w:val="00D67E57"/>
    <w:rsid w:val="00D71952"/>
    <w:rsid w:val="00D73C01"/>
    <w:rsid w:val="00D758AA"/>
    <w:rsid w:val="00D83022"/>
    <w:rsid w:val="00D85FBB"/>
    <w:rsid w:val="00D87FDE"/>
    <w:rsid w:val="00D939DB"/>
    <w:rsid w:val="00D93DD6"/>
    <w:rsid w:val="00DA49DE"/>
    <w:rsid w:val="00DB08B1"/>
    <w:rsid w:val="00DB16C3"/>
    <w:rsid w:val="00DB2DB1"/>
    <w:rsid w:val="00DB4591"/>
    <w:rsid w:val="00DB5706"/>
    <w:rsid w:val="00DB6E87"/>
    <w:rsid w:val="00DB7DA1"/>
    <w:rsid w:val="00DC4243"/>
    <w:rsid w:val="00DC629B"/>
    <w:rsid w:val="00DF5383"/>
    <w:rsid w:val="00DF65AE"/>
    <w:rsid w:val="00E03ED0"/>
    <w:rsid w:val="00E04F82"/>
    <w:rsid w:val="00E10734"/>
    <w:rsid w:val="00E1092D"/>
    <w:rsid w:val="00E121D1"/>
    <w:rsid w:val="00E12FE8"/>
    <w:rsid w:val="00E20BF2"/>
    <w:rsid w:val="00E2567F"/>
    <w:rsid w:val="00E33E8F"/>
    <w:rsid w:val="00E35123"/>
    <w:rsid w:val="00E3607B"/>
    <w:rsid w:val="00E400F2"/>
    <w:rsid w:val="00E4285E"/>
    <w:rsid w:val="00E47E1D"/>
    <w:rsid w:val="00E509A2"/>
    <w:rsid w:val="00E50F8F"/>
    <w:rsid w:val="00E53EB1"/>
    <w:rsid w:val="00E63F4A"/>
    <w:rsid w:val="00E64AAD"/>
    <w:rsid w:val="00E66801"/>
    <w:rsid w:val="00E73A6C"/>
    <w:rsid w:val="00E74EE0"/>
    <w:rsid w:val="00E76AF3"/>
    <w:rsid w:val="00E96A98"/>
    <w:rsid w:val="00EA382A"/>
    <w:rsid w:val="00EB043C"/>
    <w:rsid w:val="00EB2652"/>
    <w:rsid w:val="00EB2737"/>
    <w:rsid w:val="00EB5BBC"/>
    <w:rsid w:val="00EB63FF"/>
    <w:rsid w:val="00EC21AB"/>
    <w:rsid w:val="00EC31C6"/>
    <w:rsid w:val="00EC4ACD"/>
    <w:rsid w:val="00EC4CE7"/>
    <w:rsid w:val="00EC5F8C"/>
    <w:rsid w:val="00ED15A6"/>
    <w:rsid w:val="00EE0B06"/>
    <w:rsid w:val="00EE74FE"/>
    <w:rsid w:val="00F15BF8"/>
    <w:rsid w:val="00F26CAA"/>
    <w:rsid w:val="00F300AA"/>
    <w:rsid w:val="00F31D4F"/>
    <w:rsid w:val="00F34B02"/>
    <w:rsid w:val="00F60972"/>
    <w:rsid w:val="00F61CE0"/>
    <w:rsid w:val="00F64B8C"/>
    <w:rsid w:val="00F65B98"/>
    <w:rsid w:val="00F66022"/>
    <w:rsid w:val="00F7358E"/>
    <w:rsid w:val="00F74659"/>
    <w:rsid w:val="00F7759B"/>
    <w:rsid w:val="00F82AFE"/>
    <w:rsid w:val="00F87A8E"/>
    <w:rsid w:val="00F97E14"/>
    <w:rsid w:val="00FA26AC"/>
    <w:rsid w:val="00FA3E6E"/>
    <w:rsid w:val="00FA4C80"/>
    <w:rsid w:val="00FA5647"/>
    <w:rsid w:val="00FB1747"/>
    <w:rsid w:val="00FD29C8"/>
    <w:rsid w:val="00FD4F9F"/>
    <w:rsid w:val="00FE2F72"/>
    <w:rsid w:val="00FE5413"/>
    <w:rsid w:val="00FE7018"/>
    <w:rsid w:val="00FE7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0" w:qFormat="1"/>
    <w:lsdException w:name="table of figures" w:uiPriority="0"/>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Table Classic 1"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Normal">
    <w:name w:val="Normal"/>
    <w:rsid w:val="0079480E"/>
    <w:pPr>
      <w:suppressAutoHyphens/>
    </w:pPr>
    <w:rPr>
      <w:rFonts w:ascii="Times New Roman" w:eastAsia="Times New Roman" w:hAnsi="Times New Roman"/>
      <w:spacing w:val="-3"/>
      <w:sz w:val="24"/>
    </w:rPr>
  </w:style>
  <w:style w:type="paragraph" w:styleId="Heading1">
    <w:name w:val="heading 1"/>
    <w:aliases w:val="Heading 1.I,Capítulos,title 1,Document Header1,ClauseGroup_Title,ICSA 1"/>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Sub-capítulos Car Car,title 2,Title Header2,Clause_No&amp;Name,ICSA 2,Heading 2.A"/>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Section Header3,ClauseSub_No&amp;Name,ICSA 3,Heading 3.1"/>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Sub-Clause Sub-paragraph,ClauseSubSub_No&amp;Name,Sub-Clause Sub-paragraph,ICSA 4"/>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6065E3"/>
    <w:pPr>
      <w:keepNext/>
      <w:numPr>
        <w:ilvl w:val="4"/>
        <w:numId w:val="12"/>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6065E3"/>
    <w:pPr>
      <w:keepNext/>
      <w:numPr>
        <w:ilvl w:val="5"/>
        <w:numId w:val="12"/>
      </w:numPr>
      <w:jc w:val="center"/>
      <w:outlineLvl w:val="5"/>
    </w:pPr>
    <w:rPr>
      <w:b/>
      <w:bCs/>
      <w:sz w:val="20"/>
    </w:rPr>
  </w:style>
  <w:style w:type="paragraph" w:styleId="Heading7">
    <w:name w:val="heading 7"/>
    <w:aliases w:val="No usar-tit7,Tablas"/>
    <w:basedOn w:val="Normal"/>
    <w:next w:val="Normal"/>
    <w:uiPriority w:val="9"/>
    <w:qFormat/>
    <w:rsid w:val="006065E3"/>
    <w:pPr>
      <w:numPr>
        <w:ilvl w:val="6"/>
        <w:numId w:val="12"/>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6065E3"/>
    <w:pPr>
      <w:numPr>
        <w:ilvl w:val="7"/>
        <w:numId w:val="12"/>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6065E3"/>
    <w:pPr>
      <w:numPr>
        <w:ilvl w:val="8"/>
        <w:numId w:val="12"/>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rsid w:val="00EC31C6"/>
    <w:rPr>
      <w:rFonts w:ascii="Tahoma" w:hAnsi="Tahoma"/>
      <w:spacing w:val="0"/>
      <w:sz w:val="16"/>
      <w:szCs w:val="16"/>
    </w:rPr>
  </w:style>
  <w:style w:type="character" w:customStyle="1" w:styleId="BalloonTextChar">
    <w:name w:val="Balloon Text Char"/>
    <w:rsid w:val="00EC31C6"/>
    <w:rPr>
      <w:rFonts w:ascii="Tahoma" w:eastAsia="Times New Roman" w:hAnsi="Tahoma" w:cs="Tahoma"/>
      <w:sz w:val="16"/>
      <w:szCs w:val="16"/>
    </w:rPr>
  </w:style>
  <w:style w:type="paragraph" w:styleId="FootnoteText">
    <w:name w:val="footnote text"/>
    <w:aliases w:val="fn,foottextfra,footnote,F,FOOTNOTES,single space,footnote text, Car,Car,Footnote Text Char Char,ft,Texto nota piepddes Car Car,Texto nota piepddes Car,Texto nota piepddes Car Car Car Car,Texto nota piepddes Car Car Car Car Car Car Car"/>
    <w:basedOn w:val="Normal"/>
    <w:qFormat/>
    <w:rsid w:val="00EC31C6"/>
    <w:pPr>
      <w:keepNext/>
      <w:keepLines/>
      <w:suppressAutoHyphens w:val="0"/>
      <w:spacing w:after="120"/>
      <w:ind w:left="288" w:hanging="288"/>
      <w:jc w:val="both"/>
    </w:pPr>
    <w:rPr>
      <w:sz w:val="20"/>
    </w:rPr>
  </w:style>
  <w:style w:type="character" w:customStyle="1" w:styleId="FootnoteTextChar">
    <w:name w:val="Footnote Text Char"/>
    <w:aliases w:val="fn Char,foottextfra Char,footnote Char,F Char,FOOTNOTES Char,single space Char,footnote text Char, Car Char,Car Char,Footnote Text Char Char Char,ft Char,Texto nota piepddes Car Car Char,Texto nota piepddes Car Char"/>
    <w:rsid w:val="00EC31C6"/>
    <w:rPr>
      <w:rFonts w:ascii="Times New Roman" w:eastAsia="Times New Roman" w:hAnsi="Times New Roman"/>
      <w:spacing w:val="-3"/>
    </w:rPr>
  </w:style>
  <w:style w:type="character" w:styleId="FootnoteReference">
    <w:name w:val="footnote reference"/>
    <w:aliases w:val="pie pddes,FC,referencia nota al pie,Ref. de nota al pie.,Referência a notas de rodapé"/>
    <w:basedOn w:val="DefaultParagraphFont"/>
    <w:rsid w:val="00EC31C6"/>
    <w:rPr>
      <w:rFonts w:ascii="Times New Roman" w:hAnsi="Times New Roman"/>
      <w:position w:val="0"/>
      <w:sz w:val="20"/>
      <w:vertAlign w:val="superscript"/>
    </w:rPr>
  </w:style>
  <w:style w:type="paragraph" w:styleId="Header">
    <w:name w:val="header"/>
    <w:basedOn w:val="Normal"/>
    <w:rsid w:val="00EC31C6"/>
    <w:pPr>
      <w:tabs>
        <w:tab w:val="center" w:pos="4320"/>
        <w:tab w:val="right" w:pos="8640"/>
      </w:tabs>
    </w:pPr>
    <w:rPr>
      <w:sz w:val="20"/>
    </w:rPr>
  </w:style>
  <w:style w:type="character" w:customStyle="1" w:styleId="HeaderChar">
    <w:name w:val="Header Char"/>
    <w:basedOn w:val="DefaultParagraphFont"/>
    <w:rsid w:val="00EC31C6"/>
    <w:rPr>
      <w:rFonts w:ascii="Times New Roman" w:eastAsia="Times New Roman" w:hAnsi="Times New Roman"/>
      <w:spacing w:val="-3"/>
    </w:rPr>
  </w:style>
  <w:style w:type="paragraph" w:styleId="Footer">
    <w:name w:val="footer"/>
    <w:basedOn w:val="Normal"/>
    <w:link w:val="FooterChar1"/>
    <w:uiPriority w:val="99"/>
    <w:rsid w:val="00EC31C6"/>
    <w:pPr>
      <w:tabs>
        <w:tab w:val="center" w:pos="4320"/>
        <w:tab w:val="right" w:pos="8640"/>
      </w:tabs>
    </w:pPr>
    <w:rPr>
      <w:sz w:val="20"/>
    </w:rPr>
  </w:style>
  <w:style w:type="character" w:customStyle="1" w:styleId="FooterChar">
    <w:name w:val="Footer Char"/>
    <w:basedOn w:val="DefaultParagraphFont"/>
    <w:uiPriority w:val="99"/>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uiPriority w:val="99"/>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uiPriority w:val="99"/>
    <w:rsid w:val="00EC31C6"/>
    <w:rPr>
      <w:rFonts w:ascii="Arial" w:eastAsia="Times New Roman" w:hAnsi="Arial" w:cs="Arial"/>
      <w:vanish/>
      <w:sz w:val="16"/>
      <w:szCs w:val="16"/>
    </w:rPr>
  </w:style>
  <w:style w:type="paragraph" w:styleId="z-BottomofForm">
    <w:name w:val="HTML Bottom of Form"/>
    <w:basedOn w:val="Normal"/>
    <w:next w:val="Normal"/>
    <w:uiPriority w:val="99"/>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uiPriority w:val="99"/>
    <w:rsid w:val="00EC31C6"/>
    <w:rPr>
      <w:rFonts w:ascii="Arial" w:eastAsia="Times New Roman" w:hAnsi="Arial"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customStyle="1" w:styleId="CommentTextChar">
    <w:name w:val="Comment Text Char"/>
    <w:basedOn w:val="DefaultParagraphFont"/>
    <w:uiPriority w:val="99"/>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rsid w:val="006065E3"/>
    <w:pPr>
      <w:keepNext/>
      <w:numPr>
        <w:numId w:val="11"/>
      </w:numPr>
      <w:tabs>
        <w:tab w:val="num" w:pos="648"/>
        <w:tab w:val="left" w:pos="1440"/>
      </w:tabs>
      <w:suppressAutoHyphens w:val="0"/>
      <w:spacing w:before="240" w:after="240"/>
      <w:ind w:left="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6065E3"/>
    <w:pPr>
      <w:keepNext/>
      <w:numPr>
        <w:numId w:val="12"/>
      </w:numPr>
      <w:tabs>
        <w:tab w:val="left" w:pos="0"/>
        <w:tab w:val="left" w:pos="86"/>
      </w:tabs>
      <w:suppressAutoHyphens w:val="0"/>
      <w:spacing w:before="120" w:after="1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6065E3"/>
    <w:pPr>
      <w:keepNext/>
      <w:numPr>
        <w:ilvl w:val="1"/>
        <w:numId w:val="12"/>
      </w:numPr>
      <w:tabs>
        <w:tab w:val="clear" w:pos="5400"/>
        <w:tab w:val="num" w:pos="1296"/>
      </w:tabs>
      <w:suppressAutoHyphens w:val="0"/>
      <w:spacing w:before="120" w:after="120"/>
      <w:ind w:left="129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6065E3"/>
    <w:pPr>
      <w:numPr>
        <w:ilvl w:val="2"/>
      </w:numPr>
      <w:tabs>
        <w:tab w:val="clear" w:pos="5976"/>
        <w:tab w:val="num"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6065E3"/>
    <w:pPr>
      <w:numPr>
        <w:ilvl w:val="3"/>
      </w:numPr>
      <w:tabs>
        <w:tab w:val="clear" w:pos="6480"/>
        <w:tab w:val="num" w:pos="2376"/>
      </w:tabs>
      <w:ind w:left="2376"/>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rsid w:val="006065E3"/>
    <w:pPr>
      <w:numPr>
        <w:ilvl w:val="1"/>
        <w:numId w:val="11"/>
      </w:numPr>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6065E3"/>
    <w:pPr>
      <w:numPr>
        <w:ilvl w:val="2"/>
        <w:numId w:val="11"/>
      </w:numPr>
      <w:tabs>
        <w:tab w:val="num" w:pos="1152"/>
      </w:tabs>
      <w:spacing w:before="120"/>
      <w:ind w:left="115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6065E3"/>
    <w:pPr>
      <w:numPr>
        <w:ilvl w:val="3"/>
      </w:numPr>
      <w:tabs>
        <w:tab w:val="left" w:pos="0"/>
        <w:tab w:val="num" w:pos="1296"/>
        <w:tab w:val="num" w:pos="4194"/>
      </w:tabs>
      <w:ind w:left="1296"/>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basedOn w:val="Normal"/>
    <w:uiPriority w:val="99"/>
    <w:rsid w:val="006065E3"/>
    <w:pPr>
      <w:keepLines/>
      <w:framePr w:wrap="around" w:vAnchor="text" w:hAnchor="text" w:y="1"/>
      <w:suppressAutoHyphens w:val="0"/>
      <w:spacing w:before="20" w:after="20"/>
    </w:pPr>
    <w:rPr>
      <w:sz w:val="20"/>
    </w:rPr>
  </w:style>
  <w:style w:type="character" w:customStyle="1" w:styleId="RegtableChar">
    <w:name w:val="Regtable Char"/>
    <w:uiPriority w:val="99"/>
    <w:rsid w:val="00EC31C6"/>
    <w:rPr>
      <w:rFonts w:ascii="Times New Roman" w:eastAsia="Times New Roman" w:hAnsi="Times New Roman"/>
      <w:lang w:val="en-US" w:eastAsia="en-US" w:bidi="ar-SA"/>
    </w:rPr>
  </w:style>
  <w:style w:type="paragraph" w:customStyle="1" w:styleId="TableTitle">
    <w:name w:val="TableTitle"/>
    <w:basedOn w:val="Normal"/>
    <w:rsid w:val="006065E3"/>
    <w:pPr>
      <w:keepNext/>
      <w:framePr w:wrap="around" w:vAnchor="text" w:hAnchor="text" w:y="1"/>
      <w:suppressAutoHyphens w:val="0"/>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aliases w:val="Sub-capítulos Car Car Char,Sub-capítulos Car Char,title 2 Char,Title Header2 Char,Clause_No&amp;Name Char,ICSA 2 Char,Heading 2.A Char"/>
    <w:rsid w:val="00EC31C6"/>
    <w:rPr>
      <w:rFonts w:ascii="Times New Roman Bold" w:eastAsia="Times New Roman" w:hAnsi="Times New Roman Bold"/>
      <w:b/>
      <w:sz w:val="24"/>
      <w:lang w:bidi="ar-SA"/>
    </w:rPr>
  </w:style>
  <w:style w:type="character" w:customStyle="1" w:styleId="Heading3Char">
    <w:name w:val="Heading 3 Char"/>
    <w:aliases w:val="Seccion Char,Section Header3 Char,ClauseSub_No&amp;Name Char,ICSA 3 Char,Heading 3.1 Char"/>
    <w:rsid w:val="00EC31C6"/>
    <w:rPr>
      <w:rFonts w:ascii="Times New Roman Bold" w:eastAsia="Times New Roman" w:hAnsi="Times New Roman Bold"/>
      <w:b/>
      <w:sz w:val="24"/>
      <w:lang w:bidi="ar-SA"/>
    </w:rPr>
  </w:style>
  <w:style w:type="character" w:customStyle="1" w:styleId="Heading4Char">
    <w:name w:val="Heading 4 Char"/>
    <w:aliases w:val=" Sub-Clause Sub-paragraph Char,ClauseSubSub_No&amp;Name Char,Sub-Clause Sub-paragraph Char,ICSA 4 Char,Heading 4.a Char"/>
    <w:rsid w:val="00EC31C6"/>
    <w:rPr>
      <w:rFonts w:ascii="Times New Roman Bold" w:eastAsia="Times New Roman" w:hAnsi="Times New Roman Bold"/>
      <w:b/>
      <w:sz w:val="24"/>
    </w:rPr>
  </w:style>
  <w:style w:type="character" w:customStyle="1" w:styleId="Heading5Char">
    <w:name w:val="Heading 5 Char"/>
    <w:aliases w:val="No usar-tit5 Char,Heading 5.(i) Char"/>
    <w:rsid w:val="00EC31C6"/>
    <w:rPr>
      <w:rFonts w:ascii="Times New Roman Bold" w:eastAsia="Times New Roman" w:hAnsi="Times New Roman Bold"/>
      <w:b/>
      <w:sz w:val="24"/>
    </w:rPr>
  </w:style>
  <w:style w:type="character" w:customStyle="1" w:styleId="Heading6Char">
    <w:name w:val="Heading 6 Char"/>
    <w:aliases w:val="No usar-tit6 Char"/>
    <w:rsid w:val="00EC31C6"/>
    <w:rPr>
      <w:rFonts w:ascii="Times New Roman" w:eastAsia="Times New Roman" w:hAnsi="Times New Roman"/>
      <w:b/>
      <w:bCs/>
      <w:spacing w:val="-3"/>
    </w:rPr>
  </w:style>
  <w:style w:type="character" w:customStyle="1" w:styleId="Heading7Char">
    <w:name w:val="Heading 7 Char"/>
    <w:aliases w:val="No usar-tit7 Char,Tablas Char"/>
    <w:uiPriority w:val="9"/>
    <w:rsid w:val="00EC31C6"/>
    <w:rPr>
      <w:rFonts w:eastAsia="Times New Roman"/>
      <w:sz w:val="24"/>
      <w:szCs w:val="24"/>
    </w:rPr>
  </w:style>
  <w:style w:type="character" w:customStyle="1" w:styleId="Heading8Char">
    <w:name w:val="Heading 8 Char"/>
    <w:aliases w:val="No usar-tit8 Char"/>
    <w:rsid w:val="00EC31C6"/>
    <w:rPr>
      <w:rFonts w:eastAsia="Times New Roman"/>
      <w:i/>
      <w:iCs/>
      <w:sz w:val="24"/>
      <w:szCs w:val="24"/>
    </w:rPr>
  </w:style>
  <w:style w:type="character" w:customStyle="1" w:styleId="Heading9Char">
    <w:name w:val="Heading 9 Char"/>
    <w:aliases w:val="No usar-tit9 Char"/>
    <w:rsid w:val="00EC31C6"/>
    <w:rPr>
      <w:rFonts w:ascii="Cambria" w:eastAsia="Times New Roman" w:hAnsi="Cambria"/>
      <w:sz w:val="22"/>
      <w:szCs w:val="22"/>
    </w:rPr>
  </w:style>
  <w:style w:type="paragraph" w:styleId="BodyTextIndent">
    <w:name w:val="Body Text Indent"/>
    <w:basedOn w:val="Normal"/>
    <w:rsid w:val="00EC31C6"/>
    <w:pPr>
      <w:suppressAutoHyphens w:val="0"/>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uppressAutoHyphens w:val="0"/>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aliases w:val="Capítulos Char,title 1 Char,Document Header1 Char,ClauseGroup_Title Char,ICSA 1 Char,Heading 1.I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aliases w:val="Legenda Char,Legenda Char Char Char Char,Legenda Char Char Char Char Char Char Char,Legenda Gar"/>
    <w:basedOn w:val="Normal"/>
    <w:next w:val="Normal"/>
    <w:qFormat/>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892947"/>
    <w:pPr>
      <w:tabs>
        <w:tab w:val="left" w:pos="634"/>
        <w:tab w:val="right" w:leader="dot" w:pos="8630"/>
        <w:tab w:val="right" w:leader="dot" w:pos="8741"/>
      </w:tabs>
      <w:suppressAutoHyphens w:val="0"/>
      <w:spacing w:before="240" w:after="240"/>
      <w:jc w:val="center"/>
    </w:pPr>
    <w:rPr>
      <w:b/>
      <w:smallCaps/>
      <w:sz w:val="28"/>
      <w:szCs w:val="28"/>
      <w:lang w:val="es-ES_tradnl"/>
    </w:rPr>
  </w:style>
  <w:style w:type="paragraph" w:styleId="TOC2">
    <w:name w:val="toc 2"/>
    <w:basedOn w:val="Normal"/>
    <w:next w:val="Normal"/>
    <w:autoRedefine/>
    <w:uiPriority w:val="39"/>
    <w:rsid w:val="00892947"/>
    <w:pPr>
      <w:tabs>
        <w:tab w:val="right" w:leader="dot" w:pos="8630"/>
        <w:tab w:val="right" w:leader="dot" w:pos="8741"/>
      </w:tabs>
      <w:suppressAutoHyphens w:val="0"/>
      <w:ind w:left="540" w:hanging="450"/>
    </w:pPr>
  </w:style>
  <w:style w:type="paragraph" w:styleId="TOC3">
    <w:name w:val="toc 3"/>
    <w:basedOn w:val="Normal"/>
    <w:next w:val="Normal"/>
    <w:autoRedefine/>
    <w:rsid w:val="00EC31C6"/>
    <w:pPr>
      <w:tabs>
        <w:tab w:val="left" w:pos="1728"/>
        <w:tab w:val="right" w:leader="dot" w:pos="8741"/>
      </w:tabs>
      <w:suppressAutoHyphens w:val="0"/>
      <w:ind w:left="1714" w:hanging="562"/>
    </w:pPr>
  </w:style>
  <w:style w:type="paragraph" w:styleId="ListParagraph">
    <w:name w:val="List Paragraph"/>
    <w:basedOn w:val="Normal"/>
    <w:link w:val="ListParagraphChar"/>
    <w:uiPriority w:val="34"/>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uiPriority w:val="39"/>
    <w:qFormat/>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table" w:styleId="TableGrid">
    <w:name w:val="Table Grid"/>
    <w:basedOn w:val="TableNormal"/>
    <w:uiPriority w:val="59"/>
    <w:rsid w:val="00606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25752F"/>
    <w:pPr>
      <w:suppressAutoHyphens w:val="0"/>
      <w:autoSpaceDN/>
      <w:ind w:left="720" w:hanging="720"/>
      <w:textAlignment w:val="auto"/>
    </w:pPr>
    <w:rPr>
      <w:rFonts w:ascii="CG Times" w:hAnsi="CG Times"/>
      <w:spacing w:val="0"/>
      <w:lang w:val="es-ES_tradnl" w:eastAsia="es-ES"/>
    </w:rPr>
  </w:style>
  <w:style w:type="paragraph" w:styleId="ListBullet2">
    <w:name w:val="List Bullet 2"/>
    <w:basedOn w:val="Normal"/>
    <w:rsid w:val="0025752F"/>
    <w:pPr>
      <w:numPr>
        <w:numId w:val="2"/>
      </w:numPr>
      <w:suppressAutoHyphens w:val="0"/>
      <w:autoSpaceDN/>
      <w:textAlignment w:val="auto"/>
    </w:pPr>
    <w:rPr>
      <w:rFonts w:ascii="CG Times" w:hAnsi="CG Times"/>
      <w:spacing w:val="0"/>
      <w:lang w:val="es-ES_tradnl" w:eastAsia="es-ES"/>
    </w:rPr>
  </w:style>
  <w:style w:type="paragraph" w:styleId="ListBullet3">
    <w:name w:val="List Bullet 3"/>
    <w:basedOn w:val="Normal"/>
    <w:rsid w:val="0025752F"/>
    <w:pPr>
      <w:suppressAutoHyphens w:val="0"/>
      <w:autoSpaceDN/>
      <w:ind w:left="1296" w:hanging="576"/>
      <w:textAlignment w:val="auto"/>
    </w:pPr>
    <w:rPr>
      <w:rFonts w:ascii="CG Times" w:hAnsi="CG Times"/>
      <w:spacing w:val="0"/>
      <w:lang w:val="es-ES_tradnl" w:eastAsia="es-ES"/>
    </w:rPr>
  </w:style>
  <w:style w:type="paragraph" w:customStyle="1" w:styleId="xl57">
    <w:name w:val="xl57"/>
    <w:basedOn w:val="Normal"/>
    <w:rsid w:val="0025752F"/>
    <w:pPr>
      <w:pBdr>
        <w:left w:val="single" w:sz="8" w:space="0" w:color="auto"/>
        <w:bottom w:val="single" w:sz="8" w:space="0" w:color="auto"/>
      </w:pBdr>
      <w:suppressAutoHyphens w:val="0"/>
      <w:autoSpaceDN/>
      <w:spacing w:before="100" w:beforeAutospacing="1" w:after="100" w:afterAutospacing="1"/>
      <w:jc w:val="center"/>
      <w:textAlignment w:val="auto"/>
    </w:pPr>
    <w:rPr>
      <w:rFonts w:ascii="Arial" w:eastAsia="Arial Unicode MS" w:hAnsi="Arial" w:cs="Arial"/>
      <w:b/>
      <w:bCs/>
      <w:spacing w:val="0"/>
      <w:szCs w:val="24"/>
      <w:lang w:val="es-ES" w:eastAsia="es-ES"/>
    </w:rPr>
  </w:style>
  <w:style w:type="paragraph" w:styleId="BodyText2">
    <w:name w:val="Body Text 2"/>
    <w:basedOn w:val="Normal"/>
    <w:link w:val="BodyText2Char"/>
    <w:rsid w:val="0025752F"/>
    <w:pPr>
      <w:suppressAutoHyphens w:val="0"/>
      <w:autoSpaceDN/>
      <w:jc w:val="both"/>
      <w:textAlignment w:val="auto"/>
    </w:pPr>
    <w:rPr>
      <w:rFonts w:ascii="Arial" w:hAnsi="Arial"/>
      <w:spacing w:val="0"/>
      <w:lang w:val="es-ES" w:eastAsia="es-ES"/>
    </w:rPr>
  </w:style>
  <w:style w:type="character" w:customStyle="1" w:styleId="BodyText2Char">
    <w:name w:val="Body Text 2 Char"/>
    <w:basedOn w:val="DefaultParagraphFont"/>
    <w:link w:val="BodyText2"/>
    <w:rsid w:val="0025752F"/>
    <w:rPr>
      <w:rFonts w:ascii="Arial" w:eastAsia="Times New Roman" w:hAnsi="Arial"/>
      <w:sz w:val="24"/>
      <w:lang w:val="es-ES" w:eastAsia="es-ES"/>
    </w:rPr>
  </w:style>
  <w:style w:type="paragraph" w:styleId="BodyTextIndent2">
    <w:name w:val="Body Text Indent 2"/>
    <w:basedOn w:val="Normal"/>
    <w:link w:val="BodyTextIndent2Char"/>
    <w:rsid w:val="0025752F"/>
    <w:pPr>
      <w:suppressAutoHyphens w:val="0"/>
      <w:autoSpaceDN/>
      <w:ind w:left="142"/>
      <w:jc w:val="both"/>
      <w:textAlignment w:val="auto"/>
    </w:pPr>
    <w:rPr>
      <w:rFonts w:ascii="Arial" w:hAnsi="Arial"/>
      <w:spacing w:val="0"/>
      <w:sz w:val="22"/>
      <w:lang w:val="es-ES" w:eastAsia="es-ES"/>
    </w:rPr>
  </w:style>
  <w:style w:type="character" w:customStyle="1" w:styleId="BodyTextIndent2Char">
    <w:name w:val="Body Text Indent 2 Char"/>
    <w:basedOn w:val="DefaultParagraphFont"/>
    <w:link w:val="BodyTextIndent2"/>
    <w:rsid w:val="0025752F"/>
    <w:rPr>
      <w:rFonts w:ascii="Arial" w:eastAsia="Times New Roman" w:hAnsi="Arial"/>
      <w:sz w:val="22"/>
      <w:lang w:val="es-ES" w:eastAsia="es-ES"/>
    </w:rPr>
  </w:style>
  <w:style w:type="paragraph" w:customStyle="1" w:styleId="font0">
    <w:name w:val="font0"/>
    <w:basedOn w:val="Normal"/>
    <w:rsid w:val="0025752F"/>
    <w:pPr>
      <w:suppressAutoHyphens w:val="0"/>
      <w:autoSpaceDN/>
      <w:spacing w:before="100" w:beforeAutospacing="1" w:after="100" w:afterAutospacing="1"/>
      <w:textAlignment w:val="auto"/>
    </w:pPr>
    <w:rPr>
      <w:rFonts w:ascii="Arial" w:eastAsia="Arial Unicode MS" w:hAnsi="Arial" w:cs="Arial"/>
      <w:spacing w:val="0"/>
      <w:sz w:val="20"/>
      <w:lang w:val="es-ES" w:eastAsia="es-ES"/>
    </w:rPr>
  </w:style>
  <w:style w:type="paragraph" w:customStyle="1" w:styleId="font5">
    <w:name w:val="font5"/>
    <w:basedOn w:val="Normal"/>
    <w:rsid w:val="0025752F"/>
    <w:pPr>
      <w:suppressAutoHyphens w:val="0"/>
      <w:autoSpaceDN/>
      <w:spacing w:before="100" w:beforeAutospacing="1" w:after="100" w:afterAutospacing="1"/>
      <w:textAlignment w:val="auto"/>
    </w:pPr>
    <w:rPr>
      <w:rFonts w:ascii="Arial" w:eastAsia="Arial Unicode MS" w:hAnsi="Arial" w:cs="Arial"/>
      <w:b/>
      <w:bCs/>
      <w:spacing w:val="0"/>
      <w:sz w:val="20"/>
      <w:lang w:val="es-ES" w:eastAsia="es-ES"/>
    </w:rPr>
  </w:style>
  <w:style w:type="paragraph" w:customStyle="1" w:styleId="xl65">
    <w:name w:val="xl65"/>
    <w:basedOn w:val="Normal"/>
    <w:rsid w:val="0025752F"/>
    <w:pP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66">
    <w:name w:val="xl66"/>
    <w:basedOn w:val="Normal"/>
    <w:rsid w:val="0025752F"/>
    <w:pPr>
      <w:suppressAutoHyphens w:val="0"/>
      <w:autoSpaceDN/>
      <w:spacing w:before="100" w:beforeAutospacing="1" w:after="100" w:afterAutospacing="1"/>
      <w:textAlignment w:val="auto"/>
    </w:pPr>
    <w:rPr>
      <w:rFonts w:ascii="Arial" w:eastAsia="Arial Unicode MS" w:hAnsi="Arial" w:cs="Arial"/>
      <w:b/>
      <w:bCs/>
      <w:spacing w:val="0"/>
      <w:szCs w:val="24"/>
      <w:lang w:val="es-ES" w:eastAsia="es-ES"/>
    </w:rPr>
  </w:style>
  <w:style w:type="paragraph" w:customStyle="1" w:styleId="xl67">
    <w:name w:val="xl67"/>
    <w:basedOn w:val="Normal"/>
    <w:rsid w:val="0025752F"/>
    <w:pP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68">
    <w:name w:val="xl68"/>
    <w:basedOn w:val="Normal"/>
    <w:rsid w:val="0025752F"/>
    <w:pP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69">
    <w:name w:val="xl69"/>
    <w:basedOn w:val="Normal"/>
    <w:rsid w:val="0025752F"/>
    <w:pPr>
      <w:pBdr>
        <w:left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70">
    <w:name w:val="xl70"/>
    <w:basedOn w:val="Normal"/>
    <w:rsid w:val="0025752F"/>
    <w:pPr>
      <w:pBdr>
        <w:left w:val="single" w:sz="4" w:space="0" w:color="auto"/>
        <w:right w:val="single" w:sz="4" w:space="0" w:color="auto"/>
      </w:pBdr>
      <w:suppressAutoHyphens w:val="0"/>
      <w:autoSpaceDN/>
      <w:spacing w:before="100" w:beforeAutospacing="1" w:after="100" w:afterAutospacing="1"/>
      <w:jc w:val="center"/>
      <w:textAlignment w:val="top"/>
    </w:pPr>
    <w:rPr>
      <w:rFonts w:ascii="Arial Unicode MS" w:eastAsia="Arial Unicode MS" w:hAnsi="Arial Unicode MS" w:cs="Arial Unicode MS"/>
      <w:spacing w:val="0"/>
      <w:szCs w:val="24"/>
      <w:lang w:val="es-ES" w:eastAsia="es-ES"/>
    </w:rPr>
  </w:style>
  <w:style w:type="paragraph" w:customStyle="1" w:styleId="xl71">
    <w:name w:val="xl71"/>
    <w:basedOn w:val="Normal"/>
    <w:rsid w:val="0025752F"/>
    <w:pPr>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72">
    <w:name w:val="xl72"/>
    <w:basedOn w:val="Normal"/>
    <w:rsid w:val="0025752F"/>
    <w:pPr>
      <w:pBdr>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3">
    <w:name w:val="xl73"/>
    <w:basedOn w:val="Normal"/>
    <w:rsid w:val="0025752F"/>
    <w:pPr>
      <w:pBdr>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4">
    <w:name w:val="xl74"/>
    <w:basedOn w:val="Normal"/>
    <w:rsid w:val="0025752F"/>
    <w:pPr>
      <w:pBdr>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75">
    <w:name w:val="xl75"/>
    <w:basedOn w:val="Normal"/>
    <w:rsid w:val="0025752F"/>
    <w:pPr>
      <w:pBdr>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76">
    <w:name w:val="xl76"/>
    <w:basedOn w:val="Normal"/>
    <w:rsid w:val="0025752F"/>
    <w:pPr>
      <w:pBdr>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7">
    <w:name w:val="xl77"/>
    <w:basedOn w:val="Normal"/>
    <w:rsid w:val="0025752F"/>
    <w:pPr>
      <w:pBdr>
        <w:bottom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8">
    <w:name w:val="xl78"/>
    <w:basedOn w:val="Normal"/>
    <w:rsid w:val="0025752F"/>
    <w:pPr>
      <w:pBdr>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9">
    <w:name w:val="xl79"/>
    <w:basedOn w:val="Normal"/>
    <w:rsid w:val="0025752F"/>
    <w:pPr>
      <w:pBdr>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80">
    <w:name w:val="xl80"/>
    <w:basedOn w:val="Normal"/>
    <w:rsid w:val="0025752F"/>
    <w:pPr>
      <w:pBdr>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81">
    <w:name w:val="xl81"/>
    <w:basedOn w:val="Normal"/>
    <w:rsid w:val="0025752F"/>
    <w:pPr>
      <w:pBdr>
        <w:bottom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82">
    <w:name w:val="xl82"/>
    <w:basedOn w:val="Normal"/>
    <w:rsid w:val="0025752F"/>
    <w:pPr>
      <w:pBdr>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83">
    <w:name w:val="xl83"/>
    <w:basedOn w:val="Normal"/>
    <w:rsid w:val="0025752F"/>
    <w:pPr>
      <w:pBdr>
        <w:left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84">
    <w:name w:val="xl84"/>
    <w:basedOn w:val="Normal"/>
    <w:rsid w:val="0025752F"/>
    <w:pPr>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85">
    <w:name w:val="xl85"/>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customStyle="1" w:styleId="xl86">
    <w:name w:val="xl86"/>
    <w:basedOn w:val="Normal"/>
    <w:rsid w:val="0025752F"/>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87">
    <w:name w:val="xl87"/>
    <w:basedOn w:val="Normal"/>
    <w:rsid w:val="0025752F"/>
    <w:pPr>
      <w:pBdr>
        <w:top w:val="single" w:sz="4" w:space="0" w:color="auto"/>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88">
    <w:name w:val="xl88"/>
    <w:basedOn w:val="Normal"/>
    <w:rsid w:val="0025752F"/>
    <w:pPr>
      <w:pBdr>
        <w:top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89">
    <w:name w:val="xl89"/>
    <w:basedOn w:val="Normal"/>
    <w:rsid w:val="0025752F"/>
    <w:pPr>
      <w:pBdr>
        <w:top w:val="single" w:sz="4" w:space="0" w:color="auto"/>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90">
    <w:name w:val="xl90"/>
    <w:basedOn w:val="Normal"/>
    <w:rsid w:val="0025752F"/>
    <w:pPr>
      <w:pBdr>
        <w:top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1">
    <w:name w:val="xl91"/>
    <w:basedOn w:val="Normal"/>
    <w:rsid w:val="0025752F"/>
    <w:pPr>
      <w:pBdr>
        <w:top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2">
    <w:name w:val="xl92"/>
    <w:basedOn w:val="Normal"/>
    <w:rsid w:val="0025752F"/>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93">
    <w:name w:val="xl93"/>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94">
    <w:name w:val="xl94"/>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95">
    <w:name w:val="xl95"/>
    <w:basedOn w:val="Normal"/>
    <w:rsid w:val="0025752F"/>
    <w:pPr>
      <w:pBdr>
        <w:top w:val="single" w:sz="4" w:space="0" w:color="auto"/>
        <w:bottom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6">
    <w:name w:val="xl96"/>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7">
    <w:name w:val="xl97"/>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98">
    <w:name w:val="xl98"/>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99">
    <w:name w:val="xl99"/>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00">
    <w:name w:val="xl100"/>
    <w:basedOn w:val="Normal"/>
    <w:rsid w:val="0025752F"/>
    <w:pPr>
      <w:pBdr>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01">
    <w:name w:val="xl101"/>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top"/>
    </w:pPr>
    <w:rPr>
      <w:rFonts w:ascii="Arial Unicode MS" w:eastAsia="Arial Unicode MS" w:hAnsi="Arial Unicode MS" w:cs="Arial Unicode MS"/>
      <w:spacing w:val="0"/>
      <w:szCs w:val="24"/>
      <w:lang w:val="es-ES" w:eastAsia="es-ES"/>
    </w:rPr>
  </w:style>
  <w:style w:type="paragraph" w:customStyle="1" w:styleId="xl102">
    <w:name w:val="xl102"/>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03">
    <w:name w:val="xl103"/>
    <w:basedOn w:val="Normal"/>
    <w:rsid w:val="0025752F"/>
    <w:pPr>
      <w:suppressAutoHyphens w:val="0"/>
      <w:autoSpaceDN/>
      <w:spacing w:before="100" w:beforeAutospacing="1" w:after="100" w:afterAutospacing="1"/>
      <w:textAlignment w:val="auto"/>
    </w:pPr>
    <w:rPr>
      <w:rFonts w:ascii="Arial" w:eastAsia="Arial Unicode MS" w:hAnsi="Arial" w:cs="Arial"/>
      <w:b/>
      <w:bCs/>
      <w:spacing w:val="0"/>
      <w:szCs w:val="24"/>
      <w:lang w:val="es-ES" w:eastAsia="es-ES"/>
    </w:rPr>
  </w:style>
  <w:style w:type="paragraph" w:customStyle="1" w:styleId="xl104">
    <w:name w:val="xl104"/>
    <w:basedOn w:val="Normal"/>
    <w:rsid w:val="0025752F"/>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top"/>
    </w:pPr>
    <w:rPr>
      <w:rFonts w:ascii="Arial Unicode MS" w:eastAsia="Arial Unicode MS" w:hAnsi="Arial Unicode MS" w:cs="Arial Unicode MS"/>
      <w:spacing w:val="0"/>
      <w:szCs w:val="24"/>
      <w:lang w:val="es-ES" w:eastAsia="es-ES"/>
    </w:rPr>
  </w:style>
  <w:style w:type="paragraph" w:customStyle="1" w:styleId="xl105">
    <w:name w:val="xl105"/>
    <w:basedOn w:val="Normal"/>
    <w:rsid w:val="0025752F"/>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06">
    <w:name w:val="xl106"/>
    <w:basedOn w:val="Normal"/>
    <w:rsid w:val="0025752F"/>
    <w:pPr>
      <w:pBdr>
        <w:top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07">
    <w:name w:val="xl107"/>
    <w:basedOn w:val="Normal"/>
    <w:rsid w:val="0025752F"/>
    <w:pPr>
      <w:pBdr>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08">
    <w:name w:val="xl108"/>
    <w:basedOn w:val="Normal"/>
    <w:rsid w:val="0025752F"/>
    <w:pPr>
      <w:pBdr>
        <w:top w:val="single" w:sz="4" w:space="0" w:color="auto"/>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09">
    <w:name w:val="xl109"/>
    <w:basedOn w:val="Normal"/>
    <w:rsid w:val="0025752F"/>
    <w:pPr>
      <w:pBdr>
        <w:left w:val="single" w:sz="4" w:space="0" w:color="auto"/>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0">
    <w:name w:val="xl110"/>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11">
    <w:name w:val="xl111"/>
    <w:basedOn w:val="Normal"/>
    <w:rsid w:val="0025752F"/>
    <w:pPr>
      <w:pBdr>
        <w:top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12">
    <w:name w:val="xl112"/>
    <w:basedOn w:val="Normal"/>
    <w:rsid w:val="0025752F"/>
    <w:pPr>
      <w:pBdr>
        <w:top w:val="single" w:sz="4" w:space="0" w:color="auto"/>
        <w:lef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113">
    <w:name w:val="xl113"/>
    <w:basedOn w:val="Normal"/>
    <w:rsid w:val="0025752F"/>
    <w:pPr>
      <w:suppressAutoHyphens w:val="0"/>
      <w:autoSpaceDN/>
      <w:spacing w:before="100" w:beforeAutospacing="1" w:after="100" w:afterAutospacing="1"/>
      <w:jc w:val="right"/>
      <w:textAlignment w:val="center"/>
    </w:pPr>
    <w:rPr>
      <w:rFonts w:ascii="Arial" w:eastAsia="Arial Unicode MS" w:hAnsi="Arial" w:cs="Arial"/>
      <w:b/>
      <w:bCs/>
      <w:spacing w:val="0"/>
      <w:szCs w:val="24"/>
      <w:lang w:val="es-ES" w:eastAsia="es-ES"/>
    </w:rPr>
  </w:style>
  <w:style w:type="paragraph" w:customStyle="1" w:styleId="xl114">
    <w:name w:val="xl114"/>
    <w:basedOn w:val="Normal"/>
    <w:rsid w:val="0025752F"/>
    <w:pP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15">
    <w:name w:val="xl115"/>
    <w:basedOn w:val="Normal"/>
    <w:rsid w:val="0025752F"/>
    <w:pPr>
      <w:pBdr>
        <w:top w:val="single" w:sz="4" w:space="0" w:color="auto"/>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6">
    <w:name w:val="xl116"/>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7">
    <w:name w:val="xl117"/>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8">
    <w:name w:val="xl118"/>
    <w:basedOn w:val="Normal"/>
    <w:rsid w:val="0025752F"/>
    <w:pPr>
      <w:pBdr>
        <w:top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19">
    <w:name w:val="xl119"/>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ascii="Arial" w:eastAsia="Arial Unicode MS" w:hAnsi="Arial" w:cs="Arial"/>
      <w:b/>
      <w:bCs/>
      <w:spacing w:val="0"/>
      <w:szCs w:val="24"/>
      <w:lang w:val="es-ES" w:eastAsia="es-ES"/>
    </w:rPr>
  </w:style>
  <w:style w:type="paragraph" w:customStyle="1" w:styleId="xl120">
    <w:name w:val="xl120"/>
    <w:basedOn w:val="Normal"/>
    <w:rsid w:val="0025752F"/>
    <w:pPr>
      <w:pBdr>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21">
    <w:name w:val="xl121"/>
    <w:basedOn w:val="Normal"/>
    <w:rsid w:val="0025752F"/>
    <w:pP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22">
    <w:name w:val="xl122"/>
    <w:basedOn w:val="Normal"/>
    <w:rsid w:val="0025752F"/>
    <w:pPr>
      <w:pBdr>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23">
    <w:name w:val="xl123"/>
    <w:basedOn w:val="Normal"/>
    <w:rsid w:val="0025752F"/>
    <w:pP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24">
    <w:name w:val="xl124"/>
    <w:basedOn w:val="Normal"/>
    <w:rsid w:val="0025752F"/>
    <w:pPr>
      <w:pBdr>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25">
    <w:name w:val="xl125"/>
    <w:basedOn w:val="Normal"/>
    <w:rsid w:val="0025752F"/>
    <w:pPr>
      <w:pBdr>
        <w:top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126">
    <w:name w:val="xl126"/>
    <w:basedOn w:val="Normal"/>
    <w:rsid w:val="0025752F"/>
    <w:pPr>
      <w:pBdr>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127">
    <w:name w:val="xl127"/>
    <w:basedOn w:val="Normal"/>
    <w:rsid w:val="0025752F"/>
    <w:pPr>
      <w:pBdr>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128">
    <w:name w:val="xl128"/>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29">
    <w:name w:val="xl129"/>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30">
    <w:name w:val="xl130"/>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31">
    <w:name w:val="xl131"/>
    <w:basedOn w:val="Normal"/>
    <w:rsid w:val="0025752F"/>
    <w:pPr>
      <w:suppressAutoHyphens w:val="0"/>
      <w:autoSpaceDN/>
      <w:spacing w:before="100" w:beforeAutospacing="1" w:after="100" w:afterAutospacing="1"/>
      <w:textAlignment w:val="center"/>
    </w:pPr>
    <w:rPr>
      <w:rFonts w:ascii="Arial" w:eastAsia="Arial Unicode MS" w:hAnsi="Arial" w:cs="Arial"/>
      <w:b/>
      <w:bCs/>
      <w:spacing w:val="0"/>
      <w:szCs w:val="24"/>
      <w:lang w:val="es-ES" w:eastAsia="es-ES"/>
    </w:rPr>
  </w:style>
  <w:style w:type="paragraph" w:customStyle="1" w:styleId="xl132">
    <w:name w:val="xl132"/>
    <w:basedOn w:val="Normal"/>
    <w:rsid w:val="0025752F"/>
    <w:pPr>
      <w:pBdr>
        <w:left w:val="single" w:sz="4" w:space="0" w:color="auto"/>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33">
    <w:name w:val="xl133"/>
    <w:basedOn w:val="Normal"/>
    <w:rsid w:val="0025752F"/>
    <w:pPr>
      <w:suppressAutoHyphens w:val="0"/>
      <w:autoSpaceDN/>
      <w:spacing w:before="100" w:beforeAutospacing="1" w:after="100" w:afterAutospacing="1"/>
      <w:jc w:val="center"/>
      <w:textAlignment w:val="center"/>
    </w:pPr>
    <w:rPr>
      <w:rFonts w:ascii="Arial" w:eastAsia="Arial Unicode MS" w:hAnsi="Arial" w:cs="Arial"/>
      <w:b/>
      <w:bCs/>
      <w:spacing w:val="0"/>
      <w:sz w:val="28"/>
      <w:szCs w:val="28"/>
      <w:lang w:val="es-ES" w:eastAsia="es-ES"/>
    </w:rPr>
  </w:style>
  <w:style w:type="paragraph" w:customStyle="1" w:styleId="xl134">
    <w:name w:val="xl134"/>
    <w:basedOn w:val="Normal"/>
    <w:rsid w:val="0025752F"/>
    <w:pPr>
      <w:pBdr>
        <w:top w:val="single" w:sz="4" w:space="0" w:color="auto"/>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35">
    <w:name w:val="xl135"/>
    <w:basedOn w:val="Normal"/>
    <w:rsid w:val="0025752F"/>
    <w:pPr>
      <w:pBdr>
        <w:top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36">
    <w:name w:val="xl136"/>
    <w:basedOn w:val="Normal"/>
    <w:rsid w:val="0025752F"/>
    <w:pPr>
      <w:pBdr>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37">
    <w:name w:val="xl137"/>
    <w:basedOn w:val="Normal"/>
    <w:rsid w:val="0025752F"/>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38">
    <w:name w:val="xl138"/>
    <w:basedOn w:val="Normal"/>
    <w:rsid w:val="0025752F"/>
    <w:pPr>
      <w:pBdr>
        <w:top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39">
    <w:name w:val="xl139"/>
    <w:basedOn w:val="Normal"/>
    <w:rsid w:val="0025752F"/>
    <w:pPr>
      <w:pBdr>
        <w:left w:val="single" w:sz="4" w:space="0" w:color="auto"/>
        <w:bottom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0">
    <w:name w:val="xl140"/>
    <w:basedOn w:val="Normal"/>
    <w:rsid w:val="0025752F"/>
    <w:pPr>
      <w:pBdr>
        <w:bottom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1">
    <w:name w:val="xl141"/>
    <w:basedOn w:val="Normal"/>
    <w:rsid w:val="0025752F"/>
    <w:pPr>
      <w:pBdr>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42">
    <w:name w:val="xl142"/>
    <w:basedOn w:val="Normal"/>
    <w:rsid w:val="0025752F"/>
    <w:pP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43">
    <w:name w:val="xl143"/>
    <w:basedOn w:val="Normal"/>
    <w:rsid w:val="0025752F"/>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4">
    <w:name w:val="xl144"/>
    <w:basedOn w:val="Normal"/>
    <w:rsid w:val="0025752F"/>
    <w:pPr>
      <w:pBdr>
        <w:top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5">
    <w:name w:val="xl145"/>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6">
    <w:name w:val="xl146"/>
    <w:basedOn w:val="Normal"/>
    <w:rsid w:val="0025752F"/>
    <w:pPr>
      <w:suppressAutoHyphens w:val="0"/>
      <w:autoSpaceDN/>
      <w:spacing w:before="100" w:beforeAutospacing="1" w:after="100" w:afterAutospacing="1"/>
      <w:jc w:val="both"/>
      <w:textAlignment w:val="center"/>
    </w:pPr>
    <w:rPr>
      <w:rFonts w:ascii="Arial" w:eastAsia="Arial Unicode MS" w:hAnsi="Arial" w:cs="Arial"/>
      <w:b/>
      <w:bCs/>
      <w:spacing w:val="0"/>
      <w:szCs w:val="24"/>
      <w:lang w:val="es-ES" w:eastAsia="es-ES"/>
    </w:rPr>
  </w:style>
  <w:style w:type="paragraph" w:customStyle="1" w:styleId="xl147">
    <w:name w:val="xl147"/>
    <w:basedOn w:val="Normal"/>
    <w:rsid w:val="0025752F"/>
    <w:pPr>
      <w:suppressAutoHyphens w:val="0"/>
      <w:autoSpaceDN/>
      <w:spacing w:before="100" w:beforeAutospacing="1" w:after="100" w:afterAutospacing="1"/>
      <w:jc w:val="both"/>
      <w:textAlignment w:val="center"/>
    </w:pPr>
    <w:rPr>
      <w:rFonts w:ascii="Arial Unicode MS" w:eastAsia="Arial Unicode MS" w:hAnsi="Arial Unicode MS" w:cs="Arial Unicode MS"/>
      <w:spacing w:val="0"/>
      <w:szCs w:val="24"/>
      <w:lang w:val="es-ES" w:eastAsia="es-ES"/>
    </w:rPr>
  </w:style>
  <w:style w:type="paragraph" w:customStyle="1" w:styleId="xl148">
    <w:name w:val="xl148"/>
    <w:basedOn w:val="Normal"/>
    <w:rsid w:val="0025752F"/>
    <w:pPr>
      <w:pBdr>
        <w:top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49">
    <w:name w:val="xl149"/>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0">
    <w:name w:val="xl150"/>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1">
    <w:name w:val="xl151"/>
    <w:basedOn w:val="Normal"/>
    <w:rsid w:val="0025752F"/>
    <w:pPr>
      <w:pBdr>
        <w:top w:val="single" w:sz="4" w:space="0" w:color="auto"/>
        <w:left w:val="single" w:sz="4" w:space="0" w:color="auto"/>
        <w:bottom w:val="single" w:sz="4" w:space="0" w:color="auto"/>
      </w:pBdr>
      <w:shd w:val="clear" w:color="auto" w:fill="C0C0C0"/>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2">
    <w:name w:val="xl152"/>
    <w:basedOn w:val="Normal"/>
    <w:rsid w:val="0025752F"/>
    <w:pPr>
      <w:pBdr>
        <w:top w:val="single" w:sz="4" w:space="0" w:color="auto"/>
        <w:bottom w:val="single" w:sz="4" w:space="0" w:color="auto"/>
        <w:right w:val="single" w:sz="4" w:space="0" w:color="auto"/>
      </w:pBdr>
      <w:shd w:val="clear" w:color="auto" w:fill="C0C0C0"/>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3">
    <w:name w:val="xl153"/>
    <w:basedOn w:val="Normal"/>
    <w:rsid w:val="0025752F"/>
    <w:pPr>
      <w:pBdr>
        <w:top w:val="single" w:sz="4" w:space="0" w:color="auto"/>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54">
    <w:name w:val="xl154"/>
    <w:basedOn w:val="Normal"/>
    <w:rsid w:val="0025752F"/>
    <w:pPr>
      <w:pBdr>
        <w:top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55">
    <w:name w:val="xl155"/>
    <w:basedOn w:val="Normal"/>
    <w:rsid w:val="0025752F"/>
    <w:pPr>
      <w:suppressAutoHyphens w:val="0"/>
      <w:autoSpaceDN/>
      <w:spacing w:before="100" w:beforeAutospacing="1" w:after="100" w:afterAutospacing="1"/>
      <w:jc w:val="right"/>
      <w:textAlignment w:val="center"/>
    </w:pPr>
    <w:rPr>
      <w:rFonts w:ascii="Arial" w:eastAsia="Arial Unicode MS" w:hAnsi="Arial" w:cs="Arial"/>
      <w:spacing w:val="0"/>
      <w:sz w:val="22"/>
      <w:szCs w:val="22"/>
      <w:lang w:val="es-ES" w:eastAsia="es-ES"/>
    </w:rPr>
  </w:style>
  <w:style w:type="paragraph" w:customStyle="1" w:styleId="xl156">
    <w:name w:val="xl156"/>
    <w:basedOn w:val="Normal"/>
    <w:rsid w:val="0025752F"/>
    <w:pPr>
      <w:suppressAutoHyphens w:val="0"/>
      <w:autoSpaceDN/>
      <w:spacing w:before="100" w:beforeAutospacing="1" w:after="100" w:afterAutospacing="1"/>
      <w:jc w:val="center"/>
      <w:textAlignment w:val="auto"/>
    </w:pPr>
    <w:rPr>
      <w:rFonts w:ascii="Arial" w:eastAsia="Arial Unicode MS" w:hAnsi="Arial" w:cs="Arial"/>
      <w:b/>
      <w:bCs/>
      <w:spacing w:val="0"/>
      <w:szCs w:val="24"/>
      <w:lang w:val="es-ES" w:eastAsia="es-ES"/>
    </w:rPr>
  </w:style>
  <w:style w:type="paragraph" w:customStyle="1" w:styleId="xl157">
    <w:name w:val="xl157"/>
    <w:basedOn w:val="Normal"/>
    <w:rsid w:val="0025752F"/>
    <w:pPr>
      <w:suppressAutoHyphens w:val="0"/>
      <w:autoSpaceDN/>
      <w:spacing w:before="100" w:beforeAutospacing="1" w:after="100" w:afterAutospacing="1"/>
      <w:jc w:val="both"/>
      <w:textAlignment w:val="center"/>
    </w:pPr>
    <w:rPr>
      <w:rFonts w:ascii="Arial" w:eastAsia="Arial Unicode MS" w:hAnsi="Arial" w:cs="Arial"/>
      <w:spacing w:val="0"/>
      <w:szCs w:val="24"/>
      <w:lang w:val="es-ES" w:eastAsia="es-ES"/>
    </w:rPr>
  </w:style>
  <w:style w:type="paragraph" w:customStyle="1" w:styleId="xl158">
    <w:name w:val="xl158"/>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9">
    <w:name w:val="xl159"/>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60">
    <w:name w:val="xl160"/>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customStyle="1" w:styleId="xl161">
    <w:name w:val="xl161"/>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customStyle="1" w:styleId="xl162">
    <w:name w:val="xl162"/>
    <w:basedOn w:val="Normal"/>
    <w:rsid w:val="0025752F"/>
    <w:pPr>
      <w:pBdr>
        <w:top w:val="single" w:sz="4" w:space="0" w:color="auto"/>
        <w:bottom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styleId="TOC4">
    <w:name w:val="toc 4"/>
    <w:basedOn w:val="Normal"/>
    <w:next w:val="Normal"/>
    <w:autoRedefine/>
    <w:uiPriority w:val="39"/>
    <w:unhideWhenUsed/>
    <w:rsid w:val="00435E54"/>
    <w:pPr>
      <w:suppressAutoHyphens w:val="0"/>
      <w:autoSpaceDN/>
      <w:spacing w:after="100" w:line="276" w:lineRule="auto"/>
      <w:ind w:left="660"/>
      <w:textAlignment w:val="auto"/>
    </w:pPr>
    <w:rPr>
      <w:rFonts w:asciiTheme="minorHAnsi" w:eastAsiaTheme="minorEastAsia" w:hAnsiTheme="minorHAnsi" w:cstheme="minorBidi"/>
      <w:spacing w:val="0"/>
      <w:sz w:val="22"/>
      <w:szCs w:val="22"/>
    </w:rPr>
  </w:style>
  <w:style w:type="paragraph" w:styleId="TOC5">
    <w:name w:val="toc 5"/>
    <w:basedOn w:val="Normal"/>
    <w:next w:val="Normal"/>
    <w:autoRedefine/>
    <w:uiPriority w:val="39"/>
    <w:unhideWhenUsed/>
    <w:rsid w:val="00435E54"/>
    <w:pPr>
      <w:suppressAutoHyphens w:val="0"/>
      <w:autoSpaceDN/>
      <w:spacing w:after="100" w:line="276" w:lineRule="auto"/>
      <w:ind w:left="880"/>
      <w:textAlignment w:val="auto"/>
    </w:pPr>
    <w:rPr>
      <w:rFonts w:asciiTheme="minorHAnsi" w:eastAsiaTheme="minorEastAsia" w:hAnsiTheme="minorHAnsi" w:cstheme="minorBidi"/>
      <w:spacing w:val="0"/>
      <w:sz w:val="22"/>
      <w:szCs w:val="22"/>
    </w:rPr>
  </w:style>
  <w:style w:type="paragraph" w:styleId="TOC6">
    <w:name w:val="toc 6"/>
    <w:basedOn w:val="Normal"/>
    <w:next w:val="Normal"/>
    <w:autoRedefine/>
    <w:uiPriority w:val="39"/>
    <w:unhideWhenUsed/>
    <w:rsid w:val="00435E54"/>
    <w:pPr>
      <w:suppressAutoHyphens w:val="0"/>
      <w:autoSpaceDN/>
      <w:spacing w:after="100" w:line="276" w:lineRule="auto"/>
      <w:ind w:left="1100"/>
      <w:textAlignment w:val="auto"/>
    </w:pPr>
    <w:rPr>
      <w:rFonts w:asciiTheme="minorHAnsi" w:eastAsiaTheme="minorEastAsia" w:hAnsiTheme="minorHAnsi" w:cstheme="minorBidi"/>
      <w:spacing w:val="0"/>
      <w:sz w:val="22"/>
      <w:szCs w:val="22"/>
    </w:rPr>
  </w:style>
  <w:style w:type="paragraph" w:styleId="TOC7">
    <w:name w:val="toc 7"/>
    <w:basedOn w:val="Normal"/>
    <w:next w:val="Normal"/>
    <w:autoRedefine/>
    <w:uiPriority w:val="39"/>
    <w:unhideWhenUsed/>
    <w:rsid w:val="00435E54"/>
    <w:pPr>
      <w:suppressAutoHyphens w:val="0"/>
      <w:autoSpaceDN/>
      <w:spacing w:after="100" w:line="276" w:lineRule="auto"/>
      <w:ind w:left="1320"/>
      <w:textAlignment w:val="auto"/>
    </w:pPr>
    <w:rPr>
      <w:rFonts w:asciiTheme="minorHAnsi" w:eastAsiaTheme="minorEastAsia" w:hAnsiTheme="minorHAnsi" w:cstheme="minorBidi"/>
      <w:spacing w:val="0"/>
      <w:sz w:val="22"/>
      <w:szCs w:val="22"/>
    </w:rPr>
  </w:style>
  <w:style w:type="paragraph" w:styleId="TOC8">
    <w:name w:val="toc 8"/>
    <w:basedOn w:val="Normal"/>
    <w:next w:val="Normal"/>
    <w:autoRedefine/>
    <w:uiPriority w:val="39"/>
    <w:unhideWhenUsed/>
    <w:rsid w:val="00435E54"/>
    <w:pPr>
      <w:suppressAutoHyphens w:val="0"/>
      <w:autoSpaceDN/>
      <w:spacing w:after="100" w:line="276" w:lineRule="auto"/>
      <w:ind w:left="1540"/>
      <w:textAlignment w:val="auto"/>
    </w:pPr>
    <w:rPr>
      <w:rFonts w:asciiTheme="minorHAnsi" w:eastAsiaTheme="minorEastAsia" w:hAnsiTheme="minorHAnsi" w:cstheme="minorBidi"/>
      <w:spacing w:val="0"/>
      <w:sz w:val="22"/>
      <w:szCs w:val="22"/>
    </w:rPr>
  </w:style>
  <w:style w:type="paragraph" w:styleId="TOC9">
    <w:name w:val="toc 9"/>
    <w:basedOn w:val="Normal"/>
    <w:next w:val="Normal"/>
    <w:autoRedefine/>
    <w:uiPriority w:val="39"/>
    <w:unhideWhenUsed/>
    <w:rsid w:val="00435E54"/>
    <w:pPr>
      <w:suppressAutoHyphens w:val="0"/>
      <w:autoSpaceDN/>
      <w:spacing w:after="100" w:line="276" w:lineRule="auto"/>
      <w:ind w:left="1760"/>
      <w:textAlignment w:val="auto"/>
    </w:pPr>
    <w:rPr>
      <w:rFonts w:asciiTheme="minorHAnsi" w:eastAsiaTheme="minorEastAsia" w:hAnsiTheme="minorHAnsi" w:cstheme="minorBidi"/>
      <w:spacing w:val="0"/>
      <w:sz w:val="22"/>
      <w:szCs w:val="22"/>
    </w:rPr>
  </w:style>
  <w:style w:type="numbering" w:customStyle="1" w:styleId="NoList1">
    <w:name w:val="No List1"/>
    <w:next w:val="NoList"/>
    <w:uiPriority w:val="99"/>
    <w:semiHidden/>
    <w:unhideWhenUsed/>
    <w:rsid w:val="00583382"/>
  </w:style>
  <w:style w:type="character" w:customStyle="1" w:styleId="FooterChar1">
    <w:name w:val="Footer Char1"/>
    <w:basedOn w:val="DefaultParagraphFont"/>
    <w:link w:val="Footer"/>
    <w:rsid w:val="00583382"/>
    <w:rPr>
      <w:rFonts w:ascii="Times New Roman" w:eastAsia="Times New Roman" w:hAnsi="Times New Roman"/>
      <w:spacing w:val="-3"/>
    </w:rPr>
  </w:style>
  <w:style w:type="paragraph" w:customStyle="1" w:styleId="CuadrosyTablas">
    <w:name w:val="Cuadros y Tablas"/>
    <w:basedOn w:val="Normal"/>
    <w:rsid w:val="00583382"/>
    <w:pPr>
      <w:suppressAutoHyphens w:val="0"/>
      <w:autoSpaceDN/>
      <w:jc w:val="both"/>
      <w:textAlignment w:val="auto"/>
    </w:pPr>
    <w:rPr>
      <w:rFonts w:ascii="Arial" w:hAnsi="Arial"/>
      <w:b/>
      <w:spacing w:val="0"/>
      <w:sz w:val="22"/>
      <w:szCs w:val="24"/>
      <w:lang w:val="es-AR" w:eastAsia="es-ES"/>
    </w:rPr>
  </w:style>
  <w:style w:type="paragraph" w:customStyle="1" w:styleId="Normal-vietas">
    <w:name w:val="Normal-viñetas"/>
    <w:basedOn w:val="Normal"/>
    <w:rsid w:val="00583382"/>
    <w:pPr>
      <w:numPr>
        <w:numId w:val="21"/>
      </w:numPr>
      <w:suppressAutoHyphens w:val="0"/>
      <w:autoSpaceDN/>
      <w:spacing w:after="240"/>
      <w:jc w:val="both"/>
      <w:textAlignment w:val="auto"/>
    </w:pPr>
    <w:rPr>
      <w:rFonts w:ascii="Arial" w:hAnsi="Arial"/>
      <w:spacing w:val="0"/>
      <w:sz w:val="22"/>
      <w:szCs w:val="24"/>
      <w:lang w:val="es-ES" w:eastAsia="es-ES"/>
    </w:rPr>
  </w:style>
  <w:style w:type="character" w:styleId="PlaceholderText">
    <w:name w:val="Placeholder Text"/>
    <w:basedOn w:val="DefaultParagraphFont"/>
    <w:uiPriority w:val="99"/>
    <w:semiHidden/>
    <w:rsid w:val="00583382"/>
    <w:rPr>
      <w:color w:val="808080"/>
    </w:rPr>
  </w:style>
  <w:style w:type="paragraph" w:styleId="NormalWeb">
    <w:name w:val="Normal (Web)"/>
    <w:basedOn w:val="Normal"/>
    <w:rsid w:val="00583382"/>
    <w:pPr>
      <w:suppressAutoHyphens w:val="0"/>
      <w:autoSpaceDN/>
      <w:spacing w:before="100" w:beforeAutospacing="1" w:after="100" w:afterAutospacing="1"/>
      <w:textAlignment w:val="auto"/>
    </w:pPr>
    <w:rPr>
      <w:rFonts w:ascii="Arial Unicode MS" w:eastAsia="Arial Unicode MS" w:hAnsi="Arial Unicode MS" w:cs="Arial Unicode MS"/>
      <w:spacing w:val="0"/>
      <w:sz w:val="20"/>
      <w:lang w:val="es-ES" w:eastAsia="es-ES"/>
    </w:rPr>
  </w:style>
  <w:style w:type="paragraph" w:customStyle="1" w:styleId="xl163">
    <w:name w:val="xl163"/>
    <w:basedOn w:val="Normal"/>
    <w:rsid w:val="00583382"/>
    <w:pPr>
      <w:suppressAutoHyphens w:val="0"/>
      <w:autoSpaceDN/>
      <w:spacing w:before="100" w:beforeAutospacing="1" w:after="100" w:afterAutospacing="1"/>
      <w:jc w:val="both"/>
      <w:textAlignment w:val="center"/>
    </w:pPr>
    <w:rPr>
      <w:rFonts w:ascii="Arial" w:eastAsia="Arial Unicode MS" w:hAnsi="Arial" w:cs="Arial"/>
      <w:b/>
      <w:bCs/>
      <w:spacing w:val="0"/>
      <w:szCs w:val="24"/>
      <w:lang w:val="es-ES" w:eastAsia="es-ES"/>
    </w:rPr>
  </w:style>
  <w:style w:type="paragraph" w:customStyle="1" w:styleId="xl164">
    <w:name w:val="xl164"/>
    <w:basedOn w:val="Normal"/>
    <w:rsid w:val="00583382"/>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65">
    <w:name w:val="xl165"/>
    <w:basedOn w:val="Normal"/>
    <w:rsid w:val="00583382"/>
    <w:pPr>
      <w:pBdr>
        <w:top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66">
    <w:name w:val="xl166"/>
    <w:basedOn w:val="Normal"/>
    <w:rsid w:val="00583382"/>
    <w:pPr>
      <w:pBdr>
        <w:left w:val="single" w:sz="4" w:space="0" w:color="auto"/>
      </w:pBdr>
      <w:suppressAutoHyphens w:val="0"/>
      <w:autoSpaceDN/>
      <w:spacing w:before="100" w:beforeAutospacing="1" w:after="100" w:afterAutospacing="1"/>
      <w:textAlignment w:val="top"/>
    </w:pPr>
    <w:rPr>
      <w:rFonts w:ascii="Arial" w:eastAsia="Arial Unicode MS" w:hAnsi="Arial" w:cs="Arial"/>
      <w:spacing w:val="0"/>
      <w:szCs w:val="24"/>
      <w:lang w:val="es-ES" w:eastAsia="es-ES"/>
    </w:rPr>
  </w:style>
  <w:style w:type="paragraph" w:customStyle="1" w:styleId="Bajada-Ttulo">
    <w:name w:val="Bajada-Título"/>
    <w:basedOn w:val="Title"/>
    <w:rsid w:val="00583382"/>
    <w:pPr>
      <w:tabs>
        <w:tab w:val="clear" w:pos="1440"/>
        <w:tab w:val="clear" w:pos="3060"/>
      </w:tabs>
      <w:suppressAutoHyphens w:val="0"/>
      <w:autoSpaceDN/>
      <w:spacing w:before="240" w:after="720"/>
      <w:textAlignment w:val="auto"/>
    </w:pPr>
    <w:rPr>
      <w:rFonts w:ascii="Arial" w:hAnsi="Arial" w:cs="Arial"/>
      <w:b/>
      <w:bCs/>
      <w:shadow/>
      <w:color w:val="003366"/>
      <w:kern w:val="28"/>
      <w:sz w:val="36"/>
      <w:szCs w:val="32"/>
      <w:lang w:val="es-ES" w:eastAsia="es-ES"/>
    </w:rPr>
  </w:style>
  <w:style w:type="table" w:customStyle="1" w:styleId="TableGrid1">
    <w:name w:val="Table Grid1"/>
    <w:basedOn w:val="TableNormal"/>
    <w:next w:val="TableGrid"/>
    <w:rsid w:val="00583382"/>
    <w:pPr>
      <w:autoSpaceDN/>
      <w:ind w:left="284"/>
      <w:jc w:val="both"/>
      <w:textAlignment w:val="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
    <w:name w:val="Capítulo"/>
    <w:basedOn w:val="Normal"/>
    <w:next w:val="Normal"/>
    <w:rsid w:val="00583382"/>
    <w:pPr>
      <w:keepLines/>
      <w:suppressAutoHyphens w:val="0"/>
      <w:autoSpaceDN/>
      <w:spacing w:before="360" w:after="360"/>
      <w:ind w:left="2836" w:hanging="2552"/>
      <w:textAlignment w:val="auto"/>
    </w:pPr>
    <w:rPr>
      <w:rFonts w:ascii="Arial" w:hAnsi="Arial"/>
      <w:b/>
      <w:caps/>
      <w:spacing w:val="0"/>
      <w:sz w:val="36"/>
      <w:lang w:val="es-AR" w:eastAsia="es-ES"/>
    </w:rPr>
  </w:style>
  <w:style w:type="paragraph" w:customStyle="1" w:styleId="Tablasdecontenido">
    <w:name w:val="Tablas de contenido"/>
    <w:basedOn w:val="Normal"/>
    <w:next w:val="Normal"/>
    <w:rsid w:val="00583382"/>
    <w:pPr>
      <w:pBdr>
        <w:bottom w:val="single" w:sz="12" w:space="1" w:color="auto"/>
      </w:pBdr>
      <w:suppressAutoHyphens w:val="0"/>
      <w:autoSpaceDN/>
      <w:spacing w:before="360"/>
      <w:ind w:left="284"/>
      <w:jc w:val="center"/>
      <w:textAlignment w:val="auto"/>
    </w:pPr>
    <w:rPr>
      <w:rFonts w:ascii="Arial" w:hAnsi="Arial"/>
      <w:b/>
      <w:smallCaps/>
      <w:spacing w:val="0"/>
      <w:sz w:val="26"/>
      <w:lang w:val="es-AR" w:eastAsia="es-ES"/>
    </w:rPr>
  </w:style>
  <w:style w:type="paragraph" w:styleId="TableofFigures">
    <w:name w:val="table of figures"/>
    <w:basedOn w:val="Normal"/>
    <w:next w:val="Normal"/>
    <w:semiHidden/>
    <w:rsid w:val="00583382"/>
    <w:pPr>
      <w:numPr>
        <w:numId w:val="24"/>
      </w:numPr>
      <w:suppressAutoHyphens w:val="0"/>
      <w:autoSpaceDN/>
      <w:ind w:left="284"/>
      <w:jc w:val="both"/>
      <w:textAlignment w:val="auto"/>
    </w:pPr>
    <w:rPr>
      <w:rFonts w:ascii="Arial" w:hAnsi="Arial"/>
      <w:b/>
      <w:spacing w:val="0"/>
      <w:sz w:val="20"/>
      <w:lang w:val="es-AR" w:eastAsia="es-ES"/>
    </w:rPr>
  </w:style>
  <w:style w:type="paragraph" w:styleId="ListNumber">
    <w:name w:val="List Number"/>
    <w:basedOn w:val="Normal"/>
    <w:rsid w:val="00583382"/>
    <w:pPr>
      <w:tabs>
        <w:tab w:val="num" w:pos="360"/>
        <w:tab w:val="left" w:pos="851"/>
      </w:tabs>
      <w:suppressAutoHyphens w:val="0"/>
      <w:autoSpaceDN/>
      <w:spacing w:before="180"/>
      <w:ind w:left="360" w:hanging="360"/>
      <w:jc w:val="both"/>
      <w:textAlignment w:val="auto"/>
    </w:pPr>
    <w:rPr>
      <w:rFonts w:ascii="Arial" w:hAnsi="Arial"/>
      <w:spacing w:val="0"/>
      <w:sz w:val="22"/>
      <w:lang w:val="es-AR" w:eastAsia="es-ES"/>
    </w:rPr>
  </w:style>
  <w:style w:type="paragraph" w:customStyle="1" w:styleId="TextoenTablas">
    <w:name w:val="Texto en Tablas"/>
    <w:basedOn w:val="Normal"/>
    <w:rsid w:val="00583382"/>
    <w:pPr>
      <w:suppressAutoHyphens w:val="0"/>
      <w:autoSpaceDN/>
      <w:textAlignment w:val="auto"/>
    </w:pPr>
    <w:rPr>
      <w:rFonts w:ascii="Arial" w:hAnsi="Arial"/>
      <w:spacing w:val="0"/>
      <w:sz w:val="20"/>
      <w:lang w:val="es-AR" w:eastAsia="es-ES"/>
    </w:rPr>
  </w:style>
  <w:style w:type="paragraph" w:styleId="PlainText">
    <w:name w:val="Plain Text"/>
    <w:basedOn w:val="Normal"/>
    <w:link w:val="PlainTextChar"/>
    <w:rsid w:val="00583382"/>
    <w:pPr>
      <w:suppressAutoHyphens w:val="0"/>
      <w:autoSpaceDN/>
      <w:ind w:left="284"/>
      <w:jc w:val="both"/>
      <w:textAlignment w:val="auto"/>
    </w:pPr>
    <w:rPr>
      <w:rFonts w:ascii="Courier New" w:hAnsi="Courier New"/>
      <w:spacing w:val="0"/>
      <w:sz w:val="20"/>
      <w:lang w:val="es-AR" w:eastAsia="es-ES"/>
    </w:rPr>
  </w:style>
  <w:style w:type="character" w:customStyle="1" w:styleId="PlainTextChar">
    <w:name w:val="Plain Text Char"/>
    <w:basedOn w:val="DefaultParagraphFont"/>
    <w:link w:val="PlainText"/>
    <w:rsid w:val="00583382"/>
    <w:rPr>
      <w:rFonts w:ascii="Courier New" w:eastAsia="Times New Roman" w:hAnsi="Courier New"/>
      <w:lang w:val="es-AR" w:eastAsia="es-ES"/>
    </w:rPr>
  </w:style>
  <w:style w:type="character" w:styleId="Strong">
    <w:name w:val="Strong"/>
    <w:basedOn w:val="DefaultParagraphFont"/>
    <w:qFormat/>
    <w:rsid w:val="00583382"/>
    <w:rPr>
      <w:b/>
      <w:bCs/>
    </w:rPr>
  </w:style>
  <w:style w:type="character" w:styleId="Emphasis">
    <w:name w:val="Emphasis"/>
    <w:basedOn w:val="DefaultParagraphFont"/>
    <w:qFormat/>
    <w:rsid w:val="00583382"/>
    <w:rPr>
      <w:i/>
      <w:iCs/>
    </w:rPr>
  </w:style>
  <w:style w:type="paragraph" w:customStyle="1" w:styleId="BodyText21">
    <w:name w:val="Body Text 21"/>
    <w:basedOn w:val="Normal"/>
    <w:rsid w:val="00583382"/>
    <w:pPr>
      <w:widowControl w:val="0"/>
      <w:suppressAutoHyphens w:val="0"/>
      <w:overflowPunct w:val="0"/>
      <w:autoSpaceDE w:val="0"/>
      <w:adjustRightInd w:val="0"/>
      <w:ind w:left="567"/>
    </w:pPr>
    <w:rPr>
      <w:rFonts w:ascii="CG Times" w:hAnsi="CG Times"/>
      <w:spacing w:val="0"/>
      <w:lang w:val="es-ES_tradnl" w:eastAsia="es-ES"/>
    </w:rPr>
  </w:style>
  <w:style w:type="paragraph" w:customStyle="1" w:styleId="PlainText1">
    <w:name w:val="Plain Text1"/>
    <w:basedOn w:val="Normal"/>
    <w:rsid w:val="00583382"/>
    <w:pPr>
      <w:widowControl w:val="0"/>
      <w:suppressAutoHyphens w:val="0"/>
      <w:overflowPunct w:val="0"/>
      <w:autoSpaceDE w:val="0"/>
      <w:adjustRightInd w:val="0"/>
    </w:pPr>
    <w:rPr>
      <w:rFonts w:ascii="Courier New" w:hAnsi="Courier New"/>
      <w:spacing w:val="0"/>
      <w:sz w:val="20"/>
      <w:lang w:val="es-ES" w:eastAsia="es-ES"/>
    </w:rPr>
  </w:style>
  <w:style w:type="paragraph" w:customStyle="1" w:styleId="symbol">
    <w:name w:val="symbol"/>
    <w:basedOn w:val="Normal"/>
    <w:link w:val="symbolCar"/>
    <w:rsid w:val="00583382"/>
    <w:pPr>
      <w:suppressAutoHyphens w:val="0"/>
      <w:autoSpaceDN/>
      <w:textAlignment w:val="auto"/>
    </w:pPr>
    <w:rPr>
      <w:rFonts w:ascii="Arial" w:hAnsi="Arial" w:cs="Arial"/>
      <w:bCs/>
      <w:spacing w:val="0"/>
      <w:kern w:val="32"/>
      <w:sz w:val="22"/>
      <w:szCs w:val="32"/>
      <w:lang w:val="es-ES" w:eastAsia="es-ES"/>
    </w:rPr>
  </w:style>
  <w:style w:type="character" w:customStyle="1" w:styleId="symbolCar">
    <w:name w:val="symbol Car"/>
    <w:basedOn w:val="DefaultParagraphFont"/>
    <w:link w:val="symbol"/>
    <w:rsid w:val="00583382"/>
    <w:rPr>
      <w:rFonts w:ascii="Arial" w:eastAsia="Times New Roman" w:hAnsi="Arial" w:cs="Arial"/>
      <w:bCs/>
      <w:kern w:val="32"/>
      <w:sz w:val="22"/>
      <w:szCs w:val="32"/>
      <w:lang w:val="es-ES" w:eastAsia="es-ES"/>
    </w:rPr>
  </w:style>
  <w:style w:type="character" w:customStyle="1" w:styleId="SectionHeader3Car">
    <w:name w:val="Section Header3 Car"/>
    <w:aliases w:val="ClauseSub_No&amp;Name Car Car"/>
    <w:basedOn w:val="DefaultParagraphFont"/>
    <w:rsid w:val="00583382"/>
    <w:rPr>
      <w:rFonts w:ascii="Arial" w:hAnsi="Arial"/>
      <w:b/>
      <w:i/>
      <w:sz w:val="24"/>
      <w:lang w:val="es-AR"/>
    </w:rPr>
  </w:style>
  <w:style w:type="paragraph" w:customStyle="1" w:styleId="Prrafodelista">
    <w:name w:val="Párrafo de lista"/>
    <w:basedOn w:val="Normal"/>
    <w:qFormat/>
    <w:rsid w:val="00583382"/>
    <w:pPr>
      <w:suppressAutoHyphens w:val="0"/>
      <w:autoSpaceDN/>
      <w:spacing w:after="200" w:line="276" w:lineRule="auto"/>
      <w:ind w:left="720"/>
      <w:contextualSpacing/>
      <w:textAlignment w:val="auto"/>
    </w:pPr>
    <w:rPr>
      <w:rFonts w:ascii="Calibri" w:eastAsia="Calibri" w:hAnsi="Calibri"/>
      <w:spacing w:val="0"/>
      <w:sz w:val="22"/>
      <w:szCs w:val="22"/>
      <w:lang w:val="es-AR"/>
    </w:rPr>
  </w:style>
  <w:style w:type="numbering" w:customStyle="1" w:styleId="EstiloConvietas">
    <w:name w:val="Estilo Con viñetas"/>
    <w:basedOn w:val="NoList"/>
    <w:rsid w:val="00583382"/>
    <w:pPr>
      <w:numPr>
        <w:numId w:val="25"/>
      </w:numPr>
    </w:pPr>
  </w:style>
  <w:style w:type="paragraph" w:customStyle="1" w:styleId="Normal1">
    <w:name w:val="Normal1"/>
    <w:basedOn w:val="Normal"/>
    <w:rsid w:val="00583382"/>
    <w:pPr>
      <w:suppressAutoHyphens w:val="0"/>
      <w:autoSpaceDN/>
      <w:textAlignment w:val="auto"/>
    </w:pPr>
    <w:rPr>
      <w:spacing w:val="0"/>
      <w:szCs w:val="24"/>
      <w:lang w:val="es-ES" w:eastAsia="es-ES"/>
    </w:rPr>
  </w:style>
  <w:style w:type="numbering" w:customStyle="1" w:styleId="NoList2">
    <w:name w:val="No List2"/>
    <w:next w:val="NoList"/>
    <w:uiPriority w:val="99"/>
    <w:semiHidden/>
    <w:unhideWhenUsed/>
    <w:rsid w:val="00BE7794"/>
  </w:style>
  <w:style w:type="numbering" w:customStyle="1" w:styleId="WWOutlineListStyle1">
    <w:name w:val="WW_OutlineListStyle1"/>
    <w:basedOn w:val="NoList"/>
    <w:rsid w:val="00BE7794"/>
    <w:pPr>
      <w:numPr>
        <w:numId w:val="1"/>
      </w:numPr>
    </w:pPr>
  </w:style>
  <w:style w:type="table" w:customStyle="1" w:styleId="TableGrid2">
    <w:name w:val="Table Grid2"/>
    <w:basedOn w:val="TableNormal"/>
    <w:next w:val="TableGrid"/>
    <w:uiPriority w:val="59"/>
    <w:rsid w:val="00BE7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rsid w:val="00BE7794"/>
    <w:pPr>
      <w:autoSpaceDN/>
      <w:textAlignment w:val="auto"/>
    </w:pPr>
    <w:rPr>
      <w:rFonts w:ascii="Times New Roman" w:eastAsia="Times New Roman" w:hAnsi="Times New Roman"/>
      <w:spacing w:val="-3"/>
      <w:sz w:val="24"/>
    </w:rPr>
  </w:style>
  <w:style w:type="numbering" w:customStyle="1" w:styleId="NoList11">
    <w:name w:val="No List11"/>
    <w:next w:val="NoList"/>
    <w:uiPriority w:val="99"/>
    <w:semiHidden/>
    <w:unhideWhenUsed/>
    <w:rsid w:val="00BE7794"/>
  </w:style>
  <w:style w:type="table" w:customStyle="1" w:styleId="TableGrid11">
    <w:name w:val="Table Grid11"/>
    <w:basedOn w:val="TableNormal"/>
    <w:next w:val="TableGrid"/>
    <w:uiPriority w:val="59"/>
    <w:rsid w:val="00BE7794"/>
    <w:pPr>
      <w:autoSpaceDN/>
      <w:textAlignment w:val="auto"/>
    </w:pPr>
    <w:rPr>
      <w:lang w:val="pt-BR"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rsid w:val="00BE7794"/>
    <w:pPr>
      <w:suppressAutoHyphens w:val="0"/>
      <w:autoSpaceDN/>
      <w:textAlignment w:val="auto"/>
    </w:pPr>
    <w:rPr>
      <w:sz w:val="20"/>
      <w:lang w:val="pt-BR"/>
    </w:rPr>
  </w:style>
  <w:style w:type="character" w:customStyle="1" w:styleId="EndnoteTextChar">
    <w:name w:val="Endnote Text Char"/>
    <w:basedOn w:val="DefaultParagraphFont"/>
    <w:link w:val="EndnoteText"/>
    <w:rsid w:val="00BE7794"/>
    <w:rPr>
      <w:rFonts w:ascii="Times New Roman" w:eastAsia="Times New Roman" w:hAnsi="Times New Roman"/>
      <w:spacing w:val="-3"/>
      <w:lang w:val="pt-BR"/>
    </w:rPr>
  </w:style>
  <w:style w:type="character" w:styleId="EndnoteReference">
    <w:name w:val="endnote reference"/>
    <w:rsid w:val="00BE7794"/>
    <w:rPr>
      <w:vertAlign w:val="superscript"/>
    </w:rPr>
  </w:style>
  <w:style w:type="paragraph" w:customStyle="1" w:styleId="Titulo2">
    <w:name w:val="Titulo 2"/>
    <w:basedOn w:val="Normal"/>
    <w:rsid w:val="00BE7794"/>
    <w:pPr>
      <w:widowControl w:val="0"/>
      <w:numPr>
        <w:numId w:val="26"/>
      </w:numPr>
      <w:tabs>
        <w:tab w:val="left" w:pos="492"/>
        <w:tab w:val="left" w:pos="1152"/>
        <w:tab w:val="left" w:pos="1872"/>
        <w:tab w:val="left" w:pos="2592"/>
        <w:tab w:val="left" w:pos="3312"/>
        <w:tab w:val="left" w:pos="4032"/>
        <w:tab w:val="left" w:pos="4752"/>
        <w:tab w:val="left" w:pos="5472"/>
      </w:tabs>
      <w:suppressAutoHyphens w:val="0"/>
      <w:overflowPunct w:val="0"/>
      <w:autoSpaceDN/>
    </w:pPr>
    <w:rPr>
      <w:bCs/>
      <w:iCs/>
      <w:color w:val="000000"/>
      <w:spacing w:val="0"/>
      <w:sz w:val="22"/>
      <w:szCs w:val="24"/>
      <w:lang w:val="pt-BR" w:eastAsia="pt-BR"/>
    </w:rPr>
  </w:style>
  <w:style w:type="paragraph" w:customStyle="1" w:styleId="BankNormal">
    <w:name w:val="BankNormal"/>
    <w:basedOn w:val="Normal"/>
    <w:rsid w:val="00BE7794"/>
    <w:pPr>
      <w:widowControl w:val="0"/>
      <w:tabs>
        <w:tab w:val="left" w:pos="492"/>
        <w:tab w:val="left" w:pos="1152"/>
        <w:tab w:val="left" w:pos="1872"/>
        <w:tab w:val="left" w:pos="2592"/>
        <w:tab w:val="left" w:pos="3312"/>
        <w:tab w:val="left" w:pos="4032"/>
        <w:tab w:val="left" w:pos="4752"/>
        <w:tab w:val="left" w:pos="5472"/>
      </w:tabs>
      <w:suppressAutoHyphens w:val="0"/>
      <w:overflowPunct w:val="0"/>
      <w:autoSpaceDE w:val="0"/>
      <w:adjustRightInd w:val="0"/>
      <w:spacing w:after="240"/>
      <w:jc w:val="both"/>
    </w:pPr>
    <w:rPr>
      <w:bCs/>
      <w:spacing w:val="0"/>
      <w:sz w:val="22"/>
    </w:rPr>
  </w:style>
  <w:style w:type="paragraph" w:styleId="List">
    <w:name w:val="List"/>
    <w:basedOn w:val="Normal"/>
    <w:autoRedefine/>
    <w:rsid w:val="00BE7794"/>
    <w:pPr>
      <w:widowControl w:val="0"/>
      <w:tabs>
        <w:tab w:val="left" w:pos="492"/>
        <w:tab w:val="left" w:pos="800"/>
        <w:tab w:val="left" w:pos="1152"/>
        <w:tab w:val="left" w:pos="1872"/>
        <w:tab w:val="left" w:pos="2592"/>
        <w:tab w:val="left" w:pos="3312"/>
        <w:tab w:val="left" w:pos="4032"/>
        <w:tab w:val="left" w:pos="4752"/>
        <w:tab w:val="left" w:pos="5472"/>
      </w:tabs>
      <w:suppressAutoHyphens w:val="0"/>
      <w:overflowPunct w:val="0"/>
      <w:autoSpaceDE w:val="0"/>
      <w:adjustRightInd w:val="0"/>
      <w:spacing w:after="120"/>
      <w:ind w:left="1008"/>
      <w:jc w:val="both"/>
    </w:pPr>
    <w:rPr>
      <w:iCs/>
      <w:spacing w:val="0"/>
      <w:sz w:val="22"/>
      <w:szCs w:val="24"/>
      <w:lang w:val="pt-BR" w:eastAsia="pt-BR"/>
    </w:rPr>
  </w:style>
  <w:style w:type="paragraph" w:customStyle="1" w:styleId="Subttulo2">
    <w:name w:val="Subtítulo 2"/>
    <w:basedOn w:val="Normal"/>
    <w:next w:val="Normal"/>
    <w:autoRedefine/>
    <w:rsid w:val="00BE7794"/>
    <w:pPr>
      <w:widowControl w:val="0"/>
      <w:tabs>
        <w:tab w:val="left" w:pos="492"/>
        <w:tab w:val="left" w:pos="1152"/>
        <w:tab w:val="left" w:pos="1800"/>
        <w:tab w:val="left" w:pos="1872"/>
        <w:tab w:val="left" w:pos="2592"/>
        <w:tab w:val="left" w:pos="3312"/>
        <w:tab w:val="left" w:pos="4032"/>
        <w:tab w:val="left" w:pos="4752"/>
        <w:tab w:val="left" w:pos="5472"/>
      </w:tabs>
      <w:suppressAutoHyphens w:val="0"/>
      <w:overflowPunct w:val="0"/>
      <w:autoSpaceDE w:val="0"/>
      <w:adjustRightInd w:val="0"/>
      <w:jc w:val="both"/>
    </w:pPr>
    <w:rPr>
      <w:b/>
      <w:bCs/>
      <w:spacing w:val="0"/>
      <w:sz w:val="22"/>
      <w:szCs w:val="24"/>
      <w:lang w:val="pt-BR" w:eastAsia="it-IT"/>
    </w:rPr>
  </w:style>
  <w:style w:type="character" w:customStyle="1" w:styleId="Comentrio2Char">
    <w:name w:val="Comentário 2 Char"/>
    <w:rsid w:val="00BE7794"/>
    <w:rPr>
      <w:rFonts w:ascii="Times New Roman Bold" w:hAnsi="Times New Roman Bold"/>
      <w:b/>
      <w:bCs/>
      <w:snapToGrid w:val="0"/>
      <w:color w:val="FF0000"/>
      <w:sz w:val="28"/>
      <w:szCs w:val="28"/>
      <w:lang w:val="pt-BR" w:eastAsia="en-US" w:bidi="ar-SA"/>
    </w:rPr>
  </w:style>
  <w:style w:type="paragraph" w:customStyle="1" w:styleId="AbbrDesc">
    <w:name w:val="AbbrDesc"/>
    <w:basedOn w:val="Normal"/>
    <w:rsid w:val="00BE7794"/>
    <w:pPr>
      <w:tabs>
        <w:tab w:val="left" w:pos="3060"/>
      </w:tabs>
      <w:suppressAutoHyphens w:val="0"/>
      <w:autoSpaceDN/>
      <w:jc w:val="both"/>
      <w:textAlignment w:val="auto"/>
    </w:pPr>
    <w:rPr>
      <w:spacing w:val="0"/>
      <w:lang w:val="pt-BR"/>
    </w:rPr>
  </w:style>
  <w:style w:type="paragraph" w:customStyle="1" w:styleId="MANAUS-Corpodetexto">
    <w:name w:val="MANAUS - Corpo de texto"/>
    <w:basedOn w:val="Normal"/>
    <w:link w:val="MANAUS-CorpodetextoChar1"/>
    <w:rsid w:val="00BE7794"/>
    <w:pPr>
      <w:suppressAutoHyphens w:val="0"/>
      <w:autoSpaceDN/>
      <w:spacing w:before="60" w:after="60" w:line="360" w:lineRule="auto"/>
      <w:ind w:firstLine="357"/>
      <w:jc w:val="both"/>
      <w:textAlignment w:val="auto"/>
    </w:pPr>
    <w:rPr>
      <w:spacing w:val="0"/>
      <w:szCs w:val="24"/>
      <w:lang w:val="pt-BR" w:bidi="en-US"/>
    </w:rPr>
  </w:style>
  <w:style w:type="character" w:styleId="HTMLCite">
    <w:name w:val="HTML Cite"/>
    <w:uiPriority w:val="99"/>
    <w:unhideWhenUsed/>
    <w:rsid w:val="00BE7794"/>
    <w:rPr>
      <w:i/>
      <w:iCs/>
    </w:rPr>
  </w:style>
  <w:style w:type="table" w:styleId="TableClassic1">
    <w:name w:val="Table Classic 1"/>
    <w:basedOn w:val="TableNormal"/>
    <w:rsid w:val="00BE7794"/>
    <w:pPr>
      <w:autoSpaceDN/>
      <w:textAlignment w:val="auto"/>
    </w:pPr>
    <w:rPr>
      <w:lang w:val="pt-BR" w:eastAsia="pt-B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E7794"/>
    <w:pPr>
      <w:autoSpaceDN/>
      <w:textAlignment w:val="auto"/>
    </w:pPr>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rsid w:val="00BE7794"/>
    <w:pPr>
      <w:suppressAutoHyphens w:val="0"/>
      <w:autoSpaceDN/>
      <w:spacing w:line="360" w:lineRule="auto"/>
      <w:jc w:val="both"/>
      <w:textAlignment w:val="auto"/>
    </w:pPr>
    <w:rPr>
      <w:spacing w:val="0"/>
      <w:lang w:val="pt-BR" w:eastAsia="pt-BR"/>
    </w:rPr>
  </w:style>
  <w:style w:type="paragraph" w:customStyle="1" w:styleId="Estilo1">
    <w:name w:val="Estilo1"/>
    <w:basedOn w:val="Heading4"/>
    <w:link w:val="Estilo1Char"/>
    <w:qFormat/>
    <w:rsid w:val="00BE7794"/>
    <w:pPr>
      <w:numPr>
        <w:ilvl w:val="0"/>
        <w:numId w:val="0"/>
      </w:numPr>
      <w:tabs>
        <w:tab w:val="clear" w:pos="-360"/>
        <w:tab w:val="clear" w:pos="0"/>
      </w:tabs>
      <w:suppressAutoHyphens w:val="0"/>
      <w:autoSpaceDN/>
      <w:spacing w:before="240" w:after="60"/>
      <w:textAlignment w:val="auto"/>
    </w:pPr>
    <w:rPr>
      <w:rFonts w:ascii="Times New Roman" w:hAnsi="Times New Roman"/>
      <w:bCs/>
      <w:i/>
      <w:sz w:val="28"/>
      <w:szCs w:val="24"/>
      <w:lang w:val="pt-BR" w:eastAsia="pt-BR"/>
    </w:rPr>
  </w:style>
  <w:style w:type="paragraph" w:customStyle="1" w:styleId="TOC41">
    <w:name w:val="TOC 41"/>
    <w:basedOn w:val="Normal"/>
    <w:next w:val="Normal"/>
    <w:autoRedefine/>
    <w:semiHidden/>
    <w:rsid w:val="00BE7794"/>
    <w:pPr>
      <w:suppressAutoHyphens w:val="0"/>
      <w:autoSpaceDN/>
      <w:ind w:left="720"/>
      <w:textAlignment w:val="auto"/>
    </w:pPr>
    <w:rPr>
      <w:rFonts w:ascii="Calibri" w:hAnsi="Calibri" w:cs="Calibri"/>
      <w:spacing w:val="0"/>
      <w:sz w:val="20"/>
      <w:lang w:val="pt-BR" w:eastAsia="pt-BR"/>
    </w:rPr>
  </w:style>
  <w:style w:type="paragraph" w:customStyle="1" w:styleId="TOC51">
    <w:name w:val="TOC 51"/>
    <w:basedOn w:val="Normal"/>
    <w:next w:val="Normal"/>
    <w:autoRedefine/>
    <w:semiHidden/>
    <w:rsid w:val="00BE7794"/>
    <w:pPr>
      <w:suppressAutoHyphens w:val="0"/>
      <w:autoSpaceDN/>
      <w:ind w:left="960"/>
      <w:textAlignment w:val="auto"/>
    </w:pPr>
    <w:rPr>
      <w:rFonts w:ascii="Calibri" w:hAnsi="Calibri" w:cs="Calibri"/>
      <w:spacing w:val="0"/>
      <w:sz w:val="20"/>
      <w:lang w:val="pt-BR" w:eastAsia="pt-BR"/>
    </w:rPr>
  </w:style>
  <w:style w:type="paragraph" w:customStyle="1" w:styleId="TOC61">
    <w:name w:val="TOC 61"/>
    <w:basedOn w:val="Normal"/>
    <w:next w:val="Normal"/>
    <w:autoRedefine/>
    <w:semiHidden/>
    <w:rsid w:val="00BE7794"/>
    <w:pPr>
      <w:suppressAutoHyphens w:val="0"/>
      <w:autoSpaceDN/>
      <w:ind w:left="1200"/>
      <w:textAlignment w:val="auto"/>
    </w:pPr>
    <w:rPr>
      <w:rFonts w:ascii="Calibri" w:hAnsi="Calibri" w:cs="Calibri"/>
      <w:spacing w:val="0"/>
      <w:sz w:val="20"/>
      <w:lang w:val="pt-BR" w:eastAsia="pt-BR"/>
    </w:rPr>
  </w:style>
  <w:style w:type="paragraph" w:customStyle="1" w:styleId="TOC71">
    <w:name w:val="TOC 71"/>
    <w:basedOn w:val="Normal"/>
    <w:next w:val="Normal"/>
    <w:autoRedefine/>
    <w:semiHidden/>
    <w:rsid w:val="00BE7794"/>
    <w:pPr>
      <w:suppressAutoHyphens w:val="0"/>
      <w:autoSpaceDN/>
      <w:ind w:left="1440"/>
      <w:textAlignment w:val="auto"/>
    </w:pPr>
    <w:rPr>
      <w:rFonts w:ascii="Calibri" w:hAnsi="Calibri" w:cs="Calibri"/>
      <w:spacing w:val="0"/>
      <w:sz w:val="20"/>
      <w:lang w:val="pt-BR" w:eastAsia="pt-BR"/>
    </w:rPr>
  </w:style>
  <w:style w:type="paragraph" w:customStyle="1" w:styleId="TOC81">
    <w:name w:val="TOC 81"/>
    <w:basedOn w:val="Normal"/>
    <w:next w:val="Normal"/>
    <w:autoRedefine/>
    <w:semiHidden/>
    <w:rsid w:val="00BE7794"/>
    <w:pPr>
      <w:suppressAutoHyphens w:val="0"/>
      <w:autoSpaceDN/>
      <w:ind w:left="1680"/>
      <w:textAlignment w:val="auto"/>
    </w:pPr>
    <w:rPr>
      <w:rFonts w:ascii="Calibri" w:hAnsi="Calibri" w:cs="Calibri"/>
      <w:spacing w:val="0"/>
      <w:sz w:val="20"/>
      <w:lang w:val="pt-BR" w:eastAsia="pt-BR"/>
    </w:rPr>
  </w:style>
  <w:style w:type="paragraph" w:customStyle="1" w:styleId="TOC91">
    <w:name w:val="TOC 91"/>
    <w:basedOn w:val="Normal"/>
    <w:next w:val="Normal"/>
    <w:autoRedefine/>
    <w:semiHidden/>
    <w:rsid w:val="00BE7794"/>
    <w:pPr>
      <w:suppressAutoHyphens w:val="0"/>
      <w:autoSpaceDN/>
      <w:ind w:left="1920"/>
      <w:textAlignment w:val="auto"/>
    </w:pPr>
    <w:rPr>
      <w:rFonts w:ascii="Calibri" w:hAnsi="Calibri" w:cs="Calibri"/>
      <w:spacing w:val="0"/>
      <w:sz w:val="20"/>
      <w:lang w:val="pt-BR" w:eastAsia="pt-BR"/>
    </w:rPr>
  </w:style>
  <w:style w:type="paragraph" w:styleId="BodyText3">
    <w:name w:val="Body Text 3"/>
    <w:basedOn w:val="Normal"/>
    <w:link w:val="BodyText3Char"/>
    <w:uiPriority w:val="99"/>
    <w:semiHidden/>
    <w:unhideWhenUsed/>
    <w:rsid w:val="00BE7794"/>
    <w:pPr>
      <w:suppressAutoHyphens w:val="0"/>
      <w:autoSpaceDN/>
      <w:spacing w:after="120"/>
      <w:textAlignment w:val="auto"/>
    </w:pPr>
    <w:rPr>
      <w:spacing w:val="0"/>
      <w:sz w:val="16"/>
      <w:szCs w:val="16"/>
      <w:lang w:val="pt-BR" w:eastAsia="pt-BR"/>
    </w:rPr>
  </w:style>
  <w:style w:type="character" w:customStyle="1" w:styleId="BodyText3Char">
    <w:name w:val="Body Text 3 Char"/>
    <w:basedOn w:val="DefaultParagraphFont"/>
    <w:link w:val="BodyText3"/>
    <w:uiPriority w:val="99"/>
    <w:semiHidden/>
    <w:rsid w:val="00BE7794"/>
    <w:rPr>
      <w:rFonts w:ascii="Times New Roman" w:eastAsia="Times New Roman" w:hAnsi="Times New Roman"/>
      <w:sz w:val="16"/>
      <w:szCs w:val="16"/>
      <w:lang w:val="pt-BR" w:eastAsia="pt-BR"/>
    </w:rPr>
  </w:style>
  <w:style w:type="paragraph" w:customStyle="1" w:styleId="xl63">
    <w:name w:val="xl63"/>
    <w:basedOn w:val="Normal"/>
    <w:rsid w:val="00BE7794"/>
    <w:pPr>
      <w:suppressAutoHyphens w:val="0"/>
      <w:autoSpaceDN/>
      <w:spacing w:before="100" w:beforeAutospacing="1" w:after="100" w:afterAutospacing="1"/>
      <w:jc w:val="center"/>
      <w:textAlignment w:val="auto"/>
    </w:pPr>
    <w:rPr>
      <w:spacing w:val="0"/>
      <w:szCs w:val="24"/>
      <w:lang w:val="pt-BR" w:eastAsia="pt-BR"/>
    </w:rPr>
  </w:style>
  <w:style w:type="paragraph" w:customStyle="1" w:styleId="xl64">
    <w:name w:val="xl64"/>
    <w:basedOn w:val="Normal"/>
    <w:rsid w:val="00BE7794"/>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textAlignment w:val="center"/>
    </w:pPr>
    <w:rPr>
      <w:b/>
      <w:bCs/>
      <w:color w:val="000000"/>
      <w:spacing w:val="0"/>
      <w:sz w:val="18"/>
      <w:szCs w:val="18"/>
      <w:lang w:val="pt-BR" w:eastAsia="pt-BR"/>
    </w:rPr>
  </w:style>
  <w:style w:type="character" w:customStyle="1" w:styleId="MANAUS-CorpodetextoChar1">
    <w:name w:val="MANAUS - Corpo de texto Char1"/>
    <w:basedOn w:val="DefaultParagraphFont"/>
    <w:link w:val="MANAUS-Corpodetexto"/>
    <w:rsid w:val="00BE7794"/>
    <w:rPr>
      <w:rFonts w:ascii="Times New Roman" w:eastAsia="Times New Roman" w:hAnsi="Times New Roman"/>
      <w:sz w:val="24"/>
      <w:szCs w:val="24"/>
      <w:lang w:val="pt-BR" w:bidi="en-US"/>
    </w:rPr>
  </w:style>
  <w:style w:type="paragraph" w:customStyle="1" w:styleId="Fonte">
    <w:name w:val="Fonte"/>
    <w:basedOn w:val="Normal"/>
    <w:next w:val="Normal"/>
    <w:autoRedefine/>
    <w:qFormat/>
    <w:rsid w:val="00BE7794"/>
    <w:pPr>
      <w:suppressAutoHyphens w:val="0"/>
      <w:autoSpaceDN/>
      <w:textAlignment w:val="auto"/>
    </w:pPr>
    <w:rPr>
      <w:rFonts w:eastAsia="Calibri"/>
      <w:spacing w:val="0"/>
      <w:sz w:val="16"/>
      <w:szCs w:val="22"/>
      <w:lang w:val="pt-BR"/>
    </w:rPr>
  </w:style>
  <w:style w:type="paragraph" w:customStyle="1" w:styleId="NoSpacing1">
    <w:name w:val="No Spacing1"/>
    <w:next w:val="NoSpacing"/>
    <w:link w:val="NoSpacingChar"/>
    <w:uiPriority w:val="1"/>
    <w:qFormat/>
    <w:rsid w:val="00BE7794"/>
    <w:pPr>
      <w:autoSpaceDN/>
      <w:textAlignment w:val="auto"/>
    </w:pPr>
    <w:rPr>
      <w:rFonts w:eastAsia="Times New Roman"/>
      <w:sz w:val="22"/>
      <w:szCs w:val="22"/>
      <w:lang w:val="pt-BR" w:eastAsia="pt-BR"/>
    </w:rPr>
  </w:style>
  <w:style w:type="character" w:customStyle="1" w:styleId="NoSpacingChar">
    <w:name w:val="No Spacing Char"/>
    <w:basedOn w:val="DefaultParagraphFont"/>
    <w:link w:val="NoSpacing1"/>
    <w:uiPriority w:val="1"/>
    <w:rsid w:val="00BE7794"/>
    <w:rPr>
      <w:rFonts w:eastAsia="Times New Roman"/>
      <w:sz w:val="22"/>
      <w:szCs w:val="22"/>
      <w:lang w:val="pt-BR" w:eastAsia="pt-BR"/>
    </w:rPr>
  </w:style>
  <w:style w:type="paragraph" w:styleId="BlockText">
    <w:name w:val="Block Text"/>
    <w:basedOn w:val="Normal"/>
    <w:rsid w:val="00BE7794"/>
    <w:pPr>
      <w:pBdr>
        <w:top w:val="single" w:sz="2" w:space="10" w:color="4F81BD" w:frame="1"/>
        <w:left w:val="single" w:sz="2" w:space="10" w:color="4F81BD" w:frame="1"/>
        <w:bottom w:val="single" w:sz="2" w:space="10" w:color="4F81BD" w:frame="1"/>
        <w:right w:val="single" w:sz="2" w:space="10" w:color="4F81BD" w:frame="1"/>
      </w:pBdr>
      <w:suppressAutoHyphens w:val="0"/>
      <w:autoSpaceDN/>
      <w:ind w:left="1152" w:right="1152"/>
      <w:textAlignment w:val="auto"/>
    </w:pPr>
    <w:rPr>
      <w:rFonts w:ascii="Calibri" w:hAnsi="Calibri"/>
      <w:i/>
      <w:iCs/>
      <w:color w:val="4F81BD"/>
      <w:lang w:val="es-ES_tradnl"/>
    </w:rPr>
  </w:style>
  <w:style w:type="character" w:customStyle="1" w:styleId="Estilo1Char">
    <w:name w:val="Estilo1 Char"/>
    <w:link w:val="Estilo1"/>
    <w:rsid w:val="00BE7794"/>
    <w:rPr>
      <w:rFonts w:ascii="Times New Roman" w:eastAsia="Times New Roman" w:hAnsi="Times New Roman"/>
      <w:b/>
      <w:bCs/>
      <w:i/>
      <w:sz w:val="28"/>
      <w:szCs w:val="24"/>
      <w:lang w:val="pt-BR" w:eastAsia="pt-BR"/>
    </w:rPr>
  </w:style>
  <w:style w:type="paragraph" w:customStyle="1" w:styleId="Estilo2">
    <w:name w:val="Estilo2"/>
    <w:basedOn w:val="Estilo1"/>
    <w:link w:val="Estilo2Char"/>
    <w:qFormat/>
    <w:rsid w:val="00BE7794"/>
    <w:pPr>
      <w:keepNext w:val="0"/>
      <w:pBdr>
        <w:top w:val="thickThinSmallGap" w:sz="24" w:space="1" w:color="17365D"/>
      </w:pBdr>
      <w:tabs>
        <w:tab w:val="left" w:pos="4110"/>
        <w:tab w:val="right" w:pos="9029"/>
      </w:tabs>
      <w:spacing w:before="0" w:after="0"/>
      <w:jc w:val="left"/>
      <w:outlineLvl w:val="9"/>
    </w:pPr>
    <w:rPr>
      <w:rFonts w:ascii="Cambria" w:hAnsi="Cambria"/>
      <w:b w:val="0"/>
      <w:bCs w:val="0"/>
      <w:i w:val="0"/>
      <w:spacing w:val="-3"/>
    </w:rPr>
  </w:style>
  <w:style w:type="paragraph" w:styleId="IntenseQuote">
    <w:name w:val="Intense Quote"/>
    <w:basedOn w:val="Normal"/>
    <w:next w:val="Normal"/>
    <w:link w:val="IntenseQuoteChar"/>
    <w:qFormat/>
    <w:rsid w:val="00BE7794"/>
    <w:pPr>
      <w:pBdr>
        <w:bottom w:val="single" w:sz="4" w:space="4" w:color="4F81BD"/>
      </w:pBdr>
      <w:suppressAutoHyphens w:val="0"/>
      <w:autoSpaceDN/>
      <w:spacing w:before="200" w:after="280"/>
      <w:ind w:left="936" w:right="936"/>
      <w:textAlignment w:val="auto"/>
    </w:pPr>
    <w:rPr>
      <w:b/>
      <w:bCs/>
      <w:i/>
      <w:iCs/>
      <w:color w:val="4F81BD"/>
      <w:lang w:val="es-ES_tradnl"/>
    </w:rPr>
  </w:style>
  <w:style w:type="character" w:customStyle="1" w:styleId="IntenseQuoteChar">
    <w:name w:val="Intense Quote Char"/>
    <w:basedOn w:val="DefaultParagraphFont"/>
    <w:link w:val="IntenseQuote"/>
    <w:rsid w:val="00BE7794"/>
    <w:rPr>
      <w:rFonts w:ascii="Times New Roman" w:eastAsia="Times New Roman" w:hAnsi="Times New Roman"/>
      <w:b/>
      <w:bCs/>
      <w:i/>
      <w:iCs/>
      <w:color w:val="4F81BD"/>
      <w:spacing w:val="-3"/>
      <w:sz w:val="24"/>
      <w:lang w:val="es-ES_tradnl"/>
    </w:rPr>
  </w:style>
  <w:style w:type="character" w:customStyle="1" w:styleId="Estilo2Char">
    <w:name w:val="Estilo2 Char"/>
    <w:basedOn w:val="Estilo1Char"/>
    <w:link w:val="Estilo2"/>
    <w:rsid w:val="00BE7794"/>
    <w:rPr>
      <w:rFonts w:ascii="Cambria" w:eastAsia="Times New Roman" w:hAnsi="Cambria"/>
      <w:b w:val="0"/>
      <w:bCs w:val="0"/>
      <w:i w:val="0"/>
      <w:spacing w:val="-3"/>
      <w:sz w:val="28"/>
      <w:szCs w:val="24"/>
      <w:lang w:val="pt-BR" w:eastAsia="pt-BR"/>
    </w:rPr>
  </w:style>
  <w:style w:type="paragraph" w:styleId="NoSpacing">
    <w:name w:val="No Spacing"/>
    <w:uiPriority w:val="1"/>
    <w:qFormat/>
    <w:rsid w:val="00BE7794"/>
    <w:pPr>
      <w:suppressAutoHyphens/>
    </w:pPr>
    <w:rPr>
      <w:rFonts w:ascii="Times New Roman" w:eastAsia="Times New Roman" w:hAnsi="Times New Roman"/>
      <w:spacing w:val="-3"/>
      <w:sz w:val="24"/>
    </w:rPr>
  </w:style>
  <w:style w:type="character" w:customStyle="1" w:styleId="ListParagraphChar">
    <w:name w:val="List Paragraph Char"/>
    <w:link w:val="ListParagraph"/>
    <w:uiPriority w:val="34"/>
    <w:locked/>
    <w:rsid w:val="000C09F4"/>
    <w:rPr>
      <w:rFonts w:ascii="Times New Roman" w:eastAsia="Times New Roman" w:hAnsi="Times New Roman"/>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0" w:qFormat="1"/>
    <w:lsdException w:name="table of figures" w:uiPriority="0"/>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Table Classic 1"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Normal">
    <w:name w:val="Normal"/>
    <w:rsid w:val="0079480E"/>
    <w:pPr>
      <w:suppressAutoHyphens/>
    </w:pPr>
    <w:rPr>
      <w:rFonts w:ascii="Times New Roman" w:eastAsia="Times New Roman" w:hAnsi="Times New Roman"/>
      <w:spacing w:val="-3"/>
      <w:sz w:val="24"/>
    </w:rPr>
  </w:style>
  <w:style w:type="paragraph" w:styleId="Heading1">
    <w:name w:val="heading 1"/>
    <w:aliases w:val="Heading 1.I,Capítulos,title 1,Document Header1,ClauseGroup_Title,ICSA 1"/>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Sub-capítulos Car Car,title 2,Title Header2,Clause_No&amp;Name,ICSA 2,Heading 2.A"/>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Section Header3,ClauseSub_No&amp;Name,ICSA 3,Heading 3.1"/>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Sub-Clause Sub-paragraph,ClauseSubSub_No&amp;Name,Sub-Clause Sub-paragraph,ICSA 4"/>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6065E3"/>
    <w:pPr>
      <w:keepNext/>
      <w:numPr>
        <w:ilvl w:val="4"/>
        <w:numId w:val="12"/>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6065E3"/>
    <w:pPr>
      <w:keepNext/>
      <w:numPr>
        <w:ilvl w:val="5"/>
        <w:numId w:val="12"/>
      </w:numPr>
      <w:jc w:val="center"/>
      <w:outlineLvl w:val="5"/>
    </w:pPr>
    <w:rPr>
      <w:b/>
      <w:bCs/>
      <w:sz w:val="20"/>
    </w:rPr>
  </w:style>
  <w:style w:type="paragraph" w:styleId="Heading7">
    <w:name w:val="heading 7"/>
    <w:aliases w:val="No usar-tit7,Tablas"/>
    <w:basedOn w:val="Normal"/>
    <w:next w:val="Normal"/>
    <w:uiPriority w:val="9"/>
    <w:qFormat/>
    <w:rsid w:val="006065E3"/>
    <w:pPr>
      <w:numPr>
        <w:ilvl w:val="6"/>
        <w:numId w:val="12"/>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6065E3"/>
    <w:pPr>
      <w:numPr>
        <w:ilvl w:val="7"/>
        <w:numId w:val="12"/>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6065E3"/>
    <w:pPr>
      <w:numPr>
        <w:ilvl w:val="8"/>
        <w:numId w:val="12"/>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rsid w:val="00EC31C6"/>
    <w:rPr>
      <w:rFonts w:ascii="Tahoma" w:hAnsi="Tahoma"/>
      <w:spacing w:val="0"/>
      <w:sz w:val="16"/>
      <w:szCs w:val="16"/>
    </w:rPr>
  </w:style>
  <w:style w:type="character" w:customStyle="1" w:styleId="BalloonTextChar">
    <w:name w:val="Balloon Text Char"/>
    <w:rsid w:val="00EC31C6"/>
    <w:rPr>
      <w:rFonts w:ascii="Tahoma" w:eastAsia="Times New Roman" w:hAnsi="Tahoma" w:cs="Tahoma"/>
      <w:sz w:val="16"/>
      <w:szCs w:val="16"/>
    </w:rPr>
  </w:style>
  <w:style w:type="paragraph" w:styleId="FootnoteText">
    <w:name w:val="footnote text"/>
    <w:aliases w:val="fn,foottextfra,footnote,F,FOOTNOTES,single space,footnote text, Car,Car,Footnote Text Char Char,ft,Texto nota piepddes Car Car,Texto nota piepddes Car,Texto nota piepddes Car Car Car Car,Texto nota piepddes Car Car Car Car Car Car Car"/>
    <w:basedOn w:val="Normal"/>
    <w:qFormat/>
    <w:rsid w:val="00EC31C6"/>
    <w:pPr>
      <w:keepNext/>
      <w:keepLines/>
      <w:suppressAutoHyphens w:val="0"/>
      <w:spacing w:after="120"/>
      <w:ind w:left="288" w:hanging="288"/>
      <w:jc w:val="both"/>
    </w:pPr>
    <w:rPr>
      <w:sz w:val="20"/>
    </w:rPr>
  </w:style>
  <w:style w:type="character" w:customStyle="1" w:styleId="FootnoteTextChar">
    <w:name w:val="Footnote Text Char"/>
    <w:aliases w:val="fn Char,foottextfra Char,footnote Char,F Char,FOOTNOTES Char,single space Char,footnote text Char, Car Char,Car Char,Footnote Text Char Char Char,ft Char,Texto nota piepddes Car Car Char,Texto nota piepddes Car Char"/>
    <w:rsid w:val="00EC31C6"/>
    <w:rPr>
      <w:rFonts w:ascii="Times New Roman" w:eastAsia="Times New Roman" w:hAnsi="Times New Roman"/>
      <w:spacing w:val="-3"/>
    </w:rPr>
  </w:style>
  <w:style w:type="character" w:styleId="FootnoteReference">
    <w:name w:val="footnote reference"/>
    <w:aliases w:val="pie pddes,FC,referencia nota al pie,Ref. de nota al pie.,Referência a notas de rodapé"/>
    <w:basedOn w:val="DefaultParagraphFont"/>
    <w:rsid w:val="00EC31C6"/>
    <w:rPr>
      <w:rFonts w:ascii="Times New Roman" w:hAnsi="Times New Roman"/>
      <w:position w:val="0"/>
      <w:sz w:val="20"/>
      <w:vertAlign w:val="superscript"/>
    </w:rPr>
  </w:style>
  <w:style w:type="paragraph" w:styleId="Header">
    <w:name w:val="header"/>
    <w:basedOn w:val="Normal"/>
    <w:rsid w:val="00EC31C6"/>
    <w:pPr>
      <w:tabs>
        <w:tab w:val="center" w:pos="4320"/>
        <w:tab w:val="right" w:pos="8640"/>
      </w:tabs>
    </w:pPr>
    <w:rPr>
      <w:sz w:val="20"/>
    </w:rPr>
  </w:style>
  <w:style w:type="character" w:customStyle="1" w:styleId="HeaderChar">
    <w:name w:val="Header Char"/>
    <w:basedOn w:val="DefaultParagraphFont"/>
    <w:rsid w:val="00EC31C6"/>
    <w:rPr>
      <w:rFonts w:ascii="Times New Roman" w:eastAsia="Times New Roman" w:hAnsi="Times New Roman"/>
      <w:spacing w:val="-3"/>
    </w:rPr>
  </w:style>
  <w:style w:type="paragraph" w:styleId="Footer">
    <w:name w:val="footer"/>
    <w:basedOn w:val="Normal"/>
    <w:link w:val="FooterChar1"/>
    <w:uiPriority w:val="99"/>
    <w:rsid w:val="00EC31C6"/>
    <w:pPr>
      <w:tabs>
        <w:tab w:val="center" w:pos="4320"/>
        <w:tab w:val="right" w:pos="8640"/>
      </w:tabs>
    </w:pPr>
    <w:rPr>
      <w:sz w:val="20"/>
    </w:rPr>
  </w:style>
  <w:style w:type="character" w:customStyle="1" w:styleId="FooterChar">
    <w:name w:val="Footer Char"/>
    <w:basedOn w:val="DefaultParagraphFont"/>
    <w:uiPriority w:val="99"/>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uiPriority w:val="99"/>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uiPriority w:val="99"/>
    <w:rsid w:val="00EC31C6"/>
    <w:rPr>
      <w:rFonts w:ascii="Arial" w:eastAsia="Times New Roman" w:hAnsi="Arial" w:cs="Arial"/>
      <w:vanish/>
      <w:sz w:val="16"/>
      <w:szCs w:val="16"/>
    </w:rPr>
  </w:style>
  <w:style w:type="paragraph" w:styleId="z-BottomofForm">
    <w:name w:val="HTML Bottom of Form"/>
    <w:basedOn w:val="Normal"/>
    <w:next w:val="Normal"/>
    <w:uiPriority w:val="99"/>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uiPriority w:val="99"/>
    <w:rsid w:val="00EC31C6"/>
    <w:rPr>
      <w:rFonts w:ascii="Arial" w:eastAsia="Times New Roman" w:hAnsi="Arial"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customStyle="1" w:styleId="CommentTextChar">
    <w:name w:val="Comment Text Char"/>
    <w:basedOn w:val="DefaultParagraphFont"/>
    <w:uiPriority w:val="99"/>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rsid w:val="006065E3"/>
    <w:pPr>
      <w:keepNext/>
      <w:numPr>
        <w:numId w:val="11"/>
      </w:numPr>
      <w:tabs>
        <w:tab w:val="num" w:pos="648"/>
        <w:tab w:val="left" w:pos="1440"/>
      </w:tabs>
      <w:suppressAutoHyphens w:val="0"/>
      <w:spacing w:before="240" w:after="240"/>
      <w:ind w:left="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6065E3"/>
    <w:pPr>
      <w:keepNext/>
      <w:numPr>
        <w:numId w:val="12"/>
      </w:numPr>
      <w:tabs>
        <w:tab w:val="left" w:pos="0"/>
        <w:tab w:val="left" w:pos="86"/>
      </w:tabs>
      <w:suppressAutoHyphens w:val="0"/>
      <w:spacing w:before="120" w:after="1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6065E3"/>
    <w:pPr>
      <w:keepNext/>
      <w:numPr>
        <w:ilvl w:val="1"/>
        <w:numId w:val="12"/>
      </w:numPr>
      <w:tabs>
        <w:tab w:val="clear" w:pos="5400"/>
        <w:tab w:val="num" w:pos="1296"/>
      </w:tabs>
      <w:suppressAutoHyphens w:val="0"/>
      <w:spacing w:before="120" w:after="120"/>
      <w:ind w:left="129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6065E3"/>
    <w:pPr>
      <w:numPr>
        <w:ilvl w:val="2"/>
      </w:numPr>
      <w:tabs>
        <w:tab w:val="clear" w:pos="5976"/>
        <w:tab w:val="num"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6065E3"/>
    <w:pPr>
      <w:numPr>
        <w:ilvl w:val="3"/>
      </w:numPr>
      <w:tabs>
        <w:tab w:val="clear" w:pos="6480"/>
        <w:tab w:val="num" w:pos="2376"/>
      </w:tabs>
      <w:ind w:left="2376"/>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rsid w:val="006065E3"/>
    <w:pPr>
      <w:numPr>
        <w:ilvl w:val="1"/>
        <w:numId w:val="11"/>
      </w:numPr>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6065E3"/>
    <w:pPr>
      <w:numPr>
        <w:ilvl w:val="2"/>
        <w:numId w:val="11"/>
      </w:numPr>
      <w:tabs>
        <w:tab w:val="num" w:pos="1152"/>
      </w:tabs>
      <w:spacing w:before="120"/>
      <w:ind w:left="115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6065E3"/>
    <w:pPr>
      <w:numPr>
        <w:ilvl w:val="3"/>
      </w:numPr>
      <w:tabs>
        <w:tab w:val="left" w:pos="0"/>
        <w:tab w:val="num" w:pos="1296"/>
        <w:tab w:val="num" w:pos="4194"/>
      </w:tabs>
      <w:ind w:left="1296"/>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basedOn w:val="Normal"/>
    <w:uiPriority w:val="99"/>
    <w:rsid w:val="006065E3"/>
    <w:pPr>
      <w:keepLines/>
      <w:framePr w:wrap="around" w:vAnchor="text" w:hAnchor="text" w:y="1"/>
      <w:suppressAutoHyphens w:val="0"/>
      <w:spacing w:before="20" w:after="20"/>
    </w:pPr>
    <w:rPr>
      <w:sz w:val="20"/>
    </w:rPr>
  </w:style>
  <w:style w:type="character" w:customStyle="1" w:styleId="RegtableChar">
    <w:name w:val="Regtable Char"/>
    <w:uiPriority w:val="99"/>
    <w:rsid w:val="00EC31C6"/>
    <w:rPr>
      <w:rFonts w:ascii="Times New Roman" w:eastAsia="Times New Roman" w:hAnsi="Times New Roman"/>
      <w:lang w:val="en-US" w:eastAsia="en-US" w:bidi="ar-SA"/>
    </w:rPr>
  </w:style>
  <w:style w:type="paragraph" w:customStyle="1" w:styleId="TableTitle">
    <w:name w:val="TableTitle"/>
    <w:basedOn w:val="Normal"/>
    <w:rsid w:val="006065E3"/>
    <w:pPr>
      <w:keepNext/>
      <w:framePr w:wrap="around" w:vAnchor="text" w:hAnchor="text" w:y="1"/>
      <w:suppressAutoHyphens w:val="0"/>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aliases w:val="Sub-capítulos Car Car Char,Sub-capítulos Car Char,title 2 Char,Title Header2 Char,Clause_No&amp;Name Char,ICSA 2 Char,Heading 2.A Char"/>
    <w:rsid w:val="00EC31C6"/>
    <w:rPr>
      <w:rFonts w:ascii="Times New Roman Bold" w:eastAsia="Times New Roman" w:hAnsi="Times New Roman Bold"/>
      <w:b/>
      <w:sz w:val="24"/>
      <w:lang w:bidi="ar-SA"/>
    </w:rPr>
  </w:style>
  <w:style w:type="character" w:customStyle="1" w:styleId="Heading3Char">
    <w:name w:val="Heading 3 Char"/>
    <w:aliases w:val="Seccion Char,Section Header3 Char,ClauseSub_No&amp;Name Char,ICSA 3 Char,Heading 3.1 Char"/>
    <w:rsid w:val="00EC31C6"/>
    <w:rPr>
      <w:rFonts w:ascii="Times New Roman Bold" w:eastAsia="Times New Roman" w:hAnsi="Times New Roman Bold"/>
      <w:b/>
      <w:sz w:val="24"/>
      <w:lang w:bidi="ar-SA"/>
    </w:rPr>
  </w:style>
  <w:style w:type="character" w:customStyle="1" w:styleId="Heading4Char">
    <w:name w:val="Heading 4 Char"/>
    <w:aliases w:val=" Sub-Clause Sub-paragraph Char,ClauseSubSub_No&amp;Name Char,Sub-Clause Sub-paragraph Char,ICSA 4 Char,Heading 4.a Char"/>
    <w:rsid w:val="00EC31C6"/>
    <w:rPr>
      <w:rFonts w:ascii="Times New Roman Bold" w:eastAsia="Times New Roman" w:hAnsi="Times New Roman Bold"/>
      <w:b/>
      <w:sz w:val="24"/>
    </w:rPr>
  </w:style>
  <w:style w:type="character" w:customStyle="1" w:styleId="Heading5Char">
    <w:name w:val="Heading 5 Char"/>
    <w:aliases w:val="No usar-tit5 Char,Heading 5.(i) Char"/>
    <w:rsid w:val="00EC31C6"/>
    <w:rPr>
      <w:rFonts w:ascii="Times New Roman Bold" w:eastAsia="Times New Roman" w:hAnsi="Times New Roman Bold"/>
      <w:b/>
      <w:sz w:val="24"/>
    </w:rPr>
  </w:style>
  <w:style w:type="character" w:customStyle="1" w:styleId="Heading6Char">
    <w:name w:val="Heading 6 Char"/>
    <w:aliases w:val="No usar-tit6 Char"/>
    <w:rsid w:val="00EC31C6"/>
    <w:rPr>
      <w:rFonts w:ascii="Times New Roman" w:eastAsia="Times New Roman" w:hAnsi="Times New Roman"/>
      <w:b/>
      <w:bCs/>
      <w:spacing w:val="-3"/>
    </w:rPr>
  </w:style>
  <w:style w:type="character" w:customStyle="1" w:styleId="Heading7Char">
    <w:name w:val="Heading 7 Char"/>
    <w:aliases w:val="No usar-tit7 Char,Tablas Char"/>
    <w:uiPriority w:val="9"/>
    <w:rsid w:val="00EC31C6"/>
    <w:rPr>
      <w:rFonts w:eastAsia="Times New Roman"/>
      <w:sz w:val="24"/>
      <w:szCs w:val="24"/>
    </w:rPr>
  </w:style>
  <w:style w:type="character" w:customStyle="1" w:styleId="Heading8Char">
    <w:name w:val="Heading 8 Char"/>
    <w:aliases w:val="No usar-tit8 Char"/>
    <w:rsid w:val="00EC31C6"/>
    <w:rPr>
      <w:rFonts w:eastAsia="Times New Roman"/>
      <w:i/>
      <w:iCs/>
      <w:sz w:val="24"/>
      <w:szCs w:val="24"/>
    </w:rPr>
  </w:style>
  <w:style w:type="character" w:customStyle="1" w:styleId="Heading9Char">
    <w:name w:val="Heading 9 Char"/>
    <w:aliases w:val="No usar-tit9 Char"/>
    <w:rsid w:val="00EC31C6"/>
    <w:rPr>
      <w:rFonts w:ascii="Cambria" w:eastAsia="Times New Roman" w:hAnsi="Cambria"/>
      <w:sz w:val="22"/>
      <w:szCs w:val="22"/>
    </w:rPr>
  </w:style>
  <w:style w:type="paragraph" w:styleId="BodyTextIndent">
    <w:name w:val="Body Text Indent"/>
    <w:basedOn w:val="Normal"/>
    <w:rsid w:val="00EC31C6"/>
    <w:pPr>
      <w:suppressAutoHyphens w:val="0"/>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uppressAutoHyphens w:val="0"/>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aliases w:val="Capítulos Char,title 1 Char,Document Header1 Char,ClauseGroup_Title Char,ICSA 1 Char,Heading 1.I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aliases w:val="Legenda Char,Legenda Char Char Char Char,Legenda Char Char Char Char Char Char Char,Legenda Gar"/>
    <w:basedOn w:val="Normal"/>
    <w:next w:val="Normal"/>
    <w:qFormat/>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892947"/>
    <w:pPr>
      <w:tabs>
        <w:tab w:val="left" w:pos="634"/>
        <w:tab w:val="right" w:leader="dot" w:pos="8630"/>
        <w:tab w:val="right" w:leader="dot" w:pos="8741"/>
      </w:tabs>
      <w:suppressAutoHyphens w:val="0"/>
      <w:spacing w:before="240" w:after="240"/>
      <w:jc w:val="center"/>
    </w:pPr>
    <w:rPr>
      <w:b/>
      <w:smallCaps/>
      <w:sz w:val="28"/>
      <w:szCs w:val="28"/>
      <w:lang w:val="es-ES_tradnl"/>
    </w:rPr>
  </w:style>
  <w:style w:type="paragraph" w:styleId="TOC2">
    <w:name w:val="toc 2"/>
    <w:basedOn w:val="Normal"/>
    <w:next w:val="Normal"/>
    <w:autoRedefine/>
    <w:uiPriority w:val="39"/>
    <w:rsid w:val="00892947"/>
    <w:pPr>
      <w:tabs>
        <w:tab w:val="right" w:leader="dot" w:pos="8630"/>
        <w:tab w:val="right" w:leader="dot" w:pos="8741"/>
      </w:tabs>
      <w:suppressAutoHyphens w:val="0"/>
      <w:ind w:left="540" w:hanging="450"/>
    </w:pPr>
  </w:style>
  <w:style w:type="paragraph" w:styleId="TOC3">
    <w:name w:val="toc 3"/>
    <w:basedOn w:val="Normal"/>
    <w:next w:val="Normal"/>
    <w:autoRedefine/>
    <w:rsid w:val="00EC31C6"/>
    <w:pPr>
      <w:tabs>
        <w:tab w:val="left" w:pos="1728"/>
        <w:tab w:val="right" w:leader="dot" w:pos="8741"/>
      </w:tabs>
      <w:suppressAutoHyphens w:val="0"/>
      <w:ind w:left="1714" w:hanging="562"/>
    </w:pPr>
  </w:style>
  <w:style w:type="paragraph" w:styleId="ListParagraph">
    <w:name w:val="List Paragraph"/>
    <w:basedOn w:val="Normal"/>
    <w:link w:val="ListParagraphChar"/>
    <w:uiPriority w:val="34"/>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uiPriority w:val="39"/>
    <w:qFormat/>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table" w:styleId="TableGrid">
    <w:name w:val="Table Grid"/>
    <w:basedOn w:val="TableNormal"/>
    <w:uiPriority w:val="59"/>
    <w:rsid w:val="00606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25752F"/>
    <w:pPr>
      <w:suppressAutoHyphens w:val="0"/>
      <w:autoSpaceDN/>
      <w:ind w:left="720" w:hanging="720"/>
      <w:textAlignment w:val="auto"/>
    </w:pPr>
    <w:rPr>
      <w:rFonts w:ascii="CG Times" w:hAnsi="CG Times"/>
      <w:spacing w:val="0"/>
      <w:lang w:val="es-ES_tradnl" w:eastAsia="es-ES"/>
    </w:rPr>
  </w:style>
  <w:style w:type="paragraph" w:styleId="ListBullet2">
    <w:name w:val="List Bullet 2"/>
    <w:basedOn w:val="Normal"/>
    <w:rsid w:val="0025752F"/>
    <w:pPr>
      <w:numPr>
        <w:numId w:val="2"/>
      </w:numPr>
      <w:suppressAutoHyphens w:val="0"/>
      <w:autoSpaceDN/>
      <w:textAlignment w:val="auto"/>
    </w:pPr>
    <w:rPr>
      <w:rFonts w:ascii="CG Times" w:hAnsi="CG Times"/>
      <w:spacing w:val="0"/>
      <w:lang w:val="es-ES_tradnl" w:eastAsia="es-ES"/>
    </w:rPr>
  </w:style>
  <w:style w:type="paragraph" w:styleId="ListBullet3">
    <w:name w:val="List Bullet 3"/>
    <w:basedOn w:val="Normal"/>
    <w:rsid w:val="0025752F"/>
    <w:pPr>
      <w:suppressAutoHyphens w:val="0"/>
      <w:autoSpaceDN/>
      <w:ind w:left="1296" w:hanging="576"/>
      <w:textAlignment w:val="auto"/>
    </w:pPr>
    <w:rPr>
      <w:rFonts w:ascii="CG Times" w:hAnsi="CG Times"/>
      <w:spacing w:val="0"/>
      <w:lang w:val="es-ES_tradnl" w:eastAsia="es-ES"/>
    </w:rPr>
  </w:style>
  <w:style w:type="paragraph" w:customStyle="1" w:styleId="xl57">
    <w:name w:val="xl57"/>
    <w:basedOn w:val="Normal"/>
    <w:rsid w:val="0025752F"/>
    <w:pPr>
      <w:pBdr>
        <w:left w:val="single" w:sz="8" w:space="0" w:color="auto"/>
        <w:bottom w:val="single" w:sz="8" w:space="0" w:color="auto"/>
      </w:pBdr>
      <w:suppressAutoHyphens w:val="0"/>
      <w:autoSpaceDN/>
      <w:spacing w:before="100" w:beforeAutospacing="1" w:after="100" w:afterAutospacing="1"/>
      <w:jc w:val="center"/>
      <w:textAlignment w:val="auto"/>
    </w:pPr>
    <w:rPr>
      <w:rFonts w:ascii="Arial" w:eastAsia="Arial Unicode MS" w:hAnsi="Arial" w:cs="Arial"/>
      <w:b/>
      <w:bCs/>
      <w:spacing w:val="0"/>
      <w:szCs w:val="24"/>
      <w:lang w:val="es-ES" w:eastAsia="es-ES"/>
    </w:rPr>
  </w:style>
  <w:style w:type="paragraph" w:styleId="BodyText2">
    <w:name w:val="Body Text 2"/>
    <w:basedOn w:val="Normal"/>
    <w:link w:val="BodyText2Char"/>
    <w:rsid w:val="0025752F"/>
    <w:pPr>
      <w:suppressAutoHyphens w:val="0"/>
      <w:autoSpaceDN/>
      <w:jc w:val="both"/>
      <w:textAlignment w:val="auto"/>
    </w:pPr>
    <w:rPr>
      <w:rFonts w:ascii="Arial" w:hAnsi="Arial"/>
      <w:spacing w:val="0"/>
      <w:lang w:val="es-ES" w:eastAsia="es-ES"/>
    </w:rPr>
  </w:style>
  <w:style w:type="character" w:customStyle="1" w:styleId="BodyText2Char">
    <w:name w:val="Body Text 2 Char"/>
    <w:basedOn w:val="DefaultParagraphFont"/>
    <w:link w:val="BodyText2"/>
    <w:rsid w:val="0025752F"/>
    <w:rPr>
      <w:rFonts w:ascii="Arial" w:eastAsia="Times New Roman" w:hAnsi="Arial"/>
      <w:sz w:val="24"/>
      <w:lang w:val="es-ES" w:eastAsia="es-ES"/>
    </w:rPr>
  </w:style>
  <w:style w:type="paragraph" w:styleId="BodyTextIndent2">
    <w:name w:val="Body Text Indent 2"/>
    <w:basedOn w:val="Normal"/>
    <w:link w:val="BodyTextIndent2Char"/>
    <w:rsid w:val="0025752F"/>
    <w:pPr>
      <w:suppressAutoHyphens w:val="0"/>
      <w:autoSpaceDN/>
      <w:ind w:left="142"/>
      <w:jc w:val="both"/>
      <w:textAlignment w:val="auto"/>
    </w:pPr>
    <w:rPr>
      <w:rFonts w:ascii="Arial" w:hAnsi="Arial"/>
      <w:spacing w:val="0"/>
      <w:sz w:val="22"/>
      <w:lang w:val="es-ES" w:eastAsia="es-ES"/>
    </w:rPr>
  </w:style>
  <w:style w:type="character" w:customStyle="1" w:styleId="BodyTextIndent2Char">
    <w:name w:val="Body Text Indent 2 Char"/>
    <w:basedOn w:val="DefaultParagraphFont"/>
    <w:link w:val="BodyTextIndent2"/>
    <w:rsid w:val="0025752F"/>
    <w:rPr>
      <w:rFonts w:ascii="Arial" w:eastAsia="Times New Roman" w:hAnsi="Arial"/>
      <w:sz w:val="22"/>
      <w:lang w:val="es-ES" w:eastAsia="es-ES"/>
    </w:rPr>
  </w:style>
  <w:style w:type="paragraph" w:customStyle="1" w:styleId="font0">
    <w:name w:val="font0"/>
    <w:basedOn w:val="Normal"/>
    <w:rsid w:val="0025752F"/>
    <w:pPr>
      <w:suppressAutoHyphens w:val="0"/>
      <w:autoSpaceDN/>
      <w:spacing w:before="100" w:beforeAutospacing="1" w:after="100" w:afterAutospacing="1"/>
      <w:textAlignment w:val="auto"/>
    </w:pPr>
    <w:rPr>
      <w:rFonts w:ascii="Arial" w:eastAsia="Arial Unicode MS" w:hAnsi="Arial" w:cs="Arial"/>
      <w:spacing w:val="0"/>
      <w:sz w:val="20"/>
      <w:lang w:val="es-ES" w:eastAsia="es-ES"/>
    </w:rPr>
  </w:style>
  <w:style w:type="paragraph" w:customStyle="1" w:styleId="font5">
    <w:name w:val="font5"/>
    <w:basedOn w:val="Normal"/>
    <w:rsid w:val="0025752F"/>
    <w:pPr>
      <w:suppressAutoHyphens w:val="0"/>
      <w:autoSpaceDN/>
      <w:spacing w:before="100" w:beforeAutospacing="1" w:after="100" w:afterAutospacing="1"/>
      <w:textAlignment w:val="auto"/>
    </w:pPr>
    <w:rPr>
      <w:rFonts w:ascii="Arial" w:eastAsia="Arial Unicode MS" w:hAnsi="Arial" w:cs="Arial"/>
      <w:b/>
      <w:bCs/>
      <w:spacing w:val="0"/>
      <w:sz w:val="20"/>
      <w:lang w:val="es-ES" w:eastAsia="es-ES"/>
    </w:rPr>
  </w:style>
  <w:style w:type="paragraph" w:customStyle="1" w:styleId="xl65">
    <w:name w:val="xl65"/>
    <w:basedOn w:val="Normal"/>
    <w:rsid w:val="0025752F"/>
    <w:pP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66">
    <w:name w:val="xl66"/>
    <w:basedOn w:val="Normal"/>
    <w:rsid w:val="0025752F"/>
    <w:pPr>
      <w:suppressAutoHyphens w:val="0"/>
      <w:autoSpaceDN/>
      <w:spacing w:before="100" w:beforeAutospacing="1" w:after="100" w:afterAutospacing="1"/>
      <w:textAlignment w:val="auto"/>
    </w:pPr>
    <w:rPr>
      <w:rFonts w:ascii="Arial" w:eastAsia="Arial Unicode MS" w:hAnsi="Arial" w:cs="Arial"/>
      <w:b/>
      <w:bCs/>
      <w:spacing w:val="0"/>
      <w:szCs w:val="24"/>
      <w:lang w:val="es-ES" w:eastAsia="es-ES"/>
    </w:rPr>
  </w:style>
  <w:style w:type="paragraph" w:customStyle="1" w:styleId="xl67">
    <w:name w:val="xl67"/>
    <w:basedOn w:val="Normal"/>
    <w:rsid w:val="0025752F"/>
    <w:pP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68">
    <w:name w:val="xl68"/>
    <w:basedOn w:val="Normal"/>
    <w:rsid w:val="0025752F"/>
    <w:pP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69">
    <w:name w:val="xl69"/>
    <w:basedOn w:val="Normal"/>
    <w:rsid w:val="0025752F"/>
    <w:pPr>
      <w:pBdr>
        <w:left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70">
    <w:name w:val="xl70"/>
    <w:basedOn w:val="Normal"/>
    <w:rsid w:val="0025752F"/>
    <w:pPr>
      <w:pBdr>
        <w:left w:val="single" w:sz="4" w:space="0" w:color="auto"/>
        <w:right w:val="single" w:sz="4" w:space="0" w:color="auto"/>
      </w:pBdr>
      <w:suppressAutoHyphens w:val="0"/>
      <w:autoSpaceDN/>
      <w:spacing w:before="100" w:beforeAutospacing="1" w:after="100" w:afterAutospacing="1"/>
      <w:jc w:val="center"/>
      <w:textAlignment w:val="top"/>
    </w:pPr>
    <w:rPr>
      <w:rFonts w:ascii="Arial Unicode MS" w:eastAsia="Arial Unicode MS" w:hAnsi="Arial Unicode MS" w:cs="Arial Unicode MS"/>
      <w:spacing w:val="0"/>
      <w:szCs w:val="24"/>
      <w:lang w:val="es-ES" w:eastAsia="es-ES"/>
    </w:rPr>
  </w:style>
  <w:style w:type="paragraph" w:customStyle="1" w:styleId="xl71">
    <w:name w:val="xl71"/>
    <w:basedOn w:val="Normal"/>
    <w:rsid w:val="0025752F"/>
    <w:pPr>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72">
    <w:name w:val="xl72"/>
    <w:basedOn w:val="Normal"/>
    <w:rsid w:val="0025752F"/>
    <w:pPr>
      <w:pBdr>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3">
    <w:name w:val="xl73"/>
    <w:basedOn w:val="Normal"/>
    <w:rsid w:val="0025752F"/>
    <w:pPr>
      <w:pBdr>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4">
    <w:name w:val="xl74"/>
    <w:basedOn w:val="Normal"/>
    <w:rsid w:val="0025752F"/>
    <w:pPr>
      <w:pBdr>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75">
    <w:name w:val="xl75"/>
    <w:basedOn w:val="Normal"/>
    <w:rsid w:val="0025752F"/>
    <w:pPr>
      <w:pBdr>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76">
    <w:name w:val="xl76"/>
    <w:basedOn w:val="Normal"/>
    <w:rsid w:val="0025752F"/>
    <w:pPr>
      <w:pBdr>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7">
    <w:name w:val="xl77"/>
    <w:basedOn w:val="Normal"/>
    <w:rsid w:val="0025752F"/>
    <w:pPr>
      <w:pBdr>
        <w:bottom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8">
    <w:name w:val="xl78"/>
    <w:basedOn w:val="Normal"/>
    <w:rsid w:val="0025752F"/>
    <w:pPr>
      <w:pBdr>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79">
    <w:name w:val="xl79"/>
    <w:basedOn w:val="Normal"/>
    <w:rsid w:val="0025752F"/>
    <w:pPr>
      <w:pBdr>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80">
    <w:name w:val="xl80"/>
    <w:basedOn w:val="Normal"/>
    <w:rsid w:val="0025752F"/>
    <w:pPr>
      <w:pBdr>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81">
    <w:name w:val="xl81"/>
    <w:basedOn w:val="Normal"/>
    <w:rsid w:val="0025752F"/>
    <w:pPr>
      <w:pBdr>
        <w:bottom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82">
    <w:name w:val="xl82"/>
    <w:basedOn w:val="Normal"/>
    <w:rsid w:val="0025752F"/>
    <w:pPr>
      <w:pBdr>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83">
    <w:name w:val="xl83"/>
    <w:basedOn w:val="Normal"/>
    <w:rsid w:val="0025752F"/>
    <w:pPr>
      <w:pBdr>
        <w:left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84">
    <w:name w:val="xl84"/>
    <w:basedOn w:val="Normal"/>
    <w:rsid w:val="0025752F"/>
    <w:pPr>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85">
    <w:name w:val="xl85"/>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customStyle="1" w:styleId="xl86">
    <w:name w:val="xl86"/>
    <w:basedOn w:val="Normal"/>
    <w:rsid w:val="0025752F"/>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87">
    <w:name w:val="xl87"/>
    <w:basedOn w:val="Normal"/>
    <w:rsid w:val="0025752F"/>
    <w:pPr>
      <w:pBdr>
        <w:top w:val="single" w:sz="4" w:space="0" w:color="auto"/>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88">
    <w:name w:val="xl88"/>
    <w:basedOn w:val="Normal"/>
    <w:rsid w:val="0025752F"/>
    <w:pPr>
      <w:pBdr>
        <w:top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89">
    <w:name w:val="xl89"/>
    <w:basedOn w:val="Normal"/>
    <w:rsid w:val="0025752F"/>
    <w:pPr>
      <w:pBdr>
        <w:top w:val="single" w:sz="4" w:space="0" w:color="auto"/>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90">
    <w:name w:val="xl90"/>
    <w:basedOn w:val="Normal"/>
    <w:rsid w:val="0025752F"/>
    <w:pPr>
      <w:pBdr>
        <w:top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1">
    <w:name w:val="xl91"/>
    <w:basedOn w:val="Normal"/>
    <w:rsid w:val="0025752F"/>
    <w:pPr>
      <w:pBdr>
        <w:top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2">
    <w:name w:val="xl92"/>
    <w:basedOn w:val="Normal"/>
    <w:rsid w:val="0025752F"/>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93">
    <w:name w:val="xl93"/>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94">
    <w:name w:val="xl94"/>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95">
    <w:name w:val="xl95"/>
    <w:basedOn w:val="Normal"/>
    <w:rsid w:val="0025752F"/>
    <w:pPr>
      <w:pBdr>
        <w:top w:val="single" w:sz="4" w:space="0" w:color="auto"/>
        <w:bottom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6">
    <w:name w:val="xl96"/>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97">
    <w:name w:val="xl97"/>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98">
    <w:name w:val="xl98"/>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99">
    <w:name w:val="xl99"/>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00">
    <w:name w:val="xl100"/>
    <w:basedOn w:val="Normal"/>
    <w:rsid w:val="0025752F"/>
    <w:pPr>
      <w:pBdr>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01">
    <w:name w:val="xl101"/>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top"/>
    </w:pPr>
    <w:rPr>
      <w:rFonts w:ascii="Arial Unicode MS" w:eastAsia="Arial Unicode MS" w:hAnsi="Arial Unicode MS" w:cs="Arial Unicode MS"/>
      <w:spacing w:val="0"/>
      <w:szCs w:val="24"/>
      <w:lang w:val="es-ES" w:eastAsia="es-ES"/>
    </w:rPr>
  </w:style>
  <w:style w:type="paragraph" w:customStyle="1" w:styleId="xl102">
    <w:name w:val="xl102"/>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03">
    <w:name w:val="xl103"/>
    <w:basedOn w:val="Normal"/>
    <w:rsid w:val="0025752F"/>
    <w:pPr>
      <w:suppressAutoHyphens w:val="0"/>
      <w:autoSpaceDN/>
      <w:spacing w:before="100" w:beforeAutospacing="1" w:after="100" w:afterAutospacing="1"/>
      <w:textAlignment w:val="auto"/>
    </w:pPr>
    <w:rPr>
      <w:rFonts w:ascii="Arial" w:eastAsia="Arial Unicode MS" w:hAnsi="Arial" w:cs="Arial"/>
      <w:b/>
      <w:bCs/>
      <w:spacing w:val="0"/>
      <w:szCs w:val="24"/>
      <w:lang w:val="es-ES" w:eastAsia="es-ES"/>
    </w:rPr>
  </w:style>
  <w:style w:type="paragraph" w:customStyle="1" w:styleId="xl104">
    <w:name w:val="xl104"/>
    <w:basedOn w:val="Normal"/>
    <w:rsid w:val="0025752F"/>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top"/>
    </w:pPr>
    <w:rPr>
      <w:rFonts w:ascii="Arial Unicode MS" w:eastAsia="Arial Unicode MS" w:hAnsi="Arial Unicode MS" w:cs="Arial Unicode MS"/>
      <w:spacing w:val="0"/>
      <w:szCs w:val="24"/>
      <w:lang w:val="es-ES" w:eastAsia="es-ES"/>
    </w:rPr>
  </w:style>
  <w:style w:type="paragraph" w:customStyle="1" w:styleId="xl105">
    <w:name w:val="xl105"/>
    <w:basedOn w:val="Normal"/>
    <w:rsid w:val="0025752F"/>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06">
    <w:name w:val="xl106"/>
    <w:basedOn w:val="Normal"/>
    <w:rsid w:val="0025752F"/>
    <w:pPr>
      <w:pBdr>
        <w:top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07">
    <w:name w:val="xl107"/>
    <w:basedOn w:val="Normal"/>
    <w:rsid w:val="0025752F"/>
    <w:pPr>
      <w:pBdr>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08">
    <w:name w:val="xl108"/>
    <w:basedOn w:val="Normal"/>
    <w:rsid w:val="0025752F"/>
    <w:pPr>
      <w:pBdr>
        <w:top w:val="single" w:sz="4" w:space="0" w:color="auto"/>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09">
    <w:name w:val="xl109"/>
    <w:basedOn w:val="Normal"/>
    <w:rsid w:val="0025752F"/>
    <w:pPr>
      <w:pBdr>
        <w:left w:val="single" w:sz="4" w:space="0" w:color="auto"/>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0">
    <w:name w:val="xl110"/>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11">
    <w:name w:val="xl111"/>
    <w:basedOn w:val="Normal"/>
    <w:rsid w:val="0025752F"/>
    <w:pPr>
      <w:pBdr>
        <w:top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12">
    <w:name w:val="xl112"/>
    <w:basedOn w:val="Normal"/>
    <w:rsid w:val="0025752F"/>
    <w:pPr>
      <w:pBdr>
        <w:top w:val="single" w:sz="4" w:space="0" w:color="auto"/>
        <w:left w:val="single" w:sz="4" w:space="0" w:color="auto"/>
      </w:pBdr>
      <w:suppressAutoHyphens w:val="0"/>
      <w:autoSpaceDN/>
      <w:spacing w:before="100" w:beforeAutospacing="1" w:after="100" w:afterAutospacing="1"/>
      <w:jc w:val="center"/>
      <w:textAlignment w:val="auto"/>
    </w:pPr>
    <w:rPr>
      <w:rFonts w:ascii="Arial Unicode MS" w:eastAsia="Arial Unicode MS" w:hAnsi="Arial Unicode MS" w:cs="Arial Unicode MS"/>
      <w:spacing w:val="0"/>
      <w:szCs w:val="24"/>
      <w:lang w:val="es-ES" w:eastAsia="es-ES"/>
    </w:rPr>
  </w:style>
  <w:style w:type="paragraph" w:customStyle="1" w:styleId="xl113">
    <w:name w:val="xl113"/>
    <w:basedOn w:val="Normal"/>
    <w:rsid w:val="0025752F"/>
    <w:pPr>
      <w:suppressAutoHyphens w:val="0"/>
      <w:autoSpaceDN/>
      <w:spacing w:before="100" w:beforeAutospacing="1" w:after="100" w:afterAutospacing="1"/>
      <w:jc w:val="right"/>
      <w:textAlignment w:val="center"/>
    </w:pPr>
    <w:rPr>
      <w:rFonts w:ascii="Arial" w:eastAsia="Arial Unicode MS" w:hAnsi="Arial" w:cs="Arial"/>
      <w:b/>
      <w:bCs/>
      <w:spacing w:val="0"/>
      <w:szCs w:val="24"/>
      <w:lang w:val="es-ES" w:eastAsia="es-ES"/>
    </w:rPr>
  </w:style>
  <w:style w:type="paragraph" w:customStyle="1" w:styleId="xl114">
    <w:name w:val="xl114"/>
    <w:basedOn w:val="Normal"/>
    <w:rsid w:val="0025752F"/>
    <w:pP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15">
    <w:name w:val="xl115"/>
    <w:basedOn w:val="Normal"/>
    <w:rsid w:val="0025752F"/>
    <w:pPr>
      <w:pBdr>
        <w:top w:val="single" w:sz="4" w:space="0" w:color="auto"/>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6">
    <w:name w:val="xl116"/>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7">
    <w:name w:val="xl117"/>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18">
    <w:name w:val="xl118"/>
    <w:basedOn w:val="Normal"/>
    <w:rsid w:val="0025752F"/>
    <w:pPr>
      <w:pBdr>
        <w:top w:val="single" w:sz="4" w:space="0" w:color="auto"/>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19">
    <w:name w:val="xl119"/>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ascii="Arial" w:eastAsia="Arial Unicode MS" w:hAnsi="Arial" w:cs="Arial"/>
      <w:b/>
      <w:bCs/>
      <w:spacing w:val="0"/>
      <w:szCs w:val="24"/>
      <w:lang w:val="es-ES" w:eastAsia="es-ES"/>
    </w:rPr>
  </w:style>
  <w:style w:type="paragraph" w:customStyle="1" w:styleId="xl120">
    <w:name w:val="xl120"/>
    <w:basedOn w:val="Normal"/>
    <w:rsid w:val="0025752F"/>
    <w:pPr>
      <w:pBdr>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21">
    <w:name w:val="xl121"/>
    <w:basedOn w:val="Normal"/>
    <w:rsid w:val="0025752F"/>
    <w:pP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22">
    <w:name w:val="xl122"/>
    <w:basedOn w:val="Normal"/>
    <w:rsid w:val="0025752F"/>
    <w:pPr>
      <w:pBdr>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23">
    <w:name w:val="xl123"/>
    <w:basedOn w:val="Normal"/>
    <w:rsid w:val="0025752F"/>
    <w:pP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24">
    <w:name w:val="xl124"/>
    <w:basedOn w:val="Normal"/>
    <w:rsid w:val="0025752F"/>
    <w:pPr>
      <w:pBdr>
        <w:bottom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25">
    <w:name w:val="xl125"/>
    <w:basedOn w:val="Normal"/>
    <w:rsid w:val="0025752F"/>
    <w:pPr>
      <w:pBdr>
        <w:top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126">
    <w:name w:val="xl126"/>
    <w:basedOn w:val="Normal"/>
    <w:rsid w:val="0025752F"/>
    <w:pPr>
      <w:pBdr>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127">
    <w:name w:val="xl127"/>
    <w:basedOn w:val="Normal"/>
    <w:rsid w:val="0025752F"/>
    <w:pPr>
      <w:pBdr>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spacing w:val="0"/>
      <w:sz w:val="16"/>
      <w:szCs w:val="16"/>
      <w:lang w:val="es-ES" w:eastAsia="es-ES"/>
    </w:rPr>
  </w:style>
  <w:style w:type="paragraph" w:customStyle="1" w:styleId="xl128">
    <w:name w:val="xl128"/>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29">
    <w:name w:val="xl129"/>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30">
    <w:name w:val="xl130"/>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31">
    <w:name w:val="xl131"/>
    <w:basedOn w:val="Normal"/>
    <w:rsid w:val="0025752F"/>
    <w:pPr>
      <w:suppressAutoHyphens w:val="0"/>
      <w:autoSpaceDN/>
      <w:spacing w:before="100" w:beforeAutospacing="1" w:after="100" w:afterAutospacing="1"/>
      <w:textAlignment w:val="center"/>
    </w:pPr>
    <w:rPr>
      <w:rFonts w:ascii="Arial" w:eastAsia="Arial Unicode MS" w:hAnsi="Arial" w:cs="Arial"/>
      <w:b/>
      <w:bCs/>
      <w:spacing w:val="0"/>
      <w:szCs w:val="24"/>
      <w:lang w:val="es-ES" w:eastAsia="es-ES"/>
    </w:rPr>
  </w:style>
  <w:style w:type="paragraph" w:customStyle="1" w:styleId="xl132">
    <w:name w:val="xl132"/>
    <w:basedOn w:val="Normal"/>
    <w:rsid w:val="0025752F"/>
    <w:pPr>
      <w:pBdr>
        <w:left w:val="single" w:sz="4" w:space="0" w:color="auto"/>
        <w:bottom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33">
    <w:name w:val="xl133"/>
    <w:basedOn w:val="Normal"/>
    <w:rsid w:val="0025752F"/>
    <w:pPr>
      <w:suppressAutoHyphens w:val="0"/>
      <w:autoSpaceDN/>
      <w:spacing w:before="100" w:beforeAutospacing="1" w:after="100" w:afterAutospacing="1"/>
      <w:jc w:val="center"/>
      <w:textAlignment w:val="center"/>
    </w:pPr>
    <w:rPr>
      <w:rFonts w:ascii="Arial" w:eastAsia="Arial Unicode MS" w:hAnsi="Arial" w:cs="Arial"/>
      <w:b/>
      <w:bCs/>
      <w:spacing w:val="0"/>
      <w:sz w:val="28"/>
      <w:szCs w:val="28"/>
      <w:lang w:val="es-ES" w:eastAsia="es-ES"/>
    </w:rPr>
  </w:style>
  <w:style w:type="paragraph" w:customStyle="1" w:styleId="xl134">
    <w:name w:val="xl134"/>
    <w:basedOn w:val="Normal"/>
    <w:rsid w:val="0025752F"/>
    <w:pPr>
      <w:pBdr>
        <w:top w:val="single" w:sz="4" w:space="0" w:color="auto"/>
        <w:left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35">
    <w:name w:val="xl135"/>
    <w:basedOn w:val="Normal"/>
    <w:rsid w:val="0025752F"/>
    <w:pPr>
      <w:pBdr>
        <w:top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36">
    <w:name w:val="xl136"/>
    <w:basedOn w:val="Normal"/>
    <w:rsid w:val="0025752F"/>
    <w:pPr>
      <w:pBdr>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37">
    <w:name w:val="xl137"/>
    <w:basedOn w:val="Normal"/>
    <w:rsid w:val="0025752F"/>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38">
    <w:name w:val="xl138"/>
    <w:basedOn w:val="Normal"/>
    <w:rsid w:val="0025752F"/>
    <w:pPr>
      <w:pBdr>
        <w:top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39">
    <w:name w:val="xl139"/>
    <w:basedOn w:val="Normal"/>
    <w:rsid w:val="0025752F"/>
    <w:pPr>
      <w:pBdr>
        <w:left w:val="single" w:sz="4" w:space="0" w:color="auto"/>
        <w:bottom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0">
    <w:name w:val="xl140"/>
    <w:basedOn w:val="Normal"/>
    <w:rsid w:val="0025752F"/>
    <w:pPr>
      <w:pBdr>
        <w:bottom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1">
    <w:name w:val="xl141"/>
    <w:basedOn w:val="Normal"/>
    <w:rsid w:val="0025752F"/>
    <w:pPr>
      <w:pBdr>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42">
    <w:name w:val="xl142"/>
    <w:basedOn w:val="Normal"/>
    <w:rsid w:val="0025752F"/>
    <w:pP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43">
    <w:name w:val="xl143"/>
    <w:basedOn w:val="Normal"/>
    <w:rsid w:val="0025752F"/>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4">
    <w:name w:val="xl144"/>
    <w:basedOn w:val="Normal"/>
    <w:rsid w:val="0025752F"/>
    <w:pPr>
      <w:pBdr>
        <w:top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5">
    <w:name w:val="xl145"/>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46">
    <w:name w:val="xl146"/>
    <w:basedOn w:val="Normal"/>
    <w:rsid w:val="0025752F"/>
    <w:pPr>
      <w:suppressAutoHyphens w:val="0"/>
      <w:autoSpaceDN/>
      <w:spacing w:before="100" w:beforeAutospacing="1" w:after="100" w:afterAutospacing="1"/>
      <w:jc w:val="both"/>
      <w:textAlignment w:val="center"/>
    </w:pPr>
    <w:rPr>
      <w:rFonts w:ascii="Arial" w:eastAsia="Arial Unicode MS" w:hAnsi="Arial" w:cs="Arial"/>
      <w:b/>
      <w:bCs/>
      <w:spacing w:val="0"/>
      <w:szCs w:val="24"/>
      <w:lang w:val="es-ES" w:eastAsia="es-ES"/>
    </w:rPr>
  </w:style>
  <w:style w:type="paragraph" w:customStyle="1" w:styleId="xl147">
    <w:name w:val="xl147"/>
    <w:basedOn w:val="Normal"/>
    <w:rsid w:val="0025752F"/>
    <w:pPr>
      <w:suppressAutoHyphens w:val="0"/>
      <w:autoSpaceDN/>
      <w:spacing w:before="100" w:beforeAutospacing="1" w:after="100" w:afterAutospacing="1"/>
      <w:jc w:val="both"/>
      <w:textAlignment w:val="center"/>
    </w:pPr>
    <w:rPr>
      <w:rFonts w:ascii="Arial Unicode MS" w:eastAsia="Arial Unicode MS" w:hAnsi="Arial Unicode MS" w:cs="Arial Unicode MS"/>
      <w:spacing w:val="0"/>
      <w:szCs w:val="24"/>
      <w:lang w:val="es-ES" w:eastAsia="es-ES"/>
    </w:rPr>
  </w:style>
  <w:style w:type="paragraph" w:customStyle="1" w:styleId="xl148">
    <w:name w:val="xl148"/>
    <w:basedOn w:val="Normal"/>
    <w:rsid w:val="0025752F"/>
    <w:pPr>
      <w:pBdr>
        <w:top w:val="single" w:sz="4" w:space="0" w:color="auto"/>
      </w:pBdr>
      <w:suppressAutoHyphens w:val="0"/>
      <w:autoSpaceDN/>
      <w:spacing w:before="100" w:beforeAutospacing="1" w:after="100" w:afterAutospacing="1"/>
      <w:textAlignment w:val="center"/>
    </w:pPr>
    <w:rPr>
      <w:rFonts w:ascii="Arial Unicode MS" w:eastAsia="Arial Unicode MS" w:hAnsi="Arial Unicode MS" w:cs="Arial Unicode MS"/>
      <w:spacing w:val="0"/>
      <w:szCs w:val="24"/>
      <w:lang w:val="es-ES" w:eastAsia="es-ES"/>
    </w:rPr>
  </w:style>
  <w:style w:type="paragraph" w:customStyle="1" w:styleId="xl149">
    <w:name w:val="xl149"/>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0">
    <w:name w:val="xl150"/>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1">
    <w:name w:val="xl151"/>
    <w:basedOn w:val="Normal"/>
    <w:rsid w:val="0025752F"/>
    <w:pPr>
      <w:pBdr>
        <w:top w:val="single" w:sz="4" w:space="0" w:color="auto"/>
        <w:left w:val="single" w:sz="4" w:space="0" w:color="auto"/>
        <w:bottom w:val="single" w:sz="4" w:space="0" w:color="auto"/>
      </w:pBdr>
      <w:shd w:val="clear" w:color="auto" w:fill="C0C0C0"/>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2">
    <w:name w:val="xl152"/>
    <w:basedOn w:val="Normal"/>
    <w:rsid w:val="0025752F"/>
    <w:pPr>
      <w:pBdr>
        <w:top w:val="single" w:sz="4" w:space="0" w:color="auto"/>
        <w:bottom w:val="single" w:sz="4" w:space="0" w:color="auto"/>
        <w:right w:val="single" w:sz="4" w:space="0" w:color="auto"/>
      </w:pBdr>
      <w:shd w:val="clear" w:color="auto" w:fill="C0C0C0"/>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3">
    <w:name w:val="xl153"/>
    <w:basedOn w:val="Normal"/>
    <w:rsid w:val="0025752F"/>
    <w:pPr>
      <w:pBdr>
        <w:top w:val="single" w:sz="4" w:space="0" w:color="auto"/>
        <w:lef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54">
    <w:name w:val="xl154"/>
    <w:basedOn w:val="Normal"/>
    <w:rsid w:val="0025752F"/>
    <w:pPr>
      <w:pBdr>
        <w:top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spacing w:val="0"/>
      <w:szCs w:val="24"/>
      <w:lang w:val="es-ES" w:eastAsia="es-ES"/>
    </w:rPr>
  </w:style>
  <w:style w:type="paragraph" w:customStyle="1" w:styleId="xl155">
    <w:name w:val="xl155"/>
    <w:basedOn w:val="Normal"/>
    <w:rsid w:val="0025752F"/>
    <w:pPr>
      <w:suppressAutoHyphens w:val="0"/>
      <w:autoSpaceDN/>
      <w:spacing w:before="100" w:beforeAutospacing="1" w:after="100" w:afterAutospacing="1"/>
      <w:jc w:val="right"/>
      <w:textAlignment w:val="center"/>
    </w:pPr>
    <w:rPr>
      <w:rFonts w:ascii="Arial" w:eastAsia="Arial Unicode MS" w:hAnsi="Arial" w:cs="Arial"/>
      <w:spacing w:val="0"/>
      <w:sz w:val="22"/>
      <w:szCs w:val="22"/>
      <w:lang w:val="es-ES" w:eastAsia="es-ES"/>
    </w:rPr>
  </w:style>
  <w:style w:type="paragraph" w:customStyle="1" w:styleId="xl156">
    <w:name w:val="xl156"/>
    <w:basedOn w:val="Normal"/>
    <w:rsid w:val="0025752F"/>
    <w:pPr>
      <w:suppressAutoHyphens w:val="0"/>
      <w:autoSpaceDN/>
      <w:spacing w:before="100" w:beforeAutospacing="1" w:after="100" w:afterAutospacing="1"/>
      <w:jc w:val="center"/>
      <w:textAlignment w:val="auto"/>
    </w:pPr>
    <w:rPr>
      <w:rFonts w:ascii="Arial" w:eastAsia="Arial Unicode MS" w:hAnsi="Arial" w:cs="Arial"/>
      <w:b/>
      <w:bCs/>
      <w:spacing w:val="0"/>
      <w:szCs w:val="24"/>
      <w:lang w:val="es-ES" w:eastAsia="es-ES"/>
    </w:rPr>
  </w:style>
  <w:style w:type="paragraph" w:customStyle="1" w:styleId="xl157">
    <w:name w:val="xl157"/>
    <w:basedOn w:val="Normal"/>
    <w:rsid w:val="0025752F"/>
    <w:pPr>
      <w:suppressAutoHyphens w:val="0"/>
      <w:autoSpaceDN/>
      <w:spacing w:before="100" w:beforeAutospacing="1" w:after="100" w:afterAutospacing="1"/>
      <w:jc w:val="both"/>
      <w:textAlignment w:val="center"/>
    </w:pPr>
    <w:rPr>
      <w:rFonts w:ascii="Arial" w:eastAsia="Arial Unicode MS" w:hAnsi="Arial" w:cs="Arial"/>
      <w:spacing w:val="0"/>
      <w:szCs w:val="24"/>
      <w:lang w:val="es-ES" w:eastAsia="es-ES"/>
    </w:rPr>
  </w:style>
  <w:style w:type="paragraph" w:customStyle="1" w:styleId="xl158">
    <w:name w:val="xl158"/>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59">
    <w:name w:val="xl159"/>
    <w:basedOn w:val="Normal"/>
    <w:rsid w:val="0025752F"/>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Unicode MS" w:eastAsia="Arial Unicode MS" w:hAnsi="Arial Unicode MS" w:cs="Arial Unicode MS"/>
      <w:spacing w:val="0"/>
      <w:szCs w:val="24"/>
      <w:lang w:val="es-ES" w:eastAsia="es-ES"/>
    </w:rPr>
  </w:style>
  <w:style w:type="paragraph" w:customStyle="1" w:styleId="xl160">
    <w:name w:val="xl160"/>
    <w:basedOn w:val="Normal"/>
    <w:rsid w:val="0025752F"/>
    <w:pPr>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customStyle="1" w:styleId="xl161">
    <w:name w:val="xl161"/>
    <w:basedOn w:val="Normal"/>
    <w:rsid w:val="0025752F"/>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customStyle="1" w:styleId="xl162">
    <w:name w:val="xl162"/>
    <w:basedOn w:val="Normal"/>
    <w:rsid w:val="0025752F"/>
    <w:pPr>
      <w:pBdr>
        <w:top w:val="single" w:sz="4" w:space="0" w:color="auto"/>
        <w:bottom w:val="single" w:sz="4" w:space="0" w:color="auto"/>
      </w:pBdr>
      <w:suppressAutoHyphens w:val="0"/>
      <w:autoSpaceDN/>
      <w:spacing w:before="100" w:beforeAutospacing="1" w:after="100" w:afterAutospacing="1"/>
      <w:jc w:val="center"/>
      <w:textAlignment w:val="center"/>
    </w:pPr>
    <w:rPr>
      <w:rFonts w:ascii="Arial" w:eastAsia="Arial Unicode MS" w:hAnsi="Arial" w:cs="Arial"/>
      <w:b/>
      <w:bCs/>
      <w:spacing w:val="0"/>
      <w:szCs w:val="24"/>
      <w:lang w:val="es-ES" w:eastAsia="es-ES"/>
    </w:rPr>
  </w:style>
  <w:style w:type="paragraph" w:styleId="TOC4">
    <w:name w:val="toc 4"/>
    <w:basedOn w:val="Normal"/>
    <w:next w:val="Normal"/>
    <w:autoRedefine/>
    <w:uiPriority w:val="39"/>
    <w:unhideWhenUsed/>
    <w:rsid w:val="00435E54"/>
    <w:pPr>
      <w:suppressAutoHyphens w:val="0"/>
      <w:autoSpaceDN/>
      <w:spacing w:after="100" w:line="276" w:lineRule="auto"/>
      <w:ind w:left="660"/>
      <w:textAlignment w:val="auto"/>
    </w:pPr>
    <w:rPr>
      <w:rFonts w:asciiTheme="minorHAnsi" w:eastAsiaTheme="minorEastAsia" w:hAnsiTheme="minorHAnsi" w:cstheme="minorBidi"/>
      <w:spacing w:val="0"/>
      <w:sz w:val="22"/>
      <w:szCs w:val="22"/>
    </w:rPr>
  </w:style>
  <w:style w:type="paragraph" w:styleId="TOC5">
    <w:name w:val="toc 5"/>
    <w:basedOn w:val="Normal"/>
    <w:next w:val="Normal"/>
    <w:autoRedefine/>
    <w:uiPriority w:val="39"/>
    <w:unhideWhenUsed/>
    <w:rsid w:val="00435E54"/>
    <w:pPr>
      <w:suppressAutoHyphens w:val="0"/>
      <w:autoSpaceDN/>
      <w:spacing w:after="100" w:line="276" w:lineRule="auto"/>
      <w:ind w:left="880"/>
      <w:textAlignment w:val="auto"/>
    </w:pPr>
    <w:rPr>
      <w:rFonts w:asciiTheme="minorHAnsi" w:eastAsiaTheme="minorEastAsia" w:hAnsiTheme="minorHAnsi" w:cstheme="minorBidi"/>
      <w:spacing w:val="0"/>
      <w:sz w:val="22"/>
      <w:szCs w:val="22"/>
    </w:rPr>
  </w:style>
  <w:style w:type="paragraph" w:styleId="TOC6">
    <w:name w:val="toc 6"/>
    <w:basedOn w:val="Normal"/>
    <w:next w:val="Normal"/>
    <w:autoRedefine/>
    <w:uiPriority w:val="39"/>
    <w:unhideWhenUsed/>
    <w:rsid w:val="00435E54"/>
    <w:pPr>
      <w:suppressAutoHyphens w:val="0"/>
      <w:autoSpaceDN/>
      <w:spacing w:after="100" w:line="276" w:lineRule="auto"/>
      <w:ind w:left="1100"/>
      <w:textAlignment w:val="auto"/>
    </w:pPr>
    <w:rPr>
      <w:rFonts w:asciiTheme="minorHAnsi" w:eastAsiaTheme="minorEastAsia" w:hAnsiTheme="minorHAnsi" w:cstheme="minorBidi"/>
      <w:spacing w:val="0"/>
      <w:sz w:val="22"/>
      <w:szCs w:val="22"/>
    </w:rPr>
  </w:style>
  <w:style w:type="paragraph" w:styleId="TOC7">
    <w:name w:val="toc 7"/>
    <w:basedOn w:val="Normal"/>
    <w:next w:val="Normal"/>
    <w:autoRedefine/>
    <w:uiPriority w:val="39"/>
    <w:unhideWhenUsed/>
    <w:rsid w:val="00435E54"/>
    <w:pPr>
      <w:suppressAutoHyphens w:val="0"/>
      <w:autoSpaceDN/>
      <w:spacing w:after="100" w:line="276" w:lineRule="auto"/>
      <w:ind w:left="1320"/>
      <w:textAlignment w:val="auto"/>
    </w:pPr>
    <w:rPr>
      <w:rFonts w:asciiTheme="minorHAnsi" w:eastAsiaTheme="minorEastAsia" w:hAnsiTheme="minorHAnsi" w:cstheme="minorBidi"/>
      <w:spacing w:val="0"/>
      <w:sz w:val="22"/>
      <w:szCs w:val="22"/>
    </w:rPr>
  </w:style>
  <w:style w:type="paragraph" w:styleId="TOC8">
    <w:name w:val="toc 8"/>
    <w:basedOn w:val="Normal"/>
    <w:next w:val="Normal"/>
    <w:autoRedefine/>
    <w:uiPriority w:val="39"/>
    <w:unhideWhenUsed/>
    <w:rsid w:val="00435E54"/>
    <w:pPr>
      <w:suppressAutoHyphens w:val="0"/>
      <w:autoSpaceDN/>
      <w:spacing w:after="100" w:line="276" w:lineRule="auto"/>
      <w:ind w:left="1540"/>
      <w:textAlignment w:val="auto"/>
    </w:pPr>
    <w:rPr>
      <w:rFonts w:asciiTheme="minorHAnsi" w:eastAsiaTheme="minorEastAsia" w:hAnsiTheme="minorHAnsi" w:cstheme="minorBidi"/>
      <w:spacing w:val="0"/>
      <w:sz w:val="22"/>
      <w:szCs w:val="22"/>
    </w:rPr>
  </w:style>
  <w:style w:type="paragraph" w:styleId="TOC9">
    <w:name w:val="toc 9"/>
    <w:basedOn w:val="Normal"/>
    <w:next w:val="Normal"/>
    <w:autoRedefine/>
    <w:uiPriority w:val="39"/>
    <w:unhideWhenUsed/>
    <w:rsid w:val="00435E54"/>
    <w:pPr>
      <w:suppressAutoHyphens w:val="0"/>
      <w:autoSpaceDN/>
      <w:spacing w:after="100" w:line="276" w:lineRule="auto"/>
      <w:ind w:left="1760"/>
      <w:textAlignment w:val="auto"/>
    </w:pPr>
    <w:rPr>
      <w:rFonts w:asciiTheme="minorHAnsi" w:eastAsiaTheme="minorEastAsia" w:hAnsiTheme="minorHAnsi" w:cstheme="minorBidi"/>
      <w:spacing w:val="0"/>
      <w:sz w:val="22"/>
      <w:szCs w:val="22"/>
    </w:rPr>
  </w:style>
  <w:style w:type="numbering" w:customStyle="1" w:styleId="NoList1">
    <w:name w:val="No List1"/>
    <w:next w:val="NoList"/>
    <w:uiPriority w:val="99"/>
    <w:semiHidden/>
    <w:unhideWhenUsed/>
    <w:rsid w:val="00583382"/>
  </w:style>
  <w:style w:type="character" w:customStyle="1" w:styleId="FooterChar1">
    <w:name w:val="Footer Char1"/>
    <w:basedOn w:val="DefaultParagraphFont"/>
    <w:link w:val="Footer"/>
    <w:rsid w:val="00583382"/>
    <w:rPr>
      <w:rFonts w:ascii="Times New Roman" w:eastAsia="Times New Roman" w:hAnsi="Times New Roman"/>
      <w:spacing w:val="-3"/>
    </w:rPr>
  </w:style>
  <w:style w:type="paragraph" w:customStyle="1" w:styleId="CuadrosyTablas">
    <w:name w:val="Cuadros y Tablas"/>
    <w:basedOn w:val="Normal"/>
    <w:rsid w:val="00583382"/>
    <w:pPr>
      <w:suppressAutoHyphens w:val="0"/>
      <w:autoSpaceDN/>
      <w:jc w:val="both"/>
      <w:textAlignment w:val="auto"/>
    </w:pPr>
    <w:rPr>
      <w:rFonts w:ascii="Arial" w:hAnsi="Arial"/>
      <w:b/>
      <w:spacing w:val="0"/>
      <w:sz w:val="22"/>
      <w:szCs w:val="24"/>
      <w:lang w:val="es-AR" w:eastAsia="es-ES"/>
    </w:rPr>
  </w:style>
  <w:style w:type="paragraph" w:customStyle="1" w:styleId="Normal-vietas">
    <w:name w:val="Normal-viñetas"/>
    <w:basedOn w:val="Normal"/>
    <w:rsid w:val="00583382"/>
    <w:pPr>
      <w:numPr>
        <w:numId w:val="21"/>
      </w:numPr>
      <w:suppressAutoHyphens w:val="0"/>
      <w:autoSpaceDN/>
      <w:spacing w:after="240"/>
      <w:jc w:val="both"/>
      <w:textAlignment w:val="auto"/>
    </w:pPr>
    <w:rPr>
      <w:rFonts w:ascii="Arial" w:hAnsi="Arial"/>
      <w:spacing w:val="0"/>
      <w:sz w:val="22"/>
      <w:szCs w:val="24"/>
      <w:lang w:val="es-ES" w:eastAsia="es-ES"/>
    </w:rPr>
  </w:style>
  <w:style w:type="character" w:styleId="PlaceholderText">
    <w:name w:val="Placeholder Text"/>
    <w:basedOn w:val="DefaultParagraphFont"/>
    <w:uiPriority w:val="99"/>
    <w:semiHidden/>
    <w:rsid w:val="00583382"/>
    <w:rPr>
      <w:color w:val="808080"/>
    </w:rPr>
  </w:style>
  <w:style w:type="paragraph" w:styleId="NormalWeb">
    <w:name w:val="Normal (Web)"/>
    <w:basedOn w:val="Normal"/>
    <w:rsid w:val="00583382"/>
    <w:pPr>
      <w:suppressAutoHyphens w:val="0"/>
      <w:autoSpaceDN/>
      <w:spacing w:before="100" w:beforeAutospacing="1" w:after="100" w:afterAutospacing="1"/>
      <w:textAlignment w:val="auto"/>
    </w:pPr>
    <w:rPr>
      <w:rFonts w:ascii="Arial Unicode MS" w:eastAsia="Arial Unicode MS" w:hAnsi="Arial Unicode MS" w:cs="Arial Unicode MS"/>
      <w:spacing w:val="0"/>
      <w:sz w:val="20"/>
      <w:lang w:val="es-ES" w:eastAsia="es-ES"/>
    </w:rPr>
  </w:style>
  <w:style w:type="paragraph" w:customStyle="1" w:styleId="xl163">
    <w:name w:val="xl163"/>
    <w:basedOn w:val="Normal"/>
    <w:rsid w:val="00583382"/>
    <w:pPr>
      <w:suppressAutoHyphens w:val="0"/>
      <w:autoSpaceDN/>
      <w:spacing w:before="100" w:beforeAutospacing="1" w:after="100" w:afterAutospacing="1"/>
      <w:jc w:val="both"/>
      <w:textAlignment w:val="center"/>
    </w:pPr>
    <w:rPr>
      <w:rFonts w:ascii="Arial" w:eastAsia="Arial Unicode MS" w:hAnsi="Arial" w:cs="Arial"/>
      <w:b/>
      <w:bCs/>
      <w:spacing w:val="0"/>
      <w:szCs w:val="24"/>
      <w:lang w:val="es-ES" w:eastAsia="es-ES"/>
    </w:rPr>
  </w:style>
  <w:style w:type="paragraph" w:customStyle="1" w:styleId="xl164">
    <w:name w:val="xl164"/>
    <w:basedOn w:val="Normal"/>
    <w:rsid w:val="00583382"/>
    <w:pPr>
      <w:pBdr>
        <w:top w:val="single" w:sz="4" w:space="0" w:color="auto"/>
        <w:left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65">
    <w:name w:val="xl165"/>
    <w:basedOn w:val="Normal"/>
    <w:rsid w:val="00583382"/>
    <w:pPr>
      <w:pBdr>
        <w:top w:val="single" w:sz="4" w:space="0" w:color="auto"/>
      </w:pBdr>
      <w:suppressAutoHyphens w:val="0"/>
      <w:autoSpaceDN/>
      <w:spacing w:before="100" w:beforeAutospacing="1" w:after="100" w:afterAutospacing="1"/>
      <w:textAlignment w:val="top"/>
    </w:pPr>
    <w:rPr>
      <w:rFonts w:ascii="Arial Unicode MS" w:eastAsia="Arial Unicode MS" w:hAnsi="Arial Unicode MS" w:cs="Arial Unicode MS"/>
      <w:spacing w:val="0"/>
      <w:szCs w:val="24"/>
      <w:lang w:val="es-ES" w:eastAsia="es-ES"/>
    </w:rPr>
  </w:style>
  <w:style w:type="paragraph" w:customStyle="1" w:styleId="xl166">
    <w:name w:val="xl166"/>
    <w:basedOn w:val="Normal"/>
    <w:rsid w:val="00583382"/>
    <w:pPr>
      <w:pBdr>
        <w:left w:val="single" w:sz="4" w:space="0" w:color="auto"/>
      </w:pBdr>
      <w:suppressAutoHyphens w:val="0"/>
      <w:autoSpaceDN/>
      <w:spacing w:before="100" w:beforeAutospacing="1" w:after="100" w:afterAutospacing="1"/>
      <w:textAlignment w:val="top"/>
    </w:pPr>
    <w:rPr>
      <w:rFonts w:ascii="Arial" w:eastAsia="Arial Unicode MS" w:hAnsi="Arial" w:cs="Arial"/>
      <w:spacing w:val="0"/>
      <w:szCs w:val="24"/>
      <w:lang w:val="es-ES" w:eastAsia="es-ES"/>
    </w:rPr>
  </w:style>
  <w:style w:type="paragraph" w:customStyle="1" w:styleId="Bajada-Ttulo">
    <w:name w:val="Bajada-Título"/>
    <w:basedOn w:val="Title"/>
    <w:rsid w:val="00583382"/>
    <w:pPr>
      <w:tabs>
        <w:tab w:val="clear" w:pos="1440"/>
        <w:tab w:val="clear" w:pos="3060"/>
      </w:tabs>
      <w:suppressAutoHyphens w:val="0"/>
      <w:autoSpaceDN/>
      <w:spacing w:before="240" w:after="720"/>
      <w:textAlignment w:val="auto"/>
    </w:pPr>
    <w:rPr>
      <w:rFonts w:ascii="Arial" w:hAnsi="Arial" w:cs="Arial"/>
      <w:b/>
      <w:bCs/>
      <w:shadow/>
      <w:color w:val="003366"/>
      <w:kern w:val="28"/>
      <w:sz w:val="36"/>
      <w:szCs w:val="32"/>
      <w:lang w:val="es-ES" w:eastAsia="es-ES"/>
    </w:rPr>
  </w:style>
  <w:style w:type="table" w:customStyle="1" w:styleId="TableGrid1">
    <w:name w:val="Table Grid1"/>
    <w:basedOn w:val="TableNormal"/>
    <w:next w:val="TableGrid"/>
    <w:rsid w:val="00583382"/>
    <w:pPr>
      <w:autoSpaceDN/>
      <w:ind w:left="284"/>
      <w:jc w:val="both"/>
      <w:textAlignment w:val="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
    <w:name w:val="Capítulo"/>
    <w:basedOn w:val="Normal"/>
    <w:next w:val="Normal"/>
    <w:rsid w:val="00583382"/>
    <w:pPr>
      <w:keepLines/>
      <w:suppressAutoHyphens w:val="0"/>
      <w:autoSpaceDN/>
      <w:spacing w:before="360" w:after="360"/>
      <w:ind w:left="2836" w:hanging="2552"/>
      <w:textAlignment w:val="auto"/>
    </w:pPr>
    <w:rPr>
      <w:rFonts w:ascii="Arial" w:hAnsi="Arial"/>
      <w:b/>
      <w:caps/>
      <w:spacing w:val="0"/>
      <w:sz w:val="36"/>
      <w:lang w:val="es-AR" w:eastAsia="es-ES"/>
    </w:rPr>
  </w:style>
  <w:style w:type="paragraph" w:customStyle="1" w:styleId="Tablasdecontenido">
    <w:name w:val="Tablas de contenido"/>
    <w:basedOn w:val="Normal"/>
    <w:next w:val="Normal"/>
    <w:rsid w:val="00583382"/>
    <w:pPr>
      <w:pBdr>
        <w:bottom w:val="single" w:sz="12" w:space="1" w:color="auto"/>
      </w:pBdr>
      <w:suppressAutoHyphens w:val="0"/>
      <w:autoSpaceDN/>
      <w:spacing w:before="360"/>
      <w:ind w:left="284"/>
      <w:jc w:val="center"/>
      <w:textAlignment w:val="auto"/>
    </w:pPr>
    <w:rPr>
      <w:rFonts w:ascii="Arial" w:hAnsi="Arial"/>
      <w:b/>
      <w:smallCaps/>
      <w:spacing w:val="0"/>
      <w:sz w:val="26"/>
      <w:lang w:val="es-AR" w:eastAsia="es-ES"/>
    </w:rPr>
  </w:style>
  <w:style w:type="paragraph" w:styleId="TableofFigures">
    <w:name w:val="table of figures"/>
    <w:basedOn w:val="Normal"/>
    <w:next w:val="Normal"/>
    <w:semiHidden/>
    <w:rsid w:val="00583382"/>
    <w:pPr>
      <w:numPr>
        <w:numId w:val="24"/>
      </w:numPr>
      <w:suppressAutoHyphens w:val="0"/>
      <w:autoSpaceDN/>
      <w:ind w:left="284"/>
      <w:jc w:val="both"/>
      <w:textAlignment w:val="auto"/>
    </w:pPr>
    <w:rPr>
      <w:rFonts w:ascii="Arial" w:hAnsi="Arial"/>
      <w:b/>
      <w:spacing w:val="0"/>
      <w:sz w:val="20"/>
      <w:lang w:val="es-AR" w:eastAsia="es-ES"/>
    </w:rPr>
  </w:style>
  <w:style w:type="paragraph" w:styleId="ListNumber">
    <w:name w:val="List Number"/>
    <w:basedOn w:val="Normal"/>
    <w:rsid w:val="00583382"/>
    <w:pPr>
      <w:tabs>
        <w:tab w:val="num" w:pos="360"/>
        <w:tab w:val="left" w:pos="851"/>
      </w:tabs>
      <w:suppressAutoHyphens w:val="0"/>
      <w:autoSpaceDN/>
      <w:spacing w:before="180"/>
      <w:ind w:left="360" w:hanging="360"/>
      <w:jc w:val="both"/>
      <w:textAlignment w:val="auto"/>
    </w:pPr>
    <w:rPr>
      <w:rFonts w:ascii="Arial" w:hAnsi="Arial"/>
      <w:spacing w:val="0"/>
      <w:sz w:val="22"/>
      <w:lang w:val="es-AR" w:eastAsia="es-ES"/>
    </w:rPr>
  </w:style>
  <w:style w:type="paragraph" w:customStyle="1" w:styleId="TextoenTablas">
    <w:name w:val="Texto en Tablas"/>
    <w:basedOn w:val="Normal"/>
    <w:rsid w:val="00583382"/>
    <w:pPr>
      <w:suppressAutoHyphens w:val="0"/>
      <w:autoSpaceDN/>
      <w:textAlignment w:val="auto"/>
    </w:pPr>
    <w:rPr>
      <w:rFonts w:ascii="Arial" w:hAnsi="Arial"/>
      <w:spacing w:val="0"/>
      <w:sz w:val="20"/>
      <w:lang w:val="es-AR" w:eastAsia="es-ES"/>
    </w:rPr>
  </w:style>
  <w:style w:type="paragraph" w:styleId="PlainText">
    <w:name w:val="Plain Text"/>
    <w:basedOn w:val="Normal"/>
    <w:link w:val="PlainTextChar"/>
    <w:rsid w:val="00583382"/>
    <w:pPr>
      <w:suppressAutoHyphens w:val="0"/>
      <w:autoSpaceDN/>
      <w:ind w:left="284"/>
      <w:jc w:val="both"/>
      <w:textAlignment w:val="auto"/>
    </w:pPr>
    <w:rPr>
      <w:rFonts w:ascii="Courier New" w:hAnsi="Courier New"/>
      <w:spacing w:val="0"/>
      <w:sz w:val="20"/>
      <w:lang w:val="es-AR" w:eastAsia="es-ES"/>
    </w:rPr>
  </w:style>
  <w:style w:type="character" w:customStyle="1" w:styleId="PlainTextChar">
    <w:name w:val="Plain Text Char"/>
    <w:basedOn w:val="DefaultParagraphFont"/>
    <w:link w:val="PlainText"/>
    <w:rsid w:val="00583382"/>
    <w:rPr>
      <w:rFonts w:ascii="Courier New" w:eastAsia="Times New Roman" w:hAnsi="Courier New"/>
      <w:lang w:val="es-AR" w:eastAsia="es-ES"/>
    </w:rPr>
  </w:style>
  <w:style w:type="character" w:styleId="Strong">
    <w:name w:val="Strong"/>
    <w:basedOn w:val="DefaultParagraphFont"/>
    <w:qFormat/>
    <w:rsid w:val="00583382"/>
    <w:rPr>
      <w:b/>
      <w:bCs/>
    </w:rPr>
  </w:style>
  <w:style w:type="character" w:styleId="Emphasis">
    <w:name w:val="Emphasis"/>
    <w:basedOn w:val="DefaultParagraphFont"/>
    <w:qFormat/>
    <w:rsid w:val="00583382"/>
    <w:rPr>
      <w:i/>
      <w:iCs/>
    </w:rPr>
  </w:style>
  <w:style w:type="paragraph" w:customStyle="1" w:styleId="BodyText21">
    <w:name w:val="Body Text 21"/>
    <w:basedOn w:val="Normal"/>
    <w:rsid w:val="00583382"/>
    <w:pPr>
      <w:widowControl w:val="0"/>
      <w:suppressAutoHyphens w:val="0"/>
      <w:overflowPunct w:val="0"/>
      <w:autoSpaceDE w:val="0"/>
      <w:adjustRightInd w:val="0"/>
      <w:ind w:left="567"/>
    </w:pPr>
    <w:rPr>
      <w:rFonts w:ascii="CG Times" w:hAnsi="CG Times"/>
      <w:spacing w:val="0"/>
      <w:lang w:val="es-ES_tradnl" w:eastAsia="es-ES"/>
    </w:rPr>
  </w:style>
  <w:style w:type="paragraph" w:customStyle="1" w:styleId="PlainText1">
    <w:name w:val="Plain Text1"/>
    <w:basedOn w:val="Normal"/>
    <w:rsid w:val="00583382"/>
    <w:pPr>
      <w:widowControl w:val="0"/>
      <w:suppressAutoHyphens w:val="0"/>
      <w:overflowPunct w:val="0"/>
      <w:autoSpaceDE w:val="0"/>
      <w:adjustRightInd w:val="0"/>
    </w:pPr>
    <w:rPr>
      <w:rFonts w:ascii="Courier New" w:hAnsi="Courier New"/>
      <w:spacing w:val="0"/>
      <w:sz w:val="20"/>
      <w:lang w:val="es-ES" w:eastAsia="es-ES"/>
    </w:rPr>
  </w:style>
  <w:style w:type="paragraph" w:customStyle="1" w:styleId="symbol">
    <w:name w:val="symbol"/>
    <w:basedOn w:val="Normal"/>
    <w:link w:val="symbolCar"/>
    <w:rsid w:val="00583382"/>
    <w:pPr>
      <w:suppressAutoHyphens w:val="0"/>
      <w:autoSpaceDN/>
      <w:textAlignment w:val="auto"/>
    </w:pPr>
    <w:rPr>
      <w:rFonts w:ascii="Arial" w:hAnsi="Arial" w:cs="Arial"/>
      <w:bCs/>
      <w:spacing w:val="0"/>
      <w:kern w:val="32"/>
      <w:sz w:val="22"/>
      <w:szCs w:val="32"/>
      <w:lang w:val="es-ES" w:eastAsia="es-ES"/>
    </w:rPr>
  </w:style>
  <w:style w:type="character" w:customStyle="1" w:styleId="symbolCar">
    <w:name w:val="symbol Car"/>
    <w:basedOn w:val="DefaultParagraphFont"/>
    <w:link w:val="symbol"/>
    <w:rsid w:val="00583382"/>
    <w:rPr>
      <w:rFonts w:ascii="Arial" w:eastAsia="Times New Roman" w:hAnsi="Arial" w:cs="Arial"/>
      <w:bCs/>
      <w:kern w:val="32"/>
      <w:sz w:val="22"/>
      <w:szCs w:val="32"/>
      <w:lang w:val="es-ES" w:eastAsia="es-ES"/>
    </w:rPr>
  </w:style>
  <w:style w:type="character" w:customStyle="1" w:styleId="SectionHeader3Car">
    <w:name w:val="Section Header3 Car"/>
    <w:aliases w:val="ClauseSub_No&amp;Name Car Car"/>
    <w:basedOn w:val="DefaultParagraphFont"/>
    <w:rsid w:val="00583382"/>
    <w:rPr>
      <w:rFonts w:ascii="Arial" w:hAnsi="Arial"/>
      <w:b/>
      <w:i/>
      <w:sz w:val="24"/>
      <w:lang w:val="es-AR"/>
    </w:rPr>
  </w:style>
  <w:style w:type="paragraph" w:customStyle="1" w:styleId="Prrafodelista">
    <w:name w:val="Párrafo de lista"/>
    <w:basedOn w:val="Normal"/>
    <w:qFormat/>
    <w:rsid w:val="00583382"/>
    <w:pPr>
      <w:suppressAutoHyphens w:val="0"/>
      <w:autoSpaceDN/>
      <w:spacing w:after="200" w:line="276" w:lineRule="auto"/>
      <w:ind w:left="720"/>
      <w:contextualSpacing/>
      <w:textAlignment w:val="auto"/>
    </w:pPr>
    <w:rPr>
      <w:rFonts w:ascii="Calibri" w:eastAsia="Calibri" w:hAnsi="Calibri"/>
      <w:spacing w:val="0"/>
      <w:sz w:val="22"/>
      <w:szCs w:val="22"/>
      <w:lang w:val="es-AR"/>
    </w:rPr>
  </w:style>
  <w:style w:type="numbering" w:customStyle="1" w:styleId="EstiloConvietas">
    <w:name w:val="Estilo Con viñetas"/>
    <w:basedOn w:val="NoList"/>
    <w:rsid w:val="00583382"/>
    <w:pPr>
      <w:numPr>
        <w:numId w:val="25"/>
      </w:numPr>
    </w:pPr>
  </w:style>
  <w:style w:type="paragraph" w:customStyle="1" w:styleId="Normal1">
    <w:name w:val="Normal1"/>
    <w:basedOn w:val="Normal"/>
    <w:rsid w:val="00583382"/>
    <w:pPr>
      <w:suppressAutoHyphens w:val="0"/>
      <w:autoSpaceDN/>
      <w:textAlignment w:val="auto"/>
    </w:pPr>
    <w:rPr>
      <w:spacing w:val="0"/>
      <w:szCs w:val="24"/>
      <w:lang w:val="es-ES" w:eastAsia="es-ES"/>
    </w:rPr>
  </w:style>
  <w:style w:type="numbering" w:customStyle="1" w:styleId="NoList2">
    <w:name w:val="No List2"/>
    <w:next w:val="NoList"/>
    <w:uiPriority w:val="99"/>
    <w:semiHidden/>
    <w:unhideWhenUsed/>
    <w:rsid w:val="00BE7794"/>
  </w:style>
  <w:style w:type="numbering" w:customStyle="1" w:styleId="WWOutlineListStyle1">
    <w:name w:val="WW_OutlineListStyle1"/>
    <w:basedOn w:val="NoList"/>
    <w:rsid w:val="00BE7794"/>
    <w:pPr>
      <w:numPr>
        <w:numId w:val="1"/>
      </w:numPr>
    </w:pPr>
  </w:style>
  <w:style w:type="table" w:customStyle="1" w:styleId="TableGrid2">
    <w:name w:val="Table Grid2"/>
    <w:basedOn w:val="TableNormal"/>
    <w:next w:val="TableGrid"/>
    <w:uiPriority w:val="59"/>
    <w:rsid w:val="00BE7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rsid w:val="00BE7794"/>
    <w:pPr>
      <w:autoSpaceDN/>
      <w:textAlignment w:val="auto"/>
    </w:pPr>
    <w:rPr>
      <w:rFonts w:ascii="Times New Roman" w:eastAsia="Times New Roman" w:hAnsi="Times New Roman"/>
      <w:spacing w:val="-3"/>
      <w:sz w:val="24"/>
    </w:rPr>
  </w:style>
  <w:style w:type="numbering" w:customStyle="1" w:styleId="NoList11">
    <w:name w:val="No List11"/>
    <w:next w:val="NoList"/>
    <w:uiPriority w:val="99"/>
    <w:semiHidden/>
    <w:unhideWhenUsed/>
    <w:rsid w:val="00BE7794"/>
  </w:style>
  <w:style w:type="table" w:customStyle="1" w:styleId="TableGrid11">
    <w:name w:val="Table Grid11"/>
    <w:basedOn w:val="TableNormal"/>
    <w:next w:val="TableGrid"/>
    <w:uiPriority w:val="59"/>
    <w:rsid w:val="00BE7794"/>
    <w:pPr>
      <w:autoSpaceDN/>
      <w:textAlignment w:val="auto"/>
    </w:pPr>
    <w:rPr>
      <w:lang w:val="pt-BR"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rsid w:val="00BE7794"/>
    <w:pPr>
      <w:suppressAutoHyphens w:val="0"/>
      <w:autoSpaceDN/>
      <w:textAlignment w:val="auto"/>
    </w:pPr>
    <w:rPr>
      <w:sz w:val="20"/>
      <w:lang w:val="pt-BR"/>
    </w:rPr>
  </w:style>
  <w:style w:type="character" w:customStyle="1" w:styleId="EndnoteTextChar">
    <w:name w:val="Endnote Text Char"/>
    <w:basedOn w:val="DefaultParagraphFont"/>
    <w:link w:val="EndnoteText"/>
    <w:rsid w:val="00BE7794"/>
    <w:rPr>
      <w:rFonts w:ascii="Times New Roman" w:eastAsia="Times New Roman" w:hAnsi="Times New Roman"/>
      <w:spacing w:val="-3"/>
      <w:lang w:val="pt-BR"/>
    </w:rPr>
  </w:style>
  <w:style w:type="character" w:styleId="EndnoteReference">
    <w:name w:val="endnote reference"/>
    <w:rsid w:val="00BE7794"/>
    <w:rPr>
      <w:vertAlign w:val="superscript"/>
    </w:rPr>
  </w:style>
  <w:style w:type="paragraph" w:customStyle="1" w:styleId="Titulo2">
    <w:name w:val="Titulo 2"/>
    <w:basedOn w:val="Normal"/>
    <w:rsid w:val="00BE7794"/>
    <w:pPr>
      <w:widowControl w:val="0"/>
      <w:numPr>
        <w:numId w:val="26"/>
      </w:numPr>
      <w:tabs>
        <w:tab w:val="left" w:pos="492"/>
        <w:tab w:val="left" w:pos="1152"/>
        <w:tab w:val="left" w:pos="1872"/>
        <w:tab w:val="left" w:pos="2592"/>
        <w:tab w:val="left" w:pos="3312"/>
        <w:tab w:val="left" w:pos="4032"/>
        <w:tab w:val="left" w:pos="4752"/>
        <w:tab w:val="left" w:pos="5472"/>
      </w:tabs>
      <w:suppressAutoHyphens w:val="0"/>
      <w:overflowPunct w:val="0"/>
      <w:autoSpaceDN/>
    </w:pPr>
    <w:rPr>
      <w:bCs/>
      <w:iCs/>
      <w:color w:val="000000"/>
      <w:spacing w:val="0"/>
      <w:sz w:val="22"/>
      <w:szCs w:val="24"/>
      <w:lang w:val="pt-BR" w:eastAsia="pt-BR"/>
    </w:rPr>
  </w:style>
  <w:style w:type="paragraph" w:customStyle="1" w:styleId="BankNormal">
    <w:name w:val="BankNormal"/>
    <w:basedOn w:val="Normal"/>
    <w:rsid w:val="00BE7794"/>
    <w:pPr>
      <w:widowControl w:val="0"/>
      <w:tabs>
        <w:tab w:val="left" w:pos="492"/>
        <w:tab w:val="left" w:pos="1152"/>
        <w:tab w:val="left" w:pos="1872"/>
        <w:tab w:val="left" w:pos="2592"/>
        <w:tab w:val="left" w:pos="3312"/>
        <w:tab w:val="left" w:pos="4032"/>
        <w:tab w:val="left" w:pos="4752"/>
        <w:tab w:val="left" w:pos="5472"/>
      </w:tabs>
      <w:suppressAutoHyphens w:val="0"/>
      <w:overflowPunct w:val="0"/>
      <w:autoSpaceDE w:val="0"/>
      <w:adjustRightInd w:val="0"/>
      <w:spacing w:after="240"/>
      <w:jc w:val="both"/>
    </w:pPr>
    <w:rPr>
      <w:bCs/>
      <w:spacing w:val="0"/>
      <w:sz w:val="22"/>
    </w:rPr>
  </w:style>
  <w:style w:type="paragraph" w:styleId="List">
    <w:name w:val="List"/>
    <w:basedOn w:val="Normal"/>
    <w:autoRedefine/>
    <w:rsid w:val="00BE7794"/>
    <w:pPr>
      <w:widowControl w:val="0"/>
      <w:tabs>
        <w:tab w:val="left" w:pos="492"/>
        <w:tab w:val="left" w:pos="800"/>
        <w:tab w:val="left" w:pos="1152"/>
        <w:tab w:val="left" w:pos="1872"/>
        <w:tab w:val="left" w:pos="2592"/>
        <w:tab w:val="left" w:pos="3312"/>
        <w:tab w:val="left" w:pos="4032"/>
        <w:tab w:val="left" w:pos="4752"/>
        <w:tab w:val="left" w:pos="5472"/>
      </w:tabs>
      <w:suppressAutoHyphens w:val="0"/>
      <w:overflowPunct w:val="0"/>
      <w:autoSpaceDE w:val="0"/>
      <w:adjustRightInd w:val="0"/>
      <w:spacing w:after="120"/>
      <w:ind w:left="1008"/>
      <w:jc w:val="both"/>
    </w:pPr>
    <w:rPr>
      <w:iCs/>
      <w:spacing w:val="0"/>
      <w:sz w:val="22"/>
      <w:szCs w:val="24"/>
      <w:lang w:val="pt-BR" w:eastAsia="pt-BR"/>
    </w:rPr>
  </w:style>
  <w:style w:type="paragraph" w:customStyle="1" w:styleId="Subttulo2">
    <w:name w:val="Subtítulo 2"/>
    <w:basedOn w:val="Normal"/>
    <w:next w:val="Normal"/>
    <w:autoRedefine/>
    <w:rsid w:val="00BE7794"/>
    <w:pPr>
      <w:widowControl w:val="0"/>
      <w:tabs>
        <w:tab w:val="left" w:pos="492"/>
        <w:tab w:val="left" w:pos="1152"/>
        <w:tab w:val="left" w:pos="1800"/>
        <w:tab w:val="left" w:pos="1872"/>
        <w:tab w:val="left" w:pos="2592"/>
        <w:tab w:val="left" w:pos="3312"/>
        <w:tab w:val="left" w:pos="4032"/>
        <w:tab w:val="left" w:pos="4752"/>
        <w:tab w:val="left" w:pos="5472"/>
      </w:tabs>
      <w:suppressAutoHyphens w:val="0"/>
      <w:overflowPunct w:val="0"/>
      <w:autoSpaceDE w:val="0"/>
      <w:adjustRightInd w:val="0"/>
      <w:jc w:val="both"/>
    </w:pPr>
    <w:rPr>
      <w:b/>
      <w:bCs/>
      <w:spacing w:val="0"/>
      <w:sz w:val="22"/>
      <w:szCs w:val="24"/>
      <w:lang w:val="pt-BR" w:eastAsia="it-IT"/>
    </w:rPr>
  </w:style>
  <w:style w:type="character" w:customStyle="1" w:styleId="Comentrio2Char">
    <w:name w:val="Comentário 2 Char"/>
    <w:rsid w:val="00BE7794"/>
    <w:rPr>
      <w:rFonts w:ascii="Times New Roman Bold" w:hAnsi="Times New Roman Bold"/>
      <w:b/>
      <w:bCs/>
      <w:snapToGrid w:val="0"/>
      <w:color w:val="FF0000"/>
      <w:sz w:val="28"/>
      <w:szCs w:val="28"/>
      <w:lang w:val="pt-BR" w:eastAsia="en-US" w:bidi="ar-SA"/>
    </w:rPr>
  </w:style>
  <w:style w:type="paragraph" w:customStyle="1" w:styleId="AbbrDesc">
    <w:name w:val="AbbrDesc"/>
    <w:basedOn w:val="Normal"/>
    <w:rsid w:val="00BE7794"/>
    <w:pPr>
      <w:tabs>
        <w:tab w:val="left" w:pos="3060"/>
      </w:tabs>
      <w:suppressAutoHyphens w:val="0"/>
      <w:autoSpaceDN/>
      <w:jc w:val="both"/>
      <w:textAlignment w:val="auto"/>
    </w:pPr>
    <w:rPr>
      <w:spacing w:val="0"/>
      <w:lang w:val="pt-BR"/>
    </w:rPr>
  </w:style>
  <w:style w:type="paragraph" w:customStyle="1" w:styleId="MANAUS-Corpodetexto">
    <w:name w:val="MANAUS - Corpo de texto"/>
    <w:basedOn w:val="Normal"/>
    <w:link w:val="MANAUS-CorpodetextoChar1"/>
    <w:rsid w:val="00BE7794"/>
    <w:pPr>
      <w:suppressAutoHyphens w:val="0"/>
      <w:autoSpaceDN/>
      <w:spacing w:before="60" w:after="60" w:line="360" w:lineRule="auto"/>
      <w:ind w:firstLine="357"/>
      <w:jc w:val="both"/>
      <w:textAlignment w:val="auto"/>
    </w:pPr>
    <w:rPr>
      <w:spacing w:val="0"/>
      <w:szCs w:val="24"/>
      <w:lang w:val="pt-BR" w:bidi="en-US"/>
    </w:rPr>
  </w:style>
  <w:style w:type="character" w:styleId="HTMLCite">
    <w:name w:val="HTML Cite"/>
    <w:uiPriority w:val="99"/>
    <w:unhideWhenUsed/>
    <w:rsid w:val="00BE7794"/>
    <w:rPr>
      <w:i/>
      <w:iCs/>
    </w:rPr>
  </w:style>
  <w:style w:type="table" w:styleId="TableClassic1">
    <w:name w:val="Table Classic 1"/>
    <w:basedOn w:val="TableNormal"/>
    <w:rsid w:val="00BE7794"/>
    <w:pPr>
      <w:autoSpaceDN/>
      <w:textAlignment w:val="auto"/>
    </w:pPr>
    <w:rPr>
      <w:lang w:val="pt-BR" w:eastAsia="pt-B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E7794"/>
    <w:pPr>
      <w:autoSpaceDN/>
      <w:textAlignment w:val="auto"/>
    </w:pPr>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rsid w:val="00BE7794"/>
    <w:pPr>
      <w:suppressAutoHyphens w:val="0"/>
      <w:autoSpaceDN/>
      <w:spacing w:line="360" w:lineRule="auto"/>
      <w:jc w:val="both"/>
      <w:textAlignment w:val="auto"/>
    </w:pPr>
    <w:rPr>
      <w:spacing w:val="0"/>
      <w:lang w:val="pt-BR" w:eastAsia="pt-BR"/>
    </w:rPr>
  </w:style>
  <w:style w:type="paragraph" w:customStyle="1" w:styleId="Estilo1">
    <w:name w:val="Estilo1"/>
    <w:basedOn w:val="Heading4"/>
    <w:link w:val="Estilo1Char"/>
    <w:qFormat/>
    <w:rsid w:val="00BE7794"/>
    <w:pPr>
      <w:numPr>
        <w:ilvl w:val="0"/>
        <w:numId w:val="0"/>
      </w:numPr>
      <w:tabs>
        <w:tab w:val="clear" w:pos="-360"/>
        <w:tab w:val="clear" w:pos="0"/>
      </w:tabs>
      <w:suppressAutoHyphens w:val="0"/>
      <w:autoSpaceDN/>
      <w:spacing w:before="240" w:after="60"/>
      <w:textAlignment w:val="auto"/>
    </w:pPr>
    <w:rPr>
      <w:rFonts w:ascii="Times New Roman" w:hAnsi="Times New Roman"/>
      <w:bCs/>
      <w:i/>
      <w:sz w:val="28"/>
      <w:szCs w:val="24"/>
      <w:lang w:val="pt-BR" w:eastAsia="pt-BR"/>
    </w:rPr>
  </w:style>
  <w:style w:type="paragraph" w:customStyle="1" w:styleId="TOC41">
    <w:name w:val="TOC 41"/>
    <w:basedOn w:val="Normal"/>
    <w:next w:val="Normal"/>
    <w:autoRedefine/>
    <w:semiHidden/>
    <w:rsid w:val="00BE7794"/>
    <w:pPr>
      <w:suppressAutoHyphens w:val="0"/>
      <w:autoSpaceDN/>
      <w:ind w:left="720"/>
      <w:textAlignment w:val="auto"/>
    </w:pPr>
    <w:rPr>
      <w:rFonts w:ascii="Calibri" w:hAnsi="Calibri" w:cs="Calibri"/>
      <w:spacing w:val="0"/>
      <w:sz w:val="20"/>
      <w:lang w:val="pt-BR" w:eastAsia="pt-BR"/>
    </w:rPr>
  </w:style>
  <w:style w:type="paragraph" w:customStyle="1" w:styleId="TOC51">
    <w:name w:val="TOC 51"/>
    <w:basedOn w:val="Normal"/>
    <w:next w:val="Normal"/>
    <w:autoRedefine/>
    <w:semiHidden/>
    <w:rsid w:val="00BE7794"/>
    <w:pPr>
      <w:suppressAutoHyphens w:val="0"/>
      <w:autoSpaceDN/>
      <w:ind w:left="960"/>
      <w:textAlignment w:val="auto"/>
    </w:pPr>
    <w:rPr>
      <w:rFonts w:ascii="Calibri" w:hAnsi="Calibri" w:cs="Calibri"/>
      <w:spacing w:val="0"/>
      <w:sz w:val="20"/>
      <w:lang w:val="pt-BR" w:eastAsia="pt-BR"/>
    </w:rPr>
  </w:style>
  <w:style w:type="paragraph" w:customStyle="1" w:styleId="TOC61">
    <w:name w:val="TOC 61"/>
    <w:basedOn w:val="Normal"/>
    <w:next w:val="Normal"/>
    <w:autoRedefine/>
    <w:semiHidden/>
    <w:rsid w:val="00BE7794"/>
    <w:pPr>
      <w:suppressAutoHyphens w:val="0"/>
      <w:autoSpaceDN/>
      <w:ind w:left="1200"/>
      <w:textAlignment w:val="auto"/>
    </w:pPr>
    <w:rPr>
      <w:rFonts w:ascii="Calibri" w:hAnsi="Calibri" w:cs="Calibri"/>
      <w:spacing w:val="0"/>
      <w:sz w:val="20"/>
      <w:lang w:val="pt-BR" w:eastAsia="pt-BR"/>
    </w:rPr>
  </w:style>
  <w:style w:type="paragraph" w:customStyle="1" w:styleId="TOC71">
    <w:name w:val="TOC 71"/>
    <w:basedOn w:val="Normal"/>
    <w:next w:val="Normal"/>
    <w:autoRedefine/>
    <w:semiHidden/>
    <w:rsid w:val="00BE7794"/>
    <w:pPr>
      <w:suppressAutoHyphens w:val="0"/>
      <w:autoSpaceDN/>
      <w:ind w:left="1440"/>
      <w:textAlignment w:val="auto"/>
    </w:pPr>
    <w:rPr>
      <w:rFonts w:ascii="Calibri" w:hAnsi="Calibri" w:cs="Calibri"/>
      <w:spacing w:val="0"/>
      <w:sz w:val="20"/>
      <w:lang w:val="pt-BR" w:eastAsia="pt-BR"/>
    </w:rPr>
  </w:style>
  <w:style w:type="paragraph" w:customStyle="1" w:styleId="TOC81">
    <w:name w:val="TOC 81"/>
    <w:basedOn w:val="Normal"/>
    <w:next w:val="Normal"/>
    <w:autoRedefine/>
    <w:semiHidden/>
    <w:rsid w:val="00BE7794"/>
    <w:pPr>
      <w:suppressAutoHyphens w:val="0"/>
      <w:autoSpaceDN/>
      <w:ind w:left="1680"/>
      <w:textAlignment w:val="auto"/>
    </w:pPr>
    <w:rPr>
      <w:rFonts w:ascii="Calibri" w:hAnsi="Calibri" w:cs="Calibri"/>
      <w:spacing w:val="0"/>
      <w:sz w:val="20"/>
      <w:lang w:val="pt-BR" w:eastAsia="pt-BR"/>
    </w:rPr>
  </w:style>
  <w:style w:type="paragraph" w:customStyle="1" w:styleId="TOC91">
    <w:name w:val="TOC 91"/>
    <w:basedOn w:val="Normal"/>
    <w:next w:val="Normal"/>
    <w:autoRedefine/>
    <w:semiHidden/>
    <w:rsid w:val="00BE7794"/>
    <w:pPr>
      <w:suppressAutoHyphens w:val="0"/>
      <w:autoSpaceDN/>
      <w:ind w:left="1920"/>
      <w:textAlignment w:val="auto"/>
    </w:pPr>
    <w:rPr>
      <w:rFonts w:ascii="Calibri" w:hAnsi="Calibri" w:cs="Calibri"/>
      <w:spacing w:val="0"/>
      <w:sz w:val="20"/>
      <w:lang w:val="pt-BR" w:eastAsia="pt-BR"/>
    </w:rPr>
  </w:style>
  <w:style w:type="paragraph" w:styleId="BodyText3">
    <w:name w:val="Body Text 3"/>
    <w:basedOn w:val="Normal"/>
    <w:link w:val="BodyText3Char"/>
    <w:uiPriority w:val="99"/>
    <w:semiHidden/>
    <w:unhideWhenUsed/>
    <w:rsid w:val="00BE7794"/>
    <w:pPr>
      <w:suppressAutoHyphens w:val="0"/>
      <w:autoSpaceDN/>
      <w:spacing w:after="120"/>
      <w:textAlignment w:val="auto"/>
    </w:pPr>
    <w:rPr>
      <w:spacing w:val="0"/>
      <w:sz w:val="16"/>
      <w:szCs w:val="16"/>
      <w:lang w:val="pt-BR" w:eastAsia="pt-BR"/>
    </w:rPr>
  </w:style>
  <w:style w:type="character" w:customStyle="1" w:styleId="BodyText3Char">
    <w:name w:val="Body Text 3 Char"/>
    <w:basedOn w:val="DefaultParagraphFont"/>
    <w:link w:val="BodyText3"/>
    <w:uiPriority w:val="99"/>
    <w:semiHidden/>
    <w:rsid w:val="00BE7794"/>
    <w:rPr>
      <w:rFonts w:ascii="Times New Roman" w:eastAsia="Times New Roman" w:hAnsi="Times New Roman"/>
      <w:sz w:val="16"/>
      <w:szCs w:val="16"/>
      <w:lang w:val="pt-BR" w:eastAsia="pt-BR"/>
    </w:rPr>
  </w:style>
  <w:style w:type="paragraph" w:customStyle="1" w:styleId="xl63">
    <w:name w:val="xl63"/>
    <w:basedOn w:val="Normal"/>
    <w:rsid w:val="00BE7794"/>
    <w:pPr>
      <w:suppressAutoHyphens w:val="0"/>
      <w:autoSpaceDN/>
      <w:spacing w:before="100" w:beforeAutospacing="1" w:after="100" w:afterAutospacing="1"/>
      <w:jc w:val="center"/>
      <w:textAlignment w:val="auto"/>
    </w:pPr>
    <w:rPr>
      <w:spacing w:val="0"/>
      <w:szCs w:val="24"/>
      <w:lang w:val="pt-BR" w:eastAsia="pt-BR"/>
    </w:rPr>
  </w:style>
  <w:style w:type="paragraph" w:customStyle="1" w:styleId="xl64">
    <w:name w:val="xl64"/>
    <w:basedOn w:val="Normal"/>
    <w:rsid w:val="00BE7794"/>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textAlignment w:val="center"/>
    </w:pPr>
    <w:rPr>
      <w:b/>
      <w:bCs/>
      <w:color w:val="000000"/>
      <w:spacing w:val="0"/>
      <w:sz w:val="18"/>
      <w:szCs w:val="18"/>
      <w:lang w:val="pt-BR" w:eastAsia="pt-BR"/>
    </w:rPr>
  </w:style>
  <w:style w:type="character" w:customStyle="1" w:styleId="MANAUS-CorpodetextoChar1">
    <w:name w:val="MANAUS - Corpo de texto Char1"/>
    <w:basedOn w:val="DefaultParagraphFont"/>
    <w:link w:val="MANAUS-Corpodetexto"/>
    <w:rsid w:val="00BE7794"/>
    <w:rPr>
      <w:rFonts w:ascii="Times New Roman" w:eastAsia="Times New Roman" w:hAnsi="Times New Roman"/>
      <w:sz w:val="24"/>
      <w:szCs w:val="24"/>
      <w:lang w:val="pt-BR" w:bidi="en-US"/>
    </w:rPr>
  </w:style>
  <w:style w:type="paragraph" w:customStyle="1" w:styleId="Fonte">
    <w:name w:val="Fonte"/>
    <w:basedOn w:val="Normal"/>
    <w:next w:val="Normal"/>
    <w:autoRedefine/>
    <w:qFormat/>
    <w:rsid w:val="00BE7794"/>
    <w:pPr>
      <w:suppressAutoHyphens w:val="0"/>
      <w:autoSpaceDN/>
      <w:textAlignment w:val="auto"/>
    </w:pPr>
    <w:rPr>
      <w:rFonts w:eastAsia="Calibri"/>
      <w:spacing w:val="0"/>
      <w:sz w:val="16"/>
      <w:szCs w:val="22"/>
      <w:lang w:val="pt-BR"/>
    </w:rPr>
  </w:style>
  <w:style w:type="paragraph" w:customStyle="1" w:styleId="NoSpacing1">
    <w:name w:val="No Spacing1"/>
    <w:next w:val="NoSpacing"/>
    <w:link w:val="NoSpacingChar"/>
    <w:uiPriority w:val="1"/>
    <w:qFormat/>
    <w:rsid w:val="00BE7794"/>
    <w:pPr>
      <w:autoSpaceDN/>
      <w:textAlignment w:val="auto"/>
    </w:pPr>
    <w:rPr>
      <w:rFonts w:eastAsia="Times New Roman"/>
      <w:sz w:val="22"/>
      <w:szCs w:val="22"/>
      <w:lang w:val="pt-BR" w:eastAsia="pt-BR"/>
    </w:rPr>
  </w:style>
  <w:style w:type="character" w:customStyle="1" w:styleId="NoSpacingChar">
    <w:name w:val="No Spacing Char"/>
    <w:basedOn w:val="DefaultParagraphFont"/>
    <w:link w:val="NoSpacing1"/>
    <w:uiPriority w:val="1"/>
    <w:rsid w:val="00BE7794"/>
    <w:rPr>
      <w:rFonts w:eastAsia="Times New Roman"/>
      <w:sz w:val="22"/>
      <w:szCs w:val="22"/>
      <w:lang w:val="pt-BR" w:eastAsia="pt-BR"/>
    </w:rPr>
  </w:style>
  <w:style w:type="paragraph" w:styleId="BlockText">
    <w:name w:val="Block Text"/>
    <w:basedOn w:val="Normal"/>
    <w:rsid w:val="00BE7794"/>
    <w:pPr>
      <w:pBdr>
        <w:top w:val="single" w:sz="2" w:space="10" w:color="4F81BD" w:frame="1"/>
        <w:left w:val="single" w:sz="2" w:space="10" w:color="4F81BD" w:frame="1"/>
        <w:bottom w:val="single" w:sz="2" w:space="10" w:color="4F81BD" w:frame="1"/>
        <w:right w:val="single" w:sz="2" w:space="10" w:color="4F81BD" w:frame="1"/>
      </w:pBdr>
      <w:suppressAutoHyphens w:val="0"/>
      <w:autoSpaceDN/>
      <w:ind w:left="1152" w:right="1152"/>
      <w:textAlignment w:val="auto"/>
    </w:pPr>
    <w:rPr>
      <w:rFonts w:ascii="Calibri" w:hAnsi="Calibri"/>
      <w:i/>
      <w:iCs/>
      <w:color w:val="4F81BD"/>
      <w:lang w:val="es-ES_tradnl"/>
    </w:rPr>
  </w:style>
  <w:style w:type="character" w:customStyle="1" w:styleId="Estilo1Char">
    <w:name w:val="Estilo1 Char"/>
    <w:link w:val="Estilo1"/>
    <w:rsid w:val="00BE7794"/>
    <w:rPr>
      <w:rFonts w:ascii="Times New Roman" w:eastAsia="Times New Roman" w:hAnsi="Times New Roman"/>
      <w:b/>
      <w:bCs/>
      <w:i/>
      <w:sz w:val="28"/>
      <w:szCs w:val="24"/>
      <w:lang w:val="pt-BR" w:eastAsia="pt-BR"/>
    </w:rPr>
  </w:style>
  <w:style w:type="paragraph" w:customStyle="1" w:styleId="Estilo2">
    <w:name w:val="Estilo2"/>
    <w:basedOn w:val="Estilo1"/>
    <w:link w:val="Estilo2Char"/>
    <w:qFormat/>
    <w:rsid w:val="00BE7794"/>
    <w:pPr>
      <w:keepNext w:val="0"/>
      <w:pBdr>
        <w:top w:val="thickThinSmallGap" w:sz="24" w:space="1" w:color="17365D"/>
      </w:pBdr>
      <w:tabs>
        <w:tab w:val="left" w:pos="4110"/>
        <w:tab w:val="right" w:pos="9029"/>
      </w:tabs>
      <w:spacing w:before="0" w:after="0"/>
      <w:jc w:val="left"/>
      <w:outlineLvl w:val="9"/>
    </w:pPr>
    <w:rPr>
      <w:rFonts w:ascii="Cambria" w:hAnsi="Cambria"/>
      <w:b w:val="0"/>
      <w:bCs w:val="0"/>
      <w:i w:val="0"/>
      <w:spacing w:val="-3"/>
    </w:rPr>
  </w:style>
  <w:style w:type="paragraph" w:styleId="IntenseQuote">
    <w:name w:val="Intense Quote"/>
    <w:basedOn w:val="Normal"/>
    <w:next w:val="Normal"/>
    <w:link w:val="IntenseQuoteChar"/>
    <w:qFormat/>
    <w:rsid w:val="00BE7794"/>
    <w:pPr>
      <w:pBdr>
        <w:bottom w:val="single" w:sz="4" w:space="4" w:color="4F81BD"/>
      </w:pBdr>
      <w:suppressAutoHyphens w:val="0"/>
      <w:autoSpaceDN/>
      <w:spacing w:before="200" w:after="280"/>
      <w:ind w:left="936" w:right="936"/>
      <w:textAlignment w:val="auto"/>
    </w:pPr>
    <w:rPr>
      <w:b/>
      <w:bCs/>
      <w:i/>
      <w:iCs/>
      <w:color w:val="4F81BD"/>
      <w:lang w:val="es-ES_tradnl"/>
    </w:rPr>
  </w:style>
  <w:style w:type="character" w:customStyle="1" w:styleId="IntenseQuoteChar">
    <w:name w:val="Intense Quote Char"/>
    <w:basedOn w:val="DefaultParagraphFont"/>
    <w:link w:val="IntenseQuote"/>
    <w:rsid w:val="00BE7794"/>
    <w:rPr>
      <w:rFonts w:ascii="Times New Roman" w:eastAsia="Times New Roman" w:hAnsi="Times New Roman"/>
      <w:b/>
      <w:bCs/>
      <w:i/>
      <w:iCs/>
      <w:color w:val="4F81BD"/>
      <w:spacing w:val="-3"/>
      <w:sz w:val="24"/>
      <w:lang w:val="es-ES_tradnl"/>
    </w:rPr>
  </w:style>
  <w:style w:type="character" w:customStyle="1" w:styleId="Estilo2Char">
    <w:name w:val="Estilo2 Char"/>
    <w:basedOn w:val="Estilo1Char"/>
    <w:link w:val="Estilo2"/>
    <w:rsid w:val="00BE7794"/>
    <w:rPr>
      <w:rFonts w:ascii="Cambria" w:eastAsia="Times New Roman" w:hAnsi="Cambria"/>
      <w:b w:val="0"/>
      <w:bCs w:val="0"/>
      <w:i w:val="0"/>
      <w:spacing w:val="-3"/>
      <w:sz w:val="28"/>
      <w:szCs w:val="24"/>
      <w:lang w:val="pt-BR" w:eastAsia="pt-BR"/>
    </w:rPr>
  </w:style>
  <w:style w:type="paragraph" w:styleId="NoSpacing">
    <w:name w:val="No Spacing"/>
    <w:uiPriority w:val="1"/>
    <w:qFormat/>
    <w:rsid w:val="00BE7794"/>
    <w:pPr>
      <w:suppressAutoHyphens/>
    </w:pPr>
    <w:rPr>
      <w:rFonts w:ascii="Times New Roman" w:eastAsia="Times New Roman" w:hAnsi="Times New Roman"/>
      <w:spacing w:val="-3"/>
      <w:sz w:val="24"/>
    </w:rPr>
  </w:style>
  <w:style w:type="character" w:customStyle="1" w:styleId="ListParagraphChar">
    <w:name w:val="List Paragraph Char"/>
    <w:link w:val="ListParagraph"/>
    <w:uiPriority w:val="34"/>
    <w:locked/>
    <w:rsid w:val="000C09F4"/>
    <w:rPr>
      <w:rFonts w:ascii="Times New Roman" w:eastAsia="Times New Roman" w:hAnsi="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8815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customXml" Target="../customXml/item5.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www.indec.mecon.ar/nivel4_default.asp?id_tema_1=3&amp;id_tema_2=38&amp;id_tema_3=1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74225EC3B282E47B0DA092C0A5E93E6" ma:contentTypeVersion="0" ma:contentTypeDescription="A content type to manage public (operations) IDB documents" ma:contentTypeScope="" ma:versionID="8bee447ab87c8c95b1e473b99b79f8e6">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40343898</IDBDocs_x0020_Number>
    <Document_x0020_Author xmlns="9c571b2f-e523-4ab2-ba2e-09e151a03ef4">Moreno Moreno, Henry Alberto</Document_x0020_Author>
    <Publication_x0020_Type xmlns="9c571b2f-e523-4ab2-ba2e-09e151a03ef4" xsi:nil="true"/>
    <Operation_x0020_Type xmlns="9c571b2f-e523-4ab2-ba2e-09e151a03ef4" xsi:nil="true"/>
    <TaxCatchAll xmlns="9c571b2f-e523-4ab2-ba2e-09e151a03ef4">
      <Value>2</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AR-L1195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OS-ASA</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35D2A639-B322-4174-A940-D3B92450D436}"/>
</file>

<file path=customXml/itemProps2.xml><?xml version="1.0" encoding="utf-8"?>
<ds:datastoreItem xmlns:ds="http://schemas.openxmlformats.org/officeDocument/2006/customXml" ds:itemID="{3C880AC0-2BDE-4AB1-849A-068E05A1130E}"/>
</file>

<file path=customXml/itemProps3.xml><?xml version="1.0" encoding="utf-8"?>
<ds:datastoreItem xmlns:ds="http://schemas.openxmlformats.org/officeDocument/2006/customXml" ds:itemID="{0B63F877-94E6-4D14-960C-C18D598756FD}"/>
</file>

<file path=customXml/itemProps4.xml><?xml version="1.0" encoding="utf-8"?>
<ds:datastoreItem xmlns:ds="http://schemas.openxmlformats.org/officeDocument/2006/customXml" ds:itemID="{A17ADDA6-8CFD-4AB4-A91C-B230F91E1ECC}"/>
</file>

<file path=customXml/itemProps5.xml><?xml version="1.0" encoding="utf-8"?>
<ds:datastoreItem xmlns:ds="http://schemas.openxmlformats.org/officeDocument/2006/customXml" ds:itemID="{025EA66D-CAE3-45AB-B2E3-AD59D52AC3F7}"/>
</file>

<file path=customXml/itemProps6.xml><?xml version="1.0" encoding="utf-8"?>
<ds:datastoreItem xmlns:ds="http://schemas.openxmlformats.org/officeDocument/2006/customXml" ds:itemID="{84B314C0-65B1-49AB-99DF-F3348343C0D8}"/>
</file>

<file path=docProps/app.xml><?xml version="1.0" encoding="utf-8"?>
<Properties xmlns="http://schemas.openxmlformats.org/officeDocument/2006/extended-properties" xmlns:vt="http://schemas.openxmlformats.org/officeDocument/2006/docPropsVTypes">
  <Template>Normal.dotm</Template>
  <TotalTime>2238</TotalTime>
  <Pages>82</Pages>
  <Words>21192</Words>
  <Characters>120795</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EER_4 - Plan de Monitoreo y Evaluación</dc:title>
  <dc:creator>shakirahc</dc:creator>
  <cp:lastModifiedBy>Inter-American Development Bank</cp:lastModifiedBy>
  <cp:revision>33</cp:revision>
  <cp:lastPrinted>2012-05-03T21:46:00Z</cp:lastPrinted>
  <dcterms:created xsi:type="dcterms:W3CDTF">2016-06-01T18:13:00Z</dcterms:created>
  <dcterms:modified xsi:type="dcterms:W3CDTF">2016-07-29T18:22:00Z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0x01010046CF21643EE8D14686A648AA6DAD089200C74225EC3B282E47B0DA092C0A5E93E6</vt:lpwstr>
  </property>
  <property fmtid="{D5CDD505-2E9C-101B-9397-08002B2CF9AE}" pid="9" name="TaxKeywordTaxHTField">
    <vt:lpwstr/>
  </property>
  <property fmtid="{D5CDD505-2E9C-101B-9397-08002B2CF9AE}" pid="10" name="Series Operations IDB">
    <vt:lpwstr>2;#Unclassified|a6dff32e-d477-44cd-a56b-85efe9e0a56c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2;#Unclassified|a6dff32e-d477-44cd-a56b-85efe9e0a56c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4;#IDBDocs|cca77002-e150-4b2d-ab1f-1d7a7cdcae16</vt:lpwstr>
  </property>
</Properties>
</file>