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sz w:val="22"/>
          <w:szCs w:val="22"/>
        </w:rPr>
        <w:id w:val="-562715104"/>
        <w:docPartObj>
          <w:docPartGallery w:val="Cover Pages"/>
          <w:docPartUnique/>
        </w:docPartObj>
      </w:sdtPr>
      <w:sdtContent>
        <w:p w14:paraId="6782E809" w14:textId="5C02B735" w:rsidR="00307582" w:rsidRPr="000C648C" w:rsidRDefault="00307582" w:rsidP="009E03FF">
          <w:pPr>
            <w:jc w:val="both"/>
            <w:rPr>
              <w:rFonts w:ascii="Arial" w:hAnsi="Arial" w:cs="Arial"/>
              <w:sz w:val="22"/>
              <w:szCs w:val="22"/>
            </w:rPr>
          </w:pP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6786"/>
          </w:tblGrid>
          <w:tr w:rsidR="00307582" w:rsidRPr="000C648C" w14:paraId="0E3A8E94" w14:textId="77777777">
            <w:tc>
              <w:tcPr>
                <w:tcW w:w="7672" w:type="dxa"/>
                <w:tcMar>
                  <w:top w:w="216" w:type="dxa"/>
                  <w:left w:w="115" w:type="dxa"/>
                  <w:bottom w:w="216" w:type="dxa"/>
                  <w:right w:w="115" w:type="dxa"/>
                </w:tcMar>
              </w:tcPr>
              <w:p w14:paraId="240C7D95" w14:textId="1496552B" w:rsidR="00307582" w:rsidRPr="00F20582" w:rsidRDefault="00307582" w:rsidP="009E03FF">
                <w:pPr>
                  <w:jc w:val="both"/>
                  <w:rPr>
                    <w:rFonts w:ascii="Arial" w:hAnsi="Arial" w:cs="Arial"/>
                    <w:color w:val="2F5496" w:themeColor="accent1" w:themeShade="BF"/>
                    <w:sz w:val="40"/>
                    <w:szCs w:val="40"/>
                  </w:rPr>
                </w:pPr>
              </w:p>
            </w:tc>
          </w:tr>
          <w:tr w:rsidR="00307582" w:rsidRPr="000C648C" w14:paraId="7F83D9D6" w14:textId="77777777">
            <w:tc>
              <w:tcPr>
                <w:tcW w:w="7672" w:type="dxa"/>
              </w:tcPr>
              <w:p w14:paraId="777C883F" w14:textId="6A923CDF" w:rsidR="00307582" w:rsidRPr="00F20582" w:rsidRDefault="00307582" w:rsidP="009E03FF">
                <w:pPr>
                  <w:jc w:val="both"/>
                  <w:rPr>
                    <w:rFonts w:ascii="Arial" w:eastAsiaTheme="majorEastAsia" w:hAnsi="Arial" w:cs="Arial"/>
                    <w:color w:val="4472C4" w:themeColor="accent1"/>
                    <w:sz w:val="40"/>
                    <w:szCs w:val="40"/>
                    <w:lang w:val="es-ES_tradnl"/>
                  </w:rPr>
                </w:pPr>
                <w:r w:rsidRPr="00F20582">
                  <w:rPr>
                    <w:rFonts w:ascii="Arial" w:eastAsiaTheme="majorEastAsia" w:hAnsi="Arial" w:cs="Arial"/>
                    <w:color w:val="4472C4" w:themeColor="accent1"/>
                    <w:sz w:val="40"/>
                    <w:szCs w:val="40"/>
                    <w:lang w:val="es-ES_tradnl"/>
                  </w:rPr>
                  <w:t xml:space="preserve">Propuesta técnica para el Componente </w:t>
                </w:r>
                <w:r w:rsidR="0070482A" w:rsidRPr="00F20582">
                  <w:rPr>
                    <w:rFonts w:ascii="Arial" w:eastAsiaTheme="majorEastAsia" w:hAnsi="Arial" w:cs="Arial"/>
                    <w:color w:val="4472C4" w:themeColor="accent1"/>
                    <w:sz w:val="40"/>
                    <w:szCs w:val="40"/>
                    <w:lang w:val="es-ES_tradnl"/>
                  </w:rPr>
                  <w:t>III</w:t>
                </w:r>
                <w:r w:rsidR="0070482A" w:rsidRPr="00F20582">
                  <w:rPr>
                    <w:rFonts w:ascii="Arial" w:eastAsiaTheme="majorEastAsia" w:hAnsi="Arial" w:cs="Arial"/>
                    <w:color w:val="4472C4" w:themeColor="accent1"/>
                    <w:sz w:val="40"/>
                    <w:szCs w:val="40"/>
                    <w:lang w:val="es-ES_tradnl"/>
                  </w:rPr>
                  <w:t xml:space="preserve"> “</w:t>
                </w:r>
                <w:r w:rsidR="0070482A" w:rsidRPr="00F20582">
                  <w:rPr>
                    <w:rFonts w:ascii="Arial" w:eastAsiaTheme="majorEastAsia" w:hAnsi="Arial" w:cs="Arial"/>
                    <w:color w:val="4472C4" w:themeColor="accent1"/>
                    <w:sz w:val="40"/>
                    <w:szCs w:val="40"/>
                    <w:lang w:val="es-ES_tradnl"/>
                  </w:rPr>
                  <w:t>Gestión digital de información y</w:t>
                </w:r>
                <w:r w:rsidR="0070482A" w:rsidRPr="00F20582">
                  <w:rPr>
                    <w:rFonts w:ascii="Arial" w:eastAsiaTheme="majorEastAsia" w:hAnsi="Arial" w:cs="Arial"/>
                    <w:color w:val="4472C4" w:themeColor="accent1"/>
                    <w:sz w:val="40"/>
                    <w:szCs w:val="40"/>
                    <w:lang w:val="es-ES_tradnl"/>
                  </w:rPr>
                  <w:t xml:space="preserve"> procesos</w:t>
                </w:r>
                <w:r w:rsidR="000C648C" w:rsidRPr="00F20582">
                  <w:rPr>
                    <w:rFonts w:ascii="Arial" w:eastAsiaTheme="majorEastAsia" w:hAnsi="Arial" w:cs="Arial"/>
                    <w:color w:val="4472C4" w:themeColor="accent1"/>
                    <w:sz w:val="40"/>
                    <w:szCs w:val="40"/>
                    <w:lang w:val="es-ES_tradnl"/>
                  </w:rPr>
                  <w:t>” del PIASI</w:t>
                </w:r>
              </w:p>
            </w:tc>
          </w:tr>
          <w:tr w:rsidR="00307582" w:rsidRPr="000C648C" w14:paraId="058BFDCA" w14:textId="77777777">
            <w:tc>
              <w:tcPr>
                <w:tcW w:w="7672" w:type="dxa"/>
                <w:tcMar>
                  <w:top w:w="216" w:type="dxa"/>
                  <w:left w:w="115" w:type="dxa"/>
                  <w:bottom w:w="216" w:type="dxa"/>
                  <w:right w:w="115" w:type="dxa"/>
                </w:tcMar>
              </w:tcPr>
              <w:p w14:paraId="0048D7D0" w14:textId="76C6FDE2" w:rsidR="00307582" w:rsidRPr="000C648C" w:rsidRDefault="00307582" w:rsidP="009E03FF">
                <w:pPr>
                  <w:jc w:val="both"/>
                  <w:rPr>
                    <w:rFonts w:ascii="Arial" w:eastAsiaTheme="majorEastAsia" w:hAnsi="Arial" w:cs="Arial"/>
                    <w:color w:val="4472C4" w:themeColor="accent1"/>
                    <w:sz w:val="22"/>
                    <w:szCs w:val="22"/>
                    <w:lang w:val="es-ES_tradnl"/>
                  </w:rPr>
                </w:pPr>
              </w:p>
            </w:tc>
          </w:tr>
        </w:tbl>
        <w:tbl>
          <w:tblPr>
            <w:tblpPr w:leftFromText="187" w:rightFromText="187" w:horzAnchor="margin" w:tblpXSpec="center" w:tblpYSpec="bottom"/>
            <w:tblW w:w="3857" w:type="pct"/>
            <w:tblLook w:val="04A0" w:firstRow="1" w:lastRow="0" w:firstColumn="1" w:lastColumn="0" w:noHBand="0" w:noVBand="1"/>
          </w:tblPr>
          <w:tblGrid>
            <w:gridCol w:w="6555"/>
          </w:tblGrid>
          <w:tr w:rsidR="00307582" w:rsidRPr="00F20582" w14:paraId="1B030069" w14:textId="77777777">
            <w:tc>
              <w:tcPr>
                <w:tcW w:w="7221" w:type="dxa"/>
                <w:tcMar>
                  <w:top w:w="216" w:type="dxa"/>
                  <w:left w:w="115" w:type="dxa"/>
                  <w:bottom w:w="216" w:type="dxa"/>
                  <w:right w:w="115" w:type="dxa"/>
                </w:tcMar>
              </w:tcPr>
              <w:p w14:paraId="6693DCD6" w14:textId="7948BEA7" w:rsidR="00307582" w:rsidRPr="00F20582" w:rsidRDefault="00307582" w:rsidP="009E03FF">
                <w:pPr>
                  <w:jc w:val="both"/>
                  <w:rPr>
                    <w:rFonts w:ascii="Arial" w:hAnsi="Arial" w:cs="Arial"/>
                    <w:color w:val="4472C4" w:themeColor="accent1"/>
                    <w:sz w:val="28"/>
                    <w:szCs w:val="28"/>
                    <w:lang w:val="es-ES_tradnl"/>
                  </w:rPr>
                </w:pPr>
                <w:r w:rsidRPr="00F20582">
                  <w:rPr>
                    <w:rFonts w:ascii="Arial" w:hAnsi="Arial" w:cs="Arial"/>
                    <w:color w:val="4472C4" w:themeColor="accent1"/>
                    <w:sz w:val="28"/>
                    <w:szCs w:val="28"/>
                    <w:lang w:val="es-ES_tradnl"/>
                  </w:rPr>
                  <w:t>Martín Alessandro, Martín Sorondo y Kika Klimsza</w:t>
                </w:r>
              </w:p>
              <w:p w14:paraId="518BFDA1" w14:textId="1CA009C0" w:rsidR="00307582" w:rsidRPr="00F20582" w:rsidRDefault="00307582" w:rsidP="009E03FF">
                <w:pPr>
                  <w:jc w:val="both"/>
                  <w:rPr>
                    <w:rFonts w:ascii="Arial" w:hAnsi="Arial" w:cs="Arial"/>
                    <w:color w:val="4472C4" w:themeColor="accent1"/>
                    <w:sz w:val="28"/>
                    <w:szCs w:val="28"/>
                    <w:lang w:val="pt-BR"/>
                  </w:rPr>
                </w:pPr>
                <w:r w:rsidRPr="00F20582">
                  <w:rPr>
                    <w:rFonts w:ascii="Arial" w:hAnsi="Arial" w:cs="Arial"/>
                    <w:color w:val="4472C4" w:themeColor="accent1"/>
                    <w:sz w:val="28"/>
                    <w:szCs w:val="28"/>
                  </w:rPr>
                  <w:t>5-12-2021</w:t>
                </w:r>
              </w:p>
              <w:p w14:paraId="028DF52A" w14:textId="77777777" w:rsidR="00307582" w:rsidRPr="00F20582" w:rsidRDefault="00307582" w:rsidP="009E03FF">
                <w:pPr>
                  <w:jc w:val="both"/>
                  <w:rPr>
                    <w:rFonts w:ascii="Arial" w:hAnsi="Arial" w:cs="Arial"/>
                    <w:color w:val="4472C4" w:themeColor="accent1"/>
                    <w:sz w:val="28"/>
                    <w:szCs w:val="28"/>
                    <w:lang w:val="pt-BR"/>
                  </w:rPr>
                </w:pPr>
              </w:p>
            </w:tc>
          </w:tr>
        </w:tbl>
        <w:p w14:paraId="48726469" w14:textId="2C7A0616" w:rsidR="00307582" w:rsidRPr="000C648C" w:rsidRDefault="00307582" w:rsidP="009E03FF">
          <w:pPr>
            <w:jc w:val="both"/>
            <w:rPr>
              <w:rFonts w:ascii="Arial" w:eastAsiaTheme="majorEastAsia" w:hAnsi="Arial" w:cs="Arial"/>
              <w:color w:val="2F5496" w:themeColor="accent1" w:themeShade="BF"/>
              <w:sz w:val="22"/>
              <w:szCs w:val="22"/>
            </w:rPr>
          </w:pPr>
        </w:p>
      </w:sdtContent>
    </w:sdt>
    <w:p w14:paraId="0000002A" w14:textId="77777777" w:rsidR="00D2395D" w:rsidRPr="000C648C" w:rsidRDefault="00BC4492" w:rsidP="009E03FF">
      <w:pPr>
        <w:jc w:val="both"/>
        <w:rPr>
          <w:rFonts w:ascii="Arial" w:hAnsi="Arial" w:cs="Arial"/>
          <w:sz w:val="22"/>
          <w:szCs w:val="22"/>
        </w:rPr>
      </w:pPr>
      <w:r w:rsidRPr="000C648C">
        <w:rPr>
          <w:rFonts w:ascii="Arial" w:hAnsi="Arial" w:cs="Arial"/>
          <w:sz w:val="22"/>
          <w:szCs w:val="22"/>
        </w:rPr>
        <w:lastRenderedPageBreak/>
        <w:br w:type="page"/>
      </w:r>
    </w:p>
    <w:sdt>
      <w:sdtPr>
        <w:id w:val="761724716"/>
        <w:docPartObj>
          <w:docPartGallery w:val="Table of Contents"/>
          <w:docPartUnique/>
        </w:docPartObj>
      </w:sdtPr>
      <w:sdtEndPr>
        <w:rPr>
          <w:rFonts w:ascii="Times New Roman" w:eastAsia="Times New Roman" w:hAnsi="Times New Roman" w:cs="Times New Roman"/>
          <w:noProof/>
          <w:color w:val="auto"/>
          <w:sz w:val="24"/>
          <w:szCs w:val="24"/>
        </w:rPr>
      </w:sdtEndPr>
      <w:sdtContent>
        <w:p w14:paraId="345E4293" w14:textId="143ABE13" w:rsidR="00F20582" w:rsidRDefault="00F20582">
          <w:pPr>
            <w:pStyle w:val="TOCHeading"/>
          </w:pPr>
          <w:r>
            <w:t>Conten</w:t>
          </w:r>
          <w:r w:rsidR="00B52265">
            <w:t>ido</w:t>
          </w:r>
        </w:p>
        <w:p w14:paraId="261FAAD5" w14:textId="08DF4B18" w:rsidR="00B52265" w:rsidRDefault="00F20582">
          <w:pPr>
            <w:pStyle w:val="TOC1"/>
            <w:tabs>
              <w:tab w:val="right" w:leader="dot" w:pos="8488"/>
            </w:tabs>
            <w:rPr>
              <w:rFonts w:eastAsiaTheme="minorEastAsia" w:cstheme="minorBidi"/>
              <w:b w:val="0"/>
              <w:bCs w:val="0"/>
              <w:i w:val="0"/>
              <w:iCs w:val="0"/>
              <w:noProof/>
              <w:sz w:val="22"/>
              <w:szCs w:val="22"/>
              <w:lang w:val="es-ES_tradnl" w:eastAsia="es-ES_tradnl"/>
            </w:rPr>
          </w:pPr>
          <w:r>
            <w:fldChar w:fldCharType="begin"/>
          </w:r>
          <w:r>
            <w:instrText xml:space="preserve"> TOC \o "1-3" \h \z \u </w:instrText>
          </w:r>
          <w:r>
            <w:fldChar w:fldCharType="separate"/>
          </w:r>
          <w:hyperlink w:anchor="_Toc71753204" w:history="1">
            <w:r w:rsidR="00B52265" w:rsidRPr="003F4871">
              <w:rPr>
                <w:rStyle w:val="Hyperlink"/>
                <w:noProof/>
              </w:rPr>
              <w:t>Introducción</w:t>
            </w:r>
            <w:r w:rsidR="00B52265">
              <w:rPr>
                <w:noProof/>
                <w:webHidden/>
              </w:rPr>
              <w:tab/>
            </w:r>
            <w:r w:rsidR="00B52265">
              <w:rPr>
                <w:noProof/>
                <w:webHidden/>
              </w:rPr>
              <w:fldChar w:fldCharType="begin"/>
            </w:r>
            <w:r w:rsidR="00B52265">
              <w:rPr>
                <w:noProof/>
                <w:webHidden/>
              </w:rPr>
              <w:instrText xml:space="preserve"> PAGEREF _Toc71753204 \h </w:instrText>
            </w:r>
            <w:r w:rsidR="00B52265">
              <w:rPr>
                <w:noProof/>
                <w:webHidden/>
              </w:rPr>
            </w:r>
            <w:r w:rsidR="00B52265">
              <w:rPr>
                <w:noProof/>
                <w:webHidden/>
              </w:rPr>
              <w:fldChar w:fldCharType="separate"/>
            </w:r>
            <w:r w:rsidR="00B52265">
              <w:rPr>
                <w:noProof/>
                <w:webHidden/>
              </w:rPr>
              <w:t>2</w:t>
            </w:r>
            <w:r w:rsidR="00B52265">
              <w:rPr>
                <w:noProof/>
                <w:webHidden/>
              </w:rPr>
              <w:fldChar w:fldCharType="end"/>
            </w:r>
          </w:hyperlink>
        </w:p>
        <w:p w14:paraId="27E97EC1" w14:textId="1FB9E8B4" w:rsidR="00B52265" w:rsidRDefault="00B52265">
          <w:pPr>
            <w:pStyle w:val="TOC1"/>
            <w:tabs>
              <w:tab w:val="right" w:leader="dot" w:pos="8488"/>
            </w:tabs>
            <w:rPr>
              <w:rFonts w:eastAsiaTheme="minorEastAsia" w:cstheme="minorBidi"/>
              <w:b w:val="0"/>
              <w:bCs w:val="0"/>
              <w:i w:val="0"/>
              <w:iCs w:val="0"/>
              <w:noProof/>
              <w:sz w:val="22"/>
              <w:szCs w:val="22"/>
              <w:lang w:val="es-ES_tradnl" w:eastAsia="es-ES_tradnl"/>
            </w:rPr>
          </w:pPr>
          <w:hyperlink w:anchor="_Toc71753205" w:history="1">
            <w:r w:rsidRPr="003F4871">
              <w:rPr>
                <w:rStyle w:val="Hyperlink"/>
                <w:noProof/>
              </w:rPr>
              <w:t>Resumen del diagnóstico tecnológico</w:t>
            </w:r>
            <w:r>
              <w:rPr>
                <w:noProof/>
                <w:webHidden/>
              </w:rPr>
              <w:tab/>
            </w:r>
            <w:r>
              <w:rPr>
                <w:noProof/>
                <w:webHidden/>
              </w:rPr>
              <w:fldChar w:fldCharType="begin"/>
            </w:r>
            <w:r>
              <w:rPr>
                <w:noProof/>
                <w:webHidden/>
              </w:rPr>
              <w:instrText xml:space="preserve"> PAGEREF _Toc71753205 \h </w:instrText>
            </w:r>
            <w:r>
              <w:rPr>
                <w:noProof/>
                <w:webHidden/>
              </w:rPr>
            </w:r>
            <w:r>
              <w:rPr>
                <w:noProof/>
                <w:webHidden/>
              </w:rPr>
              <w:fldChar w:fldCharType="separate"/>
            </w:r>
            <w:r>
              <w:rPr>
                <w:noProof/>
                <w:webHidden/>
              </w:rPr>
              <w:t>3</w:t>
            </w:r>
            <w:r>
              <w:rPr>
                <w:noProof/>
                <w:webHidden/>
              </w:rPr>
              <w:fldChar w:fldCharType="end"/>
            </w:r>
          </w:hyperlink>
        </w:p>
        <w:p w14:paraId="43B06FA1" w14:textId="201C1AC4" w:rsidR="00B52265" w:rsidRDefault="00B52265">
          <w:pPr>
            <w:pStyle w:val="TOC1"/>
            <w:tabs>
              <w:tab w:val="right" w:leader="dot" w:pos="8488"/>
            </w:tabs>
            <w:rPr>
              <w:rFonts w:eastAsiaTheme="minorEastAsia" w:cstheme="minorBidi"/>
              <w:b w:val="0"/>
              <w:bCs w:val="0"/>
              <w:i w:val="0"/>
              <w:iCs w:val="0"/>
              <w:noProof/>
              <w:sz w:val="22"/>
              <w:szCs w:val="22"/>
              <w:lang w:val="es-ES_tradnl" w:eastAsia="es-ES_tradnl"/>
            </w:rPr>
          </w:pPr>
          <w:hyperlink w:anchor="_Toc71753206" w:history="1">
            <w:r w:rsidRPr="003F4871">
              <w:rPr>
                <w:rStyle w:val="Hyperlink"/>
                <w:noProof/>
              </w:rPr>
              <w:t>Descripción detallada del Componente III Gestión digital de información y procesos</w:t>
            </w:r>
            <w:r>
              <w:rPr>
                <w:noProof/>
                <w:webHidden/>
              </w:rPr>
              <w:tab/>
            </w:r>
            <w:r>
              <w:rPr>
                <w:noProof/>
                <w:webHidden/>
              </w:rPr>
              <w:fldChar w:fldCharType="begin"/>
            </w:r>
            <w:r>
              <w:rPr>
                <w:noProof/>
                <w:webHidden/>
              </w:rPr>
              <w:instrText xml:space="preserve"> PAGEREF _Toc71753206 \h </w:instrText>
            </w:r>
            <w:r>
              <w:rPr>
                <w:noProof/>
                <w:webHidden/>
              </w:rPr>
            </w:r>
            <w:r>
              <w:rPr>
                <w:noProof/>
                <w:webHidden/>
              </w:rPr>
              <w:fldChar w:fldCharType="separate"/>
            </w:r>
            <w:r>
              <w:rPr>
                <w:noProof/>
                <w:webHidden/>
              </w:rPr>
              <w:t>6</w:t>
            </w:r>
            <w:r>
              <w:rPr>
                <w:noProof/>
                <w:webHidden/>
              </w:rPr>
              <w:fldChar w:fldCharType="end"/>
            </w:r>
          </w:hyperlink>
        </w:p>
        <w:p w14:paraId="62B75232" w14:textId="17D5E56A" w:rsidR="00B52265" w:rsidRDefault="00B52265">
          <w:pPr>
            <w:pStyle w:val="TOC2"/>
            <w:tabs>
              <w:tab w:val="right" w:leader="dot" w:pos="8488"/>
            </w:tabs>
            <w:rPr>
              <w:rFonts w:eastAsiaTheme="minorEastAsia" w:cstheme="minorBidi"/>
              <w:b w:val="0"/>
              <w:bCs w:val="0"/>
              <w:noProof/>
              <w:lang w:val="es-ES_tradnl" w:eastAsia="es-ES_tradnl"/>
            </w:rPr>
          </w:pPr>
          <w:hyperlink w:anchor="_Toc71753207" w:history="1">
            <w:r w:rsidRPr="003F4871">
              <w:rPr>
                <w:rStyle w:val="Hyperlink"/>
                <w:rFonts w:eastAsia="Arial"/>
                <w:noProof/>
              </w:rPr>
              <w:t>Producto 3.1. Gestión digitalizada de procesos e información de IDIAP</w:t>
            </w:r>
            <w:r>
              <w:rPr>
                <w:noProof/>
                <w:webHidden/>
              </w:rPr>
              <w:tab/>
            </w:r>
            <w:r>
              <w:rPr>
                <w:noProof/>
                <w:webHidden/>
              </w:rPr>
              <w:fldChar w:fldCharType="begin"/>
            </w:r>
            <w:r>
              <w:rPr>
                <w:noProof/>
                <w:webHidden/>
              </w:rPr>
              <w:instrText xml:space="preserve"> PAGEREF _Toc71753207 \h </w:instrText>
            </w:r>
            <w:r>
              <w:rPr>
                <w:noProof/>
                <w:webHidden/>
              </w:rPr>
            </w:r>
            <w:r>
              <w:rPr>
                <w:noProof/>
                <w:webHidden/>
              </w:rPr>
              <w:fldChar w:fldCharType="separate"/>
            </w:r>
            <w:r>
              <w:rPr>
                <w:noProof/>
                <w:webHidden/>
              </w:rPr>
              <w:t>6</w:t>
            </w:r>
            <w:r>
              <w:rPr>
                <w:noProof/>
                <w:webHidden/>
              </w:rPr>
              <w:fldChar w:fldCharType="end"/>
            </w:r>
          </w:hyperlink>
        </w:p>
        <w:p w14:paraId="2DD938C8" w14:textId="300D73B3" w:rsidR="00B52265" w:rsidRDefault="00B52265">
          <w:pPr>
            <w:pStyle w:val="TOC3"/>
            <w:tabs>
              <w:tab w:val="right" w:leader="dot" w:pos="8488"/>
            </w:tabs>
            <w:rPr>
              <w:rFonts w:eastAsiaTheme="minorEastAsia" w:cstheme="minorBidi"/>
              <w:noProof/>
              <w:sz w:val="22"/>
              <w:szCs w:val="22"/>
              <w:lang w:val="es-ES_tradnl" w:eastAsia="es-ES_tradnl"/>
            </w:rPr>
          </w:pPr>
          <w:hyperlink w:anchor="_Toc71753208" w:history="1">
            <w:r w:rsidRPr="003F4871">
              <w:rPr>
                <w:rStyle w:val="Hyperlink"/>
                <w:rFonts w:eastAsia="Arial"/>
                <w:noProof/>
              </w:rPr>
              <w:t>Actividad 3.1.1. Desarrollo e implantación del sistema de monitoreo e información del Componente I del PIASI</w:t>
            </w:r>
            <w:r>
              <w:rPr>
                <w:noProof/>
                <w:webHidden/>
              </w:rPr>
              <w:tab/>
            </w:r>
            <w:r>
              <w:rPr>
                <w:noProof/>
                <w:webHidden/>
              </w:rPr>
              <w:fldChar w:fldCharType="begin"/>
            </w:r>
            <w:r>
              <w:rPr>
                <w:noProof/>
                <w:webHidden/>
              </w:rPr>
              <w:instrText xml:space="preserve"> PAGEREF _Toc71753208 \h </w:instrText>
            </w:r>
            <w:r>
              <w:rPr>
                <w:noProof/>
                <w:webHidden/>
              </w:rPr>
            </w:r>
            <w:r>
              <w:rPr>
                <w:noProof/>
                <w:webHidden/>
              </w:rPr>
              <w:fldChar w:fldCharType="separate"/>
            </w:r>
            <w:r>
              <w:rPr>
                <w:noProof/>
                <w:webHidden/>
              </w:rPr>
              <w:t>6</w:t>
            </w:r>
            <w:r>
              <w:rPr>
                <w:noProof/>
                <w:webHidden/>
              </w:rPr>
              <w:fldChar w:fldCharType="end"/>
            </w:r>
          </w:hyperlink>
        </w:p>
        <w:p w14:paraId="01642AB9" w14:textId="522596DA" w:rsidR="00B52265" w:rsidRDefault="00B52265">
          <w:pPr>
            <w:pStyle w:val="TOC3"/>
            <w:tabs>
              <w:tab w:val="right" w:leader="dot" w:pos="8488"/>
            </w:tabs>
            <w:rPr>
              <w:rFonts w:eastAsiaTheme="minorEastAsia" w:cstheme="minorBidi"/>
              <w:noProof/>
              <w:sz w:val="22"/>
              <w:szCs w:val="22"/>
              <w:lang w:val="es-ES_tradnl" w:eastAsia="es-ES_tradnl"/>
            </w:rPr>
          </w:pPr>
          <w:hyperlink w:anchor="_Toc71753209" w:history="1">
            <w:r w:rsidRPr="003F4871">
              <w:rPr>
                <w:rStyle w:val="Hyperlink"/>
                <w:rFonts w:eastAsia="Arial"/>
                <w:noProof/>
              </w:rPr>
              <w:t>Actividad 3.2 Fortalecimiento de la gestión operativa del IDIAP</w:t>
            </w:r>
            <w:r>
              <w:rPr>
                <w:noProof/>
                <w:webHidden/>
              </w:rPr>
              <w:tab/>
            </w:r>
            <w:r>
              <w:rPr>
                <w:noProof/>
                <w:webHidden/>
              </w:rPr>
              <w:fldChar w:fldCharType="begin"/>
            </w:r>
            <w:r>
              <w:rPr>
                <w:noProof/>
                <w:webHidden/>
              </w:rPr>
              <w:instrText xml:space="preserve"> PAGEREF _Toc71753209 \h </w:instrText>
            </w:r>
            <w:r>
              <w:rPr>
                <w:noProof/>
                <w:webHidden/>
              </w:rPr>
            </w:r>
            <w:r>
              <w:rPr>
                <w:noProof/>
                <w:webHidden/>
              </w:rPr>
              <w:fldChar w:fldCharType="separate"/>
            </w:r>
            <w:r>
              <w:rPr>
                <w:noProof/>
                <w:webHidden/>
              </w:rPr>
              <w:t>8</w:t>
            </w:r>
            <w:r>
              <w:rPr>
                <w:noProof/>
                <w:webHidden/>
              </w:rPr>
              <w:fldChar w:fldCharType="end"/>
            </w:r>
          </w:hyperlink>
        </w:p>
        <w:p w14:paraId="7AC7BB6B" w14:textId="69229912" w:rsidR="00B52265" w:rsidRDefault="00B52265">
          <w:pPr>
            <w:pStyle w:val="TOC2"/>
            <w:tabs>
              <w:tab w:val="right" w:leader="dot" w:pos="8488"/>
            </w:tabs>
            <w:rPr>
              <w:rFonts w:eastAsiaTheme="minorEastAsia" w:cstheme="minorBidi"/>
              <w:b w:val="0"/>
              <w:bCs w:val="0"/>
              <w:noProof/>
              <w:lang w:val="es-ES_tradnl" w:eastAsia="es-ES_tradnl"/>
            </w:rPr>
          </w:pPr>
          <w:hyperlink w:anchor="_Toc71753210" w:history="1">
            <w:r w:rsidRPr="003F4871">
              <w:rPr>
                <w:rStyle w:val="Hyperlink"/>
                <w:rFonts w:eastAsia="Arial"/>
                <w:noProof/>
              </w:rPr>
              <w:t>Producto 2. Gestión digitalizada de procesos e información en MIDA</w:t>
            </w:r>
            <w:r>
              <w:rPr>
                <w:noProof/>
                <w:webHidden/>
              </w:rPr>
              <w:tab/>
            </w:r>
            <w:r>
              <w:rPr>
                <w:noProof/>
                <w:webHidden/>
              </w:rPr>
              <w:fldChar w:fldCharType="begin"/>
            </w:r>
            <w:r>
              <w:rPr>
                <w:noProof/>
                <w:webHidden/>
              </w:rPr>
              <w:instrText xml:space="preserve"> PAGEREF _Toc71753210 \h </w:instrText>
            </w:r>
            <w:r>
              <w:rPr>
                <w:noProof/>
                <w:webHidden/>
              </w:rPr>
            </w:r>
            <w:r>
              <w:rPr>
                <w:noProof/>
                <w:webHidden/>
              </w:rPr>
              <w:fldChar w:fldCharType="separate"/>
            </w:r>
            <w:r>
              <w:rPr>
                <w:noProof/>
                <w:webHidden/>
              </w:rPr>
              <w:t>12</w:t>
            </w:r>
            <w:r>
              <w:rPr>
                <w:noProof/>
                <w:webHidden/>
              </w:rPr>
              <w:fldChar w:fldCharType="end"/>
            </w:r>
          </w:hyperlink>
        </w:p>
        <w:p w14:paraId="5B6DEB43" w14:textId="02A752DB" w:rsidR="00B52265" w:rsidRDefault="00B52265">
          <w:pPr>
            <w:pStyle w:val="TOC3"/>
            <w:tabs>
              <w:tab w:val="right" w:leader="dot" w:pos="8488"/>
            </w:tabs>
            <w:rPr>
              <w:rFonts w:eastAsiaTheme="minorEastAsia" w:cstheme="minorBidi"/>
              <w:noProof/>
              <w:sz w:val="22"/>
              <w:szCs w:val="22"/>
              <w:lang w:val="es-ES_tradnl" w:eastAsia="es-ES_tradnl"/>
            </w:rPr>
          </w:pPr>
          <w:hyperlink w:anchor="_Toc71753211" w:history="1">
            <w:r w:rsidRPr="003F4871">
              <w:rPr>
                <w:rStyle w:val="Hyperlink"/>
                <w:rFonts w:eastAsia="Arial"/>
                <w:noProof/>
              </w:rPr>
              <w:t>Actividad 3.3. Desarrollo e implantación del sistema de monitoreo e información del Componente II del PIASI</w:t>
            </w:r>
            <w:r>
              <w:rPr>
                <w:noProof/>
                <w:webHidden/>
              </w:rPr>
              <w:tab/>
            </w:r>
            <w:r>
              <w:rPr>
                <w:noProof/>
                <w:webHidden/>
              </w:rPr>
              <w:fldChar w:fldCharType="begin"/>
            </w:r>
            <w:r>
              <w:rPr>
                <w:noProof/>
                <w:webHidden/>
              </w:rPr>
              <w:instrText xml:space="preserve"> PAGEREF _Toc71753211 \h </w:instrText>
            </w:r>
            <w:r>
              <w:rPr>
                <w:noProof/>
                <w:webHidden/>
              </w:rPr>
            </w:r>
            <w:r>
              <w:rPr>
                <w:noProof/>
                <w:webHidden/>
              </w:rPr>
              <w:fldChar w:fldCharType="separate"/>
            </w:r>
            <w:r>
              <w:rPr>
                <w:noProof/>
                <w:webHidden/>
              </w:rPr>
              <w:t>12</w:t>
            </w:r>
            <w:r>
              <w:rPr>
                <w:noProof/>
                <w:webHidden/>
              </w:rPr>
              <w:fldChar w:fldCharType="end"/>
            </w:r>
          </w:hyperlink>
        </w:p>
        <w:p w14:paraId="22E7443B" w14:textId="0516F6C7" w:rsidR="00B52265" w:rsidRDefault="00B52265">
          <w:pPr>
            <w:pStyle w:val="TOC3"/>
            <w:tabs>
              <w:tab w:val="right" w:leader="dot" w:pos="8488"/>
            </w:tabs>
            <w:rPr>
              <w:rFonts w:eastAsiaTheme="minorEastAsia" w:cstheme="minorBidi"/>
              <w:noProof/>
              <w:sz w:val="22"/>
              <w:szCs w:val="22"/>
              <w:lang w:val="es-ES_tradnl" w:eastAsia="es-ES_tradnl"/>
            </w:rPr>
          </w:pPr>
          <w:hyperlink w:anchor="_Toc71753212" w:history="1">
            <w:r w:rsidRPr="003F4871">
              <w:rPr>
                <w:rStyle w:val="Hyperlink"/>
                <w:rFonts w:eastAsia="Arial"/>
                <w:noProof/>
              </w:rPr>
              <w:t>Actividad 3.4 Fortalecimiento de la gestión operativa del MIDA</w:t>
            </w:r>
            <w:r>
              <w:rPr>
                <w:noProof/>
                <w:webHidden/>
              </w:rPr>
              <w:tab/>
            </w:r>
            <w:r>
              <w:rPr>
                <w:noProof/>
                <w:webHidden/>
              </w:rPr>
              <w:fldChar w:fldCharType="begin"/>
            </w:r>
            <w:r>
              <w:rPr>
                <w:noProof/>
                <w:webHidden/>
              </w:rPr>
              <w:instrText xml:space="preserve"> PAGEREF _Toc71753212 \h </w:instrText>
            </w:r>
            <w:r>
              <w:rPr>
                <w:noProof/>
                <w:webHidden/>
              </w:rPr>
            </w:r>
            <w:r>
              <w:rPr>
                <w:noProof/>
                <w:webHidden/>
              </w:rPr>
              <w:fldChar w:fldCharType="separate"/>
            </w:r>
            <w:r>
              <w:rPr>
                <w:noProof/>
                <w:webHidden/>
              </w:rPr>
              <w:t>13</w:t>
            </w:r>
            <w:r>
              <w:rPr>
                <w:noProof/>
                <w:webHidden/>
              </w:rPr>
              <w:fldChar w:fldCharType="end"/>
            </w:r>
          </w:hyperlink>
        </w:p>
        <w:p w14:paraId="1D314B93" w14:textId="47392024" w:rsidR="00B52265" w:rsidRDefault="00B52265">
          <w:pPr>
            <w:pStyle w:val="TOC1"/>
            <w:tabs>
              <w:tab w:val="right" w:leader="dot" w:pos="8488"/>
            </w:tabs>
            <w:rPr>
              <w:rFonts w:eastAsiaTheme="minorEastAsia" w:cstheme="minorBidi"/>
              <w:b w:val="0"/>
              <w:bCs w:val="0"/>
              <w:i w:val="0"/>
              <w:iCs w:val="0"/>
              <w:noProof/>
              <w:sz w:val="22"/>
              <w:szCs w:val="22"/>
              <w:lang w:val="es-ES_tradnl" w:eastAsia="es-ES_tradnl"/>
            </w:rPr>
          </w:pPr>
          <w:hyperlink w:anchor="_Toc71753213" w:history="1">
            <w:r w:rsidRPr="003F4871">
              <w:rPr>
                <w:rStyle w:val="Hyperlink"/>
                <w:rFonts w:eastAsia="Arial"/>
                <w:noProof/>
              </w:rPr>
              <w:t>Presupuesto del Componente III</w:t>
            </w:r>
            <w:r>
              <w:rPr>
                <w:noProof/>
                <w:webHidden/>
              </w:rPr>
              <w:tab/>
            </w:r>
            <w:r>
              <w:rPr>
                <w:noProof/>
                <w:webHidden/>
              </w:rPr>
              <w:fldChar w:fldCharType="begin"/>
            </w:r>
            <w:r>
              <w:rPr>
                <w:noProof/>
                <w:webHidden/>
              </w:rPr>
              <w:instrText xml:space="preserve"> PAGEREF _Toc71753213 \h </w:instrText>
            </w:r>
            <w:r>
              <w:rPr>
                <w:noProof/>
                <w:webHidden/>
              </w:rPr>
            </w:r>
            <w:r>
              <w:rPr>
                <w:noProof/>
                <w:webHidden/>
              </w:rPr>
              <w:fldChar w:fldCharType="separate"/>
            </w:r>
            <w:r>
              <w:rPr>
                <w:noProof/>
                <w:webHidden/>
              </w:rPr>
              <w:t>17</w:t>
            </w:r>
            <w:r>
              <w:rPr>
                <w:noProof/>
                <w:webHidden/>
              </w:rPr>
              <w:fldChar w:fldCharType="end"/>
            </w:r>
          </w:hyperlink>
        </w:p>
        <w:p w14:paraId="1F2CD639" w14:textId="072D0C77" w:rsidR="00F20582" w:rsidRDefault="00F20582">
          <w:r>
            <w:rPr>
              <w:b/>
              <w:bCs/>
              <w:noProof/>
            </w:rPr>
            <w:fldChar w:fldCharType="end"/>
          </w:r>
        </w:p>
      </w:sdtContent>
    </w:sdt>
    <w:p w14:paraId="049A2C43" w14:textId="77777777" w:rsidR="00F20582" w:rsidRDefault="00F20582">
      <w:pPr>
        <w:rPr>
          <w:rFonts w:asciiTheme="majorHAnsi" w:eastAsiaTheme="majorEastAsia" w:hAnsiTheme="majorHAnsi" w:cstheme="majorBidi"/>
          <w:color w:val="2F5496" w:themeColor="accent1" w:themeShade="BF"/>
          <w:sz w:val="32"/>
          <w:szCs w:val="32"/>
        </w:rPr>
      </w:pPr>
      <w:r>
        <w:br w:type="page"/>
      </w:r>
    </w:p>
    <w:p w14:paraId="25100F19" w14:textId="77294071" w:rsidR="000C648C" w:rsidRPr="000C648C" w:rsidRDefault="000C648C" w:rsidP="009E03FF">
      <w:pPr>
        <w:pStyle w:val="Heading1"/>
        <w:jc w:val="both"/>
      </w:pPr>
      <w:bookmarkStart w:id="0" w:name="_Toc71753204"/>
      <w:r w:rsidRPr="000C648C">
        <w:t>Introducción</w:t>
      </w:r>
      <w:bookmarkEnd w:id="0"/>
    </w:p>
    <w:p w14:paraId="2EF1BD01" w14:textId="4E4CEBF3" w:rsidR="000C648C" w:rsidRPr="000C648C" w:rsidRDefault="000C648C" w:rsidP="009E03FF">
      <w:pPr>
        <w:jc w:val="both"/>
        <w:rPr>
          <w:rFonts w:ascii="Arial" w:hAnsi="Arial" w:cs="Arial"/>
          <w:sz w:val="22"/>
          <w:szCs w:val="22"/>
        </w:rPr>
      </w:pPr>
    </w:p>
    <w:p w14:paraId="1C1DCBDF" w14:textId="41D94929" w:rsidR="00526D00" w:rsidRDefault="00526D00" w:rsidP="009E03FF">
      <w:pPr>
        <w:spacing w:before="120" w:after="120"/>
        <w:jc w:val="both"/>
        <w:rPr>
          <w:rFonts w:ascii="Arial" w:hAnsi="Arial" w:cs="Arial"/>
          <w:sz w:val="22"/>
          <w:szCs w:val="22"/>
        </w:rPr>
      </w:pPr>
      <w:r>
        <w:rPr>
          <w:rFonts w:ascii="Arial" w:hAnsi="Arial" w:cs="Arial"/>
          <w:sz w:val="22"/>
          <w:szCs w:val="22"/>
        </w:rPr>
        <w:t>El Componente III del PIASI “</w:t>
      </w:r>
      <w:r w:rsidRPr="00772A67">
        <w:rPr>
          <w:rFonts w:ascii="Arial" w:hAnsi="Arial" w:cs="Arial"/>
          <w:b/>
          <w:bCs/>
          <w:sz w:val="22"/>
          <w:szCs w:val="22"/>
        </w:rPr>
        <w:t>Gestión digital de información y procesos (US$4.500.000)</w:t>
      </w:r>
      <w:r>
        <w:rPr>
          <w:rFonts w:ascii="Arial" w:hAnsi="Arial" w:cs="Arial"/>
          <w:sz w:val="22"/>
          <w:szCs w:val="22"/>
        </w:rPr>
        <w:t xml:space="preserve">” tiene como objetivo </w:t>
      </w:r>
      <w:r w:rsidR="000C648C" w:rsidRPr="000C648C">
        <w:rPr>
          <w:rFonts w:ascii="Arial" w:hAnsi="Arial" w:cs="Arial"/>
          <w:sz w:val="22"/>
          <w:szCs w:val="22"/>
        </w:rPr>
        <w:t>incrementar las capacidades de gestión del I</w:t>
      </w:r>
      <w:r w:rsidR="009E03FF">
        <w:rPr>
          <w:rFonts w:ascii="Arial" w:hAnsi="Arial" w:cs="Arial"/>
          <w:sz w:val="22"/>
          <w:szCs w:val="22"/>
        </w:rPr>
        <w:t>nstituto de Innovación Agropecuaria de Panamá (I</w:t>
      </w:r>
      <w:r w:rsidR="000C648C" w:rsidRPr="000C648C">
        <w:rPr>
          <w:rFonts w:ascii="Arial" w:hAnsi="Arial" w:cs="Arial"/>
          <w:sz w:val="22"/>
          <w:szCs w:val="22"/>
        </w:rPr>
        <w:t>DIAP</w:t>
      </w:r>
      <w:r w:rsidR="009E03FF">
        <w:rPr>
          <w:rFonts w:ascii="Arial" w:hAnsi="Arial" w:cs="Arial"/>
          <w:sz w:val="22"/>
          <w:szCs w:val="22"/>
        </w:rPr>
        <w:t>)</w:t>
      </w:r>
      <w:r w:rsidR="000C648C" w:rsidRPr="000C648C">
        <w:rPr>
          <w:rFonts w:ascii="Arial" w:hAnsi="Arial" w:cs="Arial"/>
          <w:sz w:val="22"/>
          <w:szCs w:val="22"/>
        </w:rPr>
        <w:t xml:space="preserve"> y </w:t>
      </w:r>
      <w:r w:rsidR="009E03FF">
        <w:rPr>
          <w:rFonts w:ascii="Arial" w:hAnsi="Arial" w:cs="Arial"/>
          <w:sz w:val="22"/>
          <w:szCs w:val="22"/>
        </w:rPr>
        <w:t>del Ministerio de Desarrollo Agropecuario (</w:t>
      </w:r>
      <w:r w:rsidR="000C648C" w:rsidRPr="000C648C">
        <w:rPr>
          <w:rFonts w:ascii="Arial" w:hAnsi="Arial" w:cs="Arial"/>
          <w:sz w:val="22"/>
          <w:szCs w:val="22"/>
        </w:rPr>
        <w:t>MIDA</w:t>
      </w:r>
      <w:r w:rsidR="009E03FF">
        <w:rPr>
          <w:rFonts w:ascii="Arial" w:hAnsi="Arial" w:cs="Arial"/>
          <w:sz w:val="22"/>
          <w:szCs w:val="22"/>
        </w:rPr>
        <w:t xml:space="preserve">) para </w:t>
      </w:r>
      <w:r w:rsidR="000C648C" w:rsidRPr="000C648C">
        <w:rPr>
          <w:rFonts w:ascii="Arial" w:hAnsi="Arial" w:cs="Arial"/>
          <w:sz w:val="22"/>
          <w:szCs w:val="22"/>
        </w:rPr>
        <w:t xml:space="preserve">lograr los resultados esperados de los Componentes I y II </w:t>
      </w:r>
      <w:r w:rsidR="000C648C" w:rsidRPr="000C648C">
        <w:rPr>
          <w:rFonts w:ascii="Arial" w:hAnsi="Arial" w:cs="Arial"/>
          <w:sz w:val="22"/>
          <w:szCs w:val="22"/>
        </w:rPr>
        <w:t xml:space="preserve">del PIASI </w:t>
      </w:r>
      <w:r w:rsidR="000C648C" w:rsidRPr="000C648C">
        <w:rPr>
          <w:rFonts w:ascii="Arial" w:hAnsi="Arial" w:cs="Arial"/>
          <w:sz w:val="22"/>
          <w:szCs w:val="22"/>
        </w:rPr>
        <w:t>y asegurar su sostenibilidad</w:t>
      </w:r>
      <w:r>
        <w:rPr>
          <w:rFonts w:ascii="Arial" w:hAnsi="Arial" w:cs="Arial"/>
          <w:sz w:val="22"/>
          <w:szCs w:val="22"/>
        </w:rPr>
        <w:t>. Para ello, e</w:t>
      </w:r>
      <w:r w:rsidR="000C648C" w:rsidRPr="000C648C">
        <w:rPr>
          <w:rFonts w:ascii="Arial" w:hAnsi="Arial" w:cs="Arial"/>
          <w:sz w:val="22"/>
          <w:szCs w:val="22"/>
        </w:rPr>
        <w:t xml:space="preserve">l Componente III </w:t>
      </w:r>
      <w:r w:rsidR="000C648C" w:rsidRPr="000C648C">
        <w:rPr>
          <w:rFonts w:ascii="Arial" w:hAnsi="Arial" w:cs="Arial"/>
          <w:sz w:val="22"/>
          <w:szCs w:val="22"/>
        </w:rPr>
        <w:t>financiará</w:t>
      </w:r>
      <w:r>
        <w:rPr>
          <w:rFonts w:ascii="Arial" w:hAnsi="Arial" w:cs="Arial"/>
          <w:sz w:val="22"/>
          <w:szCs w:val="22"/>
        </w:rPr>
        <w:t>:</w:t>
      </w:r>
    </w:p>
    <w:p w14:paraId="47D89352" w14:textId="77777777" w:rsidR="00F20582" w:rsidRDefault="00F20582" w:rsidP="009E03FF">
      <w:pPr>
        <w:spacing w:before="120" w:after="120"/>
        <w:jc w:val="both"/>
        <w:rPr>
          <w:rFonts w:ascii="Arial" w:hAnsi="Arial" w:cs="Arial"/>
          <w:sz w:val="22"/>
          <w:szCs w:val="22"/>
        </w:rPr>
      </w:pPr>
    </w:p>
    <w:p w14:paraId="0F6D3A28" w14:textId="7845B99C" w:rsidR="00526D00" w:rsidRPr="00526D00" w:rsidRDefault="00526D00" w:rsidP="009E03FF">
      <w:pPr>
        <w:pStyle w:val="ListParagraph"/>
        <w:numPr>
          <w:ilvl w:val="0"/>
          <w:numId w:val="19"/>
        </w:numPr>
        <w:spacing w:before="120" w:after="120"/>
        <w:jc w:val="both"/>
        <w:rPr>
          <w:rFonts w:ascii="Arial" w:hAnsi="Arial" w:cs="Arial"/>
          <w:sz w:val="22"/>
          <w:szCs w:val="22"/>
        </w:rPr>
      </w:pPr>
      <w:r>
        <w:rPr>
          <w:rFonts w:ascii="Arial" w:hAnsi="Arial" w:cs="Arial"/>
          <w:sz w:val="22"/>
          <w:szCs w:val="22"/>
        </w:rPr>
        <w:t>D</w:t>
      </w:r>
      <w:r w:rsidR="000C648C" w:rsidRPr="00526D00">
        <w:rPr>
          <w:rFonts w:ascii="Arial" w:hAnsi="Arial" w:cs="Arial"/>
          <w:sz w:val="22"/>
          <w:szCs w:val="22"/>
        </w:rPr>
        <w:t>esarrollo e implantación de sistemas y herramientas informáticas que permitan agilizar los procesos operativos y administrativos de ambas instituciones;</w:t>
      </w:r>
    </w:p>
    <w:p w14:paraId="429EDBEF" w14:textId="1811D256" w:rsidR="00526D00" w:rsidRDefault="00526D00" w:rsidP="009E03FF">
      <w:pPr>
        <w:pStyle w:val="ListParagraph"/>
        <w:numPr>
          <w:ilvl w:val="0"/>
          <w:numId w:val="19"/>
        </w:numPr>
        <w:spacing w:before="120" w:after="120"/>
        <w:jc w:val="both"/>
        <w:rPr>
          <w:rFonts w:ascii="Arial" w:hAnsi="Arial" w:cs="Arial"/>
          <w:sz w:val="22"/>
          <w:szCs w:val="22"/>
        </w:rPr>
      </w:pPr>
      <w:r>
        <w:rPr>
          <w:rFonts w:ascii="Arial" w:hAnsi="Arial" w:cs="Arial"/>
          <w:sz w:val="22"/>
          <w:szCs w:val="22"/>
        </w:rPr>
        <w:t>M</w:t>
      </w:r>
      <w:r w:rsidR="000C648C" w:rsidRPr="00526D00">
        <w:rPr>
          <w:rFonts w:ascii="Arial" w:hAnsi="Arial" w:cs="Arial"/>
          <w:sz w:val="22"/>
          <w:szCs w:val="22"/>
        </w:rPr>
        <w:t xml:space="preserve">ejora y digitalización de procesos, especialmente los vinculados al registro de los productores familiares y las </w:t>
      </w:r>
      <w:proofErr w:type="spellStart"/>
      <w:r w:rsidR="000C648C" w:rsidRPr="00526D00">
        <w:rPr>
          <w:rFonts w:ascii="Arial" w:hAnsi="Arial" w:cs="Arial"/>
          <w:sz w:val="22"/>
          <w:szCs w:val="22"/>
        </w:rPr>
        <w:t>ACGAFs</w:t>
      </w:r>
      <w:proofErr w:type="spellEnd"/>
      <w:r w:rsidR="000C648C" w:rsidRPr="00526D00">
        <w:rPr>
          <w:rFonts w:ascii="Arial" w:hAnsi="Arial" w:cs="Arial"/>
          <w:sz w:val="22"/>
          <w:szCs w:val="22"/>
        </w:rPr>
        <w:t xml:space="preserve">; </w:t>
      </w:r>
    </w:p>
    <w:p w14:paraId="43238F72" w14:textId="7E2FB7A6" w:rsidR="00526D00" w:rsidRDefault="00526D00" w:rsidP="009E03FF">
      <w:pPr>
        <w:pStyle w:val="ListParagraph"/>
        <w:numPr>
          <w:ilvl w:val="0"/>
          <w:numId w:val="19"/>
        </w:numPr>
        <w:spacing w:before="120" w:after="120"/>
        <w:jc w:val="both"/>
        <w:rPr>
          <w:rFonts w:ascii="Arial" w:hAnsi="Arial" w:cs="Arial"/>
          <w:sz w:val="22"/>
          <w:szCs w:val="22"/>
        </w:rPr>
      </w:pPr>
      <w:r>
        <w:rPr>
          <w:rFonts w:ascii="Arial" w:hAnsi="Arial" w:cs="Arial"/>
          <w:sz w:val="22"/>
          <w:szCs w:val="22"/>
        </w:rPr>
        <w:t>Ca</w:t>
      </w:r>
      <w:r w:rsidR="000C648C" w:rsidRPr="00526D00">
        <w:rPr>
          <w:rFonts w:ascii="Arial" w:hAnsi="Arial" w:cs="Arial"/>
          <w:sz w:val="22"/>
          <w:szCs w:val="22"/>
        </w:rPr>
        <w:t>ptura y sistematización de la información requerida para el monitoreo por medio del Sistema Integrado de Gestión Agropecuaria de Panamá (SIGAP), dotándolo de capacidades de interoperabilidad</w:t>
      </w:r>
      <w:r>
        <w:rPr>
          <w:rFonts w:ascii="Arial" w:hAnsi="Arial" w:cs="Arial"/>
          <w:sz w:val="22"/>
          <w:szCs w:val="22"/>
        </w:rPr>
        <w:t>, georreferenciación</w:t>
      </w:r>
      <w:r w:rsidR="000C648C" w:rsidRPr="00526D00">
        <w:rPr>
          <w:rFonts w:ascii="Arial" w:hAnsi="Arial" w:cs="Arial"/>
          <w:sz w:val="22"/>
          <w:szCs w:val="22"/>
        </w:rPr>
        <w:t xml:space="preserve"> y análisis de información geoespacial; </w:t>
      </w:r>
    </w:p>
    <w:p w14:paraId="0CEF4E88" w14:textId="4AD3F512" w:rsidR="00526D00" w:rsidRDefault="00526D00" w:rsidP="009E03FF">
      <w:pPr>
        <w:pStyle w:val="ListParagraph"/>
        <w:numPr>
          <w:ilvl w:val="0"/>
          <w:numId w:val="19"/>
        </w:numPr>
        <w:spacing w:before="120" w:after="120"/>
        <w:jc w:val="both"/>
        <w:rPr>
          <w:rFonts w:ascii="Arial" w:hAnsi="Arial" w:cs="Arial"/>
          <w:sz w:val="22"/>
          <w:szCs w:val="22"/>
        </w:rPr>
      </w:pPr>
      <w:r>
        <w:rPr>
          <w:rFonts w:ascii="Arial" w:hAnsi="Arial" w:cs="Arial"/>
          <w:sz w:val="22"/>
          <w:szCs w:val="22"/>
        </w:rPr>
        <w:t>D</w:t>
      </w:r>
      <w:r w:rsidR="000C648C" w:rsidRPr="00526D00">
        <w:rPr>
          <w:rFonts w:ascii="Arial" w:hAnsi="Arial" w:cs="Arial"/>
          <w:sz w:val="22"/>
          <w:szCs w:val="22"/>
        </w:rPr>
        <w:t xml:space="preserve">esarrollo de un aplicativo móvil para habilitar y auditar la entrega de productos adquiridos mediante los bonos de innovación agroecológica; </w:t>
      </w:r>
    </w:p>
    <w:p w14:paraId="168200B0" w14:textId="165D1C2A" w:rsidR="00526D00" w:rsidRDefault="00526D00" w:rsidP="009E03FF">
      <w:pPr>
        <w:pStyle w:val="ListParagraph"/>
        <w:numPr>
          <w:ilvl w:val="0"/>
          <w:numId w:val="19"/>
        </w:numPr>
        <w:spacing w:before="120" w:after="120"/>
        <w:jc w:val="both"/>
        <w:rPr>
          <w:rFonts w:ascii="Arial" w:hAnsi="Arial" w:cs="Arial"/>
          <w:sz w:val="22"/>
          <w:szCs w:val="22"/>
        </w:rPr>
      </w:pPr>
      <w:r>
        <w:rPr>
          <w:rFonts w:ascii="Arial" w:hAnsi="Arial" w:cs="Arial"/>
          <w:sz w:val="22"/>
          <w:szCs w:val="22"/>
        </w:rPr>
        <w:t>C</w:t>
      </w:r>
      <w:r w:rsidR="000C648C" w:rsidRPr="00526D00">
        <w:rPr>
          <w:rFonts w:ascii="Arial" w:hAnsi="Arial" w:cs="Arial"/>
          <w:sz w:val="22"/>
          <w:szCs w:val="22"/>
        </w:rPr>
        <w:t xml:space="preserve">apacitación en habilidades digitales para la adopción y uso de los sistemas de información y las herramientas TI desarrolladas; y </w:t>
      </w:r>
    </w:p>
    <w:p w14:paraId="3ADEF4D9" w14:textId="05E9806C" w:rsidR="000C648C" w:rsidRPr="00526D00" w:rsidRDefault="00526D00" w:rsidP="009E03FF">
      <w:pPr>
        <w:pStyle w:val="ListParagraph"/>
        <w:numPr>
          <w:ilvl w:val="0"/>
          <w:numId w:val="19"/>
        </w:numPr>
        <w:spacing w:before="120" w:after="120"/>
        <w:jc w:val="both"/>
        <w:rPr>
          <w:rFonts w:ascii="Arial" w:hAnsi="Arial" w:cs="Arial"/>
          <w:sz w:val="22"/>
          <w:szCs w:val="22"/>
        </w:rPr>
      </w:pPr>
      <w:r>
        <w:rPr>
          <w:rFonts w:ascii="Arial" w:hAnsi="Arial" w:cs="Arial"/>
          <w:sz w:val="22"/>
          <w:szCs w:val="22"/>
        </w:rPr>
        <w:t>E</w:t>
      </w:r>
      <w:r w:rsidR="000C648C" w:rsidRPr="00526D00">
        <w:rPr>
          <w:rFonts w:ascii="Arial" w:hAnsi="Arial" w:cs="Arial"/>
          <w:sz w:val="22"/>
          <w:szCs w:val="22"/>
        </w:rPr>
        <w:t xml:space="preserve">quipamiento de cómputo y servicios requeridos para adecuada gestión de los procesos y sistema de información implantados. </w:t>
      </w:r>
    </w:p>
    <w:p w14:paraId="731AE85A" w14:textId="77777777" w:rsidR="000C648C" w:rsidRPr="000C648C" w:rsidDel="00FC6108" w:rsidRDefault="000C648C" w:rsidP="009E03FF">
      <w:pPr>
        <w:spacing w:before="120" w:after="120"/>
        <w:jc w:val="both"/>
        <w:rPr>
          <w:rFonts w:ascii="Arial" w:hAnsi="Arial" w:cs="Arial"/>
          <w:sz w:val="22"/>
          <w:szCs w:val="22"/>
        </w:rPr>
      </w:pPr>
    </w:p>
    <w:p w14:paraId="7D3E7F8E" w14:textId="5FCE3E25" w:rsidR="000C648C" w:rsidRPr="000C648C" w:rsidRDefault="00526D00" w:rsidP="009E03FF">
      <w:pPr>
        <w:jc w:val="both"/>
        <w:rPr>
          <w:rFonts w:ascii="Arial" w:eastAsia="Arial" w:hAnsi="Arial" w:cs="Arial"/>
          <w:color w:val="000000"/>
          <w:sz w:val="22"/>
          <w:szCs w:val="22"/>
        </w:rPr>
      </w:pPr>
      <w:r>
        <w:rPr>
          <w:rFonts w:ascii="Arial" w:eastAsia="Arial" w:hAnsi="Arial" w:cs="Arial"/>
          <w:color w:val="000000"/>
          <w:sz w:val="22"/>
          <w:szCs w:val="22"/>
        </w:rPr>
        <w:t>De manera más amplia, l</w:t>
      </w:r>
      <w:r w:rsidR="000C648C" w:rsidRPr="000C648C">
        <w:rPr>
          <w:rFonts w:ascii="Arial" w:eastAsia="Arial" w:hAnsi="Arial" w:cs="Arial"/>
          <w:color w:val="000000"/>
          <w:sz w:val="22"/>
          <w:szCs w:val="22"/>
        </w:rPr>
        <w:t>a propuesta de fortalecimiento tecnológico tiene como cometido:</w:t>
      </w:r>
    </w:p>
    <w:p w14:paraId="61B05F06" w14:textId="77777777" w:rsidR="000C648C" w:rsidRPr="000C648C" w:rsidRDefault="000C648C" w:rsidP="009E03FF">
      <w:pPr>
        <w:jc w:val="both"/>
        <w:rPr>
          <w:rFonts w:ascii="Arial" w:eastAsia="Arial" w:hAnsi="Arial" w:cs="Arial"/>
          <w:color w:val="000000"/>
          <w:sz w:val="22"/>
          <w:szCs w:val="22"/>
        </w:rPr>
      </w:pPr>
    </w:p>
    <w:p w14:paraId="463A4D82" w14:textId="521AB18E" w:rsidR="000C648C" w:rsidRPr="000C648C" w:rsidRDefault="000C648C" w:rsidP="009E03FF">
      <w:pPr>
        <w:pStyle w:val="ListParagraph"/>
        <w:numPr>
          <w:ilvl w:val="0"/>
          <w:numId w:val="17"/>
        </w:numPr>
        <w:jc w:val="both"/>
        <w:rPr>
          <w:rFonts w:ascii="Arial" w:eastAsia="Arial" w:hAnsi="Arial" w:cs="Arial"/>
          <w:sz w:val="22"/>
          <w:szCs w:val="22"/>
        </w:rPr>
      </w:pPr>
      <w:r w:rsidRPr="000C648C">
        <w:rPr>
          <w:rFonts w:ascii="Arial" w:eastAsia="Arial" w:hAnsi="Arial" w:cs="Arial"/>
          <w:color w:val="000000"/>
          <w:sz w:val="22"/>
          <w:szCs w:val="22"/>
        </w:rPr>
        <w:t>Preparar a la</w:t>
      </w:r>
      <w:r w:rsidR="00526D00">
        <w:rPr>
          <w:rFonts w:ascii="Arial" w:eastAsia="Arial" w:hAnsi="Arial" w:cs="Arial"/>
          <w:color w:val="000000"/>
          <w:sz w:val="22"/>
          <w:szCs w:val="22"/>
        </w:rPr>
        <w:t>s</w:t>
      </w:r>
      <w:r w:rsidRPr="000C648C">
        <w:rPr>
          <w:rFonts w:ascii="Arial" w:eastAsia="Arial" w:hAnsi="Arial" w:cs="Arial"/>
          <w:color w:val="000000"/>
          <w:sz w:val="22"/>
          <w:szCs w:val="22"/>
        </w:rPr>
        <w:t xml:space="preserve"> organizaci</w:t>
      </w:r>
      <w:r w:rsidR="00526D00">
        <w:rPr>
          <w:rFonts w:ascii="Arial" w:eastAsia="Arial" w:hAnsi="Arial" w:cs="Arial"/>
          <w:color w:val="000000"/>
          <w:sz w:val="22"/>
          <w:szCs w:val="22"/>
        </w:rPr>
        <w:t>ones</w:t>
      </w:r>
      <w:r w:rsidRPr="000C648C">
        <w:rPr>
          <w:rFonts w:ascii="Arial" w:eastAsia="Arial" w:hAnsi="Arial" w:cs="Arial"/>
          <w:color w:val="000000"/>
          <w:sz w:val="22"/>
          <w:szCs w:val="22"/>
        </w:rPr>
        <w:t xml:space="preserve"> para dar un soporte adecuado a la ejecución del Proyecto </w:t>
      </w:r>
      <w:r w:rsidR="00526D00">
        <w:rPr>
          <w:rFonts w:ascii="Arial" w:eastAsia="Arial" w:hAnsi="Arial" w:cs="Arial"/>
          <w:color w:val="000000"/>
          <w:sz w:val="22"/>
          <w:szCs w:val="22"/>
        </w:rPr>
        <w:t>d</w:t>
      </w:r>
      <w:r w:rsidRPr="000C648C">
        <w:rPr>
          <w:rFonts w:ascii="Arial" w:eastAsia="Arial" w:hAnsi="Arial" w:cs="Arial"/>
          <w:color w:val="000000"/>
          <w:sz w:val="22"/>
          <w:szCs w:val="22"/>
        </w:rPr>
        <w:t>e Innovación Agropecuaria Sostenible e Incluyente (PIASI / PN-L1166).</w:t>
      </w:r>
    </w:p>
    <w:p w14:paraId="45BC5662" w14:textId="77777777" w:rsidR="000C648C" w:rsidRPr="000C648C" w:rsidRDefault="000C648C" w:rsidP="009E03FF">
      <w:pPr>
        <w:jc w:val="both"/>
        <w:rPr>
          <w:rFonts w:ascii="Arial" w:eastAsia="Arial" w:hAnsi="Arial" w:cs="Arial"/>
          <w:color w:val="000000"/>
          <w:sz w:val="22"/>
          <w:szCs w:val="22"/>
        </w:rPr>
      </w:pPr>
    </w:p>
    <w:p w14:paraId="654AC57E" w14:textId="77777777" w:rsidR="000C648C" w:rsidRPr="000C648C" w:rsidRDefault="000C648C" w:rsidP="009E03FF">
      <w:pPr>
        <w:pStyle w:val="ListParagraph"/>
        <w:numPr>
          <w:ilvl w:val="0"/>
          <w:numId w:val="17"/>
        </w:numPr>
        <w:jc w:val="both"/>
        <w:rPr>
          <w:rFonts w:ascii="Arial" w:eastAsia="Arial" w:hAnsi="Arial" w:cs="Arial"/>
          <w:sz w:val="22"/>
          <w:szCs w:val="22"/>
        </w:rPr>
      </w:pPr>
      <w:r w:rsidRPr="000C648C">
        <w:rPr>
          <w:rFonts w:ascii="Arial" w:eastAsia="Arial" w:hAnsi="Arial" w:cs="Arial"/>
          <w:color w:val="000000"/>
          <w:sz w:val="22"/>
          <w:szCs w:val="22"/>
        </w:rPr>
        <w:t>Modernizar la gestión de la organización para asumir eficientemente los nuevos cometidos y objetivos establecidos recientemente por la Ley N°162 de 2020 que crea el Instituto de Innovación Agraria y la Ley N°127 de 2020 para el desarrollo de la agricultura familiar en Panamá, dentro del marco del proyecto PIASI.</w:t>
      </w:r>
    </w:p>
    <w:p w14:paraId="00874F17" w14:textId="77777777" w:rsidR="000C648C" w:rsidRPr="000C648C" w:rsidRDefault="000C648C" w:rsidP="009E03FF">
      <w:pPr>
        <w:jc w:val="both"/>
        <w:rPr>
          <w:rFonts w:ascii="Arial" w:eastAsia="Arial" w:hAnsi="Arial" w:cs="Arial"/>
          <w:color w:val="000000"/>
          <w:sz w:val="22"/>
          <w:szCs w:val="22"/>
        </w:rPr>
      </w:pPr>
    </w:p>
    <w:p w14:paraId="61F1D070" w14:textId="3F7E9991" w:rsidR="000C648C" w:rsidRPr="000C648C" w:rsidRDefault="000C648C" w:rsidP="009E03FF">
      <w:pPr>
        <w:pStyle w:val="ListParagraph"/>
        <w:numPr>
          <w:ilvl w:val="0"/>
          <w:numId w:val="17"/>
        </w:numPr>
        <w:jc w:val="both"/>
        <w:rPr>
          <w:rFonts w:ascii="Arial" w:eastAsia="Arial" w:hAnsi="Arial" w:cs="Arial"/>
          <w:sz w:val="22"/>
          <w:szCs w:val="22"/>
        </w:rPr>
      </w:pPr>
      <w:r w:rsidRPr="000C648C">
        <w:rPr>
          <w:rFonts w:ascii="Arial" w:eastAsia="Arial" w:hAnsi="Arial" w:cs="Arial"/>
          <w:color w:val="000000"/>
          <w:sz w:val="22"/>
          <w:szCs w:val="22"/>
        </w:rPr>
        <w:t>Contribuir a incrementar la eficiencia, transparencia y calidad de la gestión y servicios de las entidades mediante la mejora de procesos,</w:t>
      </w:r>
      <w:r w:rsidR="00526D00">
        <w:rPr>
          <w:rFonts w:ascii="Arial" w:eastAsia="Arial" w:hAnsi="Arial" w:cs="Arial"/>
          <w:color w:val="000000"/>
          <w:sz w:val="22"/>
          <w:szCs w:val="22"/>
        </w:rPr>
        <w:t xml:space="preserve"> </w:t>
      </w:r>
      <w:r w:rsidRPr="000C648C">
        <w:rPr>
          <w:rFonts w:ascii="Arial" w:eastAsia="Arial" w:hAnsi="Arial" w:cs="Arial"/>
          <w:color w:val="000000"/>
          <w:sz w:val="22"/>
          <w:szCs w:val="22"/>
        </w:rPr>
        <w:t>la digitalización de la gestión operativa y el fortalecimiento de las capacidades de gestión y uso de la información, en el marco del proyecto PIASI.</w:t>
      </w:r>
    </w:p>
    <w:p w14:paraId="14D6438A" w14:textId="77777777" w:rsidR="000C648C" w:rsidRPr="000C648C" w:rsidRDefault="000C648C" w:rsidP="009E03FF">
      <w:pPr>
        <w:jc w:val="both"/>
        <w:rPr>
          <w:rFonts w:ascii="Arial" w:eastAsia="Arial" w:hAnsi="Arial" w:cs="Arial"/>
          <w:color w:val="000000"/>
          <w:sz w:val="22"/>
          <w:szCs w:val="22"/>
        </w:rPr>
      </w:pPr>
    </w:p>
    <w:p w14:paraId="7804B4F2" w14:textId="77777777" w:rsidR="000C648C" w:rsidRPr="000C648C" w:rsidRDefault="000C648C" w:rsidP="009E03FF">
      <w:pPr>
        <w:jc w:val="both"/>
        <w:rPr>
          <w:rFonts w:ascii="Arial" w:hAnsi="Arial" w:cs="Arial"/>
          <w:sz w:val="22"/>
          <w:szCs w:val="22"/>
        </w:rPr>
      </w:pPr>
    </w:p>
    <w:p w14:paraId="412AB5C3" w14:textId="3BA30D79" w:rsidR="009E03FF" w:rsidRDefault="009E03FF" w:rsidP="009E03FF">
      <w:pPr>
        <w:jc w:val="both"/>
        <w:rPr>
          <w:rFonts w:ascii="Arial" w:hAnsi="Arial" w:cs="Arial"/>
          <w:sz w:val="22"/>
          <w:szCs w:val="22"/>
        </w:rPr>
      </w:pPr>
      <w:r>
        <w:rPr>
          <w:rFonts w:ascii="Arial" w:hAnsi="Arial" w:cs="Arial"/>
          <w:sz w:val="22"/>
          <w:szCs w:val="22"/>
        </w:rPr>
        <w:br w:type="page"/>
      </w:r>
    </w:p>
    <w:p w14:paraId="00000033" w14:textId="7B483C66" w:rsidR="00D2395D" w:rsidRPr="000C648C" w:rsidRDefault="00BC4492" w:rsidP="009E03FF">
      <w:pPr>
        <w:pStyle w:val="Heading1"/>
        <w:jc w:val="both"/>
      </w:pPr>
      <w:bookmarkStart w:id="1" w:name="_Toc71753205"/>
      <w:r w:rsidRPr="000C648C">
        <w:t xml:space="preserve">Resumen del diagnóstico </w:t>
      </w:r>
      <w:r w:rsidR="008A1666" w:rsidRPr="000C648C">
        <w:t>tecnológico</w:t>
      </w:r>
      <w:bookmarkEnd w:id="1"/>
      <w:r w:rsidR="008A1666" w:rsidRPr="000C648C">
        <w:t xml:space="preserve"> </w:t>
      </w:r>
    </w:p>
    <w:p w14:paraId="1D420D51" w14:textId="77777777" w:rsidR="008A1666" w:rsidRPr="000C648C" w:rsidRDefault="008A1666" w:rsidP="009E03FF">
      <w:pPr>
        <w:jc w:val="both"/>
        <w:rPr>
          <w:rFonts w:ascii="Arial" w:hAnsi="Arial" w:cs="Arial"/>
          <w:sz w:val="22"/>
          <w:szCs w:val="22"/>
        </w:rPr>
      </w:pPr>
    </w:p>
    <w:tbl>
      <w:tblPr>
        <w:tblStyle w:val="a"/>
        <w:tblW w:w="5000" w:type="pct"/>
        <w:tblBorders>
          <w:top w:val="nil"/>
          <w:left w:val="nil"/>
          <w:bottom w:val="nil"/>
          <w:right w:val="nil"/>
          <w:insideH w:val="nil"/>
          <w:insideV w:val="nil"/>
        </w:tblBorders>
        <w:tblLook w:val="0600" w:firstRow="0" w:lastRow="0" w:firstColumn="0" w:lastColumn="0" w:noHBand="1" w:noVBand="1"/>
      </w:tblPr>
      <w:tblGrid>
        <w:gridCol w:w="2626"/>
        <w:gridCol w:w="5852"/>
      </w:tblGrid>
      <w:tr w:rsidR="00B52265" w:rsidRPr="000C648C" w14:paraId="58214434" w14:textId="77777777" w:rsidTr="00B52265">
        <w:trPr>
          <w:trHeight w:val="50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8A3BB4" w14:textId="34F42B4B" w:rsidR="00B52265" w:rsidRPr="000C648C" w:rsidRDefault="00B52265" w:rsidP="009E03FF">
            <w:pPr>
              <w:jc w:val="both"/>
              <w:rPr>
                <w:rFonts w:ascii="Arial" w:eastAsia="Arial" w:hAnsi="Arial" w:cs="Arial"/>
                <w:b/>
                <w:sz w:val="22"/>
                <w:szCs w:val="22"/>
              </w:rPr>
            </w:pPr>
            <w:r>
              <w:rPr>
                <w:rFonts w:ascii="Arial" w:eastAsia="Arial" w:hAnsi="Arial" w:cs="Arial"/>
                <w:b/>
                <w:sz w:val="22"/>
                <w:szCs w:val="22"/>
              </w:rPr>
              <w:t>IDIAP</w:t>
            </w:r>
          </w:p>
        </w:tc>
      </w:tr>
      <w:tr w:rsidR="009E03FF" w:rsidRPr="000C648C" w14:paraId="456D228D" w14:textId="77777777" w:rsidTr="009E03FF">
        <w:trPr>
          <w:trHeight w:val="500"/>
        </w:trPr>
        <w:tc>
          <w:tcPr>
            <w:tcW w:w="15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37" w14:textId="77777777" w:rsidR="009E03FF" w:rsidRPr="000C648C" w:rsidRDefault="009E03FF" w:rsidP="009E03FF">
            <w:pPr>
              <w:jc w:val="both"/>
              <w:rPr>
                <w:rFonts w:ascii="Arial" w:eastAsia="Arial" w:hAnsi="Arial" w:cs="Arial"/>
                <w:b/>
                <w:sz w:val="22"/>
                <w:szCs w:val="22"/>
              </w:rPr>
            </w:pPr>
            <w:bookmarkStart w:id="2" w:name="_heading=h.dymzrsgo9fwo" w:colFirst="0" w:colLast="0"/>
            <w:bookmarkEnd w:id="2"/>
            <w:r w:rsidRPr="000C648C">
              <w:rPr>
                <w:rFonts w:ascii="Arial" w:eastAsia="Arial" w:hAnsi="Arial" w:cs="Arial"/>
                <w:b/>
                <w:sz w:val="22"/>
                <w:szCs w:val="22"/>
              </w:rPr>
              <w:t>Problema</w:t>
            </w:r>
          </w:p>
        </w:tc>
        <w:tc>
          <w:tcPr>
            <w:tcW w:w="3451" w:type="pct"/>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000038" w14:textId="6AF9861D" w:rsidR="009E03FF" w:rsidRPr="000C648C" w:rsidRDefault="009E03FF" w:rsidP="009E03FF">
            <w:pPr>
              <w:jc w:val="both"/>
              <w:rPr>
                <w:rFonts w:ascii="Arial" w:eastAsia="Arial" w:hAnsi="Arial" w:cs="Arial"/>
                <w:b/>
                <w:sz w:val="22"/>
                <w:szCs w:val="22"/>
              </w:rPr>
            </w:pPr>
            <w:r w:rsidRPr="000C648C">
              <w:rPr>
                <w:rFonts w:ascii="Arial" w:eastAsia="Arial" w:hAnsi="Arial" w:cs="Arial"/>
                <w:b/>
                <w:sz w:val="22"/>
                <w:szCs w:val="22"/>
              </w:rPr>
              <w:t>Evidencia</w:t>
            </w:r>
          </w:p>
        </w:tc>
      </w:tr>
      <w:tr w:rsidR="009E03FF" w:rsidRPr="000C648C" w14:paraId="06D36074" w14:textId="77777777" w:rsidTr="009E03FF">
        <w:trPr>
          <w:trHeight w:val="4685"/>
        </w:trPr>
        <w:tc>
          <w:tcPr>
            <w:tcW w:w="1549"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03A" w14:textId="36C6AF3E" w:rsidR="009E03FF" w:rsidRPr="000C648C" w:rsidRDefault="009E03FF" w:rsidP="009E03FF">
            <w:pPr>
              <w:jc w:val="both"/>
              <w:rPr>
                <w:rFonts w:ascii="Arial" w:eastAsia="Arial" w:hAnsi="Arial" w:cs="Arial"/>
                <w:sz w:val="22"/>
                <w:szCs w:val="22"/>
              </w:rPr>
            </w:pPr>
            <w:bookmarkStart w:id="3" w:name="_heading=h.sg9ke42ybscp" w:colFirst="0" w:colLast="0"/>
            <w:bookmarkEnd w:id="3"/>
            <w:r w:rsidRPr="000C648C">
              <w:rPr>
                <w:rFonts w:ascii="Arial" w:eastAsia="Arial" w:hAnsi="Arial" w:cs="Arial"/>
                <w:sz w:val="22"/>
                <w:szCs w:val="22"/>
              </w:rPr>
              <w:t xml:space="preserve">Bajo desarrollo en infraestructura tecnológica (equipamiento, y software) </w:t>
            </w:r>
          </w:p>
        </w:tc>
        <w:tc>
          <w:tcPr>
            <w:tcW w:w="3451" w:type="pct"/>
            <w:tcBorders>
              <w:top w:val="nil"/>
              <w:left w:val="nil"/>
              <w:bottom w:val="single" w:sz="8" w:space="0" w:color="000000"/>
              <w:right w:val="single" w:sz="8" w:space="0" w:color="000000"/>
            </w:tcBorders>
            <w:tcMar>
              <w:top w:w="100" w:type="dxa"/>
              <w:left w:w="100" w:type="dxa"/>
              <w:bottom w:w="100" w:type="dxa"/>
              <w:right w:w="100" w:type="dxa"/>
            </w:tcMar>
          </w:tcPr>
          <w:p w14:paraId="616F1E3C"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Baja proporción de computadoras sobre el total de funcionarios (350/700). </w:t>
            </w:r>
          </w:p>
          <w:p w14:paraId="1EFD9E60" w14:textId="77777777" w:rsidR="009E03FF" w:rsidRPr="000C648C" w:rsidRDefault="009E03FF" w:rsidP="009E03FF">
            <w:pPr>
              <w:jc w:val="both"/>
              <w:rPr>
                <w:rFonts w:ascii="Arial" w:eastAsia="Arial" w:hAnsi="Arial" w:cs="Arial"/>
                <w:sz w:val="22"/>
                <w:szCs w:val="22"/>
              </w:rPr>
            </w:pPr>
          </w:p>
          <w:p w14:paraId="0000003B" w14:textId="752E658A"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Los técnicos de campo que no utilizan de estas herramientas para su labor.</w:t>
            </w:r>
          </w:p>
          <w:p w14:paraId="0FFA51ED" w14:textId="77777777" w:rsidR="009E03FF" w:rsidRPr="000C648C" w:rsidRDefault="009E03FF" w:rsidP="009E03FF">
            <w:pPr>
              <w:jc w:val="both"/>
              <w:rPr>
                <w:rFonts w:ascii="Arial" w:eastAsia="Arial" w:hAnsi="Arial" w:cs="Arial"/>
                <w:sz w:val="22"/>
                <w:szCs w:val="22"/>
              </w:rPr>
            </w:pPr>
          </w:p>
          <w:p w14:paraId="4EC89892"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Conectividad en todas sus sedes, </w:t>
            </w:r>
          </w:p>
          <w:p w14:paraId="59958E12"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Servicio de correo electrónico basado en Microsoft Exchange 2007 alojada actualmente en uno de los servidores ubicado en las oficinas de IDIAP.</w:t>
            </w:r>
          </w:p>
          <w:p w14:paraId="0000003C" w14:textId="14DDE6BC"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Sitio web para la difusión de información (</w:t>
            </w:r>
            <w:hyperlink r:id="rId10">
              <w:r w:rsidRPr="000C648C">
                <w:rPr>
                  <w:rFonts w:ascii="Arial" w:eastAsia="Arial" w:hAnsi="Arial" w:cs="Arial"/>
                  <w:sz w:val="22"/>
                  <w:szCs w:val="22"/>
                </w:rPr>
                <w:t>http://www.idiap.gob.pa</w:t>
              </w:r>
            </w:hyperlink>
            <w:r w:rsidRPr="000C648C">
              <w:rPr>
                <w:rFonts w:ascii="Arial" w:eastAsia="Arial" w:hAnsi="Arial" w:cs="Arial"/>
                <w:sz w:val="22"/>
                <w:szCs w:val="22"/>
              </w:rPr>
              <w:t xml:space="preserve">) montado sobre </w:t>
            </w:r>
            <w:proofErr w:type="spellStart"/>
            <w:r w:rsidRPr="000C648C">
              <w:rPr>
                <w:rFonts w:ascii="Arial" w:eastAsia="Arial" w:hAnsi="Arial" w:cs="Arial"/>
                <w:sz w:val="22"/>
                <w:szCs w:val="22"/>
              </w:rPr>
              <w:t>Wordpress</w:t>
            </w:r>
            <w:proofErr w:type="spellEnd"/>
            <w:r w:rsidRPr="000C648C">
              <w:rPr>
                <w:rFonts w:ascii="Arial" w:eastAsia="Arial" w:hAnsi="Arial" w:cs="Arial"/>
                <w:sz w:val="22"/>
                <w:szCs w:val="22"/>
              </w:rPr>
              <w:t xml:space="preserve"> en un servidor Apache 2.4.34 sobre Windows.</w:t>
            </w:r>
          </w:p>
          <w:p w14:paraId="0000003D" w14:textId="77777777" w:rsidR="009E03FF" w:rsidRPr="000C648C" w:rsidRDefault="009E03FF" w:rsidP="009E03FF">
            <w:pPr>
              <w:jc w:val="both"/>
              <w:rPr>
                <w:rFonts w:ascii="Arial" w:eastAsia="Arial" w:hAnsi="Arial" w:cs="Arial"/>
                <w:sz w:val="22"/>
                <w:szCs w:val="22"/>
              </w:rPr>
            </w:pPr>
          </w:p>
          <w:p w14:paraId="0000003E" w14:textId="1FE9708C"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En el nivel central se cuenta únicamente con dos servidores físicos, uno para la web y otro para el correo, y no cuentan con una sala técnica o </w:t>
            </w:r>
            <w:proofErr w:type="spellStart"/>
            <w:r w:rsidRPr="000C648C">
              <w:rPr>
                <w:rFonts w:ascii="Arial" w:eastAsia="Arial" w:hAnsi="Arial" w:cs="Arial"/>
                <w:sz w:val="22"/>
                <w:szCs w:val="22"/>
              </w:rPr>
              <w:t>Datacenter</w:t>
            </w:r>
            <w:proofErr w:type="spellEnd"/>
            <w:r w:rsidRPr="000C648C">
              <w:rPr>
                <w:rFonts w:ascii="Arial" w:eastAsia="Arial" w:hAnsi="Arial" w:cs="Arial"/>
                <w:sz w:val="22"/>
                <w:szCs w:val="22"/>
              </w:rPr>
              <w:t xml:space="preserve"> en condiciones de respaldar mínimamente la seguridad del equipamiento central.</w:t>
            </w:r>
          </w:p>
          <w:p w14:paraId="598F71D1" w14:textId="77777777" w:rsidR="009E03FF" w:rsidRPr="000C648C" w:rsidRDefault="009E03FF" w:rsidP="009E03FF">
            <w:pPr>
              <w:jc w:val="both"/>
              <w:rPr>
                <w:rFonts w:ascii="Arial" w:eastAsia="Arial" w:hAnsi="Arial" w:cs="Arial"/>
                <w:sz w:val="22"/>
                <w:szCs w:val="22"/>
              </w:rPr>
            </w:pPr>
          </w:p>
          <w:p w14:paraId="0000003F" w14:textId="6AC9B73D" w:rsidR="009E03FF" w:rsidRPr="000C648C" w:rsidRDefault="009E03FF" w:rsidP="009E03FF">
            <w:pPr>
              <w:jc w:val="both"/>
              <w:rPr>
                <w:rFonts w:ascii="Arial" w:eastAsia="Arial" w:hAnsi="Arial" w:cs="Arial"/>
                <w:sz w:val="22"/>
                <w:szCs w:val="22"/>
              </w:rPr>
            </w:pPr>
            <w:bookmarkStart w:id="4" w:name="_heading=h.gshtdcjezlp1" w:colFirst="0" w:colLast="0"/>
            <w:bookmarkEnd w:id="4"/>
            <w:r w:rsidRPr="000C648C">
              <w:rPr>
                <w:rFonts w:ascii="Arial" w:eastAsia="Arial" w:hAnsi="Arial" w:cs="Arial"/>
                <w:sz w:val="22"/>
                <w:szCs w:val="22"/>
              </w:rPr>
              <w:t>El presupuesto de inversión institucional para el año 2021 es de B./ 3,745,752.0 y el objeto del gasto 380, EQUIPOS DE COMPUTACIÓN tiene un total de B./ 77,000.00 fondos asignados para 2021, no existiendo otras inversiones previstas al respecto de las TI para este ejercicio. No existe un presupuesto específico para TI, excepto los gastos de funcionamiento vinculados a la conectividad, impresión y el servicio de antivirus.</w:t>
            </w:r>
          </w:p>
          <w:p w14:paraId="0FB8A7F9" w14:textId="77777777" w:rsidR="009E03FF" w:rsidRPr="000C648C" w:rsidRDefault="009E03FF" w:rsidP="009E03FF">
            <w:pPr>
              <w:jc w:val="both"/>
              <w:rPr>
                <w:rFonts w:ascii="Arial" w:eastAsia="Arial" w:hAnsi="Arial" w:cs="Arial"/>
                <w:sz w:val="22"/>
                <w:szCs w:val="22"/>
              </w:rPr>
            </w:pPr>
          </w:p>
          <w:p w14:paraId="00000040" w14:textId="6F0E3949" w:rsidR="009E03FF" w:rsidRPr="000C648C" w:rsidRDefault="009E03FF" w:rsidP="009E03FF">
            <w:pPr>
              <w:jc w:val="both"/>
              <w:rPr>
                <w:rFonts w:ascii="Arial" w:hAnsi="Arial" w:cs="Arial"/>
                <w:sz w:val="22"/>
                <w:szCs w:val="22"/>
              </w:rPr>
            </w:pPr>
            <w:r w:rsidRPr="000C648C">
              <w:rPr>
                <w:rFonts w:ascii="Arial" w:eastAsia="Arial" w:hAnsi="Arial" w:cs="Arial"/>
                <w:sz w:val="22"/>
                <w:szCs w:val="22"/>
              </w:rPr>
              <w:t xml:space="preserve">La gestión administrativa y operativa del IDIAP es, en términos generales, en papel lo que resulta ineficiente, poco transparente y da lugar a una baja calidad de servicio a los usuarios. </w:t>
            </w:r>
          </w:p>
        </w:tc>
      </w:tr>
      <w:tr w:rsidR="009E03FF" w:rsidRPr="000C648C" w14:paraId="762804D3" w14:textId="77777777" w:rsidTr="009E03FF">
        <w:trPr>
          <w:trHeight w:val="2150"/>
        </w:trPr>
        <w:tc>
          <w:tcPr>
            <w:tcW w:w="154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42" w14:textId="77777777" w:rsidR="009E03FF" w:rsidRPr="000C648C" w:rsidRDefault="009E03FF" w:rsidP="009E03FF">
            <w:pPr>
              <w:jc w:val="both"/>
              <w:rPr>
                <w:rFonts w:ascii="Arial" w:eastAsia="Arial" w:hAnsi="Arial" w:cs="Arial"/>
                <w:sz w:val="22"/>
                <w:szCs w:val="22"/>
              </w:rPr>
            </w:pPr>
            <w:bookmarkStart w:id="5" w:name="_heading=h.nnj7arm8orjm" w:colFirst="0" w:colLast="0"/>
            <w:bookmarkEnd w:id="5"/>
            <w:r w:rsidRPr="000C648C">
              <w:rPr>
                <w:rFonts w:ascii="Arial" w:eastAsia="Arial" w:hAnsi="Arial" w:cs="Arial"/>
                <w:sz w:val="22"/>
                <w:szCs w:val="22"/>
              </w:rPr>
              <w:t xml:space="preserve">Insuficientes capacidades organizacionales y humanas en </w:t>
            </w:r>
            <w:proofErr w:type="spellStart"/>
            <w:r w:rsidRPr="000C648C">
              <w:rPr>
                <w:rFonts w:ascii="Arial" w:eastAsia="Arial" w:hAnsi="Arial" w:cs="Arial"/>
                <w:sz w:val="22"/>
                <w:szCs w:val="22"/>
              </w:rPr>
              <w:t>TICs</w:t>
            </w:r>
            <w:proofErr w:type="spellEnd"/>
          </w:p>
        </w:tc>
        <w:tc>
          <w:tcPr>
            <w:tcW w:w="345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43" w14:textId="13C309FF"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Unidad de Informática (UI) depende directamente de la Dirección General, cuenta con 4 técnicos y se compone de 4 áreas:</w:t>
            </w:r>
          </w:p>
          <w:p w14:paraId="00000044" w14:textId="77777777" w:rsidR="009E03FF" w:rsidRPr="000C648C" w:rsidRDefault="009E03FF" w:rsidP="009E03FF">
            <w:pPr>
              <w:jc w:val="both"/>
              <w:rPr>
                <w:rFonts w:ascii="Arial" w:eastAsia="Arial" w:hAnsi="Arial" w:cs="Arial"/>
                <w:sz w:val="22"/>
                <w:szCs w:val="22"/>
              </w:rPr>
            </w:pPr>
            <w:bookmarkStart w:id="6" w:name="_heading=h.7jthe5sb5wt0" w:colFirst="0" w:colLast="0"/>
            <w:bookmarkEnd w:id="6"/>
            <w:r w:rsidRPr="000C648C">
              <w:rPr>
                <w:rFonts w:ascii="Arial" w:eastAsia="Arial" w:hAnsi="Arial" w:cs="Arial"/>
                <w:sz w:val="22"/>
                <w:szCs w:val="22"/>
              </w:rPr>
              <w:t>Área de Administración de Redes.</w:t>
            </w:r>
          </w:p>
          <w:p w14:paraId="00000045" w14:textId="77777777" w:rsidR="009E03FF" w:rsidRPr="000C648C" w:rsidRDefault="009E03FF" w:rsidP="009E03FF">
            <w:pPr>
              <w:jc w:val="both"/>
              <w:rPr>
                <w:rFonts w:ascii="Arial" w:eastAsia="Arial" w:hAnsi="Arial" w:cs="Arial"/>
                <w:sz w:val="22"/>
                <w:szCs w:val="22"/>
              </w:rPr>
            </w:pPr>
            <w:bookmarkStart w:id="7" w:name="_heading=h.30tc6s32tfgb" w:colFirst="0" w:colLast="0"/>
            <w:bookmarkEnd w:id="7"/>
            <w:r w:rsidRPr="000C648C">
              <w:rPr>
                <w:rFonts w:ascii="Arial" w:eastAsia="Arial" w:hAnsi="Arial" w:cs="Arial"/>
                <w:sz w:val="22"/>
                <w:szCs w:val="22"/>
              </w:rPr>
              <w:t>Área de Acceso Institucional a Medios Virtuales y Página Web.</w:t>
            </w:r>
          </w:p>
          <w:p w14:paraId="00000046"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Área de Desarrollo de Aplicaciones y Administración de Base de Datos.</w:t>
            </w:r>
          </w:p>
          <w:p w14:paraId="00000047" w14:textId="77777777" w:rsidR="009E03FF" w:rsidRPr="000C648C" w:rsidRDefault="009E03FF" w:rsidP="009E03FF">
            <w:pPr>
              <w:jc w:val="both"/>
              <w:rPr>
                <w:rFonts w:ascii="Arial" w:eastAsia="Arial" w:hAnsi="Arial" w:cs="Arial"/>
                <w:sz w:val="22"/>
                <w:szCs w:val="22"/>
              </w:rPr>
            </w:pPr>
            <w:bookmarkStart w:id="8" w:name="_heading=h.unkk3wb9fdbt" w:colFirst="0" w:colLast="0"/>
            <w:bookmarkEnd w:id="8"/>
            <w:r w:rsidRPr="000C648C">
              <w:rPr>
                <w:rFonts w:ascii="Arial" w:eastAsia="Arial" w:hAnsi="Arial" w:cs="Arial"/>
                <w:sz w:val="22"/>
                <w:szCs w:val="22"/>
              </w:rPr>
              <w:t>Área de Soporte Técnico y Mantenimiento de Equipo.</w:t>
            </w:r>
          </w:p>
          <w:p w14:paraId="38E172B1" w14:textId="77777777" w:rsidR="009E03FF" w:rsidRPr="000C648C" w:rsidRDefault="009E03FF" w:rsidP="009E03FF">
            <w:pPr>
              <w:jc w:val="both"/>
              <w:rPr>
                <w:rFonts w:ascii="Arial" w:eastAsia="Arial" w:hAnsi="Arial" w:cs="Arial"/>
                <w:sz w:val="22"/>
                <w:szCs w:val="22"/>
              </w:rPr>
            </w:pPr>
            <w:bookmarkStart w:id="9" w:name="_heading=h.c59ynzcgrhfg" w:colFirst="0" w:colLast="0"/>
            <w:bookmarkEnd w:id="9"/>
          </w:p>
          <w:p w14:paraId="00000048" w14:textId="036FA478"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Los servicios que brinda la UI se resumen en: (i) soporte a los usuarios, y la conectividad a internet; (</w:t>
            </w:r>
            <w:proofErr w:type="spellStart"/>
            <w:r w:rsidRPr="000C648C">
              <w:rPr>
                <w:rFonts w:ascii="Arial" w:eastAsia="Arial" w:hAnsi="Arial" w:cs="Arial"/>
                <w:sz w:val="22"/>
                <w:szCs w:val="22"/>
              </w:rPr>
              <w:t>ii</w:t>
            </w:r>
            <w:proofErr w:type="spellEnd"/>
            <w:r w:rsidRPr="000C648C">
              <w:rPr>
                <w:rFonts w:ascii="Arial" w:eastAsia="Arial" w:hAnsi="Arial" w:cs="Arial"/>
                <w:sz w:val="22"/>
                <w:szCs w:val="22"/>
              </w:rPr>
              <w:t>) servicio de correo electrónico, (</w:t>
            </w:r>
            <w:proofErr w:type="spellStart"/>
            <w:r w:rsidRPr="000C648C">
              <w:rPr>
                <w:rFonts w:ascii="Arial" w:eastAsia="Arial" w:hAnsi="Arial" w:cs="Arial"/>
                <w:sz w:val="22"/>
                <w:szCs w:val="22"/>
              </w:rPr>
              <w:t>iii</w:t>
            </w:r>
            <w:proofErr w:type="spellEnd"/>
            <w:r w:rsidRPr="000C648C">
              <w:rPr>
                <w:rFonts w:ascii="Arial" w:eastAsia="Arial" w:hAnsi="Arial" w:cs="Arial"/>
                <w:sz w:val="22"/>
                <w:szCs w:val="22"/>
              </w:rPr>
              <w:t xml:space="preserve">) y gestión del sitio web institucional. </w:t>
            </w:r>
          </w:p>
          <w:p w14:paraId="7C94CA99" w14:textId="77777777" w:rsidR="009E03FF" w:rsidRPr="000C648C" w:rsidRDefault="009E03FF" w:rsidP="009E03FF">
            <w:pPr>
              <w:jc w:val="both"/>
              <w:rPr>
                <w:rFonts w:ascii="Arial" w:eastAsia="Arial" w:hAnsi="Arial" w:cs="Arial"/>
                <w:sz w:val="22"/>
                <w:szCs w:val="22"/>
              </w:rPr>
            </w:pPr>
          </w:p>
          <w:p w14:paraId="00000049" w14:textId="7362032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No se identificó un plan de formación que busque cubrir los aprendizajes individuales y colectivos requeridos en TI. </w:t>
            </w:r>
          </w:p>
          <w:p w14:paraId="0000004A" w14:textId="77777777" w:rsidR="009E03FF" w:rsidRPr="000C648C" w:rsidRDefault="009E03FF" w:rsidP="009E03FF">
            <w:pPr>
              <w:jc w:val="both"/>
              <w:rPr>
                <w:rFonts w:ascii="Arial" w:eastAsia="Arial" w:hAnsi="Arial" w:cs="Arial"/>
                <w:sz w:val="22"/>
                <w:szCs w:val="22"/>
              </w:rPr>
            </w:pPr>
          </w:p>
          <w:p w14:paraId="7371C857"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El proceso e instrumentos de planeamiento general de la entidad carece de metas específicas y medibles en términos de los resultados esperados, así como de las teorías de cambio y cadenas de entrega para lograr esos resultados, incluyendo el planeamiento de TI. </w:t>
            </w:r>
          </w:p>
          <w:p w14:paraId="2EC13AD7" w14:textId="77777777" w:rsidR="009E03FF" w:rsidRPr="000C648C" w:rsidRDefault="009E03FF" w:rsidP="009E03FF">
            <w:pPr>
              <w:jc w:val="both"/>
              <w:rPr>
                <w:rFonts w:ascii="Arial" w:eastAsia="Arial" w:hAnsi="Arial" w:cs="Arial"/>
                <w:sz w:val="22"/>
                <w:szCs w:val="22"/>
              </w:rPr>
            </w:pPr>
          </w:p>
          <w:p w14:paraId="0000004B" w14:textId="28D2C570"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Plataforma de Gestión operativo (proyectos y conocimiento) en estado inicial de desarrollo.</w:t>
            </w:r>
          </w:p>
        </w:tc>
      </w:tr>
      <w:tr w:rsidR="009E03FF" w:rsidRPr="000C648C" w14:paraId="784E05D0" w14:textId="77777777" w:rsidTr="009E03FF">
        <w:trPr>
          <w:trHeight w:val="1066"/>
        </w:trPr>
        <w:tc>
          <w:tcPr>
            <w:tcW w:w="154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4D"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Bajo número de proyectos </w:t>
            </w:r>
            <w:proofErr w:type="spellStart"/>
            <w:r w:rsidRPr="000C648C">
              <w:rPr>
                <w:rFonts w:ascii="Arial" w:eastAsia="Arial" w:hAnsi="Arial" w:cs="Arial"/>
                <w:sz w:val="22"/>
                <w:szCs w:val="22"/>
              </w:rPr>
              <w:t>TICs</w:t>
            </w:r>
            <w:proofErr w:type="spellEnd"/>
            <w:r w:rsidRPr="000C648C">
              <w:rPr>
                <w:rFonts w:ascii="Arial" w:eastAsia="Arial" w:hAnsi="Arial" w:cs="Arial"/>
                <w:sz w:val="22"/>
                <w:szCs w:val="22"/>
              </w:rPr>
              <w:t xml:space="preserve"> </w:t>
            </w:r>
          </w:p>
        </w:tc>
        <w:tc>
          <w:tcPr>
            <w:tcW w:w="345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4E" w14:textId="28B6FCBB"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Solo se identificaron dos proyectos vinculados al uso y adopción de TIC en la institución: (i) la expansión de la plataforma de Gestión de Proyectos y Conocimiento, con el objetivo de gestionar los proyectos y difundir el resultado de sus investigaciones, y otras informaciones de utilidad para el sector agropecuario; y (</w:t>
            </w:r>
            <w:proofErr w:type="spellStart"/>
            <w:r w:rsidRPr="000C648C">
              <w:rPr>
                <w:rFonts w:ascii="Arial" w:eastAsia="Arial" w:hAnsi="Arial" w:cs="Arial"/>
                <w:sz w:val="22"/>
                <w:szCs w:val="22"/>
              </w:rPr>
              <w:t>ii</w:t>
            </w:r>
            <w:proofErr w:type="spellEnd"/>
            <w:r w:rsidRPr="000C648C">
              <w:rPr>
                <w:rFonts w:ascii="Arial" w:eastAsia="Arial" w:hAnsi="Arial" w:cs="Arial"/>
                <w:sz w:val="22"/>
                <w:szCs w:val="22"/>
              </w:rPr>
              <w:t>) la renovación del sitio web.</w:t>
            </w:r>
          </w:p>
          <w:p w14:paraId="0F0A681B" w14:textId="77777777" w:rsidR="009E03FF" w:rsidRPr="000C648C" w:rsidRDefault="009E03FF" w:rsidP="009E03FF">
            <w:pPr>
              <w:jc w:val="both"/>
              <w:rPr>
                <w:rFonts w:ascii="Arial" w:eastAsia="Arial" w:hAnsi="Arial" w:cs="Arial"/>
                <w:sz w:val="22"/>
                <w:szCs w:val="22"/>
              </w:rPr>
            </w:pPr>
          </w:p>
          <w:p w14:paraId="0000004F" w14:textId="6B19CE1A"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La falta de recursos financieros y humanos impide emprender otros proyectos de TI necesarios.</w:t>
            </w:r>
          </w:p>
        </w:tc>
      </w:tr>
      <w:tr w:rsidR="009E03FF" w:rsidRPr="000C648C" w14:paraId="00623C5E" w14:textId="77777777" w:rsidTr="00B52265">
        <w:trPr>
          <w:trHeight w:val="463"/>
        </w:trPr>
        <w:tc>
          <w:tcPr>
            <w:tcW w:w="5000" w:type="pct"/>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44E717" w14:textId="71D08123" w:rsidR="009E03FF" w:rsidRPr="00B52265" w:rsidRDefault="009E03FF" w:rsidP="009E03FF">
            <w:pPr>
              <w:jc w:val="both"/>
              <w:rPr>
                <w:rFonts w:ascii="Arial" w:eastAsia="Arial" w:hAnsi="Arial" w:cs="Arial"/>
                <w:b/>
                <w:bCs/>
                <w:sz w:val="22"/>
                <w:szCs w:val="22"/>
              </w:rPr>
            </w:pPr>
            <w:r w:rsidRPr="00B52265">
              <w:rPr>
                <w:rFonts w:ascii="Arial" w:eastAsia="Arial" w:hAnsi="Arial" w:cs="Arial"/>
                <w:b/>
                <w:bCs/>
                <w:sz w:val="22"/>
                <w:szCs w:val="22"/>
              </w:rPr>
              <w:t>Ministerio de Desarr</w:t>
            </w:r>
            <w:r w:rsidR="00B52265" w:rsidRPr="00B52265">
              <w:rPr>
                <w:rFonts w:ascii="Arial" w:eastAsia="Arial" w:hAnsi="Arial" w:cs="Arial"/>
                <w:b/>
                <w:bCs/>
                <w:sz w:val="22"/>
                <w:szCs w:val="22"/>
              </w:rPr>
              <w:t xml:space="preserve">ollo Agropecuario (MIDA) </w:t>
            </w:r>
          </w:p>
        </w:tc>
      </w:tr>
      <w:tr w:rsidR="009E03FF" w:rsidRPr="000C648C" w14:paraId="5398F0CB" w14:textId="77777777" w:rsidTr="00B52265">
        <w:trPr>
          <w:trHeight w:val="346"/>
        </w:trPr>
        <w:tc>
          <w:tcPr>
            <w:tcW w:w="154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54" w14:textId="77777777" w:rsidR="009E03FF" w:rsidRPr="00B52265" w:rsidRDefault="009E03FF" w:rsidP="009E03FF">
            <w:pPr>
              <w:jc w:val="both"/>
              <w:rPr>
                <w:rFonts w:ascii="Arial" w:eastAsia="Arial" w:hAnsi="Arial" w:cs="Arial"/>
                <w:b/>
                <w:bCs/>
                <w:sz w:val="22"/>
                <w:szCs w:val="22"/>
              </w:rPr>
            </w:pPr>
            <w:r w:rsidRPr="00B52265">
              <w:rPr>
                <w:rFonts w:ascii="Arial" w:eastAsia="Arial" w:hAnsi="Arial" w:cs="Arial"/>
                <w:b/>
                <w:bCs/>
                <w:sz w:val="22"/>
                <w:szCs w:val="22"/>
              </w:rPr>
              <w:t>Problema</w:t>
            </w:r>
          </w:p>
        </w:tc>
        <w:tc>
          <w:tcPr>
            <w:tcW w:w="345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55" w14:textId="77777777" w:rsidR="009E03FF" w:rsidRPr="00B52265" w:rsidRDefault="009E03FF" w:rsidP="009E03FF">
            <w:pPr>
              <w:jc w:val="both"/>
              <w:rPr>
                <w:rFonts w:ascii="Arial" w:eastAsia="Arial" w:hAnsi="Arial" w:cs="Arial"/>
                <w:b/>
                <w:bCs/>
                <w:sz w:val="22"/>
                <w:szCs w:val="22"/>
              </w:rPr>
            </w:pPr>
            <w:r w:rsidRPr="00B52265">
              <w:rPr>
                <w:rFonts w:ascii="Arial" w:eastAsia="Arial" w:hAnsi="Arial" w:cs="Arial"/>
                <w:b/>
                <w:bCs/>
                <w:sz w:val="22"/>
                <w:szCs w:val="22"/>
              </w:rPr>
              <w:t>Evidencia</w:t>
            </w:r>
          </w:p>
        </w:tc>
      </w:tr>
      <w:tr w:rsidR="009E03FF" w:rsidRPr="000C648C" w14:paraId="2D5A785C" w14:textId="77777777" w:rsidTr="009E03FF">
        <w:trPr>
          <w:trHeight w:val="1020"/>
        </w:trPr>
        <w:tc>
          <w:tcPr>
            <w:tcW w:w="154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57" w14:textId="23149D80" w:rsidR="009E03FF" w:rsidRPr="000C648C" w:rsidRDefault="009E03FF" w:rsidP="009E03FF">
            <w:pPr>
              <w:jc w:val="both"/>
              <w:rPr>
                <w:rFonts w:ascii="Arial" w:eastAsia="Arial" w:hAnsi="Arial" w:cs="Arial"/>
                <w:sz w:val="22"/>
                <w:szCs w:val="22"/>
              </w:rPr>
            </w:pPr>
            <w:bookmarkStart w:id="10" w:name="_heading=h.hscjn8t110wa" w:colFirst="0" w:colLast="0"/>
            <w:bookmarkEnd w:id="10"/>
            <w:r w:rsidRPr="000C648C">
              <w:rPr>
                <w:rFonts w:ascii="Arial" w:eastAsia="Arial" w:hAnsi="Arial" w:cs="Arial"/>
                <w:sz w:val="22"/>
                <w:szCs w:val="22"/>
              </w:rPr>
              <w:t xml:space="preserve">Mediano desarrollo en infraestructura tecnológica (equipamiento, y software) </w:t>
            </w:r>
          </w:p>
        </w:tc>
        <w:tc>
          <w:tcPr>
            <w:tcW w:w="345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58"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b/>
                <w:bCs/>
                <w:sz w:val="22"/>
                <w:szCs w:val="22"/>
              </w:rPr>
              <w:t>Comunicaciones:</w:t>
            </w:r>
            <w:r w:rsidRPr="000C648C">
              <w:rPr>
                <w:rFonts w:ascii="Arial" w:eastAsia="Arial" w:hAnsi="Arial" w:cs="Arial"/>
                <w:sz w:val="22"/>
                <w:szCs w:val="22"/>
              </w:rPr>
              <w:t xml:space="preserve"> todas las direcciones regionales y agencias se encuentran conectadas a internet, con excepción de 3 de ellas, y si bien la sede central cuenta con servicio de Wifi, dicho servicio no está disponible en las agencias.</w:t>
            </w:r>
          </w:p>
          <w:p w14:paraId="00000059"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b/>
                <w:bCs/>
                <w:sz w:val="22"/>
                <w:szCs w:val="22"/>
              </w:rPr>
              <w:t>Equipos informáticos:</w:t>
            </w:r>
            <w:r w:rsidRPr="000C648C">
              <w:rPr>
                <w:rFonts w:ascii="Arial" w:eastAsia="Arial" w:hAnsi="Arial" w:cs="Arial"/>
                <w:sz w:val="22"/>
                <w:szCs w:val="22"/>
              </w:rPr>
              <w:t xml:space="preserve"> la DDR cuenta con las computadoras requeridas para su funcionamiento actual, pero las agencias en el terreno no, lo que supone un desafío para una adecuada ejecución del PIASI. </w:t>
            </w:r>
          </w:p>
          <w:p w14:paraId="0000005A"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b/>
                <w:bCs/>
                <w:sz w:val="22"/>
                <w:szCs w:val="22"/>
              </w:rPr>
              <w:t>Software y aplicativos:</w:t>
            </w:r>
            <w:r w:rsidRPr="000C648C">
              <w:rPr>
                <w:rFonts w:ascii="Arial" w:eastAsia="Arial" w:hAnsi="Arial" w:cs="Arial"/>
                <w:sz w:val="22"/>
                <w:szCs w:val="22"/>
              </w:rPr>
              <w:t xml:space="preserve">  si bien los funcionarios de DDR hacen uso del correo electrónico y aplicaciones de oficina, no se identifica la existencia de otros sistemas propios de la DDR misionales con excepción del SIGAP. </w:t>
            </w:r>
          </w:p>
        </w:tc>
      </w:tr>
      <w:tr w:rsidR="009E03FF" w:rsidRPr="000C648C" w14:paraId="02C82862" w14:textId="77777777" w:rsidTr="009E03FF">
        <w:trPr>
          <w:trHeight w:val="1020"/>
        </w:trPr>
        <w:tc>
          <w:tcPr>
            <w:tcW w:w="154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5C"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Incipiente gestión de la información</w:t>
            </w:r>
          </w:p>
        </w:tc>
        <w:tc>
          <w:tcPr>
            <w:tcW w:w="345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00005D" w14:textId="68EAF0D2"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El SIGAP es el Sistema de Información y Gestión Agropecuaria de Panamá, cuyo objetivo es contar con un registro unificado de todos los productores del país, sus fincas y variables asociadas, constituye un avance importante, pero se encuentra en etapa inicial de su implementación.</w:t>
            </w:r>
          </w:p>
          <w:p w14:paraId="18258BE9" w14:textId="77777777" w:rsidR="009E03FF" w:rsidRPr="000C648C" w:rsidRDefault="009E03FF" w:rsidP="009E03FF">
            <w:pPr>
              <w:jc w:val="both"/>
              <w:rPr>
                <w:rFonts w:ascii="Arial" w:eastAsia="Arial" w:hAnsi="Arial" w:cs="Arial"/>
                <w:sz w:val="22"/>
                <w:szCs w:val="22"/>
              </w:rPr>
            </w:pPr>
          </w:p>
          <w:p w14:paraId="0000005E" w14:textId="21093BD6" w:rsidR="009E03FF" w:rsidRPr="000C648C" w:rsidRDefault="009E03FF" w:rsidP="009E03FF">
            <w:pPr>
              <w:jc w:val="both"/>
              <w:rPr>
                <w:rFonts w:ascii="Arial" w:eastAsia="Arial" w:hAnsi="Arial" w:cs="Arial"/>
                <w:sz w:val="22"/>
                <w:szCs w:val="22"/>
              </w:rPr>
            </w:pPr>
            <w:bookmarkStart w:id="11" w:name="_heading=h.jj0pi2l65um" w:colFirst="0" w:colLast="0"/>
            <w:bookmarkEnd w:id="11"/>
            <w:r w:rsidRPr="000C648C">
              <w:rPr>
                <w:rFonts w:ascii="Arial" w:eastAsia="Arial" w:hAnsi="Arial" w:cs="Arial"/>
                <w:sz w:val="22"/>
                <w:szCs w:val="22"/>
              </w:rPr>
              <w:t>La interoperabilidad con otros organismos como el Tribunal Electoral (validación de cédulas), MIDES (validación de beneficios), MEF (validación de paz y salvos para la comercialización de los productos), el Registro Público y otras instituciones como BDA, ISA, ARAP, IMA e IDIAP, requiere desarrollarse.</w:t>
            </w:r>
          </w:p>
          <w:p w14:paraId="7A495422" w14:textId="77777777" w:rsidR="009E03FF" w:rsidRPr="000C648C" w:rsidRDefault="009E03FF" w:rsidP="009E03FF">
            <w:pPr>
              <w:jc w:val="both"/>
              <w:rPr>
                <w:rFonts w:ascii="Arial" w:eastAsia="Arial" w:hAnsi="Arial" w:cs="Arial"/>
                <w:sz w:val="22"/>
                <w:szCs w:val="22"/>
              </w:rPr>
            </w:pPr>
          </w:p>
          <w:p w14:paraId="73D01A43" w14:textId="04B7827A"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No se capta información con variables espaciales sobre los productores, sus fincas y parcelas. </w:t>
            </w:r>
          </w:p>
          <w:p w14:paraId="54C0DBC2" w14:textId="77777777" w:rsidR="009E03FF" w:rsidRPr="000C648C" w:rsidRDefault="009E03FF" w:rsidP="009E03FF">
            <w:pPr>
              <w:jc w:val="both"/>
              <w:rPr>
                <w:rFonts w:ascii="Arial" w:eastAsia="Arial" w:hAnsi="Arial" w:cs="Arial"/>
                <w:sz w:val="22"/>
                <w:szCs w:val="22"/>
              </w:rPr>
            </w:pPr>
          </w:p>
          <w:p w14:paraId="0000005F" w14:textId="7BBD1FA5"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Falta capacidades de procesamiento y análisis espacial de esta información mediante la integración con sistemas SIG y cartografía digital.</w:t>
            </w:r>
          </w:p>
          <w:p w14:paraId="2173F042" w14:textId="77777777" w:rsidR="009E03FF" w:rsidRPr="000C648C" w:rsidRDefault="009E03FF" w:rsidP="009E03FF">
            <w:pPr>
              <w:jc w:val="both"/>
              <w:rPr>
                <w:rFonts w:ascii="Arial" w:eastAsia="Arial" w:hAnsi="Arial" w:cs="Arial"/>
                <w:sz w:val="22"/>
                <w:szCs w:val="22"/>
              </w:rPr>
            </w:pPr>
          </w:p>
          <w:p w14:paraId="00000060" w14:textId="3C195A9A"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Automatización de procesos:  para transformarla de una base de datos a una herramienta de soporte a las actividades del negocio.</w:t>
            </w:r>
          </w:p>
          <w:p w14:paraId="00000061" w14:textId="77777777" w:rsidR="009E03FF" w:rsidRPr="000C648C" w:rsidRDefault="009E03FF" w:rsidP="009E03FF">
            <w:pPr>
              <w:jc w:val="both"/>
              <w:rPr>
                <w:rFonts w:ascii="Arial" w:eastAsia="Arial" w:hAnsi="Arial" w:cs="Arial"/>
                <w:sz w:val="22"/>
                <w:szCs w:val="22"/>
              </w:rPr>
            </w:pPr>
            <w:bookmarkStart w:id="12" w:name="_heading=h.f9p45j58upst" w:colFirst="0" w:colLast="0"/>
            <w:bookmarkEnd w:id="12"/>
          </w:p>
          <w:p w14:paraId="00000062" w14:textId="33B59C7D" w:rsidR="009E03FF" w:rsidRPr="000C648C" w:rsidRDefault="009E03FF" w:rsidP="009E03FF">
            <w:pPr>
              <w:jc w:val="both"/>
              <w:rPr>
                <w:rFonts w:ascii="Arial" w:eastAsia="Arial" w:hAnsi="Arial" w:cs="Arial"/>
                <w:sz w:val="22"/>
                <w:szCs w:val="22"/>
              </w:rPr>
            </w:pPr>
            <w:bookmarkStart w:id="13" w:name="_heading=h.3kpwn8hznbt" w:colFirst="0" w:colLast="0"/>
            <w:bookmarkEnd w:id="13"/>
            <w:r w:rsidRPr="000C648C">
              <w:rPr>
                <w:rFonts w:ascii="Arial" w:eastAsia="Arial" w:hAnsi="Arial" w:cs="Arial"/>
                <w:sz w:val="22"/>
                <w:szCs w:val="22"/>
              </w:rPr>
              <w:t xml:space="preserve">Existe un incipiente Sistema de Información Geográfica- como parte del SIGAP - pero requiere funcionalidades para registrar, analizar y compartir, de forma centralizada y normalizada, información espacial o georreferenciada sobre el territorio y los productores agropecuarios. </w:t>
            </w:r>
          </w:p>
        </w:tc>
      </w:tr>
      <w:tr w:rsidR="009E03FF" w:rsidRPr="000C648C" w14:paraId="53C1EB9A" w14:textId="77777777" w:rsidTr="009E03FF">
        <w:trPr>
          <w:trHeight w:val="1020"/>
        </w:trPr>
        <w:tc>
          <w:tcPr>
            <w:tcW w:w="1549" w:type="pc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0064" w14:textId="77777777" w:rsidR="009E03FF" w:rsidRPr="000C648C" w:rsidRDefault="009E03FF" w:rsidP="009E03FF">
            <w:pPr>
              <w:jc w:val="both"/>
              <w:rPr>
                <w:rFonts w:ascii="Arial" w:eastAsia="Arial" w:hAnsi="Arial" w:cs="Arial"/>
                <w:sz w:val="22"/>
                <w:szCs w:val="22"/>
              </w:rPr>
            </w:pPr>
            <w:bookmarkStart w:id="14" w:name="_heading=h.6a850cz1h3xc" w:colFirst="0" w:colLast="0"/>
            <w:bookmarkEnd w:id="14"/>
            <w:r w:rsidRPr="000C648C">
              <w:rPr>
                <w:rFonts w:ascii="Arial" w:eastAsia="Arial" w:hAnsi="Arial" w:cs="Arial"/>
                <w:sz w:val="22"/>
                <w:szCs w:val="22"/>
              </w:rPr>
              <w:t>Procesos de gestión y trámites ciudadanos basados en papel</w:t>
            </w:r>
          </w:p>
        </w:tc>
        <w:tc>
          <w:tcPr>
            <w:tcW w:w="3451" w:type="pct"/>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13D241" w14:textId="77777777"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La gestión interna de la entidad y los trámites prestados actualmente a la ciudadanía se realizan en papel.</w:t>
            </w:r>
          </w:p>
          <w:p w14:paraId="307D09CD" w14:textId="77777777" w:rsidR="009E03FF" w:rsidRPr="000C648C" w:rsidRDefault="009E03FF" w:rsidP="009E03FF">
            <w:pPr>
              <w:jc w:val="both"/>
              <w:rPr>
                <w:rFonts w:ascii="Arial" w:eastAsia="Arial" w:hAnsi="Arial" w:cs="Arial"/>
                <w:sz w:val="22"/>
                <w:szCs w:val="22"/>
              </w:rPr>
            </w:pPr>
          </w:p>
          <w:p w14:paraId="64EF1FFC" w14:textId="1033DB9F"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 xml:space="preserve">No cuentan con un gestor documental que facilite y transparente la gestión de documentos. </w:t>
            </w:r>
          </w:p>
          <w:p w14:paraId="0B6DD93E" w14:textId="77777777" w:rsidR="009E03FF" w:rsidRPr="000C648C" w:rsidRDefault="009E03FF" w:rsidP="009E03FF">
            <w:pPr>
              <w:jc w:val="both"/>
              <w:rPr>
                <w:rFonts w:ascii="Arial" w:eastAsia="Arial" w:hAnsi="Arial" w:cs="Arial"/>
                <w:sz w:val="22"/>
                <w:szCs w:val="22"/>
              </w:rPr>
            </w:pPr>
          </w:p>
          <w:p w14:paraId="00000065" w14:textId="18A84BBA" w:rsidR="009E03FF" w:rsidRPr="000C648C" w:rsidRDefault="009E03FF" w:rsidP="009E03FF">
            <w:pPr>
              <w:jc w:val="both"/>
              <w:rPr>
                <w:rFonts w:ascii="Arial" w:eastAsia="Arial" w:hAnsi="Arial" w:cs="Arial"/>
                <w:sz w:val="22"/>
                <w:szCs w:val="22"/>
              </w:rPr>
            </w:pPr>
            <w:r w:rsidRPr="000C648C">
              <w:rPr>
                <w:rFonts w:ascii="Arial" w:eastAsia="Arial" w:hAnsi="Arial" w:cs="Arial"/>
                <w:sz w:val="22"/>
                <w:szCs w:val="22"/>
              </w:rPr>
              <w:t>La gestión del registro de asociaciones de productores se realiza íntegramente con soporte papel, lo cual además de ser poco eficiente ha generado un archivo considerable de documentación que debe ser resguardada.</w:t>
            </w:r>
          </w:p>
        </w:tc>
        <w:bookmarkStart w:id="15" w:name="_heading=h.r2bkv71itkdj" w:colFirst="0" w:colLast="0"/>
        <w:bookmarkEnd w:id="15"/>
      </w:tr>
    </w:tbl>
    <w:p w14:paraId="0000006A" w14:textId="77777777" w:rsidR="00D2395D" w:rsidRPr="000C648C" w:rsidRDefault="00D2395D" w:rsidP="009E03FF">
      <w:pPr>
        <w:jc w:val="both"/>
        <w:rPr>
          <w:rFonts w:ascii="Arial" w:hAnsi="Arial" w:cs="Arial"/>
          <w:sz w:val="22"/>
          <w:szCs w:val="22"/>
        </w:rPr>
      </w:pPr>
      <w:bookmarkStart w:id="16" w:name="_heading=h.13p0syyupplg" w:colFirst="0" w:colLast="0"/>
      <w:bookmarkStart w:id="17" w:name="_heading=h.igt4zra60mho" w:colFirst="0" w:colLast="0"/>
      <w:bookmarkStart w:id="18" w:name="_heading=h.si4n576hqrml" w:colFirst="0" w:colLast="0"/>
      <w:bookmarkStart w:id="19" w:name="_heading=h.4n7e6d7mc2d" w:colFirst="0" w:colLast="0"/>
      <w:bookmarkEnd w:id="16"/>
      <w:bookmarkEnd w:id="17"/>
      <w:bookmarkEnd w:id="18"/>
      <w:bookmarkEnd w:id="19"/>
    </w:p>
    <w:p w14:paraId="6B45E09B" w14:textId="77777777" w:rsidR="000C648C" w:rsidRDefault="000C648C" w:rsidP="009E03FF">
      <w:pPr>
        <w:jc w:val="both"/>
        <w:rPr>
          <w:rFonts w:ascii="Arial" w:hAnsi="Arial" w:cs="Arial"/>
          <w:b/>
          <w:bCs/>
          <w:sz w:val="22"/>
          <w:szCs w:val="22"/>
        </w:rPr>
      </w:pPr>
      <w:bookmarkStart w:id="20" w:name="_heading=h.wco2zs2867h5" w:colFirst="0" w:colLast="0"/>
      <w:bookmarkEnd w:id="20"/>
      <w:r>
        <w:rPr>
          <w:rFonts w:ascii="Arial" w:hAnsi="Arial" w:cs="Arial"/>
          <w:b/>
          <w:bCs/>
          <w:sz w:val="22"/>
          <w:szCs w:val="22"/>
        </w:rPr>
        <w:br w:type="page"/>
      </w:r>
    </w:p>
    <w:p w14:paraId="0000006B" w14:textId="3422D07F" w:rsidR="00D2395D" w:rsidRPr="000C648C" w:rsidRDefault="00BC4492" w:rsidP="00B52265">
      <w:pPr>
        <w:pStyle w:val="Heading1"/>
        <w:jc w:val="both"/>
      </w:pPr>
      <w:bookmarkStart w:id="21" w:name="_Toc71753206"/>
      <w:r w:rsidRPr="000C648C">
        <w:t>Descripción detallada del</w:t>
      </w:r>
      <w:r w:rsidR="00526D00">
        <w:t xml:space="preserve"> </w:t>
      </w:r>
      <w:r w:rsidRPr="000C648C">
        <w:t>Componente</w:t>
      </w:r>
      <w:r w:rsidR="0070482A" w:rsidRPr="000C648C">
        <w:t xml:space="preserve"> </w:t>
      </w:r>
      <w:r w:rsidR="00526D00">
        <w:t>III</w:t>
      </w:r>
      <w:r w:rsidR="009E03FF" w:rsidRPr="009E03FF">
        <w:t xml:space="preserve"> </w:t>
      </w:r>
      <w:r w:rsidR="009E03FF" w:rsidRPr="00772A67">
        <w:t>Gestión digital de información y procesos</w:t>
      </w:r>
      <w:bookmarkEnd w:id="21"/>
    </w:p>
    <w:p w14:paraId="0000006C" w14:textId="77777777" w:rsidR="00D2395D" w:rsidRPr="000C648C" w:rsidRDefault="00D2395D" w:rsidP="009E03FF">
      <w:pPr>
        <w:jc w:val="both"/>
        <w:rPr>
          <w:rFonts w:ascii="Arial" w:eastAsia="Arial" w:hAnsi="Arial" w:cs="Arial"/>
          <w:sz w:val="22"/>
          <w:szCs w:val="22"/>
        </w:rPr>
      </w:pPr>
    </w:p>
    <w:p w14:paraId="6A687D94" w14:textId="5733A89A" w:rsidR="000C648C" w:rsidRPr="000C648C" w:rsidRDefault="00BC4492" w:rsidP="009E03FF">
      <w:pPr>
        <w:jc w:val="both"/>
        <w:rPr>
          <w:rFonts w:ascii="Arial" w:eastAsia="Arial" w:hAnsi="Arial" w:cs="Arial"/>
          <w:color w:val="000000"/>
          <w:sz w:val="22"/>
          <w:szCs w:val="22"/>
        </w:rPr>
      </w:pPr>
      <w:r w:rsidRPr="000C648C">
        <w:rPr>
          <w:rFonts w:ascii="Arial" w:eastAsia="Arial" w:hAnsi="Arial" w:cs="Arial"/>
          <w:color w:val="000000"/>
          <w:sz w:val="22"/>
          <w:szCs w:val="22"/>
        </w:rPr>
        <w:t xml:space="preserve">El </w:t>
      </w:r>
      <w:r w:rsidR="00526D00">
        <w:rPr>
          <w:rFonts w:ascii="Arial" w:eastAsia="Arial" w:hAnsi="Arial" w:cs="Arial"/>
          <w:color w:val="000000"/>
          <w:sz w:val="22"/>
          <w:szCs w:val="22"/>
        </w:rPr>
        <w:t>C</w:t>
      </w:r>
      <w:r w:rsidRPr="000C648C">
        <w:rPr>
          <w:rFonts w:ascii="Arial" w:eastAsia="Arial" w:hAnsi="Arial" w:cs="Arial"/>
          <w:color w:val="000000"/>
          <w:sz w:val="22"/>
          <w:szCs w:val="22"/>
        </w:rPr>
        <w:t xml:space="preserve">omponente </w:t>
      </w:r>
      <w:r w:rsidR="00526D00">
        <w:rPr>
          <w:rFonts w:ascii="Arial" w:eastAsia="Arial" w:hAnsi="Arial" w:cs="Arial"/>
          <w:color w:val="000000"/>
          <w:sz w:val="22"/>
          <w:szCs w:val="22"/>
        </w:rPr>
        <w:t>III</w:t>
      </w:r>
      <w:r w:rsidRPr="000C648C">
        <w:rPr>
          <w:rFonts w:ascii="Arial" w:eastAsia="Arial" w:hAnsi="Arial" w:cs="Arial"/>
          <w:color w:val="000000"/>
          <w:sz w:val="22"/>
          <w:szCs w:val="22"/>
        </w:rPr>
        <w:t xml:space="preserve"> del PIASI se estructura en dos productos principales: 1) </w:t>
      </w:r>
      <w:r w:rsidRPr="000C648C">
        <w:rPr>
          <w:rFonts w:ascii="Arial" w:eastAsia="Arial" w:hAnsi="Arial" w:cs="Arial"/>
          <w:color w:val="000000"/>
          <w:sz w:val="22"/>
          <w:szCs w:val="22"/>
        </w:rPr>
        <w:t>Gestión digitalizada de procesos e información de IDIAP</w:t>
      </w:r>
      <w:r w:rsidRPr="000C648C">
        <w:rPr>
          <w:rFonts w:ascii="Arial" w:eastAsia="Arial" w:hAnsi="Arial" w:cs="Arial"/>
          <w:color w:val="000000"/>
          <w:sz w:val="22"/>
          <w:szCs w:val="22"/>
        </w:rPr>
        <w:t xml:space="preserve"> y 2) </w:t>
      </w:r>
      <w:r w:rsidRPr="000C648C">
        <w:rPr>
          <w:rFonts w:ascii="Arial" w:eastAsia="Arial" w:hAnsi="Arial" w:cs="Arial"/>
          <w:color w:val="000000"/>
          <w:sz w:val="22"/>
          <w:szCs w:val="22"/>
        </w:rPr>
        <w:t xml:space="preserve">Gestión digitalizada de procesos e información del MIDA.  </w:t>
      </w:r>
      <w:r w:rsidR="000C648C" w:rsidRPr="000C648C">
        <w:rPr>
          <w:rFonts w:ascii="Arial" w:eastAsia="Arial" w:hAnsi="Arial" w:cs="Arial"/>
          <w:color w:val="000000"/>
          <w:sz w:val="22"/>
          <w:szCs w:val="22"/>
        </w:rPr>
        <w:t xml:space="preserve">Ambos productos incluyen actividades para desarrollar e implantar el sistema de información y monitoreo del PIASI, y para contribuir al fortalecimiento digital de las entidades ejecutoras, en el marco del proyecto PIASI. </w:t>
      </w:r>
    </w:p>
    <w:p w14:paraId="0000006E" w14:textId="45A68BCE" w:rsidR="00D2395D" w:rsidRPr="000C648C" w:rsidRDefault="00D2395D" w:rsidP="009E03FF">
      <w:pPr>
        <w:jc w:val="both"/>
        <w:rPr>
          <w:rFonts w:ascii="Arial" w:eastAsia="Arial" w:hAnsi="Arial" w:cs="Arial"/>
          <w:color w:val="000000"/>
          <w:sz w:val="22"/>
          <w:szCs w:val="22"/>
        </w:rPr>
      </w:pPr>
    </w:p>
    <w:p w14:paraId="00000079" w14:textId="77777777" w:rsidR="00D2395D" w:rsidRPr="000C648C" w:rsidRDefault="00D2395D" w:rsidP="009E03FF">
      <w:pPr>
        <w:jc w:val="both"/>
        <w:rPr>
          <w:rFonts w:ascii="Arial" w:eastAsia="Arial" w:hAnsi="Arial" w:cs="Arial"/>
          <w:sz w:val="22"/>
          <w:szCs w:val="22"/>
        </w:rPr>
      </w:pPr>
    </w:p>
    <w:p w14:paraId="0000007A" w14:textId="77777777" w:rsidR="00D2395D" w:rsidRPr="009E03FF" w:rsidRDefault="00BC4492" w:rsidP="009E03FF">
      <w:pPr>
        <w:pStyle w:val="Heading2"/>
        <w:jc w:val="both"/>
        <w:rPr>
          <w:rFonts w:eastAsia="Arial"/>
        </w:rPr>
      </w:pPr>
      <w:bookmarkStart w:id="22" w:name="_Toc71753207"/>
      <w:r w:rsidRPr="009E03FF">
        <w:rPr>
          <w:rFonts w:eastAsia="Arial"/>
        </w:rPr>
        <w:t>Producto 3.1. Gestión digitalizada de procesos e información de IDIAP</w:t>
      </w:r>
      <w:bookmarkEnd w:id="22"/>
      <w:r w:rsidRPr="009E03FF">
        <w:rPr>
          <w:rFonts w:eastAsia="Arial"/>
        </w:rPr>
        <w:t xml:space="preserve">  </w:t>
      </w:r>
    </w:p>
    <w:p w14:paraId="00000084" w14:textId="77777777" w:rsidR="00D2395D" w:rsidRPr="000C648C" w:rsidRDefault="00D2395D" w:rsidP="009E03FF">
      <w:pPr>
        <w:jc w:val="both"/>
        <w:rPr>
          <w:rFonts w:ascii="Arial" w:eastAsia="Arial" w:hAnsi="Arial" w:cs="Arial"/>
          <w:sz w:val="22"/>
          <w:szCs w:val="22"/>
        </w:rPr>
      </w:pPr>
    </w:p>
    <w:p w14:paraId="00000085" w14:textId="13423A00" w:rsidR="00D2395D" w:rsidRPr="000C648C" w:rsidRDefault="00BC4492" w:rsidP="009E03FF">
      <w:pPr>
        <w:pStyle w:val="Heading3"/>
        <w:jc w:val="both"/>
        <w:rPr>
          <w:rFonts w:eastAsia="Arial"/>
        </w:rPr>
      </w:pPr>
      <w:bookmarkStart w:id="23" w:name="_Toc71753208"/>
      <w:r w:rsidRPr="000C648C">
        <w:rPr>
          <w:rFonts w:eastAsia="Arial"/>
        </w:rPr>
        <w:t>Actividad 3.1</w:t>
      </w:r>
      <w:r w:rsidRPr="000C648C">
        <w:rPr>
          <w:rFonts w:eastAsia="Arial"/>
        </w:rPr>
        <w:t>.1</w:t>
      </w:r>
      <w:r w:rsidRPr="000C648C">
        <w:rPr>
          <w:rFonts w:eastAsia="Arial"/>
        </w:rPr>
        <w:t>. Desarrollo e implantación del sistema de monitoreo e información del C</w:t>
      </w:r>
      <w:r w:rsidRPr="000C648C">
        <w:rPr>
          <w:rFonts w:eastAsia="Arial"/>
        </w:rPr>
        <w:t xml:space="preserve">omponente </w:t>
      </w:r>
      <w:r w:rsidR="00526D00">
        <w:rPr>
          <w:rFonts w:eastAsia="Arial"/>
        </w:rPr>
        <w:t>I</w:t>
      </w:r>
      <w:r w:rsidRPr="000C648C">
        <w:rPr>
          <w:rFonts w:eastAsia="Arial"/>
        </w:rPr>
        <w:t xml:space="preserve"> </w:t>
      </w:r>
      <w:r w:rsidRPr="000C648C">
        <w:rPr>
          <w:rFonts w:eastAsia="Arial"/>
        </w:rPr>
        <w:t xml:space="preserve">del </w:t>
      </w:r>
      <w:r w:rsidRPr="000C648C">
        <w:rPr>
          <w:rFonts w:eastAsia="Arial"/>
        </w:rPr>
        <w:t>PIASI</w:t>
      </w:r>
      <w:bookmarkEnd w:id="23"/>
    </w:p>
    <w:p w14:paraId="00000086" w14:textId="77777777" w:rsidR="00D2395D" w:rsidRPr="000C648C" w:rsidRDefault="00D2395D" w:rsidP="009E03FF">
      <w:pPr>
        <w:jc w:val="both"/>
        <w:rPr>
          <w:rFonts w:ascii="Arial" w:eastAsia="Arial" w:hAnsi="Arial" w:cs="Arial"/>
          <w:sz w:val="22"/>
          <w:szCs w:val="22"/>
        </w:rPr>
      </w:pPr>
    </w:p>
    <w:p w14:paraId="00000087" w14:textId="24759129" w:rsidR="00D2395D" w:rsidRPr="000C648C" w:rsidRDefault="00BC4492" w:rsidP="009E03FF">
      <w:pPr>
        <w:pStyle w:val="Heading4"/>
        <w:jc w:val="both"/>
        <w:rPr>
          <w:rFonts w:eastAsia="Arial"/>
        </w:rPr>
      </w:pPr>
      <w:r w:rsidRPr="000C648C">
        <w:rPr>
          <w:rFonts w:eastAsia="Arial"/>
        </w:rPr>
        <w:t xml:space="preserve">Sistema de </w:t>
      </w:r>
      <w:r w:rsidRPr="000C648C">
        <w:rPr>
          <w:rFonts w:eastAsia="Arial"/>
        </w:rPr>
        <w:t xml:space="preserve">monitoreo e </w:t>
      </w:r>
      <w:r w:rsidRPr="000C648C">
        <w:rPr>
          <w:rFonts w:eastAsia="Arial"/>
        </w:rPr>
        <w:t xml:space="preserve">información </w:t>
      </w:r>
      <w:r w:rsidRPr="000C648C">
        <w:rPr>
          <w:rFonts w:eastAsia="Arial"/>
        </w:rPr>
        <w:t xml:space="preserve">del Componente </w:t>
      </w:r>
      <w:r w:rsidR="009E03FF">
        <w:rPr>
          <w:rFonts w:eastAsia="Arial"/>
        </w:rPr>
        <w:t>I</w:t>
      </w:r>
      <w:r w:rsidRPr="000C648C">
        <w:rPr>
          <w:rFonts w:eastAsia="Arial"/>
        </w:rPr>
        <w:t xml:space="preserve"> </w:t>
      </w:r>
      <w:r w:rsidRPr="000C648C">
        <w:rPr>
          <w:rFonts w:eastAsia="Arial"/>
        </w:rPr>
        <w:t xml:space="preserve">del </w:t>
      </w:r>
      <w:r w:rsidRPr="000C648C">
        <w:rPr>
          <w:rFonts w:eastAsia="Arial"/>
        </w:rPr>
        <w:t xml:space="preserve">PIASI </w:t>
      </w:r>
    </w:p>
    <w:p w14:paraId="00000088" w14:textId="77777777" w:rsidR="00D2395D" w:rsidRPr="000C648C" w:rsidRDefault="00D2395D" w:rsidP="009E03FF">
      <w:pPr>
        <w:jc w:val="both"/>
        <w:rPr>
          <w:rFonts w:ascii="Arial" w:eastAsia="Arial" w:hAnsi="Arial" w:cs="Arial"/>
          <w:sz w:val="22"/>
          <w:szCs w:val="22"/>
        </w:rPr>
      </w:pPr>
    </w:p>
    <w:p w14:paraId="00000089" w14:textId="220412E7" w:rsidR="00D2395D" w:rsidRPr="009E03FF" w:rsidRDefault="00BC4492" w:rsidP="009E03FF">
      <w:pPr>
        <w:jc w:val="both"/>
        <w:rPr>
          <w:rFonts w:ascii="Arial" w:eastAsia="Arial" w:hAnsi="Arial" w:cs="Arial"/>
          <w:iCs/>
          <w:sz w:val="22"/>
          <w:szCs w:val="22"/>
        </w:rPr>
      </w:pPr>
      <w:r w:rsidRPr="000C648C">
        <w:rPr>
          <w:rFonts w:ascii="Arial" w:eastAsia="Arial" w:hAnsi="Arial" w:cs="Arial"/>
          <w:sz w:val="22"/>
          <w:szCs w:val="22"/>
        </w:rPr>
        <w:t>El</w:t>
      </w:r>
      <w:r w:rsidRPr="000C648C">
        <w:rPr>
          <w:rFonts w:ascii="Arial" w:eastAsia="Arial" w:hAnsi="Arial" w:cs="Arial"/>
          <w:sz w:val="22"/>
          <w:szCs w:val="22"/>
        </w:rPr>
        <w:t xml:space="preserve"> </w:t>
      </w:r>
      <w:r w:rsidR="009E03FF">
        <w:rPr>
          <w:rFonts w:ascii="Arial" w:eastAsia="Arial" w:hAnsi="Arial" w:cs="Arial"/>
          <w:sz w:val="22"/>
          <w:szCs w:val="22"/>
        </w:rPr>
        <w:t>C</w:t>
      </w:r>
      <w:r w:rsidRPr="000C648C">
        <w:rPr>
          <w:rFonts w:ascii="Arial" w:eastAsia="Arial" w:hAnsi="Arial" w:cs="Arial"/>
          <w:sz w:val="22"/>
          <w:szCs w:val="22"/>
        </w:rPr>
        <w:t xml:space="preserve">omponente </w:t>
      </w:r>
      <w:r w:rsidR="009E03FF">
        <w:rPr>
          <w:rFonts w:ascii="Arial" w:eastAsia="Arial" w:hAnsi="Arial" w:cs="Arial"/>
          <w:sz w:val="22"/>
          <w:szCs w:val="22"/>
        </w:rPr>
        <w:t>I</w:t>
      </w:r>
      <w:r w:rsidRPr="000C648C">
        <w:rPr>
          <w:rFonts w:ascii="Arial" w:eastAsia="Arial" w:hAnsi="Arial" w:cs="Arial"/>
          <w:sz w:val="22"/>
          <w:szCs w:val="22"/>
        </w:rPr>
        <w:t xml:space="preserve"> del PIASI tiene como </w:t>
      </w:r>
      <w:r w:rsidRPr="009E03FF">
        <w:rPr>
          <w:rFonts w:ascii="Arial" w:eastAsia="Arial" w:hAnsi="Arial" w:cs="Arial"/>
          <w:iCs/>
          <w:sz w:val="22"/>
          <w:szCs w:val="22"/>
        </w:rPr>
        <w:t xml:space="preserve">objetivo </w:t>
      </w:r>
      <w:r w:rsidRPr="009E03FF">
        <w:rPr>
          <w:rFonts w:ascii="Arial" w:eastAsia="Arial" w:hAnsi="Arial" w:cs="Arial"/>
          <w:iCs/>
          <w:sz w:val="22"/>
          <w:szCs w:val="22"/>
        </w:rPr>
        <w:t>promover la adopción de sistemas agropecuarios agroecológicos por medio del financiamiento de las siguientes actividades: (i</w:t>
      </w:r>
      <w:r w:rsidRPr="009E03FF">
        <w:rPr>
          <w:rFonts w:ascii="Arial" w:eastAsia="Arial" w:hAnsi="Arial" w:cs="Arial"/>
          <w:iCs/>
          <w:sz w:val="22"/>
          <w:szCs w:val="22"/>
        </w:rPr>
        <w:t xml:space="preserve">) </w:t>
      </w:r>
      <w:r w:rsidRPr="009E03FF">
        <w:rPr>
          <w:rFonts w:ascii="Arial" w:eastAsia="Arial" w:hAnsi="Arial" w:cs="Arial"/>
          <w:iCs/>
          <w:sz w:val="22"/>
          <w:szCs w:val="22"/>
        </w:rPr>
        <w:t>Planes de Fin</w:t>
      </w:r>
      <w:r w:rsidRPr="009E03FF">
        <w:rPr>
          <w:rFonts w:ascii="Arial" w:eastAsia="Arial" w:hAnsi="Arial" w:cs="Arial"/>
          <w:iCs/>
          <w:sz w:val="22"/>
          <w:szCs w:val="22"/>
        </w:rPr>
        <w:t>ca; (i) Bonos de innovación agroecológica; (</w:t>
      </w:r>
      <w:proofErr w:type="spellStart"/>
      <w:r w:rsidRPr="009E03FF">
        <w:rPr>
          <w:rFonts w:ascii="Arial" w:eastAsia="Arial" w:hAnsi="Arial" w:cs="Arial"/>
          <w:iCs/>
          <w:sz w:val="22"/>
          <w:szCs w:val="22"/>
        </w:rPr>
        <w:t>iii</w:t>
      </w:r>
      <w:proofErr w:type="spellEnd"/>
      <w:r w:rsidRPr="009E03FF">
        <w:rPr>
          <w:rFonts w:ascii="Arial" w:eastAsia="Arial" w:hAnsi="Arial" w:cs="Arial"/>
          <w:iCs/>
          <w:sz w:val="22"/>
          <w:szCs w:val="22"/>
        </w:rPr>
        <w:t>) Asistencia técnica para enfoque de género; (</w:t>
      </w:r>
      <w:proofErr w:type="spellStart"/>
      <w:r w:rsidRPr="009E03FF">
        <w:rPr>
          <w:rFonts w:ascii="Arial" w:eastAsia="Arial" w:hAnsi="Arial" w:cs="Arial"/>
          <w:iCs/>
          <w:sz w:val="22"/>
          <w:szCs w:val="22"/>
        </w:rPr>
        <w:t>iv</w:t>
      </w:r>
      <w:proofErr w:type="spellEnd"/>
      <w:r w:rsidRPr="009E03FF">
        <w:rPr>
          <w:rFonts w:ascii="Arial" w:eastAsia="Arial" w:hAnsi="Arial" w:cs="Arial"/>
          <w:iCs/>
          <w:sz w:val="22"/>
          <w:szCs w:val="22"/>
        </w:rPr>
        <w:t>) Fincas de Innovación Agroecológica Participativa</w:t>
      </w:r>
      <w:r w:rsidRPr="009E03FF">
        <w:rPr>
          <w:rFonts w:ascii="Arial" w:eastAsia="Arial" w:hAnsi="Arial" w:cs="Arial"/>
          <w:iCs/>
          <w:sz w:val="22"/>
          <w:szCs w:val="22"/>
        </w:rPr>
        <w:t xml:space="preserve"> </w:t>
      </w:r>
      <w:r w:rsidRPr="009E03FF">
        <w:rPr>
          <w:rFonts w:ascii="Arial" w:eastAsia="Arial" w:hAnsi="Arial" w:cs="Arial"/>
          <w:iCs/>
          <w:sz w:val="22"/>
          <w:szCs w:val="22"/>
        </w:rPr>
        <w:t>(FIAP)</w:t>
      </w:r>
      <w:r w:rsidRPr="009E03FF">
        <w:rPr>
          <w:rFonts w:ascii="Arial" w:eastAsia="Arial" w:hAnsi="Arial" w:cs="Arial"/>
          <w:iCs/>
          <w:sz w:val="22"/>
          <w:szCs w:val="22"/>
        </w:rPr>
        <w:t xml:space="preserve"> </w:t>
      </w:r>
      <w:r w:rsidRPr="009E03FF">
        <w:rPr>
          <w:rFonts w:ascii="Arial" w:eastAsia="Arial" w:hAnsi="Arial" w:cs="Arial"/>
          <w:iCs/>
          <w:sz w:val="22"/>
          <w:szCs w:val="22"/>
        </w:rPr>
        <w:t>y (v</w:t>
      </w:r>
      <w:r w:rsidRPr="009E03FF">
        <w:rPr>
          <w:rFonts w:ascii="Arial" w:eastAsia="Arial" w:hAnsi="Arial" w:cs="Arial"/>
          <w:iCs/>
          <w:sz w:val="22"/>
          <w:szCs w:val="22"/>
        </w:rPr>
        <w:t>) Proyectos de investigación e innovación participativa.</w:t>
      </w:r>
      <w:r w:rsidRPr="009E03FF">
        <w:rPr>
          <w:rFonts w:ascii="Arial" w:eastAsia="Arial" w:hAnsi="Arial" w:cs="Arial"/>
          <w:iCs/>
          <w:sz w:val="22"/>
          <w:szCs w:val="22"/>
        </w:rPr>
        <w:t xml:space="preserve"> </w:t>
      </w:r>
      <w:r w:rsidRPr="009E03FF">
        <w:rPr>
          <w:rFonts w:ascii="Arial" w:eastAsia="Arial" w:hAnsi="Arial" w:cs="Arial"/>
          <w:iCs/>
          <w:sz w:val="22"/>
          <w:szCs w:val="22"/>
        </w:rPr>
        <w:t xml:space="preserve"> </w:t>
      </w:r>
    </w:p>
    <w:p w14:paraId="0000008A" w14:textId="66894CE3" w:rsidR="00D2395D" w:rsidRPr="009E03FF" w:rsidRDefault="00D2395D" w:rsidP="009E03FF">
      <w:pPr>
        <w:jc w:val="both"/>
        <w:rPr>
          <w:rFonts w:ascii="Arial" w:eastAsia="Arial" w:hAnsi="Arial" w:cs="Arial"/>
          <w:iCs/>
          <w:sz w:val="22"/>
          <w:szCs w:val="22"/>
        </w:rPr>
      </w:pPr>
    </w:p>
    <w:p w14:paraId="0000008B" w14:textId="3B8675F7" w:rsidR="00D2395D" w:rsidRPr="000C648C" w:rsidRDefault="00BC4492" w:rsidP="009E03FF">
      <w:pPr>
        <w:jc w:val="both"/>
        <w:rPr>
          <w:rFonts w:ascii="Arial" w:eastAsia="Arial" w:hAnsi="Arial" w:cs="Arial"/>
          <w:sz w:val="22"/>
          <w:szCs w:val="22"/>
        </w:rPr>
      </w:pPr>
      <w:r w:rsidRPr="009E03FF">
        <w:rPr>
          <w:rFonts w:ascii="Arial" w:eastAsia="Arial" w:hAnsi="Arial" w:cs="Arial"/>
          <w:iCs/>
          <w:sz w:val="22"/>
          <w:szCs w:val="22"/>
        </w:rPr>
        <w:t xml:space="preserve">Para asegurar la ejecución eficiente y </w:t>
      </w:r>
      <w:r w:rsidRPr="009E03FF">
        <w:rPr>
          <w:rFonts w:ascii="Arial" w:eastAsia="Arial" w:hAnsi="Arial" w:cs="Arial"/>
          <w:iCs/>
          <w:sz w:val="22"/>
          <w:szCs w:val="22"/>
        </w:rPr>
        <w:t>transparente</w:t>
      </w:r>
      <w:r w:rsidRPr="009E03FF">
        <w:rPr>
          <w:rFonts w:ascii="Arial" w:eastAsia="Arial" w:hAnsi="Arial" w:cs="Arial"/>
          <w:iCs/>
          <w:sz w:val="22"/>
          <w:szCs w:val="22"/>
        </w:rPr>
        <w:t xml:space="preserve"> del componente, se </w:t>
      </w:r>
      <w:r w:rsidRPr="000C648C">
        <w:rPr>
          <w:rFonts w:ascii="Arial" w:eastAsia="Arial" w:hAnsi="Arial" w:cs="Arial"/>
          <w:sz w:val="22"/>
          <w:szCs w:val="22"/>
        </w:rPr>
        <w:t>requiere de un</w:t>
      </w:r>
      <w:r w:rsidRPr="000C648C">
        <w:rPr>
          <w:rFonts w:ascii="Arial" w:eastAsia="Arial" w:hAnsi="Arial" w:cs="Arial"/>
          <w:sz w:val="22"/>
          <w:szCs w:val="22"/>
        </w:rPr>
        <w:t xml:space="preserve"> sistem</w:t>
      </w:r>
      <w:r w:rsidRPr="000C648C">
        <w:rPr>
          <w:rFonts w:ascii="Arial" w:eastAsia="Arial" w:hAnsi="Arial" w:cs="Arial"/>
          <w:sz w:val="22"/>
          <w:szCs w:val="22"/>
        </w:rPr>
        <w:t>a de información y monitoreo que le permita gestionar</w:t>
      </w:r>
      <w:r w:rsidRPr="000C648C">
        <w:rPr>
          <w:rFonts w:ascii="Arial" w:eastAsia="Arial" w:hAnsi="Arial" w:cs="Arial"/>
          <w:sz w:val="22"/>
          <w:szCs w:val="22"/>
        </w:rPr>
        <w:t xml:space="preserve"> de forma eficiente </w:t>
      </w:r>
      <w:r w:rsidRPr="000C648C">
        <w:rPr>
          <w:rFonts w:ascii="Arial" w:eastAsia="Arial" w:hAnsi="Arial" w:cs="Arial"/>
          <w:sz w:val="22"/>
          <w:szCs w:val="22"/>
        </w:rPr>
        <w:t>las actividades (i) y (</w:t>
      </w:r>
      <w:proofErr w:type="spellStart"/>
      <w:r w:rsidRPr="000C648C">
        <w:rPr>
          <w:rFonts w:ascii="Arial" w:eastAsia="Arial" w:hAnsi="Arial" w:cs="Arial"/>
          <w:sz w:val="22"/>
          <w:szCs w:val="22"/>
        </w:rPr>
        <w:t>ii</w:t>
      </w:r>
      <w:proofErr w:type="spellEnd"/>
      <w:r w:rsidRPr="000C648C">
        <w:rPr>
          <w:rFonts w:ascii="Arial" w:eastAsia="Arial" w:hAnsi="Arial" w:cs="Arial"/>
          <w:sz w:val="22"/>
          <w:szCs w:val="22"/>
        </w:rPr>
        <w:t>). Así, p</w:t>
      </w:r>
      <w:r w:rsidRPr="000C648C">
        <w:rPr>
          <w:rFonts w:ascii="Arial" w:eastAsia="Arial" w:hAnsi="Arial" w:cs="Arial"/>
          <w:sz w:val="22"/>
          <w:szCs w:val="22"/>
        </w:rPr>
        <w:t xml:space="preserve">or medio </w:t>
      </w:r>
      <w:r w:rsidRPr="000C648C">
        <w:rPr>
          <w:rFonts w:ascii="Arial" w:eastAsia="Arial" w:hAnsi="Arial" w:cs="Arial"/>
          <w:sz w:val="22"/>
          <w:szCs w:val="22"/>
        </w:rPr>
        <w:t xml:space="preserve">del sistema se podrá monitorear </w:t>
      </w:r>
      <w:r w:rsidRPr="000C648C">
        <w:rPr>
          <w:rFonts w:ascii="Arial" w:eastAsia="Arial" w:hAnsi="Arial" w:cs="Arial"/>
          <w:sz w:val="22"/>
          <w:szCs w:val="22"/>
        </w:rPr>
        <w:t xml:space="preserve">el progreso </w:t>
      </w:r>
      <w:r w:rsidRPr="000C648C">
        <w:rPr>
          <w:rFonts w:ascii="Arial" w:eastAsia="Arial" w:hAnsi="Arial" w:cs="Arial"/>
          <w:sz w:val="22"/>
          <w:szCs w:val="22"/>
        </w:rPr>
        <w:t>en la implementación de los planes de finca y en</w:t>
      </w:r>
      <w:r w:rsidRPr="000C648C">
        <w:rPr>
          <w:rFonts w:ascii="Arial" w:eastAsia="Arial" w:hAnsi="Arial" w:cs="Arial"/>
          <w:sz w:val="22"/>
          <w:szCs w:val="22"/>
        </w:rPr>
        <w:t xml:space="preserve"> la </w:t>
      </w:r>
      <w:r w:rsidRPr="000C648C">
        <w:rPr>
          <w:rFonts w:ascii="Arial" w:eastAsia="Arial" w:hAnsi="Arial" w:cs="Arial"/>
          <w:sz w:val="22"/>
          <w:szCs w:val="22"/>
        </w:rPr>
        <w:t>entrega</w:t>
      </w:r>
      <w:r w:rsidRPr="000C648C">
        <w:rPr>
          <w:rFonts w:ascii="Arial" w:eastAsia="Arial" w:hAnsi="Arial" w:cs="Arial"/>
          <w:sz w:val="22"/>
          <w:szCs w:val="22"/>
        </w:rPr>
        <w:t xml:space="preserve"> y uso de los bonos de innovación agroecológica a</w:t>
      </w:r>
      <w:r w:rsidRPr="000C648C">
        <w:rPr>
          <w:rFonts w:ascii="Arial" w:eastAsia="Arial" w:hAnsi="Arial" w:cs="Arial"/>
          <w:sz w:val="22"/>
          <w:szCs w:val="22"/>
        </w:rPr>
        <w:t xml:space="preserve"> los productores</w:t>
      </w:r>
      <w:r w:rsidRPr="000C648C">
        <w:rPr>
          <w:rFonts w:ascii="Arial" w:eastAsia="Arial" w:hAnsi="Arial" w:cs="Arial"/>
          <w:sz w:val="22"/>
          <w:szCs w:val="22"/>
        </w:rPr>
        <w:t>, haciendo uso de la información que será incorporada por los promotores directamente en el territorio.</w:t>
      </w:r>
    </w:p>
    <w:p w14:paraId="0000008C" w14:textId="77777777" w:rsidR="00D2395D" w:rsidRPr="000C648C" w:rsidRDefault="00D2395D" w:rsidP="009E03FF">
      <w:pPr>
        <w:jc w:val="both"/>
        <w:rPr>
          <w:rFonts w:ascii="Arial" w:eastAsia="Arial" w:hAnsi="Arial" w:cs="Arial"/>
          <w:sz w:val="22"/>
          <w:szCs w:val="22"/>
        </w:rPr>
      </w:pPr>
    </w:p>
    <w:p w14:paraId="0000008F" w14:textId="3CB42F0A" w:rsidR="00D2395D" w:rsidRPr="000C648C" w:rsidRDefault="00BC4492" w:rsidP="009E03FF">
      <w:pPr>
        <w:jc w:val="both"/>
        <w:rPr>
          <w:rFonts w:ascii="Arial" w:eastAsia="Arial" w:hAnsi="Arial" w:cs="Arial"/>
          <w:sz w:val="22"/>
          <w:szCs w:val="22"/>
        </w:rPr>
      </w:pPr>
      <w:commentRangeStart w:id="24"/>
      <w:r w:rsidRPr="000C648C">
        <w:rPr>
          <w:rFonts w:ascii="Arial" w:eastAsia="Arial" w:hAnsi="Arial" w:cs="Arial"/>
          <w:sz w:val="22"/>
          <w:szCs w:val="22"/>
        </w:rPr>
        <w:t xml:space="preserve">Para ello </w:t>
      </w:r>
      <w:r w:rsidRPr="000C648C">
        <w:rPr>
          <w:rFonts w:ascii="Arial" w:eastAsia="Arial" w:hAnsi="Arial" w:cs="Arial"/>
          <w:sz w:val="22"/>
          <w:szCs w:val="22"/>
        </w:rPr>
        <w:t xml:space="preserve">el sistema prevé el desarrollo de una aplicación móvil </w:t>
      </w:r>
      <w:r w:rsidRPr="000C648C">
        <w:rPr>
          <w:rFonts w:ascii="Arial" w:eastAsia="Arial" w:hAnsi="Arial" w:cs="Arial"/>
          <w:sz w:val="22"/>
          <w:szCs w:val="22"/>
        </w:rPr>
        <w:t xml:space="preserve">que, </w:t>
      </w:r>
      <w:r w:rsidRPr="000C648C">
        <w:rPr>
          <w:rFonts w:ascii="Arial" w:eastAsia="Arial" w:hAnsi="Arial" w:cs="Arial"/>
          <w:sz w:val="22"/>
          <w:szCs w:val="22"/>
        </w:rPr>
        <w:t>por medio</w:t>
      </w:r>
      <w:r w:rsidRPr="000C648C">
        <w:rPr>
          <w:rFonts w:ascii="Arial" w:eastAsia="Arial" w:hAnsi="Arial" w:cs="Arial"/>
          <w:sz w:val="22"/>
          <w:szCs w:val="22"/>
        </w:rPr>
        <w:t xml:space="preserve"> de tabletas que le serán </w:t>
      </w:r>
      <w:r w:rsidRPr="000C648C">
        <w:rPr>
          <w:rFonts w:ascii="Arial" w:eastAsia="Arial" w:hAnsi="Arial" w:cs="Arial"/>
          <w:sz w:val="22"/>
          <w:szCs w:val="22"/>
        </w:rPr>
        <w:t>entregadas</w:t>
      </w:r>
      <w:r w:rsidRPr="000C648C">
        <w:rPr>
          <w:rFonts w:ascii="Arial" w:eastAsia="Arial" w:hAnsi="Arial" w:cs="Arial"/>
          <w:sz w:val="22"/>
          <w:szCs w:val="22"/>
        </w:rPr>
        <w:t xml:space="preserve"> a los promotores, permitirá registrar la información sobre los productores, el plan de trabajo, y el reporte de la</w:t>
      </w:r>
      <w:r w:rsidR="009E03FF">
        <w:rPr>
          <w:rFonts w:ascii="Arial" w:eastAsia="Arial" w:hAnsi="Arial" w:cs="Arial"/>
          <w:sz w:val="22"/>
          <w:szCs w:val="22"/>
        </w:rPr>
        <w:t>s</w:t>
      </w:r>
      <w:r w:rsidRPr="000C648C">
        <w:rPr>
          <w:rFonts w:ascii="Arial" w:eastAsia="Arial" w:hAnsi="Arial" w:cs="Arial"/>
          <w:sz w:val="22"/>
          <w:szCs w:val="22"/>
        </w:rPr>
        <w:t xml:space="preserve"> visitas</w:t>
      </w:r>
      <w:r w:rsidRPr="000C648C">
        <w:rPr>
          <w:rFonts w:ascii="Arial" w:eastAsia="Arial" w:hAnsi="Arial" w:cs="Arial"/>
          <w:sz w:val="22"/>
          <w:szCs w:val="22"/>
        </w:rPr>
        <w:t xml:space="preserve"> previstas, entre otros datos que le sean requeridos.</w:t>
      </w:r>
      <w:commentRangeEnd w:id="24"/>
      <w:r w:rsidRPr="000C648C">
        <w:rPr>
          <w:rFonts w:ascii="Arial" w:hAnsi="Arial" w:cs="Arial"/>
          <w:sz w:val="22"/>
          <w:szCs w:val="22"/>
        </w:rPr>
        <w:commentReference w:id="24"/>
      </w:r>
      <w:r w:rsidR="009E03FF">
        <w:rPr>
          <w:rFonts w:ascii="Arial" w:eastAsia="Arial" w:hAnsi="Arial" w:cs="Arial"/>
          <w:sz w:val="22"/>
          <w:szCs w:val="22"/>
        </w:rPr>
        <w:t xml:space="preserve"> </w:t>
      </w:r>
      <w:r w:rsidRPr="000C648C">
        <w:rPr>
          <w:rFonts w:ascii="Arial" w:eastAsia="Arial" w:hAnsi="Arial" w:cs="Arial"/>
          <w:sz w:val="22"/>
          <w:szCs w:val="22"/>
        </w:rPr>
        <w:t>Por otra parte, el sistema permitirá publicar y gestionar la</w:t>
      </w:r>
      <w:r w:rsidRPr="000C648C">
        <w:rPr>
          <w:rFonts w:ascii="Arial" w:eastAsia="Arial" w:hAnsi="Arial" w:cs="Arial"/>
          <w:sz w:val="22"/>
          <w:szCs w:val="22"/>
        </w:rPr>
        <w:t xml:space="preserve"> selección de los productores y fincas, así como también para la </w:t>
      </w:r>
      <w:r w:rsidRPr="000C648C">
        <w:rPr>
          <w:rFonts w:ascii="Arial" w:eastAsia="Arial" w:hAnsi="Arial" w:cs="Arial"/>
          <w:sz w:val="22"/>
          <w:szCs w:val="22"/>
        </w:rPr>
        <w:t>contratación de promotores, proveedores, y otros que sean requeridos, agregando transparencia y auditabilidad al proceso.</w:t>
      </w:r>
    </w:p>
    <w:p w14:paraId="00000090" w14:textId="77777777" w:rsidR="00D2395D" w:rsidRPr="000C648C" w:rsidRDefault="00D2395D" w:rsidP="009E03FF">
      <w:pPr>
        <w:jc w:val="both"/>
        <w:rPr>
          <w:rFonts w:ascii="Arial" w:eastAsia="Arial" w:hAnsi="Arial" w:cs="Arial"/>
          <w:sz w:val="22"/>
          <w:szCs w:val="22"/>
        </w:rPr>
      </w:pPr>
    </w:p>
    <w:p w14:paraId="00000091" w14:textId="1D321E40" w:rsidR="00D2395D" w:rsidRPr="000C648C" w:rsidRDefault="009E03FF" w:rsidP="009E03FF">
      <w:pPr>
        <w:jc w:val="both"/>
        <w:rPr>
          <w:rFonts w:ascii="Arial" w:eastAsia="Arial" w:hAnsi="Arial" w:cs="Arial"/>
          <w:sz w:val="22"/>
          <w:szCs w:val="22"/>
        </w:rPr>
      </w:pPr>
      <w:r>
        <w:rPr>
          <w:rFonts w:ascii="Arial" w:eastAsia="Arial" w:hAnsi="Arial" w:cs="Arial"/>
          <w:sz w:val="22"/>
          <w:szCs w:val="22"/>
        </w:rPr>
        <w:t xml:space="preserve">La implementación del sistema </w:t>
      </w:r>
      <w:r w:rsidR="00BC4492" w:rsidRPr="000C648C">
        <w:rPr>
          <w:rFonts w:ascii="Arial" w:eastAsia="Arial" w:hAnsi="Arial" w:cs="Arial"/>
          <w:sz w:val="22"/>
          <w:szCs w:val="22"/>
        </w:rPr>
        <w:t>incluye la adquisición de un servici</w:t>
      </w:r>
      <w:r w:rsidR="00BC4492" w:rsidRPr="000C648C">
        <w:rPr>
          <w:rFonts w:ascii="Arial" w:eastAsia="Arial" w:hAnsi="Arial" w:cs="Arial"/>
          <w:sz w:val="22"/>
          <w:szCs w:val="22"/>
        </w:rPr>
        <w:t xml:space="preserve">o de desarrollo de software, el </w:t>
      </w:r>
      <w:del w:id="25" w:author="Maria Inés Vasquez" w:date="2021-05-12T21:53:00Z">
        <w:r w:rsidR="00BC4492" w:rsidRPr="000C648C">
          <w:rPr>
            <w:rFonts w:ascii="Arial" w:eastAsia="Arial" w:hAnsi="Arial" w:cs="Arial"/>
            <w:sz w:val="22"/>
            <w:szCs w:val="22"/>
          </w:rPr>
          <w:delText xml:space="preserve"> </w:delText>
        </w:r>
      </w:del>
      <w:r w:rsidR="00BC4492" w:rsidRPr="000C648C">
        <w:rPr>
          <w:rFonts w:ascii="Arial" w:eastAsia="Arial" w:hAnsi="Arial" w:cs="Arial"/>
          <w:sz w:val="22"/>
          <w:szCs w:val="22"/>
        </w:rPr>
        <w:t xml:space="preserve">hosting </w:t>
      </w:r>
      <w:r w:rsidR="00BC4492" w:rsidRPr="000C648C">
        <w:rPr>
          <w:rFonts w:ascii="Arial" w:eastAsia="Arial" w:hAnsi="Arial" w:cs="Arial"/>
          <w:sz w:val="22"/>
          <w:szCs w:val="22"/>
        </w:rPr>
        <w:t>necesario</w:t>
      </w:r>
      <w:r w:rsidR="00BC4492" w:rsidRPr="000C648C">
        <w:rPr>
          <w:rFonts w:ascii="Arial" w:eastAsia="Arial" w:hAnsi="Arial" w:cs="Arial"/>
          <w:sz w:val="22"/>
          <w:szCs w:val="22"/>
        </w:rPr>
        <w:t>, la capacitación, el mantenimiento y soporte durante la duración del proyecto</w:t>
      </w:r>
      <w:r w:rsidR="00BC4492" w:rsidRPr="000C648C">
        <w:rPr>
          <w:rFonts w:ascii="Arial" w:eastAsia="Arial" w:hAnsi="Arial" w:cs="Arial"/>
          <w:sz w:val="22"/>
          <w:szCs w:val="22"/>
        </w:rPr>
        <w:t xml:space="preserve"> PIASI</w:t>
      </w:r>
      <w:r w:rsidR="00BC4492" w:rsidRPr="000C648C">
        <w:rPr>
          <w:rFonts w:ascii="Arial" w:eastAsia="Arial" w:hAnsi="Arial" w:cs="Arial"/>
          <w:sz w:val="22"/>
          <w:szCs w:val="22"/>
        </w:rPr>
        <w:t>.</w:t>
      </w:r>
    </w:p>
    <w:p w14:paraId="00000092" w14:textId="77777777" w:rsidR="00D2395D" w:rsidRPr="000C648C" w:rsidRDefault="00D2395D" w:rsidP="009E03FF">
      <w:pPr>
        <w:jc w:val="both"/>
        <w:rPr>
          <w:rFonts w:ascii="Arial" w:eastAsia="Arial" w:hAnsi="Arial" w:cs="Arial"/>
          <w:sz w:val="22"/>
          <w:szCs w:val="22"/>
        </w:rPr>
      </w:pPr>
    </w:p>
    <w:p w14:paraId="00000093" w14:textId="77777777" w:rsidR="00D2395D" w:rsidRPr="000C648C" w:rsidRDefault="00BC4492" w:rsidP="009E03FF">
      <w:pPr>
        <w:jc w:val="both"/>
        <w:rPr>
          <w:rFonts w:ascii="Arial" w:hAnsi="Arial" w:cs="Arial"/>
          <w:sz w:val="22"/>
          <w:szCs w:val="22"/>
        </w:rPr>
      </w:pPr>
      <w:r w:rsidRPr="000C648C">
        <w:rPr>
          <w:rFonts w:ascii="Arial" w:eastAsia="Arial" w:hAnsi="Arial" w:cs="Arial"/>
          <w:noProof/>
          <w:sz w:val="22"/>
          <w:szCs w:val="22"/>
        </w:rPr>
        <w:drawing>
          <wp:inline distT="0" distB="0" distL="0" distR="0" wp14:anchorId="4B13348A" wp14:editId="3AD367C7">
            <wp:extent cx="5396230" cy="293624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396230" cy="2936240"/>
                    </a:xfrm>
                    <a:prstGeom prst="rect">
                      <a:avLst/>
                    </a:prstGeom>
                    <a:ln/>
                  </pic:spPr>
                </pic:pic>
              </a:graphicData>
            </a:graphic>
          </wp:inline>
        </w:drawing>
      </w:r>
    </w:p>
    <w:p w14:paraId="00000094" w14:textId="0B048207" w:rsidR="00D2395D" w:rsidRPr="00553AC7" w:rsidRDefault="00BC4492" w:rsidP="009E03FF">
      <w:pPr>
        <w:jc w:val="both"/>
        <w:rPr>
          <w:rFonts w:ascii="Arial" w:eastAsia="Arial" w:hAnsi="Arial" w:cs="Arial"/>
          <w:i/>
          <w:color w:val="44546A"/>
          <w:sz w:val="18"/>
          <w:szCs w:val="18"/>
        </w:rPr>
      </w:pPr>
      <w:r w:rsidRPr="00553AC7">
        <w:rPr>
          <w:rFonts w:ascii="Arial" w:hAnsi="Arial" w:cs="Arial"/>
          <w:i/>
          <w:color w:val="44546A"/>
          <w:sz w:val="18"/>
          <w:szCs w:val="18"/>
        </w:rPr>
        <w:t>Esquema 1- Descripción sistema de información y monitoreo</w:t>
      </w:r>
      <w:r w:rsidR="00553AC7">
        <w:rPr>
          <w:rFonts w:ascii="Arial" w:hAnsi="Arial" w:cs="Arial"/>
          <w:i/>
          <w:color w:val="44546A"/>
          <w:sz w:val="18"/>
          <w:szCs w:val="18"/>
        </w:rPr>
        <w:t xml:space="preserve"> para </w:t>
      </w:r>
      <w:r w:rsidRPr="00553AC7">
        <w:rPr>
          <w:rFonts w:ascii="Arial" w:hAnsi="Arial" w:cs="Arial"/>
          <w:i/>
          <w:color w:val="44546A"/>
          <w:sz w:val="18"/>
          <w:szCs w:val="18"/>
        </w:rPr>
        <w:t>C</w:t>
      </w:r>
      <w:r w:rsidR="00553AC7">
        <w:rPr>
          <w:rFonts w:ascii="Arial" w:hAnsi="Arial" w:cs="Arial"/>
          <w:i/>
          <w:color w:val="44546A"/>
          <w:sz w:val="18"/>
          <w:szCs w:val="18"/>
        </w:rPr>
        <w:t>omponente I</w:t>
      </w:r>
    </w:p>
    <w:p w14:paraId="00000095" w14:textId="4505E139" w:rsidR="00D2395D" w:rsidRDefault="00D2395D" w:rsidP="009E03FF">
      <w:pPr>
        <w:jc w:val="both"/>
        <w:rPr>
          <w:rFonts w:ascii="Arial" w:eastAsia="Arial" w:hAnsi="Arial" w:cs="Arial"/>
          <w:sz w:val="22"/>
          <w:szCs w:val="22"/>
        </w:rPr>
      </w:pPr>
    </w:p>
    <w:p w14:paraId="0D9E16FC" w14:textId="77777777" w:rsidR="00553AC7" w:rsidRPr="000C648C" w:rsidRDefault="00553AC7" w:rsidP="009E03FF">
      <w:pPr>
        <w:jc w:val="both"/>
        <w:rPr>
          <w:rFonts w:ascii="Arial" w:eastAsia="Arial" w:hAnsi="Arial" w:cs="Arial"/>
          <w:sz w:val="22"/>
          <w:szCs w:val="22"/>
        </w:rPr>
      </w:pPr>
    </w:p>
    <w:p w14:paraId="00000096" w14:textId="0D0D5607" w:rsidR="00D2395D" w:rsidRPr="000C648C" w:rsidRDefault="00BC4492" w:rsidP="009E03FF">
      <w:pPr>
        <w:pStyle w:val="Heading4"/>
        <w:rPr>
          <w:rFonts w:eastAsia="Arial"/>
        </w:rPr>
      </w:pPr>
      <w:r w:rsidRPr="000C648C">
        <w:rPr>
          <w:rFonts w:eastAsia="Arial"/>
        </w:rPr>
        <w:t xml:space="preserve">Aplicativo móvil para gestión de </w:t>
      </w:r>
      <w:r w:rsidRPr="000C648C">
        <w:rPr>
          <w:rFonts w:eastAsia="Arial"/>
        </w:rPr>
        <w:t xml:space="preserve">los </w:t>
      </w:r>
      <w:r w:rsidRPr="000C648C">
        <w:rPr>
          <w:rFonts w:eastAsia="Arial"/>
        </w:rPr>
        <w:t>bonos</w:t>
      </w:r>
      <w:r w:rsidR="009E03FF">
        <w:rPr>
          <w:rFonts w:eastAsia="Arial"/>
        </w:rPr>
        <w:t xml:space="preserve"> de innovación agroecológica</w:t>
      </w:r>
      <w:r w:rsidRPr="000C648C">
        <w:rPr>
          <w:rFonts w:eastAsia="Arial"/>
        </w:rPr>
        <w:t>.</w:t>
      </w:r>
    </w:p>
    <w:p w14:paraId="00000097" w14:textId="77777777" w:rsidR="00D2395D" w:rsidRPr="000C648C" w:rsidRDefault="00D2395D" w:rsidP="009E03FF">
      <w:pPr>
        <w:jc w:val="both"/>
        <w:rPr>
          <w:rFonts w:ascii="Arial" w:eastAsia="Arial" w:hAnsi="Arial" w:cs="Arial"/>
          <w:sz w:val="22"/>
          <w:szCs w:val="22"/>
        </w:rPr>
      </w:pPr>
    </w:p>
    <w:p w14:paraId="00000098" w14:textId="317F2834"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Como un módulo anexo al sistema de información y monitoreo</w:t>
      </w:r>
      <w:r w:rsidRPr="000C648C">
        <w:rPr>
          <w:rFonts w:ascii="Arial" w:eastAsia="Arial" w:hAnsi="Arial" w:cs="Arial"/>
          <w:sz w:val="22"/>
          <w:szCs w:val="22"/>
        </w:rPr>
        <w:t xml:space="preserve">, se propone desarrollar una aplicación móvil que permita gestionar el proceso de adquisición de insumos </w:t>
      </w:r>
      <w:r w:rsidR="00553AC7" w:rsidRPr="000C648C">
        <w:rPr>
          <w:rFonts w:ascii="Arial" w:eastAsia="Arial" w:hAnsi="Arial" w:cs="Arial"/>
          <w:sz w:val="22"/>
          <w:szCs w:val="22"/>
        </w:rPr>
        <w:t>de acuerdo con</w:t>
      </w:r>
      <w:r w:rsidRPr="000C648C">
        <w:rPr>
          <w:rFonts w:ascii="Arial" w:eastAsia="Arial" w:hAnsi="Arial" w:cs="Arial"/>
          <w:sz w:val="22"/>
          <w:szCs w:val="22"/>
        </w:rPr>
        <w:t xml:space="preserve"> las propuestas de flujo</w:t>
      </w:r>
      <w:r w:rsidRPr="000C648C">
        <w:rPr>
          <w:rFonts w:ascii="Arial" w:eastAsia="Arial" w:hAnsi="Arial" w:cs="Arial"/>
          <w:sz w:val="22"/>
          <w:szCs w:val="22"/>
        </w:rPr>
        <w:t>s del proceso para la entrega y canje de</w:t>
      </w:r>
      <w:r w:rsidR="00553AC7">
        <w:rPr>
          <w:rFonts w:ascii="Arial" w:eastAsia="Arial" w:hAnsi="Arial" w:cs="Arial"/>
          <w:sz w:val="22"/>
          <w:szCs w:val="22"/>
        </w:rPr>
        <w:t xml:space="preserve"> </w:t>
      </w:r>
      <w:r w:rsidRPr="000C648C">
        <w:rPr>
          <w:rFonts w:ascii="Arial" w:eastAsia="Arial" w:hAnsi="Arial" w:cs="Arial"/>
          <w:sz w:val="22"/>
          <w:szCs w:val="22"/>
        </w:rPr>
        <w:t>l</w:t>
      </w:r>
      <w:r w:rsidRPr="000C648C">
        <w:rPr>
          <w:rFonts w:ascii="Arial" w:eastAsia="Arial" w:hAnsi="Arial" w:cs="Arial"/>
          <w:sz w:val="22"/>
          <w:szCs w:val="22"/>
        </w:rPr>
        <w:t xml:space="preserve">os bonos de innovación agroecológica del </w:t>
      </w:r>
      <w:r w:rsidR="00553AC7">
        <w:rPr>
          <w:rFonts w:ascii="Arial" w:eastAsia="Arial" w:hAnsi="Arial" w:cs="Arial"/>
          <w:sz w:val="22"/>
          <w:szCs w:val="22"/>
        </w:rPr>
        <w:t>C</w:t>
      </w:r>
      <w:r w:rsidRPr="000C648C">
        <w:rPr>
          <w:rFonts w:ascii="Arial" w:eastAsia="Arial" w:hAnsi="Arial" w:cs="Arial"/>
          <w:sz w:val="22"/>
          <w:szCs w:val="22"/>
        </w:rPr>
        <w:t xml:space="preserve">omponente </w:t>
      </w:r>
      <w:r w:rsidR="00553AC7">
        <w:rPr>
          <w:rFonts w:ascii="Arial" w:eastAsia="Arial" w:hAnsi="Arial" w:cs="Arial"/>
          <w:sz w:val="22"/>
          <w:szCs w:val="22"/>
        </w:rPr>
        <w:t>I</w:t>
      </w:r>
      <w:r w:rsidRPr="000C648C">
        <w:rPr>
          <w:rFonts w:ascii="Arial" w:eastAsia="Arial" w:hAnsi="Arial" w:cs="Arial"/>
          <w:sz w:val="22"/>
          <w:szCs w:val="22"/>
        </w:rPr>
        <w:t>.</w:t>
      </w:r>
    </w:p>
    <w:p w14:paraId="00000099" w14:textId="77777777" w:rsidR="00D2395D" w:rsidRPr="000C648C" w:rsidRDefault="00D2395D" w:rsidP="009E03FF">
      <w:pPr>
        <w:jc w:val="both"/>
        <w:rPr>
          <w:rFonts w:ascii="Arial" w:eastAsia="Arial" w:hAnsi="Arial" w:cs="Arial"/>
          <w:sz w:val="22"/>
          <w:szCs w:val="22"/>
        </w:rPr>
      </w:pPr>
    </w:p>
    <w:p w14:paraId="0000009A" w14:textId="68DB176A"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El objetivo principal de la aplicación es permitir que los proveedores registrados y autorizados, soliciten autorización para la entrega de insumos, de</w:t>
      </w:r>
      <w:r w:rsidRPr="000C648C">
        <w:rPr>
          <w:rFonts w:ascii="Arial" w:eastAsia="Arial" w:hAnsi="Arial" w:cs="Arial"/>
          <w:sz w:val="22"/>
          <w:szCs w:val="22"/>
        </w:rPr>
        <w:t xml:space="preserve"> acuerdo al proceso propuesto en el Esquema </w:t>
      </w:r>
      <w:r w:rsidR="00553AC7">
        <w:rPr>
          <w:rFonts w:ascii="Arial" w:eastAsia="Arial" w:hAnsi="Arial" w:cs="Arial"/>
          <w:sz w:val="22"/>
          <w:szCs w:val="22"/>
        </w:rPr>
        <w:t>2</w:t>
      </w:r>
      <w:r w:rsidRPr="000C648C">
        <w:rPr>
          <w:rFonts w:ascii="Arial" w:eastAsia="Arial" w:hAnsi="Arial" w:cs="Arial"/>
          <w:sz w:val="22"/>
          <w:szCs w:val="22"/>
        </w:rPr>
        <w:t xml:space="preserve">, y reciban electrónicamente una autorización </w:t>
      </w:r>
      <w:r w:rsidRPr="000C648C">
        <w:rPr>
          <w:rFonts w:ascii="Arial" w:eastAsia="Arial" w:hAnsi="Arial" w:cs="Arial"/>
          <w:sz w:val="22"/>
          <w:szCs w:val="22"/>
        </w:rPr>
        <w:t>para</w:t>
      </w:r>
      <w:r w:rsidRPr="000C648C">
        <w:rPr>
          <w:rFonts w:ascii="Arial" w:eastAsia="Arial" w:hAnsi="Arial" w:cs="Arial"/>
          <w:sz w:val="22"/>
          <w:szCs w:val="22"/>
        </w:rPr>
        <w:t xml:space="preserve"> la entrega por parte del PIASI en cuanto a la elegibilidad del gasto, tanto respecto de su correspondencia con el plan de trabajo, como en cuanto a la di</w:t>
      </w:r>
      <w:r w:rsidRPr="000C648C">
        <w:rPr>
          <w:rFonts w:ascii="Arial" w:eastAsia="Arial" w:hAnsi="Arial" w:cs="Arial"/>
          <w:sz w:val="22"/>
          <w:szCs w:val="22"/>
        </w:rPr>
        <w:t>sponibilidad de crédito por parte del productor, garantizando así el posterior cobro de esa transacción.</w:t>
      </w:r>
    </w:p>
    <w:p w14:paraId="0000009B" w14:textId="77777777" w:rsidR="00D2395D" w:rsidRPr="000C648C" w:rsidRDefault="00D2395D" w:rsidP="009E03FF">
      <w:pPr>
        <w:jc w:val="both"/>
        <w:rPr>
          <w:rFonts w:ascii="Arial" w:eastAsia="Arial" w:hAnsi="Arial" w:cs="Arial"/>
          <w:sz w:val="22"/>
          <w:szCs w:val="22"/>
        </w:rPr>
      </w:pPr>
    </w:p>
    <w:p w14:paraId="0000009C" w14:textId="78F8B3EB" w:rsidR="00D2395D" w:rsidRDefault="00BC4492" w:rsidP="009E03FF">
      <w:pPr>
        <w:jc w:val="both"/>
        <w:rPr>
          <w:rFonts w:ascii="Arial" w:eastAsia="Arial" w:hAnsi="Arial" w:cs="Arial"/>
          <w:sz w:val="22"/>
          <w:szCs w:val="22"/>
        </w:rPr>
      </w:pPr>
      <w:r w:rsidRPr="000C648C">
        <w:rPr>
          <w:rFonts w:ascii="Arial" w:eastAsia="Arial" w:hAnsi="Arial" w:cs="Arial"/>
          <w:sz w:val="22"/>
          <w:szCs w:val="22"/>
        </w:rPr>
        <w:t>Adicionalmente la aplicación permitirá a los productores directamente, o a los promotores en su representación, solicitar una cotización a uno o vario</w:t>
      </w:r>
      <w:r w:rsidRPr="000C648C">
        <w:rPr>
          <w:rFonts w:ascii="Arial" w:eastAsia="Arial" w:hAnsi="Arial" w:cs="Arial"/>
          <w:sz w:val="22"/>
          <w:szCs w:val="22"/>
        </w:rPr>
        <w:t>s productores, y recibirla digitalmente por esa misma vía, y también ingresar directamente una solicitud de compra tipo carrito cuando el proveedor tuviera cargados su lista de productos y precios en la plataforma.</w:t>
      </w:r>
    </w:p>
    <w:p w14:paraId="781B40D1" w14:textId="77777777" w:rsidR="00553AC7" w:rsidRPr="000C648C" w:rsidRDefault="00553AC7" w:rsidP="009E03FF">
      <w:pPr>
        <w:jc w:val="both"/>
        <w:rPr>
          <w:rFonts w:ascii="Arial" w:eastAsia="Arial" w:hAnsi="Arial" w:cs="Arial"/>
          <w:sz w:val="22"/>
          <w:szCs w:val="22"/>
        </w:rPr>
      </w:pPr>
    </w:p>
    <w:p w14:paraId="0000009E" w14:textId="004CF34C" w:rsidR="00D2395D" w:rsidRPr="000C648C" w:rsidRDefault="00553AC7" w:rsidP="009E03FF">
      <w:pPr>
        <w:jc w:val="both"/>
        <w:rPr>
          <w:rFonts w:ascii="Arial" w:eastAsia="Arial" w:hAnsi="Arial" w:cs="Arial"/>
          <w:sz w:val="22"/>
          <w:szCs w:val="22"/>
        </w:rPr>
      </w:pPr>
      <w:r>
        <w:rPr>
          <w:rFonts w:ascii="Arial" w:eastAsia="Arial" w:hAnsi="Arial" w:cs="Arial"/>
          <w:sz w:val="22"/>
          <w:szCs w:val="22"/>
        </w:rPr>
        <w:t xml:space="preserve">Para la implantación de este aplicativo se contratará </w:t>
      </w:r>
      <w:r w:rsidR="00BC4492" w:rsidRPr="000C648C">
        <w:rPr>
          <w:rFonts w:ascii="Arial" w:eastAsia="Arial" w:hAnsi="Arial" w:cs="Arial"/>
          <w:sz w:val="22"/>
          <w:szCs w:val="22"/>
        </w:rPr>
        <w:t xml:space="preserve">la aplicación </w:t>
      </w:r>
      <w:r>
        <w:rPr>
          <w:rFonts w:ascii="Arial" w:eastAsia="Arial" w:hAnsi="Arial" w:cs="Arial"/>
          <w:sz w:val="22"/>
          <w:szCs w:val="22"/>
        </w:rPr>
        <w:t>(software)</w:t>
      </w:r>
      <w:r>
        <w:rPr>
          <w:rFonts w:ascii="Arial" w:eastAsia="Arial" w:hAnsi="Arial" w:cs="Arial"/>
          <w:sz w:val="22"/>
          <w:szCs w:val="22"/>
        </w:rPr>
        <w:t xml:space="preserve"> </w:t>
      </w:r>
      <w:r w:rsidR="00BC4492" w:rsidRPr="000C648C">
        <w:rPr>
          <w:rFonts w:ascii="Arial" w:eastAsia="Arial" w:hAnsi="Arial" w:cs="Arial"/>
          <w:sz w:val="22"/>
          <w:szCs w:val="22"/>
        </w:rPr>
        <w:t xml:space="preserve">para Android y iOS, el </w:t>
      </w:r>
      <w:r w:rsidR="00BC4492" w:rsidRPr="000C648C">
        <w:rPr>
          <w:rFonts w:ascii="Arial" w:eastAsia="Arial" w:hAnsi="Arial" w:cs="Arial"/>
          <w:sz w:val="22"/>
          <w:szCs w:val="22"/>
        </w:rPr>
        <w:t>hosting requerido, la capacitación, el mantenimiento y soporte durante la duración del proyecto.</w:t>
      </w:r>
    </w:p>
    <w:p w14:paraId="0000009F" w14:textId="77777777" w:rsidR="00D2395D" w:rsidRPr="000C648C" w:rsidRDefault="00D2395D" w:rsidP="009E03FF">
      <w:pPr>
        <w:jc w:val="both"/>
        <w:rPr>
          <w:rFonts w:ascii="Arial" w:eastAsia="Arial" w:hAnsi="Arial" w:cs="Arial"/>
          <w:sz w:val="22"/>
          <w:szCs w:val="22"/>
        </w:rPr>
      </w:pPr>
    </w:p>
    <w:p w14:paraId="000000A0" w14:textId="77777777" w:rsidR="00D2395D" w:rsidRPr="000C648C" w:rsidRDefault="00D2395D" w:rsidP="009E03FF">
      <w:pPr>
        <w:jc w:val="both"/>
        <w:rPr>
          <w:rFonts w:ascii="Arial" w:eastAsia="Arial" w:hAnsi="Arial" w:cs="Arial"/>
          <w:sz w:val="22"/>
          <w:szCs w:val="22"/>
        </w:rPr>
      </w:pPr>
    </w:p>
    <w:p w14:paraId="000000A1" w14:textId="77777777" w:rsidR="00D2395D" w:rsidRPr="000C648C" w:rsidRDefault="00BC4492" w:rsidP="009E03FF">
      <w:pPr>
        <w:jc w:val="both"/>
        <w:rPr>
          <w:rFonts w:ascii="Arial" w:hAnsi="Arial" w:cs="Arial"/>
          <w:sz w:val="22"/>
          <w:szCs w:val="22"/>
        </w:rPr>
      </w:pPr>
      <w:r w:rsidRPr="000C648C">
        <w:rPr>
          <w:rFonts w:ascii="Arial" w:eastAsia="Arial" w:hAnsi="Arial" w:cs="Arial"/>
          <w:noProof/>
          <w:sz w:val="22"/>
          <w:szCs w:val="22"/>
        </w:rPr>
        <w:drawing>
          <wp:inline distT="0" distB="0" distL="0" distR="0" wp14:anchorId="5B41085F" wp14:editId="68EAFE80">
            <wp:extent cx="5396230" cy="2815590"/>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5396230" cy="2815590"/>
                    </a:xfrm>
                    <a:prstGeom prst="rect">
                      <a:avLst/>
                    </a:prstGeom>
                    <a:ln/>
                  </pic:spPr>
                </pic:pic>
              </a:graphicData>
            </a:graphic>
          </wp:inline>
        </w:drawing>
      </w:r>
    </w:p>
    <w:p w14:paraId="000000A2" w14:textId="77777777" w:rsidR="00D2395D" w:rsidRPr="00553AC7" w:rsidRDefault="00BC4492" w:rsidP="009E03FF">
      <w:pPr>
        <w:jc w:val="both"/>
        <w:rPr>
          <w:rFonts w:ascii="Arial" w:eastAsia="Arial" w:hAnsi="Arial" w:cs="Arial"/>
          <w:i/>
          <w:color w:val="44546A"/>
          <w:sz w:val="18"/>
          <w:szCs w:val="18"/>
        </w:rPr>
      </w:pPr>
      <w:r w:rsidRPr="00553AC7">
        <w:rPr>
          <w:rFonts w:ascii="Arial" w:hAnsi="Arial" w:cs="Arial"/>
          <w:i/>
          <w:color w:val="44546A"/>
          <w:sz w:val="18"/>
          <w:szCs w:val="18"/>
        </w:rPr>
        <w:t>Esquema 2- Descripción sistema de gestión de bonos</w:t>
      </w:r>
    </w:p>
    <w:p w14:paraId="000000A3" w14:textId="77777777" w:rsidR="00D2395D" w:rsidRPr="000C648C" w:rsidRDefault="00D2395D" w:rsidP="009E03FF">
      <w:pPr>
        <w:jc w:val="both"/>
        <w:rPr>
          <w:rFonts w:ascii="Arial" w:eastAsia="Arial" w:hAnsi="Arial" w:cs="Arial"/>
          <w:sz w:val="22"/>
          <w:szCs w:val="22"/>
        </w:rPr>
      </w:pPr>
    </w:p>
    <w:p w14:paraId="000000A4" w14:textId="77777777" w:rsidR="00D2395D" w:rsidRPr="000C648C" w:rsidRDefault="00BC4492" w:rsidP="00553AC7">
      <w:pPr>
        <w:pStyle w:val="Heading4"/>
        <w:rPr>
          <w:rFonts w:eastAsia="Arial"/>
        </w:rPr>
      </w:pPr>
      <w:r w:rsidRPr="000C648C">
        <w:rPr>
          <w:rFonts w:eastAsia="Arial"/>
        </w:rPr>
        <w:t>Tabletas para captura y monitoreo de productores</w:t>
      </w:r>
    </w:p>
    <w:p w14:paraId="000000A5" w14:textId="77777777" w:rsidR="00D2395D" w:rsidRPr="000C648C" w:rsidRDefault="00D2395D" w:rsidP="009E03FF">
      <w:pPr>
        <w:jc w:val="both"/>
        <w:rPr>
          <w:rFonts w:ascii="Arial" w:eastAsia="Arial" w:hAnsi="Arial" w:cs="Arial"/>
          <w:sz w:val="22"/>
          <w:szCs w:val="22"/>
        </w:rPr>
      </w:pPr>
    </w:p>
    <w:p w14:paraId="000000A6" w14:textId="64B0D8E4"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Para desplegar </w:t>
      </w:r>
      <w:r w:rsidR="00553AC7">
        <w:rPr>
          <w:rFonts w:ascii="Arial" w:eastAsia="Arial" w:hAnsi="Arial" w:cs="Arial"/>
          <w:sz w:val="22"/>
          <w:szCs w:val="22"/>
        </w:rPr>
        <w:t xml:space="preserve">el sistema de </w:t>
      </w:r>
      <w:r w:rsidRPr="000C648C">
        <w:rPr>
          <w:rFonts w:ascii="Arial" w:eastAsia="Arial" w:hAnsi="Arial" w:cs="Arial"/>
          <w:sz w:val="22"/>
          <w:szCs w:val="22"/>
        </w:rPr>
        <w:t xml:space="preserve">monitoreo y evaluación en </w:t>
      </w:r>
      <w:r w:rsidR="00553AC7">
        <w:rPr>
          <w:rFonts w:ascii="Arial" w:eastAsia="Arial" w:hAnsi="Arial" w:cs="Arial"/>
          <w:sz w:val="22"/>
          <w:szCs w:val="22"/>
        </w:rPr>
        <w:t>las áreas de intervención del PIASI</w:t>
      </w:r>
      <w:r w:rsidRPr="000C648C">
        <w:rPr>
          <w:rFonts w:ascii="Arial" w:eastAsia="Arial" w:hAnsi="Arial" w:cs="Arial"/>
          <w:sz w:val="22"/>
          <w:szCs w:val="22"/>
        </w:rPr>
        <w:t xml:space="preserve"> se propone la adquisición de hasta 150 tabletas con sus accesorios correspondientes y la contratación de un plan de datos </w:t>
      </w:r>
      <w:r w:rsidR="00553AC7">
        <w:rPr>
          <w:rFonts w:ascii="Arial" w:eastAsia="Arial" w:hAnsi="Arial" w:cs="Arial"/>
          <w:sz w:val="22"/>
          <w:szCs w:val="22"/>
        </w:rPr>
        <w:t xml:space="preserve">para el periodo </w:t>
      </w:r>
      <w:r w:rsidRPr="000C648C">
        <w:rPr>
          <w:rFonts w:ascii="Arial" w:eastAsia="Arial" w:hAnsi="Arial" w:cs="Arial"/>
          <w:sz w:val="22"/>
          <w:szCs w:val="22"/>
        </w:rPr>
        <w:t>de</w:t>
      </w:r>
      <w:r w:rsidR="00553AC7">
        <w:rPr>
          <w:rFonts w:ascii="Arial" w:eastAsia="Arial" w:hAnsi="Arial" w:cs="Arial"/>
          <w:sz w:val="22"/>
          <w:szCs w:val="22"/>
        </w:rPr>
        <w:t xml:space="preserve"> ejecución del</w:t>
      </w:r>
      <w:r w:rsidRPr="000C648C">
        <w:rPr>
          <w:rFonts w:ascii="Arial" w:eastAsia="Arial" w:hAnsi="Arial" w:cs="Arial"/>
          <w:sz w:val="22"/>
          <w:szCs w:val="22"/>
        </w:rPr>
        <w:t xml:space="preserve"> proyecto.</w:t>
      </w:r>
    </w:p>
    <w:p w14:paraId="000000A7" w14:textId="77777777" w:rsidR="00D2395D" w:rsidRPr="000C648C" w:rsidRDefault="00D2395D" w:rsidP="009E03FF">
      <w:pPr>
        <w:jc w:val="both"/>
        <w:rPr>
          <w:rFonts w:ascii="Arial" w:eastAsia="Arial" w:hAnsi="Arial" w:cs="Arial"/>
          <w:sz w:val="22"/>
          <w:szCs w:val="22"/>
        </w:rPr>
      </w:pPr>
    </w:p>
    <w:p w14:paraId="000000AA" w14:textId="1B7445DF"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El objetivo </w:t>
      </w:r>
      <w:r w:rsidR="00553AC7">
        <w:rPr>
          <w:rFonts w:ascii="Arial" w:eastAsia="Arial" w:hAnsi="Arial" w:cs="Arial"/>
          <w:sz w:val="22"/>
          <w:szCs w:val="22"/>
        </w:rPr>
        <w:t xml:space="preserve">es que </w:t>
      </w:r>
      <w:r w:rsidRPr="000C648C">
        <w:rPr>
          <w:rFonts w:ascii="Arial" w:eastAsia="Arial" w:hAnsi="Arial" w:cs="Arial"/>
          <w:sz w:val="22"/>
          <w:szCs w:val="22"/>
        </w:rPr>
        <w:t xml:space="preserve">las tabletas </w:t>
      </w:r>
      <w:r w:rsidRPr="000C648C">
        <w:rPr>
          <w:rFonts w:ascii="Arial" w:eastAsia="Arial" w:hAnsi="Arial" w:cs="Arial"/>
          <w:sz w:val="22"/>
          <w:szCs w:val="22"/>
        </w:rPr>
        <w:t xml:space="preserve">puedan ser utilizadas por los promotores (111 en su año máximo) y los 17 coordinadores de zona, para hacer uso de los aplicativos de captura y monitoreo de la información sobre la ejecución del </w:t>
      </w:r>
      <w:r w:rsidR="00553AC7">
        <w:rPr>
          <w:rFonts w:ascii="Arial" w:eastAsia="Arial" w:hAnsi="Arial" w:cs="Arial"/>
          <w:sz w:val="22"/>
          <w:szCs w:val="22"/>
        </w:rPr>
        <w:t>C</w:t>
      </w:r>
      <w:r w:rsidRPr="000C648C">
        <w:rPr>
          <w:rFonts w:ascii="Arial" w:eastAsia="Arial" w:hAnsi="Arial" w:cs="Arial"/>
          <w:sz w:val="22"/>
          <w:szCs w:val="22"/>
        </w:rPr>
        <w:t>ompo</w:t>
      </w:r>
      <w:r w:rsidRPr="000C648C">
        <w:rPr>
          <w:rFonts w:ascii="Arial" w:eastAsia="Arial" w:hAnsi="Arial" w:cs="Arial"/>
          <w:sz w:val="22"/>
          <w:szCs w:val="22"/>
        </w:rPr>
        <w:t>nente</w:t>
      </w:r>
      <w:r w:rsidR="00553AC7">
        <w:rPr>
          <w:rFonts w:ascii="Arial" w:eastAsia="Arial" w:hAnsi="Arial" w:cs="Arial"/>
          <w:sz w:val="22"/>
          <w:szCs w:val="22"/>
        </w:rPr>
        <w:t xml:space="preserve"> I</w:t>
      </w:r>
      <w:r w:rsidR="004658F7">
        <w:rPr>
          <w:rFonts w:ascii="Arial" w:eastAsia="Arial" w:hAnsi="Arial" w:cs="Arial"/>
          <w:sz w:val="22"/>
          <w:szCs w:val="22"/>
        </w:rPr>
        <w:t xml:space="preserve">. </w:t>
      </w:r>
      <w:r w:rsidRPr="000C648C">
        <w:rPr>
          <w:rFonts w:ascii="Arial" w:eastAsia="Arial" w:hAnsi="Arial" w:cs="Arial"/>
          <w:sz w:val="22"/>
          <w:szCs w:val="22"/>
        </w:rPr>
        <w:t xml:space="preserve">Adicionalmente y en la fase inicial del proyecto las tabletas podrán ser utilizadas para la ejecución del proyecto de barrido territorial que se propone en la actividad 3.4. </w:t>
      </w:r>
    </w:p>
    <w:p w14:paraId="000000AB" w14:textId="77777777" w:rsidR="00D2395D" w:rsidRPr="000C648C" w:rsidRDefault="00D2395D" w:rsidP="009E03FF">
      <w:pPr>
        <w:jc w:val="both"/>
        <w:rPr>
          <w:rFonts w:ascii="Arial" w:eastAsia="Arial" w:hAnsi="Arial" w:cs="Arial"/>
          <w:sz w:val="22"/>
          <w:szCs w:val="22"/>
        </w:rPr>
      </w:pPr>
    </w:p>
    <w:p w14:paraId="000000AC" w14:textId="5B3A272E"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La contratación del plan de datos es requerida para habilitar el uso del</w:t>
      </w:r>
      <w:r w:rsidRPr="000C648C">
        <w:rPr>
          <w:rFonts w:ascii="Arial" w:eastAsia="Arial" w:hAnsi="Arial" w:cs="Arial"/>
          <w:sz w:val="22"/>
          <w:szCs w:val="22"/>
        </w:rPr>
        <w:t xml:space="preserve"> sistema directamente en el territorio, </w:t>
      </w:r>
      <w:r w:rsidR="004658F7">
        <w:rPr>
          <w:rFonts w:ascii="Arial" w:eastAsia="Arial" w:hAnsi="Arial" w:cs="Arial"/>
          <w:sz w:val="22"/>
          <w:szCs w:val="22"/>
        </w:rPr>
        <w:t xml:space="preserve">dado que </w:t>
      </w:r>
      <w:r w:rsidRPr="000C648C">
        <w:rPr>
          <w:rFonts w:ascii="Arial" w:eastAsia="Arial" w:hAnsi="Arial" w:cs="Arial"/>
          <w:sz w:val="22"/>
          <w:szCs w:val="22"/>
        </w:rPr>
        <w:t>se asume que existirán zonas de escasa o nula conectividad, para lo cual el sistema permitirá el trabajo en modo desconectado.</w:t>
      </w:r>
    </w:p>
    <w:p w14:paraId="000000AD" w14:textId="77777777" w:rsidR="00D2395D" w:rsidRPr="000C648C" w:rsidRDefault="00D2395D" w:rsidP="009E03FF">
      <w:pPr>
        <w:jc w:val="both"/>
        <w:rPr>
          <w:rFonts w:ascii="Arial" w:eastAsia="Arial" w:hAnsi="Arial" w:cs="Arial"/>
          <w:sz w:val="22"/>
          <w:szCs w:val="22"/>
        </w:rPr>
      </w:pPr>
    </w:p>
    <w:p w14:paraId="000000AE" w14:textId="6FCE4F02" w:rsidR="00D2395D" w:rsidRPr="000C648C" w:rsidRDefault="00BC4492" w:rsidP="004658F7">
      <w:pPr>
        <w:pStyle w:val="Heading4"/>
        <w:rPr>
          <w:rFonts w:eastAsia="Arial"/>
        </w:rPr>
      </w:pPr>
      <w:r w:rsidRPr="000C648C">
        <w:rPr>
          <w:rFonts w:eastAsia="Arial"/>
        </w:rPr>
        <w:t xml:space="preserve">Solución de correo electrónico, colaboración y trabajo remoto para Promotores y </w:t>
      </w:r>
      <w:r w:rsidRPr="000C648C">
        <w:rPr>
          <w:rFonts w:eastAsia="Arial"/>
        </w:rPr>
        <w:t>otros actores de PIASI</w:t>
      </w:r>
      <w:r w:rsidRPr="000C648C">
        <w:rPr>
          <w:rFonts w:eastAsia="Arial"/>
        </w:rPr>
        <w:t xml:space="preserve"> (</w:t>
      </w:r>
      <w:r w:rsidRPr="000C648C">
        <w:rPr>
          <w:rFonts w:eastAsia="Arial"/>
        </w:rPr>
        <w:t>100 usuarios por 5 años</w:t>
      </w:r>
      <w:r w:rsidRPr="000C648C">
        <w:rPr>
          <w:rFonts w:eastAsia="Arial"/>
        </w:rPr>
        <w:t>)</w:t>
      </w:r>
    </w:p>
    <w:p w14:paraId="000000AF" w14:textId="77777777" w:rsidR="00D2395D" w:rsidRPr="000C648C" w:rsidRDefault="00D2395D" w:rsidP="009E03FF">
      <w:pPr>
        <w:jc w:val="both"/>
        <w:rPr>
          <w:rFonts w:ascii="Arial" w:eastAsia="Arial" w:hAnsi="Arial" w:cs="Arial"/>
          <w:sz w:val="22"/>
          <w:szCs w:val="22"/>
        </w:rPr>
      </w:pPr>
    </w:p>
    <w:p w14:paraId="000000B0" w14:textId="493477C8"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Como parte del soporte a las comunicaciones del proyecto se propone la adquisición de una solución de correo electrónico y </w:t>
      </w:r>
      <w:r w:rsidRPr="000C648C">
        <w:rPr>
          <w:rFonts w:ascii="Arial" w:eastAsia="Arial" w:hAnsi="Arial" w:cs="Arial"/>
          <w:sz w:val="22"/>
          <w:szCs w:val="22"/>
        </w:rPr>
        <w:t xml:space="preserve">colaboración </w:t>
      </w:r>
      <w:r w:rsidRPr="000C648C">
        <w:rPr>
          <w:rFonts w:ascii="Arial" w:eastAsia="Arial" w:hAnsi="Arial" w:cs="Arial"/>
          <w:sz w:val="22"/>
          <w:szCs w:val="22"/>
        </w:rPr>
        <w:t xml:space="preserve">remota en la nube que le permita a los </w:t>
      </w:r>
      <w:r w:rsidR="004658F7">
        <w:rPr>
          <w:rFonts w:ascii="Arial" w:eastAsia="Arial" w:hAnsi="Arial" w:cs="Arial"/>
          <w:sz w:val="22"/>
          <w:szCs w:val="22"/>
        </w:rPr>
        <w:t>actores</w:t>
      </w:r>
      <w:r w:rsidRPr="000C648C">
        <w:rPr>
          <w:rFonts w:ascii="Arial" w:eastAsia="Arial" w:hAnsi="Arial" w:cs="Arial"/>
          <w:sz w:val="22"/>
          <w:szCs w:val="22"/>
        </w:rPr>
        <w:t xml:space="preserve"> </w:t>
      </w:r>
      <w:r w:rsidRPr="000C648C">
        <w:rPr>
          <w:rFonts w:ascii="Arial" w:eastAsia="Arial" w:hAnsi="Arial" w:cs="Arial"/>
          <w:sz w:val="22"/>
          <w:szCs w:val="22"/>
        </w:rPr>
        <w:t>del proyecto contar con:</w:t>
      </w:r>
    </w:p>
    <w:p w14:paraId="000000B1" w14:textId="77777777" w:rsidR="00D2395D" w:rsidRPr="000C648C" w:rsidRDefault="00D2395D" w:rsidP="009E03FF">
      <w:pPr>
        <w:jc w:val="both"/>
        <w:rPr>
          <w:rFonts w:ascii="Arial" w:eastAsia="Arial" w:hAnsi="Arial" w:cs="Arial"/>
          <w:sz w:val="22"/>
          <w:szCs w:val="22"/>
        </w:rPr>
      </w:pPr>
    </w:p>
    <w:p w14:paraId="000000B2" w14:textId="77777777" w:rsidR="00D2395D" w:rsidRPr="004658F7" w:rsidRDefault="00BC4492" w:rsidP="004658F7">
      <w:pPr>
        <w:pStyle w:val="ListParagraph"/>
        <w:numPr>
          <w:ilvl w:val="0"/>
          <w:numId w:val="20"/>
        </w:numPr>
        <w:jc w:val="both"/>
        <w:rPr>
          <w:rFonts w:ascii="Arial" w:eastAsia="Arial" w:hAnsi="Arial" w:cs="Arial"/>
          <w:color w:val="000000"/>
          <w:sz w:val="22"/>
          <w:szCs w:val="22"/>
        </w:rPr>
      </w:pPr>
      <w:r w:rsidRPr="004658F7">
        <w:rPr>
          <w:rFonts w:ascii="Arial" w:eastAsia="Arial" w:hAnsi="Arial" w:cs="Arial"/>
          <w:color w:val="000000"/>
          <w:sz w:val="22"/>
          <w:szCs w:val="22"/>
        </w:rPr>
        <w:t>Correo electrónico y videoconferencia corporativa.</w:t>
      </w:r>
    </w:p>
    <w:p w14:paraId="000000B3" w14:textId="6DDA8BF7" w:rsidR="00D2395D" w:rsidRPr="004658F7" w:rsidRDefault="00BC4492" w:rsidP="004658F7">
      <w:pPr>
        <w:pStyle w:val="ListParagraph"/>
        <w:numPr>
          <w:ilvl w:val="0"/>
          <w:numId w:val="20"/>
        </w:numPr>
        <w:jc w:val="both"/>
        <w:rPr>
          <w:rFonts w:ascii="Arial" w:eastAsia="Arial" w:hAnsi="Arial" w:cs="Arial"/>
          <w:color w:val="000000"/>
          <w:sz w:val="22"/>
          <w:szCs w:val="22"/>
        </w:rPr>
      </w:pPr>
      <w:r w:rsidRPr="004658F7">
        <w:rPr>
          <w:rFonts w:ascii="Arial" w:eastAsia="Arial" w:hAnsi="Arial" w:cs="Arial"/>
          <w:color w:val="000000"/>
          <w:sz w:val="22"/>
          <w:szCs w:val="22"/>
        </w:rPr>
        <w:t xml:space="preserve">Software </w:t>
      </w:r>
      <w:r w:rsidRPr="004658F7">
        <w:rPr>
          <w:rFonts w:ascii="Arial" w:eastAsia="Arial" w:hAnsi="Arial" w:cs="Arial"/>
          <w:color w:val="000000"/>
          <w:sz w:val="22"/>
          <w:szCs w:val="22"/>
        </w:rPr>
        <w:t>de oficina (procesador de texto, planilla de cálculo y presentaciones).</w:t>
      </w:r>
    </w:p>
    <w:p w14:paraId="000000B4" w14:textId="77777777" w:rsidR="00D2395D" w:rsidRPr="004658F7" w:rsidRDefault="00BC4492" w:rsidP="004658F7">
      <w:pPr>
        <w:pStyle w:val="ListParagraph"/>
        <w:numPr>
          <w:ilvl w:val="0"/>
          <w:numId w:val="20"/>
        </w:numPr>
        <w:jc w:val="both"/>
        <w:rPr>
          <w:rFonts w:ascii="Arial" w:eastAsia="Arial" w:hAnsi="Arial" w:cs="Arial"/>
          <w:color w:val="000000"/>
          <w:sz w:val="22"/>
          <w:szCs w:val="22"/>
        </w:rPr>
      </w:pPr>
      <w:r w:rsidRPr="004658F7">
        <w:rPr>
          <w:rFonts w:ascii="Arial" w:eastAsia="Arial" w:hAnsi="Arial" w:cs="Arial"/>
          <w:color w:val="000000"/>
          <w:sz w:val="22"/>
          <w:szCs w:val="22"/>
        </w:rPr>
        <w:t>Espacio para almacenamiento personal de archivos y corporativo colaborativo</w:t>
      </w:r>
      <w:r w:rsidRPr="004658F7">
        <w:rPr>
          <w:rFonts w:ascii="Arial" w:eastAsia="Arial" w:hAnsi="Arial" w:cs="Arial"/>
          <w:sz w:val="22"/>
          <w:szCs w:val="22"/>
        </w:rPr>
        <w:t>.</w:t>
      </w:r>
    </w:p>
    <w:p w14:paraId="000000B5" w14:textId="77777777" w:rsidR="00D2395D" w:rsidRPr="000C648C" w:rsidRDefault="00D2395D" w:rsidP="009E03FF">
      <w:pPr>
        <w:jc w:val="both"/>
        <w:rPr>
          <w:rFonts w:ascii="Arial" w:eastAsia="Arial" w:hAnsi="Arial" w:cs="Arial"/>
          <w:sz w:val="22"/>
          <w:szCs w:val="22"/>
        </w:rPr>
      </w:pPr>
    </w:p>
    <w:p w14:paraId="000000B6" w14:textId="77777777" w:rsidR="00D2395D" w:rsidRPr="000C648C" w:rsidRDefault="00D2395D" w:rsidP="009E03FF">
      <w:pPr>
        <w:jc w:val="both"/>
        <w:rPr>
          <w:rFonts w:ascii="Arial" w:eastAsia="Arial" w:hAnsi="Arial" w:cs="Arial"/>
          <w:sz w:val="22"/>
          <w:szCs w:val="22"/>
        </w:rPr>
      </w:pPr>
    </w:p>
    <w:p w14:paraId="000000B7" w14:textId="4717532E" w:rsidR="00D2395D" w:rsidRPr="000C648C" w:rsidRDefault="00BC4492" w:rsidP="004658F7">
      <w:pPr>
        <w:pStyle w:val="Heading3"/>
        <w:rPr>
          <w:rFonts w:eastAsia="Arial"/>
          <w:rPrChange w:id="26" w:author="Maria Inés Vasquez" w:date="2021-05-12T22:13:00Z">
            <w:rPr>
              <w:rFonts w:ascii="Arial" w:eastAsia="Arial" w:hAnsi="Arial" w:cs="Arial"/>
            </w:rPr>
          </w:rPrChange>
        </w:rPr>
      </w:pPr>
      <w:bookmarkStart w:id="27" w:name="_Toc71753209"/>
      <w:r w:rsidRPr="000C648C">
        <w:rPr>
          <w:rFonts w:eastAsia="Arial"/>
          <w:rPrChange w:id="28" w:author="Maria Inés Vasquez" w:date="2021-05-12T22:13:00Z">
            <w:rPr>
              <w:rFonts w:ascii="Arial" w:eastAsia="Arial" w:hAnsi="Arial" w:cs="Arial"/>
            </w:rPr>
          </w:rPrChange>
        </w:rPr>
        <w:t>Actividad 3.2 Fortalecimiento de la gestión operativa del IDIAP</w:t>
      </w:r>
      <w:bookmarkEnd w:id="27"/>
    </w:p>
    <w:p w14:paraId="000000B8" w14:textId="77777777" w:rsidR="00D2395D" w:rsidRPr="000C648C" w:rsidRDefault="00D2395D" w:rsidP="009E03FF">
      <w:pPr>
        <w:jc w:val="both"/>
        <w:rPr>
          <w:rFonts w:ascii="Arial" w:eastAsia="Arial" w:hAnsi="Arial" w:cs="Arial"/>
          <w:sz w:val="22"/>
          <w:szCs w:val="22"/>
        </w:rPr>
      </w:pPr>
    </w:p>
    <w:p w14:paraId="000000B9" w14:textId="4EC03595" w:rsidR="00D2395D" w:rsidRPr="000C648C" w:rsidRDefault="00BC4492" w:rsidP="004658F7">
      <w:pPr>
        <w:pStyle w:val="Heading4"/>
        <w:rPr>
          <w:rFonts w:eastAsia="Arial"/>
        </w:rPr>
      </w:pPr>
      <w:r w:rsidRPr="000C648C">
        <w:rPr>
          <w:rFonts w:eastAsia="Arial"/>
        </w:rPr>
        <w:t xml:space="preserve">Proceso para garantizar calidad de los datos y auditoría para </w:t>
      </w:r>
      <w:r w:rsidRPr="000C648C">
        <w:rPr>
          <w:rFonts w:eastAsia="Arial"/>
        </w:rPr>
        <w:t>4</w:t>
      </w:r>
      <w:r w:rsidRPr="000C648C">
        <w:rPr>
          <w:rFonts w:eastAsia="Arial"/>
        </w:rPr>
        <w:t xml:space="preserve"> proyectos priorizados </w:t>
      </w:r>
    </w:p>
    <w:p w14:paraId="000000BA" w14:textId="77777777" w:rsidR="00D2395D" w:rsidRPr="000C648C" w:rsidRDefault="00D2395D" w:rsidP="009E03FF">
      <w:pPr>
        <w:jc w:val="both"/>
        <w:rPr>
          <w:rFonts w:ascii="Arial" w:eastAsia="Arial" w:hAnsi="Arial" w:cs="Arial"/>
          <w:sz w:val="22"/>
          <w:szCs w:val="22"/>
        </w:rPr>
      </w:pPr>
    </w:p>
    <w:p w14:paraId="000000BB" w14:textId="77777777"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Se desarrollará un marco de mejora de la calidad de los datos de seguimiento de la gestión operativa del IDIAP. Esto incluye: (i) asistencia técnica para el diseñ</w:t>
      </w:r>
      <w:r w:rsidRPr="000C648C">
        <w:rPr>
          <w:rFonts w:ascii="Arial" w:eastAsia="Arial" w:hAnsi="Arial" w:cs="Arial"/>
          <w:sz w:val="22"/>
          <w:szCs w:val="22"/>
        </w:rPr>
        <w:t>o de dicho marco, en línea con buenas prácticas internacionales, tendiente a establecer procesos para la recolección y generación de datos relevantes, precisos, oportunos, accesibles y confiables sobre el desempeño de los proyectos prioritarios de la entid</w:t>
      </w:r>
      <w:r w:rsidRPr="000C648C">
        <w:rPr>
          <w:rFonts w:ascii="Arial" w:eastAsia="Arial" w:hAnsi="Arial" w:cs="Arial"/>
          <w:sz w:val="22"/>
          <w:szCs w:val="22"/>
        </w:rPr>
        <w:t>ad, con responsables, metodologías y procedimientos definidos; y (</w:t>
      </w:r>
      <w:proofErr w:type="spellStart"/>
      <w:r w:rsidRPr="000C648C">
        <w:rPr>
          <w:rFonts w:ascii="Arial" w:eastAsia="Arial" w:hAnsi="Arial" w:cs="Arial"/>
          <w:sz w:val="22"/>
          <w:szCs w:val="22"/>
        </w:rPr>
        <w:t>ii</w:t>
      </w:r>
      <w:proofErr w:type="spellEnd"/>
      <w:r w:rsidRPr="000C648C">
        <w:rPr>
          <w:rFonts w:ascii="Arial" w:eastAsia="Arial" w:hAnsi="Arial" w:cs="Arial"/>
          <w:sz w:val="22"/>
          <w:szCs w:val="22"/>
        </w:rPr>
        <w:t>) financiamiento para la recolección, generación, supervisión y auditoría de datos en proyectos priorizados por la entidad que así lo requieran, incluyendo (según el caso) la producción de</w:t>
      </w:r>
      <w:r w:rsidRPr="000C648C">
        <w:rPr>
          <w:rFonts w:ascii="Arial" w:eastAsia="Arial" w:hAnsi="Arial" w:cs="Arial"/>
          <w:sz w:val="22"/>
          <w:szCs w:val="22"/>
        </w:rPr>
        <w:t xml:space="preserve"> datos administrativos y la realización de encuestas, entrevistas, observaciones e inspecciones en el terreno, análisis estadísticos, entre otros instrumentos. </w:t>
      </w:r>
    </w:p>
    <w:p w14:paraId="000000BC" w14:textId="77777777" w:rsidR="00D2395D" w:rsidRPr="000C648C" w:rsidRDefault="00D2395D" w:rsidP="009E03FF">
      <w:pPr>
        <w:jc w:val="both"/>
        <w:rPr>
          <w:rFonts w:ascii="Arial" w:eastAsia="Arial" w:hAnsi="Arial" w:cs="Arial"/>
          <w:sz w:val="22"/>
          <w:szCs w:val="22"/>
        </w:rPr>
      </w:pPr>
    </w:p>
    <w:p w14:paraId="000000BD" w14:textId="77777777" w:rsidR="00D2395D" w:rsidRPr="000C648C" w:rsidRDefault="00BC4492" w:rsidP="004658F7">
      <w:pPr>
        <w:pStyle w:val="Heading4"/>
        <w:rPr>
          <w:rFonts w:eastAsia="Arial"/>
        </w:rPr>
      </w:pPr>
      <w:r w:rsidRPr="000C648C">
        <w:rPr>
          <w:rFonts w:eastAsia="Arial"/>
        </w:rPr>
        <w:t>Plan de mejora de procesos y automatización</w:t>
      </w:r>
    </w:p>
    <w:p w14:paraId="000000BE" w14:textId="77777777" w:rsidR="00D2395D" w:rsidRPr="000C648C" w:rsidRDefault="00D2395D" w:rsidP="009E03FF">
      <w:pPr>
        <w:jc w:val="both"/>
        <w:rPr>
          <w:rFonts w:ascii="Arial" w:eastAsia="Arial" w:hAnsi="Arial" w:cs="Arial"/>
          <w:b/>
          <w:sz w:val="22"/>
          <w:szCs w:val="22"/>
        </w:rPr>
      </w:pPr>
    </w:p>
    <w:p w14:paraId="000000BF" w14:textId="7DDD7780"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Como parte del fortalecimiento requerido para </w:t>
      </w:r>
      <w:r w:rsidRPr="000C648C">
        <w:rPr>
          <w:rFonts w:ascii="Arial" w:eastAsia="Arial" w:hAnsi="Arial" w:cs="Arial"/>
          <w:sz w:val="22"/>
          <w:szCs w:val="22"/>
        </w:rPr>
        <w:t xml:space="preserve">la </w:t>
      </w:r>
      <w:r w:rsidR="004658F7">
        <w:rPr>
          <w:rFonts w:ascii="Arial" w:eastAsia="Arial" w:hAnsi="Arial" w:cs="Arial"/>
          <w:sz w:val="22"/>
          <w:szCs w:val="22"/>
        </w:rPr>
        <w:t xml:space="preserve">adecuada ejecución del PIASI, la </w:t>
      </w:r>
      <w:r w:rsidRPr="000C648C">
        <w:rPr>
          <w:rFonts w:ascii="Arial" w:eastAsia="Arial" w:hAnsi="Arial" w:cs="Arial"/>
          <w:sz w:val="22"/>
          <w:szCs w:val="22"/>
        </w:rPr>
        <w:t>mejora de la eficiencia y calidad de la gestión y servicios del IDIAP y para contribuir al</w:t>
      </w:r>
      <w:r w:rsidRPr="000C648C">
        <w:rPr>
          <w:rFonts w:ascii="Arial" w:eastAsia="Arial" w:hAnsi="Arial" w:cs="Arial"/>
          <w:sz w:val="22"/>
          <w:szCs w:val="22"/>
        </w:rPr>
        <w:t xml:space="preserve"> cumplimiento de la Ley 144 del 2020, se financiará un estudio de consultoría para la elaboración de un plan de mejoramiento de procesos, simplificación administrat</w:t>
      </w:r>
      <w:r w:rsidRPr="000C648C">
        <w:rPr>
          <w:rFonts w:ascii="Arial" w:eastAsia="Arial" w:hAnsi="Arial" w:cs="Arial"/>
          <w:sz w:val="22"/>
          <w:szCs w:val="22"/>
        </w:rPr>
        <w:t>iva y automatización</w:t>
      </w:r>
      <w:r w:rsidRPr="000C648C">
        <w:rPr>
          <w:rFonts w:ascii="Arial" w:eastAsia="Arial" w:hAnsi="Arial" w:cs="Arial"/>
          <w:sz w:val="22"/>
          <w:szCs w:val="22"/>
          <w:vertAlign w:val="superscript"/>
        </w:rPr>
        <w:footnoteReference w:id="1"/>
      </w:r>
      <w:r w:rsidRPr="000C648C">
        <w:rPr>
          <w:rFonts w:ascii="Arial" w:eastAsia="Arial" w:hAnsi="Arial" w:cs="Arial"/>
          <w:sz w:val="22"/>
          <w:szCs w:val="22"/>
        </w:rPr>
        <w:t>. Dicho plan podrá ser utilizado como insumo y hoja de ruta para la elaboración de la planificación estratégica de TI, el presupuesto anual institucional de TI y el catálogo de servicios</w:t>
      </w:r>
      <w:r w:rsidRPr="000C648C">
        <w:rPr>
          <w:rFonts w:ascii="Arial" w:eastAsia="Arial" w:hAnsi="Arial" w:cs="Arial"/>
          <w:sz w:val="22"/>
          <w:szCs w:val="22"/>
          <w:vertAlign w:val="superscript"/>
        </w:rPr>
        <w:footnoteReference w:id="2"/>
      </w:r>
      <w:r w:rsidRPr="000C648C">
        <w:rPr>
          <w:rFonts w:ascii="Arial" w:eastAsia="Arial" w:hAnsi="Arial" w:cs="Arial"/>
          <w:sz w:val="22"/>
          <w:szCs w:val="22"/>
        </w:rPr>
        <w:t>, dando cumplimiento a lo establecido en la Le</w:t>
      </w:r>
      <w:r w:rsidRPr="000C648C">
        <w:rPr>
          <w:rFonts w:ascii="Arial" w:eastAsia="Arial" w:hAnsi="Arial" w:cs="Arial"/>
          <w:sz w:val="22"/>
          <w:szCs w:val="22"/>
        </w:rPr>
        <w:t>y 144.</w:t>
      </w:r>
    </w:p>
    <w:p w14:paraId="000000C0" w14:textId="77777777" w:rsidR="00D2395D" w:rsidRPr="000C648C" w:rsidRDefault="00D2395D" w:rsidP="009E03FF">
      <w:pPr>
        <w:jc w:val="both"/>
        <w:rPr>
          <w:rFonts w:ascii="Arial" w:eastAsia="Arial" w:hAnsi="Arial" w:cs="Arial"/>
          <w:sz w:val="22"/>
          <w:szCs w:val="22"/>
        </w:rPr>
      </w:pPr>
    </w:p>
    <w:p w14:paraId="000000C1" w14:textId="77777777" w:rsidR="00D2395D" w:rsidRPr="000C648C" w:rsidRDefault="00BC4492" w:rsidP="004658F7">
      <w:pPr>
        <w:pStyle w:val="Heading4"/>
        <w:rPr>
          <w:rFonts w:eastAsia="Arial"/>
        </w:rPr>
      </w:pPr>
      <w:r w:rsidRPr="000C648C">
        <w:rPr>
          <w:rFonts w:eastAsia="Arial"/>
        </w:rPr>
        <w:t xml:space="preserve">Sistema de Gestión Documental </w:t>
      </w:r>
    </w:p>
    <w:p w14:paraId="000000C2" w14:textId="77777777" w:rsidR="00D2395D" w:rsidRPr="000C648C" w:rsidRDefault="00D2395D" w:rsidP="009E03FF">
      <w:pPr>
        <w:jc w:val="both"/>
        <w:rPr>
          <w:rFonts w:ascii="Arial" w:eastAsia="Arial" w:hAnsi="Arial" w:cs="Arial"/>
          <w:sz w:val="22"/>
          <w:szCs w:val="22"/>
        </w:rPr>
      </w:pPr>
    </w:p>
    <w:p w14:paraId="000000C3" w14:textId="717D0CAC"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A partir del diagnóstico realizado se propone desplegar en IDIAP y MIDA conjuntamente una solución de Gestión Documental que permita a ambas instituciones a caminar progresivamente a convertirse en organizaciones sin</w:t>
      </w:r>
      <w:r w:rsidRPr="000C648C">
        <w:rPr>
          <w:rFonts w:ascii="Arial" w:eastAsia="Arial" w:hAnsi="Arial" w:cs="Arial"/>
          <w:sz w:val="22"/>
          <w:szCs w:val="22"/>
        </w:rPr>
        <w:t xml:space="preserve"> papeles, tal como lo dispone la Ley 144/20.</w:t>
      </w:r>
      <w:r w:rsidRPr="000C648C">
        <w:rPr>
          <w:rFonts w:ascii="Arial" w:eastAsia="Arial" w:hAnsi="Arial" w:cs="Arial"/>
          <w:sz w:val="22"/>
          <w:szCs w:val="22"/>
        </w:rPr>
        <w:t xml:space="preserve"> Los resultados esperados de esta actividad son:</w:t>
      </w:r>
    </w:p>
    <w:p w14:paraId="000000C4" w14:textId="77777777" w:rsidR="00D2395D" w:rsidRPr="000C648C" w:rsidRDefault="00D2395D" w:rsidP="009E03FF">
      <w:pPr>
        <w:jc w:val="both"/>
        <w:rPr>
          <w:rFonts w:ascii="Arial" w:eastAsia="Arial" w:hAnsi="Arial" w:cs="Arial"/>
          <w:sz w:val="22"/>
          <w:szCs w:val="22"/>
        </w:rPr>
      </w:pPr>
    </w:p>
    <w:p w14:paraId="000000C5" w14:textId="4684386D" w:rsidR="00D2395D" w:rsidRPr="004658F7" w:rsidRDefault="00BC4492" w:rsidP="004658F7">
      <w:pPr>
        <w:pStyle w:val="ListParagraph"/>
        <w:numPr>
          <w:ilvl w:val="0"/>
          <w:numId w:val="21"/>
        </w:numPr>
        <w:jc w:val="both"/>
        <w:rPr>
          <w:rFonts w:ascii="Arial" w:eastAsia="Arial" w:hAnsi="Arial" w:cs="Arial"/>
          <w:sz w:val="22"/>
          <w:szCs w:val="22"/>
        </w:rPr>
      </w:pPr>
      <w:r w:rsidRPr="004658F7">
        <w:rPr>
          <w:rFonts w:ascii="Arial" w:eastAsia="Arial" w:hAnsi="Arial" w:cs="Arial"/>
          <w:sz w:val="22"/>
          <w:szCs w:val="22"/>
        </w:rPr>
        <w:t xml:space="preserve">Mayor productividad, por la eficacia y eficiencia en la búsqueda, </w:t>
      </w:r>
      <w:r w:rsidRPr="004658F7">
        <w:rPr>
          <w:rFonts w:ascii="Arial" w:eastAsia="Arial" w:hAnsi="Arial" w:cs="Arial"/>
          <w:sz w:val="22"/>
          <w:szCs w:val="22"/>
        </w:rPr>
        <w:t xml:space="preserve">recuperación y tramitación de documentos y expedientes. </w:t>
      </w:r>
    </w:p>
    <w:p w14:paraId="000000C6" w14:textId="77777777" w:rsidR="00D2395D" w:rsidRPr="000C648C" w:rsidRDefault="00D2395D" w:rsidP="009E03FF">
      <w:pPr>
        <w:jc w:val="both"/>
        <w:rPr>
          <w:rFonts w:ascii="Arial" w:eastAsia="Arial" w:hAnsi="Arial" w:cs="Arial"/>
          <w:sz w:val="22"/>
          <w:szCs w:val="22"/>
        </w:rPr>
      </w:pPr>
    </w:p>
    <w:p w14:paraId="000000C7" w14:textId="77777777" w:rsidR="00D2395D" w:rsidRPr="004658F7" w:rsidRDefault="00BC4492" w:rsidP="004658F7">
      <w:pPr>
        <w:pStyle w:val="ListParagraph"/>
        <w:numPr>
          <w:ilvl w:val="0"/>
          <w:numId w:val="21"/>
        </w:numPr>
        <w:jc w:val="both"/>
        <w:rPr>
          <w:rFonts w:ascii="Arial" w:eastAsia="Arial" w:hAnsi="Arial" w:cs="Arial"/>
          <w:sz w:val="22"/>
          <w:szCs w:val="22"/>
        </w:rPr>
      </w:pPr>
      <w:r w:rsidRPr="004658F7">
        <w:rPr>
          <w:rFonts w:ascii="Arial" w:eastAsia="Arial" w:hAnsi="Arial" w:cs="Arial"/>
          <w:sz w:val="22"/>
          <w:szCs w:val="22"/>
        </w:rPr>
        <w:t>Ahorro de costes, reduciendo el papel utilizado, impresión y los espacios donde preservar la documentación.</w:t>
      </w:r>
    </w:p>
    <w:p w14:paraId="000000C8" w14:textId="77777777" w:rsidR="00D2395D" w:rsidRPr="000C648C" w:rsidRDefault="00D2395D" w:rsidP="009E03FF">
      <w:pPr>
        <w:jc w:val="both"/>
        <w:rPr>
          <w:rFonts w:ascii="Arial" w:eastAsia="Arial" w:hAnsi="Arial" w:cs="Arial"/>
          <w:sz w:val="22"/>
          <w:szCs w:val="22"/>
        </w:rPr>
      </w:pPr>
    </w:p>
    <w:p w14:paraId="000000C9" w14:textId="2ECF3234" w:rsidR="00D2395D" w:rsidRPr="004658F7" w:rsidRDefault="00BC4492" w:rsidP="004658F7">
      <w:pPr>
        <w:pStyle w:val="ListParagraph"/>
        <w:numPr>
          <w:ilvl w:val="0"/>
          <w:numId w:val="21"/>
        </w:numPr>
        <w:jc w:val="both"/>
        <w:rPr>
          <w:rFonts w:ascii="Arial" w:eastAsia="Arial" w:hAnsi="Arial" w:cs="Arial"/>
          <w:sz w:val="22"/>
          <w:szCs w:val="22"/>
        </w:rPr>
      </w:pPr>
      <w:r w:rsidRPr="004658F7">
        <w:rPr>
          <w:rFonts w:ascii="Arial" w:eastAsia="Arial" w:hAnsi="Arial" w:cs="Arial"/>
          <w:sz w:val="22"/>
          <w:szCs w:val="22"/>
        </w:rPr>
        <w:t xml:space="preserve">Ahorro de </w:t>
      </w:r>
      <w:r w:rsidRPr="004658F7">
        <w:rPr>
          <w:rFonts w:ascii="Arial" w:eastAsia="Arial" w:hAnsi="Arial" w:cs="Arial"/>
          <w:sz w:val="22"/>
          <w:szCs w:val="22"/>
        </w:rPr>
        <w:t xml:space="preserve">tiempo, </w:t>
      </w:r>
      <w:r w:rsidR="004658F7">
        <w:rPr>
          <w:rFonts w:ascii="Arial" w:eastAsia="Arial" w:hAnsi="Arial" w:cs="Arial"/>
          <w:sz w:val="22"/>
          <w:szCs w:val="22"/>
        </w:rPr>
        <w:t>tanto para la entidad como para sus usuarios. La gestión digital de la documentación agiliza las tareas de la organización, por ejemplo, al</w:t>
      </w:r>
      <w:r w:rsidRPr="004658F7">
        <w:rPr>
          <w:rFonts w:ascii="Arial" w:eastAsia="Arial" w:hAnsi="Arial" w:cs="Arial"/>
          <w:sz w:val="22"/>
          <w:szCs w:val="22"/>
        </w:rPr>
        <w:t xml:space="preserve"> </w:t>
      </w:r>
      <w:r w:rsidRPr="004658F7">
        <w:rPr>
          <w:rFonts w:ascii="Arial" w:eastAsia="Arial" w:hAnsi="Arial" w:cs="Arial"/>
          <w:sz w:val="22"/>
          <w:szCs w:val="22"/>
        </w:rPr>
        <w:t>tener toda la documentación en un solo repositorio y con las mismas reglas es más fácil de encontrar y recuperar</w:t>
      </w:r>
      <w:r w:rsidR="004658F7">
        <w:rPr>
          <w:rFonts w:ascii="Arial" w:eastAsia="Arial" w:hAnsi="Arial" w:cs="Arial"/>
          <w:sz w:val="22"/>
          <w:szCs w:val="22"/>
        </w:rPr>
        <w:t>.</w:t>
      </w:r>
    </w:p>
    <w:p w14:paraId="000000CA" w14:textId="77777777" w:rsidR="00D2395D" w:rsidRPr="000C648C" w:rsidRDefault="00D2395D" w:rsidP="009E03FF">
      <w:pPr>
        <w:jc w:val="both"/>
        <w:rPr>
          <w:rFonts w:ascii="Arial" w:eastAsia="Arial" w:hAnsi="Arial" w:cs="Arial"/>
          <w:sz w:val="22"/>
          <w:szCs w:val="22"/>
          <w:highlight w:val="yellow"/>
        </w:rPr>
      </w:pPr>
    </w:p>
    <w:p w14:paraId="000000CB" w14:textId="055FCFF4" w:rsidR="00D2395D" w:rsidRPr="004658F7" w:rsidRDefault="00BC4492" w:rsidP="004658F7">
      <w:pPr>
        <w:jc w:val="both"/>
        <w:rPr>
          <w:rFonts w:ascii="Arial" w:eastAsia="Arial" w:hAnsi="Arial" w:cs="Arial"/>
          <w:sz w:val="22"/>
          <w:szCs w:val="22"/>
        </w:rPr>
      </w:pPr>
      <w:r w:rsidRPr="004658F7">
        <w:rPr>
          <w:rFonts w:ascii="Arial" w:eastAsia="Arial" w:hAnsi="Arial" w:cs="Arial"/>
          <w:sz w:val="22"/>
          <w:szCs w:val="22"/>
        </w:rPr>
        <w:t>Para implementar un sistema de gestión documental</w:t>
      </w:r>
      <w:r w:rsidRPr="000C648C">
        <w:rPr>
          <w:rFonts w:eastAsia="Arial"/>
          <w:vertAlign w:val="superscript"/>
        </w:rPr>
        <w:footnoteReference w:id="3"/>
      </w:r>
      <w:r w:rsidRPr="004658F7">
        <w:rPr>
          <w:rFonts w:ascii="Arial" w:eastAsia="Arial" w:hAnsi="Arial" w:cs="Arial"/>
          <w:sz w:val="22"/>
          <w:szCs w:val="22"/>
        </w:rPr>
        <w:t xml:space="preserve"> será necesaria la adquisición de softwar</w:t>
      </w:r>
      <w:r w:rsidRPr="004658F7">
        <w:rPr>
          <w:rFonts w:ascii="Arial" w:eastAsia="Arial" w:hAnsi="Arial" w:cs="Arial"/>
          <w:sz w:val="22"/>
          <w:szCs w:val="22"/>
        </w:rPr>
        <w:t>e, consultoría de implementación, equipamiento para digitalización,</w:t>
      </w:r>
      <w:r w:rsidRPr="004658F7">
        <w:rPr>
          <w:rFonts w:ascii="Arial" w:eastAsia="Arial" w:hAnsi="Arial" w:cs="Arial"/>
          <w:sz w:val="22"/>
          <w:szCs w:val="22"/>
        </w:rPr>
        <w:t xml:space="preserve"> apoyo técnico para el gerenciamiento de la implantación y la conformación de una mesa de ayuda. </w:t>
      </w:r>
    </w:p>
    <w:p w14:paraId="000000CC" w14:textId="77777777" w:rsidR="00D2395D" w:rsidRPr="000C648C" w:rsidRDefault="00D2395D" w:rsidP="009E03FF">
      <w:pPr>
        <w:jc w:val="both"/>
        <w:rPr>
          <w:rFonts w:ascii="Arial" w:eastAsia="Arial" w:hAnsi="Arial" w:cs="Arial"/>
          <w:sz w:val="22"/>
          <w:szCs w:val="22"/>
        </w:rPr>
      </w:pPr>
    </w:p>
    <w:p w14:paraId="000000CD" w14:textId="77777777" w:rsidR="00D2395D" w:rsidRPr="000C648C" w:rsidRDefault="00D2395D" w:rsidP="009E03FF">
      <w:pPr>
        <w:jc w:val="both"/>
        <w:rPr>
          <w:rFonts w:ascii="Arial" w:eastAsia="Arial" w:hAnsi="Arial" w:cs="Arial"/>
          <w:sz w:val="22"/>
          <w:szCs w:val="22"/>
        </w:rPr>
      </w:pPr>
    </w:p>
    <w:p w14:paraId="000000CE" w14:textId="77777777" w:rsidR="00D2395D" w:rsidRPr="000C648C" w:rsidRDefault="00BC4492" w:rsidP="004658F7">
      <w:pPr>
        <w:pStyle w:val="Heading4"/>
        <w:rPr>
          <w:rFonts w:eastAsia="Arial"/>
        </w:rPr>
      </w:pPr>
      <w:r w:rsidRPr="000C648C">
        <w:rPr>
          <w:rFonts w:eastAsia="Arial"/>
        </w:rPr>
        <w:t xml:space="preserve">Plataforma de Gestión IDIAP </w:t>
      </w:r>
    </w:p>
    <w:p w14:paraId="000000CF" w14:textId="77777777" w:rsidR="00D2395D" w:rsidRPr="000C648C" w:rsidRDefault="00D2395D" w:rsidP="009E03FF">
      <w:pPr>
        <w:jc w:val="both"/>
        <w:rPr>
          <w:rFonts w:ascii="Arial" w:hAnsi="Arial" w:cs="Arial"/>
          <w:sz w:val="22"/>
          <w:szCs w:val="22"/>
        </w:rPr>
      </w:pPr>
    </w:p>
    <w:p w14:paraId="000000D0" w14:textId="1AA1C15B"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IDIAP se encuentra trabajando actualmente en la primera fa</w:t>
      </w:r>
      <w:r w:rsidRPr="000C648C">
        <w:rPr>
          <w:rFonts w:ascii="Arial" w:eastAsia="Arial" w:hAnsi="Arial" w:cs="Arial"/>
          <w:sz w:val="22"/>
          <w:szCs w:val="22"/>
        </w:rPr>
        <w:t>se de la implementación de una Plataforma de Gestión de Proyectos y Conocimiento</w:t>
      </w:r>
      <w:r w:rsidRPr="000C648C">
        <w:rPr>
          <w:rFonts w:ascii="Arial" w:eastAsia="Arial" w:hAnsi="Arial" w:cs="Arial"/>
          <w:sz w:val="22"/>
          <w:szCs w:val="22"/>
        </w:rPr>
        <w:t xml:space="preserve">, con el objetivo de gestionar los proyectos y difundir </w:t>
      </w:r>
      <w:r w:rsidR="004658F7">
        <w:rPr>
          <w:rFonts w:ascii="Arial" w:eastAsia="Arial" w:hAnsi="Arial" w:cs="Arial"/>
          <w:sz w:val="22"/>
          <w:szCs w:val="22"/>
        </w:rPr>
        <w:t xml:space="preserve">los </w:t>
      </w:r>
      <w:r w:rsidRPr="000C648C">
        <w:rPr>
          <w:rFonts w:ascii="Arial" w:eastAsia="Arial" w:hAnsi="Arial" w:cs="Arial"/>
          <w:sz w:val="22"/>
          <w:szCs w:val="22"/>
        </w:rPr>
        <w:t>resultados de sus investigaciones, y otras informaciones de utilidad para la comunidad agr</w:t>
      </w:r>
      <w:r w:rsidR="004658F7">
        <w:rPr>
          <w:rFonts w:ascii="Arial" w:eastAsia="Arial" w:hAnsi="Arial" w:cs="Arial"/>
          <w:sz w:val="22"/>
          <w:szCs w:val="22"/>
        </w:rPr>
        <w:t>aria</w:t>
      </w:r>
      <w:r w:rsidRPr="000C648C">
        <w:rPr>
          <w:rFonts w:ascii="Arial" w:eastAsia="Arial" w:hAnsi="Arial" w:cs="Arial"/>
          <w:sz w:val="22"/>
          <w:szCs w:val="22"/>
        </w:rPr>
        <w:t>.</w:t>
      </w:r>
    </w:p>
    <w:p w14:paraId="000000D1" w14:textId="77777777" w:rsidR="00D2395D" w:rsidRPr="000C648C" w:rsidRDefault="00D2395D" w:rsidP="009E03FF">
      <w:pPr>
        <w:jc w:val="both"/>
        <w:rPr>
          <w:rFonts w:ascii="Arial" w:eastAsia="Arial" w:hAnsi="Arial" w:cs="Arial"/>
          <w:sz w:val="22"/>
          <w:szCs w:val="22"/>
        </w:rPr>
      </w:pPr>
    </w:p>
    <w:p w14:paraId="000000D2" w14:textId="46493FBE"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Considerando que la plataforma que se está implantando </w:t>
      </w:r>
      <w:r w:rsidR="009F4548">
        <w:rPr>
          <w:rFonts w:ascii="Arial" w:eastAsia="Arial" w:hAnsi="Arial" w:cs="Arial"/>
          <w:sz w:val="22"/>
          <w:szCs w:val="22"/>
        </w:rPr>
        <w:t>es software libre</w:t>
      </w:r>
      <w:r w:rsidRPr="000C648C">
        <w:rPr>
          <w:rFonts w:ascii="Arial" w:eastAsia="Arial" w:hAnsi="Arial" w:cs="Arial"/>
          <w:sz w:val="22"/>
          <w:szCs w:val="22"/>
        </w:rPr>
        <w:t xml:space="preserve">, </w:t>
      </w:r>
      <w:r w:rsidR="009F4548">
        <w:rPr>
          <w:rFonts w:ascii="Arial" w:eastAsia="Arial" w:hAnsi="Arial" w:cs="Arial"/>
          <w:sz w:val="22"/>
          <w:szCs w:val="22"/>
        </w:rPr>
        <w:t>se</w:t>
      </w:r>
      <w:r w:rsidRPr="000C648C">
        <w:rPr>
          <w:rFonts w:ascii="Arial" w:eastAsia="Arial" w:hAnsi="Arial" w:cs="Arial"/>
          <w:sz w:val="22"/>
          <w:szCs w:val="22"/>
        </w:rPr>
        <w:t xml:space="preserve"> prevé apoyar </w:t>
      </w:r>
      <w:r w:rsidRPr="000C648C">
        <w:rPr>
          <w:rFonts w:ascii="Arial" w:eastAsia="Arial" w:hAnsi="Arial" w:cs="Arial"/>
          <w:sz w:val="22"/>
          <w:szCs w:val="22"/>
        </w:rPr>
        <w:t xml:space="preserve">la 2da fase de su implementación, financiando su personalización, adaptación a los procesos </w:t>
      </w:r>
      <w:r w:rsidR="009F4548">
        <w:rPr>
          <w:rFonts w:ascii="Arial" w:eastAsia="Arial" w:hAnsi="Arial" w:cs="Arial"/>
          <w:sz w:val="22"/>
          <w:szCs w:val="22"/>
        </w:rPr>
        <w:t xml:space="preserve">de gestión de proyectos y servicios </w:t>
      </w:r>
      <w:r w:rsidRPr="000C648C">
        <w:rPr>
          <w:rFonts w:ascii="Arial" w:eastAsia="Arial" w:hAnsi="Arial" w:cs="Arial"/>
          <w:sz w:val="22"/>
          <w:szCs w:val="22"/>
        </w:rPr>
        <w:t>de IDIAP, y mantenimiento durante la duración del PIASI</w:t>
      </w:r>
      <w:r w:rsidR="009F4548">
        <w:rPr>
          <w:rFonts w:ascii="Arial" w:eastAsia="Arial" w:hAnsi="Arial" w:cs="Arial"/>
          <w:sz w:val="22"/>
          <w:szCs w:val="22"/>
        </w:rPr>
        <w:t>,</w:t>
      </w:r>
      <w:r w:rsidRPr="000C648C">
        <w:rPr>
          <w:rFonts w:ascii="Arial" w:eastAsia="Arial" w:hAnsi="Arial" w:cs="Arial"/>
          <w:sz w:val="22"/>
          <w:szCs w:val="22"/>
        </w:rPr>
        <w:t xml:space="preserve"> para asegurar </w:t>
      </w:r>
      <w:r w:rsidRPr="000C648C">
        <w:rPr>
          <w:rFonts w:ascii="Arial" w:eastAsia="Arial" w:hAnsi="Arial" w:cs="Arial"/>
          <w:sz w:val="22"/>
          <w:szCs w:val="22"/>
        </w:rPr>
        <w:t>su consolidación.</w:t>
      </w:r>
      <w:r w:rsidRPr="000C648C">
        <w:rPr>
          <w:rFonts w:ascii="Arial" w:eastAsia="Arial" w:hAnsi="Arial" w:cs="Arial"/>
          <w:sz w:val="22"/>
          <w:szCs w:val="22"/>
        </w:rPr>
        <w:t xml:space="preserve"> Asimismo, la plataforma servir</w:t>
      </w:r>
      <w:r w:rsidRPr="000C648C">
        <w:rPr>
          <w:rFonts w:ascii="Arial" w:eastAsia="Arial" w:hAnsi="Arial" w:cs="Arial"/>
          <w:sz w:val="22"/>
          <w:szCs w:val="22"/>
        </w:rPr>
        <w:t>á para monitorear los</w:t>
      </w:r>
      <w:r w:rsidRPr="000C648C">
        <w:rPr>
          <w:rFonts w:ascii="Arial" w:eastAsia="Arial" w:hAnsi="Arial" w:cs="Arial"/>
          <w:sz w:val="22"/>
          <w:szCs w:val="22"/>
        </w:rPr>
        <w:t xml:space="preserve"> seis </w:t>
      </w:r>
      <w:r w:rsidRPr="000C648C">
        <w:rPr>
          <w:rFonts w:ascii="Arial" w:eastAsia="Arial" w:hAnsi="Arial" w:cs="Arial"/>
          <w:i/>
          <w:sz w:val="22"/>
          <w:szCs w:val="22"/>
          <w:rPrChange w:id="29" w:author="Maria Inés Vasquez" w:date="2021-05-12T21:25:00Z">
            <w:rPr>
              <w:rFonts w:ascii="Arial" w:eastAsia="Arial" w:hAnsi="Arial" w:cs="Arial"/>
            </w:rPr>
          </w:rPrChange>
        </w:rPr>
        <w:t>Proyectos de investigación e innovación participativa</w:t>
      </w:r>
      <w:r w:rsidRPr="000C648C">
        <w:rPr>
          <w:rFonts w:ascii="Arial" w:eastAsia="Arial" w:hAnsi="Arial" w:cs="Arial"/>
          <w:sz w:val="22"/>
          <w:szCs w:val="22"/>
        </w:rPr>
        <w:t xml:space="preserve"> </w:t>
      </w:r>
      <w:r w:rsidR="009F4548">
        <w:rPr>
          <w:rFonts w:ascii="Arial" w:eastAsia="Arial" w:hAnsi="Arial" w:cs="Arial"/>
          <w:sz w:val="22"/>
          <w:szCs w:val="22"/>
        </w:rPr>
        <w:t xml:space="preserve">contemplados como una actividad del Componente I </w:t>
      </w:r>
      <w:r w:rsidRPr="000C648C">
        <w:rPr>
          <w:rFonts w:ascii="Arial" w:eastAsia="Arial" w:hAnsi="Arial" w:cs="Arial"/>
          <w:sz w:val="22"/>
          <w:szCs w:val="22"/>
        </w:rPr>
        <w:t>del PIASI</w:t>
      </w:r>
      <w:r w:rsidR="009F4548">
        <w:rPr>
          <w:rFonts w:ascii="Arial" w:eastAsia="Arial" w:hAnsi="Arial" w:cs="Arial"/>
          <w:sz w:val="22"/>
          <w:szCs w:val="22"/>
        </w:rPr>
        <w:t>.</w:t>
      </w:r>
    </w:p>
    <w:p w14:paraId="000000D3" w14:textId="77777777" w:rsidR="00D2395D" w:rsidRPr="000C648C" w:rsidRDefault="00D2395D" w:rsidP="009E03FF">
      <w:pPr>
        <w:jc w:val="both"/>
        <w:rPr>
          <w:rFonts w:ascii="Arial" w:eastAsia="Arial" w:hAnsi="Arial" w:cs="Arial"/>
          <w:sz w:val="22"/>
          <w:szCs w:val="22"/>
        </w:rPr>
      </w:pPr>
    </w:p>
    <w:p w14:paraId="000000D4" w14:textId="594CDC10"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La propuesta</w:t>
      </w:r>
      <w:r w:rsidR="009F4548">
        <w:rPr>
          <w:rFonts w:ascii="Arial" w:eastAsia="Arial" w:hAnsi="Arial" w:cs="Arial"/>
          <w:sz w:val="22"/>
          <w:szCs w:val="22"/>
        </w:rPr>
        <w:t xml:space="preserve"> para la expansión de esta plataforma </w:t>
      </w:r>
      <w:r w:rsidRPr="000C648C">
        <w:rPr>
          <w:rFonts w:ascii="Arial" w:eastAsia="Arial" w:hAnsi="Arial" w:cs="Arial"/>
          <w:sz w:val="22"/>
          <w:szCs w:val="22"/>
        </w:rPr>
        <w:t>incluye:</w:t>
      </w:r>
    </w:p>
    <w:p w14:paraId="000000D5" w14:textId="77777777" w:rsidR="00D2395D" w:rsidRPr="000C648C" w:rsidRDefault="00D2395D" w:rsidP="009E03FF">
      <w:pPr>
        <w:jc w:val="both"/>
        <w:rPr>
          <w:rFonts w:ascii="Arial" w:eastAsia="Arial" w:hAnsi="Arial" w:cs="Arial"/>
          <w:sz w:val="22"/>
          <w:szCs w:val="22"/>
        </w:rPr>
      </w:pPr>
    </w:p>
    <w:p w14:paraId="000000D6" w14:textId="27CDAE76" w:rsidR="00D2395D" w:rsidRPr="009F4548" w:rsidRDefault="009F4548" w:rsidP="009F4548">
      <w:pPr>
        <w:pStyle w:val="ListParagraph"/>
        <w:numPr>
          <w:ilvl w:val="0"/>
          <w:numId w:val="22"/>
        </w:numPr>
        <w:jc w:val="both"/>
        <w:rPr>
          <w:rFonts w:ascii="Arial" w:eastAsia="Arial" w:hAnsi="Arial" w:cs="Arial"/>
          <w:sz w:val="22"/>
          <w:szCs w:val="22"/>
        </w:rPr>
      </w:pPr>
      <w:r>
        <w:rPr>
          <w:rFonts w:ascii="Arial" w:eastAsia="Arial" w:hAnsi="Arial" w:cs="Arial"/>
          <w:sz w:val="22"/>
          <w:szCs w:val="22"/>
        </w:rPr>
        <w:t>P</w:t>
      </w:r>
      <w:r w:rsidR="00BC4492" w:rsidRPr="009F4548">
        <w:rPr>
          <w:rFonts w:ascii="Arial" w:eastAsia="Arial" w:hAnsi="Arial" w:cs="Arial"/>
          <w:sz w:val="22"/>
          <w:szCs w:val="22"/>
        </w:rPr>
        <w:t>roceso de personalización, adaptación y puesta en marcha de</w:t>
      </w:r>
      <w:r w:rsidR="00BC4492" w:rsidRPr="009F4548">
        <w:rPr>
          <w:rFonts w:ascii="Arial" w:eastAsia="Arial" w:hAnsi="Arial" w:cs="Arial"/>
          <w:sz w:val="22"/>
          <w:szCs w:val="22"/>
        </w:rPr>
        <w:t xml:space="preserve"> la plataforma IDIAP en su versión actual mediante la adquisición del hardware </w:t>
      </w:r>
      <w:r w:rsidR="00BC4492" w:rsidRPr="009F4548">
        <w:rPr>
          <w:rFonts w:ascii="Arial" w:eastAsia="Arial" w:hAnsi="Arial" w:cs="Arial"/>
          <w:sz w:val="22"/>
          <w:szCs w:val="22"/>
        </w:rPr>
        <w:t xml:space="preserve">(servidor) para el almacenamiento y procesamiento de datos </w:t>
      </w:r>
    </w:p>
    <w:p w14:paraId="000000D7" w14:textId="28E33B91" w:rsidR="00D2395D" w:rsidRPr="000C648C" w:rsidRDefault="00D2395D" w:rsidP="009E03FF">
      <w:pPr>
        <w:jc w:val="both"/>
        <w:rPr>
          <w:rFonts w:ascii="Arial" w:eastAsia="Arial" w:hAnsi="Arial" w:cs="Arial"/>
          <w:sz w:val="22"/>
          <w:szCs w:val="22"/>
        </w:rPr>
      </w:pPr>
    </w:p>
    <w:p w14:paraId="000000D8" w14:textId="34FEB453" w:rsidR="00D2395D" w:rsidRPr="009F4548" w:rsidRDefault="009F4548" w:rsidP="009F4548">
      <w:pPr>
        <w:pStyle w:val="ListParagraph"/>
        <w:numPr>
          <w:ilvl w:val="0"/>
          <w:numId w:val="22"/>
        </w:numPr>
        <w:jc w:val="both"/>
        <w:rPr>
          <w:rFonts w:ascii="Arial" w:eastAsia="Arial" w:hAnsi="Arial" w:cs="Arial"/>
          <w:sz w:val="22"/>
          <w:szCs w:val="22"/>
        </w:rPr>
      </w:pPr>
      <w:r>
        <w:rPr>
          <w:rFonts w:ascii="Arial" w:eastAsia="Arial" w:hAnsi="Arial" w:cs="Arial"/>
          <w:sz w:val="22"/>
          <w:szCs w:val="22"/>
        </w:rPr>
        <w:t>A</w:t>
      </w:r>
      <w:r w:rsidR="00BC4492" w:rsidRPr="009F4548">
        <w:rPr>
          <w:rFonts w:ascii="Arial" w:eastAsia="Arial" w:hAnsi="Arial" w:cs="Arial"/>
          <w:sz w:val="22"/>
          <w:szCs w:val="22"/>
        </w:rPr>
        <w:t xml:space="preserve">sistencia técnica </w:t>
      </w:r>
      <w:r w:rsidR="00BC4492" w:rsidRPr="009F4548">
        <w:rPr>
          <w:rFonts w:ascii="Arial" w:eastAsia="Arial" w:hAnsi="Arial" w:cs="Arial"/>
          <w:sz w:val="22"/>
          <w:szCs w:val="22"/>
        </w:rPr>
        <w:t>para fortalecer las capacidades de gestión de proyectos mediante el uso de la plataforma</w:t>
      </w:r>
      <w:r w:rsidR="00BC4492" w:rsidRPr="009F4548">
        <w:rPr>
          <w:rFonts w:ascii="Arial" w:eastAsia="Arial" w:hAnsi="Arial" w:cs="Arial"/>
          <w:sz w:val="22"/>
          <w:szCs w:val="22"/>
        </w:rPr>
        <w:t xml:space="preserve">. </w:t>
      </w:r>
    </w:p>
    <w:p w14:paraId="000000D9" w14:textId="77777777" w:rsidR="00D2395D" w:rsidRPr="000C648C" w:rsidRDefault="00D2395D" w:rsidP="009E03FF">
      <w:pPr>
        <w:jc w:val="both"/>
        <w:rPr>
          <w:rFonts w:ascii="Arial" w:eastAsia="Arial" w:hAnsi="Arial" w:cs="Arial"/>
          <w:sz w:val="22"/>
          <w:szCs w:val="22"/>
        </w:rPr>
      </w:pPr>
    </w:p>
    <w:p w14:paraId="000000DA" w14:textId="6DECAA7C" w:rsidR="00D2395D" w:rsidRPr="009F4548" w:rsidRDefault="00BC4492" w:rsidP="009F4548">
      <w:pPr>
        <w:pStyle w:val="ListParagraph"/>
        <w:numPr>
          <w:ilvl w:val="0"/>
          <w:numId w:val="22"/>
        </w:numPr>
        <w:jc w:val="both"/>
        <w:rPr>
          <w:rFonts w:ascii="Arial" w:eastAsia="Arial" w:hAnsi="Arial" w:cs="Arial"/>
          <w:sz w:val="22"/>
          <w:szCs w:val="22"/>
        </w:rPr>
      </w:pPr>
      <w:r w:rsidRPr="009F4548">
        <w:rPr>
          <w:rFonts w:ascii="Arial" w:eastAsia="Arial" w:hAnsi="Arial" w:cs="Arial"/>
          <w:sz w:val="22"/>
          <w:szCs w:val="22"/>
        </w:rPr>
        <w:t xml:space="preserve">Incorporar un módulo de BPM para la automatización de los principales procesos de gestión </w:t>
      </w:r>
      <w:r w:rsidRPr="009F4548">
        <w:rPr>
          <w:rFonts w:ascii="Arial" w:eastAsia="Arial" w:hAnsi="Arial" w:cs="Arial"/>
          <w:sz w:val="22"/>
          <w:szCs w:val="22"/>
        </w:rPr>
        <w:t xml:space="preserve">interna </w:t>
      </w:r>
      <w:r w:rsidR="009F4548">
        <w:rPr>
          <w:rFonts w:ascii="Arial" w:eastAsia="Arial" w:hAnsi="Arial" w:cs="Arial"/>
          <w:sz w:val="22"/>
          <w:szCs w:val="22"/>
        </w:rPr>
        <w:t xml:space="preserve">de proyectos </w:t>
      </w:r>
      <w:r w:rsidRPr="009F4548">
        <w:rPr>
          <w:rFonts w:ascii="Arial" w:eastAsia="Arial" w:hAnsi="Arial" w:cs="Arial"/>
          <w:sz w:val="22"/>
          <w:szCs w:val="22"/>
        </w:rPr>
        <w:t>identificados a partir de la consult</w:t>
      </w:r>
      <w:r w:rsidRPr="009F4548">
        <w:rPr>
          <w:rFonts w:ascii="Arial" w:eastAsia="Arial" w:hAnsi="Arial" w:cs="Arial"/>
          <w:sz w:val="22"/>
          <w:szCs w:val="22"/>
        </w:rPr>
        <w:t xml:space="preserve">oría para </w:t>
      </w:r>
      <w:r w:rsidRPr="009F4548">
        <w:rPr>
          <w:rFonts w:ascii="Arial" w:eastAsia="Arial" w:hAnsi="Arial" w:cs="Arial"/>
          <w:sz w:val="22"/>
          <w:szCs w:val="22"/>
        </w:rPr>
        <w:t xml:space="preserve">la mejora y </w:t>
      </w:r>
      <w:r w:rsidRPr="009F4548">
        <w:rPr>
          <w:rFonts w:ascii="Arial" w:eastAsia="Arial" w:hAnsi="Arial" w:cs="Arial"/>
          <w:sz w:val="22"/>
          <w:szCs w:val="22"/>
        </w:rPr>
        <w:t>simplificación de procesos.</w:t>
      </w:r>
    </w:p>
    <w:p w14:paraId="000000DB" w14:textId="77777777" w:rsidR="00D2395D" w:rsidRPr="000C648C" w:rsidRDefault="00D2395D" w:rsidP="009E03FF">
      <w:pPr>
        <w:jc w:val="both"/>
        <w:rPr>
          <w:rFonts w:ascii="Arial" w:eastAsia="Arial" w:hAnsi="Arial" w:cs="Arial"/>
          <w:sz w:val="22"/>
          <w:szCs w:val="22"/>
        </w:rPr>
      </w:pPr>
    </w:p>
    <w:p w14:paraId="000000DC" w14:textId="6B6BFA23" w:rsidR="00D2395D" w:rsidRPr="009F4548" w:rsidRDefault="00BC4492" w:rsidP="009F4548">
      <w:pPr>
        <w:pStyle w:val="ListParagraph"/>
        <w:numPr>
          <w:ilvl w:val="0"/>
          <w:numId w:val="22"/>
        </w:numPr>
        <w:jc w:val="both"/>
        <w:rPr>
          <w:rFonts w:ascii="Arial" w:eastAsia="Arial" w:hAnsi="Arial" w:cs="Arial"/>
          <w:sz w:val="22"/>
          <w:szCs w:val="22"/>
        </w:rPr>
      </w:pPr>
      <w:r w:rsidRPr="009F4548">
        <w:rPr>
          <w:rFonts w:ascii="Arial" w:eastAsia="Arial" w:hAnsi="Arial" w:cs="Arial"/>
          <w:sz w:val="22"/>
          <w:szCs w:val="22"/>
        </w:rPr>
        <w:t xml:space="preserve">Digitalizar y automatizar la totalidad de los trámites </w:t>
      </w:r>
      <w:r w:rsidRPr="009F4548">
        <w:rPr>
          <w:rFonts w:ascii="Arial" w:eastAsia="Arial" w:hAnsi="Arial" w:cs="Arial"/>
          <w:sz w:val="22"/>
          <w:szCs w:val="22"/>
        </w:rPr>
        <w:t xml:space="preserve">(15 trámites identificados en </w:t>
      </w:r>
      <w:hyperlink r:id="rId16" w:history="1">
        <w:r w:rsidRPr="009F4548">
          <w:rPr>
            <w:rFonts w:ascii="Arial" w:eastAsia="Arial" w:hAnsi="Arial" w:cs="Arial"/>
            <w:sz w:val="22"/>
            <w:szCs w:val="22"/>
          </w:rPr>
          <w:t>www.panamatramita.gob,pa</w:t>
        </w:r>
      </w:hyperlink>
      <w:r w:rsidRPr="009F4548">
        <w:rPr>
          <w:rFonts w:ascii="Arial" w:eastAsia="Arial" w:hAnsi="Arial" w:cs="Arial"/>
          <w:sz w:val="22"/>
          <w:szCs w:val="22"/>
        </w:rPr>
        <w:t xml:space="preserve">) </w:t>
      </w:r>
      <w:r w:rsidRPr="009F4548">
        <w:rPr>
          <w:rFonts w:ascii="Arial" w:eastAsia="Arial" w:hAnsi="Arial" w:cs="Arial"/>
          <w:sz w:val="22"/>
          <w:szCs w:val="22"/>
        </w:rPr>
        <w:t>y servicios</w:t>
      </w:r>
      <w:r w:rsidRPr="009F4548">
        <w:rPr>
          <w:rFonts w:ascii="Arial" w:eastAsia="Arial" w:hAnsi="Arial" w:cs="Arial"/>
          <w:sz w:val="22"/>
          <w:szCs w:val="22"/>
        </w:rPr>
        <w:t xml:space="preserve"> (10 servicios </w:t>
      </w:r>
      <w:r w:rsidR="009F4548" w:rsidRPr="009F4548">
        <w:rPr>
          <w:rFonts w:ascii="Arial" w:eastAsia="Arial" w:hAnsi="Arial" w:cs="Arial"/>
          <w:sz w:val="22"/>
          <w:szCs w:val="22"/>
        </w:rPr>
        <w:t>de acuerdo con</w:t>
      </w:r>
      <w:r w:rsidRPr="009F4548">
        <w:rPr>
          <w:rFonts w:ascii="Arial" w:eastAsia="Arial" w:hAnsi="Arial" w:cs="Arial"/>
          <w:sz w:val="22"/>
          <w:szCs w:val="22"/>
        </w:rPr>
        <w:t xml:space="preserve"> la web institucional) </w:t>
      </w:r>
      <w:r w:rsidRPr="009F4548">
        <w:rPr>
          <w:rFonts w:ascii="Arial" w:eastAsia="Arial" w:hAnsi="Arial" w:cs="Arial"/>
          <w:sz w:val="22"/>
          <w:szCs w:val="22"/>
        </w:rPr>
        <w:t xml:space="preserve">prestados a </w:t>
      </w:r>
      <w:r w:rsidRPr="009F4548">
        <w:rPr>
          <w:rFonts w:ascii="Arial" w:eastAsia="Arial" w:hAnsi="Arial" w:cs="Arial"/>
          <w:sz w:val="22"/>
          <w:szCs w:val="22"/>
        </w:rPr>
        <w:t>público en general como análisis, diagnósticos y venta de productos</w:t>
      </w:r>
      <w:r w:rsidR="009F4548">
        <w:rPr>
          <w:rFonts w:ascii="Arial" w:eastAsia="Arial" w:hAnsi="Arial" w:cs="Arial"/>
          <w:sz w:val="22"/>
          <w:szCs w:val="22"/>
        </w:rPr>
        <w:t>, entre otros</w:t>
      </w:r>
      <w:r w:rsidRPr="009F4548">
        <w:rPr>
          <w:rFonts w:ascii="Arial" w:eastAsia="Arial" w:hAnsi="Arial" w:cs="Arial"/>
          <w:sz w:val="22"/>
          <w:szCs w:val="22"/>
        </w:rPr>
        <w:t>.</w:t>
      </w:r>
    </w:p>
    <w:p w14:paraId="000000DD" w14:textId="77777777" w:rsidR="00D2395D" w:rsidRPr="000C648C" w:rsidRDefault="00D2395D" w:rsidP="009E03FF">
      <w:pPr>
        <w:jc w:val="both"/>
        <w:rPr>
          <w:rFonts w:ascii="Arial" w:eastAsia="Arial" w:hAnsi="Arial" w:cs="Arial"/>
          <w:sz w:val="22"/>
          <w:szCs w:val="22"/>
        </w:rPr>
      </w:pPr>
    </w:p>
    <w:p w14:paraId="000000DE" w14:textId="515AF55D" w:rsidR="00D2395D" w:rsidRDefault="00BC4492" w:rsidP="009F4548">
      <w:pPr>
        <w:pStyle w:val="ListParagraph"/>
        <w:numPr>
          <w:ilvl w:val="0"/>
          <w:numId w:val="22"/>
        </w:numPr>
        <w:jc w:val="both"/>
        <w:rPr>
          <w:rFonts w:ascii="Arial" w:eastAsia="Arial" w:hAnsi="Arial" w:cs="Arial"/>
          <w:sz w:val="22"/>
          <w:szCs w:val="22"/>
        </w:rPr>
      </w:pPr>
      <w:r w:rsidRPr="009F4548">
        <w:rPr>
          <w:rFonts w:ascii="Arial" w:eastAsia="Arial" w:hAnsi="Arial" w:cs="Arial"/>
          <w:sz w:val="22"/>
          <w:szCs w:val="22"/>
        </w:rPr>
        <w:t>Elaborar un tablero de control institucional que permita al IDIAP monitorear los principales indicadores de performance de su gestión.</w:t>
      </w:r>
    </w:p>
    <w:p w14:paraId="40ADA60A" w14:textId="77777777" w:rsidR="009F4548" w:rsidRPr="009F4548" w:rsidRDefault="009F4548" w:rsidP="009F4548">
      <w:pPr>
        <w:pStyle w:val="ListParagraph"/>
        <w:rPr>
          <w:rFonts w:ascii="Arial" w:eastAsia="Arial" w:hAnsi="Arial" w:cs="Arial"/>
          <w:sz w:val="22"/>
          <w:szCs w:val="22"/>
        </w:rPr>
      </w:pPr>
    </w:p>
    <w:p w14:paraId="2983CF1F" w14:textId="77777777" w:rsidR="009F4548" w:rsidRPr="009F4548" w:rsidRDefault="009F4548" w:rsidP="009F4548">
      <w:pPr>
        <w:pStyle w:val="ListParagraph"/>
        <w:jc w:val="both"/>
        <w:rPr>
          <w:rFonts w:ascii="Arial" w:eastAsia="Arial" w:hAnsi="Arial" w:cs="Arial"/>
          <w:sz w:val="22"/>
          <w:szCs w:val="22"/>
        </w:rPr>
      </w:pPr>
    </w:p>
    <w:p w14:paraId="000000DF" w14:textId="77777777" w:rsidR="00D2395D" w:rsidRPr="000C648C" w:rsidRDefault="00D2395D" w:rsidP="009E03FF">
      <w:pPr>
        <w:jc w:val="both"/>
        <w:rPr>
          <w:rFonts w:ascii="Arial" w:eastAsia="Arial" w:hAnsi="Arial" w:cs="Arial"/>
          <w:sz w:val="22"/>
          <w:szCs w:val="22"/>
        </w:rPr>
      </w:pPr>
    </w:p>
    <w:p w14:paraId="000000E0" w14:textId="77777777" w:rsidR="00D2395D" w:rsidRPr="000C648C" w:rsidRDefault="00BC4492" w:rsidP="009F4548">
      <w:pPr>
        <w:pStyle w:val="Heading4"/>
        <w:rPr>
          <w:rFonts w:eastAsia="Arial"/>
        </w:rPr>
      </w:pPr>
      <w:r w:rsidRPr="000C648C">
        <w:rPr>
          <w:rFonts w:eastAsia="Arial"/>
        </w:rPr>
        <w:t>Solución de correo electrónico, colaboración y trabajo remoto desplegada (350 cuentas)</w:t>
      </w:r>
    </w:p>
    <w:p w14:paraId="000000E1" w14:textId="77777777" w:rsidR="00D2395D" w:rsidRPr="000C648C" w:rsidRDefault="00D2395D" w:rsidP="009E03FF">
      <w:pPr>
        <w:jc w:val="both"/>
        <w:rPr>
          <w:rFonts w:ascii="Arial" w:eastAsia="Arial" w:hAnsi="Arial" w:cs="Arial"/>
          <w:b/>
          <w:sz w:val="22"/>
          <w:szCs w:val="22"/>
        </w:rPr>
      </w:pPr>
    </w:p>
    <w:p w14:paraId="000000E2" w14:textId="77777777"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Con relación al sistema de comun</w:t>
      </w:r>
      <w:r w:rsidRPr="000C648C">
        <w:rPr>
          <w:rFonts w:ascii="Arial" w:eastAsia="Arial" w:hAnsi="Arial" w:cs="Arial"/>
          <w:sz w:val="22"/>
          <w:szCs w:val="22"/>
        </w:rPr>
        <w:t>icaciones, la solución de correo electrónico actual se encuentra al límite de su vigencia tecnológica, y tiene algunas limitantes funcionales, por lo que se propone su actualización a una solución de colaboración remota en la nube que le permita a los usua</w:t>
      </w:r>
      <w:r w:rsidRPr="000C648C">
        <w:rPr>
          <w:rFonts w:ascii="Arial" w:eastAsia="Arial" w:hAnsi="Arial" w:cs="Arial"/>
          <w:sz w:val="22"/>
          <w:szCs w:val="22"/>
        </w:rPr>
        <w:t>rios de IDIAP contar con:</w:t>
      </w:r>
    </w:p>
    <w:p w14:paraId="000000E3" w14:textId="77777777" w:rsidR="00D2395D" w:rsidRPr="000C648C" w:rsidRDefault="00D2395D" w:rsidP="009E03FF">
      <w:pPr>
        <w:jc w:val="both"/>
        <w:rPr>
          <w:rFonts w:ascii="Arial" w:eastAsia="Arial" w:hAnsi="Arial" w:cs="Arial"/>
          <w:sz w:val="22"/>
          <w:szCs w:val="22"/>
        </w:rPr>
      </w:pPr>
    </w:p>
    <w:p w14:paraId="000000E4" w14:textId="77777777" w:rsidR="00D2395D" w:rsidRPr="009F4548" w:rsidRDefault="00BC4492" w:rsidP="009F4548">
      <w:pPr>
        <w:pStyle w:val="ListParagraph"/>
        <w:numPr>
          <w:ilvl w:val="0"/>
          <w:numId w:val="23"/>
        </w:numPr>
        <w:jc w:val="both"/>
        <w:rPr>
          <w:rFonts w:ascii="Arial" w:eastAsia="Arial" w:hAnsi="Arial" w:cs="Arial"/>
          <w:color w:val="000000"/>
          <w:sz w:val="22"/>
          <w:szCs w:val="22"/>
        </w:rPr>
      </w:pPr>
      <w:r w:rsidRPr="009F4548">
        <w:rPr>
          <w:rFonts w:ascii="Arial" w:eastAsia="Arial" w:hAnsi="Arial" w:cs="Arial"/>
          <w:color w:val="000000"/>
          <w:sz w:val="22"/>
          <w:szCs w:val="22"/>
        </w:rPr>
        <w:t>Correo electrónico y videoconferencia corporativa</w:t>
      </w:r>
    </w:p>
    <w:p w14:paraId="000000E5" w14:textId="3DF4DEA1" w:rsidR="00D2395D" w:rsidRPr="009F4548" w:rsidRDefault="00BC4492" w:rsidP="009F4548">
      <w:pPr>
        <w:pStyle w:val="ListParagraph"/>
        <w:numPr>
          <w:ilvl w:val="0"/>
          <w:numId w:val="23"/>
        </w:numPr>
        <w:jc w:val="both"/>
        <w:rPr>
          <w:rFonts w:ascii="Arial" w:eastAsia="Arial" w:hAnsi="Arial" w:cs="Arial"/>
          <w:color w:val="000000"/>
          <w:sz w:val="22"/>
          <w:szCs w:val="22"/>
        </w:rPr>
      </w:pPr>
      <w:r w:rsidRPr="009F4548">
        <w:rPr>
          <w:rFonts w:ascii="Arial" w:eastAsia="Arial" w:hAnsi="Arial" w:cs="Arial"/>
          <w:color w:val="000000"/>
          <w:sz w:val="22"/>
          <w:szCs w:val="22"/>
        </w:rPr>
        <w:t>Software</w:t>
      </w:r>
      <w:r w:rsidRPr="009F4548">
        <w:rPr>
          <w:rFonts w:ascii="Arial" w:eastAsia="Arial" w:hAnsi="Arial" w:cs="Arial"/>
          <w:color w:val="000000"/>
          <w:sz w:val="22"/>
          <w:szCs w:val="22"/>
        </w:rPr>
        <w:t xml:space="preserve"> de oficina (procesador de texto, planilla de cálculo y presentaciones)</w:t>
      </w:r>
    </w:p>
    <w:p w14:paraId="000000E6" w14:textId="77777777" w:rsidR="00D2395D" w:rsidRPr="009F4548" w:rsidRDefault="00BC4492" w:rsidP="009F4548">
      <w:pPr>
        <w:pStyle w:val="ListParagraph"/>
        <w:numPr>
          <w:ilvl w:val="0"/>
          <w:numId w:val="23"/>
        </w:numPr>
        <w:jc w:val="both"/>
        <w:rPr>
          <w:rFonts w:ascii="Arial" w:eastAsia="Arial" w:hAnsi="Arial" w:cs="Arial"/>
          <w:color w:val="000000"/>
          <w:sz w:val="22"/>
          <w:szCs w:val="22"/>
        </w:rPr>
      </w:pPr>
      <w:r w:rsidRPr="009F4548">
        <w:rPr>
          <w:rFonts w:ascii="Arial" w:eastAsia="Arial" w:hAnsi="Arial" w:cs="Arial"/>
          <w:color w:val="000000"/>
          <w:sz w:val="22"/>
          <w:szCs w:val="22"/>
        </w:rPr>
        <w:t>Espacio para almacenamiento personal de archivos y corporativo colaborativo</w:t>
      </w:r>
    </w:p>
    <w:p w14:paraId="000000E7" w14:textId="77777777" w:rsidR="00D2395D" w:rsidRPr="000C648C" w:rsidRDefault="00D2395D" w:rsidP="009E03FF">
      <w:pPr>
        <w:jc w:val="both"/>
        <w:rPr>
          <w:rFonts w:ascii="Arial" w:eastAsia="Arial" w:hAnsi="Arial" w:cs="Arial"/>
          <w:b/>
          <w:sz w:val="22"/>
          <w:szCs w:val="22"/>
        </w:rPr>
      </w:pPr>
    </w:p>
    <w:p w14:paraId="000000E8" w14:textId="77777777" w:rsidR="00D2395D" w:rsidRPr="000C648C" w:rsidRDefault="00D2395D" w:rsidP="009E03FF">
      <w:pPr>
        <w:jc w:val="both"/>
        <w:rPr>
          <w:rFonts w:ascii="Arial" w:eastAsia="Arial" w:hAnsi="Arial" w:cs="Arial"/>
          <w:b/>
          <w:sz w:val="22"/>
          <w:szCs w:val="22"/>
        </w:rPr>
      </w:pPr>
    </w:p>
    <w:p w14:paraId="000000E9" w14:textId="77777777" w:rsidR="00D2395D" w:rsidRPr="000C648C" w:rsidRDefault="00BC4492" w:rsidP="009F4548">
      <w:pPr>
        <w:pStyle w:val="Heading4"/>
        <w:rPr>
          <w:rFonts w:eastAsia="Arial"/>
        </w:rPr>
      </w:pPr>
      <w:r w:rsidRPr="000C648C">
        <w:rPr>
          <w:rFonts w:eastAsia="Arial"/>
        </w:rPr>
        <w:t>Firewall de gestión unificada y control de navegación</w:t>
      </w:r>
    </w:p>
    <w:p w14:paraId="000000EA" w14:textId="77777777" w:rsidR="00D2395D" w:rsidRPr="000C648C" w:rsidRDefault="00D2395D" w:rsidP="009E03FF">
      <w:pPr>
        <w:jc w:val="both"/>
        <w:rPr>
          <w:rFonts w:ascii="Arial" w:hAnsi="Arial" w:cs="Arial"/>
          <w:sz w:val="22"/>
          <w:szCs w:val="22"/>
        </w:rPr>
      </w:pPr>
    </w:p>
    <w:p w14:paraId="000000EB" w14:textId="77777777" w:rsidR="00D2395D" w:rsidRPr="000C648C" w:rsidRDefault="00BC4492" w:rsidP="009E03FF">
      <w:pPr>
        <w:jc w:val="both"/>
        <w:rPr>
          <w:rFonts w:ascii="Arial" w:hAnsi="Arial" w:cs="Arial"/>
          <w:sz w:val="22"/>
          <w:szCs w:val="22"/>
        </w:rPr>
      </w:pPr>
      <w:r w:rsidRPr="000C648C">
        <w:rPr>
          <w:rFonts w:ascii="Arial" w:eastAsia="Arial" w:hAnsi="Arial" w:cs="Arial"/>
          <w:sz w:val="22"/>
          <w:szCs w:val="22"/>
        </w:rPr>
        <w:t>Considerando que la calidad y  seguridad de la navegación  a Internet serán elementos críticos habilitantes para realizar e</w:t>
      </w:r>
      <w:r w:rsidRPr="000C648C">
        <w:rPr>
          <w:rFonts w:ascii="Arial" w:eastAsia="Arial" w:hAnsi="Arial" w:cs="Arial"/>
          <w:sz w:val="22"/>
          <w:szCs w:val="22"/>
        </w:rPr>
        <w:t>l despliegue de todas las soluciones informáticas y tecnológicas del PIASI, se propone dotar a la organización de una solución de Firewall de gestión unificada que permita controlar y monitorear el uso y la calidad del servicio de Internet en todos los cen</w:t>
      </w:r>
      <w:r w:rsidRPr="000C648C">
        <w:rPr>
          <w:rFonts w:ascii="Arial" w:eastAsia="Arial" w:hAnsi="Arial" w:cs="Arial"/>
          <w:sz w:val="22"/>
          <w:szCs w:val="22"/>
        </w:rPr>
        <w:t>tros de investigación, incluida la sede central,  además de proteger la seguridad de los activos frente a amenazas externas.</w:t>
      </w:r>
    </w:p>
    <w:p w14:paraId="000000EC" w14:textId="77777777" w:rsidR="00D2395D" w:rsidRPr="000C648C" w:rsidRDefault="00D2395D" w:rsidP="009E03FF">
      <w:pPr>
        <w:jc w:val="both"/>
        <w:rPr>
          <w:rFonts w:ascii="Arial" w:eastAsia="Arial" w:hAnsi="Arial" w:cs="Arial"/>
          <w:sz w:val="22"/>
          <w:szCs w:val="22"/>
        </w:rPr>
      </w:pPr>
    </w:p>
    <w:p w14:paraId="000000ED" w14:textId="3AB21453" w:rsidR="00D2395D" w:rsidRPr="000C648C" w:rsidRDefault="00BC4492" w:rsidP="009F4548">
      <w:pPr>
        <w:pStyle w:val="Heading4"/>
        <w:rPr>
          <w:rFonts w:eastAsia="Arial"/>
        </w:rPr>
      </w:pPr>
      <w:r w:rsidRPr="000C648C">
        <w:rPr>
          <w:rFonts w:eastAsia="Arial"/>
        </w:rPr>
        <w:t xml:space="preserve">Servicio WIFI en centros de investigación </w:t>
      </w:r>
    </w:p>
    <w:p w14:paraId="000000EE" w14:textId="77777777" w:rsidR="00D2395D" w:rsidRPr="000C648C" w:rsidRDefault="00D2395D" w:rsidP="009E03FF">
      <w:pPr>
        <w:jc w:val="both"/>
        <w:rPr>
          <w:rFonts w:ascii="Arial" w:eastAsia="Arial" w:hAnsi="Arial" w:cs="Arial"/>
          <w:sz w:val="22"/>
          <w:szCs w:val="22"/>
        </w:rPr>
      </w:pPr>
    </w:p>
    <w:p w14:paraId="000000EF" w14:textId="303518BE"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Para garantizar la conectividad de los equipos de cómputo personal que se propone adqu</w:t>
      </w:r>
      <w:r w:rsidRPr="000C648C">
        <w:rPr>
          <w:rFonts w:ascii="Arial" w:eastAsia="Arial" w:hAnsi="Arial" w:cs="Arial"/>
          <w:sz w:val="22"/>
          <w:szCs w:val="22"/>
        </w:rPr>
        <w:t xml:space="preserve">irir, de las tabletas y otros equipos informáticos cometidos al PIASI, </w:t>
      </w:r>
      <w:r w:rsidRPr="000C648C">
        <w:rPr>
          <w:rFonts w:ascii="Arial" w:eastAsia="Arial" w:hAnsi="Arial" w:cs="Arial"/>
          <w:sz w:val="22"/>
          <w:szCs w:val="22"/>
        </w:rPr>
        <w:t>se propone fortalecer la conectividad en todos los centros de investigación</w:t>
      </w:r>
      <w:r w:rsidR="009F4548">
        <w:rPr>
          <w:rFonts w:ascii="Arial" w:eastAsia="Arial" w:hAnsi="Arial" w:cs="Arial"/>
          <w:sz w:val="22"/>
          <w:szCs w:val="22"/>
        </w:rPr>
        <w:t xml:space="preserve"> ubicados en las áreas de intervención del PIASI</w:t>
      </w:r>
      <w:r w:rsidRPr="000C648C">
        <w:rPr>
          <w:rFonts w:ascii="Arial" w:eastAsia="Arial" w:hAnsi="Arial" w:cs="Arial"/>
          <w:sz w:val="22"/>
          <w:szCs w:val="22"/>
        </w:rPr>
        <w:t>, dotándolos de un servicio de Wifi corporativo que permita garantizar la seguridad y confiabilidad de la con</w:t>
      </w:r>
      <w:r w:rsidRPr="000C648C">
        <w:rPr>
          <w:rFonts w:ascii="Arial" w:eastAsia="Arial" w:hAnsi="Arial" w:cs="Arial"/>
          <w:sz w:val="22"/>
          <w:szCs w:val="22"/>
        </w:rPr>
        <w:t>exión a Internet.</w:t>
      </w:r>
    </w:p>
    <w:p w14:paraId="000000F0" w14:textId="77777777" w:rsidR="00D2395D" w:rsidRPr="000C648C" w:rsidRDefault="00D2395D" w:rsidP="009E03FF">
      <w:pPr>
        <w:jc w:val="both"/>
        <w:rPr>
          <w:rFonts w:ascii="Arial" w:eastAsia="Arial" w:hAnsi="Arial" w:cs="Arial"/>
          <w:sz w:val="22"/>
          <w:szCs w:val="22"/>
        </w:rPr>
      </w:pPr>
    </w:p>
    <w:p w14:paraId="000000F1" w14:textId="77777777" w:rsidR="00D2395D" w:rsidRPr="000C648C" w:rsidRDefault="00BC4492" w:rsidP="009F4548">
      <w:pPr>
        <w:pStyle w:val="Heading4"/>
        <w:rPr>
          <w:rFonts w:eastAsia="Arial"/>
        </w:rPr>
      </w:pPr>
      <w:r w:rsidRPr="000C648C">
        <w:rPr>
          <w:rFonts w:eastAsia="Arial"/>
        </w:rPr>
        <w:t>Acondicionamiento de cableado en 3 centros de investigación</w:t>
      </w:r>
    </w:p>
    <w:p w14:paraId="000000F2" w14:textId="77777777" w:rsidR="00D2395D" w:rsidRPr="000C648C" w:rsidRDefault="00D2395D" w:rsidP="009E03FF">
      <w:pPr>
        <w:jc w:val="both"/>
        <w:rPr>
          <w:rFonts w:ascii="Arial" w:eastAsia="Arial" w:hAnsi="Arial" w:cs="Arial"/>
          <w:sz w:val="22"/>
          <w:szCs w:val="22"/>
        </w:rPr>
      </w:pPr>
    </w:p>
    <w:p w14:paraId="000000F3" w14:textId="0D66491D" w:rsidR="00D2395D" w:rsidRPr="000C648C" w:rsidRDefault="009F4548" w:rsidP="009E03FF">
      <w:pPr>
        <w:jc w:val="both"/>
        <w:rPr>
          <w:rFonts w:ascii="Arial" w:eastAsia="Arial" w:hAnsi="Arial" w:cs="Arial"/>
          <w:sz w:val="22"/>
          <w:szCs w:val="22"/>
        </w:rPr>
      </w:pPr>
      <w:r>
        <w:rPr>
          <w:rFonts w:ascii="Arial" w:eastAsia="Arial" w:hAnsi="Arial" w:cs="Arial"/>
          <w:sz w:val="22"/>
          <w:szCs w:val="22"/>
        </w:rPr>
        <w:t xml:space="preserve">Para poder alcanzar el </w:t>
      </w:r>
      <w:r w:rsidR="00BC4492" w:rsidRPr="000C648C">
        <w:rPr>
          <w:rFonts w:ascii="Arial" w:eastAsia="Arial" w:hAnsi="Arial" w:cs="Arial"/>
          <w:sz w:val="22"/>
          <w:szCs w:val="22"/>
        </w:rPr>
        <w:t xml:space="preserve">objetivo mencionado en el punto anterior, se identificó la necesidad </w:t>
      </w:r>
      <w:r>
        <w:rPr>
          <w:rFonts w:ascii="Arial" w:eastAsia="Arial" w:hAnsi="Arial" w:cs="Arial"/>
          <w:sz w:val="22"/>
          <w:szCs w:val="22"/>
        </w:rPr>
        <w:t>de</w:t>
      </w:r>
      <w:r w:rsidR="00BC4492" w:rsidRPr="000C648C">
        <w:rPr>
          <w:rFonts w:ascii="Arial" w:eastAsia="Arial" w:hAnsi="Arial" w:cs="Arial"/>
          <w:sz w:val="22"/>
          <w:szCs w:val="22"/>
        </w:rPr>
        <w:t xml:space="preserve"> </w:t>
      </w:r>
      <w:r w:rsidR="00BC4492" w:rsidRPr="000C648C">
        <w:rPr>
          <w:rFonts w:ascii="Arial" w:eastAsia="Arial" w:hAnsi="Arial" w:cs="Arial"/>
          <w:sz w:val="22"/>
          <w:szCs w:val="22"/>
        </w:rPr>
        <w:t>actualizar el cableado estructurado en 3 centros de investigación, para dejarlo en óptimas condiciones de servicio.</w:t>
      </w:r>
    </w:p>
    <w:p w14:paraId="000000F4" w14:textId="77777777" w:rsidR="00D2395D" w:rsidRPr="000C648C" w:rsidRDefault="00D2395D" w:rsidP="009E03FF">
      <w:pPr>
        <w:jc w:val="both"/>
        <w:rPr>
          <w:rFonts w:ascii="Arial" w:eastAsia="Arial" w:hAnsi="Arial" w:cs="Arial"/>
          <w:sz w:val="22"/>
          <w:szCs w:val="22"/>
        </w:rPr>
      </w:pPr>
    </w:p>
    <w:p w14:paraId="000000F5" w14:textId="77777777" w:rsidR="00D2395D" w:rsidRPr="000C648C" w:rsidRDefault="00BC4492" w:rsidP="009F4548">
      <w:pPr>
        <w:pStyle w:val="Heading4"/>
        <w:rPr>
          <w:rFonts w:eastAsia="Arial"/>
        </w:rPr>
      </w:pPr>
      <w:r w:rsidRPr="000C648C">
        <w:rPr>
          <w:rFonts w:eastAsia="Arial"/>
        </w:rPr>
        <w:t xml:space="preserve">Talleres para capacitación en </w:t>
      </w:r>
      <w:r w:rsidRPr="000C648C">
        <w:rPr>
          <w:rFonts w:eastAsia="Arial"/>
        </w:rPr>
        <w:t xml:space="preserve">gestión y uso de data </w:t>
      </w:r>
    </w:p>
    <w:p w14:paraId="000000F6" w14:textId="77777777" w:rsidR="00D2395D" w:rsidRPr="000C648C" w:rsidRDefault="00D2395D" w:rsidP="009E03FF">
      <w:pPr>
        <w:jc w:val="both"/>
        <w:rPr>
          <w:rFonts w:ascii="Arial" w:hAnsi="Arial" w:cs="Arial"/>
          <w:sz w:val="22"/>
          <w:szCs w:val="22"/>
        </w:rPr>
      </w:pPr>
    </w:p>
    <w:p w14:paraId="000000F7" w14:textId="059F33E7" w:rsidR="00D2395D" w:rsidRPr="000C648C" w:rsidRDefault="00BC4492" w:rsidP="009E03FF">
      <w:pPr>
        <w:jc w:val="both"/>
        <w:rPr>
          <w:rFonts w:ascii="Arial" w:hAnsi="Arial" w:cs="Arial"/>
          <w:sz w:val="22"/>
          <w:szCs w:val="22"/>
        </w:rPr>
      </w:pPr>
      <w:r w:rsidRPr="000C648C">
        <w:rPr>
          <w:rFonts w:ascii="Arial" w:eastAsia="Arial" w:hAnsi="Arial" w:cs="Arial"/>
          <w:sz w:val="22"/>
          <w:szCs w:val="22"/>
        </w:rPr>
        <w:t>Junto a la asistencia técnica para el diseño del marco de mejora de la calidad de los datos de seguimiento de la gestión operativa del IDIAP, se brindarán sesiones de capacitación para la implementación de dicho marco. Se organizará</w:t>
      </w:r>
      <w:r w:rsidRPr="000C648C">
        <w:rPr>
          <w:rFonts w:ascii="Arial" w:eastAsia="Arial" w:hAnsi="Arial" w:cs="Arial"/>
          <w:sz w:val="22"/>
          <w:szCs w:val="22"/>
        </w:rPr>
        <w:t>n dos sesiones de capacitación de una jornada de duración cada una: (i) una dirigida al personal del área central de seguimiento del Instituto, que deberá velar por la ejecución del nuevo marco; (</w:t>
      </w:r>
      <w:proofErr w:type="spellStart"/>
      <w:r w:rsidRPr="000C648C">
        <w:rPr>
          <w:rFonts w:ascii="Arial" w:eastAsia="Arial" w:hAnsi="Arial" w:cs="Arial"/>
          <w:sz w:val="22"/>
          <w:szCs w:val="22"/>
        </w:rPr>
        <w:t>ii</w:t>
      </w:r>
      <w:proofErr w:type="spellEnd"/>
      <w:r w:rsidRPr="000C648C">
        <w:rPr>
          <w:rFonts w:ascii="Arial" w:eastAsia="Arial" w:hAnsi="Arial" w:cs="Arial"/>
          <w:sz w:val="22"/>
          <w:szCs w:val="22"/>
        </w:rPr>
        <w:t xml:space="preserve">) la otra dirigida a los responsables por la gestión y el </w:t>
      </w:r>
      <w:r w:rsidRPr="000C648C">
        <w:rPr>
          <w:rFonts w:ascii="Arial" w:eastAsia="Arial" w:hAnsi="Arial" w:cs="Arial"/>
          <w:sz w:val="22"/>
          <w:szCs w:val="22"/>
        </w:rPr>
        <w:t>reporte de avance de los proyectos priorizados por el Instituto. De esta manera, se prevé sensibilizar en la aplicación del marco y generar las capacidades requeridas. Las sesiones cubrirán los aspectos fundamentales sobre indicadores de desempeño; calidad</w:t>
      </w:r>
      <w:r w:rsidRPr="000C648C">
        <w:rPr>
          <w:rFonts w:ascii="Arial" w:eastAsia="Arial" w:hAnsi="Arial" w:cs="Arial"/>
          <w:sz w:val="22"/>
          <w:szCs w:val="22"/>
        </w:rPr>
        <w:t xml:space="preserve"> de los datos; instrumentos de validación y auditoría de datos; y prácticas para la puesta en uso de los datos. Las sesiones incluirán una participación </w:t>
      </w:r>
      <w:r w:rsidRPr="000C648C">
        <w:rPr>
          <w:rFonts w:ascii="Arial" w:eastAsia="Arial" w:hAnsi="Arial" w:cs="Arial"/>
          <w:sz w:val="22"/>
          <w:szCs w:val="22"/>
        </w:rPr>
        <w:t>de los asistentes y tendrán un enfoque aplicado, con la utilización de casos para la realización</w:t>
      </w:r>
      <w:r w:rsidRPr="000C648C">
        <w:rPr>
          <w:rFonts w:ascii="Arial" w:eastAsia="Arial" w:hAnsi="Arial" w:cs="Arial"/>
          <w:sz w:val="22"/>
          <w:szCs w:val="22"/>
        </w:rPr>
        <w:t xml:space="preserve"> de ejercicios prácticos.</w:t>
      </w:r>
    </w:p>
    <w:p w14:paraId="000000F8" w14:textId="77777777" w:rsidR="00D2395D" w:rsidRPr="000C648C" w:rsidRDefault="00D2395D" w:rsidP="009E03FF">
      <w:pPr>
        <w:jc w:val="both"/>
        <w:rPr>
          <w:rFonts w:ascii="Arial" w:hAnsi="Arial" w:cs="Arial"/>
          <w:sz w:val="22"/>
          <w:szCs w:val="22"/>
        </w:rPr>
      </w:pPr>
    </w:p>
    <w:p w14:paraId="000000F9" w14:textId="77777777" w:rsidR="00D2395D" w:rsidRPr="000C648C" w:rsidRDefault="00BC4492" w:rsidP="009F4548">
      <w:pPr>
        <w:pStyle w:val="Heading4"/>
        <w:rPr>
          <w:rFonts w:eastAsia="Arial"/>
        </w:rPr>
      </w:pPr>
      <w:r w:rsidRPr="000C648C">
        <w:rPr>
          <w:rFonts w:eastAsia="Arial"/>
        </w:rPr>
        <w:t>Talleres para capacitación en habilidades digitales</w:t>
      </w:r>
    </w:p>
    <w:p w14:paraId="000000FA" w14:textId="77777777" w:rsidR="00D2395D" w:rsidRPr="000C648C" w:rsidRDefault="00D2395D" w:rsidP="009E03FF">
      <w:pPr>
        <w:jc w:val="both"/>
        <w:rPr>
          <w:rFonts w:ascii="Arial" w:eastAsia="Arial" w:hAnsi="Arial" w:cs="Arial"/>
          <w:sz w:val="22"/>
          <w:szCs w:val="22"/>
        </w:rPr>
      </w:pPr>
    </w:p>
    <w:p w14:paraId="000000FB" w14:textId="7A03BDDC"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Para asegurar la correcta apropiación </w:t>
      </w:r>
      <w:r w:rsidR="009F4548">
        <w:rPr>
          <w:rFonts w:ascii="Arial" w:eastAsia="Arial" w:hAnsi="Arial" w:cs="Arial"/>
          <w:sz w:val="22"/>
          <w:szCs w:val="22"/>
        </w:rPr>
        <w:t xml:space="preserve">y uso </w:t>
      </w:r>
      <w:r w:rsidRPr="000C648C">
        <w:rPr>
          <w:rFonts w:ascii="Arial" w:eastAsia="Arial" w:hAnsi="Arial" w:cs="Arial"/>
          <w:sz w:val="22"/>
          <w:szCs w:val="22"/>
        </w:rPr>
        <w:t xml:space="preserve">de las soluciones </w:t>
      </w:r>
      <w:r w:rsidR="009F4548">
        <w:rPr>
          <w:rFonts w:ascii="Arial" w:eastAsia="Arial" w:hAnsi="Arial" w:cs="Arial"/>
          <w:sz w:val="22"/>
          <w:szCs w:val="22"/>
        </w:rPr>
        <w:t xml:space="preserve">y equipos </w:t>
      </w:r>
      <w:r w:rsidRPr="000C648C">
        <w:rPr>
          <w:rFonts w:ascii="Arial" w:eastAsia="Arial" w:hAnsi="Arial" w:cs="Arial"/>
          <w:sz w:val="22"/>
          <w:szCs w:val="22"/>
        </w:rPr>
        <w:t>informáticas del PAISI se propone fortalecer las habilidades digitales de todos los funcionarios en:</w:t>
      </w:r>
    </w:p>
    <w:p w14:paraId="000000FC" w14:textId="77777777" w:rsidR="00D2395D" w:rsidRPr="000C648C" w:rsidRDefault="00D2395D" w:rsidP="009E03FF">
      <w:pPr>
        <w:jc w:val="both"/>
        <w:rPr>
          <w:rFonts w:ascii="Arial" w:eastAsia="Arial" w:hAnsi="Arial" w:cs="Arial"/>
          <w:sz w:val="22"/>
          <w:szCs w:val="22"/>
        </w:rPr>
      </w:pPr>
    </w:p>
    <w:p w14:paraId="000000FD" w14:textId="034C6274" w:rsidR="00D2395D" w:rsidRPr="009F4548" w:rsidRDefault="00BC4492" w:rsidP="009F4548">
      <w:pPr>
        <w:pStyle w:val="ListParagraph"/>
        <w:numPr>
          <w:ilvl w:val="0"/>
          <w:numId w:val="24"/>
        </w:numPr>
        <w:jc w:val="both"/>
        <w:rPr>
          <w:rFonts w:ascii="Arial" w:eastAsia="Arial" w:hAnsi="Arial" w:cs="Arial"/>
          <w:sz w:val="22"/>
          <w:szCs w:val="22"/>
        </w:rPr>
      </w:pPr>
      <w:r w:rsidRPr="009F4548">
        <w:rPr>
          <w:rFonts w:ascii="Arial" w:eastAsia="Arial" w:hAnsi="Arial" w:cs="Arial"/>
          <w:sz w:val="22"/>
          <w:szCs w:val="22"/>
        </w:rPr>
        <w:t>Nivel 1 (400 funci</w:t>
      </w:r>
      <w:r w:rsidRPr="009F4548">
        <w:rPr>
          <w:rFonts w:ascii="Arial" w:eastAsia="Arial" w:hAnsi="Arial" w:cs="Arial"/>
          <w:sz w:val="22"/>
          <w:szCs w:val="22"/>
        </w:rPr>
        <w:t xml:space="preserve">onarios): Correo electrónico, navegación, y búsqueda de información en </w:t>
      </w:r>
      <w:r w:rsidR="009F4548">
        <w:rPr>
          <w:rFonts w:ascii="Arial" w:eastAsia="Arial" w:hAnsi="Arial" w:cs="Arial"/>
          <w:sz w:val="22"/>
          <w:szCs w:val="22"/>
        </w:rPr>
        <w:t>I</w:t>
      </w:r>
      <w:r w:rsidRPr="009F4548">
        <w:rPr>
          <w:rFonts w:ascii="Arial" w:eastAsia="Arial" w:hAnsi="Arial" w:cs="Arial"/>
          <w:sz w:val="22"/>
          <w:szCs w:val="22"/>
        </w:rPr>
        <w:t>nternet.</w:t>
      </w:r>
    </w:p>
    <w:p w14:paraId="000000FE" w14:textId="77777777" w:rsidR="00D2395D" w:rsidRPr="000C648C" w:rsidRDefault="00D2395D" w:rsidP="009E03FF">
      <w:pPr>
        <w:jc w:val="both"/>
        <w:rPr>
          <w:rFonts w:ascii="Arial" w:eastAsia="Arial" w:hAnsi="Arial" w:cs="Arial"/>
          <w:sz w:val="22"/>
          <w:szCs w:val="22"/>
        </w:rPr>
      </w:pPr>
    </w:p>
    <w:p w14:paraId="000000FF" w14:textId="77777777" w:rsidR="00D2395D" w:rsidRPr="009F4548" w:rsidRDefault="00BC4492" w:rsidP="009F4548">
      <w:pPr>
        <w:pStyle w:val="ListParagraph"/>
        <w:numPr>
          <w:ilvl w:val="0"/>
          <w:numId w:val="24"/>
        </w:numPr>
        <w:jc w:val="both"/>
        <w:rPr>
          <w:rFonts w:ascii="Arial" w:eastAsia="Arial" w:hAnsi="Arial" w:cs="Arial"/>
          <w:sz w:val="22"/>
          <w:szCs w:val="22"/>
        </w:rPr>
      </w:pPr>
      <w:r w:rsidRPr="009F4548">
        <w:rPr>
          <w:rFonts w:ascii="Arial" w:eastAsia="Arial" w:hAnsi="Arial" w:cs="Arial"/>
          <w:sz w:val="22"/>
          <w:szCs w:val="22"/>
        </w:rPr>
        <w:t xml:space="preserve">Nivel 2 (250 funcionarios): Manejo de herramientas de oficina: </w:t>
      </w:r>
      <w:proofErr w:type="spellStart"/>
      <w:r w:rsidRPr="009F4548">
        <w:rPr>
          <w:rFonts w:ascii="Arial" w:eastAsia="Arial" w:hAnsi="Arial" w:cs="Arial"/>
          <w:sz w:val="22"/>
          <w:szCs w:val="22"/>
        </w:rPr>
        <w:t>word</w:t>
      </w:r>
      <w:proofErr w:type="spellEnd"/>
      <w:r w:rsidRPr="009F4548">
        <w:rPr>
          <w:rFonts w:ascii="Arial" w:eastAsia="Arial" w:hAnsi="Arial" w:cs="Arial"/>
          <w:sz w:val="22"/>
          <w:szCs w:val="22"/>
        </w:rPr>
        <w:t xml:space="preserve">, </w:t>
      </w:r>
      <w:proofErr w:type="spellStart"/>
      <w:r w:rsidRPr="009F4548">
        <w:rPr>
          <w:rFonts w:ascii="Arial" w:eastAsia="Arial" w:hAnsi="Arial" w:cs="Arial"/>
          <w:sz w:val="22"/>
          <w:szCs w:val="22"/>
        </w:rPr>
        <w:t>excel</w:t>
      </w:r>
      <w:proofErr w:type="spellEnd"/>
      <w:r w:rsidRPr="009F4548">
        <w:rPr>
          <w:rFonts w:ascii="Arial" w:eastAsia="Arial" w:hAnsi="Arial" w:cs="Arial"/>
          <w:sz w:val="22"/>
          <w:szCs w:val="22"/>
        </w:rPr>
        <w:t xml:space="preserve"> y </w:t>
      </w:r>
      <w:proofErr w:type="spellStart"/>
      <w:r w:rsidRPr="009F4548">
        <w:rPr>
          <w:rFonts w:ascii="Arial" w:eastAsia="Arial" w:hAnsi="Arial" w:cs="Arial"/>
          <w:sz w:val="22"/>
          <w:szCs w:val="22"/>
        </w:rPr>
        <w:t>powerpoint</w:t>
      </w:r>
      <w:proofErr w:type="spellEnd"/>
      <w:r w:rsidRPr="009F4548">
        <w:rPr>
          <w:rFonts w:ascii="Arial" w:eastAsia="Arial" w:hAnsi="Arial" w:cs="Arial"/>
          <w:sz w:val="22"/>
          <w:szCs w:val="22"/>
        </w:rPr>
        <w:t>.</w:t>
      </w:r>
    </w:p>
    <w:p w14:paraId="00000100" w14:textId="77777777" w:rsidR="00D2395D" w:rsidRPr="000C648C" w:rsidRDefault="00D2395D" w:rsidP="009E03FF">
      <w:pPr>
        <w:jc w:val="both"/>
        <w:rPr>
          <w:rFonts w:ascii="Arial" w:eastAsia="Arial" w:hAnsi="Arial" w:cs="Arial"/>
          <w:sz w:val="22"/>
          <w:szCs w:val="22"/>
        </w:rPr>
      </w:pPr>
    </w:p>
    <w:p w14:paraId="00000101" w14:textId="77777777" w:rsidR="00D2395D" w:rsidRPr="009F4548" w:rsidRDefault="00BC4492" w:rsidP="009F4548">
      <w:pPr>
        <w:pStyle w:val="ListParagraph"/>
        <w:numPr>
          <w:ilvl w:val="0"/>
          <w:numId w:val="24"/>
        </w:numPr>
        <w:jc w:val="both"/>
        <w:rPr>
          <w:rFonts w:ascii="Arial" w:eastAsia="Arial" w:hAnsi="Arial" w:cs="Arial"/>
          <w:sz w:val="22"/>
          <w:szCs w:val="22"/>
        </w:rPr>
      </w:pPr>
      <w:r w:rsidRPr="009F4548">
        <w:rPr>
          <w:rFonts w:ascii="Arial" w:eastAsia="Arial" w:hAnsi="Arial" w:cs="Arial"/>
          <w:sz w:val="22"/>
          <w:szCs w:val="22"/>
        </w:rPr>
        <w:t>Equipos de cómputo personal y accesorios</w:t>
      </w:r>
    </w:p>
    <w:p w14:paraId="5978BA02" w14:textId="77777777" w:rsidR="009F4548" w:rsidRDefault="009F4548" w:rsidP="009E03FF">
      <w:pPr>
        <w:jc w:val="both"/>
        <w:rPr>
          <w:rFonts w:ascii="Arial" w:eastAsia="Arial" w:hAnsi="Arial" w:cs="Arial"/>
          <w:sz w:val="22"/>
          <w:szCs w:val="22"/>
        </w:rPr>
      </w:pPr>
    </w:p>
    <w:p w14:paraId="00000103" w14:textId="73571073"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Para viabilizar el despliegue de los siste</w:t>
      </w:r>
      <w:r w:rsidRPr="000C648C">
        <w:rPr>
          <w:rFonts w:ascii="Arial" w:eastAsia="Arial" w:hAnsi="Arial" w:cs="Arial"/>
          <w:sz w:val="22"/>
          <w:szCs w:val="22"/>
        </w:rPr>
        <w:t>ma</w:t>
      </w:r>
      <w:r w:rsidR="009F4548">
        <w:rPr>
          <w:rFonts w:ascii="Arial" w:eastAsia="Arial" w:hAnsi="Arial" w:cs="Arial"/>
          <w:sz w:val="22"/>
          <w:szCs w:val="22"/>
        </w:rPr>
        <w:t>s</w:t>
      </w:r>
      <w:r w:rsidRPr="000C648C">
        <w:rPr>
          <w:rFonts w:ascii="Arial" w:eastAsia="Arial" w:hAnsi="Arial" w:cs="Arial"/>
          <w:sz w:val="22"/>
          <w:szCs w:val="22"/>
        </w:rPr>
        <w:t xml:space="preserve"> de información propuestos es necesario actualizar el parque informático de la organización por lo que se propone dotarlo de hasta 175 computadoras personales y sus accesorios.</w:t>
      </w:r>
    </w:p>
    <w:p w14:paraId="00000104" w14:textId="77777777" w:rsidR="00D2395D" w:rsidRPr="000C648C" w:rsidRDefault="00BC4492" w:rsidP="009E03FF">
      <w:pPr>
        <w:jc w:val="both"/>
        <w:rPr>
          <w:rFonts w:ascii="Arial" w:eastAsia="Arial" w:hAnsi="Arial" w:cs="Arial"/>
          <w:color w:val="2F5496"/>
          <w:sz w:val="22"/>
          <w:szCs w:val="22"/>
        </w:rPr>
      </w:pPr>
      <w:r w:rsidRPr="000C648C">
        <w:rPr>
          <w:rFonts w:ascii="Arial" w:hAnsi="Arial" w:cs="Arial"/>
          <w:sz w:val="22"/>
          <w:szCs w:val="22"/>
        </w:rPr>
        <w:br w:type="page"/>
      </w:r>
    </w:p>
    <w:p w14:paraId="00000105" w14:textId="7394F471" w:rsidR="00D2395D" w:rsidRPr="000C648C" w:rsidRDefault="00BC4492" w:rsidP="002C0FD2">
      <w:pPr>
        <w:pStyle w:val="Heading2"/>
        <w:rPr>
          <w:rFonts w:eastAsia="Arial"/>
        </w:rPr>
      </w:pPr>
      <w:bookmarkStart w:id="30" w:name="_Toc71753210"/>
      <w:r w:rsidRPr="000C648C">
        <w:rPr>
          <w:rFonts w:eastAsia="Arial"/>
        </w:rPr>
        <w:t>Producto 2. Gestión digitalizada de procesos e información en MIDA</w:t>
      </w:r>
      <w:bookmarkEnd w:id="30"/>
      <w:r w:rsidRPr="000C648C">
        <w:rPr>
          <w:rFonts w:eastAsia="Arial"/>
        </w:rPr>
        <w:t xml:space="preserve"> </w:t>
      </w:r>
    </w:p>
    <w:p w14:paraId="00000106" w14:textId="77777777" w:rsidR="00D2395D" w:rsidRPr="000C648C" w:rsidRDefault="00D2395D" w:rsidP="009E03FF">
      <w:pPr>
        <w:jc w:val="both"/>
        <w:rPr>
          <w:rFonts w:ascii="Arial" w:eastAsia="Arial" w:hAnsi="Arial" w:cs="Arial"/>
          <w:sz w:val="22"/>
          <w:szCs w:val="22"/>
        </w:rPr>
      </w:pPr>
    </w:p>
    <w:p w14:paraId="00000112" w14:textId="7DEA2852" w:rsidR="00D2395D" w:rsidRPr="000C648C" w:rsidRDefault="00BC4492" w:rsidP="002C0FD2">
      <w:pPr>
        <w:pStyle w:val="Heading3"/>
        <w:rPr>
          <w:rFonts w:eastAsia="Arial"/>
        </w:rPr>
      </w:pPr>
      <w:bookmarkStart w:id="31" w:name="_Toc71753211"/>
      <w:r w:rsidRPr="000C648C">
        <w:rPr>
          <w:rFonts w:eastAsia="Arial"/>
        </w:rPr>
        <w:t>Actividad 3.3. Desarrollo e implantación del sistema de monitoreo e información del C</w:t>
      </w:r>
      <w:r w:rsidR="002C0FD2">
        <w:rPr>
          <w:rFonts w:eastAsia="Arial"/>
        </w:rPr>
        <w:t>omponente II del</w:t>
      </w:r>
      <w:r w:rsidRPr="000C648C">
        <w:rPr>
          <w:rFonts w:eastAsia="Arial"/>
        </w:rPr>
        <w:t xml:space="preserve"> PIASI</w:t>
      </w:r>
      <w:bookmarkEnd w:id="31"/>
    </w:p>
    <w:p w14:paraId="00000113" w14:textId="77777777" w:rsidR="00D2395D" w:rsidRPr="000C648C" w:rsidRDefault="00D2395D" w:rsidP="009E03FF">
      <w:pPr>
        <w:jc w:val="both"/>
        <w:rPr>
          <w:rFonts w:ascii="Arial" w:eastAsia="Arial" w:hAnsi="Arial" w:cs="Arial"/>
          <w:sz w:val="22"/>
          <w:szCs w:val="22"/>
        </w:rPr>
      </w:pPr>
    </w:p>
    <w:p w14:paraId="00000114" w14:textId="77DEB3D2" w:rsidR="00D2395D" w:rsidRPr="000C648C" w:rsidRDefault="00BC4492" w:rsidP="002C0FD2">
      <w:pPr>
        <w:pStyle w:val="Heading4"/>
        <w:rPr>
          <w:rFonts w:eastAsia="Arial"/>
        </w:rPr>
      </w:pPr>
      <w:r w:rsidRPr="000C648C">
        <w:rPr>
          <w:rFonts w:eastAsia="Arial"/>
        </w:rPr>
        <w:t xml:space="preserve">Sistema de información y monitoreo </w:t>
      </w:r>
      <w:r w:rsidRPr="000C648C">
        <w:rPr>
          <w:rFonts w:eastAsia="Arial"/>
        </w:rPr>
        <w:t>del componente 2</w:t>
      </w:r>
      <w:r w:rsidRPr="000C648C">
        <w:rPr>
          <w:rFonts w:eastAsia="Arial"/>
        </w:rPr>
        <w:t xml:space="preserve"> </w:t>
      </w:r>
      <w:proofErr w:type="gramStart"/>
      <w:r w:rsidRPr="000C648C">
        <w:rPr>
          <w:rFonts w:eastAsia="Arial"/>
        </w:rPr>
        <w:t xml:space="preserve">del </w:t>
      </w:r>
      <w:r w:rsidRPr="000C648C">
        <w:rPr>
          <w:rFonts w:eastAsia="Arial"/>
        </w:rPr>
        <w:t xml:space="preserve"> PIASI</w:t>
      </w:r>
      <w:proofErr w:type="gramEnd"/>
    </w:p>
    <w:p w14:paraId="00000115" w14:textId="77777777" w:rsidR="00D2395D" w:rsidRPr="000C648C" w:rsidRDefault="00D2395D" w:rsidP="009E03FF">
      <w:pPr>
        <w:jc w:val="both"/>
        <w:rPr>
          <w:rFonts w:ascii="Arial" w:eastAsia="Arial" w:hAnsi="Arial" w:cs="Arial"/>
          <w:sz w:val="22"/>
          <w:szCs w:val="22"/>
        </w:rPr>
      </w:pPr>
    </w:p>
    <w:p w14:paraId="375DE76A" w14:textId="77777777" w:rsidR="002C0FD2"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El </w:t>
      </w:r>
      <w:r w:rsidR="002C0FD2">
        <w:rPr>
          <w:rFonts w:ascii="Arial" w:eastAsia="Arial" w:hAnsi="Arial" w:cs="Arial"/>
          <w:sz w:val="22"/>
          <w:szCs w:val="22"/>
        </w:rPr>
        <w:t>C</w:t>
      </w:r>
      <w:r w:rsidRPr="000C648C">
        <w:rPr>
          <w:rFonts w:ascii="Arial" w:eastAsia="Arial" w:hAnsi="Arial" w:cs="Arial"/>
          <w:sz w:val="22"/>
          <w:szCs w:val="22"/>
        </w:rPr>
        <w:t xml:space="preserve">omponente </w:t>
      </w:r>
      <w:r w:rsidR="002C0FD2">
        <w:rPr>
          <w:rFonts w:ascii="Arial" w:eastAsia="Arial" w:hAnsi="Arial" w:cs="Arial"/>
          <w:sz w:val="22"/>
          <w:szCs w:val="22"/>
        </w:rPr>
        <w:t>II</w:t>
      </w:r>
      <w:r w:rsidRPr="000C648C">
        <w:rPr>
          <w:rFonts w:ascii="Arial" w:eastAsia="Arial" w:hAnsi="Arial" w:cs="Arial"/>
          <w:sz w:val="22"/>
          <w:szCs w:val="22"/>
        </w:rPr>
        <w:t xml:space="preserve"> </w:t>
      </w:r>
      <w:r w:rsidR="002C0FD2">
        <w:rPr>
          <w:rFonts w:ascii="Arial" w:eastAsia="Arial" w:hAnsi="Arial" w:cs="Arial"/>
          <w:sz w:val="22"/>
          <w:szCs w:val="22"/>
        </w:rPr>
        <w:t>“</w:t>
      </w:r>
      <w:r w:rsidR="002C0FD2" w:rsidRPr="002C0FD2">
        <w:rPr>
          <w:rFonts w:ascii="Arial" w:eastAsia="Arial" w:hAnsi="Arial" w:cs="Arial"/>
          <w:sz w:val="22"/>
          <w:szCs w:val="22"/>
        </w:rPr>
        <w:t>Innovación de Mercado Incluyente (US$10.000.000)</w:t>
      </w:r>
      <w:r w:rsidR="002C0FD2">
        <w:rPr>
          <w:rFonts w:ascii="Arial" w:eastAsia="Arial" w:hAnsi="Arial" w:cs="Arial"/>
          <w:sz w:val="22"/>
          <w:szCs w:val="22"/>
        </w:rPr>
        <w:t>” del PIASI tiene como objetivo</w:t>
      </w:r>
      <w:r w:rsidR="002C0FD2" w:rsidRPr="002C0FD2">
        <w:rPr>
          <w:rFonts w:ascii="Arial" w:eastAsia="Arial" w:hAnsi="Arial" w:cs="Arial"/>
          <w:sz w:val="22"/>
          <w:szCs w:val="22"/>
        </w:rPr>
        <w:t xml:space="preserve"> disminuir pérdidas </w:t>
      </w:r>
      <w:proofErr w:type="spellStart"/>
      <w:proofErr w:type="gramStart"/>
      <w:r w:rsidR="002C0FD2" w:rsidRPr="002C0FD2">
        <w:rPr>
          <w:rFonts w:ascii="Arial" w:eastAsia="Arial" w:hAnsi="Arial" w:cs="Arial"/>
          <w:sz w:val="22"/>
          <w:szCs w:val="22"/>
        </w:rPr>
        <w:t>post-cosecha</w:t>
      </w:r>
      <w:proofErr w:type="spellEnd"/>
      <w:proofErr w:type="gramEnd"/>
      <w:r w:rsidR="002C0FD2" w:rsidRPr="002C0FD2">
        <w:rPr>
          <w:rFonts w:ascii="Arial" w:eastAsia="Arial" w:hAnsi="Arial" w:cs="Arial"/>
          <w:sz w:val="22"/>
          <w:szCs w:val="22"/>
        </w:rPr>
        <w:t>, incrementar el valor agregado de los productos agropecuarios y/o mejorar el acceso a mercados de los agricultores familiares</w:t>
      </w:r>
      <w:r w:rsidR="002C0FD2">
        <w:rPr>
          <w:rFonts w:ascii="Arial" w:eastAsia="Arial" w:hAnsi="Arial" w:cs="Arial"/>
          <w:sz w:val="22"/>
          <w:szCs w:val="22"/>
        </w:rPr>
        <w:t xml:space="preserve">. Para cumplir este objetivo se financiará: </w:t>
      </w:r>
      <w:r w:rsidR="002C0FD2" w:rsidRPr="002C0FD2">
        <w:rPr>
          <w:rFonts w:ascii="Arial" w:eastAsia="Arial" w:hAnsi="Arial" w:cs="Arial"/>
          <w:sz w:val="22"/>
          <w:szCs w:val="22"/>
        </w:rPr>
        <w:t>(i) la formulación de dos cientos (200) Planes de Negocio e Innovación de Mercado (PNIM) para Asociaciones, Cooperativas y Grupos de la Agricultura Familiar (ACGAF)</w:t>
      </w:r>
      <w:r w:rsidR="002C0FD2">
        <w:rPr>
          <w:rFonts w:ascii="Arial" w:eastAsia="Arial" w:hAnsi="Arial" w:cs="Arial"/>
          <w:sz w:val="22"/>
          <w:szCs w:val="22"/>
        </w:rPr>
        <w:t xml:space="preserve"> y </w:t>
      </w:r>
      <w:r w:rsidR="002C0FD2" w:rsidRPr="002C0FD2">
        <w:rPr>
          <w:rFonts w:ascii="Arial" w:eastAsia="Arial" w:hAnsi="Arial" w:cs="Arial"/>
          <w:sz w:val="22"/>
          <w:szCs w:val="22"/>
        </w:rPr>
        <w:t>(</w:t>
      </w:r>
      <w:proofErr w:type="spellStart"/>
      <w:r w:rsidR="002C0FD2" w:rsidRPr="002C0FD2">
        <w:rPr>
          <w:rFonts w:ascii="Arial" w:eastAsia="Arial" w:hAnsi="Arial" w:cs="Arial"/>
          <w:sz w:val="22"/>
          <w:szCs w:val="22"/>
        </w:rPr>
        <w:t>ii</w:t>
      </w:r>
      <w:proofErr w:type="spellEnd"/>
      <w:r w:rsidR="002C0FD2" w:rsidRPr="002C0FD2">
        <w:rPr>
          <w:rFonts w:ascii="Arial" w:eastAsia="Arial" w:hAnsi="Arial" w:cs="Arial"/>
          <w:sz w:val="22"/>
          <w:szCs w:val="22"/>
        </w:rPr>
        <w:t>) la implementación de cien (100) PNIM que serán seleccionados con base en criterios de calidad estipulados en el Reglamento Operativo del Proyecto</w:t>
      </w:r>
      <w:r w:rsidR="002C0FD2">
        <w:rPr>
          <w:rFonts w:ascii="Arial" w:eastAsia="Arial" w:hAnsi="Arial" w:cs="Arial"/>
          <w:sz w:val="22"/>
          <w:szCs w:val="22"/>
        </w:rPr>
        <w:t>.</w:t>
      </w:r>
    </w:p>
    <w:p w14:paraId="293C5B0E" w14:textId="77777777" w:rsidR="002C0FD2" w:rsidRDefault="002C0FD2" w:rsidP="009E03FF">
      <w:pPr>
        <w:jc w:val="both"/>
        <w:rPr>
          <w:rFonts w:ascii="Arial" w:eastAsia="Arial" w:hAnsi="Arial" w:cs="Arial"/>
          <w:sz w:val="22"/>
          <w:szCs w:val="22"/>
        </w:rPr>
      </w:pPr>
    </w:p>
    <w:p w14:paraId="00000116" w14:textId="0DCA8791" w:rsidR="00D2395D" w:rsidRPr="000C648C" w:rsidRDefault="002C0FD2" w:rsidP="009E03FF">
      <w:pPr>
        <w:jc w:val="both"/>
        <w:rPr>
          <w:rFonts w:ascii="Arial" w:eastAsia="Arial" w:hAnsi="Arial" w:cs="Arial"/>
          <w:sz w:val="22"/>
          <w:szCs w:val="22"/>
        </w:rPr>
      </w:pPr>
      <w:r>
        <w:rPr>
          <w:rFonts w:ascii="Arial" w:eastAsia="Arial" w:hAnsi="Arial" w:cs="Arial"/>
          <w:sz w:val="22"/>
          <w:szCs w:val="22"/>
        </w:rPr>
        <w:t xml:space="preserve">La implementación del Componente II </w:t>
      </w:r>
      <w:r w:rsidR="00BC4492" w:rsidRPr="000C648C">
        <w:rPr>
          <w:rFonts w:ascii="Arial" w:eastAsia="Arial" w:hAnsi="Arial" w:cs="Arial"/>
          <w:sz w:val="22"/>
          <w:szCs w:val="22"/>
        </w:rPr>
        <w:t xml:space="preserve">requiere de un </w:t>
      </w:r>
      <w:r w:rsidR="00BC4492" w:rsidRPr="000C648C">
        <w:rPr>
          <w:rFonts w:ascii="Arial" w:eastAsia="Arial" w:hAnsi="Arial" w:cs="Arial"/>
          <w:sz w:val="22"/>
          <w:szCs w:val="22"/>
        </w:rPr>
        <w:t xml:space="preserve">sistema de información y monitoreo </w:t>
      </w:r>
      <w:r w:rsidR="00BC4492" w:rsidRPr="000C648C">
        <w:rPr>
          <w:rFonts w:ascii="Arial" w:eastAsia="Arial" w:hAnsi="Arial" w:cs="Arial"/>
          <w:sz w:val="22"/>
          <w:szCs w:val="22"/>
        </w:rPr>
        <w:t xml:space="preserve">que </w:t>
      </w:r>
      <w:r w:rsidR="00BC4492" w:rsidRPr="000C648C">
        <w:rPr>
          <w:rFonts w:ascii="Arial" w:eastAsia="Arial" w:hAnsi="Arial" w:cs="Arial"/>
          <w:sz w:val="22"/>
          <w:szCs w:val="22"/>
        </w:rPr>
        <w:t xml:space="preserve">permita gestionar de forma eficiente </w:t>
      </w:r>
      <w:r>
        <w:rPr>
          <w:rFonts w:ascii="Arial" w:eastAsia="Arial" w:hAnsi="Arial" w:cs="Arial"/>
          <w:sz w:val="22"/>
          <w:szCs w:val="22"/>
        </w:rPr>
        <w:t>su</w:t>
      </w:r>
      <w:r w:rsidR="00BC4492" w:rsidRPr="000C648C">
        <w:rPr>
          <w:rFonts w:ascii="Arial" w:eastAsia="Arial" w:hAnsi="Arial" w:cs="Arial"/>
          <w:sz w:val="22"/>
          <w:szCs w:val="22"/>
        </w:rPr>
        <w:t xml:space="preserve"> ejecución</w:t>
      </w:r>
      <w:r w:rsidR="00BC4492" w:rsidRPr="000C648C">
        <w:rPr>
          <w:rFonts w:ascii="Arial" w:eastAsia="Arial" w:hAnsi="Arial" w:cs="Arial"/>
          <w:sz w:val="22"/>
          <w:szCs w:val="22"/>
        </w:rPr>
        <w:t>, garantizando también la auditoría y transparencia del proceso.</w:t>
      </w:r>
    </w:p>
    <w:p w14:paraId="00000117" w14:textId="77777777" w:rsidR="00D2395D" w:rsidRPr="000C648C" w:rsidRDefault="00D2395D" w:rsidP="009E03FF">
      <w:pPr>
        <w:jc w:val="both"/>
        <w:rPr>
          <w:rFonts w:ascii="Arial" w:eastAsia="Arial" w:hAnsi="Arial" w:cs="Arial"/>
          <w:sz w:val="22"/>
          <w:szCs w:val="22"/>
        </w:rPr>
      </w:pPr>
    </w:p>
    <w:p w14:paraId="0000011C" w14:textId="06032D5D" w:rsidR="00D2395D" w:rsidRPr="000C648C" w:rsidRDefault="002C0FD2" w:rsidP="009E03FF">
      <w:pPr>
        <w:jc w:val="both"/>
        <w:rPr>
          <w:rFonts w:ascii="Arial" w:eastAsia="Arial" w:hAnsi="Arial" w:cs="Arial"/>
          <w:sz w:val="22"/>
          <w:szCs w:val="22"/>
        </w:rPr>
      </w:pPr>
      <w:r>
        <w:rPr>
          <w:rFonts w:ascii="Arial" w:eastAsia="Arial" w:hAnsi="Arial" w:cs="Arial"/>
          <w:sz w:val="22"/>
          <w:szCs w:val="22"/>
        </w:rPr>
        <w:t xml:space="preserve">Por medio </w:t>
      </w:r>
      <w:r w:rsidR="00BC4492" w:rsidRPr="000C648C">
        <w:rPr>
          <w:rFonts w:ascii="Arial" w:eastAsia="Arial" w:hAnsi="Arial" w:cs="Arial"/>
          <w:sz w:val="22"/>
          <w:szCs w:val="22"/>
        </w:rPr>
        <w:t>del sistema se podrá monitorear el progreso de la ejecución de los Planes de Negocio en Innovación de Mercados, haciendo uso de la información que será incorporada por los Proveedores de Servicios Gerenciales (PSG).</w:t>
      </w:r>
      <w:r>
        <w:rPr>
          <w:rFonts w:ascii="Arial" w:eastAsia="Arial" w:hAnsi="Arial" w:cs="Arial"/>
          <w:sz w:val="22"/>
          <w:szCs w:val="22"/>
        </w:rPr>
        <w:t xml:space="preserve"> </w:t>
      </w:r>
      <w:r w:rsidR="00BC4492" w:rsidRPr="000C648C">
        <w:rPr>
          <w:rFonts w:ascii="Arial" w:eastAsia="Arial" w:hAnsi="Arial" w:cs="Arial"/>
          <w:sz w:val="22"/>
          <w:szCs w:val="22"/>
        </w:rPr>
        <w:t xml:space="preserve">Para ello el sistema prevé el desarrollo de una aplicación web </w:t>
      </w:r>
      <w:r w:rsidR="00BC4492" w:rsidRPr="000C648C">
        <w:rPr>
          <w:rFonts w:ascii="Arial" w:eastAsia="Arial" w:hAnsi="Arial" w:cs="Arial"/>
          <w:sz w:val="22"/>
          <w:szCs w:val="22"/>
        </w:rPr>
        <w:t xml:space="preserve">que </w:t>
      </w:r>
      <w:r w:rsidR="00BC4492" w:rsidRPr="000C648C">
        <w:rPr>
          <w:rFonts w:ascii="Arial" w:eastAsia="Arial" w:hAnsi="Arial" w:cs="Arial"/>
          <w:sz w:val="22"/>
          <w:szCs w:val="22"/>
        </w:rPr>
        <w:t>registrar</w:t>
      </w:r>
      <w:r>
        <w:rPr>
          <w:rFonts w:ascii="Arial" w:eastAsia="Arial" w:hAnsi="Arial" w:cs="Arial"/>
          <w:sz w:val="22"/>
          <w:szCs w:val="22"/>
        </w:rPr>
        <w:t>á</w:t>
      </w:r>
      <w:r w:rsidR="00BC4492" w:rsidRPr="000C648C">
        <w:rPr>
          <w:rFonts w:ascii="Arial" w:eastAsia="Arial" w:hAnsi="Arial" w:cs="Arial"/>
          <w:sz w:val="22"/>
          <w:szCs w:val="22"/>
        </w:rPr>
        <w:t xml:space="preserve"> la información sobre las asociaciones, la formulación de los planes, las evaluaciones y reportes de progreso, entre otros datos que le sean requeridos.</w:t>
      </w:r>
      <w:r>
        <w:rPr>
          <w:rFonts w:ascii="Arial" w:eastAsia="Arial" w:hAnsi="Arial" w:cs="Arial"/>
          <w:sz w:val="22"/>
          <w:szCs w:val="22"/>
        </w:rPr>
        <w:t xml:space="preserve"> </w:t>
      </w:r>
      <w:r w:rsidR="00BC4492" w:rsidRPr="000C648C">
        <w:rPr>
          <w:rFonts w:ascii="Arial" w:eastAsia="Arial" w:hAnsi="Arial" w:cs="Arial"/>
          <w:sz w:val="22"/>
          <w:szCs w:val="22"/>
        </w:rPr>
        <w:t>Por otra parte,</w:t>
      </w:r>
      <w:r w:rsidR="00BC4492" w:rsidRPr="000C648C">
        <w:rPr>
          <w:rFonts w:ascii="Arial" w:eastAsia="Arial" w:hAnsi="Arial" w:cs="Arial"/>
          <w:sz w:val="22"/>
          <w:szCs w:val="22"/>
        </w:rPr>
        <w:t xml:space="preserve"> el sistema permitirá publicar y gestionar la evaluación de las distintas convocatorias que serán realizadas, así como también para la selección y evaluación de los PSG, y otros que sean requeridos, agregando transparencia y auditabilidad al proceso.</w:t>
      </w:r>
    </w:p>
    <w:p w14:paraId="7E770333" w14:textId="77777777" w:rsidR="002C0FD2" w:rsidRDefault="002C0FD2" w:rsidP="009E03FF">
      <w:pPr>
        <w:jc w:val="both"/>
        <w:rPr>
          <w:rFonts w:ascii="Arial" w:eastAsia="Arial" w:hAnsi="Arial" w:cs="Arial"/>
          <w:sz w:val="22"/>
          <w:szCs w:val="22"/>
        </w:rPr>
      </w:pPr>
    </w:p>
    <w:p w14:paraId="0000011E" w14:textId="5C4743B4" w:rsidR="00D2395D" w:rsidRPr="000C648C" w:rsidRDefault="002C0FD2" w:rsidP="009E03FF">
      <w:pPr>
        <w:jc w:val="both"/>
        <w:rPr>
          <w:rFonts w:ascii="Arial" w:eastAsia="Arial" w:hAnsi="Arial" w:cs="Arial"/>
          <w:sz w:val="22"/>
          <w:szCs w:val="22"/>
        </w:rPr>
      </w:pPr>
      <w:r>
        <w:rPr>
          <w:rFonts w:ascii="Arial" w:eastAsia="Arial" w:hAnsi="Arial" w:cs="Arial"/>
          <w:sz w:val="22"/>
          <w:szCs w:val="22"/>
        </w:rPr>
        <w:t xml:space="preserve">Para la implementación del sistema se propone </w:t>
      </w:r>
      <w:r w:rsidR="00BC4492" w:rsidRPr="000C648C">
        <w:rPr>
          <w:rFonts w:ascii="Arial" w:eastAsia="Arial" w:hAnsi="Arial" w:cs="Arial"/>
          <w:sz w:val="22"/>
          <w:szCs w:val="22"/>
        </w:rPr>
        <w:t xml:space="preserve">la adquisición de un servicio de desarrollo de software, el </w:t>
      </w:r>
      <w:r w:rsidR="00BC4492" w:rsidRPr="000C648C">
        <w:rPr>
          <w:rFonts w:ascii="Arial" w:eastAsia="Arial" w:hAnsi="Arial" w:cs="Arial"/>
          <w:sz w:val="22"/>
          <w:szCs w:val="22"/>
        </w:rPr>
        <w:t>hosting requerido, la capacitación, el mantenimiento y soporte durante la duración del proyecto.</w:t>
      </w:r>
    </w:p>
    <w:p w14:paraId="0000011F" w14:textId="77777777" w:rsidR="00D2395D" w:rsidRPr="000C648C" w:rsidRDefault="00D2395D" w:rsidP="009E03FF">
      <w:pPr>
        <w:jc w:val="both"/>
        <w:rPr>
          <w:rFonts w:ascii="Arial" w:eastAsia="Arial" w:hAnsi="Arial" w:cs="Arial"/>
          <w:sz w:val="22"/>
          <w:szCs w:val="22"/>
          <w:highlight w:val="yellow"/>
        </w:rPr>
      </w:pPr>
    </w:p>
    <w:p w14:paraId="00000120" w14:textId="77777777" w:rsidR="00D2395D" w:rsidRPr="000C648C" w:rsidRDefault="00BC4492" w:rsidP="009E03FF">
      <w:pPr>
        <w:jc w:val="both"/>
        <w:rPr>
          <w:rFonts w:ascii="Arial" w:hAnsi="Arial" w:cs="Arial"/>
          <w:sz w:val="22"/>
          <w:szCs w:val="22"/>
        </w:rPr>
      </w:pPr>
      <w:r w:rsidRPr="000C648C">
        <w:rPr>
          <w:rFonts w:ascii="Arial" w:eastAsia="Arial" w:hAnsi="Arial" w:cs="Arial"/>
          <w:noProof/>
          <w:sz w:val="22"/>
          <w:szCs w:val="22"/>
        </w:rPr>
        <w:drawing>
          <wp:inline distT="0" distB="0" distL="0" distR="0" wp14:anchorId="1A32541C" wp14:editId="17D18752">
            <wp:extent cx="5396230" cy="296545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5396230" cy="2965450"/>
                    </a:xfrm>
                    <a:prstGeom prst="rect">
                      <a:avLst/>
                    </a:prstGeom>
                    <a:ln/>
                  </pic:spPr>
                </pic:pic>
              </a:graphicData>
            </a:graphic>
          </wp:inline>
        </w:drawing>
      </w:r>
    </w:p>
    <w:p w14:paraId="00000121" w14:textId="71356CD9" w:rsidR="00D2395D" w:rsidRPr="002C0FD2" w:rsidRDefault="00BC4492" w:rsidP="009E03FF">
      <w:pPr>
        <w:jc w:val="both"/>
        <w:rPr>
          <w:rFonts w:ascii="Arial" w:hAnsi="Arial" w:cs="Arial"/>
          <w:i/>
          <w:color w:val="44546A"/>
          <w:sz w:val="18"/>
          <w:szCs w:val="18"/>
        </w:rPr>
      </w:pPr>
      <w:r w:rsidRPr="002C0FD2">
        <w:rPr>
          <w:rFonts w:ascii="Arial" w:hAnsi="Arial" w:cs="Arial"/>
          <w:i/>
          <w:color w:val="44546A"/>
          <w:sz w:val="18"/>
          <w:szCs w:val="18"/>
        </w:rPr>
        <w:t xml:space="preserve">Esquema 3 - Descripción sistema de información y monitoreo </w:t>
      </w:r>
      <w:r w:rsidR="002C0FD2">
        <w:rPr>
          <w:rFonts w:ascii="Arial" w:hAnsi="Arial" w:cs="Arial"/>
          <w:i/>
          <w:color w:val="44546A"/>
          <w:sz w:val="18"/>
          <w:szCs w:val="18"/>
        </w:rPr>
        <w:t>del Componente II</w:t>
      </w:r>
    </w:p>
    <w:p w14:paraId="00000122" w14:textId="77777777" w:rsidR="00D2395D" w:rsidRPr="000C648C" w:rsidRDefault="00D2395D" w:rsidP="009E03FF">
      <w:pPr>
        <w:jc w:val="both"/>
        <w:rPr>
          <w:rFonts w:ascii="Arial" w:eastAsia="Arial" w:hAnsi="Arial" w:cs="Arial"/>
          <w:sz w:val="22"/>
          <w:szCs w:val="22"/>
        </w:rPr>
      </w:pPr>
    </w:p>
    <w:p w14:paraId="00000123" w14:textId="77777777" w:rsidR="00D2395D" w:rsidRPr="000C648C" w:rsidRDefault="00BC4492" w:rsidP="002C0FD2">
      <w:pPr>
        <w:pStyle w:val="Heading3"/>
        <w:rPr>
          <w:rFonts w:eastAsia="Arial"/>
        </w:rPr>
      </w:pPr>
      <w:bookmarkStart w:id="32" w:name="_Toc71753212"/>
      <w:r w:rsidRPr="000C648C">
        <w:rPr>
          <w:rFonts w:eastAsia="Arial"/>
        </w:rPr>
        <w:t>Actividad 3.4 Fo</w:t>
      </w:r>
      <w:r w:rsidRPr="000C648C">
        <w:rPr>
          <w:rFonts w:eastAsia="Arial"/>
        </w:rPr>
        <w:t>rtalecimiento de la gestión operativa del MIDA</w:t>
      </w:r>
      <w:bookmarkEnd w:id="32"/>
      <w:r w:rsidRPr="000C648C">
        <w:rPr>
          <w:rFonts w:eastAsia="Arial"/>
        </w:rPr>
        <w:t xml:space="preserve"> </w:t>
      </w:r>
    </w:p>
    <w:p w14:paraId="00000124" w14:textId="77777777" w:rsidR="00D2395D" w:rsidRPr="000C648C" w:rsidRDefault="00D2395D" w:rsidP="009E03FF">
      <w:pPr>
        <w:jc w:val="both"/>
        <w:rPr>
          <w:rFonts w:ascii="Arial" w:eastAsia="Arial" w:hAnsi="Arial" w:cs="Arial"/>
          <w:b/>
          <w:sz w:val="22"/>
          <w:szCs w:val="22"/>
        </w:rPr>
      </w:pPr>
    </w:p>
    <w:p w14:paraId="00000125" w14:textId="77777777" w:rsidR="00D2395D" w:rsidRPr="000C648C" w:rsidRDefault="00D2395D" w:rsidP="009E03FF">
      <w:pPr>
        <w:jc w:val="both"/>
        <w:rPr>
          <w:rFonts w:ascii="Arial" w:eastAsia="Arial" w:hAnsi="Arial" w:cs="Arial"/>
          <w:b/>
          <w:sz w:val="22"/>
          <w:szCs w:val="22"/>
        </w:rPr>
      </w:pPr>
    </w:p>
    <w:p w14:paraId="00000126" w14:textId="021A67FE" w:rsidR="00D2395D" w:rsidRPr="000C648C" w:rsidRDefault="00BC4492" w:rsidP="001455B9">
      <w:pPr>
        <w:pStyle w:val="Heading4"/>
        <w:rPr>
          <w:rFonts w:eastAsia="Arial"/>
        </w:rPr>
      </w:pPr>
      <w:r w:rsidRPr="000C648C">
        <w:rPr>
          <w:rFonts w:eastAsia="Arial"/>
        </w:rPr>
        <w:t>Barrido territorial</w:t>
      </w:r>
    </w:p>
    <w:p w14:paraId="00000127" w14:textId="77777777" w:rsidR="00D2395D" w:rsidRPr="000C648C" w:rsidRDefault="00D2395D" w:rsidP="009E03FF">
      <w:pPr>
        <w:jc w:val="both"/>
        <w:rPr>
          <w:rFonts w:ascii="Arial" w:eastAsia="Arial" w:hAnsi="Arial" w:cs="Arial"/>
          <w:sz w:val="22"/>
          <w:szCs w:val="22"/>
        </w:rPr>
      </w:pPr>
    </w:p>
    <w:p w14:paraId="00000128" w14:textId="65FEDF36"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Un</w:t>
      </w:r>
      <w:r w:rsidR="001455B9">
        <w:rPr>
          <w:rFonts w:ascii="Arial" w:eastAsia="Arial" w:hAnsi="Arial" w:cs="Arial"/>
          <w:sz w:val="22"/>
          <w:szCs w:val="22"/>
        </w:rPr>
        <w:t>o</w:t>
      </w:r>
      <w:r w:rsidRPr="000C648C">
        <w:rPr>
          <w:rFonts w:ascii="Arial" w:eastAsia="Arial" w:hAnsi="Arial" w:cs="Arial"/>
          <w:sz w:val="22"/>
          <w:szCs w:val="22"/>
        </w:rPr>
        <w:t xml:space="preserve"> de los elementos críticos para alcanzar los objetivos del proyecto PIASI es contar con información de calidad sobre los productores agropecuarios ubicados en las áreas de inter</w:t>
      </w:r>
      <w:r w:rsidRPr="000C648C">
        <w:rPr>
          <w:rFonts w:ascii="Arial" w:eastAsia="Arial" w:hAnsi="Arial" w:cs="Arial"/>
          <w:sz w:val="22"/>
          <w:szCs w:val="22"/>
        </w:rPr>
        <w:t>vención del proyecto.</w:t>
      </w:r>
      <w:r w:rsidR="001455B9">
        <w:rPr>
          <w:rFonts w:ascii="Arial" w:eastAsia="Arial" w:hAnsi="Arial" w:cs="Arial"/>
          <w:sz w:val="22"/>
          <w:szCs w:val="22"/>
        </w:rPr>
        <w:t xml:space="preserve"> </w:t>
      </w:r>
      <w:r w:rsidRPr="000C648C">
        <w:rPr>
          <w:rFonts w:ascii="Arial" w:eastAsia="Arial" w:hAnsi="Arial" w:cs="Arial"/>
          <w:sz w:val="22"/>
          <w:szCs w:val="22"/>
        </w:rPr>
        <w:t>Por ello, se propone realizar un barrido territorial de las veintiún (21) áreas de intervención del proyecto PIASI para identificar, registrar y georreferenciar a la totalidad de los productores agropecuarios localizados en dichas área</w:t>
      </w:r>
      <w:r w:rsidRPr="000C648C">
        <w:rPr>
          <w:rFonts w:ascii="Arial" w:eastAsia="Arial" w:hAnsi="Arial" w:cs="Arial"/>
          <w:sz w:val="22"/>
          <w:szCs w:val="22"/>
        </w:rPr>
        <w:t xml:space="preserve">s cuyas fincas sean inferiores a las 50 ha. </w:t>
      </w:r>
    </w:p>
    <w:p w14:paraId="00000129" w14:textId="77777777" w:rsidR="00D2395D" w:rsidRPr="000C648C" w:rsidRDefault="00D2395D" w:rsidP="009E03FF">
      <w:pPr>
        <w:jc w:val="both"/>
        <w:rPr>
          <w:rFonts w:ascii="Arial" w:eastAsia="Arial" w:hAnsi="Arial" w:cs="Arial"/>
          <w:sz w:val="22"/>
          <w:szCs w:val="22"/>
        </w:rPr>
      </w:pPr>
    </w:p>
    <w:p w14:paraId="0000012A" w14:textId="00377EA0"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El objetivo de esta actividad es contar con el universo de potenciales beneficiarios del proyecto podrá ser utilizado como marco para la selección de beneficiarios, según los criterios definidos en el Component</w:t>
      </w:r>
      <w:r w:rsidRPr="000C648C">
        <w:rPr>
          <w:rFonts w:ascii="Arial" w:eastAsia="Arial" w:hAnsi="Arial" w:cs="Arial"/>
          <w:sz w:val="22"/>
          <w:szCs w:val="22"/>
        </w:rPr>
        <w:t xml:space="preserve">e 1, el posterior monitoreo y seguimiento de </w:t>
      </w:r>
      <w:r w:rsidR="001455B9" w:rsidRPr="000C648C">
        <w:rPr>
          <w:rFonts w:ascii="Arial" w:eastAsia="Arial" w:hAnsi="Arial" w:cs="Arial"/>
          <w:sz w:val="22"/>
          <w:szCs w:val="22"/>
        </w:rPr>
        <w:t>estos</w:t>
      </w:r>
      <w:r w:rsidRPr="000C648C">
        <w:rPr>
          <w:rFonts w:ascii="Arial" w:eastAsia="Arial" w:hAnsi="Arial" w:cs="Arial"/>
          <w:sz w:val="22"/>
          <w:szCs w:val="22"/>
        </w:rPr>
        <w:t xml:space="preserve"> y la selección de los grupos de control para la evaluación de impacto.</w:t>
      </w:r>
    </w:p>
    <w:p w14:paraId="0000012B" w14:textId="77777777" w:rsidR="00D2395D" w:rsidRPr="000C648C" w:rsidRDefault="00D2395D" w:rsidP="009E03FF">
      <w:pPr>
        <w:jc w:val="both"/>
        <w:rPr>
          <w:rFonts w:ascii="Arial" w:eastAsia="Arial" w:hAnsi="Arial" w:cs="Arial"/>
          <w:sz w:val="22"/>
          <w:szCs w:val="22"/>
        </w:rPr>
      </w:pPr>
    </w:p>
    <w:p w14:paraId="0000012F" w14:textId="77777777"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El barrido territorial se refiere a una técnica de recolección de datos en terreno que consiste en cubrir de manera exhaustiva la totalidad del espacio geográfico de un área o región, previamente seleccionada e identificada mediante la definición precisa d</w:t>
      </w:r>
      <w:r w:rsidRPr="000C648C">
        <w:rPr>
          <w:rFonts w:ascii="Arial" w:eastAsia="Arial" w:hAnsi="Arial" w:cs="Arial"/>
          <w:sz w:val="22"/>
          <w:szCs w:val="22"/>
        </w:rPr>
        <w:t xml:space="preserve">e sus límites, y la enumeración completa de las unidades de análisis o población objetivo localizadas en dicho espacio.  </w:t>
      </w:r>
    </w:p>
    <w:p w14:paraId="00000130" w14:textId="77777777" w:rsidR="00D2395D" w:rsidRPr="000C648C" w:rsidRDefault="00D2395D" w:rsidP="009E03FF">
      <w:pPr>
        <w:jc w:val="both"/>
        <w:rPr>
          <w:rFonts w:ascii="Arial" w:eastAsia="Arial" w:hAnsi="Arial" w:cs="Arial"/>
          <w:sz w:val="22"/>
          <w:szCs w:val="22"/>
        </w:rPr>
      </w:pPr>
    </w:p>
    <w:p w14:paraId="00000131" w14:textId="23192D24"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El procedimiento del </w:t>
      </w:r>
      <w:r w:rsidR="001455B9" w:rsidRPr="000C648C">
        <w:rPr>
          <w:rFonts w:ascii="Arial" w:eastAsia="Arial" w:hAnsi="Arial" w:cs="Arial"/>
          <w:sz w:val="22"/>
          <w:szCs w:val="22"/>
        </w:rPr>
        <w:t>barrido</w:t>
      </w:r>
      <w:r w:rsidRPr="000C648C">
        <w:rPr>
          <w:rFonts w:ascii="Arial" w:eastAsia="Arial" w:hAnsi="Arial" w:cs="Arial"/>
          <w:sz w:val="22"/>
          <w:szCs w:val="22"/>
        </w:rPr>
        <w:t xml:space="preserve"> implica partir de una base cartográfica sobre la cual se vuelcan los límites externos del área o región</w:t>
      </w:r>
      <w:r w:rsidRPr="000C648C">
        <w:rPr>
          <w:rFonts w:ascii="Arial" w:eastAsia="Arial" w:hAnsi="Arial" w:cs="Arial"/>
          <w:sz w:val="22"/>
          <w:szCs w:val="22"/>
        </w:rPr>
        <w:t xml:space="preserve"> a cubrir- marcando de este modo el alcance </w:t>
      </w:r>
      <w:r w:rsidRPr="000C648C">
        <w:rPr>
          <w:rFonts w:ascii="Arial" w:eastAsia="Arial" w:hAnsi="Arial" w:cs="Arial"/>
          <w:sz w:val="22"/>
          <w:szCs w:val="22"/>
        </w:rPr>
        <w:t>territorial en</w:t>
      </w:r>
      <w:r w:rsidRPr="000C648C">
        <w:rPr>
          <w:rFonts w:ascii="Arial" w:eastAsia="Arial" w:hAnsi="Arial" w:cs="Arial"/>
          <w:sz w:val="22"/>
          <w:szCs w:val="22"/>
        </w:rPr>
        <w:t xml:space="preserve"> tanto se subdivide internamente en segmentos- porciones de terrenos identificables y no superpuestos- cada uno de los cuales se asignan a un empadronador a cargo del trabajo del </w:t>
      </w:r>
      <w:r w:rsidRPr="000C648C">
        <w:rPr>
          <w:rFonts w:ascii="Arial" w:eastAsia="Arial" w:hAnsi="Arial" w:cs="Arial"/>
          <w:sz w:val="22"/>
          <w:szCs w:val="22"/>
        </w:rPr>
        <w:t xml:space="preserve">barrido y de la recolección de los datos de la totalidad del segmento. </w:t>
      </w:r>
    </w:p>
    <w:p w14:paraId="00000132" w14:textId="77777777" w:rsidR="00D2395D" w:rsidRPr="000C648C" w:rsidRDefault="00D2395D" w:rsidP="009E03FF">
      <w:pPr>
        <w:jc w:val="both"/>
        <w:rPr>
          <w:rFonts w:ascii="Arial" w:eastAsia="Arial" w:hAnsi="Arial" w:cs="Arial"/>
          <w:color w:val="CC0000"/>
          <w:sz w:val="22"/>
          <w:szCs w:val="22"/>
        </w:rPr>
      </w:pPr>
    </w:p>
    <w:p w14:paraId="00000133" w14:textId="7AC74D96" w:rsidR="00D2395D" w:rsidRPr="001455B9" w:rsidRDefault="00BC4492" w:rsidP="009E03FF">
      <w:pPr>
        <w:jc w:val="both"/>
        <w:rPr>
          <w:rFonts w:ascii="Arial" w:eastAsia="Arial" w:hAnsi="Arial" w:cs="Arial"/>
          <w:sz w:val="22"/>
          <w:szCs w:val="22"/>
        </w:rPr>
      </w:pPr>
      <w:r w:rsidRPr="001455B9">
        <w:rPr>
          <w:rFonts w:ascii="Arial" w:eastAsia="Arial" w:hAnsi="Arial" w:cs="Arial"/>
          <w:sz w:val="22"/>
          <w:szCs w:val="22"/>
        </w:rPr>
        <w:t>Asimismo, la metodología que se ha diseñado para el barrido territorial es</w:t>
      </w:r>
      <w:r w:rsidRPr="001455B9">
        <w:rPr>
          <w:rFonts w:ascii="Arial" w:eastAsia="Arial" w:hAnsi="Arial" w:cs="Arial"/>
          <w:sz w:val="22"/>
          <w:szCs w:val="22"/>
        </w:rPr>
        <w:t xml:space="preserve"> la registración de los productores junto a la georreferenciación de las fincas,</w:t>
      </w:r>
      <w:r w:rsidRPr="001455B9">
        <w:rPr>
          <w:rFonts w:ascii="Arial" w:eastAsia="Arial" w:hAnsi="Arial" w:cs="Arial"/>
          <w:sz w:val="22"/>
          <w:szCs w:val="22"/>
        </w:rPr>
        <w:t xml:space="preserve"> significa incorporar un pr</w:t>
      </w:r>
      <w:r w:rsidRPr="001455B9">
        <w:rPr>
          <w:rFonts w:ascii="Arial" w:eastAsia="Arial" w:hAnsi="Arial" w:cs="Arial"/>
          <w:sz w:val="22"/>
          <w:szCs w:val="22"/>
        </w:rPr>
        <w:t xml:space="preserve">ocedimiento superador, </w:t>
      </w:r>
      <w:r w:rsidRPr="001455B9">
        <w:rPr>
          <w:rFonts w:ascii="Arial" w:eastAsia="Arial" w:hAnsi="Arial" w:cs="Arial"/>
          <w:sz w:val="22"/>
          <w:szCs w:val="22"/>
        </w:rPr>
        <w:t xml:space="preserve">basado en el uso de herramientas tecnológicas de captura de datos desarrollada con criterios técnicos </w:t>
      </w:r>
      <w:r w:rsidRPr="001455B9">
        <w:rPr>
          <w:rFonts w:ascii="Arial" w:eastAsia="Arial" w:hAnsi="Arial" w:cs="Arial"/>
          <w:sz w:val="22"/>
          <w:szCs w:val="22"/>
        </w:rPr>
        <w:t xml:space="preserve">apoyado en un cuestionario, guías y capacitación de los empadronadores. De esta forma se espera lograr avanzar en el registro a </w:t>
      </w:r>
      <w:r w:rsidRPr="001455B9">
        <w:rPr>
          <w:rFonts w:ascii="Arial" w:eastAsia="Arial" w:hAnsi="Arial" w:cs="Arial"/>
          <w:sz w:val="22"/>
          <w:szCs w:val="22"/>
        </w:rPr>
        <w:t>nivel nacional que, si bien es parte de las funciones regulares que lleva a cabo el MIDA por medio del SIGAP,</w:t>
      </w:r>
      <w:r w:rsidR="001455B9">
        <w:rPr>
          <w:rFonts w:ascii="Arial" w:eastAsia="Arial" w:hAnsi="Arial" w:cs="Arial"/>
          <w:sz w:val="22"/>
          <w:szCs w:val="22"/>
        </w:rPr>
        <w:t xml:space="preserve"> </w:t>
      </w:r>
      <w:r w:rsidRPr="001455B9">
        <w:rPr>
          <w:rFonts w:ascii="Arial" w:eastAsia="Arial" w:hAnsi="Arial" w:cs="Arial"/>
          <w:sz w:val="22"/>
          <w:szCs w:val="22"/>
        </w:rPr>
        <w:t>el cual</w:t>
      </w:r>
      <w:r w:rsidRPr="001455B9">
        <w:rPr>
          <w:rFonts w:ascii="Arial" w:eastAsia="Arial" w:hAnsi="Arial" w:cs="Arial"/>
          <w:sz w:val="22"/>
          <w:szCs w:val="22"/>
        </w:rPr>
        <w:t xml:space="preserve">, en estos momentos cuenta aún con una escasa cantidad de productores incorporados debido a que se basa en el </w:t>
      </w:r>
      <w:proofErr w:type="spellStart"/>
      <w:r w:rsidRPr="001455B9">
        <w:rPr>
          <w:rFonts w:ascii="Arial" w:eastAsia="Arial" w:hAnsi="Arial" w:cs="Arial"/>
          <w:sz w:val="22"/>
          <w:szCs w:val="22"/>
        </w:rPr>
        <w:t>autoempadronamiento</w:t>
      </w:r>
      <w:proofErr w:type="spellEnd"/>
      <w:r w:rsidRPr="001455B9">
        <w:rPr>
          <w:rFonts w:ascii="Arial" w:eastAsia="Arial" w:hAnsi="Arial" w:cs="Arial"/>
          <w:sz w:val="22"/>
          <w:szCs w:val="22"/>
        </w:rPr>
        <w:t xml:space="preserve"> volunta</w:t>
      </w:r>
      <w:r w:rsidRPr="001455B9">
        <w:rPr>
          <w:rFonts w:ascii="Arial" w:eastAsia="Arial" w:hAnsi="Arial" w:cs="Arial"/>
          <w:sz w:val="22"/>
          <w:szCs w:val="22"/>
        </w:rPr>
        <w:t xml:space="preserve">rio de productores y ello produce </w:t>
      </w:r>
      <w:r w:rsidRPr="001455B9">
        <w:rPr>
          <w:rFonts w:ascii="Arial" w:eastAsia="Arial" w:hAnsi="Arial" w:cs="Arial"/>
          <w:sz w:val="22"/>
          <w:szCs w:val="22"/>
        </w:rPr>
        <w:t>un ritmo lento de incorporació</w:t>
      </w:r>
      <w:r w:rsidR="001455B9">
        <w:rPr>
          <w:rFonts w:ascii="Arial" w:eastAsia="Arial" w:hAnsi="Arial" w:cs="Arial"/>
          <w:sz w:val="22"/>
          <w:szCs w:val="22"/>
        </w:rPr>
        <w:t>n</w:t>
      </w:r>
      <w:r w:rsidRPr="001455B9">
        <w:rPr>
          <w:rFonts w:ascii="Arial" w:eastAsia="Arial" w:hAnsi="Arial" w:cs="Arial"/>
          <w:sz w:val="22"/>
          <w:szCs w:val="22"/>
        </w:rPr>
        <w:t>.</w:t>
      </w:r>
    </w:p>
    <w:p w14:paraId="00000134" w14:textId="6C7DA394" w:rsidR="00D2395D" w:rsidRPr="001455B9" w:rsidRDefault="00D2395D" w:rsidP="009E03FF">
      <w:pPr>
        <w:jc w:val="both"/>
        <w:rPr>
          <w:rFonts w:ascii="Arial" w:eastAsia="Arial" w:hAnsi="Arial" w:cs="Arial"/>
          <w:sz w:val="22"/>
          <w:szCs w:val="22"/>
        </w:rPr>
      </w:pPr>
    </w:p>
    <w:p w14:paraId="00000135" w14:textId="5E5632A9" w:rsidR="00D2395D" w:rsidRPr="000C648C" w:rsidRDefault="00BC4492" w:rsidP="009E03FF">
      <w:pPr>
        <w:jc w:val="both"/>
        <w:rPr>
          <w:rFonts w:ascii="Arial" w:eastAsia="Arial" w:hAnsi="Arial" w:cs="Arial"/>
          <w:i/>
          <w:color w:val="CC0000"/>
          <w:sz w:val="22"/>
          <w:szCs w:val="22"/>
        </w:rPr>
      </w:pPr>
      <w:r w:rsidRPr="001455B9">
        <w:rPr>
          <w:rFonts w:ascii="Arial" w:eastAsia="Arial" w:hAnsi="Arial" w:cs="Arial"/>
          <w:sz w:val="22"/>
          <w:szCs w:val="22"/>
        </w:rPr>
        <w:t>L</w:t>
      </w:r>
      <w:r w:rsidRPr="001455B9">
        <w:rPr>
          <w:rFonts w:ascii="Arial" w:eastAsia="Arial" w:hAnsi="Arial" w:cs="Arial"/>
          <w:sz w:val="22"/>
          <w:szCs w:val="22"/>
        </w:rPr>
        <w:t xml:space="preserve">os parámetros </w:t>
      </w:r>
      <w:proofErr w:type="gramStart"/>
      <w:r w:rsidRPr="001455B9">
        <w:rPr>
          <w:rFonts w:ascii="Arial" w:eastAsia="Arial" w:hAnsi="Arial" w:cs="Arial"/>
          <w:sz w:val="22"/>
          <w:szCs w:val="22"/>
        </w:rPr>
        <w:t>a</w:t>
      </w:r>
      <w:proofErr w:type="gramEnd"/>
      <w:r w:rsidRPr="001455B9">
        <w:rPr>
          <w:rFonts w:ascii="Arial" w:eastAsia="Arial" w:hAnsi="Arial" w:cs="Arial"/>
          <w:sz w:val="22"/>
          <w:szCs w:val="22"/>
        </w:rPr>
        <w:t xml:space="preserve"> tener en cuenta para el </w:t>
      </w:r>
      <w:r w:rsidRPr="001455B9">
        <w:rPr>
          <w:rFonts w:ascii="Arial" w:eastAsia="Arial" w:hAnsi="Arial" w:cs="Arial"/>
          <w:sz w:val="22"/>
          <w:szCs w:val="22"/>
        </w:rPr>
        <w:t>empadronamiento son el tamaño de la finca: inferior a las cincuenta hectáreas, la identificación del productor según sexo y edad, estructura y composición del núcleo familiar, actividades agrícolas principales que d</w:t>
      </w:r>
      <w:r w:rsidRPr="001455B9">
        <w:rPr>
          <w:rFonts w:ascii="Arial" w:eastAsia="Arial" w:hAnsi="Arial" w:cs="Arial"/>
          <w:sz w:val="22"/>
          <w:szCs w:val="22"/>
        </w:rPr>
        <w:t xml:space="preserve">esarrolla, existencias de ganado, prácticas culturales, localización geográfica de la finca.   </w:t>
      </w:r>
    </w:p>
    <w:p w14:paraId="00000136" w14:textId="77777777" w:rsidR="00D2395D" w:rsidRPr="000C648C" w:rsidRDefault="00D2395D" w:rsidP="009E03FF">
      <w:pPr>
        <w:jc w:val="both"/>
        <w:rPr>
          <w:rFonts w:ascii="Arial" w:eastAsia="Arial" w:hAnsi="Arial" w:cs="Arial"/>
          <w:i/>
          <w:color w:val="CC0000"/>
          <w:sz w:val="22"/>
          <w:szCs w:val="22"/>
        </w:rPr>
      </w:pPr>
    </w:p>
    <w:p w14:paraId="00000137" w14:textId="63FEEFE7" w:rsidR="00D2395D" w:rsidRPr="001455B9" w:rsidRDefault="00BC4492" w:rsidP="009E03FF">
      <w:pPr>
        <w:jc w:val="both"/>
        <w:rPr>
          <w:del w:id="33" w:author="Maria Inés Vasquez" w:date="2021-05-12T03:17:00Z"/>
          <w:rFonts w:ascii="Arial" w:eastAsia="Arial" w:hAnsi="Arial" w:cs="Arial"/>
          <w:sz w:val="22"/>
          <w:szCs w:val="22"/>
        </w:rPr>
      </w:pPr>
      <w:r w:rsidRPr="001455B9">
        <w:rPr>
          <w:rFonts w:ascii="Arial" w:eastAsia="Arial" w:hAnsi="Arial" w:cs="Arial"/>
          <w:sz w:val="22"/>
          <w:szCs w:val="22"/>
        </w:rPr>
        <w:t>Para la eje</w:t>
      </w:r>
      <w:r w:rsidRPr="001455B9">
        <w:rPr>
          <w:rFonts w:ascii="Arial" w:eastAsia="Arial" w:hAnsi="Arial" w:cs="Arial"/>
          <w:sz w:val="22"/>
          <w:szCs w:val="22"/>
        </w:rPr>
        <w:t>cución del barrido se ha identificado la</w:t>
      </w:r>
      <w:r w:rsidRPr="001455B9">
        <w:rPr>
          <w:rFonts w:ascii="Arial" w:eastAsia="Arial" w:hAnsi="Arial" w:cs="Arial"/>
          <w:sz w:val="22"/>
          <w:szCs w:val="22"/>
        </w:rPr>
        <w:t xml:space="preserve"> </w:t>
      </w:r>
      <w:r w:rsidR="001455B9" w:rsidRPr="001455B9">
        <w:rPr>
          <w:rFonts w:ascii="Arial" w:eastAsia="Arial" w:hAnsi="Arial" w:cs="Arial"/>
          <w:sz w:val="22"/>
          <w:szCs w:val="22"/>
        </w:rPr>
        <w:t xml:space="preserve">necesidad de desarrollar las acciones: </w:t>
      </w:r>
      <w:r w:rsidRPr="001455B9">
        <w:rPr>
          <w:rFonts w:ascii="Arial" w:eastAsia="Arial" w:hAnsi="Arial" w:cs="Arial"/>
          <w:sz w:val="22"/>
          <w:szCs w:val="22"/>
        </w:rPr>
        <w:t xml:space="preserve"> </w:t>
      </w:r>
    </w:p>
    <w:p w14:paraId="00000138" w14:textId="34FCA5D6" w:rsidR="00D2395D" w:rsidRPr="000C648C" w:rsidRDefault="00D2395D" w:rsidP="009E03FF">
      <w:pPr>
        <w:jc w:val="both"/>
        <w:rPr>
          <w:del w:id="34" w:author="Maria Inés Vasquez" w:date="2021-05-12T03:17:00Z"/>
          <w:rFonts w:ascii="Arial" w:eastAsia="Arial" w:hAnsi="Arial" w:cs="Arial"/>
          <w:color w:val="CC0000"/>
          <w:sz w:val="22"/>
          <w:szCs w:val="22"/>
        </w:rPr>
      </w:pPr>
    </w:p>
    <w:p w14:paraId="0000013A" w14:textId="77777777" w:rsidR="00D2395D" w:rsidRPr="001455B9" w:rsidRDefault="00BC4492" w:rsidP="001455B9">
      <w:pPr>
        <w:pStyle w:val="ListParagraph"/>
        <w:numPr>
          <w:ilvl w:val="0"/>
          <w:numId w:val="25"/>
        </w:numPr>
        <w:jc w:val="both"/>
        <w:rPr>
          <w:rFonts w:ascii="Arial" w:eastAsia="Arial" w:hAnsi="Arial" w:cs="Arial"/>
          <w:color w:val="000000"/>
          <w:sz w:val="22"/>
          <w:szCs w:val="22"/>
        </w:rPr>
      </w:pPr>
      <w:r w:rsidRPr="001455B9">
        <w:rPr>
          <w:rFonts w:ascii="Arial" w:eastAsia="Arial" w:hAnsi="Arial" w:cs="Arial"/>
          <w:color w:val="000000"/>
          <w:sz w:val="22"/>
          <w:szCs w:val="22"/>
        </w:rPr>
        <w:t>Seleccionar e identificar los lím</w:t>
      </w:r>
      <w:r w:rsidRPr="001455B9">
        <w:rPr>
          <w:rFonts w:ascii="Arial" w:eastAsia="Arial" w:hAnsi="Arial" w:cs="Arial"/>
          <w:color w:val="000000"/>
          <w:sz w:val="22"/>
          <w:szCs w:val="22"/>
        </w:rPr>
        <w:t xml:space="preserve">ites perimetrales de las áreas de intervención sobre una base cartográfica digital. </w:t>
      </w:r>
    </w:p>
    <w:p w14:paraId="0000013B" w14:textId="77777777" w:rsidR="00D2395D" w:rsidRPr="001455B9" w:rsidRDefault="00BC4492" w:rsidP="001455B9">
      <w:pPr>
        <w:pStyle w:val="ListParagraph"/>
        <w:numPr>
          <w:ilvl w:val="0"/>
          <w:numId w:val="25"/>
        </w:numPr>
        <w:jc w:val="both"/>
        <w:rPr>
          <w:rFonts w:ascii="Arial" w:eastAsia="Arial" w:hAnsi="Arial" w:cs="Arial"/>
          <w:color w:val="000000"/>
          <w:sz w:val="22"/>
          <w:szCs w:val="22"/>
        </w:rPr>
      </w:pPr>
      <w:r w:rsidRPr="001455B9">
        <w:rPr>
          <w:rFonts w:ascii="Arial" w:eastAsia="Arial" w:hAnsi="Arial" w:cs="Arial"/>
          <w:color w:val="000000"/>
          <w:sz w:val="22"/>
          <w:szCs w:val="22"/>
        </w:rPr>
        <w:t xml:space="preserve">Efectuar una segmentación de las áreas de intervención tomando como base de cálculo la totalidad de productores agropecuarios estimados 22142 - según los datos del censo nacional agropecuario 2011. </w:t>
      </w:r>
    </w:p>
    <w:p w14:paraId="0000013C" w14:textId="0FB17A61" w:rsidR="00D2395D" w:rsidRPr="001455B9" w:rsidRDefault="00BC4492" w:rsidP="001455B9">
      <w:pPr>
        <w:pStyle w:val="ListParagraph"/>
        <w:numPr>
          <w:ilvl w:val="0"/>
          <w:numId w:val="25"/>
        </w:numPr>
        <w:jc w:val="both"/>
        <w:rPr>
          <w:rFonts w:ascii="Arial" w:eastAsia="Arial" w:hAnsi="Arial" w:cs="Arial"/>
          <w:color w:val="000000"/>
          <w:sz w:val="22"/>
          <w:szCs w:val="22"/>
        </w:rPr>
      </w:pPr>
      <w:r w:rsidRPr="001455B9">
        <w:rPr>
          <w:rFonts w:ascii="Arial" w:eastAsia="Arial" w:hAnsi="Arial" w:cs="Arial"/>
          <w:color w:val="000000"/>
          <w:sz w:val="22"/>
          <w:szCs w:val="22"/>
        </w:rPr>
        <w:t>Seleccionar a los empadronadores según los siguientes cri</w:t>
      </w:r>
      <w:r w:rsidRPr="001455B9">
        <w:rPr>
          <w:rFonts w:ascii="Arial" w:eastAsia="Arial" w:hAnsi="Arial" w:cs="Arial"/>
          <w:color w:val="000000"/>
          <w:sz w:val="22"/>
          <w:szCs w:val="22"/>
        </w:rPr>
        <w:t>terios: residir en la zona de trabajo, tener conocimientos sobre el sector agropecuario y alguna experiencia en la realización de encuestas, censos o alguna actividad de recolección de datos en campo</w:t>
      </w:r>
      <w:r w:rsidR="001455B9">
        <w:rPr>
          <w:rFonts w:ascii="Arial" w:eastAsia="Arial" w:hAnsi="Arial" w:cs="Arial"/>
          <w:color w:val="000000"/>
          <w:sz w:val="22"/>
          <w:szCs w:val="22"/>
        </w:rPr>
        <w:t>.</w:t>
      </w:r>
      <w:r w:rsidRPr="001455B9">
        <w:rPr>
          <w:rFonts w:ascii="Arial" w:eastAsia="Arial" w:hAnsi="Arial" w:cs="Arial"/>
          <w:color w:val="000000"/>
          <w:sz w:val="22"/>
          <w:szCs w:val="22"/>
        </w:rPr>
        <w:t xml:space="preserve">  </w:t>
      </w:r>
    </w:p>
    <w:p w14:paraId="0000013D" w14:textId="4F493DBC" w:rsidR="00D2395D" w:rsidRPr="001455B9" w:rsidRDefault="00BC4492" w:rsidP="001455B9">
      <w:pPr>
        <w:pStyle w:val="ListParagraph"/>
        <w:numPr>
          <w:ilvl w:val="0"/>
          <w:numId w:val="25"/>
        </w:numPr>
        <w:jc w:val="both"/>
        <w:rPr>
          <w:rFonts w:ascii="Arial" w:eastAsia="Arial" w:hAnsi="Arial" w:cs="Arial"/>
          <w:color w:val="000000"/>
          <w:sz w:val="22"/>
          <w:szCs w:val="22"/>
        </w:rPr>
      </w:pPr>
      <w:r w:rsidRPr="001455B9">
        <w:rPr>
          <w:rFonts w:ascii="Arial" w:eastAsia="Arial" w:hAnsi="Arial" w:cs="Arial"/>
          <w:color w:val="000000"/>
          <w:sz w:val="22"/>
          <w:szCs w:val="22"/>
        </w:rPr>
        <w:t xml:space="preserve">Diseñar una aplicación a modo de cuestionario sobre </w:t>
      </w:r>
      <w:r w:rsidR="001455B9">
        <w:rPr>
          <w:rFonts w:ascii="Arial" w:eastAsia="Arial" w:hAnsi="Arial" w:cs="Arial"/>
          <w:color w:val="000000"/>
          <w:sz w:val="22"/>
          <w:szCs w:val="22"/>
        </w:rPr>
        <w:t xml:space="preserve">una tableta </w:t>
      </w:r>
      <w:r w:rsidRPr="001455B9">
        <w:rPr>
          <w:rFonts w:ascii="Arial" w:eastAsia="Arial" w:hAnsi="Arial" w:cs="Arial"/>
          <w:color w:val="000000"/>
          <w:sz w:val="22"/>
          <w:szCs w:val="22"/>
        </w:rPr>
        <w:t>u otro dispositivo móvil conteniendo los datos básicos para la registración</w:t>
      </w:r>
      <w:r w:rsidR="001455B9">
        <w:rPr>
          <w:rFonts w:ascii="Arial" w:eastAsia="Arial" w:hAnsi="Arial" w:cs="Arial"/>
          <w:color w:val="000000"/>
          <w:sz w:val="22"/>
          <w:szCs w:val="22"/>
        </w:rPr>
        <w:t>.</w:t>
      </w:r>
    </w:p>
    <w:p w14:paraId="0000013E" w14:textId="77777777" w:rsidR="00D2395D" w:rsidRPr="001455B9" w:rsidRDefault="00BC4492" w:rsidP="001455B9">
      <w:pPr>
        <w:pStyle w:val="ListParagraph"/>
        <w:numPr>
          <w:ilvl w:val="0"/>
          <w:numId w:val="25"/>
        </w:numPr>
        <w:jc w:val="both"/>
        <w:rPr>
          <w:rFonts w:ascii="Arial" w:eastAsia="Arial" w:hAnsi="Arial" w:cs="Arial"/>
          <w:color w:val="000000"/>
          <w:sz w:val="22"/>
          <w:szCs w:val="22"/>
        </w:rPr>
      </w:pPr>
      <w:r w:rsidRPr="001455B9">
        <w:rPr>
          <w:rFonts w:ascii="Arial" w:eastAsia="Arial" w:hAnsi="Arial" w:cs="Arial"/>
          <w:color w:val="000000"/>
          <w:sz w:val="22"/>
          <w:szCs w:val="22"/>
        </w:rPr>
        <w:t xml:space="preserve">Preparar guías para el uso del cuestionario, la identificación, registración y recolección de datos y la georreferenciación de las fincas.  </w:t>
      </w:r>
    </w:p>
    <w:p w14:paraId="0000013F" w14:textId="441DCC8B" w:rsidR="00D2395D" w:rsidRPr="001455B9" w:rsidRDefault="001455B9" w:rsidP="001455B9">
      <w:pPr>
        <w:pStyle w:val="ListParagraph"/>
        <w:numPr>
          <w:ilvl w:val="0"/>
          <w:numId w:val="25"/>
        </w:numPr>
        <w:jc w:val="both"/>
        <w:rPr>
          <w:rFonts w:ascii="Arial" w:eastAsia="Arial" w:hAnsi="Arial" w:cs="Arial"/>
          <w:color w:val="000000"/>
          <w:sz w:val="22"/>
          <w:szCs w:val="22"/>
        </w:rPr>
      </w:pPr>
      <w:r>
        <w:rPr>
          <w:rFonts w:ascii="Arial" w:eastAsia="Arial" w:hAnsi="Arial" w:cs="Arial"/>
          <w:color w:val="000000"/>
          <w:sz w:val="22"/>
          <w:szCs w:val="22"/>
        </w:rPr>
        <w:t>Realizar t</w:t>
      </w:r>
      <w:r w:rsidR="00BC4492" w:rsidRPr="001455B9">
        <w:rPr>
          <w:rFonts w:ascii="Arial" w:eastAsia="Arial" w:hAnsi="Arial" w:cs="Arial"/>
          <w:color w:val="000000"/>
          <w:sz w:val="22"/>
          <w:szCs w:val="22"/>
        </w:rPr>
        <w:t xml:space="preserve">alleres de capacitación y entrenamiento para aproximadamente entre 20 y 30 empadronadores cada uno. </w:t>
      </w:r>
    </w:p>
    <w:p w14:paraId="00000140" w14:textId="77777777" w:rsidR="00D2395D" w:rsidRPr="000C648C" w:rsidRDefault="00D2395D" w:rsidP="009E03FF">
      <w:pPr>
        <w:jc w:val="both"/>
        <w:rPr>
          <w:rFonts w:ascii="Arial" w:eastAsia="Arial" w:hAnsi="Arial" w:cs="Arial"/>
          <w:sz w:val="22"/>
          <w:szCs w:val="22"/>
        </w:rPr>
      </w:pPr>
    </w:p>
    <w:p w14:paraId="00000150" w14:textId="77777777" w:rsidR="00D2395D" w:rsidRPr="000C648C" w:rsidRDefault="00D2395D" w:rsidP="009E03FF">
      <w:pPr>
        <w:jc w:val="both"/>
        <w:rPr>
          <w:rFonts w:ascii="Arial" w:eastAsia="Arial" w:hAnsi="Arial" w:cs="Arial"/>
          <w:sz w:val="22"/>
          <w:szCs w:val="22"/>
        </w:rPr>
      </w:pPr>
    </w:p>
    <w:p w14:paraId="00000151" w14:textId="005AD9AE" w:rsidR="00D2395D" w:rsidRPr="000C648C" w:rsidRDefault="00BC4492" w:rsidP="001455B9">
      <w:pPr>
        <w:pStyle w:val="Heading4"/>
        <w:rPr>
          <w:rFonts w:eastAsia="Arial"/>
        </w:rPr>
      </w:pPr>
      <w:r w:rsidRPr="000C648C">
        <w:rPr>
          <w:rFonts w:eastAsia="Arial"/>
        </w:rPr>
        <w:t>Forta</w:t>
      </w:r>
      <w:r w:rsidRPr="000C648C">
        <w:rPr>
          <w:rFonts w:eastAsia="Arial"/>
        </w:rPr>
        <w:t xml:space="preserve">lecimiento del </w:t>
      </w:r>
      <w:r w:rsidR="001455B9" w:rsidRPr="001455B9">
        <w:rPr>
          <w:rFonts w:eastAsia="Arial"/>
        </w:rPr>
        <w:t>Sistema de Información y Gestión Agropecuaria de Panamá</w:t>
      </w:r>
      <w:r w:rsidR="001455B9" w:rsidRPr="001455B9">
        <w:rPr>
          <w:rFonts w:eastAsia="Arial"/>
        </w:rPr>
        <w:t xml:space="preserve"> </w:t>
      </w:r>
      <w:r w:rsidR="001455B9">
        <w:rPr>
          <w:rFonts w:eastAsia="Arial"/>
        </w:rPr>
        <w:t>(S</w:t>
      </w:r>
      <w:r w:rsidRPr="000C648C">
        <w:rPr>
          <w:rFonts w:eastAsia="Arial"/>
        </w:rPr>
        <w:t>IGAP</w:t>
      </w:r>
      <w:r w:rsidR="001455B9">
        <w:rPr>
          <w:rFonts w:eastAsia="Arial"/>
        </w:rPr>
        <w:t>)</w:t>
      </w:r>
    </w:p>
    <w:p w14:paraId="00000152" w14:textId="77777777" w:rsidR="00D2395D" w:rsidRPr="000C648C" w:rsidRDefault="00D2395D" w:rsidP="009E03FF">
      <w:pPr>
        <w:jc w:val="both"/>
        <w:rPr>
          <w:rFonts w:ascii="Arial" w:hAnsi="Arial" w:cs="Arial"/>
          <w:sz w:val="22"/>
          <w:szCs w:val="22"/>
        </w:rPr>
      </w:pPr>
    </w:p>
    <w:p w14:paraId="00000155" w14:textId="0D11EF9D"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El SIGAP </w:t>
      </w:r>
      <w:r w:rsidR="001455B9">
        <w:rPr>
          <w:rFonts w:ascii="Arial" w:eastAsia="Arial" w:hAnsi="Arial" w:cs="Arial"/>
          <w:sz w:val="22"/>
          <w:szCs w:val="22"/>
        </w:rPr>
        <w:t>tiene como</w:t>
      </w:r>
      <w:r w:rsidRPr="000C648C">
        <w:rPr>
          <w:rFonts w:ascii="Arial" w:eastAsia="Arial" w:hAnsi="Arial" w:cs="Arial"/>
          <w:sz w:val="22"/>
          <w:szCs w:val="22"/>
        </w:rPr>
        <w:t xml:space="preserve"> </w:t>
      </w:r>
      <w:r w:rsidRPr="000C648C">
        <w:rPr>
          <w:rFonts w:ascii="Arial" w:eastAsia="Arial" w:hAnsi="Arial" w:cs="Arial"/>
          <w:sz w:val="22"/>
          <w:szCs w:val="22"/>
        </w:rPr>
        <w:t>objetivo es contar con un registro unificado de todos los productores del país, sus fincas y variables asociadas</w:t>
      </w:r>
      <w:r w:rsidR="001455B9">
        <w:rPr>
          <w:rFonts w:ascii="Arial" w:eastAsia="Arial" w:hAnsi="Arial" w:cs="Arial"/>
          <w:sz w:val="22"/>
          <w:szCs w:val="22"/>
        </w:rPr>
        <w:t>, y servir como fuente de información para el diseño de la política sectorial</w:t>
      </w:r>
      <w:r w:rsidRPr="000C648C">
        <w:rPr>
          <w:rFonts w:ascii="Arial" w:eastAsia="Arial" w:hAnsi="Arial" w:cs="Arial"/>
          <w:sz w:val="22"/>
          <w:szCs w:val="22"/>
        </w:rPr>
        <w:t>.</w:t>
      </w:r>
      <w:r w:rsidR="001455B9">
        <w:rPr>
          <w:rFonts w:ascii="Arial" w:eastAsia="Arial" w:hAnsi="Arial" w:cs="Arial"/>
          <w:sz w:val="22"/>
          <w:szCs w:val="22"/>
        </w:rPr>
        <w:t xml:space="preserve"> Se </w:t>
      </w:r>
      <w:r w:rsidRPr="000C648C">
        <w:rPr>
          <w:rFonts w:ascii="Arial" w:eastAsia="Arial" w:hAnsi="Arial" w:cs="Arial"/>
          <w:sz w:val="22"/>
          <w:szCs w:val="22"/>
        </w:rPr>
        <w:t>propone fortalecer</w:t>
      </w:r>
      <w:r w:rsidRPr="000C648C">
        <w:rPr>
          <w:rFonts w:ascii="Arial" w:eastAsia="Arial" w:hAnsi="Arial" w:cs="Arial"/>
          <w:sz w:val="22"/>
          <w:szCs w:val="22"/>
        </w:rPr>
        <w:t xml:space="preserve"> la continuidad de su desarrollo y evolución</w:t>
      </w:r>
      <w:r w:rsidR="001455B9">
        <w:rPr>
          <w:rFonts w:ascii="Arial" w:eastAsia="Arial" w:hAnsi="Arial" w:cs="Arial"/>
          <w:sz w:val="22"/>
          <w:szCs w:val="22"/>
        </w:rPr>
        <w:t xml:space="preserve"> del SIGAP</w:t>
      </w:r>
      <w:r w:rsidRPr="000C648C">
        <w:rPr>
          <w:rFonts w:ascii="Arial" w:eastAsia="Arial" w:hAnsi="Arial" w:cs="Arial"/>
          <w:sz w:val="22"/>
          <w:szCs w:val="22"/>
        </w:rPr>
        <w:t xml:space="preserve">, </w:t>
      </w:r>
      <w:r w:rsidRPr="000C648C">
        <w:rPr>
          <w:rFonts w:ascii="Arial" w:eastAsia="Arial" w:hAnsi="Arial" w:cs="Arial"/>
          <w:sz w:val="22"/>
          <w:szCs w:val="22"/>
        </w:rPr>
        <w:t>incorporando nuevas funcion</w:t>
      </w:r>
      <w:r w:rsidR="001455B9">
        <w:rPr>
          <w:rFonts w:ascii="Arial" w:eastAsia="Arial" w:hAnsi="Arial" w:cs="Arial"/>
          <w:sz w:val="22"/>
          <w:szCs w:val="22"/>
        </w:rPr>
        <w:t>alidades</w:t>
      </w:r>
      <w:r w:rsidRPr="000C648C">
        <w:rPr>
          <w:rFonts w:ascii="Arial" w:eastAsia="Arial" w:hAnsi="Arial" w:cs="Arial"/>
          <w:sz w:val="22"/>
          <w:szCs w:val="22"/>
        </w:rPr>
        <w:t xml:space="preserve"> en:</w:t>
      </w:r>
    </w:p>
    <w:p w14:paraId="00000156" w14:textId="77777777" w:rsidR="00D2395D" w:rsidRPr="000C648C" w:rsidRDefault="00D2395D" w:rsidP="009E03FF">
      <w:pPr>
        <w:jc w:val="both"/>
        <w:rPr>
          <w:rFonts w:ascii="Arial" w:eastAsia="Arial" w:hAnsi="Arial" w:cs="Arial"/>
          <w:sz w:val="22"/>
          <w:szCs w:val="22"/>
        </w:rPr>
      </w:pPr>
    </w:p>
    <w:p w14:paraId="00000157" w14:textId="352263E5" w:rsidR="00D2395D" w:rsidRPr="001455B9" w:rsidRDefault="00BC4492" w:rsidP="001455B9">
      <w:pPr>
        <w:pStyle w:val="ListParagraph"/>
        <w:numPr>
          <w:ilvl w:val="0"/>
          <w:numId w:val="26"/>
        </w:numPr>
        <w:jc w:val="both"/>
        <w:rPr>
          <w:rFonts w:ascii="Arial" w:eastAsia="Arial" w:hAnsi="Arial" w:cs="Arial"/>
          <w:color w:val="000000"/>
          <w:sz w:val="22"/>
          <w:szCs w:val="22"/>
        </w:rPr>
      </w:pPr>
      <w:r w:rsidRPr="001455B9">
        <w:rPr>
          <w:rFonts w:ascii="Arial" w:eastAsia="Arial" w:hAnsi="Arial" w:cs="Arial"/>
          <w:color w:val="000000"/>
          <w:sz w:val="22"/>
          <w:szCs w:val="22"/>
        </w:rPr>
        <w:t>Interoperabilidad:  con otros organismos como el Tribunal Electoral (validación de cédulas), MIDES (validación de beneficios)</w:t>
      </w:r>
      <w:r w:rsidRPr="001455B9">
        <w:rPr>
          <w:rFonts w:ascii="Arial" w:eastAsia="Arial" w:hAnsi="Arial" w:cs="Arial"/>
          <w:color w:val="000000"/>
          <w:sz w:val="22"/>
          <w:szCs w:val="22"/>
        </w:rPr>
        <w:t>, MEF (validación de paz y salvos para la comercialización de los productos), el Registro Público y otras instituciones como BDA,</w:t>
      </w:r>
      <w:r w:rsidR="001455B9">
        <w:rPr>
          <w:rFonts w:ascii="Arial" w:eastAsia="Arial" w:hAnsi="Arial" w:cs="Arial"/>
          <w:color w:val="000000"/>
          <w:sz w:val="22"/>
          <w:szCs w:val="22"/>
        </w:rPr>
        <w:t xml:space="preserve"> </w:t>
      </w:r>
      <w:r w:rsidRPr="001455B9">
        <w:rPr>
          <w:rFonts w:ascii="Arial" w:eastAsia="Arial" w:hAnsi="Arial" w:cs="Arial"/>
          <w:color w:val="000000"/>
          <w:sz w:val="22"/>
          <w:szCs w:val="22"/>
        </w:rPr>
        <w:t>I</w:t>
      </w:r>
      <w:r w:rsidRPr="001455B9">
        <w:rPr>
          <w:rFonts w:ascii="Arial" w:eastAsia="Arial" w:hAnsi="Arial" w:cs="Arial"/>
          <w:color w:val="000000"/>
          <w:sz w:val="22"/>
          <w:szCs w:val="22"/>
        </w:rPr>
        <w:t>SA, ARAP,</w:t>
      </w:r>
      <w:r w:rsidR="001455B9">
        <w:rPr>
          <w:rFonts w:ascii="Arial" w:eastAsia="Arial" w:hAnsi="Arial" w:cs="Arial"/>
          <w:color w:val="000000"/>
          <w:sz w:val="22"/>
          <w:szCs w:val="22"/>
        </w:rPr>
        <w:t xml:space="preserve"> </w:t>
      </w:r>
      <w:r w:rsidRPr="001455B9">
        <w:rPr>
          <w:rFonts w:ascii="Arial" w:eastAsia="Arial" w:hAnsi="Arial" w:cs="Arial"/>
          <w:color w:val="000000"/>
          <w:sz w:val="22"/>
          <w:szCs w:val="22"/>
        </w:rPr>
        <w:t>IMA e IDIAP.</w:t>
      </w:r>
    </w:p>
    <w:p w14:paraId="00000158" w14:textId="77777777" w:rsidR="00D2395D" w:rsidRPr="000C648C" w:rsidRDefault="00D2395D" w:rsidP="009E03FF">
      <w:pPr>
        <w:jc w:val="both"/>
        <w:rPr>
          <w:rFonts w:ascii="Arial" w:eastAsia="Arial" w:hAnsi="Arial" w:cs="Arial"/>
          <w:sz w:val="22"/>
          <w:szCs w:val="22"/>
        </w:rPr>
      </w:pPr>
    </w:p>
    <w:p w14:paraId="00000159" w14:textId="223F2623" w:rsidR="00D2395D" w:rsidRPr="001455B9" w:rsidRDefault="00BC4492" w:rsidP="001455B9">
      <w:pPr>
        <w:pStyle w:val="ListParagraph"/>
        <w:numPr>
          <w:ilvl w:val="0"/>
          <w:numId w:val="26"/>
        </w:numPr>
        <w:jc w:val="both"/>
        <w:rPr>
          <w:rFonts w:ascii="Arial" w:eastAsia="Arial" w:hAnsi="Arial" w:cs="Arial"/>
          <w:color w:val="000000"/>
          <w:sz w:val="22"/>
          <w:szCs w:val="22"/>
        </w:rPr>
      </w:pPr>
      <w:r w:rsidRPr="001455B9">
        <w:rPr>
          <w:rFonts w:ascii="Arial" w:eastAsia="Arial" w:hAnsi="Arial" w:cs="Arial"/>
          <w:color w:val="000000"/>
          <w:sz w:val="22"/>
          <w:szCs w:val="22"/>
        </w:rPr>
        <w:t>Análisis espacial de la información: permiti</w:t>
      </w:r>
      <w:r w:rsidRPr="001455B9">
        <w:rPr>
          <w:rFonts w:ascii="Arial" w:eastAsia="Arial" w:hAnsi="Arial" w:cs="Arial"/>
          <w:sz w:val="22"/>
          <w:szCs w:val="22"/>
        </w:rPr>
        <w:t xml:space="preserve">endo </w:t>
      </w:r>
      <w:r w:rsidRPr="001455B9">
        <w:rPr>
          <w:rFonts w:ascii="Arial" w:eastAsia="Arial" w:hAnsi="Arial" w:cs="Arial"/>
          <w:color w:val="000000"/>
          <w:sz w:val="22"/>
          <w:szCs w:val="22"/>
        </w:rPr>
        <w:t xml:space="preserve">el registro de datos espaciales avanzados sobre los productores y sus parcelas, y contando </w:t>
      </w:r>
      <w:r w:rsidRPr="001455B9">
        <w:rPr>
          <w:rFonts w:ascii="Arial" w:eastAsia="Arial" w:hAnsi="Arial" w:cs="Arial"/>
          <w:color w:val="000000"/>
          <w:sz w:val="22"/>
          <w:szCs w:val="22"/>
        </w:rPr>
        <w:t>con capacidades de análisis espacial de esta información mediante la integración con el sistema GIS de MIDA.</w:t>
      </w:r>
    </w:p>
    <w:p w14:paraId="0000015A" w14:textId="77777777" w:rsidR="00D2395D" w:rsidRPr="000C648C" w:rsidRDefault="00D2395D" w:rsidP="009E03FF">
      <w:pPr>
        <w:jc w:val="both"/>
        <w:rPr>
          <w:rFonts w:ascii="Arial" w:eastAsia="Arial" w:hAnsi="Arial" w:cs="Arial"/>
          <w:sz w:val="22"/>
          <w:szCs w:val="22"/>
        </w:rPr>
      </w:pPr>
    </w:p>
    <w:p w14:paraId="0000015B" w14:textId="19E06D86" w:rsidR="00D2395D" w:rsidRDefault="00BC4492" w:rsidP="001455B9">
      <w:pPr>
        <w:pStyle w:val="ListParagraph"/>
        <w:numPr>
          <w:ilvl w:val="0"/>
          <w:numId w:val="26"/>
        </w:numPr>
        <w:jc w:val="both"/>
        <w:rPr>
          <w:rFonts w:ascii="Arial" w:eastAsia="Arial" w:hAnsi="Arial" w:cs="Arial"/>
          <w:color w:val="000000"/>
          <w:sz w:val="22"/>
          <w:szCs w:val="22"/>
        </w:rPr>
      </w:pPr>
      <w:r w:rsidRPr="001455B9">
        <w:rPr>
          <w:rFonts w:ascii="Arial" w:eastAsia="Arial" w:hAnsi="Arial" w:cs="Arial"/>
          <w:color w:val="000000"/>
          <w:sz w:val="22"/>
          <w:szCs w:val="22"/>
        </w:rPr>
        <w:t xml:space="preserve">Automatización de </w:t>
      </w:r>
      <w:r w:rsidR="001455B9">
        <w:rPr>
          <w:rFonts w:ascii="Arial" w:eastAsia="Arial" w:hAnsi="Arial" w:cs="Arial"/>
          <w:color w:val="000000"/>
          <w:sz w:val="22"/>
          <w:szCs w:val="22"/>
        </w:rPr>
        <w:t>p</w:t>
      </w:r>
      <w:r w:rsidRPr="001455B9">
        <w:rPr>
          <w:rFonts w:ascii="Arial" w:eastAsia="Arial" w:hAnsi="Arial" w:cs="Arial"/>
          <w:color w:val="000000"/>
          <w:sz w:val="22"/>
          <w:szCs w:val="22"/>
        </w:rPr>
        <w:t>rocesos</w:t>
      </w:r>
      <w:r w:rsidR="001455B9">
        <w:rPr>
          <w:rFonts w:ascii="Arial" w:eastAsia="Arial" w:hAnsi="Arial" w:cs="Arial"/>
          <w:color w:val="000000"/>
          <w:sz w:val="22"/>
          <w:szCs w:val="22"/>
        </w:rPr>
        <w:t xml:space="preserve"> </w:t>
      </w:r>
      <w:r w:rsidRPr="001455B9">
        <w:rPr>
          <w:rFonts w:ascii="Arial" w:eastAsia="Arial" w:hAnsi="Arial" w:cs="Arial"/>
          <w:color w:val="000000"/>
          <w:sz w:val="22"/>
          <w:szCs w:val="22"/>
        </w:rPr>
        <w:t>para transformarla de una</w:t>
      </w:r>
      <w:r w:rsidRPr="001455B9">
        <w:rPr>
          <w:rFonts w:ascii="Arial" w:eastAsia="Arial" w:hAnsi="Arial" w:cs="Arial"/>
          <w:color w:val="000000"/>
          <w:sz w:val="22"/>
          <w:szCs w:val="22"/>
        </w:rPr>
        <w:t xml:space="preserve"> base de datos a una herramienta que de soporte a las actividades del negocio.</w:t>
      </w:r>
    </w:p>
    <w:p w14:paraId="2C3400D9" w14:textId="77777777" w:rsidR="006E123E" w:rsidRPr="006E123E" w:rsidRDefault="006E123E" w:rsidP="006E123E">
      <w:pPr>
        <w:pStyle w:val="ListParagraph"/>
        <w:rPr>
          <w:rFonts w:ascii="Arial" w:eastAsia="Arial" w:hAnsi="Arial" w:cs="Arial"/>
          <w:color w:val="000000"/>
          <w:sz w:val="22"/>
          <w:szCs w:val="22"/>
        </w:rPr>
      </w:pPr>
    </w:p>
    <w:p w14:paraId="0000015C" w14:textId="77777777" w:rsidR="00D2395D" w:rsidRPr="000C648C" w:rsidRDefault="00D2395D" w:rsidP="009E03FF">
      <w:pPr>
        <w:jc w:val="both"/>
        <w:rPr>
          <w:rFonts w:ascii="Arial" w:hAnsi="Arial" w:cs="Arial"/>
          <w:sz w:val="22"/>
          <w:szCs w:val="22"/>
        </w:rPr>
      </w:pPr>
    </w:p>
    <w:p w14:paraId="0000015D" w14:textId="6CA82AEF" w:rsidR="00D2395D" w:rsidRPr="000C648C" w:rsidRDefault="00BC4492" w:rsidP="001455B9">
      <w:pPr>
        <w:pStyle w:val="Heading4"/>
        <w:rPr>
          <w:rFonts w:eastAsia="Arial"/>
        </w:rPr>
      </w:pPr>
      <w:r w:rsidRPr="000C648C">
        <w:rPr>
          <w:rFonts w:eastAsia="Arial"/>
        </w:rPr>
        <w:t xml:space="preserve">Simplificación, automatización </w:t>
      </w:r>
      <w:r w:rsidRPr="000C648C">
        <w:rPr>
          <w:rFonts w:eastAsia="Arial"/>
        </w:rPr>
        <w:t xml:space="preserve">y digitalización del trámite de registro de Asociaciones de Productores Familiares en </w:t>
      </w:r>
      <w:r w:rsidRPr="000C648C">
        <w:rPr>
          <w:rFonts w:eastAsia="Arial"/>
        </w:rPr>
        <w:t xml:space="preserve">DDR </w:t>
      </w:r>
    </w:p>
    <w:p w14:paraId="0000015E" w14:textId="77777777" w:rsidR="00D2395D" w:rsidRPr="000C648C" w:rsidRDefault="00D2395D" w:rsidP="009E03FF">
      <w:pPr>
        <w:jc w:val="both"/>
        <w:rPr>
          <w:rFonts w:ascii="Arial" w:eastAsia="Arial" w:hAnsi="Arial" w:cs="Arial"/>
          <w:sz w:val="22"/>
          <w:szCs w:val="22"/>
        </w:rPr>
      </w:pPr>
    </w:p>
    <w:p w14:paraId="0000015F" w14:textId="447ED26B"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El PIASI apoyará el rediseño y automatizac</w:t>
      </w:r>
      <w:r w:rsidRPr="000C648C">
        <w:rPr>
          <w:rFonts w:ascii="Arial" w:eastAsia="Arial" w:hAnsi="Arial" w:cs="Arial"/>
          <w:sz w:val="22"/>
          <w:szCs w:val="22"/>
        </w:rPr>
        <w:t>ión del trámite de registro de asociaciones de productores en la D</w:t>
      </w:r>
      <w:r w:rsidR="006E123E">
        <w:rPr>
          <w:rFonts w:ascii="Arial" w:eastAsia="Arial" w:hAnsi="Arial" w:cs="Arial"/>
          <w:sz w:val="22"/>
          <w:szCs w:val="22"/>
        </w:rPr>
        <w:t>irección de Desarrollo Rural del MIDA</w:t>
      </w:r>
      <w:r w:rsidRPr="000C648C">
        <w:rPr>
          <w:rFonts w:ascii="Arial" w:eastAsia="Arial" w:hAnsi="Arial" w:cs="Arial"/>
          <w:sz w:val="22"/>
          <w:szCs w:val="22"/>
        </w:rPr>
        <w:t xml:space="preserve">, por ser un paso crítico para el proceso de ejecución del Componente </w:t>
      </w:r>
      <w:r w:rsidR="006E123E">
        <w:rPr>
          <w:rFonts w:ascii="Arial" w:eastAsia="Arial" w:hAnsi="Arial" w:cs="Arial"/>
          <w:sz w:val="22"/>
          <w:szCs w:val="22"/>
        </w:rPr>
        <w:t>II</w:t>
      </w:r>
      <w:r w:rsidRPr="000C648C">
        <w:rPr>
          <w:rFonts w:ascii="Arial" w:eastAsia="Arial" w:hAnsi="Arial" w:cs="Arial"/>
          <w:sz w:val="22"/>
          <w:szCs w:val="22"/>
        </w:rPr>
        <w:t xml:space="preserve">. </w:t>
      </w:r>
    </w:p>
    <w:p w14:paraId="00000160" w14:textId="77777777" w:rsidR="00D2395D" w:rsidRPr="000C648C" w:rsidRDefault="00D2395D" w:rsidP="009E03FF">
      <w:pPr>
        <w:jc w:val="both"/>
        <w:rPr>
          <w:rFonts w:ascii="Arial" w:eastAsia="Arial" w:hAnsi="Arial" w:cs="Arial"/>
          <w:sz w:val="22"/>
          <w:szCs w:val="22"/>
        </w:rPr>
      </w:pPr>
    </w:p>
    <w:p w14:paraId="00000161" w14:textId="09DCEAA4"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Se propone la contratación de una consultoría para identificar y resolver posibles cuellos de botella que dificul</w:t>
      </w:r>
      <w:r w:rsidRPr="000C648C">
        <w:rPr>
          <w:rFonts w:ascii="Arial" w:eastAsia="Arial" w:hAnsi="Arial" w:cs="Arial"/>
          <w:sz w:val="22"/>
          <w:szCs w:val="22"/>
        </w:rPr>
        <w:t>ten o ralenticen la realización de dicho trámite; para establecer puntos de captura de datos en el proceso, de manera de poder monitorear la celeridad de las distintas etapas y generar alertas oportunas ante eventuales demoras; y para clarificar roles y re</w:t>
      </w:r>
      <w:r w:rsidRPr="000C648C">
        <w:rPr>
          <w:rFonts w:ascii="Arial" w:eastAsia="Arial" w:hAnsi="Arial" w:cs="Arial"/>
          <w:sz w:val="22"/>
          <w:szCs w:val="22"/>
        </w:rPr>
        <w:t xml:space="preserve">sponsabilidades de manera de evitar omisiones o duplicaciones, así como para identificar las capacidades y recursos requeridos en cada instancia. </w:t>
      </w:r>
      <w:proofErr w:type="gramStart"/>
      <w:r w:rsidR="006E123E" w:rsidRPr="000C648C">
        <w:rPr>
          <w:rFonts w:ascii="Arial" w:eastAsia="Arial" w:hAnsi="Arial" w:cs="Arial"/>
          <w:sz w:val="22"/>
          <w:szCs w:val="22"/>
        </w:rPr>
        <w:t>Además</w:t>
      </w:r>
      <w:proofErr w:type="gramEnd"/>
      <w:r w:rsidR="006E123E">
        <w:rPr>
          <w:rFonts w:ascii="Arial" w:eastAsia="Arial" w:hAnsi="Arial" w:cs="Arial"/>
          <w:sz w:val="22"/>
          <w:szCs w:val="22"/>
        </w:rPr>
        <w:t xml:space="preserve"> s</w:t>
      </w:r>
      <w:r w:rsidR="006E123E" w:rsidRPr="000C648C">
        <w:rPr>
          <w:rFonts w:ascii="Arial" w:eastAsia="Arial" w:hAnsi="Arial" w:cs="Arial"/>
          <w:sz w:val="22"/>
          <w:szCs w:val="22"/>
        </w:rPr>
        <w:t>e</w:t>
      </w:r>
      <w:r w:rsidRPr="000C648C">
        <w:rPr>
          <w:rFonts w:ascii="Arial" w:eastAsia="Arial" w:hAnsi="Arial" w:cs="Arial"/>
          <w:sz w:val="22"/>
          <w:szCs w:val="22"/>
        </w:rPr>
        <w:t xml:space="preserve"> prevé la realización de un taller intensivo de trabajo con los equipos responsables por las distint</w:t>
      </w:r>
      <w:r w:rsidRPr="000C648C">
        <w:rPr>
          <w:rFonts w:ascii="Arial" w:eastAsia="Arial" w:hAnsi="Arial" w:cs="Arial"/>
          <w:sz w:val="22"/>
          <w:szCs w:val="22"/>
        </w:rPr>
        <w:t xml:space="preserve">as actividades involucradas en el trámite y la redacción de un manual operativo que formalice el nuevo procedimiento. </w:t>
      </w:r>
      <w:r w:rsidR="006E123E">
        <w:rPr>
          <w:rFonts w:ascii="Arial" w:eastAsia="Arial" w:hAnsi="Arial" w:cs="Arial"/>
          <w:sz w:val="22"/>
          <w:szCs w:val="22"/>
        </w:rPr>
        <w:t>Se incluirá también acciones para obtener una óptima usabilidad del trámite por medio de metodologías que incorporen l</w:t>
      </w:r>
      <w:r>
        <w:rPr>
          <w:rFonts w:ascii="Arial" w:eastAsia="Arial" w:hAnsi="Arial" w:cs="Arial"/>
          <w:sz w:val="22"/>
          <w:szCs w:val="22"/>
        </w:rPr>
        <w:t>a</w:t>
      </w:r>
      <w:r w:rsidR="006E123E">
        <w:rPr>
          <w:rFonts w:ascii="Arial" w:eastAsia="Arial" w:hAnsi="Arial" w:cs="Arial"/>
          <w:sz w:val="22"/>
          <w:szCs w:val="22"/>
        </w:rPr>
        <w:t xml:space="preserve"> experiencia del usuario al diseño del trámite y, posteriormente, acciones de alfabetización digital para los potenciales usuarios del servicio. </w:t>
      </w:r>
    </w:p>
    <w:p w14:paraId="00000162" w14:textId="77777777" w:rsidR="00D2395D" w:rsidRPr="000C648C" w:rsidRDefault="00D2395D" w:rsidP="009E03FF">
      <w:pPr>
        <w:jc w:val="both"/>
        <w:rPr>
          <w:rFonts w:ascii="Arial" w:eastAsia="Arial" w:hAnsi="Arial" w:cs="Arial"/>
          <w:sz w:val="22"/>
          <w:szCs w:val="22"/>
        </w:rPr>
      </w:pPr>
    </w:p>
    <w:p w14:paraId="00000163" w14:textId="42A989B1"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Como soporte eficiente a la ejecución de dicho trámite se propone el desarrollo de una solución informática que permita implementar el n</w:t>
      </w:r>
      <w:r w:rsidRPr="000C648C">
        <w:rPr>
          <w:rFonts w:ascii="Arial" w:eastAsia="Arial" w:hAnsi="Arial" w:cs="Arial"/>
          <w:sz w:val="22"/>
          <w:szCs w:val="22"/>
        </w:rPr>
        <w:t xml:space="preserve">uevo procedimiento con soporte digital, automatizando las interacciones con terceras instituciones que participan del proceso. El proyecto incluye la adquisición de un servicio de desarrollo de software, el </w:t>
      </w:r>
      <w:r w:rsidRPr="000C648C">
        <w:rPr>
          <w:rFonts w:ascii="Arial" w:eastAsia="Arial" w:hAnsi="Arial" w:cs="Arial"/>
          <w:sz w:val="22"/>
          <w:szCs w:val="22"/>
        </w:rPr>
        <w:t>hosting requerido, la capacitación, el mantenimi</w:t>
      </w:r>
      <w:r w:rsidRPr="000C648C">
        <w:rPr>
          <w:rFonts w:ascii="Arial" w:eastAsia="Arial" w:hAnsi="Arial" w:cs="Arial"/>
          <w:sz w:val="22"/>
          <w:szCs w:val="22"/>
        </w:rPr>
        <w:t>ento y soporte mientras dure el proyecto.</w:t>
      </w:r>
    </w:p>
    <w:p w14:paraId="00000164" w14:textId="77777777" w:rsidR="00D2395D" w:rsidRPr="000C648C" w:rsidRDefault="00D2395D" w:rsidP="009E03FF">
      <w:pPr>
        <w:jc w:val="both"/>
        <w:rPr>
          <w:rFonts w:ascii="Arial" w:eastAsia="Arial" w:hAnsi="Arial" w:cs="Arial"/>
          <w:sz w:val="22"/>
          <w:szCs w:val="22"/>
        </w:rPr>
      </w:pPr>
    </w:p>
    <w:p w14:paraId="00000165" w14:textId="79D3E457"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Finalmente, </w:t>
      </w:r>
      <w:r w:rsidRPr="000C648C">
        <w:rPr>
          <w:rFonts w:ascii="Arial" w:eastAsia="Arial" w:hAnsi="Arial" w:cs="Arial"/>
          <w:sz w:val="22"/>
          <w:szCs w:val="22"/>
        </w:rPr>
        <w:t>para realizar la carga inicial y resguardar la información existente sobre las asociaciones ya existentes y registradas en la DDR, se propone la digitalización de su archivo documental, y digitación de la información requerida para el PIASI.</w:t>
      </w:r>
    </w:p>
    <w:p w14:paraId="00000166" w14:textId="77777777" w:rsidR="00D2395D" w:rsidRPr="000C648C" w:rsidRDefault="00D2395D" w:rsidP="009E03FF">
      <w:pPr>
        <w:jc w:val="both"/>
        <w:rPr>
          <w:rFonts w:ascii="Arial" w:eastAsia="Arial" w:hAnsi="Arial" w:cs="Arial"/>
          <w:sz w:val="22"/>
          <w:szCs w:val="22"/>
        </w:rPr>
      </w:pPr>
    </w:p>
    <w:p w14:paraId="00000169" w14:textId="77777777" w:rsidR="00D2395D" w:rsidRPr="000C648C" w:rsidRDefault="00D2395D" w:rsidP="009E03FF">
      <w:pPr>
        <w:jc w:val="both"/>
        <w:rPr>
          <w:rFonts w:ascii="Arial" w:eastAsia="Arial" w:hAnsi="Arial" w:cs="Arial"/>
          <w:sz w:val="22"/>
          <w:szCs w:val="22"/>
        </w:rPr>
      </w:pPr>
      <w:bookmarkStart w:id="35" w:name="_heading=h.gbm0ceajko6o" w:colFirst="0" w:colLast="0"/>
      <w:bookmarkEnd w:id="35"/>
    </w:p>
    <w:p w14:paraId="0000016A" w14:textId="77777777" w:rsidR="00D2395D" w:rsidRPr="000C648C" w:rsidRDefault="00BC4492" w:rsidP="006E123E">
      <w:pPr>
        <w:pStyle w:val="Heading4"/>
        <w:rPr>
          <w:rFonts w:eastAsia="Arial"/>
        </w:rPr>
      </w:pPr>
      <w:r w:rsidRPr="000C648C">
        <w:rPr>
          <w:rFonts w:eastAsia="Arial"/>
        </w:rPr>
        <w:t>Fortalecimiento del Sistema de Información Geográfica de MIDA</w:t>
      </w:r>
    </w:p>
    <w:p w14:paraId="0000016B" w14:textId="77777777" w:rsidR="00D2395D" w:rsidRPr="000C648C" w:rsidRDefault="00D2395D" w:rsidP="009E03FF">
      <w:pPr>
        <w:jc w:val="both"/>
        <w:rPr>
          <w:rFonts w:ascii="Arial" w:eastAsia="Arial" w:hAnsi="Arial" w:cs="Arial"/>
          <w:sz w:val="22"/>
          <w:szCs w:val="22"/>
        </w:rPr>
      </w:pPr>
    </w:p>
    <w:p w14:paraId="0000016E" w14:textId="0DCAF1C3"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Un </w:t>
      </w:r>
      <w:r w:rsidR="006E123E">
        <w:rPr>
          <w:rFonts w:ascii="Arial" w:eastAsia="Arial" w:hAnsi="Arial" w:cs="Arial"/>
          <w:sz w:val="22"/>
          <w:szCs w:val="22"/>
        </w:rPr>
        <w:t>S</w:t>
      </w:r>
      <w:r w:rsidRPr="000C648C">
        <w:rPr>
          <w:rFonts w:ascii="Arial" w:eastAsia="Arial" w:hAnsi="Arial" w:cs="Arial"/>
          <w:sz w:val="22"/>
          <w:szCs w:val="22"/>
        </w:rPr>
        <w:t>istema de Información Geográfica (SIG) es el conjunto de datos, software</w:t>
      </w:r>
      <w:r w:rsidRPr="000C648C">
        <w:rPr>
          <w:rFonts w:ascii="Arial" w:eastAsia="Arial" w:hAnsi="Arial" w:cs="Arial"/>
          <w:sz w:val="22"/>
          <w:szCs w:val="22"/>
        </w:rPr>
        <w:t>, recursos humanos y metodologías de trabajo orientadas a la gestión de un territorio y que sirven de apoyo en la</w:t>
      </w:r>
      <w:r w:rsidRPr="000C648C">
        <w:rPr>
          <w:rFonts w:ascii="Arial" w:eastAsia="Arial" w:hAnsi="Arial" w:cs="Arial"/>
          <w:sz w:val="22"/>
          <w:szCs w:val="22"/>
        </w:rPr>
        <w:t xml:space="preserve"> toma de decisiones </w:t>
      </w:r>
      <w:r w:rsidR="006E123E" w:rsidRPr="000C648C">
        <w:rPr>
          <w:rFonts w:ascii="Arial" w:eastAsia="Arial" w:hAnsi="Arial" w:cs="Arial"/>
          <w:sz w:val="22"/>
          <w:szCs w:val="22"/>
        </w:rPr>
        <w:t>en relación con el</w:t>
      </w:r>
      <w:r w:rsidRPr="000C648C">
        <w:rPr>
          <w:rFonts w:ascii="Arial" w:eastAsia="Arial" w:hAnsi="Arial" w:cs="Arial"/>
          <w:sz w:val="22"/>
          <w:szCs w:val="22"/>
        </w:rPr>
        <w:t xml:space="preserve"> mismo.</w:t>
      </w:r>
      <w:r w:rsidR="006E123E">
        <w:rPr>
          <w:rFonts w:ascii="Arial" w:eastAsia="Arial" w:hAnsi="Arial" w:cs="Arial"/>
          <w:sz w:val="22"/>
          <w:szCs w:val="22"/>
        </w:rPr>
        <w:t xml:space="preserve"> </w:t>
      </w:r>
      <w:r w:rsidRPr="000C648C">
        <w:rPr>
          <w:rFonts w:ascii="Arial" w:eastAsia="Arial" w:hAnsi="Arial" w:cs="Arial"/>
          <w:sz w:val="22"/>
          <w:szCs w:val="22"/>
        </w:rPr>
        <w:t>Si bien suele</w:t>
      </w:r>
      <w:r w:rsidRPr="000C648C">
        <w:rPr>
          <w:rFonts w:ascii="Arial" w:eastAsia="Arial" w:hAnsi="Arial" w:cs="Arial"/>
          <w:sz w:val="22"/>
          <w:szCs w:val="22"/>
        </w:rPr>
        <w:t xml:space="preserve"> </w:t>
      </w:r>
      <w:r w:rsidR="006E123E" w:rsidRPr="000C648C">
        <w:rPr>
          <w:rFonts w:ascii="Arial" w:eastAsia="Arial" w:hAnsi="Arial" w:cs="Arial"/>
          <w:sz w:val="22"/>
          <w:szCs w:val="22"/>
        </w:rPr>
        <w:t xml:space="preserve">identificarse </w:t>
      </w:r>
      <w:proofErr w:type="gramStart"/>
      <w:r w:rsidR="006E123E" w:rsidRPr="000C648C">
        <w:rPr>
          <w:rFonts w:ascii="Arial" w:eastAsia="Arial" w:hAnsi="Arial" w:cs="Arial"/>
          <w:sz w:val="22"/>
          <w:szCs w:val="22"/>
        </w:rPr>
        <w:t>a</w:t>
      </w:r>
      <w:r w:rsidRPr="000C648C">
        <w:rPr>
          <w:rFonts w:ascii="Arial" w:eastAsia="Arial" w:hAnsi="Arial" w:cs="Arial"/>
          <w:sz w:val="22"/>
          <w:szCs w:val="22"/>
        </w:rPr>
        <w:t xml:space="preserve">  esta</w:t>
      </w:r>
      <w:proofErr w:type="gramEnd"/>
      <w:r w:rsidRPr="000C648C">
        <w:rPr>
          <w:rFonts w:ascii="Arial" w:eastAsia="Arial" w:hAnsi="Arial" w:cs="Arial"/>
          <w:sz w:val="22"/>
          <w:szCs w:val="22"/>
        </w:rPr>
        <w:t xml:space="preserve"> herramienta  como  al  sistema informático que lo soporta, el alcance de un SIG es mucho más amplio e involucra </w:t>
      </w:r>
      <w:r w:rsidR="006E123E">
        <w:rPr>
          <w:rFonts w:ascii="Arial" w:eastAsia="Arial" w:hAnsi="Arial" w:cs="Arial"/>
          <w:sz w:val="22"/>
          <w:szCs w:val="22"/>
        </w:rPr>
        <w:t>p</w:t>
      </w:r>
      <w:r w:rsidRPr="000C648C">
        <w:rPr>
          <w:rFonts w:ascii="Arial" w:eastAsia="Arial" w:hAnsi="Arial" w:cs="Arial"/>
          <w:sz w:val="22"/>
          <w:szCs w:val="22"/>
        </w:rPr>
        <w:t xml:space="preserve">ersonas, </w:t>
      </w:r>
      <w:r w:rsidR="006E123E">
        <w:rPr>
          <w:rFonts w:ascii="Arial" w:eastAsia="Arial" w:hAnsi="Arial" w:cs="Arial"/>
          <w:sz w:val="22"/>
          <w:szCs w:val="22"/>
        </w:rPr>
        <w:t>p</w:t>
      </w:r>
      <w:r w:rsidRPr="000C648C">
        <w:rPr>
          <w:rFonts w:ascii="Arial" w:eastAsia="Arial" w:hAnsi="Arial" w:cs="Arial"/>
          <w:sz w:val="22"/>
          <w:szCs w:val="22"/>
        </w:rPr>
        <w:t xml:space="preserve">rocedimientos y </w:t>
      </w:r>
      <w:r w:rsidR="006E123E">
        <w:rPr>
          <w:rFonts w:ascii="Arial" w:eastAsia="Arial" w:hAnsi="Arial" w:cs="Arial"/>
          <w:sz w:val="22"/>
          <w:szCs w:val="22"/>
        </w:rPr>
        <w:t>d</w:t>
      </w:r>
      <w:r w:rsidRPr="000C648C">
        <w:rPr>
          <w:rFonts w:ascii="Arial" w:eastAsia="Arial" w:hAnsi="Arial" w:cs="Arial"/>
          <w:sz w:val="22"/>
          <w:szCs w:val="22"/>
        </w:rPr>
        <w:t>atos, además de las herramientas te</w:t>
      </w:r>
      <w:r w:rsidRPr="000C648C">
        <w:rPr>
          <w:rFonts w:ascii="Arial" w:eastAsia="Arial" w:hAnsi="Arial" w:cs="Arial"/>
          <w:sz w:val="22"/>
          <w:szCs w:val="22"/>
        </w:rPr>
        <w:t>cnológicas.</w:t>
      </w:r>
    </w:p>
    <w:p w14:paraId="0000016F" w14:textId="77777777" w:rsidR="00D2395D" w:rsidRPr="000C648C" w:rsidRDefault="00D2395D" w:rsidP="009E03FF">
      <w:pPr>
        <w:jc w:val="both"/>
        <w:rPr>
          <w:rFonts w:ascii="Arial" w:eastAsia="Arial" w:hAnsi="Arial" w:cs="Arial"/>
          <w:sz w:val="22"/>
          <w:szCs w:val="22"/>
        </w:rPr>
      </w:pPr>
    </w:p>
    <w:p w14:paraId="00000170" w14:textId="77777777"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MIDA ya cuenta con algunas herramientas y experiencias en el uso de Sistemas de Información Geográfica que se propone fortalecer para consolidar este sistema como la solución de referencia para la obtención, análisis y diseminación de informac</w:t>
      </w:r>
      <w:r w:rsidRPr="000C648C">
        <w:rPr>
          <w:rFonts w:ascii="Arial" w:eastAsia="Arial" w:hAnsi="Arial" w:cs="Arial"/>
          <w:sz w:val="22"/>
          <w:szCs w:val="22"/>
        </w:rPr>
        <w:t>ión espacial.</w:t>
      </w:r>
    </w:p>
    <w:p w14:paraId="00000171" w14:textId="77777777" w:rsidR="00D2395D" w:rsidRPr="000C648C" w:rsidRDefault="00D2395D" w:rsidP="009E03FF">
      <w:pPr>
        <w:jc w:val="both"/>
        <w:rPr>
          <w:rFonts w:ascii="Arial" w:eastAsia="Arial" w:hAnsi="Arial" w:cs="Arial"/>
          <w:sz w:val="22"/>
          <w:szCs w:val="22"/>
        </w:rPr>
      </w:pPr>
    </w:p>
    <w:p w14:paraId="00000172" w14:textId="5EDC637B"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Como parte del alcance se propone </w:t>
      </w:r>
      <w:r w:rsidRPr="000C648C">
        <w:rPr>
          <w:rFonts w:ascii="Arial" w:eastAsia="Arial" w:hAnsi="Arial" w:cs="Arial"/>
          <w:sz w:val="22"/>
          <w:szCs w:val="22"/>
        </w:rPr>
        <w:t>la elaboración de un plan estratégico para el desarrollo del SIG, la identificación de las principales fuentes de datos y su gobernanza en el Ministerio, la adquisición de las herramientas de hardware y sof</w:t>
      </w:r>
      <w:r w:rsidRPr="000C648C">
        <w:rPr>
          <w:rFonts w:ascii="Arial" w:eastAsia="Arial" w:hAnsi="Arial" w:cs="Arial"/>
          <w:sz w:val="22"/>
          <w:szCs w:val="22"/>
        </w:rPr>
        <w:t>tware requeridas, la definición de políticas y procedimientos de uso, y la capacitación a los usuarios.</w:t>
      </w:r>
    </w:p>
    <w:p w14:paraId="00000173" w14:textId="77777777" w:rsidR="00D2395D" w:rsidRPr="000C648C" w:rsidRDefault="00D2395D" w:rsidP="009E03FF">
      <w:pPr>
        <w:jc w:val="both"/>
        <w:rPr>
          <w:rFonts w:ascii="Arial" w:eastAsia="Arial" w:hAnsi="Arial" w:cs="Arial"/>
          <w:sz w:val="22"/>
          <w:szCs w:val="22"/>
        </w:rPr>
      </w:pPr>
    </w:p>
    <w:p w14:paraId="00000175" w14:textId="17F41A66" w:rsidR="00D2395D" w:rsidRPr="000C648C" w:rsidRDefault="00BC4492" w:rsidP="006E123E">
      <w:pPr>
        <w:pStyle w:val="Heading4"/>
        <w:rPr>
          <w:rFonts w:eastAsia="Arial"/>
        </w:rPr>
      </w:pPr>
      <w:bookmarkStart w:id="36" w:name="_heading=h.mjqj0ofc5zjj" w:colFirst="0" w:colLast="0"/>
      <w:bookmarkEnd w:id="36"/>
      <w:r w:rsidRPr="000C648C">
        <w:t xml:space="preserve">Sistema de procesamiento de imágenes para </w:t>
      </w:r>
      <w:r w:rsidR="006E123E" w:rsidRPr="000C648C">
        <w:t>detección</w:t>
      </w:r>
      <w:r w:rsidRPr="000C648C">
        <w:t xml:space="preserve"> y </w:t>
      </w:r>
      <w:r w:rsidR="006E123E" w:rsidRPr="000C648C">
        <w:t>análisis</w:t>
      </w:r>
      <w:r w:rsidRPr="000C648C">
        <w:t xml:space="preserve"> del cambio de uso del suelo en las zonas de intervención del PIASI.</w:t>
      </w:r>
    </w:p>
    <w:p w14:paraId="00000176" w14:textId="77777777" w:rsidR="00D2395D" w:rsidRPr="000C648C" w:rsidRDefault="00D2395D" w:rsidP="009E03FF">
      <w:pPr>
        <w:jc w:val="both"/>
        <w:rPr>
          <w:rFonts w:ascii="Arial" w:eastAsia="Arial" w:hAnsi="Arial" w:cs="Arial"/>
          <w:sz w:val="22"/>
          <w:szCs w:val="22"/>
        </w:rPr>
      </w:pPr>
    </w:p>
    <w:p w14:paraId="00000179" w14:textId="6654097E"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La teledetección</w:t>
      </w:r>
      <w:r w:rsidRPr="000C648C">
        <w:rPr>
          <w:rFonts w:ascii="Arial" w:eastAsia="Arial" w:hAnsi="Arial" w:cs="Arial"/>
          <w:sz w:val="22"/>
          <w:szCs w:val="22"/>
        </w:rPr>
        <w:t xml:space="preserve"> o </w:t>
      </w:r>
      <w:proofErr w:type="spellStart"/>
      <w:r w:rsidRPr="000C648C">
        <w:rPr>
          <w:rFonts w:ascii="Arial" w:eastAsia="Arial" w:hAnsi="Arial" w:cs="Arial"/>
          <w:sz w:val="22"/>
          <w:szCs w:val="22"/>
        </w:rPr>
        <w:t>sensoramiento</w:t>
      </w:r>
      <w:proofErr w:type="spellEnd"/>
      <w:r w:rsidRPr="000C648C">
        <w:rPr>
          <w:rFonts w:ascii="Arial" w:eastAsia="Arial" w:hAnsi="Arial" w:cs="Arial"/>
          <w:sz w:val="22"/>
          <w:szCs w:val="22"/>
        </w:rPr>
        <w:t xml:space="preserve"> remoto consiste en la utilización de sensores como sistemas fotográficos u </w:t>
      </w:r>
      <w:proofErr w:type="spellStart"/>
      <w:r w:rsidRPr="000C648C">
        <w:rPr>
          <w:rFonts w:ascii="Arial" w:eastAsia="Arial" w:hAnsi="Arial" w:cs="Arial"/>
          <w:sz w:val="22"/>
          <w:szCs w:val="22"/>
        </w:rPr>
        <w:t>optico</w:t>
      </w:r>
      <w:proofErr w:type="spellEnd"/>
      <w:r w:rsidRPr="000C648C">
        <w:rPr>
          <w:rFonts w:ascii="Arial" w:eastAsia="Arial" w:hAnsi="Arial" w:cs="Arial"/>
          <w:sz w:val="22"/>
          <w:szCs w:val="22"/>
        </w:rPr>
        <w:t>-electrónicos capaces de registrar la energía emitida por objetos distantes y pueden ser montados en diferentes plataformas como drones, aviones, y satélites.</w:t>
      </w:r>
      <w:r w:rsidR="006E123E">
        <w:rPr>
          <w:rFonts w:ascii="Arial" w:eastAsia="Arial" w:hAnsi="Arial" w:cs="Arial"/>
          <w:sz w:val="22"/>
          <w:szCs w:val="22"/>
        </w:rPr>
        <w:t xml:space="preserve"> </w:t>
      </w:r>
      <w:r w:rsidRPr="000C648C">
        <w:rPr>
          <w:rFonts w:ascii="Arial" w:eastAsia="Arial" w:hAnsi="Arial" w:cs="Arial"/>
          <w:sz w:val="22"/>
          <w:szCs w:val="22"/>
        </w:rPr>
        <w:t>La teledetección permite el estudio de los recursos naturales y la vegetación en los sistemas agropecuarios, pudiendo obtener información precisa en tiempo real sobre el uso del suelo y su vegetación.</w:t>
      </w:r>
    </w:p>
    <w:p w14:paraId="0000017A" w14:textId="77777777" w:rsidR="00D2395D" w:rsidRPr="000C648C" w:rsidRDefault="00D2395D" w:rsidP="009E03FF">
      <w:pPr>
        <w:jc w:val="both"/>
        <w:rPr>
          <w:rFonts w:ascii="Arial" w:eastAsia="Arial" w:hAnsi="Arial" w:cs="Arial"/>
          <w:sz w:val="22"/>
          <w:szCs w:val="22"/>
        </w:rPr>
      </w:pPr>
    </w:p>
    <w:p w14:paraId="0000017B" w14:textId="50D4151C" w:rsidR="00D2395D" w:rsidRPr="000C648C" w:rsidRDefault="006E123E" w:rsidP="009E03FF">
      <w:pPr>
        <w:jc w:val="both"/>
        <w:rPr>
          <w:rFonts w:ascii="Arial" w:eastAsia="Arial" w:hAnsi="Arial" w:cs="Arial"/>
          <w:sz w:val="22"/>
          <w:szCs w:val="22"/>
        </w:rPr>
      </w:pPr>
      <w:r>
        <w:rPr>
          <w:rFonts w:ascii="Arial" w:eastAsia="Arial" w:hAnsi="Arial" w:cs="Arial"/>
          <w:sz w:val="22"/>
          <w:szCs w:val="22"/>
        </w:rPr>
        <w:t>S</w:t>
      </w:r>
      <w:r w:rsidR="00BC4492" w:rsidRPr="000C648C">
        <w:rPr>
          <w:rFonts w:ascii="Arial" w:eastAsia="Arial" w:hAnsi="Arial" w:cs="Arial"/>
          <w:sz w:val="22"/>
          <w:szCs w:val="22"/>
        </w:rPr>
        <w:t>e propone es dotar al</w:t>
      </w:r>
      <w:r w:rsidR="00BC4492" w:rsidRPr="000C648C">
        <w:rPr>
          <w:rFonts w:ascii="Arial" w:eastAsia="Arial" w:hAnsi="Arial" w:cs="Arial"/>
          <w:sz w:val="22"/>
          <w:szCs w:val="22"/>
        </w:rPr>
        <w:t xml:space="preserve"> MIDA de un sistema de procesamiento, las herramientas de hardware y software, los procesos e insumos (adquisición de imágenes) y las capacidades analíticas que le permitan conocer y monitorear el uso del suelo en las zonas de intervención prioritarias del</w:t>
      </w:r>
      <w:r w:rsidR="00BC4492" w:rsidRPr="000C648C">
        <w:rPr>
          <w:rFonts w:ascii="Arial" w:eastAsia="Arial" w:hAnsi="Arial" w:cs="Arial"/>
          <w:sz w:val="22"/>
          <w:szCs w:val="22"/>
        </w:rPr>
        <w:t xml:space="preserve"> PIASI. </w:t>
      </w:r>
    </w:p>
    <w:p w14:paraId="0000017C" w14:textId="77777777" w:rsidR="00D2395D" w:rsidRPr="000C648C" w:rsidRDefault="00D2395D" w:rsidP="009E03FF">
      <w:pPr>
        <w:jc w:val="both"/>
        <w:rPr>
          <w:rFonts w:ascii="Arial" w:eastAsia="Arial" w:hAnsi="Arial" w:cs="Arial"/>
          <w:sz w:val="22"/>
          <w:szCs w:val="22"/>
        </w:rPr>
      </w:pPr>
    </w:p>
    <w:p w14:paraId="0000017D" w14:textId="77777777"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El sistema permitirá, entre otros:</w:t>
      </w:r>
    </w:p>
    <w:p w14:paraId="0000017E" w14:textId="77777777" w:rsidR="00D2395D" w:rsidRPr="000C648C" w:rsidRDefault="00D2395D" w:rsidP="009E03FF">
      <w:pPr>
        <w:jc w:val="both"/>
        <w:rPr>
          <w:rFonts w:ascii="Arial" w:eastAsia="Arial" w:hAnsi="Arial" w:cs="Arial"/>
          <w:sz w:val="22"/>
          <w:szCs w:val="22"/>
        </w:rPr>
      </w:pPr>
    </w:p>
    <w:p w14:paraId="0000017F" w14:textId="0BF26EDE" w:rsidR="00D2395D" w:rsidRPr="006E123E" w:rsidRDefault="00BC4492" w:rsidP="006E123E">
      <w:pPr>
        <w:pStyle w:val="ListParagraph"/>
        <w:numPr>
          <w:ilvl w:val="0"/>
          <w:numId w:val="27"/>
        </w:numPr>
        <w:jc w:val="both"/>
        <w:rPr>
          <w:rFonts w:ascii="Arial" w:eastAsia="Arial" w:hAnsi="Arial" w:cs="Arial"/>
          <w:sz w:val="22"/>
          <w:szCs w:val="22"/>
        </w:rPr>
      </w:pPr>
      <w:r w:rsidRPr="006E123E">
        <w:rPr>
          <w:rFonts w:ascii="Arial" w:eastAsia="Arial" w:hAnsi="Arial" w:cs="Arial"/>
          <w:sz w:val="22"/>
          <w:szCs w:val="22"/>
        </w:rPr>
        <w:t>Contar con estadísticas precisas sobre las áreas y cultivos existentes</w:t>
      </w:r>
      <w:r w:rsidR="006E123E">
        <w:rPr>
          <w:rFonts w:ascii="Arial" w:eastAsia="Arial" w:hAnsi="Arial" w:cs="Arial"/>
          <w:sz w:val="22"/>
          <w:szCs w:val="22"/>
        </w:rPr>
        <w:t>.</w:t>
      </w:r>
    </w:p>
    <w:p w14:paraId="00000180" w14:textId="0888D115" w:rsidR="00D2395D" w:rsidRPr="006E123E" w:rsidRDefault="00BC4492" w:rsidP="006E123E">
      <w:pPr>
        <w:pStyle w:val="ListParagraph"/>
        <w:numPr>
          <w:ilvl w:val="0"/>
          <w:numId w:val="27"/>
        </w:numPr>
        <w:jc w:val="both"/>
        <w:rPr>
          <w:rFonts w:ascii="Arial" w:eastAsia="Arial" w:hAnsi="Arial" w:cs="Arial"/>
          <w:sz w:val="22"/>
          <w:szCs w:val="22"/>
        </w:rPr>
      </w:pPr>
      <w:r w:rsidRPr="006E123E">
        <w:rPr>
          <w:rFonts w:ascii="Arial" w:eastAsia="Arial" w:hAnsi="Arial" w:cs="Arial"/>
          <w:sz w:val="22"/>
          <w:szCs w:val="22"/>
        </w:rPr>
        <w:t>Realizar estimaciones y predicciones de rendimientos</w:t>
      </w:r>
      <w:r w:rsidR="006E123E">
        <w:rPr>
          <w:rFonts w:ascii="Arial" w:eastAsia="Arial" w:hAnsi="Arial" w:cs="Arial"/>
          <w:sz w:val="22"/>
          <w:szCs w:val="22"/>
        </w:rPr>
        <w:t>.</w:t>
      </w:r>
    </w:p>
    <w:p w14:paraId="00000181" w14:textId="77777777" w:rsidR="00D2395D" w:rsidRPr="006E123E" w:rsidRDefault="00BC4492" w:rsidP="006E123E">
      <w:pPr>
        <w:pStyle w:val="ListParagraph"/>
        <w:numPr>
          <w:ilvl w:val="0"/>
          <w:numId w:val="27"/>
        </w:numPr>
        <w:jc w:val="both"/>
        <w:rPr>
          <w:rFonts w:ascii="Arial" w:eastAsia="Arial" w:hAnsi="Arial" w:cs="Arial"/>
          <w:sz w:val="22"/>
          <w:szCs w:val="22"/>
        </w:rPr>
      </w:pPr>
      <w:r w:rsidRPr="006E123E">
        <w:rPr>
          <w:rFonts w:ascii="Arial" w:eastAsia="Arial" w:hAnsi="Arial" w:cs="Arial"/>
          <w:sz w:val="22"/>
          <w:szCs w:val="22"/>
        </w:rPr>
        <w:t>Identificar las áreas de mayor riesgo de infección por parásitos y plagas y otras amenazas.</w:t>
      </w:r>
    </w:p>
    <w:p w14:paraId="00000182" w14:textId="77777777" w:rsidR="00D2395D" w:rsidRPr="006E123E" w:rsidRDefault="00BC4492" w:rsidP="006E123E">
      <w:pPr>
        <w:pStyle w:val="ListParagraph"/>
        <w:numPr>
          <w:ilvl w:val="0"/>
          <w:numId w:val="27"/>
        </w:numPr>
        <w:jc w:val="both"/>
        <w:rPr>
          <w:rFonts w:ascii="Arial" w:eastAsia="Arial" w:hAnsi="Arial" w:cs="Arial"/>
          <w:sz w:val="22"/>
          <w:szCs w:val="22"/>
        </w:rPr>
      </w:pPr>
      <w:r w:rsidRPr="006E123E">
        <w:rPr>
          <w:rFonts w:ascii="Arial" w:eastAsia="Arial" w:hAnsi="Arial" w:cs="Arial"/>
          <w:sz w:val="22"/>
          <w:szCs w:val="22"/>
        </w:rPr>
        <w:t>Detectar de manera temprana el impacto del clima en las siembras.</w:t>
      </w:r>
    </w:p>
    <w:p w14:paraId="00000183" w14:textId="77777777" w:rsidR="00D2395D" w:rsidRPr="006E123E" w:rsidRDefault="00BC4492" w:rsidP="006E123E">
      <w:pPr>
        <w:pStyle w:val="ListParagraph"/>
        <w:numPr>
          <w:ilvl w:val="0"/>
          <w:numId w:val="27"/>
        </w:numPr>
        <w:jc w:val="both"/>
        <w:rPr>
          <w:rFonts w:ascii="Arial" w:eastAsia="Arial" w:hAnsi="Arial" w:cs="Arial"/>
          <w:sz w:val="22"/>
          <w:szCs w:val="22"/>
        </w:rPr>
      </w:pPr>
      <w:r w:rsidRPr="006E123E">
        <w:rPr>
          <w:rFonts w:ascii="Arial" w:eastAsia="Arial" w:hAnsi="Arial" w:cs="Arial"/>
          <w:sz w:val="22"/>
          <w:szCs w:val="22"/>
        </w:rPr>
        <w:t>Crear índices de vegetación para estimar y maximizar el rendimiento por hectárea.</w:t>
      </w:r>
    </w:p>
    <w:p w14:paraId="00000185" w14:textId="38658FBC" w:rsidR="00D2395D" w:rsidRPr="000C648C" w:rsidRDefault="006E123E" w:rsidP="009E03FF">
      <w:pPr>
        <w:jc w:val="both"/>
        <w:rPr>
          <w:rFonts w:ascii="Arial" w:eastAsia="Arial" w:hAnsi="Arial" w:cs="Arial"/>
          <w:sz w:val="22"/>
          <w:szCs w:val="22"/>
        </w:rPr>
      </w:pPr>
      <w:r>
        <w:rPr>
          <w:rFonts w:ascii="Arial" w:eastAsia="Arial" w:hAnsi="Arial" w:cs="Arial"/>
          <w:sz w:val="22"/>
          <w:szCs w:val="22"/>
        </w:rPr>
        <w:t>La implementación del sistema requerirá l</w:t>
      </w:r>
      <w:r w:rsidR="00BC4492" w:rsidRPr="000C648C">
        <w:rPr>
          <w:rFonts w:ascii="Arial" w:eastAsia="Arial" w:hAnsi="Arial" w:cs="Arial"/>
          <w:sz w:val="22"/>
          <w:szCs w:val="22"/>
        </w:rPr>
        <w:t>a adquisición de las herramientas de hardware y software requeridas, la adquisición de insumos en forma de relevamientos satelitales y aéreos mediante drones, y la asistencia técnica para el diseño de procesos, capacitación y puesta en marcha.</w:t>
      </w:r>
    </w:p>
    <w:p w14:paraId="00000186" w14:textId="77777777" w:rsidR="00D2395D" w:rsidRPr="000C648C" w:rsidRDefault="00D2395D" w:rsidP="009E03FF">
      <w:pPr>
        <w:jc w:val="both"/>
        <w:rPr>
          <w:rFonts w:ascii="Arial" w:eastAsia="Arial" w:hAnsi="Arial" w:cs="Arial"/>
          <w:sz w:val="22"/>
          <w:szCs w:val="22"/>
        </w:rPr>
      </w:pPr>
    </w:p>
    <w:p w14:paraId="00000187" w14:textId="77777777" w:rsidR="00D2395D" w:rsidRPr="000C648C" w:rsidRDefault="00BC4492" w:rsidP="006E123E">
      <w:pPr>
        <w:pStyle w:val="Heading4"/>
        <w:rPr>
          <w:rFonts w:eastAsia="Arial"/>
        </w:rPr>
      </w:pPr>
      <w:r w:rsidRPr="000C648C">
        <w:rPr>
          <w:rFonts w:eastAsia="Arial"/>
        </w:rPr>
        <w:t>Equip</w:t>
      </w:r>
      <w:r w:rsidRPr="000C648C">
        <w:rPr>
          <w:rFonts w:eastAsia="Arial"/>
        </w:rPr>
        <w:t>os de cómputo personal y accesorios</w:t>
      </w:r>
    </w:p>
    <w:p w14:paraId="00000188" w14:textId="77777777" w:rsidR="00D2395D" w:rsidRPr="000C648C" w:rsidRDefault="00D2395D" w:rsidP="009E03FF">
      <w:pPr>
        <w:jc w:val="both"/>
        <w:rPr>
          <w:rFonts w:ascii="Arial" w:hAnsi="Arial" w:cs="Arial"/>
          <w:sz w:val="22"/>
          <w:szCs w:val="22"/>
        </w:rPr>
      </w:pPr>
    </w:p>
    <w:p w14:paraId="00000189" w14:textId="5B8088B8"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Para viabilizar el despliegue de los sistema</w:t>
      </w:r>
      <w:r w:rsidR="006E123E">
        <w:rPr>
          <w:rFonts w:ascii="Arial" w:eastAsia="Arial" w:hAnsi="Arial" w:cs="Arial"/>
          <w:sz w:val="22"/>
          <w:szCs w:val="22"/>
        </w:rPr>
        <w:t>s</w:t>
      </w:r>
      <w:r w:rsidRPr="000C648C">
        <w:rPr>
          <w:rFonts w:ascii="Arial" w:eastAsia="Arial" w:hAnsi="Arial" w:cs="Arial"/>
          <w:sz w:val="22"/>
          <w:szCs w:val="22"/>
        </w:rPr>
        <w:t xml:space="preserve"> de información propuestos es necesario actualizar el parque informático de la organización por lo que se propone dotar de hasta 2 computadoras personales y sus accesorios a cada una de las 21 agencias de MIDA ub</w:t>
      </w:r>
      <w:r w:rsidRPr="000C648C">
        <w:rPr>
          <w:rFonts w:ascii="Arial" w:eastAsia="Arial" w:hAnsi="Arial" w:cs="Arial"/>
          <w:sz w:val="22"/>
          <w:szCs w:val="22"/>
        </w:rPr>
        <w:t>icadas en las áreas de intervención del proyecto PIASI.</w:t>
      </w:r>
    </w:p>
    <w:p w14:paraId="0000018A" w14:textId="77777777" w:rsidR="00D2395D" w:rsidRPr="000C648C" w:rsidRDefault="00D2395D" w:rsidP="009E03FF">
      <w:pPr>
        <w:jc w:val="both"/>
        <w:rPr>
          <w:rFonts w:ascii="Arial" w:eastAsia="Arial" w:hAnsi="Arial" w:cs="Arial"/>
          <w:sz w:val="22"/>
          <w:szCs w:val="22"/>
        </w:rPr>
      </w:pPr>
    </w:p>
    <w:p w14:paraId="0000018B" w14:textId="77777777" w:rsidR="00D2395D" w:rsidRPr="000C648C" w:rsidRDefault="00BC4492" w:rsidP="006E123E">
      <w:pPr>
        <w:pStyle w:val="Heading4"/>
        <w:rPr>
          <w:rFonts w:eastAsia="Arial"/>
        </w:rPr>
      </w:pPr>
      <w:r w:rsidRPr="000C648C">
        <w:rPr>
          <w:rFonts w:eastAsia="Arial"/>
        </w:rPr>
        <w:t xml:space="preserve">Servicio WIFI en agencias </w:t>
      </w:r>
    </w:p>
    <w:p w14:paraId="0000018C" w14:textId="77777777" w:rsidR="00D2395D" w:rsidRPr="000C648C" w:rsidRDefault="00D2395D" w:rsidP="009E03FF">
      <w:pPr>
        <w:jc w:val="both"/>
        <w:rPr>
          <w:rFonts w:ascii="Arial" w:eastAsia="Arial" w:hAnsi="Arial" w:cs="Arial"/>
          <w:sz w:val="22"/>
          <w:szCs w:val="22"/>
        </w:rPr>
      </w:pPr>
    </w:p>
    <w:p w14:paraId="0000018D" w14:textId="00772ECB" w:rsidR="00D2395D" w:rsidRPr="000C648C" w:rsidRDefault="00BC4492" w:rsidP="009E03FF">
      <w:pPr>
        <w:jc w:val="both"/>
        <w:rPr>
          <w:rFonts w:ascii="Arial" w:eastAsia="Arial" w:hAnsi="Arial" w:cs="Arial"/>
          <w:sz w:val="22"/>
          <w:szCs w:val="22"/>
        </w:rPr>
      </w:pPr>
      <w:r w:rsidRPr="000C648C">
        <w:rPr>
          <w:rFonts w:ascii="Arial" w:eastAsia="Arial" w:hAnsi="Arial" w:cs="Arial"/>
          <w:sz w:val="22"/>
          <w:szCs w:val="22"/>
        </w:rPr>
        <w:t xml:space="preserve">Para garantizar la conectividad de los equipos de cómputo personal, y otros equipos informáticos cometidos al PIASI, </w:t>
      </w:r>
      <w:r w:rsidRPr="000C648C">
        <w:rPr>
          <w:rFonts w:ascii="Arial" w:eastAsia="Arial" w:hAnsi="Arial" w:cs="Arial"/>
          <w:sz w:val="22"/>
          <w:szCs w:val="22"/>
        </w:rPr>
        <w:t>se propone fortalecer la conectividad de las 21 agenc</w:t>
      </w:r>
      <w:r w:rsidRPr="000C648C">
        <w:rPr>
          <w:rFonts w:ascii="Arial" w:eastAsia="Arial" w:hAnsi="Arial" w:cs="Arial"/>
          <w:sz w:val="22"/>
          <w:szCs w:val="22"/>
        </w:rPr>
        <w:t xml:space="preserve">ias existentes en las zonas de intervención prioritarias, </w:t>
      </w:r>
      <w:r w:rsidR="006E123E" w:rsidRPr="000C648C">
        <w:rPr>
          <w:rFonts w:ascii="Arial" w:eastAsia="Arial" w:hAnsi="Arial" w:cs="Arial"/>
          <w:sz w:val="22"/>
          <w:szCs w:val="22"/>
        </w:rPr>
        <w:t>dotándolas</w:t>
      </w:r>
      <w:r w:rsidRPr="000C648C">
        <w:rPr>
          <w:rFonts w:ascii="Arial" w:eastAsia="Arial" w:hAnsi="Arial" w:cs="Arial"/>
          <w:sz w:val="22"/>
          <w:szCs w:val="22"/>
        </w:rPr>
        <w:t xml:space="preserve"> de un servicio de Wifi corporativo que permita garantizar la seguridad y confiabilidad de la conexión a Internet.</w:t>
      </w:r>
    </w:p>
    <w:p w14:paraId="0000018E" w14:textId="77777777" w:rsidR="00D2395D" w:rsidRPr="000C648C" w:rsidRDefault="00D2395D" w:rsidP="009E03FF">
      <w:pPr>
        <w:jc w:val="both"/>
        <w:rPr>
          <w:rFonts w:ascii="Arial" w:eastAsia="Arial" w:hAnsi="Arial" w:cs="Arial"/>
          <w:sz w:val="22"/>
          <w:szCs w:val="22"/>
        </w:rPr>
      </w:pPr>
    </w:p>
    <w:p w14:paraId="0000018F" w14:textId="0D8723A8" w:rsidR="00F20582" w:rsidRDefault="00F20582" w:rsidP="00F20582">
      <w:pPr>
        <w:jc w:val="center"/>
        <w:rPr>
          <w:rFonts w:ascii="Arial" w:eastAsia="Arial" w:hAnsi="Arial" w:cs="Arial"/>
          <w:sz w:val="22"/>
          <w:szCs w:val="22"/>
        </w:rPr>
      </w:pPr>
      <w:r>
        <w:rPr>
          <w:rFonts w:ascii="Arial" w:eastAsia="Arial" w:hAnsi="Arial" w:cs="Arial"/>
          <w:sz w:val="22"/>
          <w:szCs w:val="22"/>
        </w:rPr>
        <w:br w:type="page"/>
      </w:r>
    </w:p>
    <w:p w14:paraId="00000190" w14:textId="132FB4D4" w:rsidR="00D2395D" w:rsidRDefault="00F20582" w:rsidP="00F20582">
      <w:pPr>
        <w:pStyle w:val="Heading1"/>
        <w:rPr>
          <w:rFonts w:eastAsia="Arial"/>
        </w:rPr>
      </w:pPr>
      <w:bookmarkStart w:id="37" w:name="_Toc71753213"/>
      <w:r>
        <w:rPr>
          <w:rFonts w:eastAsia="Arial"/>
        </w:rPr>
        <w:t>Presupuesto del Componente III</w:t>
      </w:r>
      <w:bookmarkEnd w:id="37"/>
    </w:p>
    <w:p w14:paraId="2838F585" w14:textId="2CFBE87B" w:rsidR="00F20582" w:rsidRDefault="00F20582" w:rsidP="00F20582">
      <w:pPr>
        <w:rPr>
          <w:rFonts w:eastAsia="Arial"/>
        </w:rPr>
      </w:pPr>
    </w:p>
    <w:p w14:paraId="57128402" w14:textId="7E995776" w:rsidR="00F20582" w:rsidRDefault="00F20582" w:rsidP="00F20582">
      <w:pPr>
        <w:rPr>
          <w:rFonts w:eastAsia="Arial"/>
        </w:rPr>
      </w:pPr>
    </w:p>
    <w:p w14:paraId="5BBD4BF1" w14:textId="276B1A2B" w:rsidR="00F20582" w:rsidRPr="00F20582" w:rsidRDefault="00F20582" w:rsidP="00F20582">
      <w:pPr>
        <w:rPr>
          <w:rFonts w:eastAsia="Arial"/>
        </w:rPr>
      </w:pPr>
      <w:r w:rsidRPr="00F20582">
        <w:rPr>
          <w:rFonts w:eastAsia="Arial"/>
          <w:noProof/>
        </w:rPr>
        <w:drawing>
          <wp:inline distT="0" distB="0" distL="0" distR="0" wp14:anchorId="348DB399" wp14:editId="1E3C53FE">
            <wp:extent cx="5717721" cy="5776595"/>
            <wp:effectExtent l="19050" t="19050" r="16510" b="146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0494" cy="5779397"/>
                    </a:xfrm>
                    <a:prstGeom prst="rect">
                      <a:avLst/>
                    </a:prstGeom>
                    <a:noFill/>
                    <a:ln w="3175">
                      <a:solidFill>
                        <a:schemeClr val="tx1"/>
                      </a:solidFill>
                    </a:ln>
                  </pic:spPr>
                </pic:pic>
              </a:graphicData>
            </a:graphic>
          </wp:inline>
        </w:drawing>
      </w:r>
    </w:p>
    <w:sectPr w:rsidR="00F20582" w:rsidRPr="00F20582" w:rsidSect="00307582">
      <w:footerReference w:type="default" r:id="rId19"/>
      <w:pgSz w:w="11900" w:h="16840"/>
      <w:pgMar w:top="1417" w:right="1701" w:bottom="1417" w:left="1701" w:header="708" w:footer="708" w:gutter="0"/>
      <w:pgNumType w:start="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Maria Inés Vasquez" w:date="2021-05-12T21:50:00Z" w:initials="">
    <w:p w14:paraId="0000019B" w14:textId="77777777" w:rsidR="00D2395D" w:rsidRDefault="00BC4492">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esto es para el plan de finca o los bonos? porque abajo tenemos un subtitulo solo de los bonos. entonces, no estoy segur</w:t>
      </w:r>
      <w:r>
        <w:rPr>
          <w:rFonts w:ascii="Arial" w:eastAsia="Arial" w:hAnsi="Arial" w:cs="Arial"/>
          <w:color w:val="000000"/>
          <w:sz w:val="22"/>
          <w:szCs w:val="22"/>
        </w:rPr>
        <w: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1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19B" w16cid:durableId="2446B1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69408" w14:textId="77777777" w:rsidR="00000000" w:rsidRDefault="00BC4492">
      <w:r>
        <w:separator/>
      </w:r>
    </w:p>
  </w:endnote>
  <w:endnote w:type="continuationSeparator" w:id="0">
    <w:p w14:paraId="7B58EFD3" w14:textId="77777777" w:rsidR="00000000" w:rsidRDefault="00BC4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721775"/>
      <w:docPartObj>
        <w:docPartGallery w:val="Page Numbers (Bottom of Page)"/>
        <w:docPartUnique/>
      </w:docPartObj>
    </w:sdtPr>
    <w:sdtEndPr>
      <w:rPr>
        <w:noProof/>
      </w:rPr>
    </w:sdtEndPr>
    <w:sdtContent>
      <w:p w14:paraId="207643AE" w14:textId="06B88F29" w:rsidR="00B52265" w:rsidRDefault="00B522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4024757" w14:textId="77777777" w:rsidR="00B52265" w:rsidRDefault="00B52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3649" w14:textId="77777777" w:rsidR="00000000" w:rsidRDefault="00BC4492">
      <w:r>
        <w:separator/>
      </w:r>
    </w:p>
  </w:footnote>
  <w:footnote w:type="continuationSeparator" w:id="0">
    <w:p w14:paraId="11F91FBE" w14:textId="77777777" w:rsidR="00000000" w:rsidRDefault="00BC4492">
      <w:r>
        <w:continuationSeparator/>
      </w:r>
    </w:p>
  </w:footnote>
  <w:footnote w:id="1">
    <w:p w14:paraId="00000192" w14:textId="6CFE1F14" w:rsidR="00D2395D" w:rsidRPr="004658F7" w:rsidRDefault="00BC4492" w:rsidP="004658F7">
      <w:pPr>
        <w:jc w:val="both"/>
        <w:rPr>
          <w:rFonts w:ascii="Arial" w:hAnsi="Arial" w:cs="Arial"/>
          <w:sz w:val="16"/>
          <w:szCs w:val="16"/>
        </w:rPr>
      </w:pPr>
      <w:r w:rsidRPr="004658F7">
        <w:rPr>
          <w:rFonts w:ascii="Arial" w:hAnsi="Arial" w:cs="Arial"/>
          <w:sz w:val="16"/>
          <w:szCs w:val="16"/>
          <w:vertAlign w:val="superscript"/>
        </w:rPr>
        <w:footnoteRef/>
      </w:r>
      <w:r w:rsidRPr="004658F7">
        <w:rPr>
          <w:rFonts w:ascii="Arial" w:hAnsi="Arial" w:cs="Arial"/>
          <w:sz w:val="16"/>
          <w:szCs w:val="16"/>
        </w:rPr>
        <w:t xml:space="preserve"> Ley 144/2020, artículo 18. Las instituciones públicas deberán elaborar anualmente un plan de simplificación y automatización progresiva de los trámites y procesos admi</w:t>
      </w:r>
      <w:r w:rsidRPr="004658F7">
        <w:rPr>
          <w:rFonts w:ascii="Arial" w:hAnsi="Arial" w:cs="Arial"/>
          <w:sz w:val="16"/>
          <w:szCs w:val="16"/>
        </w:rPr>
        <w:t xml:space="preserve">nistrativos vinculados a los usuarios, el cual deberá ser aprobado por la Autoridad Nacional para la Innovación Gubernamental para su publicación en el portal oficial </w:t>
      </w:r>
      <w:hyperlink r:id="rId1">
        <w:r w:rsidRPr="004658F7">
          <w:rPr>
            <w:rFonts w:ascii="Arial" w:hAnsi="Arial" w:cs="Arial"/>
            <w:color w:val="0563C1"/>
            <w:sz w:val="16"/>
            <w:szCs w:val="16"/>
            <w:u w:val="single"/>
          </w:rPr>
          <w:t>www.panamadigital.gob.pa</w:t>
        </w:r>
      </w:hyperlink>
      <w:r w:rsidRPr="004658F7">
        <w:rPr>
          <w:rFonts w:ascii="Arial" w:hAnsi="Arial" w:cs="Arial"/>
          <w:sz w:val="16"/>
          <w:szCs w:val="16"/>
        </w:rPr>
        <w:t>.</w:t>
      </w:r>
    </w:p>
  </w:footnote>
  <w:footnote w:id="2">
    <w:p w14:paraId="00000194" w14:textId="51A26535" w:rsidR="00D2395D" w:rsidRPr="004658F7" w:rsidRDefault="00BC4492" w:rsidP="004658F7">
      <w:pPr>
        <w:jc w:val="both"/>
        <w:rPr>
          <w:rFonts w:ascii="Arial" w:hAnsi="Arial" w:cs="Arial"/>
          <w:sz w:val="16"/>
          <w:szCs w:val="16"/>
        </w:rPr>
      </w:pPr>
      <w:r w:rsidRPr="004658F7">
        <w:rPr>
          <w:rFonts w:ascii="Arial" w:hAnsi="Arial" w:cs="Arial"/>
          <w:sz w:val="16"/>
          <w:szCs w:val="16"/>
          <w:vertAlign w:val="superscript"/>
        </w:rPr>
        <w:footnoteRef/>
      </w:r>
      <w:r w:rsidRPr="004658F7">
        <w:rPr>
          <w:rFonts w:ascii="Arial" w:hAnsi="Arial" w:cs="Arial"/>
          <w:sz w:val="16"/>
          <w:szCs w:val="16"/>
        </w:rPr>
        <w:t xml:space="preserve"> Ley 144/2</w:t>
      </w:r>
      <w:r w:rsidRPr="004658F7">
        <w:rPr>
          <w:rFonts w:ascii="Arial" w:hAnsi="Arial" w:cs="Arial"/>
          <w:sz w:val="16"/>
          <w:szCs w:val="16"/>
        </w:rPr>
        <w:t>020, Artículo 20-C. Las entidades tendrán la obligación de incluir dentro de su presupuesto anual los fondos necesarios para el cumplimiento de su agenda digital y los proyectos de innovación que se establezcan…</w:t>
      </w:r>
    </w:p>
  </w:footnote>
  <w:footnote w:id="3">
    <w:p w14:paraId="00000195" w14:textId="4A59E445" w:rsidR="00D2395D" w:rsidRPr="004658F7" w:rsidRDefault="00BC4492" w:rsidP="004658F7">
      <w:pPr>
        <w:jc w:val="both"/>
        <w:rPr>
          <w:rFonts w:ascii="Arial" w:hAnsi="Arial" w:cs="Arial"/>
          <w:sz w:val="16"/>
          <w:szCs w:val="16"/>
        </w:rPr>
      </w:pPr>
      <w:r w:rsidRPr="004658F7">
        <w:rPr>
          <w:rFonts w:ascii="Arial" w:hAnsi="Arial" w:cs="Arial"/>
          <w:sz w:val="16"/>
          <w:szCs w:val="16"/>
          <w:vertAlign w:val="superscript"/>
        </w:rPr>
        <w:footnoteRef/>
      </w:r>
      <w:r w:rsidRPr="004658F7">
        <w:rPr>
          <w:rFonts w:ascii="Arial" w:hAnsi="Arial" w:cs="Arial"/>
          <w:sz w:val="16"/>
          <w:szCs w:val="16"/>
        </w:rPr>
        <w:t xml:space="preserve"> Ley 144/2020, artículo 10-A. Sistema de G</w:t>
      </w:r>
      <w:r w:rsidRPr="004658F7">
        <w:rPr>
          <w:rFonts w:ascii="Arial" w:hAnsi="Arial" w:cs="Arial"/>
          <w:sz w:val="16"/>
          <w:szCs w:val="16"/>
        </w:rPr>
        <w:t>estión Documental. La Autoridad Nacional para</w:t>
      </w:r>
      <w:r w:rsidR="004658F7">
        <w:rPr>
          <w:rFonts w:ascii="Arial" w:hAnsi="Arial" w:cs="Arial"/>
          <w:sz w:val="16"/>
          <w:szCs w:val="16"/>
        </w:rPr>
        <w:t xml:space="preserve"> l</w:t>
      </w:r>
      <w:r w:rsidRPr="004658F7">
        <w:rPr>
          <w:rFonts w:ascii="Arial" w:hAnsi="Arial" w:cs="Arial"/>
          <w:sz w:val="16"/>
          <w:szCs w:val="16"/>
        </w:rPr>
        <w:t>a Innovación Gubernamental colaborará con las entidades públicas bajo el ámbito de aplicación de la presente Ley para establecer de forma progresiva un sistema de gestión documental estandarizado para el secto</w:t>
      </w:r>
      <w:r w:rsidRPr="004658F7">
        <w:rPr>
          <w:rFonts w:ascii="Arial" w:hAnsi="Arial" w:cs="Arial"/>
          <w:sz w:val="16"/>
          <w:szCs w:val="16"/>
        </w:rPr>
        <w:t>r público. Toda institución deberá coordinar con la Autoridad Nacional para la Innovación Gubernamental a fin de que se implemente dicho sistema y siempre bajo su aprobación.</w:t>
      </w:r>
    </w:p>
    <w:p w14:paraId="00000196" w14:textId="77777777" w:rsidR="00D2395D" w:rsidRPr="004658F7" w:rsidRDefault="00D2395D" w:rsidP="004658F7">
      <w:pPr>
        <w:pBdr>
          <w:top w:val="nil"/>
          <w:left w:val="nil"/>
          <w:bottom w:val="nil"/>
          <w:right w:val="nil"/>
          <w:between w:val="nil"/>
        </w:pBdr>
        <w:jc w:val="both"/>
        <w:rPr>
          <w:rFonts w:ascii="Arial" w:eastAsia="Arial" w:hAnsi="Arial" w:cs="Arial"/>
          <w:color w:val="00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4CB4"/>
    <w:multiLevelType w:val="hybridMultilevel"/>
    <w:tmpl w:val="8F4001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0E55A1B"/>
    <w:multiLevelType w:val="multilevel"/>
    <w:tmpl w:val="1910D1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C1F022D"/>
    <w:multiLevelType w:val="multilevel"/>
    <w:tmpl w:val="3F121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474BAC"/>
    <w:multiLevelType w:val="multilevel"/>
    <w:tmpl w:val="9DD6A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1986A27"/>
    <w:multiLevelType w:val="multilevel"/>
    <w:tmpl w:val="302A1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BA462F7"/>
    <w:multiLevelType w:val="multilevel"/>
    <w:tmpl w:val="DE76D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09742F"/>
    <w:multiLevelType w:val="hybridMultilevel"/>
    <w:tmpl w:val="162E2CF6"/>
    <w:lvl w:ilvl="0" w:tplc="0409000F">
      <w:start w:val="1"/>
      <w:numFmt w:val="decimal"/>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2EA93FA9"/>
    <w:multiLevelType w:val="multilevel"/>
    <w:tmpl w:val="CB6A4FC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882A16"/>
    <w:multiLevelType w:val="hybridMultilevel"/>
    <w:tmpl w:val="99C45B6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15B3276"/>
    <w:multiLevelType w:val="hybridMultilevel"/>
    <w:tmpl w:val="133C5158"/>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3C2B7FE1"/>
    <w:multiLevelType w:val="hybridMultilevel"/>
    <w:tmpl w:val="929C12F0"/>
    <w:lvl w:ilvl="0" w:tplc="D4A2E17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3EB14246"/>
    <w:multiLevelType w:val="multilevel"/>
    <w:tmpl w:val="6DDAB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1E52C73"/>
    <w:multiLevelType w:val="hybridMultilevel"/>
    <w:tmpl w:val="F814BF8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44594911"/>
    <w:multiLevelType w:val="multilevel"/>
    <w:tmpl w:val="BF1E84A8"/>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b w:val="0"/>
        <w:bCs/>
        <w:color w:val="auto"/>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Arial" w:eastAsia="Times New Roman" w:hAnsi="Arial" w:cs="Aria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1C5CBB"/>
    <w:multiLevelType w:val="multilevel"/>
    <w:tmpl w:val="76701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A1C55D7"/>
    <w:multiLevelType w:val="multilevel"/>
    <w:tmpl w:val="E236D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A5553CD"/>
    <w:multiLevelType w:val="hybridMultilevel"/>
    <w:tmpl w:val="645A3436"/>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B165AA9"/>
    <w:multiLevelType w:val="multilevel"/>
    <w:tmpl w:val="7820F6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10F66A9"/>
    <w:multiLevelType w:val="multilevel"/>
    <w:tmpl w:val="46827D7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9" w15:restartNumberingAfterBreak="0">
    <w:nsid w:val="57B5777A"/>
    <w:multiLevelType w:val="hybridMultilevel"/>
    <w:tmpl w:val="8BF4A5BC"/>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5B0938D7"/>
    <w:multiLevelType w:val="hybridMultilevel"/>
    <w:tmpl w:val="BE4E6BE8"/>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6135712B"/>
    <w:multiLevelType w:val="hybridMultilevel"/>
    <w:tmpl w:val="954CFD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651777E1"/>
    <w:multiLevelType w:val="hybridMultilevel"/>
    <w:tmpl w:val="A9F6E8E8"/>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675E4B54"/>
    <w:multiLevelType w:val="hybridMultilevel"/>
    <w:tmpl w:val="45123B5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68FD00C7"/>
    <w:multiLevelType w:val="multilevel"/>
    <w:tmpl w:val="09AA23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D855C64"/>
    <w:multiLevelType w:val="multilevel"/>
    <w:tmpl w:val="790AD9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F9831DD"/>
    <w:multiLevelType w:val="multilevel"/>
    <w:tmpl w:val="382A33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1"/>
  </w:num>
  <w:num w:numId="3">
    <w:abstractNumId w:val="7"/>
  </w:num>
  <w:num w:numId="4">
    <w:abstractNumId w:val="1"/>
  </w:num>
  <w:num w:numId="5">
    <w:abstractNumId w:val="15"/>
  </w:num>
  <w:num w:numId="6">
    <w:abstractNumId w:val="17"/>
  </w:num>
  <w:num w:numId="7">
    <w:abstractNumId w:val="25"/>
  </w:num>
  <w:num w:numId="8">
    <w:abstractNumId w:val="5"/>
  </w:num>
  <w:num w:numId="9">
    <w:abstractNumId w:val="3"/>
  </w:num>
  <w:num w:numId="10">
    <w:abstractNumId w:val="26"/>
  </w:num>
  <w:num w:numId="11">
    <w:abstractNumId w:val="24"/>
  </w:num>
  <w:num w:numId="12">
    <w:abstractNumId w:val="2"/>
  </w:num>
  <w:num w:numId="13">
    <w:abstractNumId w:val="4"/>
  </w:num>
  <w:num w:numId="14">
    <w:abstractNumId w:val="18"/>
  </w:num>
  <w:num w:numId="15">
    <w:abstractNumId w:val="0"/>
  </w:num>
  <w:num w:numId="16">
    <w:abstractNumId w:val="13"/>
  </w:num>
  <w:num w:numId="17">
    <w:abstractNumId w:val="8"/>
  </w:num>
  <w:num w:numId="18">
    <w:abstractNumId w:val="10"/>
  </w:num>
  <w:num w:numId="19">
    <w:abstractNumId w:val="6"/>
  </w:num>
  <w:num w:numId="20">
    <w:abstractNumId w:val="21"/>
  </w:num>
  <w:num w:numId="21">
    <w:abstractNumId w:val="19"/>
  </w:num>
  <w:num w:numId="22">
    <w:abstractNumId w:val="22"/>
  </w:num>
  <w:num w:numId="23">
    <w:abstractNumId w:val="12"/>
  </w:num>
  <w:num w:numId="24">
    <w:abstractNumId w:val="23"/>
  </w:num>
  <w:num w:numId="25">
    <w:abstractNumId w:val="16"/>
  </w:num>
  <w:num w:numId="26">
    <w:abstractNumId w:val="9"/>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95D"/>
    <w:rsid w:val="000C648C"/>
    <w:rsid w:val="001455B9"/>
    <w:rsid w:val="00245671"/>
    <w:rsid w:val="002C0FD2"/>
    <w:rsid w:val="00307582"/>
    <w:rsid w:val="004658F7"/>
    <w:rsid w:val="00526D00"/>
    <w:rsid w:val="00553AC7"/>
    <w:rsid w:val="006E123E"/>
    <w:rsid w:val="0070482A"/>
    <w:rsid w:val="008A1666"/>
    <w:rsid w:val="009E03FF"/>
    <w:rsid w:val="009F4548"/>
    <w:rsid w:val="00B52265"/>
    <w:rsid w:val="00BC4492"/>
    <w:rsid w:val="00D207AC"/>
    <w:rsid w:val="00D2395D"/>
    <w:rsid w:val="00F2058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2B365"/>
  <w15:docId w15:val="{F9FC0AE5-CEBA-428B-B640-677F0BF25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2C4"/>
    <w:rPr>
      <w:lang w:val="es-UY" w:eastAsia="es-MX"/>
    </w:rPr>
  </w:style>
  <w:style w:type="paragraph" w:styleId="Heading1">
    <w:name w:val="heading 1"/>
    <w:basedOn w:val="Normal"/>
    <w:next w:val="Normal"/>
    <w:link w:val="Heading1Char"/>
    <w:uiPriority w:val="9"/>
    <w:qFormat/>
    <w:rsid w:val="00CE42D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E42D3"/>
    <w:pPr>
      <w:keepNext/>
      <w:keepLines/>
      <w:spacing w:before="40"/>
      <w:outlineLvl w:val="1"/>
    </w:pPr>
    <w:rPr>
      <w:rFonts w:asciiTheme="majorHAnsi" w:eastAsiaTheme="majorEastAsia" w:hAnsiTheme="majorHAnsi" w:cstheme="majorBidi"/>
      <w:color w:val="2F5496" w:themeColor="accent1" w:themeShade="BF"/>
      <w:sz w:val="26"/>
      <w:szCs w:val="26"/>
      <w:lang w:val="es-MX"/>
    </w:rPr>
  </w:style>
  <w:style w:type="paragraph" w:styleId="Heading3">
    <w:name w:val="heading 3"/>
    <w:basedOn w:val="Normal"/>
    <w:next w:val="Normal"/>
    <w:link w:val="Heading3Char"/>
    <w:uiPriority w:val="9"/>
    <w:unhideWhenUsed/>
    <w:qFormat/>
    <w:rsid w:val="00215C4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215C4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CE42D3"/>
    <w:rPr>
      <w:rFonts w:asciiTheme="majorHAnsi" w:eastAsiaTheme="majorEastAsia" w:hAnsiTheme="majorHAnsi" w:cstheme="majorBidi"/>
      <w:color w:val="2F5496" w:themeColor="accent1" w:themeShade="BF"/>
      <w:sz w:val="32"/>
      <w:szCs w:val="32"/>
      <w:lang w:val="pt-BR"/>
    </w:rPr>
  </w:style>
  <w:style w:type="character" w:customStyle="1" w:styleId="Heading2Char">
    <w:name w:val="Heading 2 Char"/>
    <w:basedOn w:val="DefaultParagraphFont"/>
    <w:link w:val="Heading2"/>
    <w:uiPriority w:val="9"/>
    <w:rsid w:val="00CE42D3"/>
    <w:rPr>
      <w:rFonts w:asciiTheme="majorHAnsi" w:eastAsiaTheme="majorEastAsia" w:hAnsiTheme="majorHAnsi" w:cstheme="majorBidi"/>
      <w:color w:val="2F5496" w:themeColor="accent1" w:themeShade="BF"/>
      <w:sz w:val="26"/>
      <w:szCs w:val="26"/>
      <w:lang w:val="es-MX"/>
    </w:rPr>
  </w:style>
  <w:style w:type="paragraph" w:styleId="ListParagraph">
    <w:name w:val="List Paragraph"/>
    <w:aliases w:val="titulo 5,References,Bullets,Title Style 1,Numbered List Paragraph,lp1,Citation List,본문(내용),List Paragraph (numbered (a)),Celula,List Bullet Mary,Título 2.,Fluvial1,Bullet list first level,List Paragraph1,IFCL - List Paragraph"/>
    <w:basedOn w:val="Normal"/>
    <w:link w:val="ListParagraphChar"/>
    <w:uiPriority w:val="34"/>
    <w:qFormat/>
    <w:rsid w:val="00CE42D3"/>
    <w:pPr>
      <w:ind w:left="720"/>
      <w:contextualSpacing/>
    </w:pPr>
  </w:style>
  <w:style w:type="character" w:customStyle="1" w:styleId="ListParagraphChar">
    <w:name w:val="List Paragraph Char"/>
    <w:aliases w:val="titulo 5 Char,References Char,Bullets Char,Title Style 1 Char,Numbered List Paragraph Char,lp1 Char,Citation List Char,본문(내용) Char,List Paragraph (numbered (a)) Char,Celula Char,List Bullet Mary Char,Título 2. Char,Fluvial1 Char"/>
    <w:link w:val="ListParagraph"/>
    <w:uiPriority w:val="34"/>
    <w:locked/>
    <w:rsid w:val="00CE42D3"/>
    <w:rPr>
      <w:sz w:val="22"/>
      <w:szCs w:val="22"/>
      <w:lang w:val="pt-BR"/>
    </w:rPr>
  </w:style>
  <w:style w:type="character" w:styleId="Hyperlink">
    <w:name w:val="Hyperlink"/>
    <w:basedOn w:val="DefaultParagraphFont"/>
    <w:uiPriority w:val="99"/>
    <w:unhideWhenUsed/>
    <w:rsid w:val="00DD7127"/>
    <w:rPr>
      <w:color w:val="0563C1" w:themeColor="hyperlink"/>
      <w:u w:val="single"/>
    </w:rPr>
  </w:style>
  <w:style w:type="paragraph" w:styleId="FootnoteText">
    <w:name w:val="footnote text"/>
    <w:basedOn w:val="Normal"/>
    <w:link w:val="FootnoteTextChar"/>
    <w:uiPriority w:val="99"/>
    <w:semiHidden/>
    <w:unhideWhenUsed/>
    <w:rsid w:val="00DD7127"/>
    <w:rPr>
      <w:rFonts w:ascii="Arial" w:eastAsiaTheme="minorHAnsi" w:hAnsi="Arial" w:cstheme="minorBidi"/>
      <w:sz w:val="20"/>
      <w:szCs w:val="20"/>
      <w:lang w:val="es-ES_tradnl" w:eastAsia="en-US"/>
    </w:rPr>
  </w:style>
  <w:style w:type="character" w:customStyle="1" w:styleId="FootnoteTextChar">
    <w:name w:val="Footnote Text Char"/>
    <w:basedOn w:val="DefaultParagraphFont"/>
    <w:link w:val="FootnoteText"/>
    <w:uiPriority w:val="99"/>
    <w:semiHidden/>
    <w:rsid w:val="00DD7127"/>
    <w:rPr>
      <w:rFonts w:ascii="Arial" w:hAnsi="Arial"/>
      <w:sz w:val="20"/>
      <w:szCs w:val="20"/>
    </w:rPr>
  </w:style>
  <w:style w:type="character" w:styleId="FootnoteReference">
    <w:name w:val="footnote reference"/>
    <w:basedOn w:val="DefaultParagraphFont"/>
    <w:uiPriority w:val="99"/>
    <w:semiHidden/>
    <w:unhideWhenUsed/>
    <w:rsid w:val="00DD7127"/>
    <w:rPr>
      <w:vertAlign w:val="superscript"/>
    </w:rPr>
  </w:style>
  <w:style w:type="character" w:styleId="CommentReference">
    <w:name w:val="annotation reference"/>
    <w:basedOn w:val="DefaultParagraphFont"/>
    <w:uiPriority w:val="99"/>
    <w:semiHidden/>
    <w:unhideWhenUsed/>
    <w:rsid w:val="00DD7127"/>
    <w:rPr>
      <w:sz w:val="16"/>
      <w:szCs w:val="16"/>
    </w:rPr>
  </w:style>
  <w:style w:type="paragraph" w:styleId="CommentText">
    <w:name w:val="annotation text"/>
    <w:basedOn w:val="Normal"/>
    <w:link w:val="CommentTextChar"/>
    <w:uiPriority w:val="99"/>
    <w:semiHidden/>
    <w:unhideWhenUsed/>
    <w:rsid w:val="00DD7127"/>
    <w:rPr>
      <w:rFonts w:ascii="Arial" w:eastAsiaTheme="minorHAnsi" w:hAnsi="Arial" w:cstheme="minorBidi"/>
      <w:sz w:val="20"/>
      <w:szCs w:val="20"/>
      <w:lang w:val="es-ES_tradnl" w:eastAsia="en-US"/>
    </w:rPr>
  </w:style>
  <w:style w:type="character" w:customStyle="1" w:styleId="CommentTextChar">
    <w:name w:val="Comment Text Char"/>
    <w:basedOn w:val="DefaultParagraphFont"/>
    <w:link w:val="CommentText"/>
    <w:uiPriority w:val="99"/>
    <w:semiHidden/>
    <w:rsid w:val="00DD712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41981"/>
    <w:rPr>
      <w:rFonts w:ascii="Times New Roman" w:eastAsia="Times New Roman" w:hAnsi="Times New Roman" w:cs="Times New Roman"/>
      <w:b/>
      <w:bCs/>
      <w:lang w:val="es-UY" w:eastAsia="es-MX"/>
    </w:rPr>
  </w:style>
  <w:style w:type="character" w:customStyle="1" w:styleId="CommentSubjectChar">
    <w:name w:val="Comment Subject Char"/>
    <w:basedOn w:val="CommentTextChar"/>
    <w:link w:val="CommentSubject"/>
    <w:uiPriority w:val="99"/>
    <w:semiHidden/>
    <w:rsid w:val="00D41981"/>
    <w:rPr>
      <w:rFonts w:ascii="Times New Roman" w:eastAsia="Times New Roman" w:hAnsi="Times New Roman" w:cs="Times New Roman"/>
      <w:b/>
      <w:bCs/>
      <w:sz w:val="20"/>
      <w:szCs w:val="20"/>
      <w:lang w:val="es-UY" w:eastAsia="es-MX"/>
    </w:rPr>
  </w:style>
  <w:style w:type="character" w:customStyle="1" w:styleId="Heading3Char">
    <w:name w:val="Heading 3 Char"/>
    <w:basedOn w:val="DefaultParagraphFont"/>
    <w:link w:val="Heading3"/>
    <w:uiPriority w:val="9"/>
    <w:rsid w:val="00215C4B"/>
    <w:rPr>
      <w:rFonts w:asciiTheme="majorHAnsi" w:eastAsiaTheme="majorEastAsia" w:hAnsiTheme="majorHAnsi" w:cstheme="majorBidi"/>
      <w:color w:val="1F3763" w:themeColor="accent1" w:themeShade="7F"/>
      <w:lang w:val="es-UY" w:eastAsia="es-MX"/>
    </w:rPr>
  </w:style>
  <w:style w:type="character" w:customStyle="1" w:styleId="Heading4Char">
    <w:name w:val="Heading 4 Char"/>
    <w:basedOn w:val="DefaultParagraphFont"/>
    <w:link w:val="Heading4"/>
    <w:uiPriority w:val="9"/>
    <w:rsid w:val="00215C4B"/>
    <w:rPr>
      <w:rFonts w:asciiTheme="majorHAnsi" w:eastAsiaTheme="majorEastAsia" w:hAnsiTheme="majorHAnsi" w:cstheme="majorBidi"/>
      <w:i/>
      <w:iCs/>
      <w:color w:val="2F5496" w:themeColor="accent1" w:themeShade="BF"/>
      <w:lang w:val="es-UY" w:eastAsia="es-MX"/>
    </w:rPr>
  </w:style>
  <w:style w:type="paragraph" w:styleId="Revision">
    <w:name w:val="Revision"/>
    <w:hidden/>
    <w:uiPriority w:val="99"/>
    <w:semiHidden/>
    <w:rsid w:val="00215C4B"/>
    <w:rPr>
      <w:lang w:val="es-UY" w:eastAsia="es-MX"/>
    </w:rPr>
  </w:style>
  <w:style w:type="paragraph" w:styleId="TOCHeading">
    <w:name w:val="TOC Heading"/>
    <w:basedOn w:val="Heading1"/>
    <w:next w:val="Normal"/>
    <w:uiPriority w:val="39"/>
    <w:unhideWhenUsed/>
    <w:qFormat/>
    <w:rsid w:val="00215C4B"/>
    <w:pPr>
      <w:spacing w:before="480" w:line="276" w:lineRule="auto"/>
      <w:outlineLvl w:val="9"/>
    </w:pPr>
    <w:rPr>
      <w:b/>
      <w:bCs/>
      <w:sz w:val="28"/>
      <w:szCs w:val="28"/>
    </w:rPr>
  </w:style>
  <w:style w:type="paragraph" w:styleId="TOC1">
    <w:name w:val="toc 1"/>
    <w:basedOn w:val="Normal"/>
    <w:next w:val="Normal"/>
    <w:autoRedefine/>
    <w:uiPriority w:val="39"/>
    <w:unhideWhenUsed/>
    <w:rsid w:val="00215C4B"/>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215C4B"/>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unhideWhenUsed/>
    <w:rsid w:val="00215C4B"/>
    <w:pPr>
      <w:ind w:left="480"/>
    </w:pPr>
    <w:rPr>
      <w:rFonts w:asciiTheme="minorHAnsi" w:hAnsiTheme="minorHAnsi" w:cstheme="minorHAnsi"/>
      <w:sz w:val="20"/>
      <w:szCs w:val="20"/>
    </w:rPr>
  </w:style>
  <w:style w:type="paragraph" w:styleId="TOC4">
    <w:name w:val="toc 4"/>
    <w:basedOn w:val="Normal"/>
    <w:next w:val="Normal"/>
    <w:autoRedefine/>
    <w:uiPriority w:val="39"/>
    <w:unhideWhenUsed/>
    <w:rsid w:val="00215C4B"/>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215C4B"/>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215C4B"/>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215C4B"/>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215C4B"/>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215C4B"/>
    <w:pPr>
      <w:ind w:left="1920"/>
    </w:pPr>
    <w:rPr>
      <w:rFonts w:asciiTheme="minorHAnsi" w:hAnsiTheme="minorHAnsi" w:cstheme="minorHAnsi"/>
      <w:sz w:val="20"/>
      <w:szCs w:val="20"/>
    </w:rPr>
  </w:style>
  <w:style w:type="paragraph" w:styleId="Caption">
    <w:name w:val="caption"/>
    <w:basedOn w:val="Normal"/>
    <w:next w:val="Normal"/>
    <w:uiPriority w:val="35"/>
    <w:unhideWhenUsed/>
    <w:qFormat/>
    <w:rsid w:val="007C5281"/>
    <w:pPr>
      <w:spacing w:after="200"/>
    </w:pPr>
    <w:rPr>
      <w:i/>
      <w:iCs/>
      <w:color w:val="44546A" w:themeColor="text2"/>
      <w:sz w:val="18"/>
      <w:szCs w:val="18"/>
    </w:rPr>
  </w:style>
  <w:style w:type="paragraph" w:styleId="TableofFigures">
    <w:name w:val="table of figures"/>
    <w:basedOn w:val="Normal"/>
    <w:next w:val="Normal"/>
    <w:uiPriority w:val="99"/>
    <w:unhideWhenUsed/>
    <w:rsid w:val="007C528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Spacing">
    <w:name w:val="No Spacing"/>
    <w:link w:val="NoSpacingChar"/>
    <w:uiPriority w:val="1"/>
    <w:qFormat/>
    <w:rsid w:val="00307582"/>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07582"/>
    <w:rPr>
      <w:rFonts w:asciiTheme="minorHAnsi" w:eastAsiaTheme="minorEastAsia" w:hAnsiTheme="minorHAnsi" w:cstheme="minorBidi"/>
      <w:sz w:val="22"/>
      <w:szCs w:val="22"/>
      <w:lang w:val="en-US" w:eastAsia="en-US"/>
    </w:rPr>
  </w:style>
  <w:style w:type="paragraph" w:styleId="Header">
    <w:name w:val="header"/>
    <w:basedOn w:val="Normal"/>
    <w:link w:val="HeaderChar"/>
    <w:uiPriority w:val="99"/>
    <w:unhideWhenUsed/>
    <w:rsid w:val="00B52265"/>
    <w:pPr>
      <w:tabs>
        <w:tab w:val="center" w:pos="4513"/>
        <w:tab w:val="right" w:pos="9026"/>
      </w:tabs>
    </w:pPr>
  </w:style>
  <w:style w:type="character" w:customStyle="1" w:styleId="HeaderChar">
    <w:name w:val="Header Char"/>
    <w:basedOn w:val="DefaultParagraphFont"/>
    <w:link w:val="Header"/>
    <w:uiPriority w:val="99"/>
    <w:rsid w:val="00B52265"/>
    <w:rPr>
      <w:lang w:val="es-UY" w:eastAsia="es-MX"/>
    </w:rPr>
  </w:style>
  <w:style w:type="paragraph" w:styleId="Footer">
    <w:name w:val="footer"/>
    <w:basedOn w:val="Normal"/>
    <w:link w:val="FooterChar"/>
    <w:uiPriority w:val="99"/>
    <w:unhideWhenUsed/>
    <w:rsid w:val="00B52265"/>
    <w:pPr>
      <w:tabs>
        <w:tab w:val="center" w:pos="4513"/>
        <w:tab w:val="right" w:pos="9026"/>
      </w:tabs>
    </w:pPr>
  </w:style>
  <w:style w:type="character" w:customStyle="1" w:styleId="FooterChar">
    <w:name w:val="Footer Char"/>
    <w:basedOn w:val="DefaultParagraphFont"/>
    <w:link w:val="Footer"/>
    <w:uiPriority w:val="99"/>
    <w:rsid w:val="00B52265"/>
    <w:rPr>
      <w:lang w:val="es-UY"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image" Target="media/image4.emf"/><Relationship Id="rId26" Type="http://schemas.openxmlformats.org/officeDocument/2006/relationships/customXml" Target="../customXml/item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customXml" Target="../customXml/item6.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customXml" Target="../customXml/item5.xml"/><Relationship Id="rId10" Type="http://schemas.openxmlformats.org/officeDocument/2006/relationships/hyperlink" Target="http://www.idiap.gob.pa/"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customXml" Target="../customXml/item4.xml"/><Relationship Id="rId27" Type="http://schemas.openxmlformats.org/officeDocument/2006/relationships/customXml" Target="../customXml/item9.xml"/></Relationships>
</file>

<file path=word/_rels/footnotes.xml.rels><?xml version="1.0" encoding="UTF-8" standalone="yes"?>
<Relationships xmlns="http://schemas.openxmlformats.org/package/2006/relationships"><Relationship Id="rId1" Type="http://schemas.openxmlformats.org/officeDocument/2006/relationships/hyperlink" Target="http://www.panamadigital.gob.p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2021-05-12T00:00:00</PublishDate>
  <Abstract/>
  <CompanyAddress/>
  <CompanyPhone/>
  <CompanyFax/>
  <CompanyEmail/>
</CoverPage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5CNyNj1FjrwLaIZd89YuIjvJDQw==">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</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344B946E25624E846BBAAD8986DFFB" ma:contentTypeVersion="1101" ma:contentTypeDescription="A content type to manage public (operations) IDB documents" ma:contentTypeScope="" ma:versionID="0c7c7b3776f8499c74c30ba7be1cdcf9">
  <xsd:schema xmlns:xsd="http://www.w3.org/2001/XMLSchema" xmlns:xs="http://www.w3.org/2001/XMLSchema" xmlns:p="http://schemas.microsoft.com/office/2006/metadata/properties" xmlns:ns2="cdc7663a-08f0-4737-9e8c-148ce897a09c" targetNamespace="http://schemas.microsoft.com/office/2006/metadata/properties" ma:root="true" ma:fieldsID="24aa05dda2897f1217ff42e56c050a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Loan Proposal</Disclosure_x0020_Activity>
    <Division_x0020_or_x0020_Unit xmlns="cdc7663a-08f0-4737-9e8c-148ce897a09c">CSD/RND</Division_x0020_or_x0020_Unit>
    <Fiscal_x0020_Year_x0020_IDB xmlns="cdc7663a-08f0-4737-9e8c-148ce897a09c" xsi:nil="true"/>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125</Value>
      <Value>25</Value>
      <Value>22</Value>
      <Value>1</Value>
      <Value>126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Webtopic xmlns="cdc7663a-08f0-4737-9e8c-148ce897a09c" xsi:nil="true"/>
    <Abstract xmlns="cdc7663a-08f0-4737-9e8c-148ce897a09c" xsi:nil="true"/>
    <Publishing_x0020_House xmlns="cdc7663a-08f0-4737-9e8c-148ce897a09c" xsi:nil="true"/>
    <_dlc_DocId xmlns="cdc7663a-08f0-4737-9e8c-148ce897a09c">EZSHARE-1841800370-33</_dlc_DocId>
    <_dlc_DocIdUrl xmlns="cdc7663a-08f0-4737-9e8c-148ce897a09c">
      <Url>https://idbg.sharepoint.com/teams/EZ-PN-LON/PN-L1166/_layouts/15/DocIdRedir.aspx?ID=EZSHARE-1841800370-33</Url>
      <Description>EZSHARE-1841800370-33</Description>
    </_dlc_DocIdUrl>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6C22D25F-2080-4A9C-91BD-6303420C2C61}">
  <ds:schemaRefs>
    <ds:schemaRef ds:uri="http://schemas.openxmlformats.org/officeDocument/2006/bibliography"/>
  </ds:schemaRefs>
</ds:datastoreItem>
</file>

<file path=customXml/itemProps4.xml><?xml version="1.0" encoding="utf-8"?>
<ds:datastoreItem xmlns:ds="http://schemas.openxmlformats.org/officeDocument/2006/customXml" ds:itemID="{AA5CCF0F-448C-472B-9DC5-BAE78198F67E}"/>
</file>

<file path=customXml/itemProps5.xml><?xml version="1.0" encoding="utf-8"?>
<ds:datastoreItem xmlns:ds="http://schemas.openxmlformats.org/officeDocument/2006/customXml" ds:itemID="{FD09FC53-493C-4FEE-A469-6AD9E70992BA}"/>
</file>

<file path=customXml/itemProps6.xml><?xml version="1.0" encoding="utf-8"?>
<ds:datastoreItem xmlns:ds="http://schemas.openxmlformats.org/officeDocument/2006/customXml" ds:itemID="{4A7BA0B4-1E35-4678-84D0-05900B02F4FB}"/>
</file>

<file path=customXml/itemProps7.xml><?xml version="1.0" encoding="utf-8"?>
<ds:datastoreItem xmlns:ds="http://schemas.openxmlformats.org/officeDocument/2006/customXml" ds:itemID="{7705CC80-76FE-443E-BE07-6F33A44A8469}"/>
</file>

<file path=customXml/itemProps8.xml><?xml version="1.0" encoding="utf-8"?>
<ds:datastoreItem xmlns:ds="http://schemas.openxmlformats.org/officeDocument/2006/customXml" ds:itemID="{83ACB33D-9FD5-4A5B-A8CE-6DF1080F4AAA}"/>
</file>

<file path=customXml/itemProps9.xml><?xml version="1.0" encoding="utf-8"?>
<ds:datastoreItem xmlns:ds="http://schemas.openxmlformats.org/officeDocument/2006/customXml" ds:itemID="{295CEEEC-37B9-497F-AE35-AF07EF2EA50A}"/>
</file>

<file path=docProps/app.xml><?xml version="1.0" encoding="utf-8"?>
<Properties xmlns="http://schemas.openxmlformats.org/officeDocument/2006/extended-properties" xmlns:vt="http://schemas.openxmlformats.org/officeDocument/2006/docPropsVTypes">
  <Template>Normal.dotm</Template>
  <TotalTime>2</TotalTime>
  <Pages>18</Pages>
  <Words>5467</Words>
  <Characters>30072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Propuesta técnica para el Componente 3</vt:lpstr>
    </vt:vector>
  </TitlesOfParts>
  <Company/>
  <LinksUpToDate>false</LinksUpToDate>
  <CharactersWithSpaces>35469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técnica para el Componente 3</dc:title>
  <dc:creator>Martín Alessandro, Martín Sorondo y Kika Klimsza</dc:creator>
  <cp:keywords/>
  <cp:lastModifiedBy>Vasquez Rossi, Maria Ines</cp:lastModifiedBy>
  <cp:revision>3</cp:revision>
  <dcterms:created xsi:type="dcterms:W3CDTF">2021-05-13T04:10:00Z</dcterms:created>
  <dcterms:modified xsi:type="dcterms:W3CDTF">2021-05-13T04:10:00Z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0x0101001A458A224826124E8B45B1D613300CFC00B7344B946E25624E846BBAAD8986DFFB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22;#Panama|7af43a84-776d-43d1-b0f2-8a1f2a8ffc7b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126;#SUSTAINABLE AGRICULTURAL DEVELOPMENT|a0954e0d-8c49-4ad8-83bf-090abb274c8a</vt:lpwstr>
  </property>
  <property fmtid="{D5CDD505-2E9C-101B-9397-08002B2CF9AE}" pid="13" name="Fund IDB">
    <vt:lpwstr>25;#ORC|c028a4b2-ad8b-4cf4-9cac-a2ae6a778e23</vt:lpwstr>
  </property>
  <property fmtid="{D5CDD505-2E9C-101B-9397-08002B2CF9AE}" pid="14" name="Sector IDB">
    <vt:lpwstr>125;#AGRICULTURE AND RURAL DEVELOPMENT|d219a801-c2c3-4618-9f55-1bc987044feb</vt:lpwstr>
  </property>
  <property fmtid="{D5CDD505-2E9C-101B-9397-08002B2CF9AE}" pid="15" name="_dlc_DocIdItemGuid">
    <vt:lpwstr>0f3da884-02dc-4cbf-a514-872538e7518a</vt:lpwstr>
  </property>
  <property fmtid="{D5CDD505-2E9C-101B-9397-08002B2CF9AE}" pid="16" name="Series Operations IDB">
    <vt:lpwstr/>
  </property>
</Properties>
</file>