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467A9" w14:textId="16D4CC56" w:rsidR="007D2445" w:rsidRPr="00730E7A" w:rsidRDefault="007D2445" w:rsidP="007D2445">
      <w:pPr>
        <w:tabs>
          <w:tab w:val="left" w:pos="10838"/>
        </w:tabs>
        <w:spacing w:after="0" w:line="240" w:lineRule="auto"/>
        <w:ind w:left="108"/>
        <w:jc w:val="center"/>
        <w:rPr>
          <w:rFonts w:ascii="Arial Bold" w:eastAsia="Times New Roman" w:hAnsi="Arial Bold" w:cs="Arial"/>
          <w:b/>
          <w:bCs/>
          <w:smallCaps/>
          <w:color w:val="000000"/>
          <w:lang w:val="pt-BR"/>
        </w:rPr>
      </w:pPr>
      <w:r w:rsidRPr="00730E7A">
        <w:rPr>
          <w:rFonts w:ascii="Arial Bold" w:eastAsia="Times New Roman" w:hAnsi="Arial Bold" w:cs="Arial"/>
          <w:b/>
          <w:bCs/>
          <w:smallCaps/>
          <w:color w:val="000000"/>
          <w:lang w:val="pt-BR"/>
        </w:rPr>
        <w:t>Matriz de Resultados</w:t>
      </w:r>
    </w:p>
    <w:p w14:paraId="5211662A" w14:textId="77777777" w:rsidR="00455304" w:rsidRDefault="00455304" w:rsidP="00696278">
      <w:pPr>
        <w:tabs>
          <w:tab w:val="left" w:pos="10838"/>
        </w:tabs>
        <w:spacing w:after="0" w:line="240" w:lineRule="auto"/>
        <w:ind w:left="108"/>
        <w:rPr>
          <w:rFonts w:ascii="Arial" w:eastAsia="Times New Roman" w:hAnsi="Arial" w:cs="Arial"/>
          <w:i/>
          <w:iCs/>
          <w:color w:val="000000"/>
          <w:sz w:val="18"/>
          <w:szCs w:val="18"/>
          <w:lang w:val="pt-BR"/>
        </w:rPr>
      </w:pPr>
    </w:p>
    <w:tbl>
      <w:tblPr>
        <w:tblW w:w="14125" w:type="dxa"/>
        <w:tblLook w:val="04A0" w:firstRow="1" w:lastRow="0" w:firstColumn="1" w:lastColumn="0" w:noHBand="0" w:noVBand="1"/>
      </w:tblPr>
      <w:tblGrid>
        <w:gridCol w:w="2250"/>
        <w:gridCol w:w="11875"/>
      </w:tblGrid>
      <w:tr w:rsidR="00C31D7D" w:rsidRPr="00B1101C" w14:paraId="32C7B811" w14:textId="705E5016" w:rsidTr="00416EA7">
        <w:trPr>
          <w:trHeight w:val="795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857ACEF" w14:textId="612D95E7" w:rsidR="00976E88" w:rsidRPr="00285128" w:rsidRDefault="00455304" w:rsidP="006962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8512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pt-BR"/>
              </w:rPr>
              <w:t> </w:t>
            </w:r>
            <w:r w:rsidR="00976E88" w:rsidRPr="002851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Objetivo del Proyecto:</w:t>
            </w:r>
          </w:p>
        </w:tc>
        <w:tc>
          <w:tcPr>
            <w:tcW w:w="1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D335154" w14:textId="4A7C31EA" w:rsidR="00976E88" w:rsidRPr="00285128" w:rsidRDefault="007636F8" w:rsidP="007573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007636F8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Los objetivos generales del proyecto son mejorar la seguridad alimentaria y los ingresos de pequeños agricultores familiares. Los objetivos específicos son</w:t>
            </w:r>
            <w:r w:rsidR="001E5545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:</w:t>
            </w:r>
            <w:r w:rsidRPr="007636F8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 </w:t>
            </w:r>
            <w:r w:rsidR="001E5545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(i) </w:t>
            </w:r>
            <w:r w:rsidRPr="007636F8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aumentar la rentabilidad de las fincas</w:t>
            </w:r>
            <w:r w:rsidR="00085476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;</w:t>
            </w:r>
            <w:r w:rsidRPr="007636F8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 </w:t>
            </w:r>
            <w:r w:rsidR="00085476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(ii) </w:t>
            </w:r>
            <w:r w:rsidRPr="007636F8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mejorar la resiliencia de estas fincas ante </w:t>
            </w:r>
            <w:r w:rsidRPr="00085476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s-ES"/>
              </w:rPr>
              <w:t>shocks</w:t>
            </w:r>
            <w:r w:rsidRPr="007636F8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 (de clima, de plagas y enfermedades y de mercado)</w:t>
            </w:r>
            <w:r w:rsidR="00085476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;</w:t>
            </w:r>
            <w:r w:rsidRPr="007636F8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 y </w:t>
            </w:r>
            <w:r w:rsidR="00AB1C25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(iii) </w:t>
            </w:r>
            <w:r w:rsidRPr="007636F8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mejorar la sostenibilidad ambiental de la actividad agropecuaria en estas fincas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.</w:t>
            </w:r>
          </w:p>
        </w:tc>
      </w:tr>
    </w:tbl>
    <w:p w14:paraId="7148A002" w14:textId="77777777" w:rsidR="007D2445" w:rsidRDefault="007D2445" w:rsidP="00455304">
      <w:pPr>
        <w:tabs>
          <w:tab w:val="left" w:pos="10843"/>
        </w:tabs>
        <w:spacing w:after="0" w:line="240" w:lineRule="auto"/>
        <w:ind w:left="113"/>
        <w:jc w:val="center"/>
        <w:rPr>
          <w:rFonts w:ascii="Arial" w:eastAsia="Times New Roman" w:hAnsi="Arial" w:cs="Arial"/>
          <w:i/>
          <w:iCs/>
          <w:color w:val="000000"/>
          <w:sz w:val="18"/>
          <w:szCs w:val="18"/>
          <w:lang w:val="es-ES_tradnl"/>
        </w:rPr>
      </w:pPr>
    </w:p>
    <w:p w14:paraId="327BBA92" w14:textId="2A2C528F" w:rsidR="00455304" w:rsidRDefault="00455304" w:rsidP="00416EA7">
      <w:pPr>
        <w:tabs>
          <w:tab w:val="left" w:pos="10843"/>
        </w:tabs>
        <w:spacing w:before="120" w:after="120" w:line="240" w:lineRule="auto"/>
        <w:ind w:left="115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</w:rPr>
      </w:pPr>
      <w:r w:rsidRPr="00285128">
        <w:rPr>
          <w:rFonts w:ascii="Arial" w:eastAsia="Times New Roman" w:hAnsi="Arial" w:cs="Arial"/>
          <w:b/>
          <w:bCs/>
          <w:color w:val="000000"/>
          <w:sz w:val="18"/>
          <w:szCs w:val="18"/>
        </w:rPr>
        <w:t>Objetivo</w:t>
      </w:r>
      <w:r w:rsidR="00F91CD9">
        <w:rPr>
          <w:rFonts w:ascii="Arial" w:eastAsia="Times New Roman" w:hAnsi="Arial" w:cs="Arial"/>
          <w:b/>
          <w:bCs/>
          <w:color w:val="000000"/>
          <w:sz w:val="18"/>
          <w:szCs w:val="18"/>
        </w:rPr>
        <w:t>s</w:t>
      </w:r>
      <w:r w:rsidRPr="00285128"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 General</w:t>
      </w:r>
      <w:r w:rsidR="00F91CD9">
        <w:rPr>
          <w:rFonts w:ascii="Arial" w:eastAsia="Times New Roman" w:hAnsi="Arial" w:cs="Arial"/>
          <w:b/>
          <w:bCs/>
          <w:color w:val="000000"/>
          <w:sz w:val="18"/>
          <w:szCs w:val="18"/>
        </w:rPr>
        <w:t>es</w:t>
      </w:r>
      <w:r w:rsidRPr="00285128"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 de Desarrollo</w:t>
      </w:r>
    </w:p>
    <w:tbl>
      <w:tblPr>
        <w:tblW w:w="14125" w:type="dxa"/>
        <w:tblLook w:val="04A0" w:firstRow="1" w:lastRow="0" w:firstColumn="1" w:lastColumn="0" w:noHBand="0" w:noVBand="1"/>
      </w:tblPr>
      <w:tblGrid>
        <w:gridCol w:w="2250"/>
        <w:gridCol w:w="1120"/>
        <w:gridCol w:w="1308"/>
        <w:gridCol w:w="1122"/>
        <w:gridCol w:w="1170"/>
        <w:gridCol w:w="1215"/>
        <w:gridCol w:w="1800"/>
        <w:gridCol w:w="4140"/>
      </w:tblGrid>
      <w:tr w:rsidR="00C31D7D" w:rsidRPr="00285128" w14:paraId="6B95E4F1" w14:textId="73445929" w:rsidTr="4A58584B">
        <w:trPr>
          <w:trHeight w:val="825"/>
          <w:tblHeader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066F95" w14:textId="0C353E25" w:rsidR="002C1E94" w:rsidRPr="00285128" w:rsidRDefault="002C1E94" w:rsidP="006962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851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Indicadores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F38324" w14:textId="3D0FA75B" w:rsidR="002C1E94" w:rsidRPr="00285128" w:rsidRDefault="002C1E94" w:rsidP="006962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851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Unidad de Medida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FAD804" w14:textId="128A3927" w:rsidR="002C1E94" w:rsidRPr="00285128" w:rsidRDefault="00865D19" w:rsidP="006962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2851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 xml:space="preserve">Valor de </w:t>
            </w:r>
            <w:r w:rsidR="00E977FC" w:rsidRPr="002851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Línea de Base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3DE66D" w14:textId="3304EBA1" w:rsidR="002C1E94" w:rsidRPr="00285128" w:rsidRDefault="00652CD1" w:rsidP="006962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2851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 xml:space="preserve">Año </w:t>
            </w:r>
            <w:r w:rsidR="001308F0" w:rsidRPr="002851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Línea de Base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3CBD9653" w14:textId="2E884024" w:rsidR="002C1E94" w:rsidRPr="00285128" w:rsidRDefault="00453FBD" w:rsidP="006962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2851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Año esperado para el Logro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3CC6DE" w14:textId="295BB58A" w:rsidR="002C1E94" w:rsidRPr="00285128" w:rsidRDefault="006A172E" w:rsidP="006962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851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Meta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A60EE3" w14:textId="5BD7A4D8" w:rsidR="002C1E94" w:rsidRPr="00285128" w:rsidRDefault="006A172E" w:rsidP="006962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851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Medios de Verificación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60FC03" w14:textId="77777777" w:rsidR="00784832" w:rsidRPr="00285128" w:rsidRDefault="00784832" w:rsidP="006962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201D6A24" w14:textId="108F0935" w:rsidR="002C1E94" w:rsidRPr="00285128" w:rsidRDefault="00784832" w:rsidP="006962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851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Comentarios</w:t>
            </w:r>
          </w:p>
        </w:tc>
      </w:tr>
      <w:tr w:rsidR="000C7CC9" w:rsidRPr="00B1101C" w14:paraId="01BE289C" w14:textId="6ACD3EAE" w:rsidTr="4A58584B">
        <w:trPr>
          <w:trHeight w:val="283"/>
        </w:trPr>
        <w:tc>
          <w:tcPr>
            <w:tcW w:w="9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  <w:noWrap/>
            <w:vAlign w:val="center"/>
            <w:hideMark/>
          </w:tcPr>
          <w:p w14:paraId="707CE084" w14:textId="4F486046" w:rsidR="002C1E94" w:rsidRPr="000C7CC9" w:rsidRDefault="002C1E94" w:rsidP="00DD3C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val="es-ES_tradnl"/>
              </w:rPr>
            </w:pPr>
            <w:r w:rsidRPr="000C7CC9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Objetivo general de desarrollo:</w:t>
            </w:r>
            <w:r w:rsidR="007573D0" w:rsidRPr="000C7CC9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 xml:space="preserve"> Aumentar los ingresos agrícolas y la seguridad alimentaria de los hogares de los agricultores beneficiados</w:t>
            </w:r>
            <w:r w:rsidR="00B07B85" w:rsidRPr="000C7CC9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 xml:space="preserve">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14:paraId="5EEA7AEA" w14:textId="77777777" w:rsidR="002C1E94" w:rsidRPr="000C7CC9" w:rsidRDefault="002C1E94" w:rsidP="00DD3C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</w:p>
        </w:tc>
      </w:tr>
      <w:tr w:rsidR="00AC798F" w:rsidRPr="00B518A7" w14:paraId="45550BB7" w14:textId="24A78826" w:rsidTr="4A58584B">
        <w:trPr>
          <w:trHeight w:val="555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C710F" w14:textId="46E5E98E" w:rsidR="00AC798F" w:rsidRPr="00670763" w:rsidRDefault="00AC798F" w:rsidP="008F49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670763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Indicador OGD-</w:t>
            </w:r>
            <w:r w:rsidRPr="005F4F8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  <w:r w:rsidR="00974CB0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.</w:t>
            </w:r>
          </w:p>
          <w:p w14:paraId="77289780" w14:textId="2012F2BE" w:rsidR="00AC798F" w:rsidRPr="00670763" w:rsidRDefault="00AC798F" w:rsidP="009A310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670763">
              <w:rPr>
                <w:rFonts w:ascii="Arial" w:hAnsi="Arial" w:cs="Arial"/>
                <w:sz w:val="18"/>
                <w:szCs w:val="18"/>
                <w:lang w:val="es-ES_tradnl"/>
              </w:rPr>
              <w:t>Ingresos agr</w:t>
            </w:r>
            <w:r w:rsidR="005A5701">
              <w:rPr>
                <w:rFonts w:ascii="Arial" w:hAnsi="Arial" w:cs="Arial"/>
                <w:sz w:val="18"/>
                <w:szCs w:val="18"/>
                <w:lang w:val="es-ES_tradnl"/>
              </w:rPr>
              <w:t>opecuarios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netos</w:t>
            </w:r>
            <w:r w:rsidRPr="0067076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del hogar</w:t>
            </w:r>
            <w:r w:rsidR="003A4EF8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(anuales)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8F77F" w14:textId="4F609D73" w:rsidR="00AC798F" w:rsidRPr="00670763" w:rsidRDefault="00AC798F" w:rsidP="00784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670763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 US$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BA690" w14:textId="248BC6EE" w:rsidR="00AC798F" w:rsidRPr="00B9067F" w:rsidRDefault="00AC798F" w:rsidP="00784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2</w:t>
            </w:r>
            <w:r w:rsidR="00227E70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.</w:t>
            </w: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814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1E404" w14:textId="74E042C6" w:rsidR="00AC798F" w:rsidRPr="00230F2C" w:rsidRDefault="00AC798F" w:rsidP="00784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230F2C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 2021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53109" w14:textId="46FD585D" w:rsidR="00AC798F" w:rsidRPr="004549B1" w:rsidRDefault="00AC798F" w:rsidP="00784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4549B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 2026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72054" w14:textId="47ECF74E" w:rsidR="00AC798F" w:rsidRPr="004549B1" w:rsidRDefault="00AC798F" w:rsidP="00784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4549B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3</w:t>
            </w:r>
            <w:r w:rsidR="00227E70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.</w:t>
            </w:r>
            <w:r w:rsidRPr="004549B1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696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2923DE5C" w14:textId="77777777" w:rsidR="00AC798F" w:rsidRDefault="00AC798F" w:rsidP="007848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  <w:p w14:paraId="4D7375A6" w14:textId="77777777" w:rsidR="00AC798F" w:rsidRDefault="00AC798F" w:rsidP="007848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  <w:p w14:paraId="67BE7F61" w14:textId="77777777" w:rsidR="00AC798F" w:rsidRDefault="00AC798F" w:rsidP="007848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  <w:p w14:paraId="63C09D1C" w14:textId="77777777" w:rsidR="00AC798F" w:rsidRDefault="00AC798F" w:rsidP="007848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  <w:p w14:paraId="22F3F133" w14:textId="77777777" w:rsidR="00AC798F" w:rsidRDefault="00AC798F" w:rsidP="007848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  <w:p w14:paraId="5531ACC5" w14:textId="77777777" w:rsidR="00AC798F" w:rsidRDefault="00AC798F" w:rsidP="007848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  <w:p w14:paraId="272F7B1C" w14:textId="77777777" w:rsidR="00AC798F" w:rsidRDefault="00AC798F" w:rsidP="007848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  <w:p w14:paraId="0E4E3D14" w14:textId="77777777" w:rsidR="00AC798F" w:rsidRDefault="00AC798F" w:rsidP="007848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  <w:p w14:paraId="4427AC0F" w14:textId="77777777" w:rsidR="00AC798F" w:rsidRDefault="00AC798F" w:rsidP="007848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  <w:p w14:paraId="4FD07985" w14:textId="77777777" w:rsidR="00AC798F" w:rsidRDefault="00AC798F" w:rsidP="007848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  <w:p w14:paraId="63300C4F" w14:textId="31760B97" w:rsidR="00AC798F" w:rsidRPr="00670763" w:rsidRDefault="00AC798F" w:rsidP="007848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Evaluación de impacto del programa (EI)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A81DF" w14:textId="6620C5FE" w:rsidR="00AC798F" w:rsidRDefault="00AC798F" w:rsidP="0067076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670763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</w:t>
            </w:r>
          </w:p>
          <w:p w14:paraId="76060256" w14:textId="5AB11314" w:rsidR="00AC798F" w:rsidRDefault="00AC798F" w:rsidP="0067076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12F79">
              <w:rPr>
                <w:rFonts w:ascii="Arial" w:eastAsia="Times New Roman" w:hAnsi="Arial" w:cs="Arial"/>
                <w:i/>
                <w:iCs/>
                <w:sz w:val="18"/>
                <w:szCs w:val="18"/>
                <w:lang w:val="es-ES_tradnl"/>
              </w:rPr>
              <w:t>Proxy:</w:t>
            </w: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Valor de la producción total del hogar incluyendo producción para autoconsumo y subproductos. </w:t>
            </w:r>
          </w:p>
          <w:p w14:paraId="5635C280" w14:textId="67739957" w:rsidR="005E091E" w:rsidRDefault="005E091E" w:rsidP="0067076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  <w:p w14:paraId="58CE8D93" w14:textId="3E33F30B" w:rsidR="005E091E" w:rsidRPr="001C4B52" w:rsidRDefault="005E091E" w:rsidP="0067076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419"/>
              </w:rPr>
            </w:pPr>
            <w:r w:rsidRPr="001C4B52">
              <w:rPr>
                <w:rFonts w:ascii="Arial" w:eastAsia="Times New Roman" w:hAnsi="Arial" w:cs="Arial"/>
                <w:sz w:val="18"/>
                <w:szCs w:val="18"/>
                <w:lang w:val="es-419"/>
              </w:rPr>
              <w:t xml:space="preserve">Este indicador </w:t>
            </w:r>
            <w:r w:rsidR="001C4B52" w:rsidRPr="001C4B52">
              <w:rPr>
                <w:rFonts w:ascii="Arial" w:eastAsia="Times New Roman" w:hAnsi="Arial" w:cs="Arial"/>
                <w:sz w:val="18"/>
                <w:szCs w:val="18"/>
                <w:lang w:val="es-419"/>
              </w:rPr>
              <w:t xml:space="preserve">será </w:t>
            </w:r>
            <w:r w:rsidR="00106F4A">
              <w:rPr>
                <w:rFonts w:ascii="Arial" w:eastAsia="Times New Roman" w:hAnsi="Arial" w:cs="Arial"/>
                <w:sz w:val="18"/>
                <w:szCs w:val="18"/>
                <w:lang w:val="es-419"/>
              </w:rPr>
              <w:t>relevado</w:t>
            </w:r>
            <w:r w:rsidR="001C4B52">
              <w:rPr>
                <w:rFonts w:ascii="Arial" w:eastAsia="Times New Roman" w:hAnsi="Arial" w:cs="Arial"/>
                <w:sz w:val="18"/>
                <w:szCs w:val="18"/>
                <w:lang w:val="es-419"/>
              </w:rPr>
              <w:t xml:space="preserve"> para </w:t>
            </w:r>
            <w:r w:rsidR="00CA1754">
              <w:rPr>
                <w:rFonts w:ascii="Arial" w:eastAsia="Times New Roman" w:hAnsi="Arial" w:cs="Arial"/>
                <w:sz w:val="18"/>
                <w:szCs w:val="18"/>
                <w:lang w:val="es-419"/>
              </w:rPr>
              <w:t>ob</w:t>
            </w:r>
            <w:r w:rsidR="001C4B52">
              <w:rPr>
                <w:rFonts w:ascii="Arial" w:eastAsia="Times New Roman" w:hAnsi="Arial" w:cs="Arial"/>
                <w:sz w:val="18"/>
                <w:szCs w:val="18"/>
                <w:lang w:val="es-419"/>
              </w:rPr>
              <w:t xml:space="preserve">tener </w:t>
            </w:r>
            <w:r w:rsidR="00106F4A">
              <w:rPr>
                <w:rFonts w:ascii="Arial" w:eastAsia="Times New Roman" w:hAnsi="Arial" w:cs="Arial"/>
                <w:sz w:val="18"/>
                <w:szCs w:val="18"/>
                <w:lang w:val="es-419"/>
              </w:rPr>
              <w:t xml:space="preserve">información </w:t>
            </w:r>
            <w:r w:rsidR="00CA1754">
              <w:rPr>
                <w:rFonts w:ascii="Arial" w:eastAsia="Times New Roman" w:hAnsi="Arial" w:cs="Arial"/>
                <w:sz w:val="18"/>
                <w:szCs w:val="18"/>
                <w:lang w:val="es-419"/>
              </w:rPr>
              <w:t xml:space="preserve">que permita realizar un análisis </w:t>
            </w:r>
            <w:r w:rsidR="00106F4A">
              <w:rPr>
                <w:rFonts w:ascii="Arial" w:eastAsia="Times New Roman" w:hAnsi="Arial" w:cs="Arial"/>
                <w:sz w:val="18"/>
                <w:szCs w:val="18"/>
                <w:lang w:val="es-419"/>
              </w:rPr>
              <w:t>desagregad</w:t>
            </w:r>
            <w:r w:rsidR="00CA1754">
              <w:rPr>
                <w:rFonts w:ascii="Arial" w:eastAsia="Times New Roman" w:hAnsi="Arial" w:cs="Arial"/>
                <w:sz w:val="18"/>
                <w:szCs w:val="18"/>
                <w:lang w:val="es-419"/>
              </w:rPr>
              <w:t>o</w:t>
            </w:r>
            <w:r w:rsidR="00106F4A">
              <w:rPr>
                <w:rFonts w:ascii="Arial" w:eastAsia="Times New Roman" w:hAnsi="Arial" w:cs="Arial"/>
                <w:sz w:val="18"/>
                <w:szCs w:val="18"/>
                <w:lang w:val="es-419"/>
              </w:rPr>
              <w:t xml:space="preserve"> por </w:t>
            </w:r>
            <w:r w:rsidRPr="001C4B52">
              <w:rPr>
                <w:rFonts w:ascii="Arial" w:eastAsia="Times New Roman" w:hAnsi="Arial" w:cs="Arial"/>
                <w:sz w:val="18"/>
                <w:szCs w:val="18"/>
                <w:lang w:val="es-419"/>
              </w:rPr>
              <w:t>género y diversidad</w:t>
            </w:r>
            <w:r w:rsidR="00BD158F">
              <w:rPr>
                <w:rFonts w:ascii="Arial" w:eastAsia="Times New Roman" w:hAnsi="Arial" w:cs="Arial"/>
                <w:sz w:val="18"/>
                <w:szCs w:val="18"/>
                <w:lang w:val="es-419"/>
              </w:rPr>
              <w:t xml:space="preserve"> (</w:t>
            </w:r>
            <w:r w:rsidR="00BA6D0A" w:rsidRPr="00777DEF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*</w:t>
            </w:r>
            <w:r w:rsidR="00BD158F" w:rsidRPr="00777DEF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DPGyD</w:t>
            </w:r>
            <w:r w:rsidR="00BD158F">
              <w:rPr>
                <w:rFonts w:ascii="Arial" w:eastAsia="Times New Roman" w:hAnsi="Arial" w:cs="Arial"/>
                <w:sz w:val="18"/>
                <w:szCs w:val="18"/>
                <w:lang w:val="es-419"/>
              </w:rPr>
              <w:t>)</w:t>
            </w:r>
            <w:r w:rsidRPr="001C4B52">
              <w:rPr>
                <w:rFonts w:ascii="Arial" w:eastAsia="Times New Roman" w:hAnsi="Arial" w:cs="Arial"/>
                <w:sz w:val="18"/>
                <w:szCs w:val="18"/>
                <w:lang w:val="es-419"/>
              </w:rPr>
              <w:t>.</w:t>
            </w:r>
          </w:p>
          <w:p w14:paraId="4149B0E0" w14:textId="77777777" w:rsidR="00AC798F" w:rsidRPr="001C4B52" w:rsidRDefault="00AC798F" w:rsidP="0067076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419"/>
              </w:rPr>
            </w:pPr>
          </w:p>
          <w:p w14:paraId="1582F6AC" w14:textId="64902E56" w:rsidR="00AC798F" w:rsidRPr="005F584C" w:rsidRDefault="00AC798F" w:rsidP="006707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</w:pPr>
            <w:r w:rsidRPr="005F584C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  <w:t>Fuentes LB:</w:t>
            </w:r>
          </w:p>
          <w:p w14:paraId="389CFB70" w14:textId="6D2A564C" w:rsidR="00AC798F" w:rsidRDefault="00AC798F" w:rsidP="00670763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-</w:t>
            </w:r>
            <w:r w:rsidRPr="005F584C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MIDA, 2021. Hoja Excel titulada “Costos y rendimientos” agrícolas</w:t>
            </w: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.</w:t>
            </w:r>
          </w:p>
          <w:p w14:paraId="55315210" w14:textId="77777777" w:rsidR="00AC798F" w:rsidRDefault="00AC798F" w:rsidP="006707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val="es-ES_tradnl"/>
              </w:rPr>
            </w:pPr>
            <w:r w:rsidRPr="005F584C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val="es-ES_tradnl"/>
              </w:rPr>
              <w:t xml:space="preserve">Fuentes Meta: </w:t>
            </w:r>
          </w:p>
          <w:p w14:paraId="4A1ECD0E" w14:textId="5B6585A0" w:rsidR="00AC798F" w:rsidRPr="008C3F2D" w:rsidRDefault="00AC798F" w:rsidP="0067076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8C3F2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-</w:t>
            </w:r>
            <w:r w:rsidR="00F31DFA">
              <w:fldChar w:fldCharType="begin"/>
            </w:r>
            <w:r w:rsidR="00F31DFA" w:rsidRPr="00EF36E3">
              <w:rPr>
                <w:lang w:val="es-419"/>
                <w:rPrChange w:id="0" w:author="Salazar, Lina Piedad" w:date="2021-06-08T10:39:00Z">
                  <w:rPr/>
                </w:rPrChange>
              </w:rPr>
              <w:instrText xml:space="preserve"> HYPERLINK "https://publications.iadb.org/es/evaluacion-de-impacto-del-componente-1-del-programa-ambiental-de-gestion-de-riesgos-de-desastres-y" </w:instrText>
            </w:r>
            <w:r w:rsidR="00F31DFA">
              <w:fldChar w:fldCharType="separate"/>
            </w:r>
            <w:r w:rsidRPr="008C3F2D">
              <w:rPr>
                <w:rStyle w:val="Hyperlink"/>
                <w:rFonts w:ascii="Arial" w:hAnsi="Arial" w:cs="Arial"/>
                <w:sz w:val="18"/>
                <w:szCs w:val="18"/>
                <w:lang w:val="es-ES_tradnl"/>
              </w:rPr>
              <w:t>Gonzalez-Flores and Le Pommellec (2019)</w:t>
            </w:r>
            <w:r w:rsidR="00F31DFA">
              <w:rPr>
                <w:rStyle w:val="Hyperlink"/>
                <w:rFonts w:ascii="Arial" w:hAnsi="Arial" w:cs="Arial"/>
                <w:sz w:val="18"/>
                <w:szCs w:val="18"/>
                <w:lang w:val="es-ES_tradnl"/>
              </w:rPr>
              <w:fldChar w:fldCharType="end"/>
            </w:r>
            <w:r w:rsidRPr="008C3F2D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 w:rsidRPr="004549B1">
              <w:rPr>
                <w:rFonts w:ascii="Arial" w:hAnsi="Arial" w:cs="Arial"/>
                <w:sz w:val="18"/>
                <w:szCs w:val="18"/>
                <w:lang w:val="es-ES_tradnl"/>
              </w:rPr>
              <w:t>(incremento del 31%)</w:t>
            </w:r>
          </w:p>
        </w:tc>
      </w:tr>
      <w:tr w:rsidR="00CF5521" w:rsidRPr="00EF36E3" w14:paraId="62B0DE92" w14:textId="77777777" w:rsidTr="4A58584B">
        <w:trPr>
          <w:trHeight w:val="555"/>
          <w:ins w:id="1" w:author="Salazar, Lina Piedad" w:date="2021-06-08T13:17:00Z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AE7EB" w14:textId="15C50B1C" w:rsidR="00CF5521" w:rsidRDefault="00CF5521" w:rsidP="008F4994">
            <w:pPr>
              <w:spacing w:after="0" w:line="240" w:lineRule="auto"/>
              <w:rPr>
                <w:ins w:id="2" w:author="Salazar, Lina Piedad" w:date="2021-06-08T13:17:00Z"/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ins w:id="3" w:author="Salazar, Lina Piedad" w:date="2021-06-08T13:17:00Z">
              <w:r>
                <w:rPr>
                  <w:rFonts w:ascii="Arial" w:eastAsia="Times New Roman" w:hAnsi="Arial" w:cs="Arial"/>
                  <w:sz w:val="18"/>
                  <w:szCs w:val="18"/>
                  <w:lang w:val="es-ES_tradnl"/>
                </w:rPr>
                <w:t>Indicador OGD-1.1</w:t>
              </w:r>
            </w:ins>
            <w:ins w:id="4" w:author="Salazar, Lina Piedad" w:date="2021-06-08T13:21:00Z">
              <w:r w:rsidR="00AD2F6D">
                <w:rPr>
                  <w:rFonts w:ascii="Arial" w:eastAsia="Times New Roman" w:hAnsi="Arial" w:cs="Arial"/>
                  <w:sz w:val="18"/>
                  <w:szCs w:val="18"/>
                  <w:lang w:val="es-ES_tradnl"/>
                </w:rPr>
                <w:t>D</w:t>
              </w:r>
            </w:ins>
            <w:ins w:id="5" w:author="Valle Porrua, Yolanda" w:date="2021-06-10T10:30:00Z">
              <w:r w:rsidR="00864EBE">
                <w:rPr>
                  <w:rFonts w:ascii="Arial" w:eastAsia="Times New Roman" w:hAnsi="Arial" w:cs="Arial"/>
                  <w:sz w:val="18"/>
                  <w:szCs w:val="18"/>
                  <w:lang w:val="es-ES_tradnl"/>
                </w:rPr>
                <w:t>.</w:t>
              </w:r>
            </w:ins>
          </w:p>
          <w:p w14:paraId="13EFBEDF" w14:textId="06A74375" w:rsidR="00CF5521" w:rsidRPr="00670763" w:rsidRDefault="00CF5521" w:rsidP="008F4994">
            <w:pPr>
              <w:spacing w:after="0" w:line="240" w:lineRule="auto"/>
              <w:rPr>
                <w:ins w:id="6" w:author="Salazar, Lina Piedad" w:date="2021-06-08T13:17:00Z"/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ins w:id="7" w:author="Salazar, Lina Piedad" w:date="2021-06-08T13:17:00Z">
              <w:r>
                <w:rPr>
                  <w:rFonts w:ascii="Arial" w:eastAsia="Times New Roman" w:hAnsi="Arial" w:cs="Arial"/>
                  <w:sz w:val="18"/>
                  <w:szCs w:val="18"/>
                  <w:lang w:val="es-ES_tradnl"/>
                </w:rPr>
                <w:t xml:space="preserve">Ingresos agropecuarios de hogares </w:t>
              </w:r>
            </w:ins>
            <w:ins w:id="8" w:author="Salazar, Lina Piedad" w:date="2021-06-08T15:08:00Z">
              <w:r w:rsidR="00195BD2">
                <w:rPr>
                  <w:rFonts w:ascii="Arial" w:eastAsia="Times New Roman" w:hAnsi="Arial" w:cs="Arial"/>
                  <w:sz w:val="18"/>
                  <w:szCs w:val="18"/>
                  <w:lang w:val="es-ES_tradnl"/>
                </w:rPr>
                <w:t xml:space="preserve">en comunas </w:t>
              </w:r>
            </w:ins>
            <w:ins w:id="9" w:author="Salazar, Lina Piedad" w:date="2021-06-08T13:17:00Z">
              <w:r>
                <w:rPr>
                  <w:rFonts w:ascii="Arial" w:eastAsia="Times New Roman" w:hAnsi="Arial" w:cs="Arial"/>
                  <w:sz w:val="18"/>
                  <w:szCs w:val="18"/>
                  <w:lang w:val="es-ES_tradnl"/>
                </w:rPr>
                <w:t>indígenas</w:t>
              </w:r>
            </w:ins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A39FD" w14:textId="16882CBF" w:rsidR="00CF5521" w:rsidRPr="00670763" w:rsidRDefault="00EF32AC" w:rsidP="00784832">
            <w:pPr>
              <w:spacing w:after="0" w:line="240" w:lineRule="auto"/>
              <w:jc w:val="center"/>
              <w:rPr>
                <w:ins w:id="10" w:author="Salazar, Lina Piedad" w:date="2021-06-08T13:17:00Z"/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ins w:id="11" w:author="Salazar, Lina Piedad" w:date="2021-06-08T13:18:00Z">
              <w:r>
                <w:rPr>
                  <w:rFonts w:ascii="Arial" w:eastAsia="Times New Roman" w:hAnsi="Arial" w:cs="Arial"/>
                  <w:sz w:val="18"/>
                  <w:szCs w:val="18"/>
                  <w:lang w:val="es-ES_tradnl"/>
                </w:rPr>
                <w:t>US$</w:t>
              </w:r>
            </w:ins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F9BF7" w14:textId="7FFEFAF7" w:rsidR="00CF5521" w:rsidRPr="00D052FE" w:rsidRDefault="00EF32AC" w:rsidP="00784832">
            <w:pPr>
              <w:spacing w:after="0" w:line="240" w:lineRule="auto"/>
              <w:jc w:val="center"/>
              <w:rPr>
                <w:ins w:id="12" w:author="Salazar, Lina Piedad" w:date="2021-06-08T13:17:00Z"/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ins w:id="13" w:author="Salazar, Lina Piedad" w:date="2021-06-08T13:18:00Z">
              <w:r>
                <w:rPr>
                  <w:rFonts w:ascii="Arial" w:eastAsia="Times New Roman" w:hAnsi="Arial" w:cs="Arial"/>
                  <w:sz w:val="18"/>
                  <w:szCs w:val="18"/>
                  <w:lang w:val="es-ES_tradnl"/>
                </w:rPr>
                <w:t>1</w:t>
              </w:r>
              <w:r w:rsidR="009A370E">
                <w:rPr>
                  <w:rFonts w:ascii="Arial" w:eastAsia="Times New Roman" w:hAnsi="Arial" w:cs="Arial"/>
                  <w:sz w:val="18"/>
                  <w:szCs w:val="18"/>
                  <w:lang w:val="es-ES_tradnl"/>
                </w:rPr>
                <w:t>.</w:t>
              </w:r>
              <w:r>
                <w:rPr>
                  <w:rFonts w:ascii="Arial" w:eastAsia="Times New Roman" w:hAnsi="Arial" w:cs="Arial"/>
                  <w:sz w:val="18"/>
                  <w:szCs w:val="18"/>
                  <w:lang w:val="es-ES_tradnl"/>
                </w:rPr>
                <w:t>629</w:t>
              </w:r>
            </w:ins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F32B6" w14:textId="0EB209AE" w:rsidR="00CF5521" w:rsidRPr="00DC1B62" w:rsidRDefault="00EF32AC" w:rsidP="00784832">
            <w:pPr>
              <w:spacing w:after="0" w:line="240" w:lineRule="auto"/>
              <w:jc w:val="center"/>
              <w:rPr>
                <w:ins w:id="14" w:author="Salazar, Lina Piedad" w:date="2021-06-08T13:17:00Z"/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ins w:id="15" w:author="Salazar, Lina Piedad" w:date="2021-06-08T13:18:00Z">
              <w:r>
                <w:rPr>
                  <w:rFonts w:ascii="Arial" w:eastAsia="Times New Roman" w:hAnsi="Arial" w:cs="Arial"/>
                  <w:sz w:val="18"/>
                  <w:szCs w:val="18"/>
                  <w:lang w:val="es-ES_tradnl"/>
                </w:rPr>
                <w:t>2013</w:t>
              </w:r>
            </w:ins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9641C" w14:textId="08D3E78E" w:rsidR="00CF5521" w:rsidRPr="00670763" w:rsidRDefault="00EF32AC" w:rsidP="00784832">
            <w:pPr>
              <w:spacing w:after="0" w:line="240" w:lineRule="auto"/>
              <w:jc w:val="center"/>
              <w:rPr>
                <w:ins w:id="16" w:author="Salazar, Lina Piedad" w:date="2021-06-08T13:17:00Z"/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ins w:id="17" w:author="Salazar, Lina Piedad" w:date="2021-06-08T13:18:00Z">
              <w:r>
                <w:rPr>
                  <w:rFonts w:ascii="Arial" w:eastAsia="Times New Roman" w:hAnsi="Arial" w:cs="Arial"/>
                  <w:sz w:val="18"/>
                  <w:szCs w:val="18"/>
                  <w:lang w:val="es-ES_tradnl"/>
                </w:rPr>
                <w:t>2026</w:t>
              </w:r>
            </w:ins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2408B" w14:textId="154254C1" w:rsidR="00CF5521" w:rsidRDefault="009A370E" w:rsidP="00784832">
            <w:pPr>
              <w:spacing w:after="0" w:line="240" w:lineRule="auto"/>
              <w:jc w:val="center"/>
              <w:rPr>
                <w:ins w:id="18" w:author="Salazar, Lina Piedad" w:date="2021-06-08T13:17:00Z"/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ins w:id="19" w:author="Salazar, Lina Piedad" w:date="2021-06-08T13:18:00Z">
              <w:r>
                <w:rPr>
                  <w:rFonts w:ascii="Arial" w:eastAsia="Times New Roman" w:hAnsi="Arial" w:cs="Arial"/>
                  <w:sz w:val="18"/>
                  <w:szCs w:val="18"/>
                  <w:lang w:val="es-ES_tradnl"/>
                </w:rPr>
                <w:t>2.711</w:t>
              </w:r>
            </w:ins>
          </w:p>
        </w:tc>
        <w:tc>
          <w:tcPr>
            <w:tcW w:w="1800" w:type="dxa"/>
            <w:vMerge/>
          </w:tcPr>
          <w:p w14:paraId="7C22DB13" w14:textId="77777777" w:rsidR="00CF5521" w:rsidRPr="00670763" w:rsidRDefault="00CF5521" w:rsidP="00784832">
            <w:pPr>
              <w:spacing w:after="0" w:line="240" w:lineRule="auto"/>
              <w:rPr>
                <w:ins w:id="20" w:author="Salazar, Lina Piedad" w:date="2021-06-08T13:17:00Z"/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7EF23" w14:textId="77777777" w:rsidR="00CF5521" w:rsidRPr="00B1101C" w:rsidRDefault="009A370E" w:rsidP="00784832">
            <w:pPr>
              <w:spacing w:after="0" w:line="240" w:lineRule="auto"/>
              <w:rPr>
                <w:ins w:id="21" w:author="Salazar, Lina Piedad" w:date="2021-06-08T13:21:00Z"/>
                <w:rFonts w:ascii="Arial" w:eastAsia="Times New Roman" w:hAnsi="Arial" w:cs="Arial"/>
                <w:sz w:val="18"/>
                <w:szCs w:val="18"/>
                <w:lang w:val="es-419"/>
                <w:rPrChange w:id="22" w:author="Valle Porrua, Yolanda" w:date="2021-06-10T10:29:00Z">
                  <w:rPr>
                    <w:ins w:id="23" w:author="Salazar, Lina Piedad" w:date="2021-06-08T13:21:00Z"/>
                    <w:rFonts w:ascii="Arial" w:eastAsia="Times New Roman" w:hAnsi="Arial" w:cs="Arial"/>
                    <w:sz w:val="18"/>
                    <w:szCs w:val="18"/>
                    <w:lang w:val="es-419"/>
                  </w:rPr>
                </w:rPrChange>
              </w:rPr>
            </w:pPr>
            <w:ins w:id="24" w:author="Salazar, Lina Piedad" w:date="2021-06-08T13:18:00Z">
              <w:r w:rsidRPr="00B1101C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val="es-419"/>
                  <w:rPrChange w:id="25" w:author="Valle Porrua, Yolanda" w:date="2021-06-10T10:29:00Z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val="es-419"/>
                    </w:rPr>
                  </w:rPrChange>
                </w:rPr>
                <w:t xml:space="preserve">Fuente LB y Meta: </w:t>
              </w:r>
            </w:ins>
            <w:ins w:id="26" w:author="Salazar, Lina Piedad" w:date="2021-06-08T13:21:00Z">
              <w:r w:rsidR="00AD2F6D" w:rsidRPr="00B1101C">
                <w:rPr>
                  <w:rFonts w:ascii="Arial" w:eastAsia="Times New Roman" w:hAnsi="Arial" w:cs="Arial"/>
                  <w:sz w:val="18"/>
                  <w:szCs w:val="18"/>
                  <w:lang w:val="es-419"/>
                  <w:rPrChange w:id="27" w:author="Valle Porrua, Yolanda" w:date="2021-06-10T10:29:00Z">
                    <w:rPr>
                      <w:rFonts w:ascii="Arial" w:eastAsia="Times New Roman" w:hAnsi="Arial" w:cs="Arial"/>
                      <w:sz w:val="18"/>
                      <w:szCs w:val="18"/>
                      <w:lang w:val="es-419"/>
                    </w:rPr>
                  </w:rPrChange>
                </w:rPr>
                <w:fldChar w:fldCharType="begin"/>
              </w:r>
              <w:r w:rsidR="00AD2F6D" w:rsidRPr="00B1101C">
                <w:rPr>
                  <w:rFonts w:ascii="Arial" w:eastAsia="Times New Roman" w:hAnsi="Arial" w:cs="Arial"/>
                  <w:sz w:val="18"/>
                  <w:szCs w:val="18"/>
                  <w:lang w:val="es-419"/>
                  <w:rPrChange w:id="28" w:author="Valle Porrua, Yolanda" w:date="2021-06-10T10:29:00Z">
                    <w:rPr>
                      <w:rFonts w:ascii="Arial" w:eastAsia="Times New Roman" w:hAnsi="Arial" w:cs="Arial"/>
                      <w:sz w:val="18"/>
                      <w:szCs w:val="18"/>
                      <w:lang w:val="es-419"/>
                    </w:rPr>
                  </w:rPrChange>
                </w:rPr>
                <w:instrText xml:space="preserve"> HYPERLINK "http://revistaixaya.cucsh.udg.mx/index.php/ixa/article/view/7609" </w:instrText>
              </w:r>
              <w:r w:rsidR="00AD2F6D" w:rsidRPr="00B1101C">
                <w:rPr>
                  <w:rFonts w:ascii="Arial" w:eastAsia="Times New Roman" w:hAnsi="Arial" w:cs="Arial"/>
                  <w:sz w:val="18"/>
                  <w:szCs w:val="18"/>
                  <w:lang w:val="es-419"/>
                  <w:rPrChange w:id="29" w:author="Valle Porrua, Yolanda" w:date="2021-06-10T10:29:00Z">
                    <w:rPr>
                      <w:rFonts w:ascii="Arial" w:eastAsia="Times New Roman" w:hAnsi="Arial" w:cs="Arial"/>
                      <w:sz w:val="18"/>
                      <w:szCs w:val="18"/>
                      <w:lang w:val="es-419"/>
                    </w:rPr>
                  </w:rPrChange>
                </w:rPr>
                <w:fldChar w:fldCharType="separate"/>
              </w:r>
              <w:r w:rsidR="00FF4B7E" w:rsidRPr="00B1101C">
                <w:rPr>
                  <w:rStyle w:val="Hyperlink"/>
                  <w:rFonts w:ascii="Arial" w:hAnsi="Arial" w:cs="Arial"/>
                  <w:sz w:val="18"/>
                  <w:szCs w:val="18"/>
                  <w:lang w:val="pt-BR"/>
                  <w:rPrChange w:id="30" w:author="Valle Porrua, Yolanda" w:date="2021-06-10T10:29:00Z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val="es-419"/>
                    </w:rPr>
                  </w:rPrChange>
                </w:rPr>
                <w:t>Torres-Vargas, Santamaría,</w:t>
              </w:r>
              <w:r w:rsidR="004921A0" w:rsidRPr="00B1101C">
                <w:rPr>
                  <w:rStyle w:val="Hyperlink"/>
                  <w:rFonts w:ascii="Arial" w:hAnsi="Arial" w:cs="Arial"/>
                  <w:sz w:val="18"/>
                  <w:szCs w:val="18"/>
                  <w:lang w:val="pt-BR"/>
                  <w:rPrChange w:id="31" w:author="Valle Porrua, Yolanda" w:date="2021-06-10T10:29:00Z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val="es-419"/>
                    </w:rPr>
                  </w:rPrChange>
                </w:rPr>
                <w:t xml:space="preserve"> Santos, Salmerón y Montezuma (20</w:t>
              </w:r>
              <w:r w:rsidR="00AD2F6D" w:rsidRPr="00B1101C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val="es-419"/>
                  <w:rPrChange w:id="32" w:author="Valle Porrua, Yolanda" w:date="2021-06-10T10:29:00Z">
                    <w:rPr>
                      <w:rStyle w:val="Hyperlink"/>
                      <w:rFonts w:ascii="Arial" w:eastAsia="Times New Roman" w:hAnsi="Arial" w:cs="Arial"/>
                      <w:sz w:val="18"/>
                      <w:szCs w:val="18"/>
                      <w:lang w:val="es-419"/>
                    </w:rPr>
                  </w:rPrChange>
                </w:rPr>
                <w:t>20</w:t>
              </w:r>
              <w:r w:rsidR="00AD2F6D" w:rsidRPr="00B1101C">
                <w:rPr>
                  <w:rFonts w:ascii="Arial" w:eastAsia="Times New Roman" w:hAnsi="Arial" w:cs="Arial"/>
                  <w:sz w:val="18"/>
                  <w:szCs w:val="18"/>
                  <w:lang w:val="es-419"/>
                  <w:rPrChange w:id="33" w:author="Valle Porrua, Yolanda" w:date="2021-06-10T10:29:00Z">
                    <w:rPr>
                      <w:rFonts w:ascii="Arial" w:eastAsia="Times New Roman" w:hAnsi="Arial" w:cs="Arial"/>
                      <w:sz w:val="18"/>
                      <w:szCs w:val="18"/>
                      <w:lang w:val="es-419"/>
                    </w:rPr>
                  </w:rPrChange>
                </w:rPr>
                <w:fldChar w:fldCharType="end"/>
              </w:r>
            </w:ins>
            <w:ins w:id="34" w:author="Salazar, Lina Piedad" w:date="2021-06-08T13:20:00Z">
              <w:r w:rsidR="004921A0" w:rsidRPr="00B1101C">
                <w:rPr>
                  <w:rFonts w:ascii="Arial" w:eastAsia="Times New Roman" w:hAnsi="Arial" w:cs="Arial"/>
                  <w:sz w:val="18"/>
                  <w:szCs w:val="18"/>
                  <w:lang w:val="es-419"/>
                  <w:rPrChange w:id="35" w:author="Valle Porrua, Yolanda" w:date="2021-06-10T10:29:00Z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val="es-419"/>
                    </w:rPr>
                  </w:rPrChange>
                </w:rPr>
                <w:t>)</w:t>
              </w:r>
            </w:ins>
          </w:p>
          <w:p w14:paraId="4890F291" w14:textId="77777777" w:rsidR="00AD2F6D" w:rsidRPr="00B1101C" w:rsidRDefault="00AD2F6D" w:rsidP="00784832">
            <w:pPr>
              <w:spacing w:after="0" w:line="240" w:lineRule="auto"/>
              <w:rPr>
                <w:ins w:id="36" w:author="Salazar, Lina Piedad" w:date="2021-06-08T13:21:00Z"/>
                <w:rFonts w:ascii="Arial" w:eastAsia="Times New Roman" w:hAnsi="Arial" w:cs="Arial"/>
                <w:b/>
                <w:bCs/>
                <w:sz w:val="18"/>
                <w:szCs w:val="18"/>
                <w:lang w:val="es-419"/>
                <w:rPrChange w:id="37" w:author="Valle Porrua, Yolanda" w:date="2021-06-10T10:29:00Z">
                  <w:rPr>
                    <w:ins w:id="38" w:author="Salazar, Lina Piedad" w:date="2021-06-08T13:21:00Z"/>
                    <w:rFonts w:ascii="Arial" w:eastAsia="Times New Roman" w:hAnsi="Arial" w:cs="Arial"/>
                    <w:b/>
                    <w:bCs/>
                    <w:sz w:val="18"/>
                    <w:szCs w:val="18"/>
                    <w:lang w:val="es-419"/>
                  </w:rPr>
                </w:rPrChange>
              </w:rPr>
            </w:pPr>
          </w:p>
          <w:p w14:paraId="603B6C26" w14:textId="21055C44" w:rsidR="00AD2F6D" w:rsidRPr="00AD2F6D" w:rsidRDefault="00AD2F6D" w:rsidP="00784832">
            <w:pPr>
              <w:spacing w:after="0" w:line="240" w:lineRule="auto"/>
              <w:rPr>
                <w:ins w:id="39" w:author="Salazar, Lina Piedad" w:date="2021-06-08T13:17:00Z"/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419"/>
                <w:rPrChange w:id="40" w:author="Salazar, Lina Piedad" w:date="2021-06-08T13:21:00Z">
                  <w:rPr>
                    <w:ins w:id="41" w:author="Salazar, Lina Piedad" w:date="2021-06-08T13:17:00Z"/>
                    <w:rFonts w:ascii="Arial" w:eastAsia="Times New Roman" w:hAnsi="Arial" w:cs="Arial"/>
                    <w:b/>
                    <w:bCs/>
                    <w:sz w:val="18"/>
                    <w:szCs w:val="18"/>
                    <w:lang w:val="es-419"/>
                  </w:rPr>
                </w:rPrChange>
              </w:rPr>
            </w:pPr>
            <w:ins w:id="42" w:author="Salazar, Lina Piedad" w:date="2021-06-08T13:21:00Z">
              <w:r w:rsidRPr="00B1101C">
                <w:rPr>
                  <w:rFonts w:ascii="Arial" w:eastAsia="Times New Roman" w:hAnsi="Arial" w:cs="Arial"/>
                  <w:b/>
                  <w:bCs/>
                  <w:i/>
                  <w:iCs/>
                  <w:sz w:val="18"/>
                  <w:szCs w:val="18"/>
                  <w:lang w:val="es-419"/>
                  <w:rPrChange w:id="43" w:author="Valle Porrua, Yolanda" w:date="2021-06-10T10:29:00Z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val="es-419"/>
                    </w:rPr>
                  </w:rPrChange>
                </w:rPr>
                <w:t>Diversity Flag</w:t>
              </w:r>
            </w:ins>
          </w:p>
        </w:tc>
      </w:tr>
      <w:tr w:rsidR="00AC798F" w:rsidRPr="00B1101C" w14:paraId="3F618133" w14:textId="619A8D65" w:rsidTr="4A58584B">
        <w:trPr>
          <w:trHeight w:val="555"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4BD44" w14:textId="7D3DCE84" w:rsidR="00AC798F" w:rsidRPr="00670763" w:rsidRDefault="00AC798F" w:rsidP="008F49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670763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Indicador OGD-2</w:t>
            </w:r>
            <w:r w:rsidR="00974CB0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.</w:t>
            </w:r>
          </w:p>
          <w:p w14:paraId="6AAF3D3A" w14:textId="3525521A" w:rsidR="00AC798F" w:rsidRPr="00670763" w:rsidRDefault="00AC798F" w:rsidP="008F49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67076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Hogares en situación de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in</w:t>
            </w:r>
            <w:r w:rsidRPr="0067076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seguridad alimentaria (Indicador FIES-FAO)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CBA6D" w14:textId="57C64CDF" w:rsidR="00AC798F" w:rsidRPr="00670763" w:rsidRDefault="00AC798F" w:rsidP="00784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670763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8D811" w14:textId="6C855F02" w:rsidR="00AC798F" w:rsidRPr="00FA774B" w:rsidRDefault="00AC798F" w:rsidP="00784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D052FE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37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D04D" w14:textId="264478EE" w:rsidR="00AC798F" w:rsidRPr="00DC1B62" w:rsidRDefault="00AC798F" w:rsidP="00784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DC1B62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 2020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508CA" w14:textId="71695D99" w:rsidR="00AC798F" w:rsidRPr="00670763" w:rsidRDefault="00AC798F" w:rsidP="00784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670763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2026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F2019" w14:textId="539AC271" w:rsidR="00AC798F" w:rsidRPr="00670763" w:rsidRDefault="00AC798F" w:rsidP="00784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27</w:t>
            </w:r>
          </w:p>
        </w:tc>
        <w:tc>
          <w:tcPr>
            <w:tcW w:w="1800" w:type="dxa"/>
            <w:vMerge/>
          </w:tcPr>
          <w:p w14:paraId="6E1F3C84" w14:textId="41062C15" w:rsidR="00AC798F" w:rsidRPr="00670763" w:rsidRDefault="00AC798F" w:rsidP="007848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92A53" w14:textId="30CDAAED" w:rsidR="00106F4A" w:rsidRPr="00141D78" w:rsidRDefault="00BD158F" w:rsidP="007848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  <w:r w:rsidRPr="00141D78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*DPGyD</w:t>
            </w:r>
            <w:r w:rsidR="00AC798F" w:rsidRPr="00141D78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  <w:br/>
            </w:r>
          </w:p>
          <w:p w14:paraId="77EA90ED" w14:textId="3A162D6B" w:rsidR="00AC798F" w:rsidRDefault="00AC798F" w:rsidP="007848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9067F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  <w:t>LB</w:t>
            </w: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: Promedio de Mesoamérica basado en la </w:t>
            </w:r>
            <w:r w:rsidR="00F31DFA">
              <w:fldChar w:fldCharType="begin"/>
            </w:r>
            <w:r w:rsidR="00F31DFA" w:rsidRPr="00EF36E3">
              <w:rPr>
                <w:lang w:val="es-419"/>
                <w:rPrChange w:id="44" w:author="Salazar, Lina Piedad" w:date="2021-06-08T10:39:00Z">
                  <w:rPr/>
                </w:rPrChange>
              </w:rPr>
              <w:instrText xml:space="preserve"> HYPERLINK "http://www.fao.org/3/cb2242es/cb2242es.pdf" </w:instrText>
            </w:r>
            <w:r w:rsidR="00F31DFA">
              <w:fldChar w:fldCharType="separate"/>
            </w:r>
            <w:r w:rsidRPr="00A66306">
              <w:rPr>
                <w:rStyle w:val="Hyperlink"/>
                <w:rFonts w:ascii="Arial" w:eastAsia="Times New Roman" w:hAnsi="Arial" w:cs="Arial"/>
                <w:sz w:val="18"/>
                <w:szCs w:val="18"/>
                <w:lang w:val="es-ES_tradnl"/>
              </w:rPr>
              <w:t>FAO (2020)</w:t>
            </w:r>
            <w:r w:rsidR="00F31DFA">
              <w:rPr>
                <w:rStyle w:val="Hyperlink"/>
                <w:rFonts w:ascii="Arial" w:eastAsia="Times New Roman" w:hAnsi="Arial" w:cs="Arial"/>
                <w:sz w:val="18"/>
                <w:szCs w:val="18"/>
                <w:lang w:val="es-ES_tradnl"/>
              </w:rPr>
              <w:fldChar w:fldCharType="end"/>
            </w:r>
          </w:p>
          <w:p w14:paraId="4BFE888C" w14:textId="04F6F04C" w:rsidR="00AC798F" w:rsidRPr="00670763" w:rsidRDefault="00AC798F" w:rsidP="007848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9067F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  <w:t>Meta</w:t>
            </w: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: </w:t>
            </w:r>
            <w:r w:rsidR="00F31DFA">
              <w:fldChar w:fldCharType="begin"/>
            </w:r>
            <w:r w:rsidR="00F31DFA" w:rsidRPr="00EF36E3">
              <w:rPr>
                <w:lang w:val="es-419"/>
                <w:rPrChange w:id="45" w:author="Salazar, Lina Piedad" w:date="2021-06-08T10:39:00Z">
                  <w:rPr/>
                </w:rPrChange>
              </w:rPr>
              <w:instrText xml:space="preserve"> HYPERLINK "https://plataformacelac.org/politica/367" </w:instrText>
            </w:r>
            <w:r w:rsidR="00F31DFA">
              <w:fldChar w:fldCharType="separate"/>
            </w:r>
            <w:r w:rsidRPr="00A66306">
              <w:rPr>
                <w:rStyle w:val="Hyperlink"/>
                <w:rFonts w:ascii="Arial" w:eastAsia="Times New Roman" w:hAnsi="Arial" w:cs="Arial"/>
                <w:sz w:val="18"/>
                <w:szCs w:val="18"/>
                <w:lang w:val="es-ES_tradnl"/>
              </w:rPr>
              <w:t>Plan Nacional de Seguridad Alimentaria y Nutricional 2017-2021</w:t>
            </w:r>
            <w:r w:rsidR="00F31DFA">
              <w:rPr>
                <w:rStyle w:val="Hyperlink"/>
                <w:rFonts w:ascii="Arial" w:eastAsia="Times New Roman" w:hAnsi="Arial" w:cs="Arial"/>
                <w:sz w:val="18"/>
                <w:szCs w:val="18"/>
                <w:lang w:val="es-ES_tradnl"/>
              </w:rPr>
              <w:fldChar w:fldCharType="end"/>
            </w: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, el país busca reducir la prevalencia del 7% a menos 5% (cambio  -28%) </w:t>
            </w:r>
          </w:p>
          <w:p w14:paraId="012F5860" w14:textId="1E55278C" w:rsidR="00AC798F" w:rsidRPr="00670763" w:rsidRDefault="00AC798F" w:rsidP="007848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</w:tc>
      </w:tr>
      <w:tr w:rsidR="00AC798F" w:rsidRPr="00A66306" w14:paraId="4767C3D7" w14:textId="77777777" w:rsidTr="4A58584B">
        <w:trPr>
          <w:trHeight w:val="555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FA0DD" w14:textId="4728874D" w:rsidR="00AC798F" w:rsidRDefault="00AC798F" w:rsidP="008F49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lastRenderedPageBreak/>
              <w:t>Indicador OGD-3</w:t>
            </w:r>
            <w:r w:rsidR="00974CB0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.</w:t>
            </w: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</w:t>
            </w:r>
          </w:p>
          <w:p w14:paraId="0BA1C0B3" w14:textId="785AD8D5" w:rsidR="00AC798F" w:rsidRPr="00670763" w:rsidRDefault="00AC798F" w:rsidP="008F49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Mujeres que aumentan empoderamiento (WEAI)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A5D21" w14:textId="5973CAE9" w:rsidR="00AC798F" w:rsidRPr="00670763" w:rsidRDefault="00AC798F" w:rsidP="00784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3AD7B" w14:textId="0B2CB2B4" w:rsidR="00AC798F" w:rsidRPr="00FA774B" w:rsidRDefault="00AC798F" w:rsidP="00784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FA774B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31024" w14:textId="21533435" w:rsidR="00AC798F" w:rsidRPr="00D17520" w:rsidRDefault="00AC798F" w:rsidP="00784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D17520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2021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F015C" w14:textId="2AF9BD02" w:rsidR="00AC798F" w:rsidRPr="00670763" w:rsidRDefault="00AC798F" w:rsidP="00784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2026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3D674" w14:textId="5D36677B" w:rsidR="00AC798F" w:rsidRDefault="00AC798F" w:rsidP="00784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15</w:t>
            </w:r>
          </w:p>
        </w:tc>
        <w:tc>
          <w:tcPr>
            <w:tcW w:w="1800" w:type="dxa"/>
            <w:vMerge/>
          </w:tcPr>
          <w:p w14:paraId="6BD6E42C" w14:textId="77777777" w:rsidR="00AC798F" w:rsidRPr="00670763" w:rsidRDefault="00AC798F" w:rsidP="007848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E73AC" w14:textId="2AAA7FF7" w:rsidR="00AC798F" w:rsidRPr="00B9067F" w:rsidRDefault="00AC798F" w:rsidP="007848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9067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Meta: </w:t>
            </w:r>
            <w:hyperlink r:id="rId14" w:history="1">
              <w:r w:rsidRPr="00B9067F"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Salazar et al, (2018).</w:t>
              </w:r>
            </w:hyperlink>
          </w:p>
          <w:p w14:paraId="7CAA68AE" w14:textId="77777777" w:rsidR="00AC798F" w:rsidRDefault="00AC798F" w:rsidP="00784832">
            <w:pPr>
              <w:spacing w:after="0" w:line="240" w:lineRule="auto"/>
              <w:rPr>
                <w:rStyle w:val="Hyperlink"/>
                <w:rFonts w:ascii="Arial" w:eastAsia="Times New Roman" w:hAnsi="Arial" w:cs="Arial"/>
                <w:sz w:val="18"/>
                <w:szCs w:val="18"/>
              </w:rPr>
            </w:pPr>
            <w:r w:rsidRPr="00B9067F">
              <w:rPr>
                <w:rFonts w:ascii="Arial" w:eastAsia="Times New Roman" w:hAnsi="Arial" w:cs="Arial"/>
                <w:sz w:val="18"/>
                <w:szCs w:val="18"/>
              </w:rPr>
              <w:t>I</w:t>
            </w:r>
            <w:r w:rsidRPr="008C3F2D">
              <w:rPr>
                <w:rFonts w:ascii="Arial" w:eastAsia="Times New Roman" w:hAnsi="Arial" w:cs="Arial"/>
                <w:sz w:val="18"/>
                <w:szCs w:val="18"/>
              </w:rPr>
              <w:t xml:space="preserve">ndicador: </w:t>
            </w:r>
            <w:hyperlink r:id="rId15" w:history="1">
              <w:r w:rsidRPr="008C3F2D">
                <w:rPr>
                  <w:rStyle w:val="Hyperlink"/>
                  <w:rFonts w:ascii="Arial" w:hAnsi="Arial" w:cs="Arial"/>
                  <w:sz w:val="18"/>
                  <w:szCs w:val="18"/>
                </w:rPr>
                <w:t>Women’s empowerment in a</w:t>
              </w:r>
              <w:r w:rsidRPr="008C3F2D"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griculture Index.</w:t>
              </w:r>
            </w:hyperlink>
          </w:p>
          <w:p w14:paraId="0B3BDFB6" w14:textId="77777777" w:rsidR="00AC798F" w:rsidRDefault="00AC798F" w:rsidP="00784832">
            <w:pPr>
              <w:spacing w:after="0" w:line="240" w:lineRule="auto"/>
              <w:rPr>
                <w:rStyle w:val="Hyperlink"/>
                <w:rFonts w:ascii="Arial" w:eastAsia="Times New Roman" w:hAnsi="Arial" w:cs="Arial"/>
                <w:sz w:val="18"/>
                <w:szCs w:val="18"/>
              </w:rPr>
            </w:pPr>
          </w:p>
          <w:p w14:paraId="2DFC697E" w14:textId="17B589A9" w:rsidR="00AC798F" w:rsidRPr="00B9067F" w:rsidRDefault="00AC798F" w:rsidP="007848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F84D08" w:rsidRPr="00A66306" w14:paraId="5808FF52" w14:textId="77777777" w:rsidTr="4A58584B">
        <w:trPr>
          <w:trHeight w:val="555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AE797" w14:textId="599DD9B3" w:rsidR="00F84D08" w:rsidRDefault="00F84D08" w:rsidP="008F499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/>
              </w:rPr>
              <w:t xml:space="preserve">Indicador </w:t>
            </w:r>
            <w:r w:rsidRPr="00F84D08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CRF 2.16. Mujeres beneficiarias de iniciativas de empoderamiento económico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36D30" w14:textId="4A45969F" w:rsidR="00F84D08" w:rsidRDefault="00F84D08" w:rsidP="00784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#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0A267" w14:textId="56D526FD" w:rsidR="00F84D08" w:rsidRPr="00FA774B" w:rsidRDefault="00F84D08" w:rsidP="00784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32CB2" w14:textId="7D85F33C" w:rsidR="00F84D08" w:rsidRPr="00D17520" w:rsidRDefault="00D17520" w:rsidP="00784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D17520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2021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69C5A" w14:textId="024FCB01" w:rsidR="00F84D08" w:rsidRPr="00670763" w:rsidRDefault="00D17520" w:rsidP="00784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2026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913EB" w14:textId="38EC356A" w:rsidR="00F84D08" w:rsidRDefault="00F84D08" w:rsidP="007848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  <w:r w:rsidR="00920B66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.</w:t>
            </w: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250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DF571" w14:textId="77777777" w:rsidR="00F84D08" w:rsidRPr="00670763" w:rsidRDefault="00F84D08" w:rsidP="007848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12D69" w14:textId="7A14D86B" w:rsidR="00F84D08" w:rsidRPr="0050580C" w:rsidRDefault="00F84D08" w:rsidP="4A58584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</w:pPr>
            <w:r w:rsidRPr="4A58584B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CRF Flag</w:t>
            </w:r>
            <w:r w:rsidR="3AC43EAE" w:rsidRPr="4A58584B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 xml:space="preserve"> (2.16)</w:t>
            </w:r>
          </w:p>
          <w:p w14:paraId="20EDA614" w14:textId="64260B1C" w:rsidR="00F84D08" w:rsidRPr="0050580C" w:rsidRDefault="00F84D08" w:rsidP="0050580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50580C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Gender Flag</w:t>
            </w:r>
          </w:p>
        </w:tc>
      </w:tr>
    </w:tbl>
    <w:p w14:paraId="008F2DE9" w14:textId="77777777" w:rsidR="00941AC7" w:rsidRDefault="00941AC7" w:rsidP="00416EA7">
      <w:pPr>
        <w:keepNext/>
        <w:spacing w:before="120" w:after="12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val="es-ES"/>
        </w:rPr>
      </w:pPr>
    </w:p>
    <w:p w14:paraId="3279384E" w14:textId="6DCA2F8D" w:rsidR="00455304" w:rsidRPr="00285128" w:rsidRDefault="00F84D08" w:rsidP="00416EA7">
      <w:pPr>
        <w:keepNext/>
        <w:spacing w:before="120" w:after="12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  <w:lang w:val="es-ES"/>
        </w:rPr>
        <w:t>O</w:t>
      </w:r>
      <w:r w:rsidR="00455304" w:rsidRPr="00285128">
        <w:rPr>
          <w:rFonts w:ascii="Arial" w:eastAsia="Times New Roman" w:hAnsi="Arial" w:cs="Arial"/>
          <w:b/>
          <w:bCs/>
          <w:color w:val="000000"/>
          <w:sz w:val="18"/>
          <w:szCs w:val="18"/>
          <w:lang w:val="es-ES"/>
        </w:rPr>
        <w:t>bjetivos Específicos</w:t>
      </w:r>
      <w:r w:rsidR="005858A0">
        <w:rPr>
          <w:rFonts w:ascii="Arial" w:eastAsia="Times New Roman" w:hAnsi="Arial" w:cs="Arial"/>
          <w:b/>
          <w:bCs/>
          <w:color w:val="000000"/>
          <w:sz w:val="18"/>
          <w:szCs w:val="18"/>
          <w:lang w:val="es-ES"/>
        </w:rPr>
        <w:t xml:space="preserve"> </w:t>
      </w:r>
      <w:r w:rsidR="005858A0" w:rsidRPr="00285128">
        <w:rPr>
          <w:rFonts w:ascii="Arial" w:eastAsia="Times New Roman" w:hAnsi="Arial" w:cs="Arial"/>
          <w:b/>
          <w:bCs/>
          <w:color w:val="000000"/>
          <w:sz w:val="18"/>
          <w:szCs w:val="18"/>
          <w:lang w:val="es-ES"/>
        </w:rPr>
        <w:t>de Desarrollo</w:t>
      </w:r>
    </w:p>
    <w:tbl>
      <w:tblPr>
        <w:tblW w:w="14035" w:type="dxa"/>
        <w:tblLook w:val="04A0" w:firstRow="1" w:lastRow="0" w:firstColumn="1" w:lastColumn="0" w:noHBand="0" w:noVBand="1"/>
      </w:tblPr>
      <w:tblGrid>
        <w:gridCol w:w="2730"/>
        <w:gridCol w:w="1297"/>
        <w:gridCol w:w="713"/>
        <w:gridCol w:w="713"/>
        <w:gridCol w:w="820"/>
        <w:gridCol w:w="597"/>
        <w:gridCol w:w="667"/>
        <w:gridCol w:w="588"/>
        <w:gridCol w:w="588"/>
        <w:gridCol w:w="1026"/>
        <w:gridCol w:w="1237"/>
        <w:gridCol w:w="3059"/>
        <w:tblGridChange w:id="46">
          <w:tblGrid>
            <w:gridCol w:w="5"/>
            <w:gridCol w:w="2730"/>
            <w:gridCol w:w="10"/>
            <w:gridCol w:w="1287"/>
            <w:gridCol w:w="10"/>
            <w:gridCol w:w="703"/>
            <w:gridCol w:w="10"/>
            <w:gridCol w:w="703"/>
            <w:gridCol w:w="11"/>
            <w:gridCol w:w="809"/>
            <w:gridCol w:w="16"/>
            <w:gridCol w:w="581"/>
            <w:gridCol w:w="17"/>
            <w:gridCol w:w="617"/>
            <w:gridCol w:w="33"/>
            <w:gridCol w:w="555"/>
            <w:gridCol w:w="33"/>
            <w:gridCol w:w="555"/>
            <w:gridCol w:w="33"/>
            <w:gridCol w:w="994"/>
            <w:gridCol w:w="32"/>
            <w:gridCol w:w="1205"/>
            <w:gridCol w:w="32"/>
            <w:gridCol w:w="3054"/>
            <w:gridCol w:w="5"/>
          </w:tblGrid>
        </w:tblGridChange>
      </w:tblGrid>
      <w:tr w:rsidR="00FA774B" w:rsidRPr="00285128" w14:paraId="14E5378F" w14:textId="1F582163" w:rsidTr="4A58584B">
        <w:trPr>
          <w:trHeight w:val="498"/>
          <w:tblHeader/>
        </w:trPr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586588" w14:textId="5B6E4726" w:rsidR="00C6140F" w:rsidRPr="00285128" w:rsidRDefault="00455304" w:rsidP="00416EA7">
            <w:pPr>
              <w:keepNext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851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</w:r>
            <w:r w:rsidR="00C6140F" w:rsidRPr="002851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Indicadores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3BD3F9" w14:textId="4BBE5E59" w:rsidR="00C6140F" w:rsidRPr="00285128" w:rsidRDefault="00C6140F" w:rsidP="00416EA7">
            <w:pPr>
              <w:keepNext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851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Unidad de Medida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3FA875" w14:textId="3C150554" w:rsidR="00C6140F" w:rsidRPr="00285128" w:rsidRDefault="00FC3F07" w:rsidP="00416EA7">
            <w:pPr>
              <w:keepNext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2851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Valor Línea de Base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2E88C4" w14:textId="11403B38" w:rsidR="00C6140F" w:rsidRPr="00285128" w:rsidRDefault="003404E5" w:rsidP="00416EA7">
            <w:pPr>
              <w:keepNext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851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Año Línea de Base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418F22" w14:textId="487F17BD" w:rsidR="00C6140F" w:rsidRPr="00285128" w:rsidRDefault="00C6140F" w:rsidP="00416EA7">
            <w:pPr>
              <w:keepNext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851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Año 1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1CF394" w14:textId="4EBE7F08" w:rsidR="00C6140F" w:rsidRPr="00285128" w:rsidRDefault="00C6140F" w:rsidP="00416EA7">
            <w:pPr>
              <w:keepNext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851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Año 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B941A5" w14:textId="5C86766E" w:rsidR="00C6140F" w:rsidRPr="00285128" w:rsidRDefault="00C6140F" w:rsidP="00416EA7">
            <w:pPr>
              <w:keepNext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85128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Año 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18185C" w14:textId="3EE1B2BB" w:rsidR="00C6140F" w:rsidRPr="00285128" w:rsidRDefault="00C6140F" w:rsidP="00416EA7">
            <w:pPr>
              <w:keepNext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851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Año 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6B247C" w14:textId="73927A2F" w:rsidR="00C6140F" w:rsidRPr="00285128" w:rsidRDefault="00C6140F" w:rsidP="00416EA7">
            <w:pPr>
              <w:keepNext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851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Año 5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63A98D" w14:textId="75E2B91F" w:rsidR="00C6140F" w:rsidRPr="00285128" w:rsidRDefault="00C6140F" w:rsidP="00416EA7">
            <w:pPr>
              <w:keepNext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851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Fin del Proyecto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6C4D7B" w14:textId="788650DB" w:rsidR="00C6140F" w:rsidRPr="00285128" w:rsidRDefault="00C6140F" w:rsidP="00416EA7">
            <w:pPr>
              <w:keepNext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851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Medios de Verificación</w:t>
            </w:r>
          </w:p>
        </w:tc>
        <w:tc>
          <w:tcPr>
            <w:tcW w:w="3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EDF3CE" w14:textId="77777777" w:rsidR="00AB1184" w:rsidRPr="0075633C" w:rsidRDefault="00AB1184" w:rsidP="00416EA7">
            <w:pPr>
              <w:keepNext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13058F36" w14:textId="3C434D01" w:rsidR="00C6140F" w:rsidRPr="0075633C" w:rsidRDefault="00C6140F" w:rsidP="00416EA7">
            <w:pPr>
              <w:keepNext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5633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Comentarios</w:t>
            </w:r>
          </w:p>
        </w:tc>
      </w:tr>
      <w:tr w:rsidR="000C7CC9" w:rsidRPr="00B1101C" w14:paraId="3599E9A1" w14:textId="2354CB88" w:rsidTr="4A58584B">
        <w:trPr>
          <w:trHeight w:val="283"/>
        </w:trPr>
        <w:tc>
          <w:tcPr>
            <w:tcW w:w="140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  <w:vAlign w:val="center"/>
            <w:hideMark/>
          </w:tcPr>
          <w:p w14:paraId="0710F621" w14:textId="1154A9FE" w:rsidR="00F939B2" w:rsidRPr="0075633C" w:rsidRDefault="00F939B2" w:rsidP="006962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val="es-ES_tradnl"/>
              </w:rPr>
            </w:pPr>
            <w:r w:rsidRPr="0075633C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val="es-ES_tradnl"/>
              </w:rPr>
              <w:t>Objetivo específico de desarrollo 1:</w:t>
            </w:r>
            <w:r w:rsidR="007573D0" w:rsidRPr="0075633C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val="es-ES_tradnl"/>
              </w:rPr>
              <w:t xml:space="preserve"> </w:t>
            </w:r>
            <w:r w:rsidR="007573D0" w:rsidRPr="0075633C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Aumentar la rentabilidad de las fincas de agricultores familiares y otros pequeños productores agropecuarios</w:t>
            </w:r>
          </w:p>
        </w:tc>
      </w:tr>
      <w:tr w:rsidR="00FA774B" w:rsidRPr="00E82DB8" w14:paraId="59599F20" w14:textId="77777777" w:rsidTr="4A58584B">
        <w:trPr>
          <w:trHeight w:val="258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0A6E5" w14:textId="1309557B" w:rsidR="00075906" w:rsidRPr="00285128" w:rsidRDefault="00075906" w:rsidP="00650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F84D08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Indicador 1.1</w:t>
            </w:r>
            <w:r w:rsidR="00974CB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.</w:t>
            </w:r>
            <w:r w:rsidR="002E01C4" w:rsidRPr="00F84D08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</w:t>
            </w:r>
            <w:ins w:id="47" w:author="Salazar, Lina Piedad" w:date="2021-06-08T11:28:00Z">
              <w:r w:rsidR="002E51F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_tradnl"/>
                </w:rPr>
                <w:t xml:space="preserve">Valor de ventas agrícolas </w:t>
              </w:r>
            </w:ins>
            <w:del w:id="48" w:author="Salazar, Lina Piedad" w:date="2021-06-08T11:28:00Z">
              <w:r w:rsidR="007A5F15" w:rsidRPr="00F84D08" w:rsidDel="002E51F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_tradnl"/>
                </w:rPr>
                <w:delText>Fincas beneficiarias que aumentan el v</w:delText>
              </w:r>
              <w:r w:rsidR="002E01C4" w:rsidRPr="00F84D08" w:rsidDel="002E51F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_tradnl"/>
                </w:rPr>
                <w:delText xml:space="preserve">alor de </w:delText>
              </w:r>
              <w:r w:rsidR="007A5F15" w:rsidRPr="00F84D08" w:rsidDel="002E51F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_tradnl"/>
                </w:rPr>
                <w:delText xml:space="preserve">sus </w:delText>
              </w:r>
              <w:r w:rsidR="002E01C4" w:rsidRPr="00F84D08" w:rsidDel="002E51F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_tradnl"/>
                </w:rPr>
                <w:delText>ventas agrícolas</w:delText>
              </w:r>
            </w:del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F4BC5" w14:textId="7D653ED9" w:rsidR="00075906" w:rsidRDefault="007A5F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AC7B2" w14:textId="799D5967" w:rsidR="00075906" w:rsidRPr="00F1308E" w:rsidRDefault="00C65A14" w:rsidP="009E34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ins w:id="49" w:author="Salazar, Lina Piedad" w:date="2021-06-08T11:30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_tradnl"/>
                </w:rPr>
                <w:t>2</w:t>
              </w:r>
            </w:ins>
            <w:r w:rsidR="007A5F15" w:rsidRPr="00F1308E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BA658" w14:textId="243ED824" w:rsidR="00075906" w:rsidRPr="0065004E" w:rsidRDefault="0CEB13DD" w:rsidP="009E34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7DE8EB8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2021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95E07" w14:textId="77777777" w:rsidR="00075906" w:rsidRPr="0065004E" w:rsidRDefault="00075906" w:rsidP="009E34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90722" w14:textId="77777777" w:rsidR="00075906" w:rsidRPr="0065004E" w:rsidRDefault="00075906" w:rsidP="009E34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3A654" w14:textId="13466479" w:rsidR="00075906" w:rsidRPr="0065004E" w:rsidRDefault="7F15B786" w:rsidP="4A585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del w:id="50" w:author="Salazar, Lina Piedad" w:date="2021-06-08T11:30:00Z">
              <w:r w:rsidRPr="4A58584B" w:rsidDel="00C65A14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s-ES"/>
                </w:rPr>
                <w:delText>25</w:delText>
              </w:r>
            </w:del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0AB78" w14:textId="77777777" w:rsidR="00075906" w:rsidRPr="0065004E" w:rsidRDefault="00075906" w:rsidP="009E34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F1B53" w14:textId="77777777" w:rsidR="00075906" w:rsidRPr="0065004E" w:rsidRDefault="00075906" w:rsidP="009E34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7F4E1" w14:textId="258CEF97" w:rsidR="00075906" w:rsidRDefault="00C75BA4" w:rsidP="009E34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ins w:id="51" w:author="Salazar, Lina Piedad" w:date="2021-06-08T16:07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_tradnl"/>
                </w:rPr>
                <w:t>34</w:t>
              </w:r>
            </w:ins>
            <w:del w:id="52" w:author="Salazar, Lina Piedad" w:date="2021-06-08T11:31:00Z">
              <w:r w:rsidR="007A5F15" w:rsidRPr="0067674E" w:rsidDel="00C65A14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_tradnl"/>
                </w:rPr>
                <w:delText>75</w:delText>
              </w:r>
            </w:del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A1848" w14:textId="45F1DAEF" w:rsidR="00075906" w:rsidRDefault="004009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pPrChange w:id="53" w:author="Salazar, Lina Piedad" w:date="2021-06-08T11:57:00Z">
                <w:pPr>
                  <w:spacing w:after="0" w:line="240" w:lineRule="auto"/>
                </w:pPr>
              </w:pPrChange>
            </w:pPr>
            <w:ins w:id="54" w:author="Salazar, Lina Piedad" w:date="2021-06-08T11:57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_tradnl"/>
                </w:rPr>
                <w:t>EI y Plan Finca (PF)</w:t>
              </w:r>
            </w:ins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EF24DB" w14:textId="454939D1" w:rsidR="00E82DB8" w:rsidRDefault="007A5F15" w:rsidP="00416EA7">
            <w:pPr>
              <w:spacing w:beforeLines="60" w:before="144" w:afterLines="60" w:after="144" w:line="240" w:lineRule="auto"/>
              <w:rPr>
                <w:ins w:id="55" w:author="Salazar, Lina Piedad" w:date="2021-06-08T11:30:00Z"/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(Entre los 2000 </w:t>
            </w:r>
            <w:r w:rsidRPr="00F84D08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productores participantes de los PNIMs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</w:t>
            </w:r>
            <w:r w:rsidR="00174D3E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que reciben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financiamiento)</w:t>
            </w:r>
          </w:p>
          <w:p w14:paraId="253BD42E" w14:textId="2B5BF5B4" w:rsidR="00C65A14" w:rsidRPr="00B518A7" w:rsidRDefault="0078012D" w:rsidP="00416EA7">
            <w:pPr>
              <w:spacing w:beforeLines="60" w:before="144" w:afterLines="60" w:after="144" w:line="240" w:lineRule="auto"/>
              <w:rPr>
                <w:ins w:id="56" w:author="Salazar, Lina Piedad" w:date="2021-06-08T11:45:00Z"/>
                <w:rFonts w:ascii="Arial" w:eastAsia="Times New Roman" w:hAnsi="Arial" w:cs="Arial"/>
                <w:color w:val="000000"/>
                <w:sz w:val="18"/>
                <w:szCs w:val="18"/>
                <w:lang w:val="es-419"/>
                <w:rPrChange w:id="57" w:author="Salazar, Lina Piedad" w:date="2021-06-09T12:44:00Z">
                  <w:rPr>
                    <w:ins w:id="58" w:author="Salazar, Lina Piedad" w:date="2021-06-08T11:45:00Z"/>
                    <w:rFonts w:ascii="Arial" w:eastAsia="Times New Roman" w:hAnsi="Arial" w:cs="Arial"/>
                    <w:color w:val="000000"/>
                    <w:sz w:val="18"/>
                    <w:szCs w:val="18"/>
                    <w:lang w:val="es-ES_tradnl"/>
                  </w:rPr>
                </w:rPrChange>
              </w:rPr>
            </w:pPr>
            <w:ins w:id="59" w:author="Salazar, Lina Piedad" w:date="2021-06-08T11:45:00Z">
              <w:r w:rsidRPr="00B518A7">
                <w:rPr>
                  <w:rFonts w:ascii="Arial" w:eastAsia="Times New Roman" w:hAnsi="Arial" w:cs="Arial"/>
                  <w:b/>
                  <w:bCs/>
                  <w:color w:val="000000"/>
                  <w:sz w:val="18"/>
                  <w:szCs w:val="18"/>
                  <w:lang w:val="es-419"/>
                  <w:rPrChange w:id="60" w:author="Salazar, Lina Piedad" w:date="2021-06-09T12:44:00Z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s-ES_tradnl"/>
                    </w:rPr>
                  </w:rPrChange>
                </w:rPr>
                <w:t>LB</w:t>
              </w:r>
            </w:ins>
            <w:ins w:id="61" w:author="Salazar, Lina Piedad" w:date="2021-06-08T11:30:00Z">
              <w:r w:rsidR="00C65A14" w:rsidRPr="00B518A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419"/>
                  <w:rPrChange w:id="62" w:author="Salazar, Lina Piedad" w:date="2021-06-09T12:44:00Z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s-ES_tradnl"/>
                    </w:rPr>
                  </w:rPrChange>
                </w:rPr>
                <w:t>: FAOSTAT</w:t>
              </w:r>
            </w:ins>
            <w:ins w:id="63" w:author="Salazar, Lina Piedad" w:date="2021-06-08T11:31:00Z">
              <w:r w:rsidR="00184017" w:rsidRPr="00B518A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419"/>
                  <w:rPrChange w:id="64" w:author="Salazar, Lina Piedad" w:date="2021-06-09T12:44:00Z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s-ES_tradnl"/>
                    </w:rPr>
                  </w:rPrChange>
                </w:rPr>
                <w:t xml:space="preserve"> (2003)</w:t>
              </w:r>
            </w:ins>
          </w:p>
          <w:p w14:paraId="507B6870" w14:textId="3FE228EA" w:rsidR="0078012D" w:rsidRPr="0078012D" w:rsidRDefault="0078012D" w:rsidP="00416EA7">
            <w:pPr>
              <w:spacing w:beforeLines="60" w:before="144" w:afterLines="60" w:after="144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419"/>
                <w:rPrChange w:id="65" w:author="Salazar, Lina Piedad" w:date="2021-06-08T11:46:00Z">
                  <w:rPr>
                    <w:rFonts w:ascii="Arial" w:eastAsia="Times New Roman" w:hAnsi="Arial" w:cs="Arial"/>
                    <w:color w:val="000000"/>
                    <w:sz w:val="18"/>
                    <w:szCs w:val="18"/>
                    <w:lang w:val="es-ES_tradnl"/>
                  </w:rPr>
                </w:rPrChange>
              </w:rPr>
            </w:pPr>
            <w:ins w:id="66" w:author="Salazar, Lina Piedad" w:date="2021-06-08T11:45:00Z">
              <w:r w:rsidRPr="0078012D">
                <w:rPr>
                  <w:rFonts w:ascii="Arial" w:eastAsia="Times New Roman" w:hAnsi="Arial" w:cs="Arial"/>
                  <w:b/>
                  <w:bCs/>
                  <w:color w:val="000000"/>
                  <w:sz w:val="18"/>
                  <w:szCs w:val="18"/>
                  <w:lang w:val="es-419"/>
                  <w:rPrChange w:id="67" w:author="Salazar, Lina Piedad" w:date="2021-06-08T11:46:00Z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s-ES_tradnl"/>
                    </w:rPr>
                  </w:rPrChange>
                </w:rPr>
                <w:t>Meta:</w:t>
              </w:r>
            </w:ins>
            <w:ins w:id="68" w:author="Salazar, Lina Piedad" w:date="2021-06-08T11:46:00Z">
              <w:r w:rsidRPr="0078012D">
                <w:rPr>
                  <w:rFonts w:ascii="Arial" w:eastAsia="Times New Roman" w:hAnsi="Arial" w:cs="Arial"/>
                  <w:b/>
                  <w:bCs/>
                  <w:color w:val="000000"/>
                  <w:sz w:val="18"/>
                  <w:szCs w:val="18"/>
                  <w:lang w:val="es-419"/>
                  <w:rPrChange w:id="69" w:author="Salazar, Lina Piedad" w:date="2021-06-08T11:46:00Z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es-ES_tradnl"/>
                    </w:rPr>
                  </w:rPrChange>
                </w:rPr>
                <w:t xml:space="preserve"> </w:t>
              </w:r>
            </w:ins>
            <w:ins w:id="70" w:author="Salazar, Lina Piedad" w:date="2021-06-08T15:37:00Z">
              <w:r w:rsidR="0067674E" w:rsidRPr="0067674E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419"/>
                  <w:rPrChange w:id="71" w:author="Salazar, Lina Piedad" w:date="2021-06-08T15:37:00Z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es-419"/>
                    </w:rPr>
                  </w:rPrChange>
                </w:rPr>
                <w:fldChar w:fldCharType="begin"/>
              </w:r>
              <w:r w:rsidR="0067674E" w:rsidRPr="0067674E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419"/>
                  <w:rPrChange w:id="72" w:author="Salazar, Lina Piedad" w:date="2021-06-08T15:37:00Z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es-419"/>
                    </w:rPr>
                  </w:rPrChange>
                </w:rPr>
                <w:instrText xml:space="preserve"> HYPERLINK "http://revistaixaya.cucsh.udg.mx/index.php/ixa/article/view/7609" </w:instrText>
              </w:r>
              <w:r w:rsidR="0067674E" w:rsidRPr="0067674E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419"/>
                  <w:rPrChange w:id="73" w:author="Salazar, Lina Piedad" w:date="2021-06-08T15:37:00Z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es-419"/>
                    </w:rPr>
                  </w:rPrChange>
                </w:rPr>
                <w:fldChar w:fldCharType="separate"/>
              </w:r>
              <w:r w:rsidR="0067674E" w:rsidRPr="0067674E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val="es-419"/>
                  <w:rPrChange w:id="74" w:author="Salazar, Lina Piedad" w:date="2021-06-08T15:37:00Z">
                    <w:rPr>
                      <w:rStyle w:val="Hyperlink"/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val="es-419"/>
                    </w:rPr>
                  </w:rPrChange>
                </w:rPr>
                <w:t>Torres-Vargas, Santamaría, Santos, Salmerón y Montezuma (20</w:t>
              </w:r>
              <w:r w:rsidR="0067674E" w:rsidRPr="00B1101C">
                <w:rPr>
                  <w:rStyle w:val="Hyperlink"/>
                  <w:lang w:val="pt-BR"/>
                  <w:rPrChange w:id="75" w:author="Valle Porrua, Yolanda" w:date="2021-06-10T10:28:00Z">
                    <w:rPr>
                      <w:rFonts w:ascii="Arial" w:eastAsia="Times New Roman" w:hAnsi="Arial" w:cs="Arial"/>
                      <w:sz w:val="18"/>
                      <w:szCs w:val="18"/>
                      <w:lang w:val="es-419"/>
                    </w:rPr>
                  </w:rPrChange>
                </w:rPr>
                <w:t>20</w:t>
              </w:r>
              <w:r w:rsidR="0067674E" w:rsidRPr="0067674E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419"/>
                  <w:rPrChange w:id="76" w:author="Salazar, Lina Piedad" w:date="2021-06-08T15:37:00Z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es-419"/>
                    </w:rPr>
                  </w:rPrChange>
                </w:rPr>
                <w:fldChar w:fldCharType="end"/>
              </w:r>
              <w:r w:rsidR="0067674E" w:rsidRPr="0067674E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419"/>
                  <w:rPrChange w:id="77" w:author="Salazar, Lina Piedad" w:date="2021-06-08T15:37:00Z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es-419"/>
                    </w:rPr>
                  </w:rPrChange>
                </w:rPr>
                <w:t>)</w:t>
              </w:r>
            </w:ins>
            <w:ins w:id="78" w:author="Salazar, Lina Piedad" w:date="2021-06-08T16:07:00Z">
              <w:r w:rsidR="00C75BA4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419"/>
                </w:rPr>
                <w:t xml:space="preserve"> estiman un aumento del 70%</w:t>
              </w:r>
            </w:ins>
            <w:ins w:id="79" w:author="Salazar, Lina Piedad" w:date="2021-06-08T16:08:00Z">
              <w:r w:rsidR="00C75BA4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419"/>
                </w:rPr>
                <w:t>.</w:t>
              </w:r>
            </w:ins>
          </w:p>
          <w:p w14:paraId="20CCC262" w14:textId="77777777" w:rsidR="00D0635A" w:rsidRPr="0078012D" w:rsidRDefault="00D0635A" w:rsidP="00D0635A">
            <w:pPr>
              <w:spacing w:beforeLines="60" w:before="144" w:afterLines="60" w:after="144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419"/>
                <w:rPrChange w:id="80" w:author="Salazar, Lina Piedad" w:date="2021-06-08T11:46:00Z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val="es-ES_tradnl"/>
                  </w:rPr>
                </w:rPrChange>
              </w:rPr>
            </w:pPr>
            <w:r w:rsidRPr="0078012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419"/>
              </w:rPr>
              <w:t>*DPGyD</w:t>
            </w:r>
          </w:p>
          <w:p w14:paraId="6D726A01" w14:textId="71D6DF31" w:rsidR="00D35945" w:rsidRPr="00BD158F" w:rsidRDefault="00D35945" w:rsidP="00416EA7">
            <w:pPr>
              <w:spacing w:beforeLines="60" w:before="144" w:afterLines="60" w:after="144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pt-BR"/>
              </w:rPr>
            </w:pPr>
            <w:r w:rsidRPr="00BD15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/>
              </w:rPr>
              <w:t>Meta:</w:t>
            </w:r>
            <w:r w:rsidRPr="00BD158F">
              <w:rPr>
                <w:rFonts w:ascii="Arial" w:eastAsia="Times New Roman" w:hAnsi="Arial" w:cs="Arial"/>
                <w:color w:val="000000"/>
                <w:sz w:val="18"/>
                <w:szCs w:val="18"/>
                <w:lang w:val="pt-BR"/>
              </w:rPr>
              <w:t xml:space="preserve"> FAO</w:t>
            </w:r>
            <w:r w:rsidR="00894089" w:rsidRPr="00BD158F">
              <w:rPr>
                <w:rFonts w:ascii="Arial" w:eastAsia="Times New Roman" w:hAnsi="Arial" w:cs="Arial"/>
                <w:color w:val="000000"/>
                <w:sz w:val="18"/>
                <w:szCs w:val="18"/>
                <w:lang w:val="pt-BR"/>
              </w:rPr>
              <w:t xml:space="preserve"> (</w:t>
            </w:r>
            <w:r w:rsidRPr="00BD158F">
              <w:rPr>
                <w:rFonts w:ascii="Arial" w:eastAsia="Times New Roman" w:hAnsi="Arial" w:cs="Arial"/>
                <w:color w:val="000000"/>
                <w:sz w:val="18"/>
                <w:szCs w:val="18"/>
                <w:lang w:val="pt-BR"/>
              </w:rPr>
              <w:t>2021</w:t>
            </w:r>
            <w:r w:rsidR="00894089" w:rsidRPr="00BD158F">
              <w:rPr>
                <w:rFonts w:ascii="Arial" w:eastAsia="Times New Roman" w:hAnsi="Arial" w:cs="Arial"/>
                <w:color w:val="000000"/>
                <w:sz w:val="18"/>
                <w:szCs w:val="18"/>
                <w:lang w:val="pt-BR"/>
              </w:rPr>
              <w:t>)</w:t>
            </w:r>
          </w:p>
        </w:tc>
      </w:tr>
      <w:tr w:rsidR="00FA774B" w:rsidRPr="00B1101C" w14:paraId="1B2BF361" w14:textId="77777777" w:rsidTr="4A58584B">
        <w:trPr>
          <w:trHeight w:val="258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9C5E6" w14:textId="4A1D4DF5" w:rsidR="0065004E" w:rsidRPr="00285128" w:rsidRDefault="0065004E" w:rsidP="00864EBE">
            <w:pPr>
              <w:keepNext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pPrChange w:id="81" w:author="Valle Porrua, Yolanda" w:date="2021-06-10T10:30:00Z">
                <w:pPr>
                  <w:spacing w:after="0" w:line="240" w:lineRule="auto"/>
                </w:pPr>
              </w:pPrChange>
            </w:pPr>
            <w:r w:rsidRPr="00285128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lastRenderedPageBreak/>
              <w:t>Indicador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1.2</w:t>
            </w:r>
            <w:r w:rsidR="00974CB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.</w:t>
            </w:r>
            <w:r w:rsidR="007C5A2A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C</w:t>
            </w:r>
            <w:r w:rsidR="003C78C6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osto de insumos de síntesis química en fincas beneficiarias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9ED7B" w14:textId="3F8A7716" w:rsidR="0065004E" w:rsidRPr="00285128" w:rsidRDefault="003C78C6" w:rsidP="00864EBE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pPrChange w:id="82" w:author="Valle Porrua, Yolanda" w:date="2021-06-10T10:30:00Z">
                <w:pPr>
                  <w:spacing w:after="0" w:line="240" w:lineRule="auto"/>
                  <w:jc w:val="center"/>
                </w:pPr>
              </w:pPrChange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%</w:t>
            </w:r>
            <w:r w:rsidR="005F584C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</w:t>
            </w:r>
            <w:r w:rsidR="00FA774B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costo de agroquímicos como porcentaje del </w:t>
            </w:r>
            <w:r w:rsidR="005F584C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valor de la producción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87B3A" w14:textId="0C3D8F76" w:rsidR="0065004E" w:rsidRPr="00B9067F" w:rsidRDefault="00E83B68" w:rsidP="00864EBE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pPrChange w:id="83" w:author="Valle Porrua, Yolanda" w:date="2021-06-10T10:30:00Z">
                <w:pPr>
                  <w:spacing w:after="0" w:line="240" w:lineRule="auto"/>
                  <w:jc w:val="center"/>
                </w:pPr>
              </w:pPrChange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C1724" w14:textId="266547B9" w:rsidR="0065004E" w:rsidRPr="0065004E" w:rsidRDefault="61BA4CD8" w:rsidP="00864EBE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/>
              </w:rPr>
              <w:pPrChange w:id="84" w:author="Valle Porrua, Yolanda" w:date="2021-06-10T10:30:00Z">
                <w:pPr>
                  <w:spacing w:after="0" w:line="240" w:lineRule="auto"/>
                  <w:jc w:val="center"/>
                </w:pPr>
              </w:pPrChange>
            </w:pPr>
            <w:r w:rsidRPr="7DE8EB8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2021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0AD52" w14:textId="77777777" w:rsidR="0065004E" w:rsidRPr="0065004E" w:rsidRDefault="0065004E" w:rsidP="00864EBE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pPrChange w:id="85" w:author="Valle Porrua, Yolanda" w:date="2021-06-10T10:30:00Z">
                <w:pPr>
                  <w:spacing w:after="0" w:line="240" w:lineRule="auto"/>
                  <w:jc w:val="center"/>
                </w:pPr>
              </w:pPrChange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61CB3" w14:textId="77777777" w:rsidR="0065004E" w:rsidRPr="0065004E" w:rsidRDefault="0065004E" w:rsidP="00864EBE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pPrChange w:id="86" w:author="Valle Porrua, Yolanda" w:date="2021-06-10T10:30:00Z">
                <w:pPr>
                  <w:spacing w:after="0" w:line="240" w:lineRule="auto"/>
                  <w:jc w:val="center"/>
                </w:pPr>
              </w:pPrChange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7C6E2" w14:textId="77777777" w:rsidR="0065004E" w:rsidRPr="0065004E" w:rsidRDefault="0065004E" w:rsidP="00864EBE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pPrChange w:id="87" w:author="Valle Porrua, Yolanda" w:date="2021-06-10T10:30:00Z">
                <w:pPr>
                  <w:spacing w:after="0" w:line="240" w:lineRule="auto"/>
                  <w:jc w:val="center"/>
                </w:pPr>
              </w:pPrChange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5AD5C" w14:textId="77777777" w:rsidR="0065004E" w:rsidRPr="0065004E" w:rsidRDefault="0065004E" w:rsidP="00864EBE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pPrChange w:id="88" w:author="Valle Porrua, Yolanda" w:date="2021-06-10T10:30:00Z">
                <w:pPr>
                  <w:spacing w:after="0" w:line="240" w:lineRule="auto"/>
                  <w:jc w:val="center"/>
                </w:pPr>
              </w:pPrChange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87391" w14:textId="77777777" w:rsidR="0065004E" w:rsidRPr="0065004E" w:rsidRDefault="0065004E" w:rsidP="00864EBE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pPrChange w:id="89" w:author="Valle Porrua, Yolanda" w:date="2021-06-10T10:30:00Z">
                <w:pPr>
                  <w:spacing w:after="0" w:line="240" w:lineRule="auto"/>
                  <w:jc w:val="center"/>
                </w:pPr>
              </w:pPrChange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67704" w14:textId="30B55100" w:rsidR="0065004E" w:rsidRPr="0065004E" w:rsidRDefault="00E83B68" w:rsidP="00864EBE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pPrChange w:id="90" w:author="Valle Porrua, Yolanda" w:date="2021-06-10T10:30:00Z">
                <w:pPr>
                  <w:spacing w:after="0" w:line="240" w:lineRule="auto"/>
                  <w:jc w:val="center"/>
                </w:pPr>
              </w:pPrChange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23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09950" w14:textId="43418451" w:rsidR="0065004E" w:rsidRPr="0065004E" w:rsidRDefault="00F50518" w:rsidP="00864EBE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pPrChange w:id="91" w:author="Valle Porrua, Yolanda" w:date="2021-06-10T10:30:00Z">
                <w:pPr>
                  <w:spacing w:after="0" w:line="240" w:lineRule="auto"/>
                  <w:jc w:val="center"/>
                </w:pPr>
              </w:pPrChange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EI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2AB305" w14:textId="487DD9FC" w:rsidR="0065004E" w:rsidRDefault="005F584C" w:rsidP="00864EBE">
            <w:pPr>
              <w:keepNext/>
              <w:spacing w:beforeLines="60" w:before="144" w:afterLines="60" w:after="144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pPrChange w:id="92" w:author="Valle Porrua, Yolanda" w:date="2021-06-10T10:30:00Z">
                <w:pPr>
                  <w:spacing w:beforeLines="60" w:before="144" w:afterLines="60" w:after="144" w:line="240" w:lineRule="auto"/>
                </w:pPr>
              </w:pPrChange>
            </w:pPr>
            <w:r w:rsidRPr="00B9067F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  <w:t>LB:</w:t>
            </w:r>
            <w:r w:rsidRPr="00B9067F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MIDA, 2021. Hoja Excel titulada “Costos y rendimientos” agrícolas.</w:t>
            </w:r>
          </w:p>
          <w:p w14:paraId="2FF66921" w14:textId="5625329F" w:rsidR="00B377D9" w:rsidRPr="0075633C" w:rsidRDefault="00B377D9" w:rsidP="00864EBE">
            <w:pPr>
              <w:keepNext/>
              <w:spacing w:beforeLines="60" w:before="144" w:afterLines="60" w:after="144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val="es-ES_tradnl"/>
              </w:rPr>
              <w:pPrChange w:id="93" w:author="Valle Porrua, Yolanda" w:date="2021-06-10T10:30:00Z">
                <w:pPr>
                  <w:spacing w:beforeLines="60" w:before="144" w:afterLines="60" w:after="144" w:line="240" w:lineRule="auto"/>
                </w:pPr>
              </w:pPrChange>
            </w:pPr>
            <w:r w:rsidRPr="00E51BDC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  <w:t xml:space="preserve">Meta: </w:t>
            </w:r>
            <w:r w:rsidRPr="00E51BDC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CIPAV (2021) y Evaluación económica.</w:t>
            </w:r>
          </w:p>
        </w:tc>
      </w:tr>
      <w:tr w:rsidR="001E4225" w:rsidRPr="00F84D08" w14:paraId="26D432F8" w14:textId="615DD348" w:rsidTr="004E3D4E">
        <w:trPr>
          <w:trHeight w:val="258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1CED4" w14:textId="52BD43D7" w:rsidR="001E4225" w:rsidRPr="00285128" w:rsidRDefault="001E4225" w:rsidP="4A5858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4A58584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 xml:space="preserve">Indicador 1.3. Fincas beneficiarias que adoptan al menos 3 </w:t>
            </w:r>
            <w:ins w:id="94" w:author="Salazar, Lina Piedad" w:date="2021-06-08T10:39:00Z">
              <w:r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s-ES"/>
                </w:rPr>
                <w:t xml:space="preserve">nuevas </w:t>
              </w:r>
            </w:ins>
            <w:r w:rsidRPr="4A58584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 xml:space="preserve">prácticas agroecológicas </w:t>
            </w:r>
            <w:ins w:id="95" w:author="Salazar, Lina Piedad" w:date="2021-06-08T11:35:00Z">
              <w:r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s-ES"/>
                </w:rPr>
                <w:t xml:space="preserve">adicionales </w:t>
              </w:r>
            </w:ins>
            <w:r w:rsidRPr="4A58584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durante un ciclo agrícola.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85E4D" w14:textId="5D53C849" w:rsidR="001E4225" w:rsidRPr="00285128" w:rsidRDefault="001E4225" w:rsidP="00AE54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68E29" w14:textId="39BA4043" w:rsidR="001E4225" w:rsidRPr="00B9067F" w:rsidRDefault="001E4225" w:rsidP="00AE54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B9067F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87ABB" w14:textId="4A39CC74" w:rsidR="001E4225" w:rsidRPr="00285128" w:rsidRDefault="001E4225" w:rsidP="00416E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/>
              </w:rPr>
            </w:pPr>
            <w:r w:rsidRPr="7DE8EB8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2021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94ED9" w14:textId="2B609810" w:rsidR="001E4225" w:rsidRPr="00285128" w:rsidRDefault="001E4225" w:rsidP="00AE54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29880" w14:textId="6B2952F6" w:rsidR="001E4225" w:rsidRPr="00285128" w:rsidRDefault="001E4225" w:rsidP="00AE54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12CC9" w14:textId="76BE96E3" w:rsidR="001E4225" w:rsidRPr="00B9067F" w:rsidRDefault="001E4225" w:rsidP="4A585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4A58584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25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FDD07" w14:textId="46CC18DA" w:rsidR="001E4225" w:rsidRPr="00285128" w:rsidRDefault="001E4225" w:rsidP="00AE54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F56B8" w14:textId="51B278AB" w:rsidR="001E4225" w:rsidRPr="00285128" w:rsidRDefault="001E4225" w:rsidP="00AE54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EB060" w14:textId="5CE00E52" w:rsidR="001E4225" w:rsidRPr="00285128" w:rsidRDefault="001E4225" w:rsidP="00AE54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75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1436A" w14:textId="77F6F564" w:rsidR="001E4225" w:rsidRPr="00285128" w:rsidRDefault="001E4225" w:rsidP="002D5B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EI</w:t>
            </w:r>
            <w:ins w:id="96" w:author="Salazar, Lina Piedad" w:date="2021-06-08T11:59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_tradnl"/>
                </w:rPr>
                <w:t xml:space="preserve"> y PF</w:t>
              </w:r>
            </w:ins>
          </w:p>
        </w:tc>
        <w:tc>
          <w:tcPr>
            <w:tcW w:w="308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521B8A8F" w14:textId="0FBBF2CD" w:rsidR="001E4225" w:rsidRDefault="001E4225" w:rsidP="00416EA7">
            <w:pPr>
              <w:spacing w:beforeLines="30" w:before="72" w:afterLines="30" w:after="72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(Entre los 5000 </w:t>
            </w:r>
            <w:r w:rsidRPr="00F84D08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productores beneficiarios del bon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o)</w:t>
            </w:r>
          </w:p>
          <w:p w14:paraId="385E4E75" w14:textId="56019572" w:rsidR="001E4225" w:rsidDel="001E4225" w:rsidRDefault="001E4225" w:rsidP="00416EA7">
            <w:pPr>
              <w:spacing w:beforeLines="30" w:before="72" w:afterLines="30" w:after="72" w:line="240" w:lineRule="auto"/>
              <w:rPr>
                <w:del w:id="97" w:author="Salazar, Lina Piedad" w:date="2021-06-09T12:47:00Z"/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  <w:r w:rsidRPr="00777DEF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*DPGyD</w:t>
            </w:r>
          </w:p>
          <w:p w14:paraId="15CF2071" w14:textId="77777777" w:rsidR="001E4225" w:rsidRPr="00777DEF" w:rsidRDefault="001E4225" w:rsidP="00416EA7">
            <w:pPr>
              <w:spacing w:beforeLines="30" w:before="72" w:afterLines="30" w:after="72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  <w:p w14:paraId="38AA89F7" w14:textId="5ED95194" w:rsidR="001E4225" w:rsidRDefault="001E4225" w:rsidP="00416EA7">
            <w:pPr>
              <w:spacing w:beforeLines="30" w:before="72" w:afterLines="30" w:after="72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Meta</w:t>
            </w:r>
            <w:r w:rsidRPr="00B906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: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</w:t>
            </w:r>
          </w:p>
          <w:p w14:paraId="0BBE99D1" w14:textId="1160F6A8" w:rsidR="001E4225" w:rsidRDefault="001E4225" w:rsidP="00416EA7">
            <w:pPr>
              <w:pStyle w:val="FootnoteText"/>
              <w:spacing w:beforeLines="30" w:before="72" w:afterLines="30" w:after="72"/>
            </w:pPr>
            <w:r w:rsidRPr="00CE4FB8">
              <w:rPr>
                <w:rFonts w:ascii="Arial" w:hAnsi="Arial" w:cs="Arial"/>
                <w:sz w:val="18"/>
                <w:lang w:val="es-ES_tradnl"/>
              </w:rPr>
              <w:t xml:space="preserve">BID, 2015. </w:t>
            </w:r>
            <w:r w:rsidRPr="00B36CBF">
              <w:rPr>
                <w:rFonts w:ascii="Arial" w:hAnsi="Arial" w:cs="Arial"/>
                <w:sz w:val="18"/>
              </w:rPr>
              <w:t>Tasa de adopción de</w:t>
            </w:r>
            <w:r>
              <w:rPr>
                <w:rFonts w:ascii="Arial" w:hAnsi="Arial" w:cs="Arial"/>
                <w:sz w:val="18"/>
              </w:rPr>
              <w:t>l</w:t>
            </w:r>
            <w:r w:rsidRPr="00B36CBF">
              <w:rPr>
                <w:rFonts w:ascii="Arial" w:hAnsi="Arial" w:cs="Arial"/>
                <w:sz w:val="18"/>
              </w:rPr>
              <w:t xml:space="preserve"> PTTA en Haití</w:t>
            </w:r>
            <w:r>
              <w:rPr>
                <w:rFonts w:ascii="Arial" w:hAnsi="Arial" w:cs="Arial"/>
                <w:sz w:val="18"/>
              </w:rPr>
              <w:t xml:space="preserve"> (75%)</w:t>
            </w:r>
          </w:p>
          <w:p w14:paraId="7CCE2717" w14:textId="5AFE48A9" w:rsidR="001E4225" w:rsidRDefault="001E4225" w:rsidP="00416EA7">
            <w:pPr>
              <w:spacing w:beforeLines="30" w:before="72" w:afterLines="30" w:after="72" w:line="240" w:lineRule="auto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 w:rsidRPr="008347DE">
              <w:rPr>
                <w:rFonts w:ascii="Arial" w:hAnsi="Arial" w:cs="Arial"/>
                <w:sz w:val="18"/>
                <w:szCs w:val="18"/>
              </w:rPr>
              <w:t>B</w:t>
            </w:r>
            <w:r w:rsidRPr="008347DE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ENTLEY, J., BOA, E., ET AL. </w:t>
            </w:r>
            <w:r w:rsidRPr="007F74C9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(2011). How farmers benefit from plant clinics: an impact study in Bolivia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(82%)</w:t>
            </w:r>
          </w:p>
          <w:p w14:paraId="677F66CB" w14:textId="56038556" w:rsidR="001E4225" w:rsidRPr="00F84D08" w:rsidRDefault="005B5929" w:rsidP="00416EA7">
            <w:pPr>
              <w:spacing w:beforeLines="30" w:before="72" w:afterLines="30" w:after="72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" w:history="1">
              <w:r w:rsidR="001E4225" w:rsidRPr="00CC0464"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Aramburu et al. (2019),</w:t>
              </w:r>
            </w:hyperlink>
            <w:r w:rsidR="001E4225" w:rsidRPr="00DC27B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Direct and Spillover Effects of Agricultural Technology Adoption Programs: Experimental Evidence from the Dominican Republic</w:t>
            </w:r>
            <w:r w:rsidR="001E42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(64%)</w:t>
            </w:r>
          </w:p>
        </w:tc>
      </w:tr>
      <w:tr w:rsidR="001E4225" w:rsidRPr="00B518A7" w14:paraId="5E569E7C" w14:textId="77777777" w:rsidTr="001E4225">
        <w:tblPrEx>
          <w:tblW w:w="14035" w:type="dxa"/>
          <w:tblPrExChange w:id="98" w:author="Salazar, Lina Piedad" w:date="2021-06-09T12:47:00Z">
            <w:tblPrEx>
              <w:tblW w:w="14035" w:type="dxa"/>
            </w:tblPrEx>
          </w:tblPrExChange>
        </w:tblPrEx>
        <w:trPr>
          <w:trHeight w:val="2528"/>
          <w:ins w:id="99" w:author="Salazar, Lina Piedad" w:date="2021-06-09T12:44:00Z"/>
          <w:trPrChange w:id="100" w:author="Salazar, Lina Piedad" w:date="2021-06-09T12:47:00Z">
            <w:trPr>
              <w:gridAfter w:val="0"/>
              <w:trHeight w:val="258"/>
            </w:trPr>
          </w:trPrChange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01" w:author="Salazar, Lina Piedad" w:date="2021-06-09T12:47:00Z">
              <w:tcPr>
                <w:tcW w:w="2745" w:type="dxa"/>
                <w:gridSpan w:val="3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1634DD4F" w14:textId="02F0A9F8" w:rsidR="001E4225" w:rsidRPr="00B518A7" w:rsidRDefault="001E4225" w:rsidP="004D25A6">
            <w:pPr>
              <w:spacing w:after="0" w:line="240" w:lineRule="auto"/>
              <w:rPr>
                <w:ins w:id="102" w:author="Salazar, Lina Piedad" w:date="2021-06-09T12:44:00Z"/>
                <w:rFonts w:ascii="Arial" w:eastAsia="Times New Roman" w:hAnsi="Arial" w:cs="Arial"/>
                <w:color w:val="000000"/>
                <w:sz w:val="18"/>
                <w:szCs w:val="18"/>
                <w:lang w:val="es-419"/>
                <w:rPrChange w:id="103" w:author="Salazar, Lina Piedad" w:date="2021-06-09T12:44:00Z">
                  <w:rPr>
                    <w:ins w:id="104" w:author="Salazar, Lina Piedad" w:date="2021-06-09T12:44:00Z"/>
                    <w:rFonts w:ascii="Arial" w:eastAsia="Times New Roman" w:hAnsi="Arial" w:cs="Arial"/>
                    <w:color w:val="000000"/>
                    <w:sz w:val="18"/>
                    <w:szCs w:val="18"/>
                    <w:lang w:val="es-ES_tradnl"/>
                  </w:rPr>
                </w:rPrChange>
              </w:rPr>
            </w:pPr>
            <w:ins w:id="105" w:author="Salazar, Lina Piedad" w:date="2021-06-09T12:44:00Z">
              <w:r w:rsidRPr="00B518A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419"/>
                  <w:rPrChange w:id="106" w:author="Salazar, Lina Piedad" w:date="2021-06-09T12:44:00Z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rPrChange>
                </w:rPr>
                <w:t xml:space="preserve">Indicador 1.3.D. Fincas beneficiarias </w:t>
              </w:r>
              <w:r w:rsidRPr="00B518A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419"/>
                  <w:rPrChange w:id="107" w:author="Salazar, Lina Piedad" w:date="2021-06-09T12:44:00Z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pt-BR"/>
                    </w:rPr>
                  </w:rPrChange>
                </w:rPr>
                <w:t>en co</w:t>
              </w:r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419"/>
                </w:rPr>
                <w:t>marcas indígenas que adoptan al menos 3 nuevas prácticas agroecológicas</w:t>
              </w:r>
            </w:ins>
            <w:ins w:id="108" w:author="Salazar, Lina Piedad" w:date="2021-06-09T12:46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419"/>
                </w:rPr>
                <w:t xml:space="preserve"> adicionales</w:t>
              </w:r>
            </w:ins>
            <w:ins w:id="109" w:author="Salazar, Lina Piedad" w:date="2021-06-09T12:47:00Z">
              <w:r w:rsidR="00AB211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419"/>
                </w:rPr>
                <w:t>,</w:t>
              </w:r>
            </w:ins>
            <w:ins w:id="110" w:author="Salazar, Lina Piedad" w:date="2021-06-09T12:46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419"/>
                </w:rPr>
                <w:t xml:space="preserve"> relacionadas con</w:t>
              </w:r>
            </w:ins>
            <w:ins w:id="111" w:author="Salazar, Lina Piedad" w:date="2021-06-09T12:45:00Z">
              <w:r w:rsidRPr="00D619A7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_tradnl"/>
                </w:rPr>
                <w:t xml:space="preserve"> sus conocimientos ancestrales</w:t>
              </w:r>
            </w:ins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12" w:author="Salazar, Lina Piedad" w:date="2021-06-09T12:47:00Z">
              <w:tcPr>
                <w:tcW w:w="1297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051AD2E1" w14:textId="53461F7C" w:rsidR="001E4225" w:rsidRPr="00B518A7" w:rsidRDefault="001E4225" w:rsidP="004D25A6">
            <w:pPr>
              <w:spacing w:after="0" w:line="240" w:lineRule="auto"/>
              <w:jc w:val="center"/>
              <w:rPr>
                <w:ins w:id="113" w:author="Salazar, Lina Piedad" w:date="2021-06-09T12:44:00Z"/>
                <w:rFonts w:ascii="Arial" w:eastAsia="Times New Roman" w:hAnsi="Arial" w:cs="Arial"/>
                <w:color w:val="000000"/>
                <w:sz w:val="18"/>
                <w:szCs w:val="18"/>
                <w:lang w:val="es-419"/>
                <w:rPrChange w:id="114" w:author="Salazar, Lina Piedad" w:date="2021-06-09T12:44:00Z">
                  <w:rPr>
                    <w:ins w:id="115" w:author="Salazar, Lina Piedad" w:date="2021-06-09T12:44:00Z"/>
                    <w:rFonts w:ascii="Arial" w:eastAsia="Times New Roman" w:hAnsi="Arial" w:cs="Arial"/>
                    <w:color w:val="000000"/>
                    <w:sz w:val="18"/>
                    <w:szCs w:val="18"/>
                    <w:lang w:val="es-ES_tradnl"/>
                  </w:rPr>
                </w:rPrChange>
              </w:rPr>
            </w:pPr>
            <w:ins w:id="116" w:author="Salazar, Lina Piedad" w:date="2021-06-09T12:46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419"/>
                </w:rPr>
                <w:t>%</w:t>
              </w:r>
            </w:ins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17" w:author="Salazar, Lina Piedad" w:date="2021-06-09T12:47:00Z">
              <w:tcPr>
                <w:tcW w:w="71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7118B789" w14:textId="4432B628" w:rsidR="001E4225" w:rsidRPr="00B518A7" w:rsidRDefault="001E4225" w:rsidP="004D25A6">
            <w:pPr>
              <w:spacing w:after="0" w:line="240" w:lineRule="auto"/>
              <w:jc w:val="center"/>
              <w:rPr>
                <w:ins w:id="118" w:author="Salazar, Lina Piedad" w:date="2021-06-09T12:44:00Z"/>
                <w:rFonts w:ascii="Arial" w:eastAsia="Times New Roman" w:hAnsi="Arial" w:cs="Arial"/>
                <w:color w:val="000000"/>
                <w:sz w:val="18"/>
                <w:szCs w:val="18"/>
                <w:lang w:val="es-419"/>
                <w:rPrChange w:id="119" w:author="Salazar, Lina Piedad" w:date="2021-06-09T12:44:00Z">
                  <w:rPr>
                    <w:ins w:id="120" w:author="Salazar, Lina Piedad" w:date="2021-06-09T12:44:00Z"/>
                    <w:rFonts w:ascii="Arial" w:eastAsia="Times New Roman" w:hAnsi="Arial" w:cs="Arial"/>
                    <w:color w:val="000000"/>
                    <w:sz w:val="18"/>
                    <w:szCs w:val="18"/>
                    <w:lang w:val="es-ES_tradnl"/>
                  </w:rPr>
                </w:rPrChange>
              </w:rPr>
            </w:pPr>
            <w:ins w:id="121" w:author="Salazar, Lina Piedad" w:date="2021-06-09T12:46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419"/>
                </w:rPr>
                <w:t>0</w:t>
              </w:r>
            </w:ins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22" w:author="Salazar, Lina Piedad" w:date="2021-06-09T12:47:00Z">
              <w:tcPr>
                <w:tcW w:w="714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5C45ECA4" w14:textId="22F9D20F" w:rsidR="001E4225" w:rsidRPr="00B518A7" w:rsidRDefault="001E4225" w:rsidP="00416EA7">
            <w:pPr>
              <w:spacing w:after="0" w:line="240" w:lineRule="auto"/>
              <w:jc w:val="center"/>
              <w:rPr>
                <w:ins w:id="123" w:author="Salazar, Lina Piedad" w:date="2021-06-09T12:44:00Z"/>
                <w:rFonts w:ascii="Arial" w:eastAsia="Times New Roman" w:hAnsi="Arial" w:cs="Arial"/>
                <w:color w:val="000000" w:themeColor="text1"/>
                <w:sz w:val="18"/>
                <w:szCs w:val="18"/>
                <w:lang w:val="es-419"/>
                <w:rPrChange w:id="124" w:author="Salazar, Lina Piedad" w:date="2021-06-09T12:44:00Z">
                  <w:rPr>
                    <w:ins w:id="125" w:author="Salazar, Lina Piedad" w:date="2021-06-09T12:44:00Z"/>
                    <w:rFonts w:ascii="Arial" w:eastAsia="Times New Roman" w:hAnsi="Arial" w:cs="Arial"/>
                    <w:color w:val="000000" w:themeColor="text1"/>
                    <w:sz w:val="18"/>
                    <w:szCs w:val="18"/>
                    <w:lang w:val="es-ES"/>
                  </w:rPr>
                </w:rPrChange>
              </w:rPr>
            </w:pPr>
            <w:ins w:id="126" w:author="Salazar, Lina Piedad" w:date="2021-06-09T12:46:00Z">
              <w:r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s-419"/>
                </w:rPr>
                <w:t>2021</w:t>
              </w:r>
            </w:ins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27" w:author="Salazar, Lina Piedad" w:date="2021-06-09T12:47:00Z">
              <w:tcPr>
                <w:tcW w:w="825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019442BF" w14:textId="77777777" w:rsidR="001E4225" w:rsidRPr="00B518A7" w:rsidRDefault="001E4225" w:rsidP="004D25A6">
            <w:pPr>
              <w:spacing w:after="0" w:line="240" w:lineRule="auto"/>
              <w:jc w:val="center"/>
              <w:rPr>
                <w:ins w:id="128" w:author="Salazar, Lina Piedad" w:date="2021-06-09T12:44:00Z"/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419"/>
                <w:rPrChange w:id="129" w:author="Salazar, Lina Piedad" w:date="2021-06-09T12:44:00Z">
                  <w:rPr>
                    <w:ins w:id="130" w:author="Salazar, Lina Piedad" w:date="2021-06-09T12:44:00Z"/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val="es-ES_tradnl"/>
                  </w:rPr>
                </w:rPrChange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31" w:author="Salazar, Lina Piedad" w:date="2021-06-09T12:47:00Z">
              <w:tcPr>
                <w:tcW w:w="598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2FD153D5" w14:textId="77777777" w:rsidR="001E4225" w:rsidRPr="00B518A7" w:rsidRDefault="001E4225" w:rsidP="004D25A6">
            <w:pPr>
              <w:spacing w:after="0" w:line="240" w:lineRule="auto"/>
              <w:jc w:val="center"/>
              <w:rPr>
                <w:ins w:id="132" w:author="Salazar, Lina Piedad" w:date="2021-06-09T12:44:00Z"/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419"/>
                <w:rPrChange w:id="133" w:author="Salazar, Lina Piedad" w:date="2021-06-09T12:44:00Z">
                  <w:rPr>
                    <w:ins w:id="134" w:author="Salazar, Lina Piedad" w:date="2021-06-09T12:44:00Z"/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val="es-ES_tradnl"/>
                  </w:rPr>
                </w:rPrChange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35" w:author="Salazar, Lina Piedad" w:date="2021-06-09T12:47:00Z">
              <w:tcPr>
                <w:tcW w:w="617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0C89DFEF" w14:textId="3BDCA038" w:rsidR="001E4225" w:rsidRPr="000C76C4" w:rsidRDefault="001E4225" w:rsidP="004D25A6">
            <w:pPr>
              <w:spacing w:after="0" w:line="240" w:lineRule="auto"/>
              <w:jc w:val="center"/>
              <w:rPr>
                <w:ins w:id="136" w:author="Salazar, Lina Piedad" w:date="2021-06-09T12:44:00Z"/>
                <w:rFonts w:ascii="Arial" w:eastAsia="Times New Roman" w:hAnsi="Arial" w:cs="Arial"/>
                <w:color w:val="000000"/>
                <w:sz w:val="18"/>
                <w:szCs w:val="18"/>
                <w:lang w:val="es-419"/>
                <w:rPrChange w:id="137" w:author="Salazar, Lina Piedad" w:date="2021-06-09T12:47:00Z">
                  <w:rPr>
                    <w:ins w:id="138" w:author="Salazar, Lina Piedad" w:date="2021-06-09T12:44:00Z"/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val="es-ES_tradnl"/>
                  </w:rPr>
                </w:rPrChange>
              </w:rPr>
            </w:pPr>
            <w:ins w:id="139" w:author="Salazar, Lina Piedad" w:date="2021-06-09T12:46:00Z">
              <w:r w:rsidRPr="000C76C4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419"/>
                  <w:rPrChange w:id="140" w:author="Salazar, Lina Piedad" w:date="2021-06-09T12:47:00Z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es-419"/>
                    </w:rPr>
                  </w:rPrChange>
                </w:rPr>
                <w:t>25</w:t>
              </w:r>
            </w:ins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41" w:author="Salazar, Lina Piedad" w:date="2021-06-09T12:47:00Z">
              <w:tcPr>
                <w:tcW w:w="588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206092BB" w14:textId="77777777" w:rsidR="001E4225" w:rsidRPr="00B518A7" w:rsidRDefault="001E4225" w:rsidP="004D25A6">
            <w:pPr>
              <w:spacing w:after="0" w:line="240" w:lineRule="auto"/>
              <w:jc w:val="center"/>
              <w:rPr>
                <w:ins w:id="142" w:author="Salazar, Lina Piedad" w:date="2021-06-09T12:44:00Z"/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419"/>
                <w:rPrChange w:id="143" w:author="Salazar, Lina Piedad" w:date="2021-06-09T12:44:00Z">
                  <w:rPr>
                    <w:ins w:id="144" w:author="Salazar, Lina Piedad" w:date="2021-06-09T12:44:00Z"/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val="es-ES_tradnl"/>
                  </w:rPr>
                </w:rPrChange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45" w:author="Salazar, Lina Piedad" w:date="2021-06-09T12:47:00Z">
              <w:tcPr>
                <w:tcW w:w="588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33E9C2EC" w14:textId="77777777" w:rsidR="001E4225" w:rsidRPr="00B518A7" w:rsidRDefault="001E4225" w:rsidP="004D25A6">
            <w:pPr>
              <w:spacing w:after="0" w:line="240" w:lineRule="auto"/>
              <w:jc w:val="center"/>
              <w:rPr>
                <w:ins w:id="146" w:author="Salazar, Lina Piedad" w:date="2021-06-09T12:44:00Z"/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419"/>
                <w:rPrChange w:id="147" w:author="Salazar, Lina Piedad" w:date="2021-06-09T12:44:00Z">
                  <w:rPr>
                    <w:ins w:id="148" w:author="Salazar, Lina Piedad" w:date="2021-06-09T12:44:00Z"/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val="es-ES_tradnl"/>
                  </w:rPr>
                </w:rPrChange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49" w:author="Salazar, Lina Piedad" w:date="2021-06-09T12:47:00Z">
              <w:tcPr>
                <w:tcW w:w="1027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29E7B5A9" w14:textId="599E56A9" w:rsidR="001E4225" w:rsidRPr="00B518A7" w:rsidRDefault="001E4225" w:rsidP="004D25A6">
            <w:pPr>
              <w:spacing w:after="0" w:line="240" w:lineRule="auto"/>
              <w:jc w:val="center"/>
              <w:rPr>
                <w:ins w:id="150" w:author="Salazar, Lina Piedad" w:date="2021-06-09T12:44:00Z"/>
                <w:rFonts w:ascii="Arial" w:eastAsia="Times New Roman" w:hAnsi="Arial" w:cs="Arial"/>
                <w:color w:val="000000"/>
                <w:sz w:val="18"/>
                <w:szCs w:val="18"/>
                <w:lang w:val="es-419"/>
                <w:rPrChange w:id="151" w:author="Salazar, Lina Piedad" w:date="2021-06-09T12:44:00Z">
                  <w:rPr>
                    <w:ins w:id="152" w:author="Salazar, Lina Piedad" w:date="2021-06-09T12:44:00Z"/>
                    <w:rFonts w:ascii="Arial" w:eastAsia="Times New Roman" w:hAnsi="Arial" w:cs="Arial"/>
                    <w:color w:val="000000"/>
                    <w:sz w:val="18"/>
                    <w:szCs w:val="18"/>
                    <w:lang w:val="es-ES_tradnl"/>
                  </w:rPr>
                </w:rPrChange>
              </w:rPr>
            </w:pPr>
            <w:ins w:id="153" w:author="Salazar, Lina Piedad" w:date="2021-06-09T12:46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419"/>
                </w:rPr>
                <w:t>75</w:t>
              </w:r>
            </w:ins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54" w:author="Salazar, Lina Piedad" w:date="2021-06-09T12:47:00Z">
              <w:tcPr>
                <w:tcW w:w="1237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3930CF07" w14:textId="240D6B1F" w:rsidR="001E4225" w:rsidRPr="00B518A7" w:rsidRDefault="001E4225" w:rsidP="004D25A6">
            <w:pPr>
              <w:spacing w:after="0" w:line="240" w:lineRule="auto"/>
              <w:rPr>
                <w:ins w:id="155" w:author="Salazar, Lina Piedad" w:date="2021-06-09T12:44:00Z"/>
                <w:rFonts w:ascii="Arial" w:eastAsia="Times New Roman" w:hAnsi="Arial" w:cs="Arial"/>
                <w:color w:val="000000"/>
                <w:sz w:val="18"/>
                <w:szCs w:val="18"/>
                <w:lang w:val="es-419"/>
                <w:rPrChange w:id="156" w:author="Salazar, Lina Piedad" w:date="2021-06-09T12:44:00Z">
                  <w:rPr>
                    <w:ins w:id="157" w:author="Salazar, Lina Piedad" w:date="2021-06-09T12:44:00Z"/>
                    <w:rFonts w:ascii="Arial" w:eastAsia="Times New Roman" w:hAnsi="Arial" w:cs="Arial"/>
                    <w:color w:val="000000"/>
                    <w:sz w:val="18"/>
                    <w:szCs w:val="18"/>
                    <w:lang w:val="pt-BR"/>
                  </w:rPr>
                </w:rPrChange>
              </w:rPr>
            </w:pPr>
            <w:ins w:id="158" w:author="Salazar, Lina Piedad" w:date="2021-06-09T12:46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419"/>
                </w:rPr>
                <w:t>EI y PF</w:t>
              </w:r>
            </w:ins>
          </w:p>
        </w:tc>
        <w:tc>
          <w:tcPr>
            <w:tcW w:w="30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PrChange w:id="159" w:author="Salazar, Lina Piedad" w:date="2021-06-09T12:47:00Z">
              <w:tcPr>
                <w:tcW w:w="3086" w:type="dxa"/>
                <w:gridSpan w:val="2"/>
                <w:vMerge/>
                <w:tcBorders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0830B56" w14:textId="77777777" w:rsidR="001E4225" w:rsidRPr="00B518A7" w:rsidRDefault="001E4225" w:rsidP="00416EA7">
            <w:pPr>
              <w:spacing w:beforeLines="30" w:before="72" w:afterLines="30" w:after="72" w:line="240" w:lineRule="auto"/>
              <w:rPr>
                <w:ins w:id="160" w:author="Salazar, Lina Piedad" w:date="2021-06-09T12:44:00Z"/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419"/>
                <w:rPrChange w:id="161" w:author="Salazar, Lina Piedad" w:date="2021-06-09T12:44:00Z">
                  <w:rPr>
                    <w:ins w:id="162" w:author="Salazar, Lina Piedad" w:date="2021-06-09T12:44:00Z"/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val="pt-BR"/>
                  </w:rPr>
                </w:rPrChange>
              </w:rPr>
            </w:pPr>
          </w:p>
        </w:tc>
      </w:tr>
      <w:tr w:rsidR="00FA774B" w:rsidRPr="00B1101C" w14:paraId="3EB9E7BF" w14:textId="77777777" w:rsidTr="4A58584B">
        <w:trPr>
          <w:trHeight w:val="258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23CD6" w14:textId="14D3880F" w:rsidR="00343D63" w:rsidRPr="00FE7A24" w:rsidDel="003317F4" w:rsidRDefault="00343D63" w:rsidP="004D2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_tradnl"/>
              </w:rPr>
            </w:pPr>
            <w:r w:rsidRPr="00B9067F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Indicador 1.4. Fincas no beneficiarias que adoptan al menos 2 </w:t>
            </w:r>
            <w:ins w:id="163" w:author="Salazar, Lina Piedad" w:date="2021-06-08T10:43:00Z">
              <w:r w:rsidR="00497C54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_tradnl"/>
                </w:rPr>
                <w:t xml:space="preserve">nuevas </w:t>
              </w:r>
            </w:ins>
            <w:r w:rsidRPr="00B9067F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prácticas agroecológicas</w:t>
            </w:r>
            <w:ins w:id="164" w:author="Salazar, Lina Piedad" w:date="2021-06-08T11:35:00Z">
              <w:r w:rsidR="00A9224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_tradnl"/>
                </w:rPr>
                <w:t xml:space="preserve"> adicionales</w:t>
              </w:r>
            </w:ins>
            <w:r w:rsidRPr="00B9067F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durante un ciclo agrícola</w:t>
            </w:r>
            <w:r w:rsidR="00847152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(</w:t>
            </w:r>
            <w:r w:rsidR="00847152" w:rsidRPr="00B9067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s-ES_tradnl"/>
              </w:rPr>
              <w:t>spillover</w:t>
            </w:r>
            <w:r w:rsidR="00847152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4CAEB" w14:textId="3C2DB492" w:rsidR="00343D63" w:rsidRPr="00FE7A24" w:rsidRDefault="004E384E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val="es-ES_tradnl"/>
              </w:rPr>
            </w:pPr>
            <w:ins w:id="165" w:author="Salazar, Lina Piedad" w:date="2021-06-08T13:29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_tradnl"/>
                </w:rPr>
                <w:t>%</w:t>
              </w:r>
            </w:ins>
            <w:del w:id="166" w:author="Salazar, Lina Piedad" w:date="2021-06-08T13:29:00Z">
              <w:r w:rsidR="00343D63" w:rsidRPr="00B9067F" w:rsidDel="004E384E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_tradnl"/>
                </w:rPr>
                <w:delText>#</w:delText>
              </w:r>
            </w:del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3F83" w14:textId="5E9DB716" w:rsidR="00343D63" w:rsidRPr="00B9067F" w:rsidRDefault="00343D63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B9067F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64987" w14:textId="40C1146F" w:rsidR="00343D63" w:rsidRPr="00285128" w:rsidRDefault="49427581" w:rsidP="00416E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/>
              </w:rPr>
            </w:pPr>
            <w:r w:rsidRPr="7DE8EB8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2021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F77B7" w14:textId="77777777" w:rsidR="00343D63" w:rsidRPr="00285128" w:rsidRDefault="00343D63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07FBF" w14:textId="77777777" w:rsidR="00343D63" w:rsidRPr="00285128" w:rsidRDefault="00343D63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19B2D" w14:textId="77777777" w:rsidR="00343D63" w:rsidRPr="00285128" w:rsidRDefault="00343D63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AF08E" w14:textId="77777777" w:rsidR="00343D63" w:rsidRPr="00285128" w:rsidRDefault="00343D63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B3DF3" w14:textId="77777777" w:rsidR="00343D63" w:rsidRPr="00285128" w:rsidRDefault="00343D63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435E5" w14:textId="2907C446" w:rsidR="00343D63" w:rsidRDefault="00616042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ins w:id="167" w:author="Salazar, Lina Piedad" w:date="2021-06-08T15:54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_tradnl"/>
                </w:rPr>
                <w:t>27</w:t>
              </w:r>
            </w:ins>
            <w:del w:id="168" w:author="Salazar, Lina Piedad" w:date="2021-06-08T15:54:00Z">
              <w:r w:rsidR="008347DE" w:rsidDel="00616042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_tradnl"/>
                </w:rPr>
                <w:delText>1</w:delText>
              </w:r>
              <w:r w:rsidR="002D5BF7" w:rsidDel="00616042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_tradnl"/>
                </w:rPr>
                <w:delText>.</w:delText>
              </w:r>
              <w:r w:rsidR="008347DE" w:rsidDel="00616042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_tradnl"/>
                </w:rPr>
                <w:delText>861</w:delText>
              </w:r>
            </w:del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468E2" w14:textId="21767AEC" w:rsidR="00343D63" w:rsidRPr="00050E0A" w:rsidRDefault="00050E0A" w:rsidP="004D2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pt-BR"/>
              </w:rPr>
            </w:pPr>
            <w:r w:rsidRPr="00050E0A">
              <w:rPr>
                <w:rFonts w:ascii="Arial" w:eastAsia="Times New Roman" w:hAnsi="Arial" w:cs="Arial"/>
                <w:color w:val="000000"/>
                <w:sz w:val="18"/>
                <w:szCs w:val="18"/>
                <w:lang w:val="pt-BR"/>
              </w:rPr>
              <w:t xml:space="preserve">EI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pt-BR"/>
              </w:rPr>
              <w:t xml:space="preserve">/ </w:t>
            </w:r>
            <w:r w:rsidR="00993DAE">
              <w:rPr>
                <w:rFonts w:ascii="Arial" w:eastAsia="Times New Roman" w:hAnsi="Arial" w:cs="Arial"/>
                <w:color w:val="000000"/>
                <w:sz w:val="18"/>
                <w:szCs w:val="18"/>
                <w:lang w:val="pt-BR"/>
              </w:rPr>
              <w:t>I</w:t>
            </w:r>
            <w:r w:rsidRPr="00050E0A">
              <w:rPr>
                <w:rFonts w:ascii="Arial" w:eastAsia="Times New Roman" w:hAnsi="Arial" w:cs="Arial"/>
                <w:color w:val="000000"/>
                <w:sz w:val="18"/>
                <w:szCs w:val="18"/>
                <w:lang w:val="pt-BR"/>
              </w:rPr>
              <w:t>nformes de m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pt-BR"/>
              </w:rPr>
              <w:t>onitoreo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B0CEA8" w14:textId="597D9228" w:rsidR="00343D63" w:rsidRPr="00B9067F" w:rsidRDefault="00B377D9" w:rsidP="00416EA7">
            <w:pPr>
              <w:spacing w:beforeLines="30" w:before="72" w:afterLines="30" w:after="72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/>
              </w:rPr>
            </w:pPr>
            <w:r w:rsidRPr="00B906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/>
              </w:rPr>
              <w:t xml:space="preserve">Meta: </w:t>
            </w:r>
            <w:r w:rsidR="00343D63" w:rsidRPr="00B906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/>
              </w:rPr>
              <w:t xml:space="preserve"> </w:t>
            </w:r>
          </w:p>
          <w:p w14:paraId="271C86B5" w14:textId="77777777" w:rsidR="00343D63" w:rsidRDefault="00F31DFA" w:rsidP="00416EA7">
            <w:pPr>
              <w:spacing w:beforeLines="30" w:before="72" w:afterLines="30" w:after="72" w:line="240" w:lineRule="auto"/>
              <w:rPr>
                <w:ins w:id="169" w:author="Salazar, Lina Piedad" w:date="2021-06-08T12:03:00Z"/>
                <w:rFonts w:ascii="Arial" w:hAnsi="Arial" w:cs="Arial"/>
                <w:i/>
                <w:sz w:val="18"/>
                <w:szCs w:val="18"/>
              </w:rPr>
            </w:pPr>
            <w:r>
              <w:fldChar w:fldCharType="begin"/>
            </w:r>
            <w:r w:rsidRPr="00EF36E3">
              <w:rPr>
                <w:lang w:val="pt-BR"/>
                <w:rPrChange w:id="170" w:author="Salazar, Lina Piedad" w:date="2021-06-08T10:39:00Z">
                  <w:rPr/>
                </w:rPrChange>
              </w:rPr>
              <w:instrText xml:space="preserve"> HYPERLINK "https://www.sciencedirect.com/science/article/abs/pii/S0305750X17302358" </w:instrText>
            </w:r>
            <w:r>
              <w:fldChar w:fldCharType="separate"/>
            </w:r>
            <w:r w:rsidR="00DD4926" w:rsidRPr="00D379D7">
              <w:rPr>
                <w:rStyle w:val="Hyperlink"/>
                <w:rFonts w:ascii="Arial" w:hAnsi="Arial" w:cs="Arial"/>
                <w:sz w:val="18"/>
                <w:szCs w:val="18"/>
                <w:lang w:val="pt-BR"/>
              </w:rPr>
              <w:t>Santos-Montero, Bravo-Ureta (2017).</w:t>
            </w:r>
            <w:r>
              <w:rPr>
                <w:rStyle w:val="Hyperlink"/>
                <w:rFonts w:ascii="Arial" w:hAnsi="Arial" w:cs="Arial"/>
                <w:sz w:val="18"/>
                <w:szCs w:val="18"/>
                <w:lang w:val="pt-BR"/>
              </w:rPr>
              <w:fldChar w:fldCharType="end"/>
            </w:r>
            <w:r w:rsidR="00343D63" w:rsidRPr="00D379D7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  <w:r w:rsidR="00343D63" w:rsidRPr="00DD4926">
              <w:rPr>
                <w:rFonts w:ascii="Arial" w:hAnsi="Arial" w:cs="Arial"/>
                <w:i/>
                <w:sz w:val="18"/>
                <w:szCs w:val="18"/>
              </w:rPr>
              <w:t>Natural Resource Management and Household Well-being: The Case of POSAF-II in Nicaragua.</w:t>
            </w:r>
          </w:p>
          <w:p w14:paraId="24788603" w14:textId="2EB250C0" w:rsidR="00C67968" w:rsidRPr="0036471A" w:rsidRDefault="00396A67" w:rsidP="00416EA7">
            <w:pPr>
              <w:spacing w:beforeLines="30" w:before="72" w:afterLines="30" w:after="72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419"/>
                <w:rPrChange w:id="171" w:author="Salazar, Lina Piedad" w:date="2021-06-08T12:24:00Z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</w:rPrChange>
              </w:rPr>
            </w:pPr>
            <w:ins w:id="172" w:author="Salazar, Lina Piedad" w:date="2021-06-08T12:06:00Z">
              <w:r w:rsidRPr="0036471A">
                <w:rPr>
                  <w:rFonts w:ascii="Arial" w:hAnsi="Arial" w:cs="Arial"/>
                  <w:i/>
                  <w:sz w:val="18"/>
                  <w:szCs w:val="18"/>
                  <w:lang w:val="es-419"/>
                  <w:rPrChange w:id="173" w:author="Salazar, Lina Piedad" w:date="2021-06-08T12:24:00Z">
                    <w:rPr>
                      <w:rFonts w:ascii="Arial" w:hAnsi="Arial" w:cs="Arial"/>
                      <w:i/>
                      <w:sz w:val="18"/>
                      <w:szCs w:val="18"/>
                    </w:rPr>
                  </w:rPrChange>
                </w:rPr>
                <w:t>Fincas no beneficiarias</w:t>
              </w:r>
            </w:ins>
            <w:ins w:id="174" w:author="Salazar, Lina Piedad" w:date="2021-06-08T13:29:00Z">
              <w:r w:rsidR="004E384E">
                <w:rPr>
                  <w:rFonts w:ascii="Arial" w:hAnsi="Arial" w:cs="Arial"/>
                  <w:i/>
                  <w:sz w:val="18"/>
                  <w:szCs w:val="18"/>
                  <w:lang w:val="es-419"/>
                </w:rPr>
                <w:t xml:space="preserve"> </w:t>
              </w:r>
            </w:ins>
            <w:ins w:id="175" w:author="Salazar, Lina Piedad" w:date="2021-06-08T13:32:00Z">
              <w:r w:rsidR="009E6780">
                <w:rPr>
                  <w:rFonts w:ascii="Arial" w:hAnsi="Arial" w:cs="Arial"/>
                  <w:i/>
                  <w:sz w:val="18"/>
                  <w:szCs w:val="18"/>
                  <w:lang w:val="es-419"/>
                </w:rPr>
                <w:t xml:space="preserve">para medir efectos </w:t>
              </w:r>
            </w:ins>
            <w:ins w:id="176" w:author="Salazar, Lina Piedad" w:date="2021-06-08T13:28:00Z">
              <w:r w:rsidR="00E56CE9">
                <w:rPr>
                  <w:rFonts w:ascii="Arial" w:hAnsi="Arial" w:cs="Arial"/>
                  <w:i/>
                  <w:sz w:val="18"/>
                  <w:szCs w:val="18"/>
                  <w:lang w:val="es-419"/>
                </w:rPr>
                <w:t xml:space="preserve">spillovers </w:t>
              </w:r>
            </w:ins>
            <w:ins w:id="177" w:author="Salazar, Lina Piedad" w:date="2021-06-08T12:06:00Z">
              <w:r w:rsidRPr="0036471A">
                <w:rPr>
                  <w:rFonts w:ascii="Arial" w:hAnsi="Arial" w:cs="Arial"/>
                  <w:i/>
                  <w:sz w:val="18"/>
                  <w:szCs w:val="18"/>
                  <w:lang w:val="es-419"/>
                  <w:rPrChange w:id="178" w:author="Salazar, Lina Piedad" w:date="2021-06-08T12:24:00Z">
                    <w:rPr>
                      <w:rFonts w:ascii="Arial" w:hAnsi="Arial" w:cs="Arial"/>
                      <w:i/>
                      <w:sz w:val="18"/>
                      <w:szCs w:val="18"/>
                    </w:rPr>
                  </w:rPrChange>
                </w:rPr>
                <w:t>se</w:t>
              </w:r>
            </w:ins>
            <w:ins w:id="179" w:author="Salazar, Lina Piedad" w:date="2021-06-08T12:24:00Z">
              <w:r w:rsidR="0036471A" w:rsidRPr="0036471A">
                <w:rPr>
                  <w:rFonts w:ascii="Arial" w:hAnsi="Arial" w:cs="Arial"/>
                  <w:i/>
                  <w:sz w:val="18"/>
                  <w:szCs w:val="18"/>
                  <w:lang w:val="es-419"/>
                  <w:rPrChange w:id="180" w:author="Salazar, Lina Piedad" w:date="2021-06-08T12:24:00Z">
                    <w:rPr>
                      <w:rFonts w:ascii="Arial" w:hAnsi="Arial" w:cs="Arial"/>
                      <w:i/>
                      <w:sz w:val="18"/>
                      <w:szCs w:val="18"/>
                    </w:rPr>
                  </w:rPrChange>
                </w:rPr>
                <w:t>rá</w:t>
              </w:r>
            </w:ins>
            <w:ins w:id="181" w:author="Salazar, Lina Piedad" w:date="2021-06-08T13:27:00Z">
              <w:r w:rsidR="00E56CE9">
                <w:rPr>
                  <w:rFonts w:ascii="Arial" w:hAnsi="Arial" w:cs="Arial"/>
                  <w:i/>
                  <w:sz w:val="18"/>
                  <w:szCs w:val="18"/>
                  <w:lang w:val="es-419"/>
                </w:rPr>
                <w:t xml:space="preserve">n </w:t>
              </w:r>
            </w:ins>
            <w:ins w:id="182" w:author="Salazar, Lina Piedad" w:date="2021-06-08T15:55:00Z">
              <w:r w:rsidR="00616042">
                <w:rPr>
                  <w:rFonts w:ascii="Arial" w:hAnsi="Arial" w:cs="Arial"/>
                  <w:i/>
                  <w:sz w:val="18"/>
                  <w:szCs w:val="18"/>
                  <w:lang w:val="es-419"/>
                </w:rPr>
                <w:t xml:space="preserve">las </w:t>
              </w:r>
            </w:ins>
            <w:ins w:id="183" w:author="Salazar, Lina Piedad" w:date="2021-06-08T13:27:00Z">
              <w:r w:rsidR="00E56CE9">
                <w:rPr>
                  <w:rFonts w:ascii="Arial" w:hAnsi="Arial" w:cs="Arial"/>
                  <w:i/>
                  <w:sz w:val="18"/>
                  <w:szCs w:val="18"/>
                  <w:lang w:val="es-419"/>
                </w:rPr>
                <w:t xml:space="preserve">que se encuentren </w:t>
              </w:r>
            </w:ins>
            <w:ins w:id="184" w:author="Salazar, Lina Piedad" w:date="2021-06-08T16:03:00Z">
              <w:r w:rsidR="00A74001">
                <w:rPr>
                  <w:rFonts w:ascii="Arial" w:hAnsi="Arial" w:cs="Arial"/>
                  <w:i/>
                  <w:sz w:val="18"/>
                  <w:szCs w:val="18"/>
                  <w:lang w:val="es-419"/>
                </w:rPr>
                <w:t>dentro de</w:t>
              </w:r>
            </w:ins>
            <w:ins w:id="185" w:author="Salazar, Lina Piedad" w:date="2021-06-08T15:49:00Z">
              <w:r w:rsidR="000D34FA">
                <w:rPr>
                  <w:rFonts w:ascii="Arial" w:hAnsi="Arial" w:cs="Arial"/>
                  <w:i/>
                  <w:sz w:val="18"/>
                  <w:szCs w:val="18"/>
                  <w:lang w:val="es-419"/>
                </w:rPr>
                <w:t xml:space="preserve"> </w:t>
              </w:r>
              <w:r w:rsidR="00217836">
                <w:rPr>
                  <w:rFonts w:ascii="Arial" w:hAnsi="Arial" w:cs="Arial"/>
                  <w:i/>
                  <w:sz w:val="18"/>
                  <w:szCs w:val="18"/>
                  <w:lang w:val="es-419"/>
                </w:rPr>
                <w:t>1</w:t>
              </w:r>
              <w:r w:rsidR="000D34FA">
                <w:rPr>
                  <w:rFonts w:ascii="Arial" w:hAnsi="Arial" w:cs="Arial"/>
                  <w:i/>
                  <w:sz w:val="18"/>
                  <w:szCs w:val="18"/>
                  <w:lang w:val="es-419"/>
                </w:rPr>
                <w:t>-5</w:t>
              </w:r>
            </w:ins>
            <w:ins w:id="186" w:author="Salazar, Lina Piedad" w:date="2021-06-08T13:27:00Z">
              <w:r w:rsidR="00E56CE9">
                <w:rPr>
                  <w:rFonts w:ascii="Arial" w:hAnsi="Arial" w:cs="Arial"/>
                  <w:i/>
                  <w:sz w:val="18"/>
                  <w:szCs w:val="18"/>
                  <w:lang w:val="es-419"/>
                </w:rPr>
                <w:t xml:space="preserve"> kms </w:t>
              </w:r>
            </w:ins>
            <w:ins w:id="187" w:author="Salazar, Lina Piedad" w:date="2021-06-08T16:02:00Z">
              <w:r w:rsidR="00A74001">
                <w:rPr>
                  <w:rFonts w:ascii="Arial" w:hAnsi="Arial" w:cs="Arial"/>
                  <w:i/>
                  <w:sz w:val="18"/>
                  <w:szCs w:val="18"/>
                  <w:lang w:val="es-419"/>
                </w:rPr>
                <w:t xml:space="preserve">del </w:t>
              </w:r>
            </w:ins>
            <w:ins w:id="188" w:author="Salazar, Lina Piedad" w:date="2021-06-08T13:27:00Z">
              <w:r w:rsidR="00E56CE9">
                <w:rPr>
                  <w:rFonts w:ascii="Arial" w:hAnsi="Arial" w:cs="Arial"/>
                  <w:i/>
                  <w:sz w:val="18"/>
                  <w:szCs w:val="18"/>
                  <w:lang w:val="es-419"/>
                </w:rPr>
                <w:t>radio de acción</w:t>
              </w:r>
            </w:ins>
            <w:ins w:id="189" w:author="Salazar, Lina Piedad" w:date="2021-06-08T12:24:00Z">
              <w:r w:rsidR="0036471A" w:rsidRPr="0036471A">
                <w:rPr>
                  <w:rFonts w:ascii="Arial" w:hAnsi="Arial" w:cs="Arial"/>
                  <w:i/>
                  <w:sz w:val="18"/>
                  <w:szCs w:val="18"/>
                  <w:lang w:val="es-419"/>
                  <w:rPrChange w:id="190" w:author="Salazar, Lina Piedad" w:date="2021-06-08T12:24:00Z">
                    <w:rPr>
                      <w:rFonts w:ascii="Arial" w:hAnsi="Arial" w:cs="Arial"/>
                      <w:i/>
                      <w:sz w:val="18"/>
                      <w:szCs w:val="18"/>
                    </w:rPr>
                  </w:rPrChange>
                </w:rPr>
                <w:t xml:space="preserve"> </w:t>
              </w:r>
            </w:ins>
            <w:ins w:id="191" w:author="Salazar, Lina Piedad" w:date="2021-06-08T15:55:00Z">
              <w:r w:rsidR="00616042">
                <w:rPr>
                  <w:rFonts w:ascii="Arial" w:hAnsi="Arial" w:cs="Arial"/>
                  <w:i/>
                  <w:sz w:val="18"/>
                  <w:szCs w:val="18"/>
                  <w:lang w:val="es-419"/>
                </w:rPr>
                <w:t xml:space="preserve">geográfico </w:t>
              </w:r>
            </w:ins>
            <w:ins w:id="192" w:author="Salazar, Lina Piedad" w:date="2021-06-08T13:28:00Z">
              <w:r w:rsidR="00E56CE9">
                <w:rPr>
                  <w:rFonts w:ascii="Arial" w:hAnsi="Arial" w:cs="Arial"/>
                  <w:i/>
                  <w:sz w:val="18"/>
                  <w:szCs w:val="18"/>
                  <w:lang w:val="es-419"/>
                </w:rPr>
                <w:t>de las fincas de innovación agroecológica (P</w:t>
              </w:r>
            </w:ins>
            <w:ins w:id="193" w:author="Salazar, Lina Piedad" w:date="2021-06-08T13:29:00Z">
              <w:r w:rsidR="00E56CE9">
                <w:rPr>
                  <w:rFonts w:ascii="Arial" w:hAnsi="Arial" w:cs="Arial"/>
                  <w:i/>
                  <w:sz w:val="18"/>
                  <w:szCs w:val="18"/>
                  <w:lang w:val="es-419"/>
                </w:rPr>
                <w:t>1.1)</w:t>
              </w:r>
            </w:ins>
            <w:ins w:id="194" w:author="Salazar, Lina Piedad" w:date="2021-06-08T15:49:00Z">
              <w:r w:rsidR="000D34FA">
                <w:rPr>
                  <w:rFonts w:ascii="Arial" w:hAnsi="Arial" w:cs="Arial"/>
                  <w:i/>
                  <w:sz w:val="18"/>
                  <w:szCs w:val="18"/>
                  <w:lang w:val="es-419"/>
                </w:rPr>
                <w:t xml:space="preserve"> (spillovers geográficos)</w:t>
              </w:r>
            </w:ins>
            <w:ins w:id="195" w:author="Salazar, Lina Piedad" w:date="2021-06-08T15:50:00Z">
              <w:r w:rsidR="00217836">
                <w:rPr>
                  <w:rFonts w:ascii="Arial" w:hAnsi="Arial" w:cs="Arial"/>
                  <w:i/>
                  <w:sz w:val="18"/>
                  <w:szCs w:val="18"/>
                  <w:lang w:val="es-419"/>
                </w:rPr>
                <w:t xml:space="preserve"> </w:t>
              </w:r>
            </w:ins>
            <w:ins w:id="196" w:author="Salazar, Lina Piedad" w:date="2021-06-08T15:55:00Z">
              <w:r w:rsidR="00616042">
                <w:rPr>
                  <w:rFonts w:ascii="Arial" w:hAnsi="Arial" w:cs="Arial"/>
                  <w:i/>
                  <w:sz w:val="18"/>
                  <w:szCs w:val="18"/>
                  <w:lang w:val="es-419"/>
                </w:rPr>
                <w:t>(ver Plan de Monitoreo y Evaluación).</w:t>
              </w:r>
            </w:ins>
          </w:p>
        </w:tc>
      </w:tr>
      <w:tr w:rsidR="00FA774B" w:rsidRPr="00B1101C" w14:paraId="616D83D0" w14:textId="77777777" w:rsidTr="4A58584B">
        <w:trPr>
          <w:trHeight w:val="258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148B3" w14:textId="1A75A0BA" w:rsidR="00704225" w:rsidRPr="00343D63" w:rsidDel="003317F4" w:rsidRDefault="00704225" w:rsidP="004D2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lastRenderedPageBreak/>
              <w:t>Indicador 1.5. Pérdidas</w:t>
            </w:r>
            <w:r w:rsidR="005A316E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agrícolas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</w:t>
            </w:r>
            <w:r w:rsidR="0005354C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postcosecha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EF431" w14:textId="0D884913" w:rsidR="00704225" w:rsidRPr="00343D63" w:rsidRDefault="00704225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% de la producción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AA456" w14:textId="1AE2A5FB" w:rsidR="00704225" w:rsidRPr="00B9067F" w:rsidRDefault="005A316E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3</w:t>
            </w:r>
            <w:r w:rsidR="006A29B3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F5B59" w14:textId="73633A50" w:rsidR="00704225" w:rsidRPr="00A41F8F" w:rsidRDefault="49427581" w:rsidP="00416E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/>
              </w:rPr>
            </w:pPr>
            <w:r w:rsidRPr="7DE8EB8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2021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04997" w14:textId="77777777" w:rsidR="00704225" w:rsidRPr="00343D63" w:rsidRDefault="00704225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3DAAF" w14:textId="77777777" w:rsidR="00704225" w:rsidRPr="00343D63" w:rsidRDefault="00704225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213A" w14:textId="77777777" w:rsidR="00704225" w:rsidRPr="00343D63" w:rsidRDefault="00704225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63A6" w14:textId="77777777" w:rsidR="00704225" w:rsidRPr="00343D63" w:rsidRDefault="00704225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79391" w14:textId="77777777" w:rsidR="00704225" w:rsidRPr="00343D63" w:rsidRDefault="00704225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4F525" w14:textId="71FD960A" w:rsidR="00704225" w:rsidRPr="00343D63" w:rsidRDefault="005A316E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15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739E" w14:textId="3CFA0F46" w:rsidR="00704225" w:rsidRPr="00A41F8F" w:rsidRDefault="00050E0A" w:rsidP="002D5B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050E0A">
              <w:rPr>
                <w:rFonts w:ascii="Arial" w:eastAsia="Times New Roman" w:hAnsi="Arial" w:cs="Arial"/>
                <w:color w:val="000000"/>
                <w:sz w:val="18"/>
                <w:szCs w:val="18"/>
                <w:lang w:val="pt-BR"/>
              </w:rPr>
              <w:t>EI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051AFE" w14:textId="61731064" w:rsidR="00704225" w:rsidRPr="00E621B7" w:rsidRDefault="00B377D9" w:rsidP="00416EA7">
            <w:pPr>
              <w:keepNext/>
              <w:spacing w:beforeLines="60" w:before="144" w:afterLines="60" w:after="144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B906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LB</w:t>
            </w:r>
            <w:r w:rsidR="00704225" w:rsidRPr="00B906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 xml:space="preserve">: </w:t>
            </w:r>
            <w:r w:rsidR="00704225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FAO </w:t>
            </w:r>
            <w:r w:rsidR="00894089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(</w:t>
            </w:r>
            <w:r w:rsidR="00704225" w:rsidRPr="00704225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2021</w:t>
            </w:r>
            <w:r w:rsidR="00894089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)</w:t>
            </w:r>
            <w:r w:rsidR="00704225" w:rsidRPr="00704225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.  </w:t>
            </w:r>
            <w:r w:rsidR="00704225" w:rsidRPr="00704225">
              <w:rPr>
                <w:rFonts w:ascii="Arial" w:eastAsia="Times New Roman" w:hAnsi="Arial" w:cs="Arial"/>
                <w:color w:val="000000"/>
                <w:sz w:val="18"/>
                <w:szCs w:val="18"/>
                <w:lang w:val="es-CL"/>
              </w:rPr>
              <w:t>Situación actual y análisis de las pérdidas de productos agropecuarios en Panamá</w:t>
            </w:r>
          </w:p>
          <w:p w14:paraId="787952E1" w14:textId="563D4477" w:rsidR="00B377D9" w:rsidRPr="00343D63" w:rsidDel="00343D63" w:rsidRDefault="00B377D9" w:rsidP="00416EA7">
            <w:pPr>
              <w:keepNext/>
              <w:spacing w:beforeLines="60" w:before="144" w:afterLines="60"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B906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L"/>
              </w:rPr>
              <w:t>Meta: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CL"/>
              </w:rPr>
              <w:t xml:space="preserve"> FAO </w:t>
            </w:r>
            <w:r w:rsidR="00894089">
              <w:rPr>
                <w:rFonts w:ascii="Arial" w:eastAsia="Times New Roman" w:hAnsi="Arial" w:cs="Arial"/>
                <w:color w:val="000000"/>
                <w:sz w:val="18"/>
                <w:szCs w:val="18"/>
                <w:lang w:val="es-CL"/>
              </w:rPr>
              <w:t>(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CL"/>
              </w:rPr>
              <w:t>2021</w:t>
            </w:r>
            <w:r w:rsidR="00894089">
              <w:rPr>
                <w:rFonts w:ascii="Arial" w:eastAsia="Times New Roman" w:hAnsi="Arial" w:cs="Arial"/>
                <w:color w:val="000000"/>
                <w:sz w:val="18"/>
                <w:szCs w:val="18"/>
                <w:lang w:val="es-CL"/>
              </w:rPr>
              <w:t>)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CL"/>
              </w:rPr>
              <w:t xml:space="preserve"> y Evaluación económica.</w:t>
            </w:r>
          </w:p>
        </w:tc>
      </w:tr>
      <w:tr w:rsidR="00F84D08" w:rsidRPr="00D379D7" w14:paraId="48FA2868" w14:textId="77777777" w:rsidTr="4A58584B">
        <w:trPr>
          <w:trHeight w:val="258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2069F" w14:textId="682E12E6" w:rsidR="00F84D08" w:rsidRPr="00B9067F" w:rsidRDefault="00F84D08" w:rsidP="004D2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B9067F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Indicador 1.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6</w:t>
            </w:r>
            <w:r w:rsidR="00974CB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.</w:t>
            </w:r>
            <w:r w:rsidRPr="00B9067F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Asociaciones beneficiarias que implementan su PNIM hasta su finalización.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4E2F1" w14:textId="0134791A" w:rsidR="00F84D08" w:rsidRPr="00B9067F" w:rsidRDefault="00F84D08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B9067F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327F1" w14:textId="1BA28788" w:rsidR="00F84D08" w:rsidRPr="00E51BDC" w:rsidRDefault="00F84D08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E51BDC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03412" w14:textId="68572CEC" w:rsidR="00F84D08" w:rsidRPr="00A41F8F" w:rsidRDefault="420C344C" w:rsidP="00416E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/>
              </w:rPr>
            </w:pPr>
            <w:r w:rsidRPr="7DE8EB8D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2021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A898D" w14:textId="3E646FC2" w:rsidR="00F84D08" w:rsidRPr="00343D63" w:rsidRDefault="00F84D08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BDF74" w14:textId="0580EF2E" w:rsidR="00F84D08" w:rsidRPr="00343D63" w:rsidRDefault="00F84D08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8614C" w14:textId="13F3A801" w:rsidR="00F84D08" w:rsidRPr="00343D63" w:rsidRDefault="00F84D08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979B2" w14:textId="5DEACE27" w:rsidR="00F84D08" w:rsidRPr="00343D63" w:rsidRDefault="00F84D08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EA0BE" w14:textId="647454EC" w:rsidR="00F84D08" w:rsidRPr="00343D63" w:rsidRDefault="00F84D08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97543" w14:textId="15895FB5" w:rsidR="00F84D08" w:rsidRPr="009351F5" w:rsidRDefault="004D6045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95</w:t>
            </w:r>
          </w:p>
        </w:tc>
        <w:tc>
          <w:tcPr>
            <w:tcW w:w="12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39455D3" w14:textId="2526ED89" w:rsidR="00F84D08" w:rsidRPr="00A41F8F" w:rsidRDefault="00F84D08" w:rsidP="004D25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pt-BR"/>
              </w:rPr>
              <w:t>I</w:t>
            </w:r>
            <w:r w:rsidRPr="00993DAE">
              <w:rPr>
                <w:rFonts w:ascii="Arial" w:eastAsia="Times New Roman" w:hAnsi="Arial" w:cs="Arial"/>
                <w:color w:val="000000"/>
                <w:sz w:val="18"/>
                <w:szCs w:val="18"/>
                <w:lang w:val="pt-BR"/>
              </w:rPr>
              <w:t>nformes de monitoreo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179754" w14:textId="041A7997" w:rsidR="00F84D08" w:rsidRDefault="00F84D08" w:rsidP="00416EA7">
            <w:pPr>
              <w:spacing w:beforeLines="60" w:before="144" w:afterLines="60"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343D63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Incluye las asociaciones que han cumplido satisfactoriamente los hitos del plan de negocios y recibido el pago en su totalidad.</w:t>
            </w:r>
          </w:p>
          <w:p w14:paraId="6CAD21E4" w14:textId="7EB605AD" w:rsidR="00F84D08" w:rsidRPr="0075633C" w:rsidRDefault="00894089" w:rsidP="00142600">
            <w:pPr>
              <w:spacing w:beforeLines="60" w:before="144" w:afterLines="60"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B906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L"/>
              </w:rPr>
              <w:t>Meta: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CL"/>
              </w:rPr>
              <w:t xml:space="preserve"> </w:t>
            </w:r>
            <w:r w:rsidR="006F06DC">
              <w:rPr>
                <w:rFonts w:ascii="Arial" w:eastAsia="Times New Roman" w:hAnsi="Arial" w:cs="Arial"/>
                <w:color w:val="000000"/>
                <w:sz w:val="18"/>
                <w:szCs w:val="18"/>
                <w:lang w:val="es-CL"/>
              </w:rPr>
              <w:t xml:space="preserve">PCR </w:t>
            </w:r>
            <w:r w:rsidR="00C7211F">
              <w:rPr>
                <w:rFonts w:ascii="Arial" w:eastAsia="Times New Roman" w:hAnsi="Arial" w:cs="Arial"/>
                <w:color w:val="000000"/>
                <w:sz w:val="18"/>
                <w:szCs w:val="18"/>
                <w:lang w:val="es-CL"/>
              </w:rPr>
              <w:t>1919</w:t>
            </w:r>
            <w:r w:rsidR="007C736C">
              <w:rPr>
                <w:rFonts w:ascii="Arial" w:eastAsia="Times New Roman" w:hAnsi="Arial" w:cs="Arial"/>
                <w:color w:val="000000"/>
                <w:sz w:val="18"/>
                <w:szCs w:val="18"/>
                <w:lang w:val="es-CL"/>
              </w:rPr>
              <w:t>/BL-HO</w:t>
            </w:r>
            <w:r w:rsidR="006F06DC">
              <w:rPr>
                <w:rFonts w:ascii="Arial" w:eastAsia="Times New Roman" w:hAnsi="Arial" w:cs="Arial"/>
                <w:color w:val="000000"/>
                <w:sz w:val="18"/>
                <w:szCs w:val="18"/>
                <w:lang w:val="es-CL"/>
              </w:rPr>
              <w:t xml:space="preserve"> (2016)</w:t>
            </w:r>
          </w:p>
        </w:tc>
      </w:tr>
      <w:tr w:rsidR="00416EA7" w:rsidRPr="00B1101C" w14:paraId="591CE07B" w14:textId="421B6F14" w:rsidTr="4A58584B">
        <w:trPr>
          <w:trHeight w:val="283"/>
        </w:trPr>
        <w:tc>
          <w:tcPr>
            <w:tcW w:w="140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  <w:vAlign w:val="center"/>
            <w:hideMark/>
          </w:tcPr>
          <w:p w14:paraId="31812ECE" w14:textId="005536C3" w:rsidR="004D25A6" w:rsidRPr="002D5BF7" w:rsidRDefault="004D25A6" w:rsidP="004D2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val="es-ES_tradnl"/>
              </w:rPr>
            </w:pPr>
            <w:r w:rsidRPr="002D5BF7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val="es-ES_tradnl"/>
              </w:rPr>
              <w:t xml:space="preserve">Objetivo específico de desarrollo 2: </w:t>
            </w:r>
            <w:r w:rsidRPr="002D5BF7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 xml:space="preserve">Mejorar la resiliencia de </w:t>
            </w:r>
            <w:r w:rsidR="008D34A3" w:rsidRPr="002D5BF7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las</w:t>
            </w:r>
            <w:r w:rsidRPr="002D5BF7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 xml:space="preserve"> fincas ante </w:t>
            </w:r>
            <w:r w:rsidRPr="002D5BF7">
              <w:rPr>
                <w:rFonts w:ascii="Arial" w:eastAsia="Times New Roman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  <w:lang w:val="es-ES"/>
              </w:rPr>
              <w:t>shocks</w:t>
            </w:r>
          </w:p>
        </w:tc>
      </w:tr>
      <w:tr w:rsidR="00416EA7" w:rsidRPr="00B1101C" w14:paraId="7DE0CAFD" w14:textId="1D0836E0" w:rsidTr="4A58584B">
        <w:trPr>
          <w:trHeight w:val="283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D468B" w14:textId="7E1EEC9E" w:rsidR="004D25A6" w:rsidRPr="002D5BF7" w:rsidRDefault="004D25A6" w:rsidP="004D25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2D5BF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Indicador 2.1</w:t>
            </w:r>
            <w:r w:rsidR="00974CB0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.</w:t>
            </w:r>
            <w:r w:rsidR="003737A5" w:rsidRPr="002D5BF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Fincas</w:t>
            </w:r>
            <w:ins w:id="197" w:author="Salazar, Lina Piedad" w:date="2021-06-08T13:12:00Z">
              <w:r w:rsidR="000A35B5">
                <w:rPr>
                  <w:rFonts w:ascii="Arial" w:eastAsia="Times New Roman" w:hAnsi="Arial" w:cs="Arial"/>
                  <w:sz w:val="18"/>
                  <w:szCs w:val="18"/>
                  <w:lang w:val="es-ES_tradnl"/>
                </w:rPr>
                <w:t xml:space="preserve"> beneficiarias</w:t>
              </w:r>
            </w:ins>
            <w:r w:rsidR="003737A5" w:rsidRPr="002D5BF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que aumentan su diversidad </w:t>
            </w:r>
            <w:ins w:id="198" w:author="Salazar, Lina Piedad" w:date="2021-06-08T13:12:00Z">
              <w:r w:rsidR="000A35B5">
                <w:rPr>
                  <w:rFonts w:ascii="Arial" w:eastAsia="Times New Roman" w:hAnsi="Arial" w:cs="Arial"/>
                  <w:sz w:val="18"/>
                  <w:szCs w:val="18"/>
                  <w:lang w:val="es-ES_tradnl"/>
                </w:rPr>
                <w:t xml:space="preserve">agrícola </w:t>
              </w:r>
            </w:ins>
            <w:del w:id="199" w:author="Salazar, Lina Piedad" w:date="2021-06-08T13:12:00Z">
              <w:r w:rsidR="003737A5" w:rsidRPr="002D5BF7" w:rsidDel="000A35B5">
                <w:rPr>
                  <w:rFonts w:ascii="Arial" w:eastAsia="Times New Roman" w:hAnsi="Arial" w:cs="Arial"/>
                  <w:sz w:val="18"/>
                  <w:szCs w:val="18"/>
                  <w:lang w:val="es-ES_tradnl"/>
                </w:rPr>
                <w:delText xml:space="preserve">cultivos </w:delText>
              </w:r>
            </w:del>
            <w:r w:rsidR="003737A5" w:rsidRPr="002D5BF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con dos o más cultivos </w:t>
            </w:r>
            <w:ins w:id="200" w:author="Salazar, Lina Piedad" w:date="2021-06-08T11:49:00Z">
              <w:r w:rsidR="00AF7E9C">
                <w:rPr>
                  <w:rFonts w:ascii="Arial" w:eastAsia="Times New Roman" w:hAnsi="Arial" w:cs="Arial"/>
                  <w:sz w:val="18"/>
                  <w:szCs w:val="18"/>
                  <w:lang w:val="es-ES_tradnl"/>
                </w:rPr>
                <w:t>adicionales.</w:t>
              </w:r>
            </w:ins>
          </w:p>
          <w:p w14:paraId="0145BB6B" w14:textId="46338061" w:rsidR="00B774E0" w:rsidRPr="002D5BF7" w:rsidRDefault="00B774E0" w:rsidP="004D25A6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lang w:val="es-ES_tradnl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3B4EF" w14:textId="236BE157" w:rsidR="00337D91" w:rsidRPr="00F1081F" w:rsidRDefault="003737A5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F1081F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13674" w14:textId="26C2BC86" w:rsidR="001503A9" w:rsidRPr="00F1081F" w:rsidRDefault="004D25A6" w:rsidP="00416E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F1081F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 </w:t>
            </w:r>
            <w:r w:rsidR="001503A9" w:rsidRPr="00F1081F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2C84C" w14:textId="77777777" w:rsidR="004D25A6" w:rsidRPr="00F1081F" w:rsidRDefault="004D25A6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</w:pPr>
            <w:r w:rsidRPr="00F1081F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AE260" w14:textId="77777777" w:rsidR="004D25A6" w:rsidRPr="00F1081F" w:rsidRDefault="27A58EE3" w:rsidP="4A5858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4A58584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63C1" w14:textId="6C052678" w:rsidR="004D25A6" w:rsidRPr="00F1081F" w:rsidRDefault="004D25A6" w:rsidP="4A5858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EA5A6" w14:textId="05E42791" w:rsidR="004D25A6" w:rsidRPr="004510AA" w:rsidRDefault="004D25A6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  <w:rPrChange w:id="201" w:author="Salazar, Lina Piedad" w:date="2021-06-08T11:48:00Z">
                  <w:rPr>
                    <w:rFonts w:ascii="Arial" w:eastAsia="Times New Roman" w:hAnsi="Arial" w:cs="Arial"/>
                    <w:b/>
                    <w:bCs/>
                    <w:sz w:val="18"/>
                    <w:szCs w:val="18"/>
                    <w:lang w:val="es-ES_tradnl"/>
                  </w:rPr>
                </w:rPrChange>
              </w:rPr>
            </w:pPr>
            <w:r w:rsidRPr="004510AA">
              <w:rPr>
                <w:rFonts w:ascii="Arial" w:eastAsia="Times New Roman" w:hAnsi="Arial" w:cs="Arial"/>
                <w:sz w:val="18"/>
                <w:szCs w:val="18"/>
                <w:lang w:val="es-ES_tradnl"/>
                <w:rPrChange w:id="202" w:author="Salazar, Lina Piedad" w:date="2021-06-08T11:48:00Z">
                  <w:rPr>
                    <w:rFonts w:ascii="Arial" w:eastAsia="Times New Roman" w:hAnsi="Arial" w:cs="Arial"/>
                    <w:b/>
                    <w:bCs/>
                    <w:sz w:val="18"/>
                    <w:szCs w:val="18"/>
                    <w:lang w:val="es-ES_tradnl"/>
                  </w:rPr>
                </w:rPrChange>
              </w:rPr>
              <w:t> </w:t>
            </w:r>
            <w:ins w:id="203" w:author="Salazar, Lina Piedad" w:date="2021-06-08T11:48:00Z">
              <w:r w:rsidR="004510AA" w:rsidRPr="004510AA">
                <w:rPr>
                  <w:rFonts w:ascii="Arial" w:eastAsia="Times New Roman" w:hAnsi="Arial" w:cs="Arial"/>
                  <w:sz w:val="18"/>
                  <w:szCs w:val="18"/>
                  <w:lang w:val="es-ES_tradnl"/>
                  <w:rPrChange w:id="204" w:author="Salazar, Lina Piedad" w:date="2021-06-08T11:48:00Z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val="es-ES_tradnl"/>
                    </w:rPr>
                  </w:rPrChange>
                </w:rPr>
                <w:t>25</w:t>
              </w:r>
            </w:ins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5B689" w14:textId="77777777" w:rsidR="004D25A6" w:rsidRPr="00F1081F" w:rsidRDefault="004D25A6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</w:pPr>
            <w:r w:rsidRPr="00F1081F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6875" w14:textId="77777777" w:rsidR="004D25A6" w:rsidRPr="00F1081F" w:rsidRDefault="004D25A6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</w:pPr>
            <w:r w:rsidRPr="00F1081F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C1D4F" w14:textId="064B0175" w:rsidR="004D25A6" w:rsidRPr="00416EA7" w:rsidRDefault="004D25A6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416EA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 </w:t>
            </w:r>
            <w:r w:rsidR="003737A5" w:rsidRPr="00416EA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80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D1A24" w14:textId="7DA7A2DF" w:rsidR="004D25A6" w:rsidRPr="00F1081F" w:rsidRDefault="004D25A6" w:rsidP="004D25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F1081F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 </w:t>
            </w:r>
            <w:ins w:id="205" w:author="Salazar, Lina Piedad" w:date="2021-06-08T13:16:00Z">
              <w:r w:rsidR="00CF5521">
                <w:rPr>
                  <w:rFonts w:ascii="Arial" w:eastAsia="Times New Roman" w:hAnsi="Arial" w:cs="Arial"/>
                  <w:sz w:val="18"/>
                  <w:szCs w:val="18"/>
                  <w:lang w:val="es-ES_tradnl"/>
                </w:rPr>
                <w:t>EI/PF</w:t>
              </w:r>
            </w:ins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E8C852" w14:textId="733BD358" w:rsidR="00D06A4A" w:rsidRDefault="00D06A4A" w:rsidP="00B11B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  <w:r w:rsidRPr="00D06A4A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*DPGyD</w:t>
            </w:r>
          </w:p>
          <w:p w14:paraId="5927C279" w14:textId="77777777" w:rsidR="00D06A4A" w:rsidRDefault="00D06A4A" w:rsidP="00B11B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  <w:p w14:paraId="5F2E02B2" w14:textId="612B9465" w:rsidR="004D25A6" w:rsidRPr="00F1081F" w:rsidRDefault="003737A5" w:rsidP="00B11B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F1081F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Fuente: Nicholls (201</w:t>
            </w:r>
            <w:r w:rsidR="00CC0464" w:rsidRPr="00F1081F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5</w:t>
            </w:r>
            <w:r w:rsidRPr="00F1081F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) </w:t>
            </w:r>
            <w:r w:rsidR="00CC0464" w:rsidRPr="00F1081F">
              <w:rPr>
                <w:rFonts w:ascii="Arial" w:eastAsia="Times New Roman" w:hAnsi="Arial" w:cs="Arial"/>
                <w:i/>
                <w:iCs/>
                <w:sz w:val="18"/>
                <w:szCs w:val="18"/>
                <w:lang w:val="es-ES_tradnl"/>
              </w:rPr>
              <w:t>Agroecología y el diseño de sistemas agrícolas resilientes al cambio climático, Agroecología (10).</w:t>
            </w:r>
          </w:p>
        </w:tc>
      </w:tr>
      <w:tr w:rsidR="00416EA7" w:rsidRPr="00416EA7" w14:paraId="63E14160" w14:textId="297C07AD" w:rsidTr="4A58584B">
        <w:trPr>
          <w:trHeight w:val="283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E1A51" w14:textId="28DC4A9E" w:rsidR="004D25A6" w:rsidRPr="00416EA7" w:rsidRDefault="004D25A6" w:rsidP="004D25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416EA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Indicador </w:t>
            </w:r>
            <w:r w:rsidR="006A349F" w:rsidRPr="00416EA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2.2</w:t>
            </w:r>
            <w:r w:rsidR="00974CB0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.</w:t>
            </w:r>
          </w:p>
          <w:p w14:paraId="01B251D8" w14:textId="189D7E71" w:rsidR="004D25A6" w:rsidRPr="00416EA7" w:rsidRDefault="00305C6C" w:rsidP="004D25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416EA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Productores</w:t>
            </w:r>
            <w:r w:rsidR="00D456D3" w:rsidRPr="00416EA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beneficiarios</w:t>
            </w:r>
            <w:r w:rsidRPr="00416EA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que venden</w:t>
            </w:r>
            <w:r w:rsidR="006A349F" w:rsidRPr="00416EA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su producción</w:t>
            </w:r>
            <w:r w:rsidRPr="00416EA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</w:t>
            </w:r>
            <w:r w:rsidR="00C1295C" w:rsidRPr="00416EA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o subproductos a </w:t>
            </w:r>
            <w:r w:rsidRPr="00416EA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por lo menos a un cliente/mercado</w:t>
            </w:r>
            <w:r w:rsidR="00801803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</w:t>
            </w:r>
            <w:ins w:id="206" w:author="Salazar, Lina Piedad" w:date="2021-06-08T11:50:00Z">
              <w:r w:rsidR="00801803">
                <w:rPr>
                  <w:rFonts w:ascii="Arial" w:eastAsia="Times New Roman" w:hAnsi="Arial" w:cs="Arial"/>
                  <w:sz w:val="18"/>
                  <w:szCs w:val="18"/>
                  <w:lang w:val="es-ES_tradnl"/>
                </w:rPr>
                <w:t xml:space="preserve">adicional </w:t>
              </w:r>
            </w:ins>
            <w:r w:rsidRPr="00416EA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A75F4" w14:textId="34C5935E" w:rsidR="004D25A6" w:rsidRPr="00416EA7" w:rsidRDefault="006A349F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416EA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BEB1C" w14:textId="69F0EB4C" w:rsidR="004D25A6" w:rsidRPr="00416EA7" w:rsidRDefault="009C5C31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416EA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75700" w14:textId="61688084" w:rsidR="004D25A6" w:rsidRPr="00416EA7" w:rsidRDefault="004D25A6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1A64A" w14:textId="01173BA6" w:rsidR="004D25A6" w:rsidRPr="00416EA7" w:rsidRDefault="004D25A6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55880" w14:textId="5E0BCE5A" w:rsidR="004D25A6" w:rsidRPr="00416EA7" w:rsidRDefault="004D25A6" w:rsidP="4A5858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0E477" w14:textId="27D97FE2" w:rsidR="004D25A6" w:rsidRPr="00815132" w:rsidRDefault="00815132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ins w:id="207" w:author="Salazar, Lina Piedad" w:date="2021-06-08T11:38:00Z">
              <w:r w:rsidRPr="00815132">
                <w:rPr>
                  <w:rFonts w:ascii="Arial" w:eastAsia="Times New Roman" w:hAnsi="Arial" w:cs="Arial"/>
                  <w:sz w:val="18"/>
                  <w:szCs w:val="18"/>
                  <w:lang w:val="es-ES_tradnl"/>
                </w:rPr>
                <w:t>5</w:t>
              </w:r>
            </w:ins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98B62" w14:textId="3E309E0F" w:rsidR="004D25A6" w:rsidRPr="00416EA7" w:rsidRDefault="004D25A6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52CDA" w14:textId="6A2C7CD0" w:rsidR="004D25A6" w:rsidRPr="00416EA7" w:rsidRDefault="004D25A6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6A9F2" w14:textId="59FB5F35" w:rsidR="004D25A6" w:rsidRPr="00416EA7" w:rsidRDefault="00376C8B" w:rsidP="004D25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416EA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25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6EA1F" w14:textId="3E909FD2" w:rsidR="002A72D8" w:rsidRPr="00416EA7" w:rsidRDefault="002A72D8" w:rsidP="004D25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416EA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EI / </w:t>
            </w:r>
          </w:p>
          <w:p w14:paraId="63828167" w14:textId="5CEF3165" w:rsidR="004D25A6" w:rsidRPr="00416EA7" w:rsidRDefault="002A72D8" w:rsidP="004D25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416EA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Informes de monitoreo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F71D68" w14:textId="724F04CC" w:rsidR="004D25A6" w:rsidRPr="00416EA7" w:rsidRDefault="004D25A6" w:rsidP="004D25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  <w:p w14:paraId="20AB3A1D" w14:textId="5A697089" w:rsidR="004D25A6" w:rsidRPr="00416EA7" w:rsidRDefault="00AE7A98" w:rsidP="006A349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AE7A98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*DPGyD</w:t>
            </w:r>
          </w:p>
        </w:tc>
      </w:tr>
      <w:tr w:rsidR="0051609C" w:rsidRPr="00F84D08" w14:paraId="257B2920" w14:textId="77777777" w:rsidTr="4A58584B">
        <w:trPr>
          <w:trHeight w:val="258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BFA23" w14:textId="4D14C7D6" w:rsidR="0051609C" w:rsidRPr="00F84D08" w:rsidRDefault="0051609C" w:rsidP="000F35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Indicador </w:t>
            </w:r>
            <w:r w:rsidRPr="00F84D08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CRF 2.20</w:t>
            </w:r>
            <w:r w:rsidR="00974CB0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 xml:space="preserve"> </w:t>
            </w:r>
            <w:r w:rsidRPr="00F84D08"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  <w:t>Beneficiarios de una mayor resiliencia a desastres y efectos del cambio climático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7F472" w14:textId="77777777" w:rsidR="0051609C" w:rsidRDefault="0051609C" w:rsidP="000F35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#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98A30" w14:textId="77777777" w:rsidR="0051609C" w:rsidRDefault="0051609C" w:rsidP="000F35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725EE" w14:textId="77777777" w:rsidR="0051609C" w:rsidRPr="00A41F8F" w:rsidRDefault="0051609C" w:rsidP="000F35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71B24" w14:textId="77777777" w:rsidR="0051609C" w:rsidRPr="00343D63" w:rsidRDefault="0051609C" w:rsidP="000F35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8FB56" w14:textId="77777777" w:rsidR="0051609C" w:rsidRPr="00343D63" w:rsidRDefault="0051609C" w:rsidP="000F35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EE21D" w14:textId="5321D9A8" w:rsidR="0051609C" w:rsidRPr="00343D63" w:rsidRDefault="19BDCFCE" w:rsidP="4A585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4A58584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1</w:t>
            </w:r>
            <w:ins w:id="208" w:author="Valle Porrua, Yolanda" w:date="2021-06-10T10:32:00Z">
              <w:r w:rsidR="00AF099C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s-ES"/>
                </w:rPr>
                <w:t>.</w:t>
              </w:r>
            </w:ins>
            <w:r w:rsidRPr="4A58584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56480" w14:textId="77777777" w:rsidR="0051609C" w:rsidRPr="00343D63" w:rsidRDefault="0051609C" w:rsidP="000F35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D66FB" w14:textId="77777777" w:rsidR="0051609C" w:rsidRPr="00343D63" w:rsidRDefault="0051609C" w:rsidP="000F35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474EA" w14:textId="314344D2" w:rsidR="0051609C" w:rsidRDefault="0051609C" w:rsidP="000F35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3</w:t>
            </w:r>
            <w:r w:rsidR="00974CB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750</w:t>
            </w:r>
          </w:p>
        </w:tc>
        <w:tc>
          <w:tcPr>
            <w:tcW w:w="12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604A8" w14:textId="0B2C9519" w:rsidR="0051609C" w:rsidRPr="00F84D08" w:rsidRDefault="00BF7772" w:rsidP="000F35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419"/>
              </w:rPr>
            </w:pPr>
            <w:ins w:id="209" w:author="Salazar, Lina Piedad" w:date="2021-06-08T13:25:00Z">
              <w:r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419"/>
                </w:rPr>
                <w:t>Informes de monitoreo y PF</w:t>
              </w:r>
            </w:ins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1D7E18" w14:textId="77777777" w:rsidR="0051609C" w:rsidRPr="0050580C" w:rsidRDefault="0051609C" w:rsidP="000F35B0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s-ES_tradnl"/>
              </w:rPr>
            </w:pPr>
            <w:r w:rsidRPr="0050580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val="es-ES_tradnl"/>
              </w:rPr>
              <w:t>CRF Flag</w:t>
            </w:r>
          </w:p>
        </w:tc>
      </w:tr>
      <w:tr w:rsidR="000C7CC9" w:rsidRPr="00B1101C" w14:paraId="0BECC649" w14:textId="36AC2009" w:rsidTr="4A58584B">
        <w:trPr>
          <w:trHeight w:val="283"/>
        </w:trPr>
        <w:tc>
          <w:tcPr>
            <w:tcW w:w="109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  <w:vAlign w:val="center"/>
            <w:hideMark/>
          </w:tcPr>
          <w:p w14:paraId="33D84C1D" w14:textId="62461E6B" w:rsidR="004D25A6" w:rsidRPr="0075633C" w:rsidRDefault="004D25A6" w:rsidP="004D2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val="es-ES_tradnl"/>
              </w:rPr>
            </w:pPr>
            <w:r w:rsidRPr="0075633C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val="es-ES_tradnl"/>
              </w:rPr>
              <w:t xml:space="preserve">Objetivo específico de desarrollo 3: </w:t>
            </w:r>
            <w:r w:rsidRPr="0075633C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 xml:space="preserve">Mejorar la sostenibilidad ambiental de la actividad agropecuaria 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14:paraId="0455DB7F" w14:textId="77777777" w:rsidR="004D25A6" w:rsidRPr="0075633C" w:rsidRDefault="004D25A6" w:rsidP="004D25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val="es-ES_tradnl"/>
              </w:rPr>
            </w:pPr>
          </w:p>
        </w:tc>
      </w:tr>
      <w:tr w:rsidR="00FA774B" w:rsidRPr="00F84D08" w14:paraId="53BF498B" w14:textId="77777777" w:rsidTr="4A58584B">
        <w:trPr>
          <w:trHeight w:val="283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AC540" w14:textId="1D540017" w:rsidR="00A41F8F" w:rsidRPr="003013C3" w:rsidRDefault="002B32DB" w:rsidP="007563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3013C3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Indicador 3.1</w:t>
            </w:r>
            <w:r w:rsidR="00974CB0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.</w:t>
            </w:r>
            <w:r w:rsidRPr="003013C3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</w:t>
            </w:r>
            <w:r w:rsidR="00A41F8F" w:rsidRPr="003013C3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Superficie agropecuaria liberada para actividades de conservación o restauración</w:t>
            </w:r>
            <w:r w:rsidR="00456720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D163" w14:textId="0694AAC9" w:rsidR="00A41F8F" w:rsidRPr="003013C3" w:rsidRDefault="00A41F8F" w:rsidP="00C12A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3013C3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Ha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69216" w14:textId="728511A5" w:rsidR="00A41F8F" w:rsidRPr="003013C3" w:rsidRDefault="002B32DB" w:rsidP="00C12A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3013C3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05E6F" w14:textId="243ED824" w:rsidR="00A41F8F" w:rsidRPr="003013C3" w:rsidRDefault="0F379254" w:rsidP="65B316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65B3167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2021</w:t>
            </w:r>
          </w:p>
          <w:p w14:paraId="73EF4F00" w14:textId="04AE913B" w:rsidR="00A41F8F" w:rsidRPr="003013C3" w:rsidRDefault="00A41F8F" w:rsidP="00C12A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69A40" w14:textId="77777777" w:rsidR="00A41F8F" w:rsidRPr="003013C3" w:rsidRDefault="00A41F8F" w:rsidP="00C12A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86EC6" w14:textId="77777777" w:rsidR="00A41F8F" w:rsidRPr="003013C3" w:rsidRDefault="00A41F8F" w:rsidP="00C12A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EA6DA" w14:textId="77777777" w:rsidR="00A41F8F" w:rsidRPr="003013C3" w:rsidRDefault="00A41F8F" w:rsidP="00C12A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3DC08" w14:textId="77777777" w:rsidR="00A41F8F" w:rsidRPr="00285128" w:rsidRDefault="00A41F8F" w:rsidP="00C12A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CC26D" w14:textId="77777777" w:rsidR="00A41F8F" w:rsidRPr="00285128" w:rsidRDefault="00A41F8F" w:rsidP="00C12A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B86D2" w14:textId="1F11E8F8" w:rsidR="00A41F8F" w:rsidRPr="00285128" w:rsidRDefault="00A41F8F" w:rsidP="00C12A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478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0121C" w14:textId="30F3AAA1" w:rsidR="00A41F8F" w:rsidRDefault="00A41F8F" w:rsidP="00C12A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Informes de monitoreo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354124" w14:textId="304E85F0" w:rsidR="00A41F8F" w:rsidRDefault="03A442A7" w:rsidP="00C12A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4A58584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Fuente</w:t>
            </w:r>
            <w:r w:rsidR="6CAF0AA1" w:rsidRPr="4A58584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:</w:t>
            </w:r>
            <w:r w:rsidR="6EBAB985" w:rsidRPr="4A58584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 xml:space="preserve"> </w:t>
            </w:r>
            <w:r w:rsidRPr="4A58584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CIPAV (2021)</w:t>
            </w:r>
          </w:p>
          <w:p w14:paraId="650D2CB5" w14:textId="696FE27C" w:rsidR="270F3609" w:rsidRPr="00F32241" w:rsidRDefault="270F3609" w:rsidP="4A5858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/>
                <w:rPrChange w:id="210" w:author="Salazar, Lina Piedad" w:date="2021-06-08T11:49:00Z">
                  <w:rPr>
                    <w:rFonts w:ascii="Arial" w:eastAsia="Times New Roman" w:hAnsi="Arial" w:cs="Arial"/>
                    <w:b/>
                    <w:bCs/>
                    <w:sz w:val="18"/>
                    <w:szCs w:val="18"/>
                    <w:lang w:val="es-ES"/>
                  </w:rPr>
                </w:rPrChange>
              </w:rPr>
            </w:pPr>
            <w:r w:rsidRPr="00F32241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/>
                <w:rPrChange w:id="211" w:author="Salazar, Lina Piedad" w:date="2021-06-08T11:49:00Z">
                  <w:rPr>
                    <w:rFonts w:ascii="Arial" w:eastAsia="Times New Roman" w:hAnsi="Arial" w:cs="Arial"/>
                    <w:b/>
                    <w:bCs/>
                    <w:sz w:val="18"/>
                    <w:szCs w:val="18"/>
                    <w:lang w:val="es-ES"/>
                  </w:rPr>
                </w:rPrChange>
              </w:rPr>
              <w:t>CRF Flag (2.21)</w:t>
            </w:r>
          </w:p>
          <w:p w14:paraId="31B3A4A0" w14:textId="654D8006" w:rsidR="00766600" w:rsidRPr="0075633C" w:rsidRDefault="00766600" w:rsidP="00F84D08">
            <w:pPr>
              <w:rPr>
                <w:rFonts w:ascii="Arial" w:eastAsia="Times New Roman" w:hAnsi="Arial" w:cs="Arial"/>
                <w:color w:val="FF0000"/>
                <w:sz w:val="18"/>
                <w:szCs w:val="18"/>
                <w:lang w:val="es-ES_tradnl"/>
              </w:rPr>
            </w:pPr>
          </w:p>
        </w:tc>
      </w:tr>
      <w:tr w:rsidR="00FA774B" w:rsidRPr="00B518A7" w14:paraId="7B7E39BD" w14:textId="77777777" w:rsidTr="4A58584B">
        <w:trPr>
          <w:trHeight w:val="283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2122C" w14:textId="415F5DD9" w:rsidR="002303DE" w:rsidRPr="003013C3" w:rsidRDefault="002303DE" w:rsidP="007563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3013C3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lastRenderedPageBreak/>
              <w:t xml:space="preserve">Indicador </w:t>
            </w:r>
            <w:r w:rsidR="000C7CC9" w:rsidRPr="003013C3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3.2</w:t>
            </w:r>
            <w:r w:rsidR="00974CB0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.</w:t>
            </w:r>
            <w:r w:rsidR="0075633C" w:rsidRPr="003013C3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</w:t>
            </w:r>
            <w:r w:rsidR="00716A66" w:rsidRPr="003013C3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Fincas beneficiarias que aumentan el contenido de materia orgánica en el suelo</w:t>
            </w:r>
            <w:ins w:id="212" w:author="Salazar, Lina Piedad" w:date="2021-06-08T11:52:00Z">
              <w:r w:rsidR="000C3379">
                <w:rPr>
                  <w:rFonts w:ascii="Arial" w:eastAsia="Times New Roman" w:hAnsi="Arial" w:cs="Arial"/>
                  <w:sz w:val="18"/>
                  <w:szCs w:val="18"/>
                  <w:lang w:val="es-ES_tradnl"/>
                </w:rPr>
                <w:t xml:space="preserve"> con respecto al </w:t>
              </w:r>
            </w:ins>
            <w:ins w:id="213" w:author="Salazar, Lina Piedad" w:date="2021-06-08T15:14:00Z">
              <w:r w:rsidR="004157C4">
                <w:rPr>
                  <w:rFonts w:ascii="Arial" w:eastAsia="Times New Roman" w:hAnsi="Arial" w:cs="Arial"/>
                  <w:sz w:val="18"/>
                  <w:szCs w:val="18"/>
                  <w:lang w:val="es-ES_tradnl"/>
                </w:rPr>
                <w:t>valor d</w:t>
              </w:r>
            </w:ins>
            <w:ins w:id="214" w:author="Salazar, Lina Piedad" w:date="2021-06-08T11:55:00Z">
              <w:r w:rsidR="00D60BDC">
                <w:rPr>
                  <w:rFonts w:ascii="Arial" w:eastAsia="Times New Roman" w:hAnsi="Arial" w:cs="Arial"/>
                  <w:sz w:val="18"/>
                  <w:szCs w:val="18"/>
                  <w:lang w:val="es-ES_tradnl"/>
                </w:rPr>
                <w:t xml:space="preserve">el </w:t>
              </w:r>
            </w:ins>
            <w:ins w:id="215" w:author="Salazar, Lina Piedad" w:date="2021-06-08T11:52:00Z">
              <w:r w:rsidR="000C3379">
                <w:rPr>
                  <w:rFonts w:ascii="Arial" w:eastAsia="Times New Roman" w:hAnsi="Arial" w:cs="Arial"/>
                  <w:sz w:val="18"/>
                  <w:szCs w:val="18"/>
                  <w:lang w:val="es-ES_tradnl"/>
                </w:rPr>
                <w:t xml:space="preserve">Plan Finca. </w:t>
              </w:r>
            </w:ins>
            <w:del w:id="216" w:author="Salazar, Lina Piedad" w:date="2021-06-08T11:52:00Z">
              <w:r w:rsidR="00716A66" w:rsidRPr="003013C3" w:rsidDel="000C3379">
                <w:rPr>
                  <w:rFonts w:ascii="Arial" w:eastAsia="Times New Roman" w:hAnsi="Arial" w:cs="Arial"/>
                  <w:sz w:val="18"/>
                  <w:szCs w:val="18"/>
                  <w:lang w:val="es-ES_tradnl"/>
                </w:rPr>
                <w:delText xml:space="preserve">. </w:delText>
              </w:r>
            </w:del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02E2C" w14:textId="089727CA" w:rsidR="002303DE" w:rsidRPr="003013C3" w:rsidRDefault="0075633C" w:rsidP="00C12A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3013C3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%</w:t>
            </w:r>
            <w:r w:rsidR="00716A66" w:rsidRPr="003013C3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8487E" w14:textId="2C674C3F" w:rsidR="002303DE" w:rsidRPr="003013C3" w:rsidRDefault="0075633C" w:rsidP="00C12A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3013C3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A5D3C" w14:textId="243ED824" w:rsidR="002303DE" w:rsidRPr="003013C3" w:rsidRDefault="2EA91CF3" w:rsidP="65B316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65B3167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2021</w:t>
            </w:r>
          </w:p>
          <w:p w14:paraId="6271E2F0" w14:textId="6A0D89E0" w:rsidR="002303DE" w:rsidRPr="003013C3" w:rsidRDefault="002303DE" w:rsidP="00C12A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BF0DF" w14:textId="77777777" w:rsidR="002303DE" w:rsidRPr="003013C3" w:rsidRDefault="002303DE" w:rsidP="00C12A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47321" w14:textId="77777777" w:rsidR="002303DE" w:rsidRPr="003013C3" w:rsidRDefault="002303DE" w:rsidP="00C12A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183D8" w14:textId="77777777" w:rsidR="002303DE" w:rsidRPr="003013C3" w:rsidRDefault="002303DE" w:rsidP="00C12A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BBA8E" w14:textId="77777777" w:rsidR="002303DE" w:rsidRPr="00285128" w:rsidRDefault="002303DE" w:rsidP="00C12A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09F32" w14:textId="77777777" w:rsidR="002303DE" w:rsidRPr="00285128" w:rsidRDefault="002303DE" w:rsidP="00C12A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81130" w14:textId="72654483" w:rsidR="002303DE" w:rsidRPr="00285128" w:rsidRDefault="00716A66" w:rsidP="00C12A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40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837FA" w14:textId="38D6AE4B" w:rsidR="002303DE" w:rsidRPr="00285128" w:rsidRDefault="009351F5" w:rsidP="00C12A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Evaluación de impacto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A91C9E" w14:textId="275296B9" w:rsidR="00AE7A98" w:rsidRDefault="00AE7A98" w:rsidP="00C12A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</w:pPr>
            <w:r w:rsidRPr="00AE7A98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419"/>
              </w:rPr>
              <w:t>*DPGyD</w:t>
            </w:r>
          </w:p>
          <w:p w14:paraId="266D0822" w14:textId="77777777" w:rsidR="00AE7A98" w:rsidRDefault="00AE7A98" w:rsidP="00C12A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  <w:p w14:paraId="0EA48010" w14:textId="50C14CB8" w:rsidR="002303DE" w:rsidRPr="005810D3" w:rsidRDefault="00716A66" w:rsidP="00C12A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5810D3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Fuente: Nicholls </w:t>
            </w:r>
            <w:r w:rsidR="00CC0464" w:rsidRPr="005810D3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et al </w:t>
            </w:r>
            <w:r w:rsidRPr="005810D3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(201</w:t>
            </w:r>
            <w:r w:rsidR="00CC0464" w:rsidRPr="005810D3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5)</w:t>
            </w:r>
          </w:p>
          <w:p w14:paraId="72A1772E" w14:textId="77777777" w:rsidR="00716A66" w:rsidRPr="0075633C" w:rsidRDefault="00716A66" w:rsidP="00C12A2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val="es-ES_tradnl"/>
              </w:rPr>
            </w:pPr>
          </w:p>
          <w:p w14:paraId="4B9703EB" w14:textId="3396F18E" w:rsidR="00535AB4" w:rsidRPr="0075633C" w:rsidRDefault="00535AB4" w:rsidP="00535AB4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val="es-ES_tradnl"/>
              </w:rPr>
            </w:pPr>
          </w:p>
        </w:tc>
      </w:tr>
      <w:tr w:rsidR="00F84D08" w:rsidRPr="00B1101C" w14:paraId="53F5DECF" w14:textId="77777777" w:rsidTr="4A58584B">
        <w:trPr>
          <w:trHeight w:val="283"/>
        </w:trPr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60D20" w14:textId="5D4D9F23" w:rsidR="00F84D08" w:rsidRPr="003013C3" w:rsidRDefault="00F84D08" w:rsidP="00F166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3013C3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Indicador 3.3</w:t>
            </w:r>
            <w:r w:rsidR="00974CB0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.</w:t>
            </w:r>
            <w:r w:rsidRPr="003013C3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Productores beneficiarios que adoptan al menos 1 </w:t>
            </w:r>
            <w:ins w:id="217" w:author="Salazar, Lina Piedad" w:date="2021-06-08T11:34:00Z">
              <w:r w:rsidR="00A9224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_tradnl"/>
                </w:rPr>
                <w:t xml:space="preserve">nueva </w:t>
              </w:r>
            </w:ins>
            <w:r w:rsidRPr="003013C3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tecnología </w:t>
            </w:r>
            <w:ins w:id="218" w:author="Salazar, Lina Piedad" w:date="2021-06-08T11:34:00Z">
              <w:r w:rsidR="00A9224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_tradnl"/>
                </w:rPr>
                <w:t>adicional para el</w:t>
              </w:r>
            </w:ins>
            <w:del w:id="219" w:author="Salazar, Lina Piedad" w:date="2021-06-08T11:34:00Z">
              <w:r w:rsidRPr="003013C3" w:rsidDel="00A9224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val="es-ES_tradnl"/>
                </w:rPr>
                <w:delText>de</w:delText>
              </w:r>
            </w:del>
            <w:r w:rsidRPr="003013C3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manejo sostenible de agua y/o de generación alternativa de energía 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25BB1" w14:textId="093F539C" w:rsidR="00F84D08" w:rsidRPr="003013C3" w:rsidRDefault="7CF97AEB" w:rsidP="4A585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4A58584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#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471B1" w14:textId="63B170EB" w:rsidR="00F84D08" w:rsidRPr="003013C3" w:rsidRDefault="00F84D08" w:rsidP="00B906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3013C3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6963D" w14:textId="243ED824" w:rsidR="00F84D08" w:rsidRPr="003013C3" w:rsidRDefault="6C5A7379" w:rsidP="65B316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65B3167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2021</w:t>
            </w:r>
          </w:p>
          <w:p w14:paraId="579A455A" w14:textId="202E4476" w:rsidR="00F84D08" w:rsidRPr="003013C3" w:rsidRDefault="00F84D08" w:rsidP="007C19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3746C" w14:textId="77777777" w:rsidR="00F84D08" w:rsidRPr="003013C3" w:rsidRDefault="00F84D08" w:rsidP="007C19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62E33" w14:textId="77777777" w:rsidR="00F84D08" w:rsidRPr="003013C3" w:rsidRDefault="00F84D08" w:rsidP="007C19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721A1" w14:textId="54A7E16A" w:rsidR="00F84D08" w:rsidRPr="003013C3" w:rsidRDefault="00F84D08" w:rsidP="4A5858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"/>
              </w:rPr>
            </w:pPr>
            <w:r w:rsidRPr="4A58584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1</w:t>
            </w:r>
            <w:ins w:id="220" w:author="Valle Porrua, Yolanda" w:date="2021-06-10T10:32:00Z">
              <w:r w:rsidR="00AF099C">
                <w:rPr>
                  <w:rFonts w:ascii="Arial" w:eastAsia="Times New Roman" w:hAnsi="Arial" w:cs="Arial"/>
                  <w:color w:val="000000" w:themeColor="text1"/>
                  <w:sz w:val="18"/>
                  <w:szCs w:val="18"/>
                  <w:lang w:val="es-ES"/>
                </w:rPr>
                <w:t>.</w:t>
              </w:r>
            </w:ins>
            <w:r w:rsidRPr="4A58584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  <w:t>000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22C27" w14:textId="77777777" w:rsidR="00F84D08" w:rsidRPr="00285128" w:rsidRDefault="00F84D08" w:rsidP="007C19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4A804" w14:textId="77777777" w:rsidR="00F84D08" w:rsidRPr="00285128" w:rsidRDefault="00F84D08" w:rsidP="007C19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E5EBF" w14:textId="18D9E0AC" w:rsidR="00F84D08" w:rsidRPr="00285128" w:rsidRDefault="00F84D08" w:rsidP="00B906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2</w:t>
            </w:r>
            <w:r w:rsidR="0008300B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500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58F31" w14:textId="216E3CF0" w:rsidR="00F84D08" w:rsidRPr="00285128" w:rsidRDefault="00F84D08" w:rsidP="007C19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Informes de monitoreo y EI</w:t>
            </w:r>
          </w:p>
        </w:tc>
        <w:tc>
          <w:tcPr>
            <w:tcW w:w="3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45924F" w14:textId="3EEA200A" w:rsidR="00AE7A98" w:rsidRDefault="00AE7A98" w:rsidP="00535AB4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s-419"/>
              </w:rPr>
            </w:pPr>
            <w:r w:rsidRPr="00AE7A98">
              <w:rPr>
                <w:rFonts w:ascii="Arial" w:hAnsi="Arial" w:cs="Arial"/>
                <w:b/>
                <w:bCs/>
                <w:sz w:val="18"/>
                <w:szCs w:val="18"/>
                <w:lang w:val="es-419"/>
              </w:rPr>
              <w:t>*DPGyD</w:t>
            </w:r>
          </w:p>
          <w:p w14:paraId="36DBE58B" w14:textId="77777777" w:rsidR="00AE7A98" w:rsidRDefault="00AE7A98" w:rsidP="00535AB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14:paraId="1713216C" w14:textId="3FDDBA6C" w:rsidR="00F84D08" w:rsidRPr="0075633C" w:rsidRDefault="00F84D08" w:rsidP="00535A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Fuente: CIPAV (2021), Evaluación Económica.</w:t>
            </w:r>
          </w:p>
        </w:tc>
      </w:tr>
    </w:tbl>
    <w:p w14:paraId="525A2743" w14:textId="77777777" w:rsidR="007D2445" w:rsidRDefault="007D2445" w:rsidP="007D2445">
      <w:pPr>
        <w:tabs>
          <w:tab w:val="left" w:pos="10754"/>
        </w:tabs>
        <w:spacing w:after="0" w:line="240" w:lineRule="auto"/>
        <w:ind w:left="108"/>
        <w:jc w:val="center"/>
        <w:rPr>
          <w:rFonts w:ascii="Arial" w:eastAsia="Times New Roman" w:hAnsi="Arial" w:cs="Arial"/>
          <w:color w:val="000000"/>
          <w:sz w:val="18"/>
          <w:szCs w:val="18"/>
          <w:lang w:val="es-ES_tradnl"/>
        </w:rPr>
      </w:pPr>
    </w:p>
    <w:p w14:paraId="75A9B60D" w14:textId="0AB9FBB9" w:rsidR="00716A66" w:rsidRDefault="00716A66" w:rsidP="00B9067F">
      <w:pPr>
        <w:tabs>
          <w:tab w:val="left" w:pos="10754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val="es-ES_tradnl"/>
        </w:rPr>
      </w:pPr>
    </w:p>
    <w:p w14:paraId="763CE390" w14:textId="18B79D71" w:rsidR="007D2445" w:rsidRDefault="007D2445" w:rsidP="00754B78">
      <w:pPr>
        <w:tabs>
          <w:tab w:val="left" w:pos="4680"/>
        </w:tabs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</w:rPr>
      </w:pPr>
      <w:r w:rsidRPr="00285128">
        <w:rPr>
          <w:rFonts w:ascii="Arial" w:eastAsia="Times New Roman" w:hAnsi="Arial" w:cs="Arial"/>
          <w:b/>
          <w:bCs/>
          <w:color w:val="000000"/>
          <w:sz w:val="18"/>
          <w:szCs w:val="18"/>
        </w:rPr>
        <w:t>Productos</w:t>
      </w:r>
    </w:p>
    <w:p w14:paraId="15860AEA" w14:textId="77777777" w:rsidR="007D2445" w:rsidRPr="00285128" w:rsidRDefault="007D2445" w:rsidP="007D2445">
      <w:pPr>
        <w:tabs>
          <w:tab w:val="left" w:pos="10754"/>
        </w:tabs>
        <w:spacing w:after="0" w:line="240" w:lineRule="auto"/>
        <w:ind w:left="108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</w:rPr>
      </w:pPr>
    </w:p>
    <w:tbl>
      <w:tblPr>
        <w:tblW w:w="13855" w:type="dxa"/>
        <w:tblLook w:val="04A0" w:firstRow="1" w:lastRow="0" w:firstColumn="1" w:lastColumn="0" w:noHBand="0" w:noVBand="1"/>
      </w:tblPr>
      <w:tblGrid>
        <w:gridCol w:w="2512"/>
        <w:gridCol w:w="1327"/>
        <w:gridCol w:w="687"/>
        <w:gridCol w:w="1021"/>
        <w:gridCol w:w="767"/>
        <w:gridCol w:w="767"/>
        <w:gridCol w:w="767"/>
        <w:gridCol w:w="720"/>
        <w:gridCol w:w="705"/>
        <w:gridCol w:w="987"/>
        <w:gridCol w:w="1237"/>
        <w:gridCol w:w="17"/>
        <w:gridCol w:w="2341"/>
      </w:tblGrid>
      <w:tr w:rsidR="00DC27B2" w:rsidRPr="00285128" w14:paraId="0320CBF5" w14:textId="17D0A496" w:rsidTr="4A58584B">
        <w:trPr>
          <w:trHeight w:val="498"/>
          <w:tblHeader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6A55CA" w14:textId="67A12043" w:rsidR="007C191E" w:rsidRPr="00285128" w:rsidRDefault="007C191E" w:rsidP="007C19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851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Indicadores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69F7AF" w14:textId="6E05842E" w:rsidR="007C191E" w:rsidRPr="00285128" w:rsidRDefault="007C191E" w:rsidP="007C19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851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Unidad de Medida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4FB69F" w14:textId="5521854E" w:rsidR="007C191E" w:rsidRPr="00285128" w:rsidRDefault="007C191E" w:rsidP="007C19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851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Valor Línea de Base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1DE33F" w14:textId="6949BB87" w:rsidR="007C191E" w:rsidRPr="00285128" w:rsidRDefault="007C191E" w:rsidP="007C19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851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Año Línea de Base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A38BDB" w14:textId="7E9F37F4" w:rsidR="007C191E" w:rsidRPr="00285128" w:rsidRDefault="007C191E" w:rsidP="007C19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851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Año 1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390B3A" w14:textId="56B2F4A5" w:rsidR="007C191E" w:rsidRPr="00285128" w:rsidRDefault="007C191E" w:rsidP="007C19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851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Año 2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33F831" w14:textId="77777777" w:rsidR="007C191E" w:rsidRPr="00285128" w:rsidRDefault="007C191E" w:rsidP="007C19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851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Año </w:t>
            </w:r>
          </w:p>
          <w:p w14:paraId="41709287" w14:textId="00C55CC0" w:rsidR="007C191E" w:rsidRPr="00285128" w:rsidRDefault="007C191E" w:rsidP="007C19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851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B21272" w14:textId="1598ECC3" w:rsidR="007C191E" w:rsidRPr="00285128" w:rsidRDefault="007C191E" w:rsidP="007C19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851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Año 4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7A6B3E" w14:textId="24762CD5" w:rsidR="007C191E" w:rsidRPr="00285128" w:rsidRDefault="007C191E" w:rsidP="007C19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851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Año 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70FC79" w14:textId="510DF7C6" w:rsidR="007C191E" w:rsidRPr="00285128" w:rsidRDefault="007C191E" w:rsidP="007C19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851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Fin del Proyecto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92645B" w14:textId="041D0938" w:rsidR="007C191E" w:rsidRPr="00285128" w:rsidRDefault="007C191E" w:rsidP="007C19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851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Medios de Verificación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F759BF" w14:textId="77777777" w:rsidR="007C191E" w:rsidRPr="00285128" w:rsidRDefault="007C191E" w:rsidP="007C19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3A46DF44" w14:textId="743ADB43" w:rsidR="007C191E" w:rsidRPr="00285128" w:rsidRDefault="007C191E" w:rsidP="007C19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851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Comentarios</w:t>
            </w:r>
          </w:p>
        </w:tc>
      </w:tr>
      <w:tr w:rsidR="00B70B8C" w:rsidRPr="00B518A7" w14:paraId="704512AD" w14:textId="4A0F44BA" w:rsidTr="4A58584B">
        <w:trPr>
          <w:trHeight w:val="283"/>
        </w:trPr>
        <w:tc>
          <w:tcPr>
            <w:tcW w:w="11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  <w:noWrap/>
            <w:hideMark/>
          </w:tcPr>
          <w:p w14:paraId="1C3D21C4" w14:textId="756258D8" w:rsidR="007C191E" w:rsidRPr="005E091E" w:rsidRDefault="007C191E" w:rsidP="007C191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val="es-419"/>
              </w:rPr>
            </w:pPr>
            <w:r w:rsidRPr="005E091E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val="es-419"/>
              </w:rPr>
              <w:t xml:space="preserve">Componente </w:t>
            </w:r>
            <w:r w:rsidR="00974CB0" w:rsidRPr="005E091E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val="es-419"/>
              </w:rPr>
              <w:t>I.</w:t>
            </w:r>
            <w:r w:rsidRPr="005E091E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val="es-419"/>
              </w:rPr>
              <w:t xml:space="preserve"> Innovación productiva sostenible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14:paraId="46CC6372" w14:textId="77777777" w:rsidR="007C191E" w:rsidRPr="005E091E" w:rsidRDefault="007C191E" w:rsidP="007C191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val="es-419"/>
              </w:rPr>
            </w:pPr>
          </w:p>
        </w:tc>
      </w:tr>
      <w:tr w:rsidR="009351F5" w:rsidRPr="00B1101C" w14:paraId="28AA48E4" w14:textId="77777777" w:rsidTr="4A58584B">
        <w:trPr>
          <w:trHeight w:val="258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3242D1" w14:textId="0183A0A1" w:rsidR="00343D63" w:rsidRPr="00041497" w:rsidRDefault="00343D63" w:rsidP="007C19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4149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P1.1</w:t>
            </w:r>
            <w:r w:rsidR="00974CB0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.</w:t>
            </w:r>
            <w:r w:rsidRPr="0004149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</w:t>
            </w:r>
            <w:r w:rsidR="009351F5" w:rsidRPr="0004149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Fincas de Innovación Agroecológica</w:t>
            </w:r>
            <w:r w:rsidR="007A5F15" w:rsidRPr="0004149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establecidas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39F30B" w14:textId="7C193172" w:rsidR="00343D63" w:rsidRPr="000E5809" w:rsidRDefault="00343D63" w:rsidP="007C19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F</w:t>
            </w:r>
            <w:r w:rsidR="009351F5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incas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2D996E" w14:textId="77777777" w:rsidR="00343D63" w:rsidRPr="000E5809" w:rsidRDefault="00343D63" w:rsidP="007C1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63DFCA" w14:textId="77777777" w:rsidR="00343D63" w:rsidRPr="000E5809" w:rsidRDefault="00343D63" w:rsidP="007C1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</w:rPr>
              <w:t>2021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8CFF28" w14:textId="6D81C2B3" w:rsidR="00343D63" w:rsidRPr="000E5809" w:rsidRDefault="00343D63" w:rsidP="007C1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  <w:r w:rsidR="00C52A04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2572E8" w14:textId="6750DE4C" w:rsidR="00343D63" w:rsidRPr="000E5809" w:rsidRDefault="00343D63" w:rsidP="007C1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2</w:t>
            </w:r>
            <w:r w:rsidR="00C52A04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B5EBCD" w14:textId="413DA0E6" w:rsidR="00343D63" w:rsidRPr="000E5809" w:rsidRDefault="00343D63" w:rsidP="007C1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23CFD1" w14:textId="74526135" w:rsidR="00343D63" w:rsidRPr="000E5809" w:rsidRDefault="00343D63" w:rsidP="007C1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E8758B" w14:textId="17681D4D" w:rsidR="00343D63" w:rsidRPr="000E5809" w:rsidRDefault="00343D63" w:rsidP="007C1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F22F8F" w14:textId="029476DC" w:rsidR="00343D63" w:rsidRPr="000E5809" w:rsidRDefault="00C52A04" w:rsidP="007C1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30</w:t>
            </w:r>
          </w:p>
        </w:tc>
        <w:tc>
          <w:tcPr>
            <w:tcW w:w="123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397106" w14:textId="77777777" w:rsidR="00343D63" w:rsidRDefault="00343D63" w:rsidP="007C191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</w:pPr>
          </w:p>
          <w:p w14:paraId="6B5E49A7" w14:textId="77777777" w:rsidR="00343D63" w:rsidRDefault="00343D63" w:rsidP="007C191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</w:pPr>
          </w:p>
          <w:p w14:paraId="7C19A3D4" w14:textId="77777777" w:rsidR="00343D63" w:rsidRDefault="00343D63" w:rsidP="007C191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</w:pPr>
          </w:p>
          <w:p w14:paraId="18A77255" w14:textId="77777777" w:rsidR="00343D63" w:rsidRDefault="00343D63" w:rsidP="007C191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</w:pPr>
          </w:p>
          <w:p w14:paraId="47187300" w14:textId="77777777" w:rsidR="00343D63" w:rsidRDefault="00343D63" w:rsidP="007C191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</w:pPr>
          </w:p>
          <w:p w14:paraId="0349A83B" w14:textId="77777777" w:rsidR="00343D63" w:rsidRDefault="00343D63" w:rsidP="007C191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</w:pPr>
          </w:p>
          <w:p w14:paraId="70A11A3B" w14:textId="77777777" w:rsidR="00343D63" w:rsidRDefault="00343D63" w:rsidP="007C191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</w:pPr>
          </w:p>
          <w:p w14:paraId="51176786" w14:textId="40BC385B" w:rsidR="00343D63" w:rsidRPr="000E5809" w:rsidRDefault="00343D63" w:rsidP="00B906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</w:pPr>
            <w:r w:rsidRPr="00B9067F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Informes de Monitoreo</w:t>
            </w:r>
            <w:r w:rsidR="00F50518" w:rsidRPr="00B9067F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del IDIAP</w:t>
            </w:r>
            <w:r w:rsidRPr="00B9067F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2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EB7313" w14:textId="761A167A" w:rsidR="00343D63" w:rsidRPr="000E5809" w:rsidRDefault="00A50396" w:rsidP="007C19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Las </w:t>
            </w:r>
            <w:r w:rsidR="00964B0E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FIAPs son faros agroecológicos</w:t>
            </w:r>
            <w:r w:rsidR="00B05593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que recibirán todas las tecnologías ofrecidas por el programa.</w:t>
            </w:r>
          </w:p>
        </w:tc>
      </w:tr>
      <w:tr w:rsidR="009351F5" w:rsidRPr="005F584C" w14:paraId="1EF17DC4" w14:textId="508ABBAF" w:rsidTr="4A58584B">
        <w:trPr>
          <w:trHeight w:val="258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4EA69B7" w14:textId="1F7DA795" w:rsidR="00343D63" w:rsidRPr="00041497" w:rsidRDefault="00343D63" w:rsidP="007C19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4149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P1.</w:t>
            </w:r>
            <w:r w:rsidR="00DC27B2" w:rsidRPr="0004149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2</w:t>
            </w:r>
            <w:r w:rsidR="00974CB0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.</w:t>
            </w:r>
            <w:r w:rsidRPr="0004149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Productores recibiendo </w:t>
            </w:r>
            <w:r w:rsidR="00DC27B2" w:rsidRPr="0004149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bono de innovación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E6567D" w14:textId="41CFD911" w:rsidR="00343D63" w:rsidRPr="000E5809" w:rsidRDefault="00343D63" w:rsidP="007C19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</w:rPr>
              <w:t>Productores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290DE6A" w14:textId="14FF384D" w:rsidR="00343D63" w:rsidRPr="000E5809" w:rsidRDefault="00343D63" w:rsidP="007C1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</w:rPr>
              <w:t> 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AB15CA8" w14:textId="2D0B09A0" w:rsidR="00343D63" w:rsidRPr="000E5809" w:rsidRDefault="00343D63" w:rsidP="007C1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</w:rPr>
              <w:t>2021 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13C4BD6" w14:textId="5F39A13B" w:rsidR="00343D63" w:rsidRPr="000E5809" w:rsidRDefault="00343D63" w:rsidP="007C1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500</w:t>
            </w:r>
            <w:r w:rsidRPr="000E580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1360A11" w14:textId="798CD34A" w:rsidR="00343D63" w:rsidRPr="000E5809" w:rsidRDefault="00343D63" w:rsidP="007C1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r w:rsidR="0008300B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000</w:t>
            </w:r>
            <w:r w:rsidRPr="000E580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12CDFEE" w14:textId="2A92AF8D" w:rsidR="00343D63" w:rsidRPr="000E5809" w:rsidRDefault="00343D63" w:rsidP="007C1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r w:rsidR="0008300B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000</w:t>
            </w:r>
            <w:r w:rsidRPr="000E580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1977851" w14:textId="3DD9D29C" w:rsidR="00343D63" w:rsidRPr="000E5809" w:rsidRDefault="00343D63" w:rsidP="007C1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500</w:t>
            </w:r>
            <w:r w:rsidRPr="000E580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AEF8082" w14:textId="68717167" w:rsidR="00343D63" w:rsidRPr="000E5809" w:rsidRDefault="00343D63" w:rsidP="007C1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121E732" w14:textId="58657CD4" w:rsidR="00343D63" w:rsidRPr="000E5809" w:rsidRDefault="00343D63" w:rsidP="007C1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</w:rPr>
              <w:t> 5</w:t>
            </w:r>
            <w:r w:rsidR="0008300B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0E5809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1237" w:type="dxa"/>
            <w:vMerge/>
            <w:hideMark/>
          </w:tcPr>
          <w:p w14:paraId="6CAF5F8C" w14:textId="087AD0BB" w:rsidR="00343D63" w:rsidRPr="000E5809" w:rsidRDefault="00343D63" w:rsidP="007C191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4EFC57" w14:textId="1E192F40" w:rsidR="00343D63" w:rsidRPr="000E5809" w:rsidRDefault="6194F1C9" w:rsidP="4A58584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4A58584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CRF Flag</w:t>
            </w:r>
            <w:r w:rsidR="424927D8" w:rsidRPr="4A58584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 xml:space="preserve"> (</w:t>
            </w:r>
            <w:r w:rsidRPr="4A58584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val="es-ES"/>
              </w:rPr>
              <w:t>2.11</w:t>
            </w:r>
            <w:r w:rsidR="71B4CC90" w:rsidRPr="4A58584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val="es-ES"/>
              </w:rPr>
              <w:t>)</w:t>
            </w:r>
          </w:p>
        </w:tc>
      </w:tr>
      <w:tr w:rsidR="009351F5" w:rsidRPr="00B1101C" w14:paraId="49B2458A" w14:textId="77777777" w:rsidTr="4A58584B">
        <w:trPr>
          <w:trHeight w:val="258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B5141C" w14:textId="6F18C2A5" w:rsidR="009351F5" w:rsidRPr="000E5809" w:rsidRDefault="00011619" w:rsidP="009351F5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val="es-ES_tradnl"/>
              </w:rPr>
            </w:pPr>
            <w:ins w:id="221" w:author="Salazar, Lina Piedad" w:date="2021-06-09T12:52:00Z">
              <w:r>
                <w:rPr>
                  <w:rFonts w:ascii="Arial" w:eastAsia="Times New Roman" w:hAnsi="Arial" w:cs="Arial"/>
                  <w:i/>
                  <w:iCs/>
                  <w:sz w:val="18"/>
                  <w:szCs w:val="18"/>
                  <w:lang w:val="es-ES_tradnl"/>
                </w:rPr>
                <w:t>Mujeres</w:t>
              </w:r>
            </w:ins>
            <w:ins w:id="222" w:author="Salazar, Lina Piedad" w:date="2021-06-09T12:53:00Z">
              <w:r>
                <w:rPr>
                  <w:rFonts w:ascii="Arial" w:eastAsia="Times New Roman" w:hAnsi="Arial" w:cs="Arial"/>
                  <w:i/>
                  <w:iCs/>
                  <w:sz w:val="18"/>
                  <w:szCs w:val="18"/>
                  <w:lang w:val="es-ES_tradnl"/>
                </w:rPr>
                <w:t xml:space="preserve"> productoras recibiendo bono de innovación </w:t>
              </w:r>
            </w:ins>
            <w:del w:id="223" w:author="Salazar, Lina Piedad" w:date="2021-06-09T12:52:00Z">
              <w:r w:rsidR="009351F5" w:rsidRPr="000E5809" w:rsidDel="00011619">
                <w:rPr>
                  <w:rFonts w:ascii="Arial" w:eastAsia="Times New Roman" w:hAnsi="Arial" w:cs="Arial"/>
                  <w:i/>
                  <w:iCs/>
                  <w:sz w:val="18"/>
                  <w:szCs w:val="18"/>
                  <w:lang w:val="es-ES_tradnl"/>
                </w:rPr>
                <w:delText>Desagregación / género</w:delText>
              </w:r>
            </w:del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D131E4" w14:textId="79127276" w:rsidR="009351F5" w:rsidRPr="000E5809" w:rsidRDefault="009351F5" w:rsidP="009351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Mujeres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73C8C0" w14:textId="0499AE69" w:rsidR="009351F5" w:rsidRPr="000E5809" w:rsidRDefault="009351F5" w:rsidP="0093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94E2E" w14:textId="16C49597" w:rsidR="009351F5" w:rsidRPr="000E5809" w:rsidRDefault="009351F5" w:rsidP="0093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</w:rPr>
              <w:t>2021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93226" w14:textId="761D203E" w:rsidR="009351F5" w:rsidRPr="000E5809" w:rsidRDefault="009351F5" w:rsidP="0093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  <w:r w:rsidR="00AD644B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25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B5A3CF" w14:textId="08277E24" w:rsidR="009351F5" w:rsidRPr="000E5809" w:rsidRDefault="00AD644B" w:rsidP="0093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5A2B66" w14:textId="0ABEE509" w:rsidR="009351F5" w:rsidRPr="000E5809" w:rsidRDefault="00AD644B" w:rsidP="0093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3F8A72" w14:textId="6AFBE6BA" w:rsidR="009351F5" w:rsidRPr="000E5809" w:rsidRDefault="00AD644B" w:rsidP="0093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125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AF1F90" w14:textId="01DE78D8" w:rsidR="009351F5" w:rsidRPr="000E5809" w:rsidRDefault="009351F5" w:rsidP="0093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5AC3BC" w14:textId="721FC495" w:rsidR="009351F5" w:rsidRPr="000E5809" w:rsidRDefault="009351F5" w:rsidP="0093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  <w:r w:rsidR="0008300B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.</w:t>
            </w:r>
            <w:r w:rsidR="00091734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250</w:t>
            </w:r>
          </w:p>
        </w:tc>
        <w:tc>
          <w:tcPr>
            <w:tcW w:w="1237" w:type="dxa"/>
            <w:vMerge/>
          </w:tcPr>
          <w:p w14:paraId="5513D6D7" w14:textId="77777777" w:rsidR="009351F5" w:rsidRPr="000E5809" w:rsidRDefault="009351F5" w:rsidP="009351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25E43F" w14:textId="620DE0B9" w:rsidR="009351F5" w:rsidRPr="000E5809" w:rsidRDefault="009351F5" w:rsidP="009351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Está prevista por el Proyecto la implementación de estrategias/metodologías de capacitación especialmente adaptadas a las necesidades y limitantes de las mujeres </w:t>
            </w:r>
          </w:p>
        </w:tc>
      </w:tr>
      <w:tr w:rsidR="009351F5" w:rsidRPr="00B1101C" w14:paraId="33E4C18E" w14:textId="77777777" w:rsidTr="4A58584B">
        <w:trPr>
          <w:trHeight w:val="258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C83BCD" w14:textId="517D5BAF" w:rsidR="009351F5" w:rsidRPr="000E5809" w:rsidRDefault="00011619" w:rsidP="009351F5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val="es-ES_tradnl"/>
              </w:rPr>
            </w:pPr>
            <w:ins w:id="224" w:author="Salazar, Lina Piedad" w:date="2021-06-09T12:53:00Z">
              <w:r>
                <w:rPr>
                  <w:rFonts w:ascii="Arial" w:eastAsia="Times New Roman" w:hAnsi="Arial" w:cs="Arial"/>
                  <w:i/>
                  <w:iCs/>
                  <w:sz w:val="18"/>
                  <w:szCs w:val="18"/>
                  <w:lang w:val="es-ES_tradnl"/>
                </w:rPr>
                <w:lastRenderedPageBreak/>
                <w:t xml:space="preserve">Productores indígenas recibiendo bono de innovación </w:t>
              </w:r>
            </w:ins>
            <w:del w:id="225" w:author="Salazar, Lina Piedad" w:date="2021-06-09T12:53:00Z">
              <w:r w:rsidR="009351F5" w:rsidRPr="000E5809" w:rsidDel="00011619">
                <w:rPr>
                  <w:rFonts w:ascii="Arial" w:eastAsia="Times New Roman" w:hAnsi="Arial" w:cs="Arial"/>
                  <w:i/>
                  <w:iCs/>
                  <w:sz w:val="18"/>
                  <w:szCs w:val="18"/>
                  <w:lang w:val="es-ES_tradnl"/>
                </w:rPr>
                <w:delText>Desagregación / diversidad</w:delText>
              </w:r>
            </w:del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AAD7A8" w14:textId="0EAB7D9C" w:rsidR="009351F5" w:rsidRPr="000E5809" w:rsidRDefault="009351F5" w:rsidP="009351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Productores indígenas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1FF3A4" w14:textId="63FE8345" w:rsidR="009351F5" w:rsidRPr="000E5809" w:rsidRDefault="009351F5" w:rsidP="0093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D2A97A" w14:textId="35FEE9E8" w:rsidR="009351F5" w:rsidRPr="000E5809" w:rsidRDefault="009351F5" w:rsidP="0093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</w:rPr>
              <w:t>2021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BC916D" w14:textId="572E27AD" w:rsidR="009351F5" w:rsidRPr="000E5809" w:rsidRDefault="00601928" w:rsidP="0093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3CFDA" w14:textId="5E0FAFB2" w:rsidR="009351F5" w:rsidRPr="000E5809" w:rsidRDefault="00601928" w:rsidP="0093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600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E99C16" w14:textId="323A5140" w:rsidR="009351F5" w:rsidRPr="000E5809" w:rsidRDefault="00601928" w:rsidP="0093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15D32E" w14:textId="2D5CF846" w:rsidR="009351F5" w:rsidRPr="000E5809" w:rsidRDefault="00601928" w:rsidP="0093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5367B8" w14:textId="62AD5B56" w:rsidR="009351F5" w:rsidRPr="000E5809" w:rsidRDefault="00601928" w:rsidP="0093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F0024" w14:textId="7CE43B0A" w:rsidR="009351F5" w:rsidRPr="000E5809" w:rsidRDefault="00601928" w:rsidP="0093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  <w:r w:rsidR="0008300B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.</w:t>
            </w:r>
            <w:r w:rsidR="00091734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500</w:t>
            </w:r>
          </w:p>
        </w:tc>
        <w:tc>
          <w:tcPr>
            <w:tcW w:w="1237" w:type="dxa"/>
            <w:vMerge/>
          </w:tcPr>
          <w:p w14:paraId="7775607B" w14:textId="77777777" w:rsidR="009351F5" w:rsidRPr="000E5809" w:rsidRDefault="009351F5" w:rsidP="009351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03551A" w14:textId="1AF9F04F" w:rsidR="009351F5" w:rsidRPr="000E5809" w:rsidRDefault="009351F5" w:rsidP="009351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Está prevista por el Proyecto la implementación de estrategias/metodologías de capacitación especialmente adaptadas a las especificidades socioculturales de los PI</w:t>
            </w:r>
          </w:p>
        </w:tc>
      </w:tr>
      <w:tr w:rsidR="00561C2E" w:rsidRPr="00B1101C" w14:paraId="1E0E8BB1" w14:textId="77777777" w:rsidTr="4A58584B">
        <w:trPr>
          <w:trHeight w:val="258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8D4202" w14:textId="350D467C" w:rsidR="00561C2E" w:rsidRPr="005A63CA" w:rsidRDefault="00561C2E" w:rsidP="4B21291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4B212914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P1.3</w:t>
            </w:r>
            <w:r w:rsidR="009F37D4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.</w:t>
            </w:r>
            <w:r w:rsidRPr="4B212914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 xml:space="preserve"> Productores recibiendo asistencia técnica</w:t>
            </w:r>
            <w:ins w:id="226" w:author="Salazar, Lina Piedad" w:date="2021-06-09T12:50:00Z">
              <w:r w:rsidR="009B6E76">
                <w:rPr>
                  <w:rFonts w:ascii="Arial" w:eastAsia="Times New Roman" w:hAnsi="Arial" w:cs="Arial"/>
                  <w:sz w:val="18"/>
                  <w:szCs w:val="18"/>
                  <w:lang w:val="es-ES"/>
                </w:rPr>
                <w:t xml:space="preserve"> con enfoque de género</w:t>
              </w:r>
            </w:ins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2A0EBC" w14:textId="77777777" w:rsidR="00561C2E" w:rsidRPr="005A63CA" w:rsidRDefault="00561C2E" w:rsidP="4B21291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4B212914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Productores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840B20" w14:textId="77777777" w:rsidR="00561C2E" w:rsidRPr="005A63CA" w:rsidRDefault="00561C2E" w:rsidP="4B212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4B212914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ABB9BE" w14:textId="77777777" w:rsidR="00561C2E" w:rsidRPr="005A63CA" w:rsidRDefault="00561C2E" w:rsidP="4B212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4B212914">
              <w:rPr>
                <w:rFonts w:ascii="Arial" w:eastAsia="Times New Roman" w:hAnsi="Arial" w:cs="Arial"/>
                <w:sz w:val="18"/>
                <w:szCs w:val="18"/>
              </w:rPr>
              <w:t>2021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01962D" w14:textId="61AB81DA" w:rsidR="00561C2E" w:rsidRPr="005A63CA" w:rsidRDefault="00561C2E" w:rsidP="4B212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4B212914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EB0241" w14:textId="5AB9DD13" w:rsidR="00561C2E" w:rsidRPr="005A63CA" w:rsidRDefault="271A2F7F" w:rsidP="4B212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4B212914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2</w:t>
            </w:r>
            <w:r w:rsidR="0008300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.</w:t>
            </w:r>
            <w:r w:rsidRPr="4B212914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C26383" w14:textId="27631837" w:rsidR="00561C2E" w:rsidRPr="005A63CA" w:rsidRDefault="271A2F7F" w:rsidP="4B212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4B212914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5</w:t>
            </w:r>
            <w:r w:rsidR="0008300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.</w:t>
            </w:r>
            <w:r w:rsidRPr="4B212914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7061A6" w14:textId="1FA4C88E" w:rsidR="00561C2E" w:rsidRPr="005A63CA" w:rsidRDefault="271A2F7F" w:rsidP="4B212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4B212914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4</w:t>
            </w:r>
            <w:r w:rsidR="0008300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.</w:t>
            </w:r>
            <w:r w:rsidRPr="4B212914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500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5ED499" w14:textId="0FAEA982" w:rsidR="00561C2E" w:rsidRPr="005A63CA" w:rsidRDefault="271A2F7F" w:rsidP="4B212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4B212914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2</w:t>
            </w:r>
            <w:r w:rsidR="0008300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.</w:t>
            </w:r>
            <w:r w:rsidRPr="4B212914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EF3BC" w14:textId="18ECF709" w:rsidR="00561C2E" w:rsidRPr="005A63CA" w:rsidRDefault="00561C2E" w:rsidP="4B2129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4B212914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1</w:t>
            </w:r>
            <w:r w:rsidR="50D64FCD" w:rsidRPr="4B212914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5</w:t>
            </w:r>
            <w:r w:rsidR="0008300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.</w:t>
            </w:r>
            <w:r w:rsidR="50D64FCD" w:rsidRPr="4B212914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000</w:t>
            </w:r>
          </w:p>
        </w:tc>
        <w:tc>
          <w:tcPr>
            <w:tcW w:w="1237" w:type="dxa"/>
            <w:vMerge/>
          </w:tcPr>
          <w:p w14:paraId="6AA93A67" w14:textId="77777777" w:rsidR="00561C2E" w:rsidRPr="005A63CA" w:rsidRDefault="00561C2E" w:rsidP="009351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highlight w:val="yellow"/>
                <w:lang w:val="es-ES_tradnl"/>
              </w:rPr>
            </w:pPr>
          </w:p>
        </w:tc>
        <w:tc>
          <w:tcPr>
            <w:tcW w:w="24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DBBA8" w14:textId="77777777" w:rsidR="00561C2E" w:rsidRDefault="00561C2E" w:rsidP="4B212914">
            <w:pPr>
              <w:spacing w:after="0" w:line="240" w:lineRule="auto"/>
              <w:rPr>
                <w:ins w:id="227" w:author="Salazar, Lina Piedad" w:date="2021-06-09T12:52:00Z"/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4B212914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La sumatoria de las metas anuales (15</w:t>
            </w:r>
            <w:r w:rsidR="310A2539" w:rsidRPr="4B212914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,0</w:t>
            </w:r>
            <w:r w:rsidRPr="4B212914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00) supera la meta final (5,000) dado que cada productor recibirá AT durante 3 años consecutivos.</w:t>
            </w:r>
          </w:p>
          <w:p w14:paraId="1D1DD4E8" w14:textId="77777777" w:rsidR="00FD65E0" w:rsidRDefault="00FD65E0" w:rsidP="4B212914">
            <w:pPr>
              <w:spacing w:after="0" w:line="240" w:lineRule="auto"/>
              <w:rPr>
                <w:ins w:id="228" w:author="Salazar, Lina Piedad" w:date="2021-06-09T12:52:00Z"/>
                <w:rFonts w:ascii="Arial" w:eastAsia="Times New Roman" w:hAnsi="Arial" w:cs="Arial"/>
                <w:sz w:val="18"/>
                <w:szCs w:val="18"/>
                <w:lang w:val="es-ES"/>
              </w:rPr>
            </w:pPr>
          </w:p>
          <w:p w14:paraId="793269B7" w14:textId="6AEBC1BF" w:rsidR="00FD65E0" w:rsidRPr="000E5809" w:rsidRDefault="00FD65E0" w:rsidP="4B21291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ins w:id="229" w:author="Salazar, Lina Piedad" w:date="2021-06-09T12:52:00Z">
              <w:r>
                <w:rPr>
                  <w:rFonts w:ascii="Arial" w:eastAsia="Times New Roman" w:hAnsi="Arial" w:cs="Arial"/>
                  <w:sz w:val="18"/>
                  <w:szCs w:val="18"/>
                  <w:lang w:val="es-ES"/>
                </w:rPr>
                <w:t>La AT tendrá un enfoque de género.</w:t>
              </w:r>
            </w:ins>
          </w:p>
        </w:tc>
      </w:tr>
      <w:tr w:rsidR="00561C2E" w:rsidRPr="00DC27B2" w14:paraId="07150AA1" w14:textId="77777777" w:rsidTr="4A58584B">
        <w:trPr>
          <w:trHeight w:val="258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C2A9D8" w14:textId="32E8F458" w:rsidR="00561C2E" w:rsidRPr="00041497" w:rsidRDefault="00561C2E" w:rsidP="009351F5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val="es-ES_tradnl"/>
              </w:rPr>
            </w:pPr>
            <w:r w:rsidRPr="00041497">
              <w:rPr>
                <w:rFonts w:ascii="Arial" w:eastAsia="Times New Roman" w:hAnsi="Arial" w:cs="Arial"/>
                <w:i/>
                <w:iCs/>
                <w:sz w:val="18"/>
                <w:szCs w:val="18"/>
                <w:lang w:val="es-ES_tradnl"/>
              </w:rPr>
              <w:t>Hito: Plan de Finca formulado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FAB5F5" w14:textId="614659AE" w:rsidR="00561C2E" w:rsidRPr="000E5809" w:rsidRDefault="00561C2E" w:rsidP="009351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Planes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2366D2" w14:textId="1BD9F9CA" w:rsidR="00561C2E" w:rsidRPr="000E5809" w:rsidRDefault="00561C2E" w:rsidP="0093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2C7902" w14:textId="01C5C9C3" w:rsidR="00561C2E" w:rsidRPr="00B9067F" w:rsidRDefault="00561C2E" w:rsidP="0093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2021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2AF8B9" w14:textId="1DCD53D5" w:rsidR="00561C2E" w:rsidRPr="000E5809" w:rsidRDefault="00561C2E" w:rsidP="0093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94B77D" w14:textId="55CDDC59" w:rsidR="00561C2E" w:rsidRPr="000E5809" w:rsidRDefault="00561C2E" w:rsidP="0093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2</w:t>
            </w:r>
            <w:r w:rsidR="0008300B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.</w:t>
            </w: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4FE790" w14:textId="558B387E" w:rsidR="00561C2E" w:rsidRPr="000E5809" w:rsidRDefault="00561C2E" w:rsidP="0093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2</w:t>
            </w:r>
            <w:r w:rsidR="0008300B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.</w:t>
            </w: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735F25" w14:textId="3080F685" w:rsidR="00561C2E" w:rsidRPr="000E5809" w:rsidRDefault="00561C2E" w:rsidP="0093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500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15F47F" w14:textId="5E7E1A3E" w:rsidR="00561C2E" w:rsidRPr="000E5809" w:rsidRDefault="00561C2E" w:rsidP="0093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516EBF" w14:textId="5D5D6ECD" w:rsidR="00561C2E" w:rsidRPr="000E5809" w:rsidRDefault="00561C2E" w:rsidP="0093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5</w:t>
            </w:r>
            <w:r w:rsidR="008A5D34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.</w:t>
            </w: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000</w:t>
            </w:r>
          </w:p>
        </w:tc>
        <w:tc>
          <w:tcPr>
            <w:tcW w:w="1237" w:type="dxa"/>
            <w:vMerge/>
          </w:tcPr>
          <w:p w14:paraId="67128195" w14:textId="77777777" w:rsidR="00561C2E" w:rsidRPr="000E5809" w:rsidRDefault="00561C2E" w:rsidP="009351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420" w:type="dxa"/>
            <w:gridSpan w:val="2"/>
            <w:vMerge/>
          </w:tcPr>
          <w:p w14:paraId="4C02160F" w14:textId="77777777" w:rsidR="00561C2E" w:rsidRPr="000E5809" w:rsidRDefault="00561C2E" w:rsidP="009351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</w:tc>
      </w:tr>
      <w:tr w:rsidR="00561C2E" w:rsidRPr="000E5809" w14:paraId="5E74F583" w14:textId="77777777" w:rsidTr="4A58584B">
        <w:trPr>
          <w:trHeight w:val="258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11C2AB" w14:textId="4DE9CCA7" w:rsidR="00561C2E" w:rsidRPr="00041497" w:rsidRDefault="009B6E76" w:rsidP="009351F5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val="es-ES_tradnl"/>
              </w:rPr>
            </w:pPr>
            <w:ins w:id="230" w:author="Salazar, Lina Piedad" w:date="2021-06-09T12:50:00Z">
              <w:r>
                <w:rPr>
                  <w:rFonts w:ascii="Arial" w:eastAsia="Times New Roman" w:hAnsi="Arial" w:cs="Arial"/>
                  <w:i/>
                  <w:iCs/>
                  <w:sz w:val="18"/>
                  <w:szCs w:val="18"/>
                  <w:lang w:val="es-ES_tradnl"/>
                </w:rPr>
                <w:t xml:space="preserve">Mujeres productoras recibiendo asistencia técnica </w:t>
              </w:r>
            </w:ins>
            <w:del w:id="231" w:author="Salazar, Lina Piedad" w:date="2021-06-09T12:50:00Z">
              <w:r w:rsidR="00561C2E" w:rsidRPr="00041497" w:rsidDel="009B6E76">
                <w:rPr>
                  <w:rFonts w:ascii="Arial" w:eastAsia="Times New Roman" w:hAnsi="Arial" w:cs="Arial"/>
                  <w:i/>
                  <w:iCs/>
                  <w:sz w:val="18"/>
                  <w:szCs w:val="18"/>
                  <w:lang w:val="es-ES_tradnl"/>
                </w:rPr>
                <w:delText>Desagregación / género</w:delText>
              </w:r>
            </w:del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65EAE5" w14:textId="77777777" w:rsidR="00561C2E" w:rsidRPr="000E5809" w:rsidRDefault="00561C2E" w:rsidP="009351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Mujeres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125AF" w14:textId="77777777" w:rsidR="00561C2E" w:rsidRPr="000E5809" w:rsidRDefault="00561C2E" w:rsidP="0093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3FAA40" w14:textId="77777777" w:rsidR="00561C2E" w:rsidRPr="000E5809" w:rsidRDefault="00561C2E" w:rsidP="0093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</w:rPr>
              <w:t>2021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7346DF" w14:textId="24731C5D" w:rsidR="00561C2E" w:rsidRPr="000E5809" w:rsidRDefault="00561C2E" w:rsidP="0093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125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72A8F5" w14:textId="674DA023" w:rsidR="00561C2E" w:rsidRPr="000E5809" w:rsidRDefault="00561C2E" w:rsidP="0093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500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C8B7F0" w14:textId="6F008718" w:rsidR="00561C2E" w:rsidRPr="000E5809" w:rsidRDefault="00561C2E" w:rsidP="0093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455279" w14:textId="5EBD4CDB" w:rsidR="00561C2E" w:rsidRPr="000E5809" w:rsidRDefault="00561C2E" w:rsidP="0093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125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79AF17" w14:textId="7DCA85FD" w:rsidR="00561C2E" w:rsidRPr="000E5809" w:rsidRDefault="00561C2E" w:rsidP="0093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3EFBF8" w14:textId="4DE4E2D1" w:rsidR="00561C2E" w:rsidRPr="000E5809" w:rsidRDefault="00561C2E" w:rsidP="0093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  <w:r w:rsidR="008A5D34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.</w:t>
            </w: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250</w:t>
            </w:r>
          </w:p>
        </w:tc>
        <w:tc>
          <w:tcPr>
            <w:tcW w:w="1237" w:type="dxa"/>
            <w:vMerge/>
          </w:tcPr>
          <w:p w14:paraId="7355212C" w14:textId="77777777" w:rsidR="00561C2E" w:rsidRPr="000E5809" w:rsidRDefault="00561C2E" w:rsidP="009351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420" w:type="dxa"/>
            <w:gridSpan w:val="2"/>
            <w:vMerge/>
          </w:tcPr>
          <w:p w14:paraId="23E68B26" w14:textId="77777777" w:rsidR="00561C2E" w:rsidRPr="000E5809" w:rsidRDefault="00561C2E" w:rsidP="009351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</w:tc>
      </w:tr>
      <w:tr w:rsidR="00561C2E" w:rsidRPr="000E5809" w14:paraId="78EC95D8" w14:textId="77777777" w:rsidTr="4A58584B">
        <w:trPr>
          <w:trHeight w:val="258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FB9215" w14:textId="554E2F2E" w:rsidR="00561C2E" w:rsidRPr="00041497" w:rsidRDefault="001307D4" w:rsidP="00053F74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val="es-ES_tradnl"/>
              </w:rPr>
            </w:pPr>
            <w:ins w:id="232" w:author="Salazar, Lina Piedad" w:date="2021-06-09T12:49:00Z">
              <w:r>
                <w:rPr>
                  <w:rFonts w:ascii="Arial" w:eastAsia="Times New Roman" w:hAnsi="Arial" w:cs="Arial"/>
                  <w:i/>
                  <w:iCs/>
                  <w:sz w:val="18"/>
                  <w:szCs w:val="18"/>
                  <w:lang w:val="es-ES_tradnl"/>
                </w:rPr>
                <w:t xml:space="preserve">Productores </w:t>
              </w:r>
              <w:r w:rsidR="007B1BA8">
                <w:rPr>
                  <w:rFonts w:ascii="Arial" w:eastAsia="Times New Roman" w:hAnsi="Arial" w:cs="Arial"/>
                  <w:i/>
                  <w:iCs/>
                  <w:sz w:val="18"/>
                  <w:szCs w:val="18"/>
                  <w:lang w:val="es-ES_tradnl"/>
                </w:rPr>
                <w:t xml:space="preserve">indígenas recibiendo asistencia técnica </w:t>
              </w:r>
            </w:ins>
            <w:ins w:id="233" w:author="Salazar, Lina Piedad" w:date="2021-06-09T12:50:00Z">
              <w:r w:rsidR="007B1BA8" w:rsidRPr="007B1BA8">
                <w:rPr>
                  <w:rFonts w:ascii="Arial" w:eastAsia="Times New Roman" w:hAnsi="Arial" w:cs="Arial"/>
                  <w:i/>
                  <w:iCs/>
                  <w:sz w:val="18"/>
                  <w:szCs w:val="18"/>
                  <w:lang w:val="es-ES_tradnl"/>
                </w:rPr>
                <w:t>adaptados/respetando sus culturas y tradiciones</w:t>
              </w:r>
            </w:ins>
            <w:del w:id="234" w:author="Salazar, Lina Piedad" w:date="2021-06-09T12:49:00Z">
              <w:r w:rsidR="00561C2E" w:rsidRPr="00041497" w:rsidDel="001307D4">
                <w:rPr>
                  <w:rFonts w:ascii="Arial" w:eastAsia="Times New Roman" w:hAnsi="Arial" w:cs="Arial"/>
                  <w:i/>
                  <w:iCs/>
                  <w:sz w:val="18"/>
                  <w:szCs w:val="18"/>
                  <w:lang w:val="es-ES_tradnl"/>
                </w:rPr>
                <w:delText>Desagregación / diversidad</w:delText>
              </w:r>
            </w:del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201443" w14:textId="77777777" w:rsidR="00561C2E" w:rsidRPr="000E5809" w:rsidRDefault="00561C2E" w:rsidP="00053F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Productores indígenas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B5FFA4" w14:textId="77777777" w:rsidR="00561C2E" w:rsidRPr="000E5809" w:rsidRDefault="00561C2E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1D245A" w14:textId="77777777" w:rsidR="00561C2E" w:rsidRPr="000E5809" w:rsidRDefault="00561C2E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</w:rPr>
              <w:t>2021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084838" w14:textId="04FAB1C4" w:rsidR="00561C2E" w:rsidRPr="000E5809" w:rsidRDefault="00561C2E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756AC" w14:textId="20826899" w:rsidR="00561C2E" w:rsidRPr="000E5809" w:rsidRDefault="00561C2E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600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4E584" w14:textId="45F3787E" w:rsidR="00561C2E" w:rsidRPr="000E5809" w:rsidRDefault="00561C2E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F5DB7B" w14:textId="28625B7B" w:rsidR="00561C2E" w:rsidRPr="000E5809" w:rsidRDefault="00561C2E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F1F86A" w14:textId="605C5220" w:rsidR="00561C2E" w:rsidRPr="000E5809" w:rsidRDefault="00561C2E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D3E8BB" w14:textId="4CB6A463" w:rsidR="00561C2E" w:rsidRPr="000E5809" w:rsidRDefault="00561C2E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</w:t>
            </w:r>
            <w:r w:rsidR="008A5D34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.</w:t>
            </w: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500</w:t>
            </w:r>
          </w:p>
        </w:tc>
        <w:tc>
          <w:tcPr>
            <w:tcW w:w="1237" w:type="dxa"/>
            <w:vMerge/>
          </w:tcPr>
          <w:p w14:paraId="5C9408E7" w14:textId="77777777" w:rsidR="00561C2E" w:rsidRPr="000E5809" w:rsidRDefault="00561C2E" w:rsidP="00053F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420" w:type="dxa"/>
            <w:gridSpan w:val="2"/>
            <w:vMerge/>
          </w:tcPr>
          <w:p w14:paraId="36265DE3" w14:textId="77777777" w:rsidR="00561C2E" w:rsidRPr="000E5809" w:rsidRDefault="00561C2E" w:rsidP="00053F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</w:tc>
      </w:tr>
      <w:tr w:rsidR="00053F74" w:rsidRPr="00B1101C" w14:paraId="061B3131" w14:textId="77777777" w:rsidTr="4A58584B">
        <w:trPr>
          <w:trHeight w:val="258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A17D97" w14:textId="240E722E" w:rsidR="00053F74" w:rsidRPr="00041497" w:rsidRDefault="00053F74" w:rsidP="007A5F1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4149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P1.4</w:t>
            </w:r>
            <w:r w:rsidR="009F37D4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.</w:t>
            </w:r>
            <w:r w:rsidRPr="0004149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Proyectos de </w:t>
            </w:r>
            <w:r w:rsidR="007A5F15" w:rsidRPr="0004149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Investigación</w:t>
            </w:r>
            <w:r w:rsidR="007A2B84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e Innovación</w:t>
            </w:r>
            <w:r w:rsidR="007A5F15" w:rsidRPr="0004149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Agroecológica </w:t>
            </w:r>
            <w:r w:rsidRPr="0004149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implementados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5BC2E0" w14:textId="2E6ECE1C" w:rsidR="00053F74" w:rsidRPr="000E5809" w:rsidRDefault="00053F74" w:rsidP="00053F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Proyectos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4FEDFB" w14:textId="77777777" w:rsidR="00053F74" w:rsidRPr="000E5809" w:rsidRDefault="00053F74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699185" w14:textId="77777777" w:rsidR="00053F74" w:rsidRPr="000E5809" w:rsidRDefault="00053F74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</w:rPr>
              <w:t>2021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008544" w14:textId="5F2CF2D7" w:rsidR="00053F74" w:rsidRPr="000E5809" w:rsidRDefault="00053F74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055566" w14:textId="567796E3" w:rsidR="00053F74" w:rsidRPr="000E5809" w:rsidRDefault="00E93FA6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A9FFC7" w14:textId="7CF933FA" w:rsidR="00053F74" w:rsidRPr="000E5809" w:rsidRDefault="00E93FA6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C620FA" w14:textId="08D56114" w:rsidR="00053F74" w:rsidRPr="000E5809" w:rsidRDefault="00E93FA6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BECB0" w14:textId="64A83536" w:rsidR="00053F74" w:rsidRPr="000E5809" w:rsidRDefault="00E93FA6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E3FBED" w14:textId="214CFF7E" w:rsidR="00053F74" w:rsidRPr="000E5809" w:rsidRDefault="00097394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13</w:t>
            </w:r>
          </w:p>
        </w:tc>
        <w:tc>
          <w:tcPr>
            <w:tcW w:w="1237" w:type="dxa"/>
            <w:vMerge/>
          </w:tcPr>
          <w:p w14:paraId="73445A5B" w14:textId="77777777" w:rsidR="00053F74" w:rsidRPr="000E5809" w:rsidRDefault="00053F74" w:rsidP="00053F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B5C28" w14:textId="5165628D" w:rsidR="00053F74" w:rsidRPr="000E5809" w:rsidRDefault="00053F74" w:rsidP="00053F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Serán financiados con fondos concursables.</w:t>
            </w:r>
          </w:p>
        </w:tc>
      </w:tr>
      <w:tr w:rsidR="00053F74" w:rsidRPr="00B1101C" w14:paraId="2AE7AE8D" w14:textId="6D256526" w:rsidTr="4A58584B">
        <w:trPr>
          <w:trHeight w:val="283"/>
        </w:trPr>
        <w:tc>
          <w:tcPr>
            <w:tcW w:w="11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  <w:noWrap/>
            <w:hideMark/>
          </w:tcPr>
          <w:p w14:paraId="25B1A3DA" w14:textId="46815D63" w:rsidR="00053F74" w:rsidRPr="00B70B8C" w:rsidRDefault="00053F74" w:rsidP="00053F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val="es-ES_tradnl"/>
              </w:rPr>
            </w:pPr>
            <w:r w:rsidRPr="00B70B8C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val="es-ES_tradnl"/>
              </w:rPr>
              <w:t xml:space="preserve">Componente </w:t>
            </w:r>
            <w:r w:rsidR="009F37D4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val="es-ES_tradnl"/>
              </w:rPr>
              <w:t>II.</w:t>
            </w:r>
            <w:r w:rsidRPr="00B70B8C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val="es-ES_tradnl"/>
              </w:rPr>
              <w:t xml:space="preserve"> Innovación de mercado incluyente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14:paraId="4EA65EF6" w14:textId="77777777" w:rsidR="00053F74" w:rsidRPr="00B70B8C" w:rsidRDefault="00053F74" w:rsidP="00053F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val="es-ES_tradnl"/>
              </w:rPr>
            </w:pPr>
          </w:p>
        </w:tc>
      </w:tr>
      <w:tr w:rsidR="00053F74" w:rsidRPr="005F4F89" w14:paraId="0B67406A" w14:textId="15D1CBD9" w:rsidTr="4A58584B">
        <w:trPr>
          <w:trHeight w:val="283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5200E39" w14:textId="51A2DAAB" w:rsidR="00053F74" w:rsidRPr="00041497" w:rsidRDefault="00053F74" w:rsidP="00053F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4149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P2.1</w:t>
            </w:r>
            <w:r w:rsidR="009F37D4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.</w:t>
            </w:r>
            <w:r w:rsidRPr="0004149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Asociaciones que reciben apoyo gerencial y cuentan con un Plan de Negocio e Innovación de Mercado formulado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9CE60A0" w14:textId="422D9302" w:rsidR="00053F74" w:rsidRPr="000E5809" w:rsidRDefault="00053F74" w:rsidP="00053F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 Asociaciones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D5D8B47" w14:textId="00A4979A" w:rsidR="00053F74" w:rsidRPr="000E5809" w:rsidRDefault="00053F74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B502A1" w14:textId="47DBECD0" w:rsidR="00053F74" w:rsidRPr="000E5809" w:rsidRDefault="00053F74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2021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3329A2D" w14:textId="71E3970F" w:rsidR="00053F74" w:rsidRPr="000E5809" w:rsidRDefault="00053F74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7519952" w14:textId="4B08CEF0" w:rsidR="00053F74" w:rsidRPr="000E5809" w:rsidRDefault="00053F74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75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073CB10" w14:textId="590B8F7A" w:rsidR="00053F74" w:rsidRPr="000E5809" w:rsidRDefault="00053F74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541EA6C" w14:textId="3B984F17" w:rsidR="00053F74" w:rsidRPr="000E5809" w:rsidRDefault="00053F74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31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CCB0143" w14:textId="5D1EE6D7" w:rsidR="00053F74" w:rsidRPr="000E5809" w:rsidRDefault="00053F74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2FC1A84" w14:textId="2E4DA0C2" w:rsidR="00053F74" w:rsidRPr="000E5809" w:rsidRDefault="00053F74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200 </w:t>
            </w:r>
          </w:p>
        </w:tc>
        <w:tc>
          <w:tcPr>
            <w:tcW w:w="123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73BF92E5" w14:textId="77777777" w:rsidR="00053F74" w:rsidRPr="000E5809" w:rsidRDefault="00053F74" w:rsidP="00053F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</w:pPr>
            <w:r w:rsidRPr="000E5809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  <w:t> </w:t>
            </w:r>
          </w:p>
          <w:p w14:paraId="7C92161D" w14:textId="1E9EFB7B" w:rsidR="00053F74" w:rsidRPr="00B9067F" w:rsidRDefault="00053F74" w:rsidP="00053F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B9067F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 Informes de monitoreo del MIDA</w:t>
            </w:r>
          </w:p>
        </w:tc>
        <w:tc>
          <w:tcPr>
            <w:tcW w:w="2420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D1D31A" w14:textId="0BD12497" w:rsidR="00053F74" w:rsidRPr="000E5809" w:rsidRDefault="00053F74" w:rsidP="4A58584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  <w:r w:rsidRPr="4A58584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 xml:space="preserve">Para ser considerado como “formulado”, un PNIM deberá cumplir con una calidad determinada por un puntaje mínimo (ver ROP). Se espera beneficiar a unos </w:t>
            </w:r>
            <w:r w:rsidR="00543B88" w:rsidRPr="4A58584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4</w:t>
            </w:r>
            <w:r w:rsidR="008A5D34" w:rsidRPr="4A58584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.</w:t>
            </w:r>
            <w:r w:rsidRPr="4A58584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 xml:space="preserve">000 productores (aprox. </w:t>
            </w:r>
            <w:r w:rsidR="00543B88" w:rsidRPr="4A58584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2</w:t>
            </w:r>
            <w:r w:rsidRPr="4A58584B"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0 productores por asociación).</w:t>
            </w:r>
          </w:p>
          <w:p w14:paraId="44E08332" w14:textId="548DD784" w:rsidR="00053F74" w:rsidRPr="000E5809" w:rsidRDefault="00053F74" w:rsidP="4A58584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</w:p>
          <w:p w14:paraId="769FD39B" w14:textId="4AC4D0F7" w:rsidR="00053F74" w:rsidRPr="000E5809" w:rsidDel="00EC66AC" w:rsidRDefault="36CCB9E6" w:rsidP="4A58584B">
            <w:pPr>
              <w:spacing w:after="0" w:line="240" w:lineRule="auto"/>
              <w:rPr>
                <w:del w:id="235" w:author="Valle Porrua, Yolanda" w:date="2021-06-10T10:30:00Z"/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  <w:r w:rsidRPr="4A58584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 xml:space="preserve">P.2.2. </w:t>
            </w:r>
            <w:r w:rsidR="66311CFE" w:rsidRPr="4A58584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 xml:space="preserve">CRF Flag </w:t>
            </w:r>
            <w:r w:rsidR="79CAE7C7" w:rsidRPr="4A58584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(</w:t>
            </w:r>
            <w:r w:rsidR="66311CFE" w:rsidRPr="4A58584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2.9</w:t>
            </w:r>
            <w:r w:rsidR="2963A23E" w:rsidRPr="4A58584B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)</w:t>
            </w:r>
          </w:p>
          <w:p w14:paraId="21CE37E0" w14:textId="77777777" w:rsidR="4A58584B" w:rsidDel="00EC66AC" w:rsidRDefault="4A58584B" w:rsidP="4A58584B">
            <w:pPr>
              <w:spacing w:after="0" w:line="240" w:lineRule="auto"/>
              <w:rPr>
                <w:del w:id="236" w:author="Valle Porrua, Yolanda" w:date="2021-06-10T10:30:00Z"/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</w:pPr>
          </w:p>
          <w:p w14:paraId="2216B084" w14:textId="319D0BFD" w:rsidR="4A58584B" w:rsidRDefault="4A58584B" w:rsidP="4A58584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/>
              </w:rPr>
            </w:pPr>
          </w:p>
        </w:tc>
      </w:tr>
      <w:tr w:rsidR="00053F74" w:rsidRPr="00766600" w14:paraId="38BFA5F8" w14:textId="1EED10D3" w:rsidTr="38F34A3B">
        <w:trPr>
          <w:trHeight w:val="283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1EC8F3" w14:textId="2ACAED31" w:rsidR="00053F74" w:rsidRPr="00041497" w:rsidRDefault="00053F74" w:rsidP="00053F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4149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P2.</w:t>
            </w:r>
            <w:r w:rsidR="008C34B2" w:rsidRPr="0004149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2</w:t>
            </w:r>
            <w:r w:rsidR="009F37D4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.</w:t>
            </w:r>
            <w:r w:rsidRPr="0004149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Asociaciones con Plan de Negocio e Innovación de Mercado </w:t>
            </w:r>
            <w:r w:rsidR="007A5F15" w:rsidRPr="00041497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financiado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F0FCCB9" w14:textId="4BBD135A" w:rsidR="00053F74" w:rsidRPr="000E5809" w:rsidRDefault="00053F74" w:rsidP="00053F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Asociaciones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2DA2C2" w14:textId="4BC4E1AA" w:rsidR="00053F74" w:rsidRPr="000E5809" w:rsidRDefault="00053F74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 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C9C63E" w14:textId="0E6AE8C6" w:rsidR="00053F74" w:rsidRPr="000E5809" w:rsidRDefault="00053F74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2021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C7033B" w14:textId="367C66AB" w:rsidR="00053F74" w:rsidRPr="000E5809" w:rsidRDefault="00053F74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DD3A594" w14:textId="1ED4A1EF" w:rsidR="00053F74" w:rsidRPr="000E5809" w:rsidRDefault="00053F74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41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B8412FA" w14:textId="7E4DB692" w:rsidR="00053F74" w:rsidRPr="000E5809" w:rsidRDefault="00053F74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4D90212" w14:textId="06620996" w:rsidR="00053F74" w:rsidRPr="000E5809" w:rsidRDefault="00053F74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8</w:t>
            </w:r>
            <w:r w:rsidRPr="000E580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431531D" w14:textId="7A166D6C" w:rsidR="00053F74" w:rsidRPr="000E5809" w:rsidRDefault="00053F74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4E72EE" w14:textId="7782F1C9" w:rsidR="00053F74" w:rsidRPr="000E5809" w:rsidRDefault="00053F74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E580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 100</w:t>
            </w:r>
          </w:p>
        </w:tc>
        <w:tc>
          <w:tcPr>
            <w:tcW w:w="1237" w:type="dxa"/>
            <w:vMerge/>
            <w:hideMark/>
          </w:tcPr>
          <w:p w14:paraId="739BBD72" w14:textId="5FB667F9" w:rsidR="00053F74" w:rsidRPr="000E5809" w:rsidRDefault="00053F74" w:rsidP="00053F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2420" w:type="dxa"/>
            <w:gridSpan w:val="2"/>
            <w:vMerge/>
          </w:tcPr>
          <w:p w14:paraId="73558DF7" w14:textId="77777777" w:rsidR="00053F74" w:rsidRPr="000E5809" w:rsidRDefault="00053F74" w:rsidP="00053F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_tradnl"/>
              </w:rPr>
            </w:pPr>
          </w:p>
          <w:p w14:paraId="07AB364A" w14:textId="319D0BFD" w:rsidR="00053F74" w:rsidRPr="000E5809" w:rsidRDefault="00053F74" w:rsidP="00053F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</w:p>
        </w:tc>
      </w:tr>
      <w:tr w:rsidR="008C34B2" w:rsidRPr="006E0D60" w14:paraId="1ED3923D" w14:textId="77777777" w:rsidTr="4A58584B">
        <w:trPr>
          <w:trHeight w:val="283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F6D380" w14:textId="2C595AE9" w:rsidR="008C34B2" w:rsidRPr="00041497" w:rsidRDefault="006E0D60" w:rsidP="00053F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pt-BR"/>
              </w:rPr>
            </w:pPr>
            <w:r w:rsidRPr="00041497">
              <w:rPr>
                <w:rFonts w:ascii="Arial" w:eastAsia="Times New Roman" w:hAnsi="Arial" w:cs="Arial"/>
                <w:sz w:val="18"/>
                <w:szCs w:val="18"/>
                <w:lang w:val="pt-BR"/>
              </w:rPr>
              <w:lastRenderedPageBreak/>
              <w:t>P2.3</w:t>
            </w:r>
            <w:r w:rsidR="009F37D4">
              <w:rPr>
                <w:rFonts w:ascii="Arial" w:eastAsia="Times New Roman" w:hAnsi="Arial" w:cs="Arial"/>
                <w:sz w:val="18"/>
                <w:szCs w:val="18"/>
                <w:lang w:val="pt-BR"/>
              </w:rPr>
              <w:t>.</w:t>
            </w:r>
            <w:r w:rsidRPr="00041497">
              <w:rPr>
                <w:rFonts w:ascii="Arial" w:eastAsia="Times New Roman" w:hAnsi="Arial" w:cs="Arial"/>
                <w:sz w:val="18"/>
                <w:szCs w:val="18"/>
                <w:lang w:val="pt-BR"/>
              </w:rPr>
              <w:t xml:space="preserve"> Escuela de neg</w:t>
            </w:r>
            <w:r w:rsidR="009F115C">
              <w:rPr>
                <w:rFonts w:ascii="Arial" w:eastAsia="Times New Roman" w:hAnsi="Arial" w:cs="Arial"/>
                <w:sz w:val="18"/>
                <w:szCs w:val="18"/>
                <w:lang w:val="pt-BR"/>
              </w:rPr>
              <w:t>o</w:t>
            </w:r>
            <w:r w:rsidRPr="00041497">
              <w:rPr>
                <w:rFonts w:ascii="Arial" w:eastAsia="Times New Roman" w:hAnsi="Arial" w:cs="Arial"/>
                <w:sz w:val="18"/>
                <w:szCs w:val="18"/>
                <w:lang w:val="pt-BR"/>
              </w:rPr>
              <w:t>cios rurales implementada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1CD566" w14:textId="50828209" w:rsidR="008C34B2" w:rsidRPr="008C34B2" w:rsidRDefault="009F115C" w:rsidP="00053F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pt-B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pt-BR"/>
              </w:rPr>
              <w:t>Jovenes capacitados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33ACA7" w14:textId="39C373ED" w:rsidR="008C34B2" w:rsidRPr="008C34B2" w:rsidRDefault="009F115C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pt-B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pt-BR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737395" w14:textId="16733523" w:rsidR="008C34B2" w:rsidRPr="006E0D60" w:rsidRDefault="009F115C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pt-B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pt-BR"/>
              </w:rPr>
              <w:t>2021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261110" w14:textId="40AB012D" w:rsidR="008C34B2" w:rsidRPr="006E0D60" w:rsidRDefault="000D5EDD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pt-B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pt-BR"/>
              </w:rPr>
              <w:t>42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698F6A" w14:textId="1EA64568" w:rsidR="008C34B2" w:rsidRPr="006E0D60" w:rsidRDefault="000D5EDD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pt-B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pt-BR"/>
              </w:rPr>
              <w:t>85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AFD856" w14:textId="740C6382" w:rsidR="008C34B2" w:rsidRPr="006E0D60" w:rsidRDefault="000D5EDD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pt-B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pt-BR"/>
              </w:rPr>
              <w:t>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0B146A" w14:textId="656D5531" w:rsidR="008C34B2" w:rsidRPr="006E0D60" w:rsidRDefault="000D5EDD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pt-B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pt-BR"/>
              </w:rPr>
              <w:t>85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1AF0B0" w14:textId="3A286369" w:rsidR="008C34B2" w:rsidRPr="006E0D60" w:rsidRDefault="000D5EDD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pt-B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pt-BR"/>
              </w:rPr>
              <w:t>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906309" w14:textId="7020C86B" w:rsidR="008C34B2" w:rsidRPr="008C34B2" w:rsidRDefault="00344857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pt-B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pt-BR"/>
              </w:rPr>
              <w:t>3</w:t>
            </w:r>
            <w:r w:rsidR="003E680A">
              <w:rPr>
                <w:rFonts w:ascii="Arial" w:eastAsia="Times New Roman" w:hAnsi="Arial" w:cs="Arial"/>
                <w:sz w:val="18"/>
                <w:szCs w:val="18"/>
                <w:lang w:val="pt-BR"/>
              </w:rPr>
              <w:t>45</w:t>
            </w:r>
          </w:p>
        </w:tc>
        <w:tc>
          <w:tcPr>
            <w:tcW w:w="123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34149C" w14:textId="77777777" w:rsidR="008C34B2" w:rsidRPr="008C34B2" w:rsidRDefault="008C34B2" w:rsidP="00053F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pt-BR"/>
              </w:rPr>
            </w:pPr>
          </w:p>
        </w:tc>
        <w:tc>
          <w:tcPr>
            <w:tcW w:w="2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074AF5" w14:textId="53EA7F81" w:rsidR="008C34B2" w:rsidRPr="008C34B2" w:rsidRDefault="008C34B2" w:rsidP="00053F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highlight w:val="yellow"/>
                <w:lang w:val="pt-BR"/>
              </w:rPr>
            </w:pPr>
          </w:p>
        </w:tc>
      </w:tr>
      <w:tr w:rsidR="00053F74" w:rsidRPr="00B1101C" w14:paraId="70253F19" w14:textId="037ADD6F" w:rsidTr="4A58584B">
        <w:trPr>
          <w:trHeight w:val="283"/>
        </w:trPr>
        <w:tc>
          <w:tcPr>
            <w:tcW w:w="11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  <w:noWrap/>
            <w:hideMark/>
          </w:tcPr>
          <w:p w14:paraId="1B4639D4" w14:textId="4778A670" w:rsidR="00053F74" w:rsidRPr="00B70B8C" w:rsidRDefault="00053F74" w:rsidP="00053F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val="es-ES_tradnl"/>
              </w:rPr>
            </w:pPr>
            <w:r w:rsidRPr="00B70B8C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val="es-ES_tradnl"/>
              </w:rPr>
              <w:t xml:space="preserve">Componente </w:t>
            </w:r>
            <w:r w:rsidR="009F37D4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val="es-ES_tradnl"/>
              </w:rPr>
              <w:t>III.</w:t>
            </w:r>
            <w:r w:rsidRPr="00B70B8C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val="es-ES_tradnl"/>
              </w:rPr>
              <w:t xml:space="preserve"> Gestión digital de la información y de los </w:t>
            </w:r>
            <w:r w:rsidR="007A5F15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val="es-ES_tradnl"/>
              </w:rPr>
              <w:t>procesos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 w:themeFill="text1" w:themeFillTint="A6"/>
          </w:tcPr>
          <w:p w14:paraId="1B8D8ACC" w14:textId="77777777" w:rsidR="00053F74" w:rsidRPr="00B70B8C" w:rsidRDefault="00053F74" w:rsidP="00053F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val="es-ES_tradnl"/>
              </w:rPr>
            </w:pPr>
          </w:p>
        </w:tc>
      </w:tr>
      <w:tr w:rsidR="00053F74" w:rsidRPr="00B1101C" w14:paraId="03D629B0" w14:textId="1260D778" w:rsidTr="4A58584B">
        <w:trPr>
          <w:trHeight w:val="283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28E0D" w14:textId="65D195DC" w:rsidR="00053F74" w:rsidRPr="005E61D7" w:rsidRDefault="00053F74" w:rsidP="00053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5E61D7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P3.1</w:t>
            </w:r>
            <w:r w:rsidR="009F37D4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.</w:t>
            </w:r>
            <w:r w:rsidRPr="005E61D7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</w:t>
            </w:r>
            <w:r w:rsidR="007A5F15" w:rsidRPr="005E61D7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Sistema de gestión digital de procesos e información de IDIAP </w:t>
            </w:r>
            <w:r w:rsidR="007A5F15" w:rsidRPr="005E61D7">
              <w:rPr>
                <w:rFonts w:ascii="Arial" w:eastAsia="Times New Roman" w:hAnsi="Arial" w:cs="Arial"/>
                <w:color w:val="000000"/>
                <w:sz w:val="18"/>
                <w:szCs w:val="18"/>
                <w:lang w:val="es-AR"/>
              </w:rPr>
              <w:t>im</w:t>
            </w:r>
            <w:r w:rsidR="009E0BFA">
              <w:rPr>
                <w:rFonts w:ascii="Arial" w:eastAsia="Times New Roman" w:hAnsi="Arial" w:cs="Arial"/>
                <w:color w:val="000000"/>
                <w:sz w:val="18"/>
                <w:szCs w:val="18"/>
                <w:lang w:val="es-AR"/>
              </w:rPr>
              <w:t>plementado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07F2E" w14:textId="3FD2EA35" w:rsidR="00053F74" w:rsidRPr="00285128" w:rsidRDefault="00293001" w:rsidP="00053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Sistema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C0E96" w14:textId="67CB0D37" w:rsidR="00053F74" w:rsidRPr="00285128" w:rsidRDefault="00053F74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85128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0 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8422B" w14:textId="10FC2171" w:rsidR="00053F74" w:rsidRPr="00285128" w:rsidRDefault="00053F74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85128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 </w:t>
            </w:r>
            <w:r w:rsidR="005E61D7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2021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F55DF" w14:textId="1D61B707" w:rsidR="00053F74" w:rsidRPr="00285128" w:rsidRDefault="00F73097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E239A" w14:textId="17ED8D2A" w:rsidR="00053F74" w:rsidRPr="00285128" w:rsidRDefault="008502D9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8B1C0" w14:textId="626A91B9" w:rsidR="00053F74" w:rsidRPr="00285128" w:rsidRDefault="008502D9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7CE51" w14:textId="60A62F1F" w:rsidR="00053F74" w:rsidRPr="00285128" w:rsidRDefault="008502D9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2E2C6" w14:textId="0121421C" w:rsidR="00053F74" w:rsidRPr="00285128" w:rsidRDefault="00053F74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85128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2AEC1" w14:textId="084C1A3D" w:rsidR="00053F74" w:rsidRPr="00285128" w:rsidRDefault="00053F74" w:rsidP="00053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285128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70060" w14:textId="3C030E63" w:rsidR="00053F74" w:rsidRPr="00B9067F" w:rsidRDefault="00053F74" w:rsidP="00053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B9067F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 Informes de monitoreo del IDIAP</w:t>
            </w:r>
          </w:p>
        </w:tc>
        <w:tc>
          <w:tcPr>
            <w:tcW w:w="2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36CF9E" w14:textId="3FA5C9CC" w:rsidR="00053F74" w:rsidRPr="00285128" w:rsidRDefault="00053F74" w:rsidP="00053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</w:p>
        </w:tc>
      </w:tr>
      <w:tr w:rsidR="00C76FC3" w:rsidRPr="008502D9" w14:paraId="0EF5A9E1" w14:textId="77777777" w:rsidTr="4A58584B">
        <w:trPr>
          <w:trHeight w:val="283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4DE42" w14:textId="08E7606F" w:rsidR="00C76FC3" w:rsidRPr="008502D9" w:rsidRDefault="008502D9" w:rsidP="008502D9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 xml:space="preserve">HITO: </w:t>
            </w:r>
            <w:r w:rsidR="00C76FC3" w:rsidRPr="009564CF"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 xml:space="preserve">Sistema de información y monitoreo </w:t>
            </w:r>
            <w:r w:rsidR="00C76FC3" w:rsidRPr="008502D9"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>del componente 1 del Proyecto implantado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F54AF" w14:textId="73C23646" w:rsidR="00C76FC3" w:rsidRPr="00323D7D" w:rsidRDefault="00C76FC3" w:rsidP="008502D9">
            <w:pPr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Software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074BA" w14:textId="2BCED25F" w:rsidR="00C76FC3" w:rsidRPr="00323D7D" w:rsidRDefault="00C76FC3" w:rsidP="008502D9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AAB0F" w14:textId="38694A06" w:rsidR="00C76FC3" w:rsidRPr="008A5D34" w:rsidRDefault="00C76FC3" w:rsidP="008502D9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8A5D34">
              <w:rPr>
                <w:rFonts w:ascii="Arial" w:hAnsi="Arial" w:cs="Arial"/>
                <w:sz w:val="18"/>
                <w:szCs w:val="18"/>
                <w:lang w:val="es-AR"/>
              </w:rPr>
              <w:t>2021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12DBA" w14:textId="3A4994E8" w:rsidR="00C76FC3" w:rsidRPr="00323D7D" w:rsidRDefault="00C76FC3" w:rsidP="008502D9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3F2CA" w14:textId="41A0E08A" w:rsidR="00C76FC3" w:rsidRPr="00323D7D" w:rsidRDefault="073764B2" w:rsidP="008502D9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37" w:author="Le Pommellec, Marion" w:date="2021-06-09T13:28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60E64" w14:textId="7FB57D3D" w:rsidR="00C76FC3" w:rsidRPr="00323D7D" w:rsidRDefault="073764B2" w:rsidP="008502D9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38" w:author="Le Pommellec, Marion" w:date="2021-06-09T13:28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2F874" w14:textId="110B2BED" w:rsidR="00C76FC3" w:rsidRPr="00323D7D" w:rsidRDefault="073764B2" w:rsidP="008502D9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39" w:author="Le Pommellec, Marion" w:date="2021-06-09T13:28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26A16" w14:textId="26CA92D4" w:rsidR="00C76FC3" w:rsidRPr="00323D7D" w:rsidRDefault="073764B2" w:rsidP="008502D9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40" w:author="Le Pommellec, Marion" w:date="2021-06-09T13:28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C8FDC" w14:textId="33E2621F" w:rsidR="00C76FC3" w:rsidRPr="00323D7D" w:rsidRDefault="00C76FC3" w:rsidP="008502D9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79170" w14:textId="0B70C4AC" w:rsidR="00C76FC3" w:rsidRPr="008502D9" w:rsidRDefault="00C76FC3" w:rsidP="008502D9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</w:pPr>
          </w:p>
        </w:tc>
        <w:tc>
          <w:tcPr>
            <w:tcW w:w="2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D3371A" w14:textId="77777777" w:rsidR="00C76FC3" w:rsidRPr="008502D9" w:rsidRDefault="00C76FC3" w:rsidP="008502D9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</w:pPr>
          </w:p>
        </w:tc>
      </w:tr>
      <w:tr w:rsidR="00C76FC3" w:rsidRPr="008502D9" w14:paraId="09A198B5" w14:textId="77777777" w:rsidTr="4A58584B">
        <w:trPr>
          <w:trHeight w:val="283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F8FE1" w14:textId="490C2D61" w:rsidR="00C76FC3" w:rsidRPr="008502D9" w:rsidRDefault="008502D9" w:rsidP="008502D9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 xml:space="preserve">HITO: </w:t>
            </w:r>
            <w:r w:rsidR="00C76FC3" w:rsidRPr="008502D9"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>Aplicación para la gestión y control de la entrega de los bonos implantada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F602A" w14:textId="2C1B7094" w:rsidR="00C76FC3" w:rsidRPr="00323D7D" w:rsidRDefault="00C279B1" w:rsidP="008502D9">
            <w:pPr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Software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8F24A" w14:textId="77777777" w:rsidR="00C76FC3" w:rsidRPr="00323D7D" w:rsidRDefault="00C76FC3" w:rsidP="008502D9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3E238" w14:textId="77777777" w:rsidR="00C76FC3" w:rsidRPr="008A5D34" w:rsidRDefault="00C76FC3" w:rsidP="008502D9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8A5D34">
              <w:rPr>
                <w:rFonts w:ascii="Arial" w:hAnsi="Arial" w:cs="Arial"/>
                <w:sz w:val="18"/>
                <w:szCs w:val="18"/>
                <w:lang w:val="es-AR"/>
              </w:rPr>
              <w:t>2021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A2FF2" w14:textId="77777777" w:rsidR="00C76FC3" w:rsidRPr="00323D7D" w:rsidRDefault="00C76FC3" w:rsidP="008502D9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E3A33" w14:textId="59783B0F" w:rsidR="00C76FC3" w:rsidRPr="00323D7D" w:rsidRDefault="47041FBB" w:rsidP="008502D9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41" w:author="Le Pommellec, Marion" w:date="2021-06-09T13:29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B5D91" w14:textId="6C9209FA" w:rsidR="00C76FC3" w:rsidRPr="00323D7D" w:rsidRDefault="47041FBB" w:rsidP="008502D9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42" w:author="Le Pommellec, Marion" w:date="2021-06-09T13:29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14F82" w14:textId="2DCDFBDA" w:rsidR="00C76FC3" w:rsidRPr="00323D7D" w:rsidRDefault="47041FBB" w:rsidP="008502D9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43" w:author="Le Pommellec, Marion" w:date="2021-06-09T13:29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3DACF" w14:textId="29FBD78C" w:rsidR="00C76FC3" w:rsidRPr="00323D7D" w:rsidRDefault="47041FBB" w:rsidP="008502D9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44" w:author="Le Pommellec, Marion" w:date="2021-06-09T13:28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E13F7" w14:textId="77777777" w:rsidR="00C76FC3" w:rsidRPr="00323D7D" w:rsidRDefault="00C76FC3" w:rsidP="008502D9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9942" w14:textId="0035B5FB" w:rsidR="00C76FC3" w:rsidRPr="008502D9" w:rsidRDefault="00C76FC3" w:rsidP="008502D9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</w:pPr>
          </w:p>
        </w:tc>
        <w:tc>
          <w:tcPr>
            <w:tcW w:w="2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A47176" w14:textId="77777777" w:rsidR="00C76FC3" w:rsidRPr="008502D9" w:rsidRDefault="00C76FC3" w:rsidP="008502D9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</w:pPr>
          </w:p>
        </w:tc>
      </w:tr>
      <w:tr w:rsidR="00C76FC3" w:rsidRPr="008502D9" w14:paraId="5C013096" w14:textId="77777777" w:rsidTr="4A58584B">
        <w:trPr>
          <w:trHeight w:val="283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757BD" w14:textId="7335B64E" w:rsidR="00C76FC3" w:rsidRPr="008502D9" w:rsidRDefault="008502D9" w:rsidP="008502D9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 xml:space="preserve">HITO: </w:t>
            </w:r>
            <w:r w:rsidR="00C76FC3" w:rsidRPr="009564CF"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 xml:space="preserve">Gestor Documental </w:t>
            </w:r>
            <w:r w:rsidR="00C76FC3" w:rsidRPr="008502D9"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>implantado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DCE2B" w14:textId="5688A07E" w:rsidR="00C76FC3" w:rsidRPr="00323D7D" w:rsidRDefault="006306A9" w:rsidP="008502D9">
            <w:pPr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Software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B1FAA" w14:textId="50CD80A6" w:rsidR="00C76FC3" w:rsidRPr="00323D7D" w:rsidRDefault="00C76FC3" w:rsidP="008502D9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A80A5" w14:textId="30AF8499" w:rsidR="00C76FC3" w:rsidRPr="008A5D34" w:rsidRDefault="00794741" w:rsidP="008502D9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8A5D34">
              <w:rPr>
                <w:rFonts w:ascii="Arial" w:hAnsi="Arial" w:cs="Arial"/>
                <w:sz w:val="18"/>
                <w:szCs w:val="18"/>
                <w:lang w:val="es-AR"/>
              </w:rPr>
              <w:t>2021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60327" w14:textId="4A42B97E" w:rsidR="00C76FC3" w:rsidRPr="00323D7D" w:rsidRDefault="49857A4C" w:rsidP="008502D9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45" w:author="Le Pommellec, Marion" w:date="2021-06-09T13:29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38E09" w14:textId="1234E396" w:rsidR="00C76FC3" w:rsidRPr="00323D7D" w:rsidRDefault="49857A4C" w:rsidP="008502D9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46" w:author="Le Pommellec, Marion" w:date="2021-06-09T13:29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CE92D" w14:textId="3F175C7E" w:rsidR="00C76FC3" w:rsidRPr="00323D7D" w:rsidRDefault="49857A4C" w:rsidP="008502D9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47" w:author="Le Pommellec, Marion" w:date="2021-06-09T13:29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A5D1B" w14:textId="63C5CA6C" w:rsidR="00C76FC3" w:rsidRPr="00323D7D" w:rsidRDefault="0079481B" w:rsidP="008502D9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B505" w14:textId="0D400265" w:rsidR="00C76FC3" w:rsidRPr="00323D7D" w:rsidRDefault="0EEB678A" w:rsidP="008502D9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48" w:author="Le Pommellec, Marion" w:date="2021-06-09T13:29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73CFC" w14:textId="2DDBACA7" w:rsidR="00C76FC3" w:rsidRPr="00323D7D" w:rsidRDefault="008502D9" w:rsidP="008502D9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B63EB" w14:textId="27931A34" w:rsidR="00C76FC3" w:rsidRPr="008502D9" w:rsidRDefault="00C76FC3" w:rsidP="008502D9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</w:pPr>
          </w:p>
        </w:tc>
        <w:tc>
          <w:tcPr>
            <w:tcW w:w="2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24F614" w14:textId="77777777" w:rsidR="00C76FC3" w:rsidRPr="008502D9" w:rsidRDefault="00C76FC3" w:rsidP="008502D9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</w:pPr>
          </w:p>
        </w:tc>
      </w:tr>
      <w:tr w:rsidR="00C76FC3" w:rsidRPr="008502D9" w14:paraId="06112B17" w14:textId="77777777" w:rsidTr="4A58584B">
        <w:trPr>
          <w:trHeight w:val="283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36814" w14:textId="6E9FD4C1" w:rsidR="00C76FC3" w:rsidRPr="008502D9" w:rsidRDefault="008502D9" w:rsidP="008502D9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 xml:space="preserve">HITO: </w:t>
            </w:r>
            <w:r w:rsidR="00C76FC3" w:rsidRPr="009564CF"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 xml:space="preserve">Plataforma de </w:t>
            </w:r>
            <w:r w:rsidRPr="008502D9"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>g</w:t>
            </w:r>
            <w:r w:rsidR="00C76FC3" w:rsidRPr="009564CF"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 xml:space="preserve">estión de IDIAP </w:t>
            </w:r>
            <w:r w:rsidR="00C76FC3" w:rsidRPr="008502D9"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>implantada</w:t>
            </w:r>
          </w:p>
          <w:p w14:paraId="459EDAEB" w14:textId="77777777" w:rsidR="00C76FC3" w:rsidRPr="008502D9" w:rsidRDefault="00C76FC3" w:rsidP="008502D9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1477A" w14:textId="7B8C5902" w:rsidR="00C76FC3" w:rsidRPr="00323D7D" w:rsidRDefault="005023CE" w:rsidP="006306A9">
            <w:pPr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Sistema (paquete software + hardware)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018EB" w14:textId="76CD5231" w:rsidR="00C76FC3" w:rsidRPr="00323D7D" w:rsidRDefault="00C76FC3" w:rsidP="008502D9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8C41D" w14:textId="587EB7C0" w:rsidR="00C76FC3" w:rsidRPr="008A5D34" w:rsidRDefault="00794741" w:rsidP="008502D9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8A5D34">
              <w:rPr>
                <w:rFonts w:ascii="Arial" w:hAnsi="Arial" w:cs="Arial"/>
                <w:sz w:val="18"/>
                <w:szCs w:val="18"/>
                <w:lang w:val="es-AR"/>
              </w:rPr>
              <w:t>2021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87715" w14:textId="6816314B" w:rsidR="00C76FC3" w:rsidRPr="00323D7D" w:rsidRDefault="25F42A0D" w:rsidP="008502D9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49" w:author="Le Pommellec, Marion" w:date="2021-06-09T13:29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D45B5" w14:textId="0AF4B6EA" w:rsidR="00C76FC3" w:rsidRPr="00323D7D" w:rsidRDefault="25F42A0D" w:rsidP="008502D9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50" w:author="Le Pommellec, Marion" w:date="2021-06-09T13:29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80BDD" w14:textId="3E231B94" w:rsidR="00C76FC3" w:rsidRPr="00323D7D" w:rsidRDefault="0079481B" w:rsidP="008502D9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C18B2" w14:textId="32B8D059" w:rsidR="00C76FC3" w:rsidRPr="00323D7D" w:rsidRDefault="2F4C003A" w:rsidP="008502D9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51" w:author="Le Pommellec, Marion" w:date="2021-06-09T13:29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C1E6F" w14:textId="114F83CA" w:rsidR="00C76FC3" w:rsidRPr="00323D7D" w:rsidRDefault="0EEB678A" w:rsidP="008502D9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52" w:author="Le Pommellec, Marion" w:date="2021-06-09T13:29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863E3" w14:textId="19E0C12E" w:rsidR="00C76FC3" w:rsidRPr="00323D7D" w:rsidRDefault="008502D9" w:rsidP="008502D9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CD3F5" w14:textId="51610353" w:rsidR="00C76FC3" w:rsidRPr="008502D9" w:rsidRDefault="00C76FC3" w:rsidP="008502D9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</w:pPr>
          </w:p>
        </w:tc>
        <w:tc>
          <w:tcPr>
            <w:tcW w:w="2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5C2556" w14:textId="77777777" w:rsidR="00C76FC3" w:rsidRPr="008502D9" w:rsidRDefault="00C76FC3" w:rsidP="008502D9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</w:pPr>
          </w:p>
        </w:tc>
      </w:tr>
      <w:tr w:rsidR="00C76FC3" w:rsidRPr="00B1101C" w14:paraId="01CBF8FE" w14:textId="46026CF5" w:rsidTr="4A58584B">
        <w:trPr>
          <w:trHeight w:val="773"/>
        </w:trPr>
        <w:tc>
          <w:tcPr>
            <w:tcW w:w="2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A09EB00" w14:textId="2118E0DB" w:rsidR="00C76FC3" w:rsidRPr="005E61D7" w:rsidRDefault="00C76FC3" w:rsidP="00C76F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5E61D7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P3.2</w:t>
            </w:r>
            <w:r w:rsidR="009F37D4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.</w:t>
            </w:r>
            <w:r w:rsidRPr="005E61D7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 xml:space="preserve"> Sistema de gestión digital de procesos e información de MIDA </w:t>
            </w:r>
            <w:r w:rsidRPr="005E61D7">
              <w:rPr>
                <w:rFonts w:ascii="Arial" w:eastAsia="Times New Roman" w:hAnsi="Arial" w:cs="Arial"/>
                <w:color w:val="000000"/>
                <w:sz w:val="18"/>
                <w:szCs w:val="18"/>
                <w:lang w:val="es-AR"/>
              </w:rPr>
              <w:t>impl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AR"/>
              </w:rPr>
              <w:t>ementado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9894353" w14:textId="6EFD3027" w:rsidR="00C76FC3" w:rsidRPr="00323D7D" w:rsidRDefault="005023CE" w:rsidP="00C76F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Sistema (paquete software + hardware)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1E8CFAD" w14:textId="0C76C34E" w:rsidR="00C76FC3" w:rsidRPr="00323D7D" w:rsidRDefault="00C76FC3" w:rsidP="00C76F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323D7D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B73D186" w14:textId="56B4E249" w:rsidR="00C76FC3" w:rsidRPr="00323D7D" w:rsidRDefault="00C76FC3" w:rsidP="00C76F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323D7D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2021 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539EBEE" w14:textId="7FAB7813" w:rsidR="00C76FC3" w:rsidRPr="00323D7D" w:rsidRDefault="00C76FC3" w:rsidP="00C76F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323D7D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1CD2D1" w14:textId="702A74EC" w:rsidR="00C76FC3" w:rsidRPr="00323D7D" w:rsidRDefault="00C76FC3" w:rsidP="00C76F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323D7D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ED06F18" w14:textId="680465FA" w:rsidR="00C76FC3" w:rsidRPr="00323D7D" w:rsidRDefault="009B5F43" w:rsidP="00C76F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323D7D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42DD63" w14:textId="27D48409" w:rsidR="00C76FC3" w:rsidRPr="00323D7D" w:rsidRDefault="00C76FC3" w:rsidP="00C76F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323D7D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33E792" w14:textId="6963FAB1" w:rsidR="00C76FC3" w:rsidRPr="00323D7D" w:rsidRDefault="009B5F43" w:rsidP="00C76F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323D7D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747A641" w14:textId="1A6C7F8B" w:rsidR="00C76FC3" w:rsidRPr="00323D7D" w:rsidRDefault="00C76FC3" w:rsidP="00C76F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323D7D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2C1D9C4" w14:textId="3FBB73E7" w:rsidR="00C76FC3" w:rsidRPr="00B9067F" w:rsidRDefault="00C76FC3" w:rsidP="00C76F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  <w:r w:rsidRPr="00B9067F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 Informes de monitoreo del MIDA</w:t>
            </w:r>
          </w:p>
        </w:tc>
        <w:tc>
          <w:tcPr>
            <w:tcW w:w="24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1AC6B2" w14:textId="69ED79F4" w:rsidR="00C76FC3" w:rsidRPr="00285128" w:rsidRDefault="00C76FC3" w:rsidP="00C76F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</w:tr>
      <w:tr w:rsidR="00C76FC3" w:rsidRPr="00B1101C" w14:paraId="4D9ADF31" w14:textId="77777777" w:rsidTr="4A58584B">
        <w:trPr>
          <w:trHeight w:val="773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4C091" w14:textId="77777777" w:rsidR="00C76FC3" w:rsidRPr="005E61D7" w:rsidRDefault="00C76FC3" w:rsidP="00C76F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C2FDF" w14:textId="77777777" w:rsidR="00C76FC3" w:rsidRPr="00323D7D" w:rsidRDefault="00C76FC3" w:rsidP="00C76F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57CDD" w14:textId="77777777" w:rsidR="00C76FC3" w:rsidRPr="00323D7D" w:rsidRDefault="00C76FC3" w:rsidP="00C76F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4180E" w14:textId="77777777" w:rsidR="00C76FC3" w:rsidRPr="00323D7D" w:rsidRDefault="00C76FC3" w:rsidP="00C76F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BAEE5" w14:textId="77777777" w:rsidR="00C76FC3" w:rsidRPr="00323D7D" w:rsidRDefault="00C76FC3" w:rsidP="00C76F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170EB" w14:textId="77777777" w:rsidR="00C76FC3" w:rsidRPr="00323D7D" w:rsidRDefault="00C76FC3" w:rsidP="00C76F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5A63C" w14:textId="77777777" w:rsidR="00C76FC3" w:rsidRPr="00323D7D" w:rsidRDefault="00C76FC3" w:rsidP="00C76F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734D8" w14:textId="77777777" w:rsidR="00C76FC3" w:rsidRPr="00323D7D" w:rsidRDefault="00C76FC3" w:rsidP="00C76F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335A2" w14:textId="77777777" w:rsidR="00C76FC3" w:rsidRPr="00323D7D" w:rsidRDefault="00C76FC3" w:rsidP="00C76F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D68BB" w14:textId="77777777" w:rsidR="00C76FC3" w:rsidRPr="00323D7D" w:rsidRDefault="00C76FC3" w:rsidP="00C76F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7C8D0" w14:textId="77777777" w:rsidR="00C76FC3" w:rsidRPr="00B9067F" w:rsidRDefault="00C76FC3" w:rsidP="00C76F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2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FCF91" w14:textId="77777777" w:rsidR="00C76FC3" w:rsidRPr="00285128" w:rsidRDefault="00C76FC3" w:rsidP="00C76F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</w:tr>
      <w:tr w:rsidR="00C76FC3" w:rsidRPr="002E41F1" w14:paraId="6E5F21A4" w14:textId="77777777" w:rsidTr="4A58584B">
        <w:trPr>
          <w:trHeight w:val="773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8B858" w14:textId="159C0BD2" w:rsidR="00C76FC3" w:rsidRPr="002E41F1" w:rsidRDefault="00C76FC3" w:rsidP="00C76FC3">
            <w:pPr>
              <w:spacing w:after="0"/>
              <w:jc w:val="right"/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 xml:space="preserve">HITO: </w:t>
            </w:r>
            <w:r w:rsidRPr="009564CF"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 xml:space="preserve">Sistema de información y monitoreo </w:t>
            </w:r>
            <w:r w:rsidRPr="002E41F1"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>del componente 2 del Proyecto implantado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4F73C" w14:textId="33BA98CF" w:rsidR="00C76FC3" w:rsidRPr="00323D7D" w:rsidRDefault="00C279B1" w:rsidP="00C279B1">
            <w:pPr>
              <w:spacing w:after="0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Software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DAEF6" w14:textId="521825E2" w:rsidR="00C76FC3" w:rsidRPr="00323D7D" w:rsidRDefault="00C76FC3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DD813" w14:textId="11D079F3" w:rsidR="00C76FC3" w:rsidRPr="00323D7D" w:rsidRDefault="00C76FC3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2021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74064" w14:textId="4EDD5F60" w:rsidR="00C76FC3" w:rsidRPr="00323D7D" w:rsidRDefault="009B5F43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E4752" w14:textId="0FC38743" w:rsidR="00C76FC3" w:rsidRPr="00323D7D" w:rsidRDefault="3DC919D2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53" w:author="Le Pommellec, Marion" w:date="2021-06-09T13:29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2EC88" w14:textId="60436BB6" w:rsidR="00C76FC3" w:rsidRPr="00323D7D" w:rsidRDefault="3DC919D2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54" w:author="Le Pommellec, Marion" w:date="2021-06-09T13:29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8EBC8" w14:textId="308ED717" w:rsidR="00C76FC3" w:rsidRPr="00323D7D" w:rsidRDefault="3DC919D2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55" w:author="Le Pommellec, Marion" w:date="2021-06-09T13:29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A3158" w14:textId="3D6E148C" w:rsidR="00C76FC3" w:rsidRPr="00323D7D" w:rsidRDefault="3DC919D2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56" w:author="Le Pommellec, Marion" w:date="2021-06-09T13:29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3E712" w14:textId="7952BDFB" w:rsidR="00C76FC3" w:rsidRPr="00323D7D" w:rsidRDefault="00C76FC3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458CE" w14:textId="77777777" w:rsidR="00C76FC3" w:rsidRPr="002E41F1" w:rsidRDefault="00C76FC3" w:rsidP="00C76FC3">
            <w:pPr>
              <w:spacing w:after="0"/>
              <w:jc w:val="right"/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</w:pP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8FCAAC" w14:textId="77777777" w:rsidR="00C76FC3" w:rsidRPr="002E41F1" w:rsidRDefault="00C76FC3" w:rsidP="00C76FC3">
            <w:pPr>
              <w:spacing w:after="0"/>
              <w:jc w:val="right"/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</w:pPr>
          </w:p>
        </w:tc>
      </w:tr>
      <w:tr w:rsidR="00C76FC3" w:rsidRPr="002E41F1" w14:paraId="297BB93D" w14:textId="77777777" w:rsidTr="4A58584B">
        <w:trPr>
          <w:trHeight w:val="773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945C9" w14:textId="536439EB" w:rsidR="00C76FC3" w:rsidRPr="002E41F1" w:rsidRDefault="00C76FC3" w:rsidP="00C76FC3">
            <w:pPr>
              <w:spacing w:after="0"/>
              <w:jc w:val="right"/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lastRenderedPageBreak/>
              <w:t xml:space="preserve">HITO: </w:t>
            </w:r>
            <w:r w:rsidRPr="002E41F1"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>R</w:t>
            </w:r>
            <w:r w:rsidRPr="00DA6610"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 xml:space="preserve">egistro </w:t>
            </w:r>
            <w:r w:rsidRPr="002E41F1"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>y georef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>e</w:t>
            </w:r>
            <w:r w:rsidRPr="002E41F1"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 xml:space="preserve">renciación </w:t>
            </w:r>
            <w:r w:rsidRPr="00DA6610"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 xml:space="preserve">de productores </w:t>
            </w:r>
            <w:r w:rsidRPr="002E41F1"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 xml:space="preserve">(aprox. 22,000) mediante barrido en las </w:t>
            </w:r>
            <w:r w:rsidRPr="00DA6610"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>áreas de intervención</w:t>
            </w:r>
            <w:r w:rsidRPr="002E41F1"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>, finalizado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6F27C" w14:textId="5C414FEE" w:rsidR="00C76FC3" w:rsidRPr="00323D7D" w:rsidRDefault="00C279B1" w:rsidP="00912C09">
            <w:pPr>
              <w:spacing w:after="0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 xml:space="preserve">Registro 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136F2" w14:textId="037238FB" w:rsidR="00C76FC3" w:rsidRPr="00323D7D" w:rsidRDefault="00C76FC3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5A8B9" w14:textId="6A8D0CD8" w:rsidR="00C76FC3" w:rsidRPr="00323D7D" w:rsidRDefault="00C76FC3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2021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68DA2" w14:textId="1DA0C45D" w:rsidR="00C76FC3" w:rsidRPr="00323D7D" w:rsidRDefault="009B5F43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4642F" w14:textId="54BE2F7C" w:rsidR="00C76FC3" w:rsidRPr="00323D7D" w:rsidRDefault="181DA87A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57" w:author="Le Pommellec, Marion" w:date="2021-06-09T13:29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41ADE" w14:textId="70DD6BB5" w:rsidR="00C76FC3" w:rsidRPr="00323D7D" w:rsidRDefault="181DA87A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58" w:author="Le Pommellec, Marion" w:date="2021-06-09T13:29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78E8B" w14:textId="153BA963" w:rsidR="00C76FC3" w:rsidRPr="00323D7D" w:rsidRDefault="181DA87A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59" w:author="Le Pommellec, Marion" w:date="2021-06-09T13:29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42072" w14:textId="21E43318" w:rsidR="00C76FC3" w:rsidRPr="00323D7D" w:rsidRDefault="181DA87A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60" w:author="Le Pommellec, Marion" w:date="2021-06-09T13:29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D86DC" w14:textId="22001C84" w:rsidR="00C76FC3" w:rsidRPr="00323D7D" w:rsidRDefault="00C76FC3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B90C4" w14:textId="77777777" w:rsidR="00C76FC3" w:rsidRPr="002E41F1" w:rsidRDefault="00C76FC3" w:rsidP="00C76FC3">
            <w:pPr>
              <w:spacing w:after="0"/>
              <w:jc w:val="right"/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</w:pP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9DB027" w14:textId="77777777" w:rsidR="00C76FC3" w:rsidRPr="002E41F1" w:rsidRDefault="00C76FC3" w:rsidP="00C76FC3">
            <w:pPr>
              <w:spacing w:after="0"/>
              <w:jc w:val="right"/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</w:pPr>
          </w:p>
        </w:tc>
      </w:tr>
      <w:tr w:rsidR="00C76FC3" w:rsidRPr="002E41F1" w14:paraId="76536541" w14:textId="77777777" w:rsidTr="4A58584B">
        <w:trPr>
          <w:trHeight w:val="773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64F0B" w14:textId="470EC5E9" w:rsidR="00C76FC3" w:rsidRPr="002E41F1" w:rsidRDefault="00C76FC3" w:rsidP="00C76FC3">
            <w:pPr>
              <w:spacing w:after="0"/>
              <w:jc w:val="right"/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 xml:space="preserve">HITO: </w:t>
            </w:r>
            <w:r w:rsidRPr="002E41F1"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>Tercera fase (interoperabilidad y análisis espacial) del SIGAP finalizada (Y5)</w:t>
            </w:r>
          </w:p>
          <w:p w14:paraId="660508DA" w14:textId="77777777" w:rsidR="00C76FC3" w:rsidRPr="002E41F1" w:rsidRDefault="00C76FC3" w:rsidP="00C76FC3">
            <w:pPr>
              <w:spacing w:after="0"/>
              <w:jc w:val="right"/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1865C" w14:textId="390A53E5" w:rsidR="00C76FC3" w:rsidRPr="00323D7D" w:rsidRDefault="00C279B1" w:rsidP="00912C09">
            <w:pPr>
              <w:spacing w:after="0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Módulos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C583C" w14:textId="50009B8C" w:rsidR="00C76FC3" w:rsidRPr="00323D7D" w:rsidRDefault="00C76FC3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19CFC" w14:textId="5E4F5A31" w:rsidR="00C76FC3" w:rsidRPr="00323D7D" w:rsidRDefault="00C76FC3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2021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04950" w14:textId="0435BB47" w:rsidR="00C76FC3" w:rsidRPr="00323D7D" w:rsidRDefault="4B80BB22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61" w:author="Le Pommellec, Marion" w:date="2021-06-09T13:29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94CC3" w14:textId="75D7ECB5" w:rsidR="00C76FC3" w:rsidRPr="00323D7D" w:rsidRDefault="4B80BB22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62" w:author="Le Pommellec, Marion" w:date="2021-06-09T13:29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2D8B6" w14:textId="12CC317A" w:rsidR="00C76FC3" w:rsidRPr="00323D7D" w:rsidRDefault="4B80BB22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63" w:author="Le Pommellec, Marion" w:date="2021-06-09T13:29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0B256" w14:textId="32A83452" w:rsidR="00C76FC3" w:rsidRPr="00323D7D" w:rsidRDefault="4B80BB22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64" w:author="Le Pommellec, Marion" w:date="2021-06-09T13:29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6363A" w14:textId="5BF41939" w:rsidR="00C76FC3" w:rsidRPr="00323D7D" w:rsidRDefault="00C279B1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B36A0" w14:textId="2E68C6B5" w:rsidR="00C76FC3" w:rsidRPr="00323D7D" w:rsidRDefault="00C279B1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B4CA7" w14:textId="77777777" w:rsidR="00C76FC3" w:rsidRPr="002E41F1" w:rsidRDefault="00C76FC3" w:rsidP="00C76FC3">
            <w:pPr>
              <w:spacing w:after="0"/>
              <w:jc w:val="right"/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</w:pP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D862CE" w14:textId="77777777" w:rsidR="00C76FC3" w:rsidRPr="002E41F1" w:rsidRDefault="00C76FC3" w:rsidP="00C76FC3">
            <w:pPr>
              <w:spacing w:after="0"/>
              <w:jc w:val="right"/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</w:pPr>
          </w:p>
        </w:tc>
      </w:tr>
      <w:tr w:rsidR="00C76FC3" w:rsidRPr="002E41F1" w14:paraId="20888D64" w14:textId="77777777" w:rsidTr="4A58584B">
        <w:trPr>
          <w:trHeight w:val="773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AB718" w14:textId="1CCB57CF" w:rsidR="00C76FC3" w:rsidRPr="002E41F1" w:rsidRDefault="00C76FC3" w:rsidP="00C76FC3">
            <w:pPr>
              <w:spacing w:after="0"/>
              <w:jc w:val="right"/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 xml:space="preserve">HITO: </w:t>
            </w:r>
            <w:r w:rsidRPr="009564CF"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>Registro de Asociaciones de Productores Familiares</w:t>
            </w:r>
            <w:r w:rsidRPr="002E41F1"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 xml:space="preserve"> y sus archivos históricos, digitalizados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ED415" w14:textId="2AC8DB05" w:rsidR="00C76FC3" w:rsidRPr="00323D7D" w:rsidRDefault="00C279B1" w:rsidP="00912C09">
            <w:pPr>
              <w:spacing w:after="0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Registro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B0497" w14:textId="425C23B3" w:rsidR="00C76FC3" w:rsidRPr="00323D7D" w:rsidRDefault="00C76FC3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C0253" w14:textId="6D2A9358" w:rsidR="00C76FC3" w:rsidRPr="00323D7D" w:rsidRDefault="00C76FC3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2021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21275" w14:textId="6E7C3BCC" w:rsidR="00C76FC3" w:rsidRPr="00323D7D" w:rsidRDefault="16297C0D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65" w:author="Le Pommellec, Marion" w:date="2021-06-09T13:29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ABFFD" w14:textId="5DEE29EF" w:rsidR="00C76FC3" w:rsidRPr="00323D7D" w:rsidRDefault="0079481B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40A33" w14:textId="2BB6D31C" w:rsidR="00C76FC3" w:rsidRPr="00323D7D" w:rsidRDefault="7A4EA3AD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66" w:author="Le Pommellec, Marion" w:date="2021-06-09T13:29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836B2" w14:textId="4A2E2684" w:rsidR="00C76FC3" w:rsidRPr="00323D7D" w:rsidRDefault="7A4EA3AD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67" w:author="Le Pommellec, Marion" w:date="2021-06-09T13:29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7215B" w14:textId="61D30CF9" w:rsidR="00C76FC3" w:rsidRPr="00323D7D" w:rsidRDefault="13A64EB6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68" w:author="Le Pommellec, Marion" w:date="2021-06-09T13:29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77FF7" w14:textId="6C607D4E" w:rsidR="00C76FC3" w:rsidRPr="00323D7D" w:rsidRDefault="00C76FC3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513C0" w14:textId="77777777" w:rsidR="00C76FC3" w:rsidRPr="002E41F1" w:rsidRDefault="00C76FC3" w:rsidP="00C76FC3">
            <w:pPr>
              <w:spacing w:after="0"/>
              <w:jc w:val="right"/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</w:pP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D391AF" w14:textId="77777777" w:rsidR="00C76FC3" w:rsidRPr="002E41F1" w:rsidRDefault="00C76FC3" w:rsidP="00C76FC3">
            <w:pPr>
              <w:spacing w:after="0"/>
              <w:jc w:val="right"/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</w:pPr>
          </w:p>
        </w:tc>
      </w:tr>
      <w:tr w:rsidR="00C76FC3" w:rsidRPr="002E41F1" w14:paraId="4AE50F4D" w14:textId="77777777" w:rsidTr="4A58584B">
        <w:trPr>
          <w:trHeight w:val="773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412C0" w14:textId="3FF463B6" w:rsidR="00C76FC3" w:rsidRPr="002E41F1" w:rsidRDefault="00C76FC3" w:rsidP="00C76FC3">
            <w:pPr>
              <w:spacing w:after="0"/>
              <w:jc w:val="right"/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 xml:space="preserve">HITO: </w:t>
            </w:r>
            <w:r w:rsidRPr="009564CF"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>Sistema de Información Geográfica</w:t>
            </w:r>
            <w:r w:rsidRPr="002E41F1"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 xml:space="preserve"> del MIDA implantado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4AA3" w14:textId="2E0AC287" w:rsidR="00C76FC3" w:rsidRPr="00323D7D" w:rsidRDefault="005023CE" w:rsidP="00912C09">
            <w:pPr>
              <w:spacing w:after="0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Sistema (paquete software + hardware)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BFE7E" w14:textId="63D25BB3" w:rsidR="00C76FC3" w:rsidRPr="00323D7D" w:rsidRDefault="00C76FC3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F1937" w14:textId="36F39679" w:rsidR="00C76FC3" w:rsidRPr="00323D7D" w:rsidRDefault="00C76FC3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2021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72CF8" w14:textId="14AF1F8B" w:rsidR="00C76FC3" w:rsidRPr="00323D7D" w:rsidRDefault="16297C0D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69" w:author="Le Pommellec, Marion" w:date="2021-06-09T13:29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505B3" w14:textId="51E62A2F" w:rsidR="00C76FC3" w:rsidRPr="00323D7D" w:rsidRDefault="1E5A3DF4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70" w:author="Le Pommellec, Marion" w:date="2021-06-09T13:29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89B89" w14:textId="2B9BDF06" w:rsidR="00C76FC3" w:rsidRPr="00323D7D" w:rsidRDefault="00C76FC3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3CC30" w14:textId="01415C04" w:rsidR="00C76FC3" w:rsidRPr="00323D7D" w:rsidRDefault="6C8C82CF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71" w:author="Le Pommellec, Marion" w:date="2021-06-09T13:29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CF2C0" w14:textId="54B4BB62" w:rsidR="00C76FC3" w:rsidRPr="00323D7D" w:rsidRDefault="6C8C82CF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72" w:author="Le Pommellec, Marion" w:date="2021-06-09T13:29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99B1F" w14:textId="4CB4115F" w:rsidR="00C76FC3" w:rsidRPr="00323D7D" w:rsidRDefault="00C76FC3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0F044" w14:textId="77777777" w:rsidR="00C76FC3" w:rsidRPr="002E41F1" w:rsidRDefault="00C76FC3" w:rsidP="00C76FC3">
            <w:pPr>
              <w:spacing w:after="0"/>
              <w:jc w:val="right"/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</w:pP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3E5239" w14:textId="77777777" w:rsidR="00C76FC3" w:rsidRPr="002E41F1" w:rsidRDefault="00C76FC3" w:rsidP="00C76FC3">
            <w:pPr>
              <w:spacing w:after="0"/>
              <w:jc w:val="right"/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</w:pPr>
          </w:p>
        </w:tc>
      </w:tr>
      <w:tr w:rsidR="00C76FC3" w:rsidRPr="002E41F1" w14:paraId="013A840B" w14:textId="77777777" w:rsidTr="4A58584B">
        <w:trPr>
          <w:trHeight w:val="773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3835F" w14:textId="3813C97E" w:rsidR="00C76FC3" w:rsidRPr="002E41F1" w:rsidRDefault="00C76FC3" w:rsidP="00142600">
            <w:pPr>
              <w:spacing w:after="0"/>
              <w:jc w:val="right"/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 xml:space="preserve">HITO: </w:t>
            </w:r>
            <w:r w:rsidRPr="002E41F1"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 xml:space="preserve">Sistema de </w:t>
            </w:r>
            <w:r w:rsidRPr="009564CF"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>procesamiento de imágenes satelitales para detección y análisis del cambio de uso del suelo</w:t>
            </w:r>
            <w:r w:rsidRPr="002E41F1"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 xml:space="preserve"> implantado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38590" w14:textId="241D1576" w:rsidR="00C76FC3" w:rsidRPr="00323D7D" w:rsidRDefault="005023CE" w:rsidP="005023CE">
            <w:pPr>
              <w:spacing w:after="0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Sistema (paquete software + hardware)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7CC0B" w14:textId="1814BB6B" w:rsidR="00C76FC3" w:rsidRPr="00323D7D" w:rsidRDefault="00C76FC3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B7698" w14:textId="091166FE" w:rsidR="00C76FC3" w:rsidRPr="00323D7D" w:rsidRDefault="00C76FC3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/>
              </w:rPr>
              <w:t>2021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192B1" w14:textId="5E1C4833" w:rsidR="00C76FC3" w:rsidRPr="00323D7D" w:rsidRDefault="7654798E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73" w:author="Le Pommellec, Marion" w:date="2021-06-09T13:29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5523C" w14:textId="1A16F4D8" w:rsidR="00C76FC3" w:rsidRPr="00323D7D" w:rsidRDefault="7654798E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74" w:author="Le Pommellec, Marion" w:date="2021-06-09T13:29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0C202" w14:textId="19AF1355" w:rsidR="00C76FC3" w:rsidRPr="00323D7D" w:rsidRDefault="00C76FC3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F8405" w14:textId="01FB96C9" w:rsidR="00C76FC3" w:rsidRPr="00323D7D" w:rsidRDefault="6C8C82CF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75" w:author="Le Pommellec, Marion" w:date="2021-06-09T13:29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87D9E" w14:textId="5750AF1A" w:rsidR="00C76FC3" w:rsidRPr="00323D7D" w:rsidRDefault="6C8C82CF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ins w:id="276" w:author="Le Pommellec, Marion" w:date="2021-06-09T13:29:00Z">
              <w:r w:rsidRPr="38F34A3B">
                <w:rPr>
                  <w:rFonts w:ascii="Arial" w:hAnsi="Arial" w:cs="Arial"/>
                  <w:sz w:val="18"/>
                  <w:szCs w:val="18"/>
                  <w:lang w:val="es-AR"/>
                </w:rPr>
                <w:t>0</w:t>
              </w:r>
            </w:ins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81361" w14:textId="330B430D" w:rsidR="00C76FC3" w:rsidRPr="00323D7D" w:rsidRDefault="00C76FC3" w:rsidP="00C76FC3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323D7D">
              <w:rPr>
                <w:rFonts w:ascii="Arial" w:hAnsi="Arial" w:cs="Arial"/>
                <w:sz w:val="18"/>
                <w:szCs w:val="18"/>
                <w:lang w:val="es-AR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C492D" w14:textId="77777777" w:rsidR="00C76FC3" w:rsidRPr="002E41F1" w:rsidRDefault="00C76FC3" w:rsidP="00C76FC3">
            <w:pPr>
              <w:spacing w:after="0"/>
              <w:jc w:val="right"/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</w:pP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90347D" w14:textId="77777777" w:rsidR="00C76FC3" w:rsidRPr="002E41F1" w:rsidRDefault="00C76FC3" w:rsidP="00C76FC3">
            <w:pPr>
              <w:spacing w:after="0"/>
              <w:jc w:val="right"/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</w:pPr>
          </w:p>
        </w:tc>
      </w:tr>
    </w:tbl>
    <w:p w14:paraId="4E312A9A" w14:textId="469D177B" w:rsidR="009C3768" w:rsidRPr="00A7307E" w:rsidRDefault="009C3768">
      <w:pPr>
        <w:rPr>
          <w:rFonts w:ascii="Arial" w:hAnsi="Arial" w:cs="Arial"/>
          <w:lang w:val="es-ES_tradnl"/>
        </w:rPr>
      </w:pPr>
    </w:p>
    <w:sectPr w:rsidR="009C3768" w:rsidRPr="00A7307E" w:rsidSect="00696278">
      <w:headerReference w:type="default" r:id="rId17"/>
      <w:pgSz w:w="15840" w:h="12240" w:orient="landscape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631D7" w14:textId="77777777" w:rsidR="005B5929" w:rsidRDefault="005B5929" w:rsidP="007B3F74">
      <w:pPr>
        <w:spacing w:after="0" w:line="240" w:lineRule="auto"/>
      </w:pPr>
      <w:r>
        <w:separator/>
      </w:r>
    </w:p>
  </w:endnote>
  <w:endnote w:type="continuationSeparator" w:id="0">
    <w:p w14:paraId="2FA39A5E" w14:textId="77777777" w:rsidR="005B5929" w:rsidRDefault="005B5929" w:rsidP="007B3F74">
      <w:pPr>
        <w:spacing w:after="0" w:line="240" w:lineRule="auto"/>
      </w:pPr>
      <w:r>
        <w:continuationSeparator/>
      </w:r>
    </w:p>
  </w:endnote>
  <w:endnote w:type="continuationNotice" w:id="1">
    <w:p w14:paraId="070C1612" w14:textId="77777777" w:rsidR="005B5929" w:rsidRDefault="005B59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80072" w14:textId="77777777" w:rsidR="005B5929" w:rsidRDefault="005B5929" w:rsidP="007B3F74">
      <w:pPr>
        <w:spacing w:after="0" w:line="240" w:lineRule="auto"/>
      </w:pPr>
      <w:r>
        <w:separator/>
      </w:r>
    </w:p>
  </w:footnote>
  <w:footnote w:type="continuationSeparator" w:id="0">
    <w:p w14:paraId="02096133" w14:textId="77777777" w:rsidR="005B5929" w:rsidRDefault="005B5929" w:rsidP="007B3F74">
      <w:pPr>
        <w:spacing w:after="0" w:line="240" w:lineRule="auto"/>
      </w:pPr>
      <w:r>
        <w:continuationSeparator/>
      </w:r>
    </w:p>
  </w:footnote>
  <w:footnote w:type="continuationNotice" w:id="1">
    <w:p w14:paraId="5989CF69" w14:textId="77777777" w:rsidR="005B5929" w:rsidRDefault="005B592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FA91A" w14:textId="6B6BB02F" w:rsidR="00DE3F61" w:rsidRPr="0066262F" w:rsidRDefault="00DE3F61" w:rsidP="00EA1DC9">
    <w:pPr>
      <w:pStyle w:val="Header"/>
      <w:jc w:val="right"/>
      <w:rPr>
        <w:rFonts w:ascii="Arial" w:hAnsi="Arial" w:cs="Arial"/>
        <w:sz w:val="18"/>
        <w:szCs w:val="18"/>
        <w:lang w:val="pt-BR"/>
      </w:rPr>
    </w:pPr>
    <w:r w:rsidRPr="0066262F">
      <w:rPr>
        <w:rFonts w:ascii="Arial" w:hAnsi="Arial" w:cs="Arial"/>
        <w:sz w:val="18"/>
        <w:szCs w:val="18"/>
        <w:lang w:val="pt-BR"/>
      </w:rPr>
      <w:t xml:space="preserve">Anexo II </w:t>
    </w:r>
    <w:r w:rsidR="0066262F">
      <w:rPr>
        <w:rFonts w:ascii="Arial" w:hAnsi="Arial" w:cs="Arial"/>
        <w:sz w:val="18"/>
        <w:szCs w:val="18"/>
        <w:lang w:val="pt-BR"/>
      </w:rPr>
      <w:t>-</w:t>
    </w:r>
    <w:r w:rsidRPr="0066262F">
      <w:rPr>
        <w:rFonts w:ascii="Arial" w:hAnsi="Arial" w:cs="Arial"/>
        <w:sz w:val="18"/>
        <w:szCs w:val="18"/>
        <w:lang w:val="pt-BR"/>
      </w:rPr>
      <w:t xml:space="preserve"> PN-L1166</w:t>
    </w:r>
  </w:p>
  <w:p w14:paraId="5292D939" w14:textId="76F67476" w:rsidR="00DE3F61" w:rsidRPr="0066262F" w:rsidRDefault="00DE3F61" w:rsidP="00EA1DC9">
    <w:pPr>
      <w:pStyle w:val="Header"/>
      <w:jc w:val="right"/>
      <w:rPr>
        <w:rFonts w:ascii="Arial" w:hAnsi="Arial" w:cs="Arial"/>
        <w:sz w:val="18"/>
        <w:szCs w:val="18"/>
        <w:lang w:val="pt-BR"/>
      </w:rPr>
    </w:pPr>
    <w:r w:rsidRPr="0066262F">
      <w:rPr>
        <w:rFonts w:ascii="Arial" w:hAnsi="Arial" w:cs="Arial"/>
        <w:sz w:val="18"/>
        <w:szCs w:val="18"/>
        <w:lang w:val="pt-BR"/>
      </w:rPr>
      <w:t xml:space="preserve">Página </w:t>
    </w:r>
    <w:r w:rsidRPr="0066262F">
      <w:rPr>
        <w:rFonts w:ascii="Arial" w:hAnsi="Arial" w:cs="Arial"/>
        <w:sz w:val="18"/>
        <w:szCs w:val="18"/>
      </w:rPr>
      <w:fldChar w:fldCharType="begin"/>
    </w:r>
    <w:r w:rsidRPr="0066262F">
      <w:rPr>
        <w:rFonts w:ascii="Arial" w:hAnsi="Arial" w:cs="Arial"/>
        <w:sz w:val="18"/>
        <w:szCs w:val="18"/>
        <w:lang w:val="pt-BR"/>
      </w:rPr>
      <w:instrText xml:space="preserve"> PAGE </w:instrText>
    </w:r>
    <w:r w:rsidRPr="0066262F">
      <w:rPr>
        <w:rFonts w:ascii="Arial" w:hAnsi="Arial" w:cs="Arial"/>
        <w:sz w:val="18"/>
        <w:szCs w:val="18"/>
      </w:rPr>
      <w:fldChar w:fldCharType="separate"/>
    </w:r>
    <w:r w:rsidRPr="0066262F">
      <w:rPr>
        <w:rFonts w:ascii="Arial" w:hAnsi="Arial" w:cs="Arial"/>
        <w:sz w:val="18"/>
        <w:szCs w:val="18"/>
        <w:lang w:val="pt-BR"/>
      </w:rPr>
      <w:t>1</w:t>
    </w:r>
    <w:r w:rsidRPr="0066262F">
      <w:rPr>
        <w:rFonts w:ascii="Arial" w:hAnsi="Arial" w:cs="Arial"/>
        <w:sz w:val="18"/>
        <w:szCs w:val="18"/>
      </w:rPr>
      <w:fldChar w:fldCharType="end"/>
    </w:r>
    <w:r w:rsidRPr="0066262F">
      <w:rPr>
        <w:rFonts w:ascii="Arial" w:hAnsi="Arial" w:cs="Arial"/>
        <w:sz w:val="18"/>
        <w:szCs w:val="18"/>
        <w:lang w:val="pt-BR"/>
      </w:rPr>
      <w:t xml:space="preserve"> de </w:t>
    </w:r>
    <w:r w:rsidRPr="0066262F">
      <w:rPr>
        <w:rFonts w:ascii="Arial" w:hAnsi="Arial" w:cs="Arial"/>
        <w:sz w:val="18"/>
        <w:szCs w:val="18"/>
      </w:rPr>
      <w:fldChar w:fldCharType="begin"/>
    </w:r>
    <w:r w:rsidRPr="0066262F">
      <w:rPr>
        <w:rFonts w:ascii="Arial" w:hAnsi="Arial" w:cs="Arial"/>
        <w:sz w:val="18"/>
        <w:szCs w:val="18"/>
        <w:lang w:val="pt-BR"/>
      </w:rPr>
      <w:instrText xml:space="preserve"> NUMPAGES  </w:instrText>
    </w:r>
    <w:r w:rsidRPr="0066262F">
      <w:rPr>
        <w:rFonts w:ascii="Arial" w:hAnsi="Arial" w:cs="Arial"/>
        <w:sz w:val="18"/>
        <w:szCs w:val="18"/>
      </w:rPr>
      <w:fldChar w:fldCharType="separate"/>
    </w:r>
    <w:r w:rsidRPr="0066262F">
      <w:rPr>
        <w:rFonts w:ascii="Arial" w:hAnsi="Arial" w:cs="Arial"/>
        <w:sz w:val="18"/>
        <w:szCs w:val="18"/>
        <w:lang w:val="pt-BR"/>
      </w:rPr>
      <w:t>3</w:t>
    </w:r>
    <w:r w:rsidRPr="0066262F">
      <w:rPr>
        <w:rFonts w:ascii="Arial" w:hAnsi="Arial" w:cs="Arial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E20DB"/>
    <w:multiLevelType w:val="hybridMultilevel"/>
    <w:tmpl w:val="5F48D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4D793E"/>
    <w:multiLevelType w:val="hybridMultilevel"/>
    <w:tmpl w:val="B5EA71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F1085E"/>
    <w:multiLevelType w:val="hybridMultilevel"/>
    <w:tmpl w:val="BCA8F612"/>
    <w:lvl w:ilvl="0" w:tplc="B1B01C2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175534"/>
    <w:multiLevelType w:val="hybridMultilevel"/>
    <w:tmpl w:val="F328D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9812DE"/>
    <w:multiLevelType w:val="hybridMultilevel"/>
    <w:tmpl w:val="1B503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BF139B"/>
    <w:multiLevelType w:val="hybridMultilevel"/>
    <w:tmpl w:val="56380F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alle Porrua, Yolanda">
    <w15:presenceInfo w15:providerId="AD" w15:userId="S::yolandava@iadb.org::ae8044b9-8067-4882-9d88-f95340027e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278"/>
    <w:rsid w:val="00002FE6"/>
    <w:rsid w:val="000055F8"/>
    <w:rsid w:val="000069B6"/>
    <w:rsid w:val="00011619"/>
    <w:rsid w:val="00014708"/>
    <w:rsid w:val="00014EE9"/>
    <w:rsid w:val="00022D2A"/>
    <w:rsid w:val="000309D2"/>
    <w:rsid w:val="00041497"/>
    <w:rsid w:val="0004355A"/>
    <w:rsid w:val="00050E0A"/>
    <w:rsid w:val="0005354C"/>
    <w:rsid w:val="00053F74"/>
    <w:rsid w:val="00065669"/>
    <w:rsid w:val="00075906"/>
    <w:rsid w:val="00075FB5"/>
    <w:rsid w:val="0007793A"/>
    <w:rsid w:val="0008300B"/>
    <w:rsid w:val="00085476"/>
    <w:rsid w:val="000859E5"/>
    <w:rsid w:val="00090E82"/>
    <w:rsid w:val="00091734"/>
    <w:rsid w:val="000967E4"/>
    <w:rsid w:val="00096EE1"/>
    <w:rsid w:val="00097394"/>
    <w:rsid w:val="000A35B5"/>
    <w:rsid w:val="000A5D27"/>
    <w:rsid w:val="000A613F"/>
    <w:rsid w:val="000A7B15"/>
    <w:rsid w:val="000C0A98"/>
    <w:rsid w:val="000C14AE"/>
    <w:rsid w:val="000C17F6"/>
    <w:rsid w:val="000C2194"/>
    <w:rsid w:val="000C3379"/>
    <w:rsid w:val="000C34A4"/>
    <w:rsid w:val="000C76C4"/>
    <w:rsid w:val="000C7CC9"/>
    <w:rsid w:val="000D34FA"/>
    <w:rsid w:val="000D5EDD"/>
    <w:rsid w:val="000E20A6"/>
    <w:rsid w:val="000E5809"/>
    <w:rsid w:val="000F04CE"/>
    <w:rsid w:val="000F35B0"/>
    <w:rsid w:val="000F512C"/>
    <w:rsid w:val="000F68A1"/>
    <w:rsid w:val="001033D3"/>
    <w:rsid w:val="00104254"/>
    <w:rsid w:val="00106F4A"/>
    <w:rsid w:val="00113E1F"/>
    <w:rsid w:val="00117D85"/>
    <w:rsid w:val="00120073"/>
    <w:rsid w:val="00120A49"/>
    <w:rsid w:val="001307D4"/>
    <w:rsid w:val="001308F0"/>
    <w:rsid w:val="00134C2E"/>
    <w:rsid w:val="0013604B"/>
    <w:rsid w:val="00136A0B"/>
    <w:rsid w:val="001374F3"/>
    <w:rsid w:val="00141D78"/>
    <w:rsid w:val="00142600"/>
    <w:rsid w:val="001450CD"/>
    <w:rsid w:val="001503A9"/>
    <w:rsid w:val="0015281F"/>
    <w:rsid w:val="00152C4E"/>
    <w:rsid w:val="001530F7"/>
    <w:rsid w:val="001543CE"/>
    <w:rsid w:val="00154E51"/>
    <w:rsid w:val="0015552A"/>
    <w:rsid w:val="00156F4B"/>
    <w:rsid w:val="001608CE"/>
    <w:rsid w:val="001660B9"/>
    <w:rsid w:val="00166D1A"/>
    <w:rsid w:val="001674D7"/>
    <w:rsid w:val="00172B5C"/>
    <w:rsid w:val="001732C1"/>
    <w:rsid w:val="00173DF7"/>
    <w:rsid w:val="00174D3E"/>
    <w:rsid w:val="00183BAF"/>
    <w:rsid w:val="00184017"/>
    <w:rsid w:val="00184537"/>
    <w:rsid w:val="00195BD2"/>
    <w:rsid w:val="001A2BE3"/>
    <w:rsid w:val="001A5E05"/>
    <w:rsid w:val="001B5D65"/>
    <w:rsid w:val="001C06BD"/>
    <w:rsid w:val="001C4B52"/>
    <w:rsid w:val="001C6436"/>
    <w:rsid w:val="001D48C2"/>
    <w:rsid w:val="001D4F3B"/>
    <w:rsid w:val="001D6A92"/>
    <w:rsid w:val="001E1489"/>
    <w:rsid w:val="001E4225"/>
    <w:rsid w:val="001E5545"/>
    <w:rsid w:val="001E5844"/>
    <w:rsid w:val="001E59F0"/>
    <w:rsid w:val="001E7777"/>
    <w:rsid w:val="001F3562"/>
    <w:rsid w:val="001F35CA"/>
    <w:rsid w:val="00204A33"/>
    <w:rsid w:val="00207E3A"/>
    <w:rsid w:val="0021032E"/>
    <w:rsid w:val="00211377"/>
    <w:rsid w:val="002147A7"/>
    <w:rsid w:val="00217836"/>
    <w:rsid w:val="002219F2"/>
    <w:rsid w:val="002236CE"/>
    <w:rsid w:val="00227E70"/>
    <w:rsid w:val="002303DE"/>
    <w:rsid w:val="00230F2C"/>
    <w:rsid w:val="0023146E"/>
    <w:rsid w:val="002323B3"/>
    <w:rsid w:val="00233BE1"/>
    <w:rsid w:val="0023466B"/>
    <w:rsid w:val="00246246"/>
    <w:rsid w:val="00250C97"/>
    <w:rsid w:val="00256011"/>
    <w:rsid w:val="00260BBB"/>
    <w:rsid w:val="002622FF"/>
    <w:rsid w:val="00267DB6"/>
    <w:rsid w:val="0027560C"/>
    <w:rsid w:val="002775EA"/>
    <w:rsid w:val="0028114A"/>
    <w:rsid w:val="00285128"/>
    <w:rsid w:val="00293001"/>
    <w:rsid w:val="00293426"/>
    <w:rsid w:val="00295E76"/>
    <w:rsid w:val="00296309"/>
    <w:rsid w:val="002A0576"/>
    <w:rsid w:val="002A1DA9"/>
    <w:rsid w:val="002A2888"/>
    <w:rsid w:val="002A3E5D"/>
    <w:rsid w:val="002A72D8"/>
    <w:rsid w:val="002B32DB"/>
    <w:rsid w:val="002B64D6"/>
    <w:rsid w:val="002C03D6"/>
    <w:rsid w:val="002C1E94"/>
    <w:rsid w:val="002D1E8C"/>
    <w:rsid w:val="002D5BF7"/>
    <w:rsid w:val="002D5E5A"/>
    <w:rsid w:val="002D702F"/>
    <w:rsid w:val="002D715E"/>
    <w:rsid w:val="002E01C4"/>
    <w:rsid w:val="002E0212"/>
    <w:rsid w:val="002E3895"/>
    <w:rsid w:val="002E41F1"/>
    <w:rsid w:val="002E47BC"/>
    <w:rsid w:val="002E51FD"/>
    <w:rsid w:val="002F5C41"/>
    <w:rsid w:val="003013C3"/>
    <w:rsid w:val="00305C6C"/>
    <w:rsid w:val="003072F2"/>
    <w:rsid w:val="00313DED"/>
    <w:rsid w:val="003211CA"/>
    <w:rsid w:val="003215E8"/>
    <w:rsid w:val="003221E7"/>
    <w:rsid w:val="00323D7D"/>
    <w:rsid w:val="003273F6"/>
    <w:rsid w:val="003317F4"/>
    <w:rsid w:val="003332BF"/>
    <w:rsid w:val="00337D91"/>
    <w:rsid w:val="003404E5"/>
    <w:rsid w:val="00340858"/>
    <w:rsid w:val="003408FA"/>
    <w:rsid w:val="00343D63"/>
    <w:rsid w:val="00344857"/>
    <w:rsid w:val="0036471A"/>
    <w:rsid w:val="003707F6"/>
    <w:rsid w:val="003737A5"/>
    <w:rsid w:val="00374CF4"/>
    <w:rsid w:val="00376C8B"/>
    <w:rsid w:val="0037704C"/>
    <w:rsid w:val="00383B16"/>
    <w:rsid w:val="00385331"/>
    <w:rsid w:val="0038740E"/>
    <w:rsid w:val="00387A45"/>
    <w:rsid w:val="003919DD"/>
    <w:rsid w:val="003927BC"/>
    <w:rsid w:val="0039416E"/>
    <w:rsid w:val="00396A67"/>
    <w:rsid w:val="003A0A41"/>
    <w:rsid w:val="003A15D6"/>
    <w:rsid w:val="003A4EF8"/>
    <w:rsid w:val="003B41B9"/>
    <w:rsid w:val="003B4BC6"/>
    <w:rsid w:val="003B5DD5"/>
    <w:rsid w:val="003C3A2A"/>
    <w:rsid w:val="003C6ECC"/>
    <w:rsid w:val="003C78C6"/>
    <w:rsid w:val="003D0BA7"/>
    <w:rsid w:val="003E0010"/>
    <w:rsid w:val="003E1238"/>
    <w:rsid w:val="003E1441"/>
    <w:rsid w:val="003E3689"/>
    <w:rsid w:val="003E56DE"/>
    <w:rsid w:val="003E596E"/>
    <w:rsid w:val="003E680A"/>
    <w:rsid w:val="003F0886"/>
    <w:rsid w:val="003F3B5E"/>
    <w:rsid w:val="003F60C2"/>
    <w:rsid w:val="0040098C"/>
    <w:rsid w:val="00410DA5"/>
    <w:rsid w:val="00411605"/>
    <w:rsid w:val="004157C4"/>
    <w:rsid w:val="00416EA7"/>
    <w:rsid w:val="00420503"/>
    <w:rsid w:val="00421BB8"/>
    <w:rsid w:val="00425A9F"/>
    <w:rsid w:val="00427B78"/>
    <w:rsid w:val="00440E7A"/>
    <w:rsid w:val="004510AA"/>
    <w:rsid w:val="00453D28"/>
    <w:rsid w:val="00453FBD"/>
    <w:rsid w:val="004549B1"/>
    <w:rsid w:val="00454EB8"/>
    <w:rsid w:val="00455304"/>
    <w:rsid w:val="00456720"/>
    <w:rsid w:val="004579EF"/>
    <w:rsid w:val="00460679"/>
    <w:rsid w:val="00461CDD"/>
    <w:rsid w:val="0046469B"/>
    <w:rsid w:val="004766D2"/>
    <w:rsid w:val="00476A5E"/>
    <w:rsid w:val="0047787A"/>
    <w:rsid w:val="00481B1A"/>
    <w:rsid w:val="00482FDA"/>
    <w:rsid w:val="00485275"/>
    <w:rsid w:val="004921A0"/>
    <w:rsid w:val="00497C54"/>
    <w:rsid w:val="004A36C0"/>
    <w:rsid w:val="004A4760"/>
    <w:rsid w:val="004B5804"/>
    <w:rsid w:val="004B76DF"/>
    <w:rsid w:val="004D0751"/>
    <w:rsid w:val="004D25A6"/>
    <w:rsid w:val="004D6045"/>
    <w:rsid w:val="004D6112"/>
    <w:rsid w:val="004E0AE5"/>
    <w:rsid w:val="004E308B"/>
    <w:rsid w:val="004E384E"/>
    <w:rsid w:val="004E4C54"/>
    <w:rsid w:val="004E5857"/>
    <w:rsid w:val="004F4E07"/>
    <w:rsid w:val="005023CE"/>
    <w:rsid w:val="0050580C"/>
    <w:rsid w:val="005064B0"/>
    <w:rsid w:val="0051380B"/>
    <w:rsid w:val="00514F17"/>
    <w:rsid w:val="0051609C"/>
    <w:rsid w:val="00523F8C"/>
    <w:rsid w:val="0052533D"/>
    <w:rsid w:val="00535AB4"/>
    <w:rsid w:val="00543B88"/>
    <w:rsid w:val="00552E39"/>
    <w:rsid w:val="005570B5"/>
    <w:rsid w:val="00561274"/>
    <w:rsid w:val="00561C2E"/>
    <w:rsid w:val="0056316B"/>
    <w:rsid w:val="00567F9B"/>
    <w:rsid w:val="00570A71"/>
    <w:rsid w:val="00571871"/>
    <w:rsid w:val="0057369C"/>
    <w:rsid w:val="005758B8"/>
    <w:rsid w:val="005810D3"/>
    <w:rsid w:val="00581B0A"/>
    <w:rsid w:val="00584F77"/>
    <w:rsid w:val="005858A0"/>
    <w:rsid w:val="00591A28"/>
    <w:rsid w:val="00591EBD"/>
    <w:rsid w:val="005A1F9D"/>
    <w:rsid w:val="005A316E"/>
    <w:rsid w:val="005A3E52"/>
    <w:rsid w:val="005A5701"/>
    <w:rsid w:val="005A63CA"/>
    <w:rsid w:val="005A77EE"/>
    <w:rsid w:val="005B0867"/>
    <w:rsid w:val="005B2C66"/>
    <w:rsid w:val="005B5929"/>
    <w:rsid w:val="005B616B"/>
    <w:rsid w:val="005B7B96"/>
    <w:rsid w:val="005C0228"/>
    <w:rsid w:val="005C04BC"/>
    <w:rsid w:val="005C1021"/>
    <w:rsid w:val="005C22E8"/>
    <w:rsid w:val="005C2C1A"/>
    <w:rsid w:val="005D015A"/>
    <w:rsid w:val="005D158E"/>
    <w:rsid w:val="005D6D99"/>
    <w:rsid w:val="005E0407"/>
    <w:rsid w:val="005E0415"/>
    <w:rsid w:val="005E091E"/>
    <w:rsid w:val="005E191D"/>
    <w:rsid w:val="005E5EDC"/>
    <w:rsid w:val="005E61D7"/>
    <w:rsid w:val="005E789E"/>
    <w:rsid w:val="005F0C68"/>
    <w:rsid w:val="005F4F89"/>
    <w:rsid w:val="005F584C"/>
    <w:rsid w:val="00601928"/>
    <w:rsid w:val="006071F7"/>
    <w:rsid w:val="00616042"/>
    <w:rsid w:val="00620797"/>
    <w:rsid w:val="00621EA6"/>
    <w:rsid w:val="00625666"/>
    <w:rsid w:val="006306A9"/>
    <w:rsid w:val="00632223"/>
    <w:rsid w:val="00633BDC"/>
    <w:rsid w:val="00643A9E"/>
    <w:rsid w:val="00646D46"/>
    <w:rsid w:val="0065004E"/>
    <w:rsid w:val="00650790"/>
    <w:rsid w:val="00652CD1"/>
    <w:rsid w:val="00654060"/>
    <w:rsid w:val="00657760"/>
    <w:rsid w:val="00657C66"/>
    <w:rsid w:val="0066262F"/>
    <w:rsid w:val="00667820"/>
    <w:rsid w:val="00667A18"/>
    <w:rsid w:val="00670763"/>
    <w:rsid w:val="006718D2"/>
    <w:rsid w:val="00673E24"/>
    <w:rsid w:val="006740B0"/>
    <w:rsid w:val="0067674E"/>
    <w:rsid w:val="006771D1"/>
    <w:rsid w:val="00681ED6"/>
    <w:rsid w:val="00683B1E"/>
    <w:rsid w:val="006859A9"/>
    <w:rsid w:val="00685FD7"/>
    <w:rsid w:val="00691A42"/>
    <w:rsid w:val="00696278"/>
    <w:rsid w:val="00697C4E"/>
    <w:rsid w:val="006A172E"/>
    <w:rsid w:val="006A29B3"/>
    <w:rsid w:val="006A349F"/>
    <w:rsid w:val="006A7E19"/>
    <w:rsid w:val="006B734F"/>
    <w:rsid w:val="006D0EFB"/>
    <w:rsid w:val="006D463C"/>
    <w:rsid w:val="006D6AC4"/>
    <w:rsid w:val="006E0D60"/>
    <w:rsid w:val="006E6281"/>
    <w:rsid w:val="006F06DC"/>
    <w:rsid w:val="006F2160"/>
    <w:rsid w:val="006F291F"/>
    <w:rsid w:val="006F297D"/>
    <w:rsid w:val="006F4A99"/>
    <w:rsid w:val="006F7711"/>
    <w:rsid w:val="007003FC"/>
    <w:rsid w:val="00700BD5"/>
    <w:rsid w:val="0070200E"/>
    <w:rsid w:val="0070379F"/>
    <w:rsid w:val="00704225"/>
    <w:rsid w:val="007112B1"/>
    <w:rsid w:val="00716A66"/>
    <w:rsid w:val="00720933"/>
    <w:rsid w:val="00722A24"/>
    <w:rsid w:val="00730E7A"/>
    <w:rsid w:val="00734C19"/>
    <w:rsid w:val="00744CAB"/>
    <w:rsid w:val="007459E1"/>
    <w:rsid w:val="00745E73"/>
    <w:rsid w:val="00746332"/>
    <w:rsid w:val="00754B78"/>
    <w:rsid w:val="0075633C"/>
    <w:rsid w:val="007573D0"/>
    <w:rsid w:val="00760AD4"/>
    <w:rsid w:val="00763389"/>
    <w:rsid w:val="007636F8"/>
    <w:rsid w:val="007640F1"/>
    <w:rsid w:val="007660BE"/>
    <w:rsid w:val="00766600"/>
    <w:rsid w:val="00777DEF"/>
    <w:rsid w:val="0078012D"/>
    <w:rsid w:val="00784642"/>
    <w:rsid w:val="00784832"/>
    <w:rsid w:val="00786C78"/>
    <w:rsid w:val="00791B90"/>
    <w:rsid w:val="00794741"/>
    <w:rsid w:val="0079481B"/>
    <w:rsid w:val="00795BCC"/>
    <w:rsid w:val="007A2B84"/>
    <w:rsid w:val="007A5998"/>
    <w:rsid w:val="007A5F15"/>
    <w:rsid w:val="007B1BA8"/>
    <w:rsid w:val="007B3F74"/>
    <w:rsid w:val="007C09A4"/>
    <w:rsid w:val="007C191E"/>
    <w:rsid w:val="007C560B"/>
    <w:rsid w:val="007C5A2A"/>
    <w:rsid w:val="007C6494"/>
    <w:rsid w:val="007C736C"/>
    <w:rsid w:val="007D0D2A"/>
    <w:rsid w:val="007D2445"/>
    <w:rsid w:val="007D6668"/>
    <w:rsid w:val="007D692B"/>
    <w:rsid w:val="007D6CC9"/>
    <w:rsid w:val="007E52B8"/>
    <w:rsid w:val="007E5CBF"/>
    <w:rsid w:val="007F0375"/>
    <w:rsid w:val="007F4339"/>
    <w:rsid w:val="00801803"/>
    <w:rsid w:val="00801A0D"/>
    <w:rsid w:val="00815132"/>
    <w:rsid w:val="00816013"/>
    <w:rsid w:val="00825321"/>
    <w:rsid w:val="00826EE3"/>
    <w:rsid w:val="008347DE"/>
    <w:rsid w:val="008377AF"/>
    <w:rsid w:val="00837906"/>
    <w:rsid w:val="00840E07"/>
    <w:rsid w:val="00842E8F"/>
    <w:rsid w:val="00847152"/>
    <w:rsid w:val="008502D9"/>
    <w:rsid w:val="008577DA"/>
    <w:rsid w:val="00862858"/>
    <w:rsid w:val="00864EBE"/>
    <w:rsid w:val="0086552C"/>
    <w:rsid w:val="00865D19"/>
    <w:rsid w:val="008774B2"/>
    <w:rsid w:val="00880E47"/>
    <w:rsid w:val="0088663F"/>
    <w:rsid w:val="0088780C"/>
    <w:rsid w:val="00894089"/>
    <w:rsid w:val="008A5D34"/>
    <w:rsid w:val="008C34B2"/>
    <w:rsid w:val="008C376E"/>
    <w:rsid w:val="008C3F2D"/>
    <w:rsid w:val="008D1D8D"/>
    <w:rsid w:val="008D34A3"/>
    <w:rsid w:val="008E71B7"/>
    <w:rsid w:val="008F2D71"/>
    <w:rsid w:val="008F3738"/>
    <w:rsid w:val="008F4994"/>
    <w:rsid w:val="00900DF1"/>
    <w:rsid w:val="00902B88"/>
    <w:rsid w:val="00912024"/>
    <w:rsid w:val="00912C09"/>
    <w:rsid w:val="00920B66"/>
    <w:rsid w:val="00924A5F"/>
    <w:rsid w:val="00925A85"/>
    <w:rsid w:val="00932452"/>
    <w:rsid w:val="009351F5"/>
    <w:rsid w:val="00935FC8"/>
    <w:rsid w:val="00937605"/>
    <w:rsid w:val="00941AC7"/>
    <w:rsid w:val="00941FC7"/>
    <w:rsid w:val="00942AEE"/>
    <w:rsid w:val="009466E7"/>
    <w:rsid w:val="00960B3E"/>
    <w:rsid w:val="009645C3"/>
    <w:rsid w:val="00964B0E"/>
    <w:rsid w:val="00970F68"/>
    <w:rsid w:val="00974CB0"/>
    <w:rsid w:val="00976E88"/>
    <w:rsid w:val="00982376"/>
    <w:rsid w:val="00993DAE"/>
    <w:rsid w:val="009A2A80"/>
    <w:rsid w:val="009A2BD6"/>
    <w:rsid w:val="009A310E"/>
    <w:rsid w:val="009A370E"/>
    <w:rsid w:val="009A6F3D"/>
    <w:rsid w:val="009B5F43"/>
    <w:rsid w:val="009B61BA"/>
    <w:rsid w:val="009B6E76"/>
    <w:rsid w:val="009C2ED5"/>
    <w:rsid w:val="009C3768"/>
    <w:rsid w:val="009C5C31"/>
    <w:rsid w:val="009D571E"/>
    <w:rsid w:val="009D5954"/>
    <w:rsid w:val="009E0BFA"/>
    <w:rsid w:val="009E2545"/>
    <w:rsid w:val="009E3473"/>
    <w:rsid w:val="009E6780"/>
    <w:rsid w:val="009E729E"/>
    <w:rsid w:val="009F115C"/>
    <w:rsid w:val="009F37D4"/>
    <w:rsid w:val="009F4E69"/>
    <w:rsid w:val="00A004DB"/>
    <w:rsid w:val="00A0243C"/>
    <w:rsid w:val="00A10A14"/>
    <w:rsid w:val="00A16443"/>
    <w:rsid w:val="00A16B4E"/>
    <w:rsid w:val="00A23473"/>
    <w:rsid w:val="00A2649C"/>
    <w:rsid w:val="00A35EAB"/>
    <w:rsid w:val="00A41F8F"/>
    <w:rsid w:val="00A4430C"/>
    <w:rsid w:val="00A50396"/>
    <w:rsid w:val="00A554F1"/>
    <w:rsid w:val="00A5712E"/>
    <w:rsid w:val="00A612F4"/>
    <w:rsid w:val="00A634A5"/>
    <w:rsid w:val="00A64BF4"/>
    <w:rsid w:val="00A66306"/>
    <w:rsid w:val="00A7273B"/>
    <w:rsid w:val="00A7307E"/>
    <w:rsid w:val="00A73D71"/>
    <w:rsid w:val="00A74001"/>
    <w:rsid w:val="00A74C3A"/>
    <w:rsid w:val="00A7714A"/>
    <w:rsid w:val="00A7785E"/>
    <w:rsid w:val="00A8002F"/>
    <w:rsid w:val="00A821FC"/>
    <w:rsid w:val="00A8325C"/>
    <w:rsid w:val="00A877EE"/>
    <w:rsid w:val="00A92240"/>
    <w:rsid w:val="00A944C9"/>
    <w:rsid w:val="00A95C10"/>
    <w:rsid w:val="00AA0EE4"/>
    <w:rsid w:val="00AA4E3A"/>
    <w:rsid w:val="00AB1184"/>
    <w:rsid w:val="00AB1C25"/>
    <w:rsid w:val="00AB211D"/>
    <w:rsid w:val="00AC03AE"/>
    <w:rsid w:val="00AC798F"/>
    <w:rsid w:val="00AD2F6D"/>
    <w:rsid w:val="00AD54F5"/>
    <w:rsid w:val="00AD644B"/>
    <w:rsid w:val="00AD7D6E"/>
    <w:rsid w:val="00AE5431"/>
    <w:rsid w:val="00AE7A98"/>
    <w:rsid w:val="00AF099C"/>
    <w:rsid w:val="00AF1648"/>
    <w:rsid w:val="00AF1C51"/>
    <w:rsid w:val="00AF6139"/>
    <w:rsid w:val="00AF7D65"/>
    <w:rsid w:val="00AF7E9C"/>
    <w:rsid w:val="00B05593"/>
    <w:rsid w:val="00B07B85"/>
    <w:rsid w:val="00B10C63"/>
    <w:rsid w:val="00B1101C"/>
    <w:rsid w:val="00B11BBD"/>
    <w:rsid w:val="00B1264F"/>
    <w:rsid w:val="00B127F0"/>
    <w:rsid w:val="00B12F79"/>
    <w:rsid w:val="00B136E8"/>
    <w:rsid w:val="00B17D63"/>
    <w:rsid w:val="00B20C23"/>
    <w:rsid w:val="00B240EB"/>
    <w:rsid w:val="00B24B31"/>
    <w:rsid w:val="00B3083F"/>
    <w:rsid w:val="00B30842"/>
    <w:rsid w:val="00B35ABA"/>
    <w:rsid w:val="00B377D9"/>
    <w:rsid w:val="00B40017"/>
    <w:rsid w:val="00B45853"/>
    <w:rsid w:val="00B466FF"/>
    <w:rsid w:val="00B47E04"/>
    <w:rsid w:val="00B511C9"/>
    <w:rsid w:val="00B518A7"/>
    <w:rsid w:val="00B5787E"/>
    <w:rsid w:val="00B65DEB"/>
    <w:rsid w:val="00B70B8C"/>
    <w:rsid w:val="00B73A3C"/>
    <w:rsid w:val="00B743EF"/>
    <w:rsid w:val="00B774E0"/>
    <w:rsid w:val="00B829C0"/>
    <w:rsid w:val="00B84118"/>
    <w:rsid w:val="00B87EC5"/>
    <w:rsid w:val="00B9067F"/>
    <w:rsid w:val="00B92567"/>
    <w:rsid w:val="00B966C8"/>
    <w:rsid w:val="00BA5CD1"/>
    <w:rsid w:val="00BA6893"/>
    <w:rsid w:val="00BA6D0A"/>
    <w:rsid w:val="00BA7BE4"/>
    <w:rsid w:val="00BB2ECA"/>
    <w:rsid w:val="00BB3CAC"/>
    <w:rsid w:val="00BC7A68"/>
    <w:rsid w:val="00BD158F"/>
    <w:rsid w:val="00BD3EFA"/>
    <w:rsid w:val="00BD4462"/>
    <w:rsid w:val="00BE1768"/>
    <w:rsid w:val="00BE22E9"/>
    <w:rsid w:val="00BE623F"/>
    <w:rsid w:val="00BE6E81"/>
    <w:rsid w:val="00BF12F0"/>
    <w:rsid w:val="00BF1727"/>
    <w:rsid w:val="00BF3FB6"/>
    <w:rsid w:val="00BF409B"/>
    <w:rsid w:val="00BF7772"/>
    <w:rsid w:val="00C1295C"/>
    <w:rsid w:val="00C12A20"/>
    <w:rsid w:val="00C159EE"/>
    <w:rsid w:val="00C17D70"/>
    <w:rsid w:val="00C2090F"/>
    <w:rsid w:val="00C23826"/>
    <w:rsid w:val="00C279B1"/>
    <w:rsid w:val="00C3031C"/>
    <w:rsid w:val="00C31415"/>
    <w:rsid w:val="00C31D7D"/>
    <w:rsid w:val="00C36AF5"/>
    <w:rsid w:val="00C4765D"/>
    <w:rsid w:val="00C50ACB"/>
    <w:rsid w:val="00C51E57"/>
    <w:rsid w:val="00C52A04"/>
    <w:rsid w:val="00C5633A"/>
    <w:rsid w:val="00C6140F"/>
    <w:rsid w:val="00C62B7D"/>
    <w:rsid w:val="00C652D2"/>
    <w:rsid w:val="00C65A14"/>
    <w:rsid w:val="00C67968"/>
    <w:rsid w:val="00C67F5A"/>
    <w:rsid w:val="00C70CDA"/>
    <w:rsid w:val="00C7178C"/>
    <w:rsid w:val="00C7211F"/>
    <w:rsid w:val="00C74393"/>
    <w:rsid w:val="00C75BA4"/>
    <w:rsid w:val="00C76FC3"/>
    <w:rsid w:val="00C7703C"/>
    <w:rsid w:val="00C84DE6"/>
    <w:rsid w:val="00C85E42"/>
    <w:rsid w:val="00C902EC"/>
    <w:rsid w:val="00C97BE2"/>
    <w:rsid w:val="00CA1754"/>
    <w:rsid w:val="00CA2FF9"/>
    <w:rsid w:val="00CB7832"/>
    <w:rsid w:val="00CC0464"/>
    <w:rsid w:val="00CC628F"/>
    <w:rsid w:val="00CD0473"/>
    <w:rsid w:val="00CD1597"/>
    <w:rsid w:val="00CE1D75"/>
    <w:rsid w:val="00CE527C"/>
    <w:rsid w:val="00CF5521"/>
    <w:rsid w:val="00D0252B"/>
    <w:rsid w:val="00D04200"/>
    <w:rsid w:val="00D052FE"/>
    <w:rsid w:val="00D05DB4"/>
    <w:rsid w:val="00D0635A"/>
    <w:rsid w:val="00D06A4A"/>
    <w:rsid w:val="00D150DF"/>
    <w:rsid w:val="00D174BF"/>
    <w:rsid w:val="00D17520"/>
    <w:rsid w:val="00D24B00"/>
    <w:rsid w:val="00D31417"/>
    <w:rsid w:val="00D35945"/>
    <w:rsid w:val="00D379D7"/>
    <w:rsid w:val="00D41BE5"/>
    <w:rsid w:val="00D456D3"/>
    <w:rsid w:val="00D53829"/>
    <w:rsid w:val="00D60BDC"/>
    <w:rsid w:val="00D619A7"/>
    <w:rsid w:val="00D62CE1"/>
    <w:rsid w:val="00D647DE"/>
    <w:rsid w:val="00D8345C"/>
    <w:rsid w:val="00D842F1"/>
    <w:rsid w:val="00D85377"/>
    <w:rsid w:val="00D86E36"/>
    <w:rsid w:val="00D879F0"/>
    <w:rsid w:val="00D92DDC"/>
    <w:rsid w:val="00DA0085"/>
    <w:rsid w:val="00DA0BAE"/>
    <w:rsid w:val="00DA138B"/>
    <w:rsid w:val="00DA4E27"/>
    <w:rsid w:val="00DA4FA1"/>
    <w:rsid w:val="00DB3FD7"/>
    <w:rsid w:val="00DC1B62"/>
    <w:rsid w:val="00DC25E8"/>
    <w:rsid w:val="00DC27B2"/>
    <w:rsid w:val="00DC50D7"/>
    <w:rsid w:val="00DD2CDD"/>
    <w:rsid w:val="00DD3C10"/>
    <w:rsid w:val="00DD4926"/>
    <w:rsid w:val="00DE2AEA"/>
    <w:rsid w:val="00DE3F61"/>
    <w:rsid w:val="00DE4C98"/>
    <w:rsid w:val="00DE5EDA"/>
    <w:rsid w:val="00DE6DDB"/>
    <w:rsid w:val="00DF01EC"/>
    <w:rsid w:val="00DF3096"/>
    <w:rsid w:val="00DF3EF2"/>
    <w:rsid w:val="00DF54A6"/>
    <w:rsid w:val="00DF7B93"/>
    <w:rsid w:val="00E12ABF"/>
    <w:rsid w:val="00E14C62"/>
    <w:rsid w:val="00E160C3"/>
    <w:rsid w:val="00E17483"/>
    <w:rsid w:val="00E229FC"/>
    <w:rsid w:val="00E31775"/>
    <w:rsid w:val="00E35A61"/>
    <w:rsid w:val="00E51BDC"/>
    <w:rsid w:val="00E54B3B"/>
    <w:rsid w:val="00E5508B"/>
    <w:rsid w:val="00E56CE9"/>
    <w:rsid w:val="00E621B7"/>
    <w:rsid w:val="00E63B4D"/>
    <w:rsid w:val="00E679BF"/>
    <w:rsid w:val="00E7100F"/>
    <w:rsid w:val="00E71EB5"/>
    <w:rsid w:val="00E82DB8"/>
    <w:rsid w:val="00E832C6"/>
    <w:rsid w:val="00E83B68"/>
    <w:rsid w:val="00E83DF6"/>
    <w:rsid w:val="00E8657B"/>
    <w:rsid w:val="00E86DD7"/>
    <w:rsid w:val="00E901A3"/>
    <w:rsid w:val="00E92551"/>
    <w:rsid w:val="00E93FA6"/>
    <w:rsid w:val="00E948ED"/>
    <w:rsid w:val="00E95157"/>
    <w:rsid w:val="00E96EC8"/>
    <w:rsid w:val="00E977FC"/>
    <w:rsid w:val="00EA1AB6"/>
    <w:rsid w:val="00EA1DC9"/>
    <w:rsid w:val="00EA54A5"/>
    <w:rsid w:val="00EA6394"/>
    <w:rsid w:val="00EA6491"/>
    <w:rsid w:val="00EA74E0"/>
    <w:rsid w:val="00EC0384"/>
    <w:rsid w:val="00EC2854"/>
    <w:rsid w:val="00EC2E93"/>
    <w:rsid w:val="00EC5822"/>
    <w:rsid w:val="00EC66AC"/>
    <w:rsid w:val="00EC7CCA"/>
    <w:rsid w:val="00ED1045"/>
    <w:rsid w:val="00ED34CE"/>
    <w:rsid w:val="00EF2B2A"/>
    <w:rsid w:val="00EF32AC"/>
    <w:rsid w:val="00EF36E3"/>
    <w:rsid w:val="00EF3CC4"/>
    <w:rsid w:val="00EF7391"/>
    <w:rsid w:val="00F03D6C"/>
    <w:rsid w:val="00F047BB"/>
    <w:rsid w:val="00F04EF0"/>
    <w:rsid w:val="00F1081F"/>
    <w:rsid w:val="00F10A23"/>
    <w:rsid w:val="00F1308E"/>
    <w:rsid w:val="00F14A83"/>
    <w:rsid w:val="00F1668F"/>
    <w:rsid w:val="00F22040"/>
    <w:rsid w:val="00F31DFA"/>
    <w:rsid w:val="00F32241"/>
    <w:rsid w:val="00F446F6"/>
    <w:rsid w:val="00F45BC5"/>
    <w:rsid w:val="00F50518"/>
    <w:rsid w:val="00F508FA"/>
    <w:rsid w:val="00F55E08"/>
    <w:rsid w:val="00F55E21"/>
    <w:rsid w:val="00F64692"/>
    <w:rsid w:val="00F64728"/>
    <w:rsid w:val="00F64C9D"/>
    <w:rsid w:val="00F66C36"/>
    <w:rsid w:val="00F72D0E"/>
    <w:rsid w:val="00F72D16"/>
    <w:rsid w:val="00F73097"/>
    <w:rsid w:val="00F754A3"/>
    <w:rsid w:val="00F76696"/>
    <w:rsid w:val="00F77EE1"/>
    <w:rsid w:val="00F84D08"/>
    <w:rsid w:val="00F8698F"/>
    <w:rsid w:val="00F91CD9"/>
    <w:rsid w:val="00F92D04"/>
    <w:rsid w:val="00F939B2"/>
    <w:rsid w:val="00FA2190"/>
    <w:rsid w:val="00FA24F5"/>
    <w:rsid w:val="00FA2A69"/>
    <w:rsid w:val="00FA2F5E"/>
    <w:rsid w:val="00FA774B"/>
    <w:rsid w:val="00FC3DBF"/>
    <w:rsid w:val="00FC3F07"/>
    <w:rsid w:val="00FC5DA3"/>
    <w:rsid w:val="00FD65E0"/>
    <w:rsid w:val="00FD6AB7"/>
    <w:rsid w:val="00FD6DF6"/>
    <w:rsid w:val="00FD74A9"/>
    <w:rsid w:val="00FE3D00"/>
    <w:rsid w:val="00FE550E"/>
    <w:rsid w:val="00FE5B2F"/>
    <w:rsid w:val="00FE5DE0"/>
    <w:rsid w:val="00FE7A24"/>
    <w:rsid w:val="00FF02AC"/>
    <w:rsid w:val="00FF2F04"/>
    <w:rsid w:val="00FF4B7E"/>
    <w:rsid w:val="03A442A7"/>
    <w:rsid w:val="073764B2"/>
    <w:rsid w:val="082C4C2E"/>
    <w:rsid w:val="0AAE7AA9"/>
    <w:rsid w:val="0CEB13DD"/>
    <w:rsid w:val="0EEB678A"/>
    <w:rsid w:val="0F379254"/>
    <w:rsid w:val="13A64EB6"/>
    <w:rsid w:val="16297C0D"/>
    <w:rsid w:val="17A2172F"/>
    <w:rsid w:val="181DA87A"/>
    <w:rsid w:val="193461EB"/>
    <w:rsid w:val="19BDCFCE"/>
    <w:rsid w:val="1D47CC33"/>
    <w:rsid w:val="1E5A3DF4"/>
    <w:rsid w:val="2178A9E4"/>
    <w:rsid w:val="21FAAC32"/>
    <w:rsid w:val="25F42A0D"/>
    <w:rsid w:val="270F3609"/>
    <w:rsid w:val="271A2F7F"/>
    <w:rsid w:val="27A58EE3"/>
    <w:rsid w:val="27DEB107"/>
    <w:rsid w:val="2963A23E"/>
    <w:rsid w:val="2DFE0995"/>
    <w:rsid w:val="2EA91CF3"/>
    <w:rsid w:val="2F4C003A"/>
    <w:rsid w:val="310A2539"/>
    <w:rsid w:val="36CCB9E6"/>
    <w:rsid w:val="38CDC54C"/>
    <w:rsid w:val="38F34A3B"/>
    <w:rsid w:val="3AC43EAE"/>
    <w:rsid w:val="3BA31857"/>
    <w:rsid w:val="3DC919D2"/>
    <w:rsid w:val="3E831F23"/>
    <w:rsid w:val="420C344C"/>
    <w:rsid w:val="424927D8"/>
    <w:rsid w:val="46DB721E"/>
    <w:rsid w:val="47041FBB"/>
    <w:rsid w:val="481A5223"/>
    <w:rsid w:val="49427581"/>
    <w:rsid w:val="49857A4C"/>
    <w:rsid w:val="49D2FDF4"/>
    <w:rsid w:val="4A1312E0"/>
    <w:rsid w:val="4A58584B"/>
    <w:rsid w:val="4B212914"/>
    <w:rsid w:val="4B80BB22"/>
    <w:rsid w:val="4D9DBE3A"/>
    <w:rsid w:val="50692C07"/>
    <w:rsid w:val="50BFAFE8"/>
    <w:rsid w:val="50D64FCD"/>
    <w:rsid w:val="51508B8E"/>
    <w:rsid w:val="53FCF365"/>
    <w:rsid w:val="5AC00941"/>
    <w:rsid w:val="5D1A04E5"/>
    <w:rsid w:val="6194F1C9"/>
    <w:rsid w:val="61BA4CD8"/>
    <w:rsid w:val="62A5FF18"/>
    <w:rsid w:val="65B31670"/>
    <w:rsid w:val="66311CFE"/>
    <w:rsid w:val="66FF35AF"/>
    <w:rsid w:val="69DB31AB"/>
    <w:rsid w:val="6A731280"/>
    <w:rsid w:val="6C4DDBA1"/>
    <w:rsid w:val="6C5A7379"/>
    <w:rsid w:val="6C8C82CF"/>
    <w:rsid w:val="6CAF0AA1"/>
    <w:rsid w:val="6EBAB985"/>
    <w:rsid w:val="71B4CC90"/>
    <w:rsid w:val="7654798E"/>
    <w:rsid w:val="778D9354"/>
    <w:rsid w:val="79CAE7C7"/>
    <w:rsid w:val="79E128DC"/>
    <w:rsid w:val="7A4EA3AD"/>
    <w:rsid w:val="7B7CF93D"/>
    <w:rsid w:val="7CF97AEB"/>
    <w:rsid w:val="7DE8EB8D"/>
    <w:rsid w:val="7F15B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27D910"/>
  <w15:chartTrackingRefBased/>
  <w15:docId w15:val="{739BECEE-7287-4F5A-9ADC-D451F3283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3F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3F74"/>
  </w:style>
  <w:style w:type="paragraph" w:styleId="Footer">
    <w:name w:val="footer"/>
    <w:basedOn w:val="Normal"/>
    <w:link w:val="FooterChar"/>
    <w:uiPriority w:val="99"/>
    <w:unhideWhenUsed/>
    <w:rsid w:val="007B3F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3F74"/>
  </w:style>
  <w:style w:type="paragraph" w:styleId="ListParagraph">
    <w:name w:val="List Paragraph"/>
    <w:basedOn w:val="Normal"/>
    <w:uiPriority w:val="34"/>
    <w:qFormat/>
    <w:rsid w:val="00A64BF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57C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7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7C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7C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7C66"/>
    <w:rPr>
      <w:b/>
      <w:bCs/>
      <w:sz w:val="20"/>
      <w:szCs w:val="20"/>
    </w:rPr>
  </w:style>
  <w:style w:type="paragraph" w:customStyle="1" w:styleId="Default">
    <w:name w:val="Default"/>
    <w:rsid w:val="00F766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CB7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n,Texto de rodapé,nota_rodapé,nota de rodapé,footnote,single space,FOOTNOTES,Footnote Text Char Char,ft,Footnote Text Char1 Char,Footnote Text Char Char Char1,Footnote Text Char1 Char Char Char1,ADB,fn1"/>
    <w:basedOn w:val="Normal"/>
    <w:link w:val="FootnoteTextChar1"/>
    <w:uiPriority w:val="99"/>
    <w:unhideWhenUsed/>
    <w:rsid w:val="00DC27B2"/>
    <w:pPr>
      <w:spacing w:after="0" w:line="240" w:lineRule="auto"/>
    </w:pPr>
    <w:rPr>
      <w:sz w:val="20"/>
      <w:szCs w:val="20"/>
      <w:lang w:val="es-ES"/>
    </w:rPr>
  </w:style>
  <w:style w:type="character" w:customStyle="1" w:styleId="FootnoteTextChar">
    <w:name w:val="Footnote Text Char"/>
    <w:basedOn w:val="DefaultParagraphFont"/>
    <w:uiPriority w:val="99"/>
    <w:semiHidden/>
    <w:rsid w:val="00DC27B2"/>
    <w:rPr>
      <w:sz w:val="20"/>
      <w:szCs w:val="20"/>
    </w:rPr>
  </w:style>
  <w:style w:type="character" w:customStyle="1" w:styleId="FootnoteTextChar1">
    <w:name w:val="Footnote Text Char1"/>
    <w:aliases w:val="fn Char,Texto de rodapé Char,nota_rodapé Char,nota de rodapé Char,footnote Char,single space Char,FOOTNOTES Char,Footnote Text Char Char Char,ft Char,Footnote Text Char1 Char Char,Footnote Text Char Char Char1 Char,ADB Char,fn1 Char"/>
    <w:basedOn w:val="DefaultParagraphFont"/>
    <w:link w:val="FootnoteText"/>
    <w:uiPriority w:val="99"/>
    <w:rsid w:val="00DC27B2"/>
    <w:rPr>
      <w:sz w:val="20"/>
      <w:szCs w:val="20"/>
      <w:lang w:val="es-ES"/>
    </w:rPr>
  </w:style>
  <w:style w:type="character" w:styleId="FootnoteReference">
    <w:name w:val="footnote reference"/>
    <w:aliases w:val="ftref,Char Char,Carattere Char1,Carattere Char Char Carattere Carattere Char Char,Appel note de bas de page,titulo 2"/>
    <w:basedOn w:val="DefaultParagraphFont"/>
    <w:uiPriority w:val="99"/>
    <w:semiHidden/>
    <w:unhideWhenUsed/>
    <w:rsid w:val="00DC27B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6630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630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62B7D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4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4B2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efaultParagraphFont"/>
    <w:rsid w:val="00766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9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publications.iadb.org/en/direct-and-spillover-effects-agricultural-technology-adoption-programs-experimental-evidenc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ifpri.org/project/weai" TargetMode="External"/><Relationship Id="rId10" Type="http://schemas.openxmlformats.org/officeDocument/2006/relationships/settings" Target="setting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https://publications.iadb.org/publications/spanish/document/Nicaragua-Programa-Apoyos-Productivos-Agroalimentarios-(APAGRO)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IDBDocs_x0020_Number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Disclosure_x0020_Activity xmlns="cdc7663a-08f0-4737-9e8c-148ce897a09c">Loan Proposal</Disclosure_x0020_Activity>
    <Division_x0020_or_x0020_Unit xmlns="cdc7663a-08f0-4737-9e8c-148ce897a09c">CSD/RND</Division_x0020_or_x0020_Unit>
    <Fiscal_x0020_Year_x0020_IDB xmlns="cdc7663a-08f0-4737-9e8c-148ce897a09c" xsi:nil="true"/>
    <Other_x0020_Author xmlns="cdc7663a-08f0-4737-9e8c-148ce897a09c" xsi:nil="true"/>
    <Migration_x0020_Info xmlns="cdc7663a-08f0-4737-9e8c-148ce897a09c" xsi:nil="true"/>
    <Issue_x0020_Date xmlns="cdc7663a-08f0-4737-9e8c-148ce897a09c" xsi:nil="true"/>
    <Approval_x0020_Number xmlns="cdc7663a-08f0-4737-9e8c-148ce897a09c" xsi:nil="true"/>
    <Phase xmlns="cdc7663a-08f0-4737-9e8c-148ce897a09c" xsi:nil="true"/>
    <KP_x0020_Topics xmlns="cdc7663a-08f0-4737-9e8c-148ce897a09c" xsi:nil="true"/>
    <Disclosed xmlns="cdc7663a-08f0-4737-9e8c-148ce897a09c">false</Disclosed>
    <Document_x0020_Author xmlns="cdc7663a-08f0-4737-9e8c-148ce897a09c">Valle Porrua Yolanda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SUSTAINABLE AGRICULTURAL DEVELOPMENT</TermName>
          <TermId xmlns="http://schemas.microsoft.com/office/infopath/2007/PartnerControls">a0954e0d-8c49-4ad8-83bf-090abb274c8a</TermId>
        </TermInfo>
      </Terms>
    </b2ec7cfb18674cb8803df6b262e8b107>
    <Business_x0020_Area xmlns="cdc7663a-08f0-4737-9e8c-148ce897a09c" xsi:nil="true"/>
    <Publication_x0020_Type xmlns="cdc7663a-08f0-4737-9e8c-148ce897a09c" xsi:nil="true"/>
    <Key_x0020_Document xmlns="cdc7663a-08f0-4737-9e8c-148ce897a09c">false</Key_x0020_Document>
    <Editor1 xmlns="cdc7663a-08f0-4737-9e8c-148ce897a09c" xsi:nil="true"/>
    <Region xmlns="cdc7663a-08f0-4737-9e8c-148ce897a09c" xsi:nil="true"/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125</Value>
      <Value>25</Value>
      <Value>1</Value>
      <Value>126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PN-L1166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AGRICULTURE AND RURAL DEVELOPMENT</TermName>
          <TermId xmlns="http://schemas.microsoft.com/office/infopath/2007/PartnerControls">d219a801-c2c3-4618-9f55-1bc987044feb</TermId>
        </TermInfo>
      </Terms>
    </nddeef1749674d76abdbe4b239a70bc6>
    <Record_x0020_Number xmlns="cdc7663a-08f0-4737-9e8c-148ce897a09c" xsi:nil="true"/>
    <Extracted_x0020_Keywords xmlns="cdc7663a-08f0-4737-9e8c-148ce897a09c"/>
    <Webtopic xmlns="cdc7663a-08f0-4737-9e8c-148ce897a09c" xsi:nil="true"/>
    <Abstract xmlns="cdc7663a-08f0-4737-9e8c-148ce897a09c" xsi:nil="true"/>
    <Publishing_x0020_House xmlns="cdc7663a-08f0-4737-9e8c-148ce897a09c" xsi:nil="true"/>
    <_dlc_DocId xmlns="cdc7663a-08f0-4737-9e8c-148ce897a09c">EZSHARE-1841800370-63</_dlc_DocId>
    <_dlc_DocIdUrl xmlns="cdc7663a-08f0-4737-9e8c-148ce897a09c">
      <Url>https://idbg.sharepoint.com/teams/EZ-PN-LON/PN-L1166/_layouts/15/DocIdRedir.aspx?ID=EZSHARE-1841800370-63</Url>
      <Description>EZSHARE-1841800370-63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B7344B946E25624E846BBAAD8986DFFB" ma:contentTypeVersion="1101" ma:contentTypeDescription="A content type to manage public (operations) IDB documents" ma:contentTypeScope="" ma:versionID="0c7c7b3776f8499c74c30ba7be1cdcf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24aa05dda2897f1217ff42e56c050a2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Extracted_x0020_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PN-L1166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55" nillable="true" ma:displayName="Extracted Keywords" ma:hidden="true" ma:internalName="Extracted_x0020_Keywords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z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8C50E3E5-5584-4415-ACF6-255B773775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96845-BB16-41DD-B9F9-8BFEC001CE82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83D7F9F1-6196-4C99-B21F-3DA296EA6356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4.xml><?xml version="1.0" encoding="utf-8"?>
<ds:datastoreItem xmlns:ds="http://schemas.openxmlformats.org/officeDocument/2006/customXml" ds:itemID="{5E2FADAD-88B3-4593-BC80-7DEBAA7104E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FE8FE19-EB7D-45E4-908B-C4083D381F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17C7CC4C-E7D5-4ED4-9895-4E76B3B9968A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649B16A4-E548-4679-9EEE-0786039680D1}">
  <ds:schemaRefs>
    <ds:schemaRef ds:uri="http://schemas.microsoft.com/sharepoint/v3/contenttype/forms/ur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8</Pages>
  <Words>1721</Words>
  <Characters>9811</Characters>
  <Application>Microsoft Office Word</Application>
  <DocSecurity>0</DocSecurity>
  <Lines>81</Lines>
  <Paragraphs>23</Paragraphs>
  <ScaleCrop>false</ScaleCrop>
  <Company/>
  <LinksUpToDate>false</LinksUpToDate>
  <CharactersWithSpaces>11509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Cuesta Bernal, Ana Maria</dc:creator>
  <cp:keywords/>
  <dc:description/>
  <cp:lastModifiedBy>Valle Porrua, Yolanda</cp:lastModifiedBy>
  <cp:revision>97</cp:revision>
  <cp:lastPrinted>2021-05-27T15:25:00Z</cp:lastPrinted>
  <dcterms:created xsi:type="dcterms:W3CDTF">2021-05-26T22:20:00Z</dcterms:created>
  <dcterms:modified xsi:type="dcterms:W3CDTF">2021-06-10T14:32:00Z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0x0101001A458A224826124E8B45B1D613300CFC00B7344B946E25624E846BBAAD8986DFFB</vt:lpwstr>
  </property>
  <property fmtid="{D5CDD505-2E9C-101B-9397-08002B2CF9AE}" pid="3" name="TaxKeyword">
    <vt:lpwstr/>
  </property>
  <property fmtid="{D5CDD505-2E9C-101B-9397-08002B2CF9AE}" pid="4" name="Series Corporate IDB">
    <vt:lpwstr>1022;#POM-03 Programming|49c128d4-99a0-40b7-9773-ea4d6ea33c69</vt:lpwstr>
  </property>
  <property fmtid="{D5CDD505-2E9C-101B-9397-08002B2CF9AE}" pid="5" name="TaxKeywordTaxHTField">
    <vt:lpwstr/>
  </property>
  <property fmtid="{D5CDD505-2E9C-101B-9397-08002B2CF9AE}" pid="6" name="Country">
    <vt:lpwstr/>
  </property>
  <property fmtid="{D5CDD505-2E9C-101B-9397-08002B2CF9AE}" pid="7" name="_dlc_DocIdItemGuid">
    <vt:lpwstr>d98dbf82-4d84-4851-a517-4e2cf0162eeb</vt:lpwstr>
  </property>
  <property fmtid="{D5CDD505-2E9C-101B-9397-08002B2CF9AE}" pid="8" name="Function Corporate IDB">
    <vt:lpwstr>884;#Project Operations Management|6fc05304-7f30-4bd4-9df9-00cd35812827</vt:lpwstr>
  </property>
  <property fmtid="{D5CDD505-2E9C-101B-9397-08002B2CF9AE}" pid="9" name="Series Operations IDB">
    <vt:lpwstr/>
  </property>
  <property fmtid="{D5CDD505-2E9C-101B-9397-08002B2CF9AE}" pid="10" name="Sub-Sector">
    <vt:lpwstr>126;#SUSTAINABLE AGRICULTURAL DEVELOPMENT|a0954e0d-8c49-4ad8-83bf-090abb274c8a</vt:lpwstr>
  </property>
  <property fmtid="{D5CDD505-2E9C-101B-9397-08002B2CF9AE}" pid="11" name="Fund IDB">
    <vt:lpwstr>25;#ORC|c028a4b2-ad8b-4cf4-9cac-a2ae6a778e23</vt:lpwstr>
  </property>
  <property fmtid="{D5CDD505-2E9C-101B-9397-08002B2CF9AE}" pid="12" name="Sector IDB">
    <vt:lpwstr>125;#AGRICULTURE AND RURAL DEVELOPMENT|d219a801-c2c3-4618-9f55-1bc987044feb</vt:lpwstr>
  </property>
  <property fmtid="{D5CDD505-2E9C-101B-9397-08002B2CF9AE}" pid="13" name="Function Operations IDB">
    <vt:lpwstr>1;#Project Preparation Planning and Design|29ca0c72-1fc4-435f-a09c-28585cb5eac9</vt:lpwstr>
  </property>
  <property fmtid="{D5CDD505-2E9C-101B-9397-08002B2CF9AE}" pid="14" name="Function_x0020_Operations_x0020_IDB">
    <vt:lpwstr>1;#Project Preparation Planning and Design|29ca0c72-1fc4-435f-a09c-28585cb5eac9</vt:lpwstr>
  </property>
  <property fmtid="{D5CDD505-2E9C-101B-9397-08002B2CF9AE}" pid="15" name="Sub_x002d_Sector">
    <vt:lpwstr>126;#SUSTAINABLE AGRICULTURAL DEVELOPMENT|a0954e0d-8c49-4ad8-83bf-090abb274c8a</vt:lpwstr>
  </property>
  <property fmtid="{D5CDD505-2E9C-101B-9397-08002B2CF9AE}" pid="16" name="Fund_x0020_IDB">
    <vt:lpwstr>25;#ORC|c028a4b2-ad8b-4cf4-9cac-a2ae6a778e23</vt:lpwstr>
  </property>
  <property fmtid="{D5CDD505-2E9C-101B-9397-08002B2CF9AE}" pid="17" name="Series_x0020_Operations_x0020_IDB">
    <vt:lpwstr/>
  </property>
  <property fmtid="{D5CDD505-2E9C-101B-9397-08002B2CF9AE}" pid="18" name="Sector_x0020_IDB">
    <vt:lpwstr>125;#AGRICULTURE AND RURAL DEVELOPMENT|d219a801-c2c3-4618-9f55-1bc987044feb</vt:lpwstr>
  </property>
</Properties>
</file>