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people.xml" ContentType="application/vnd.openxmlformats-officedocument.wordprocessingml.peop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9F78A" w14:textId="77777777" w:rsidR="00B8650D" w:rsidRDefault="009E28F7">
      <w:pPr>
        <w:pBdr>
          <w:top w:val="nil"/>
          <w:left w:val="nil"/>
          <w:bottom w:val="nil"/>
          <w:right w:val="nil"/>
          <w:between w:val="nil"/>
        </w:pBdr>
        <w:spacing w:after="0"/>
        <w:jc w:val="center"/>
        <w:rPr>
          <w:rFonts w:ascii="Arial" w:eastAsia="Arial" w:hAnsi="Arial" w:cs="Arial"/>
        </w:rPr>
      </w:pPr>
      <w:r>
        <w:rPr>
          <w:rFonts w:ascii="Arial" w:eastAsia="Arial" w:hAnsi="Arial" w:cs="Arial"/>
        </w:rPr>
        <w:t>DOCUMENTO DEL BANCO INTERAMERICANO DE DESARROLLO</w:t>
      </w:r>
    </w:p>
    <w:p w14:paraId="02F9F78B" w14:textId="77777777" w:rsidR="00B8650D" w:rsidRDefault="009E28F7">
      <w:pPr>
        <w:spacing w:after="0"/>
        <w:jc w:val="center"/>
        <w:rPr>
          <w:rFonts w:ascii="Arial" w:eastAsia="Arial" w:hAnsi="Arial" w:cs="Arial"/>
          <w:b/>
        </w:rPr>
      </w:pPr>
      <w:r>
        <w:rPr>
          <w:rFonts w:ascii="Arial" w:eastAsia="Arial" w:hAnsi="Arial" w:cs="Arial"/>
          <w:b/>
        </w:rPr>
        <w:t xml:space="preserve"> </w:t>
      </w:r>
    </w:p>
    <w:p w14:paraId="02F9F78C" w14:textId="77777777" w:rsidR="00B8650D" w:rsidRDefault="009E28F7">
      <w:pPr>
        <w:spacing w:after="0"/>
        <w:jc w:val="center"/>
        <w:rPr>
          <w:rFonts w:ascii="Arial" w:eastAsia="Arial" w:hAnsi="Arial" w:cs="Arial"/>
          <w:b/>
        </w:rPr>
      </w:pPr>
      <w:r>
        <w:rPr>
          <w:rFonts w:ascii="Arial" w:eastAsia="Arial" w:hAnsi="Arial" w:cs="Arial"/>
          <w:b/>
        </w:rPr>
        <w:t xml:space="preserve"> </w:t>
      </w:r>
    </w:p>
    <w:p w14:paraId="02F9F78D" w14:textId="77777777" w:rsidR="00B8650D" w:rsidRDefault="009E28F7">
      <w:pPr>
        <w:spacing w:after="0"/>
        <w:jc w:val="center"/>
        <w:rPr>
          <w:rFonts w:ascii="Arial" w:eastAsia="Arial" w:hAnsi="Arial" w:cs="Arial"/>
          <w:b/>
        </w:rPr>
      </w:pPr>
      <w:r>
        <w:rPr>
          <w:rFonts w:ascii="Arial" w:eastAsia="Arial" w:hAnsi="Arial" w:cs="Arial"/>
          <w:b/>
        </w:rPr>
        <w:t xml:space="preserve"> </w:t>
      </w:r>
    </w:p>
    <w:p w14:paraId="02F9F78E" w14:textId="77777777" w:rsidR="00B8650D" w:rsidRDefault="009E28F7">
      <w:pPr>
        <w:spacing w:after="0"/>
        <w:jc w:val="center"/>
        <w:rPr>
          <w:rFonts w:ascii="Arial" w:eastAsia="Arial" w:hAnsi="Arial" w:cs="Arial"/>
          <w:b/>
        </w:rPr>
      </w:pPr>
      <w:r>
        <w:rPr>
          <w:rFonts w:ascii="Arial" w:eastAsia="Arial" w:hAnsi="Arial" w:cs="Arial"/>
          <w:b/>
        </w:rPr>
        <w:t xml:space="preserve"> </w:t>
      </w:r>
    </w:p>
    <w:p w14:paraId="02F9F78F" w14:textId="77777777" w:rsidR="00B8650D" w:rsidRDefault="009E28F7">
      <w:pPr>
        <w:spacing w:after="0"/>
        <w:jc w:val="center"/>
        <w:rPr>
          <w:rFonts w:ascii="Arial" w:eastAsia="Arial" w:hAnsi="Arial" w:cs="Arial"/>
          <w:b/>
        </w:rPr>
      </w:pPr>
      <w:r>
        <w:rPr>
          <w:rFonts w:ascii="Arial" w:eastAsia="Arial" w:hAnsi="Arial" w:cs="Arial"/>
          <w:b/>
        </w:rPr>
        <w:t xml:space="preserve"> </w:t>
      </w:r>
    </w:p>
    <w:p w14:paraId="02F9F790" w14:textId="77777777" w:rsidR="00B8650D" w:rsidRDefault="009E28F7">
      <w:pPr>
        <w:spacing w:after="0"/>
        <w:jc w:val="center"/>
        <w:rPr>
          <w:rFonts w:ascii="Arial" w:eastAsia="Arial" w:hAnsi="Arial" w:cs="Arial"/>
          <w:b/>
        </w:rPr>
      </w:pPr>
      <w:r>
        <w:rPr>
          <w:rFonts w:ascii="Arial" w:eastAsia="Arial" w:hAnsi="Arial" w:cs="Arial"/>
          <w:b/>
        </w:rPr>
        <w:t>URUGUAY</w:t>
      </w:r>
    </w:p>
    <w:p w14:paraId="02F9F791" w14:textId="77777777" w:rsidR="00B8650D" w:rsidRDefault="009E28F7">
      <w:pPr>
        <w:spacing w:after="0"/>
        <w:jc w:val="center"/>
        <w:rPr>
          <w:rFonts w:ascii="Arial" w:eastAsia="Arial" w:hAnsi="Arial" w:cs="Arial"/>
          <w:b/>
        </w:rPr>
      </w:pPr>
      <w:r>
        <w:rPr>
          <w:rFonts w:ascii="Arial" w:eastAsia="Arial" w:hAnsi="Arial" w:cs="Arial"/>
          <w:b/>
        </w:rPr>
        <w:t xml:space="preserve"> </w:t>
      </w:r>
    </w:p>
    <w:p w14:paraId="02F9F792" w14:textId="77777777" w:rsidR="00B8650D" w:rsidRDefault="009E28F7">
      <w:pPr>
        <w:spacing w:after="0"/>
        <w:jc w:val="center"/>
        <w:rPr>
          <w:rFonts w:ascii="Arial" w:eastAsia="Arial" w:hAnsi="Arial" w:cs="Arial"/>
          <w:b/>
        </w:rPr>
      </w:pPr>
      <w:r>
        <w:rPr>
          <w:rFonts w:ascii="Arial" w:eastAsia="Arial" w:hAnsi="Arial" w:cs="Arial"/>
          <w:b/>
        </w:rPr>
        <w:t xml:space="preserve"> </w:t>
      </w:r>
    </w:p>
    <w:p w14:paraId="02F9F793" w14:textId="77777777" w:rsidR="00B8650D" w:rsidRDefault="00B8650D">
      <w:pPr>
        <w:spacing w:after="0" w:line="256" w:lineRule="auto"/>
        <w:rPr>
          <w:rFonts w:ascii="Arial" w:eastAsia="Arial" w:hAnsi="Arial" w:cs="Arial"/>
          <w:b/>
        </w:rPr>
      </w:pPr>
    </w:p>
    <w:p w14:paraId="02F9F794" w14:textId="77777777" w:rsidR="00B8650D" w:rsidRDefault="00B8650D">
      <w:pPr>
        <w:spacing w:after="0" w:line="256" w:lineRule="auto"/>
        <w:rPr>
          <w:rFonts w:ascii="Arial" w:eastAsia="Arial" w:hAnsi="Arial" w:cs="Arial"/>
          <w:b/>
        </w:rPr>
      </w:pPr>
    </w:p>
    <w:p w14:paraId="02F9F795" w14:textId="77777777" w:rsidR="00B8650D" w:rsidRDefault="00B8650D">
      <w:pPr>
        <w:spacing w:after="0" w:line="256" w:lineRule="auto"/>
        <w:rPr>
          <w:rFonts w:ascii="Arial" w:eastAsia="Arial" w:hAnsi="Arial" w:cs="Arial"/>
          <w:b/>
        </w:rPr>
      </w:pPr>
    </w:p>
    <w:p w14:paraId="02F9F796" w14:textId="77777777" w:rsidR="00B8650D" w:rsidRDefault="00B8650D">
      <w:pPr>
        <w:spacing w:after="0" w:line="256" w:lineRule="auto"/>
        <w:rPr>
          <w:rFonts w:ascii="Arial" w:eastAsia="Arial" w:hAnsi="Arial" w:cs="Arial"/>
          <w:b/>
        </w:rPr>
      </w:pPr>
    </w:p>
    <w:p w14:paraId="02F9F797" w14:textId="77777777" w:rsidR="00B8650D" w:rsidRDefault="00B8650D">
      <w:pPr>
        <w:spacing w:after="0" w:line="256" w:lineRule="auto"/>
        <w:rPr>
          <w:rFonts w:ascii="Arial" w:eastAsia="Arial" w:hAnsi="Arial" w:cs="Arial"/>
          <w:b/>
        </w:rPr>
      </w:pPr>
    </w:p>
    <w:p w14:paraId="02F9F798" w14:textId="77777777" w:rsidR="00B8650D" w:rsidRDefault="009E28F7">
      <w:pPr>
        <w:spacing w:after="0" w:line="256" w:lineRule="auto"/>
        <w:jc w:val="center"/>
        <w:rPr>
          <w:rFonts w:ascii="Arial" w:eastAsia="Arial" w:hAnsi="Arial" w:cs="Arial"/>
          <w:b/>
          <w:sz w:val="28"/>
          <w:szCs w:val="28"/>
        </w:rPr>
      </w:pPr>
      <w:r>
        <w:rPr>
          <w:rFonts w:ascii="Arial" w:eastAsia="Arial" w:hAnsi="Arial" w:cs="Arial"/>
          <w:b/>
        </w:rPr>
        <w:t>URUGUAY GLOBAL: PROMOCIÓN DE DESTREZAS DIGITALES PARA LA INTERNACIONALIZACIÓN (UR-L1150)</w:t>
      </w:r>
      <w:r>
        <w:rPr>
          <w:rFonts w:ascii="Arial" w:eastAsia="Arial" w:hAnsi="Arial" w:cs="Arial"/>
          <w:b/>
        </w:rPr>
        <w:br/>
      </w:r>
      <w:r>
        <w:rPr>
          <w:rFonts w:ascii="Arial" w:eastAsia="Arial" w:hAnsi="Arial" w:cs="Arial"/>
          <w:b/>
        </w:rPr>
        <w:br/>
      </w:r>
      <w:r>
        <w:rPr>
          <w:rFonts w:ascii="Arial" w:eastAsia="Arial" w:hAnsi="Arial" w:cs="Arial"/>
          <w:b/>
        </w:rPr>
        <w:br/>
      </w:r>
      <w:r>
        <w:rPr>
          <w:rFonts w:ascii="Arial" w:eastAsia="Arial" w:hAnsi="Arial" w:cs="Arial"/>
          <w:b/>
        </w:rPr>
        <w:br/>
      </w:r>
      <w:r>
        <w:rPr>
          <w:rFonts w:ascii="Arial" w:eastAsia="Arial" w:hAnsi="Arial" w:cs="Arial"/>
          <w:b/>
        </w:rPr>
        <w:br/>
        <w:t>RESUMEN DE LA TEORÍA DEL CAMBIO Y COSTO ESTIMADO DEL PROYECTO</w:t>
      </w:r>
      <w:r>
        <w:rPr>
          <w:rFonts w:ascii="Arial" w:eastAsia="Arial" w:hAnsi="Arial" w:cs="Arial"/>
          <w:b/>
        </w:rPr>
        <w:br/>
      </w:r>
      <w:r>
        <w:rPr>
          <w:rFonts w:ascii="Arial" w:eastAsia="Arial" w:hAnsi="Arial" w:cs="Arial"/>
          <w:b/>
          <w:sz w:val="28"/>
          <w:szCs w:val="28"/>
        </w:rPr>
        <w:br/>
      </w:r>
      <w:r>
        <w:rPr>
          <w:rFonts w:ascii="Arial" w:eastAsia="Arial" w:hAnsi="Arial" w:cs="Arial"/>
          <w:b/>
          <w:sz w:val="28"/>
          <w:szCs w:val="28"/>
        </w:rPr>
        <w:br/>
      </w:r>
      <w:r>
        <w:rPr>
          <w:rFonts w:ascii="Arial" w:eastAsia="Arial" w:hAnsi="Arial" w:cs="Arial"/>
          <w:b/>
          <w:sz w:val="28"/>
          <w:szCs w:val="28"/>
        </w:rPr>
        <w:br/>
      </w:r>
      <w:r>
        <w:rPr>
          <w:rFonts w:ascii="Arial" w:eastAsia="Arial" w:hAnsi="Arial" w:cs="Arial"/>
          <w:b/>
          <w:sz w:val="28"/>
          <w:szCs w:val="28"/>
        </w:rPr>
        <w:br/>
      </w:r>
    </w:p>
    <w:p w14:paraId="02F9F799" w14:textId="77777777" w:rsidR="00B8650D" w:rsidRDefault="00B8650D">
      <w:pPr>
        <w:spacing w:after="0" w:line="256" w:lineRule="auto"/>
        <w:jc w:val="center"/>
        <w:rPr>
          <w:rFonts w:ascii="Arial" w:eastAsia="Arial" w:hAnsi="Arial" w:cs="Arial"/>
          <w:b/>
          <w:sz w:val="28"/>
          <w:szCs w:val="28"/>
        </w:rPr>
      </w:pPr>
    </w:p>
    <w:p w14:paraId="02F9F79A" w14:textId="77777777" w:rsidR="00B8650D" w:rsidRDefault="00B8650D">
      <w:pPr>
        <w:spacing w:after="0" w:line="256" w:lineRule="auto"/>
        <w:jc w:val="center"/>
        <w:rPr>
          <w:rFonts w:ascii="Arial" w:eastAsia="Arial" w:hAnsi="Arial" w:cs="Arial"/>
          <w:b/>
          <w:sz w:val="28"/>
          <w:szCs w:val="28"/>
        </w:rPr>
      </w:pPr>
    </w:p>
    <w:p w14:paraId="02F9F79B" w14:textId="77777777" w:rsidR="00B8650D" w:rsidRDefault="00B8650D">
      <w:pPr>
        <w:spacing w:after="0" w:line="256" w:lineRule="auto"/>
        <w:jc w:val="center"/>
        <w:rPr>
          <w:rFonts w:ascii="Arial" w:eastAsia="Arial" w:hAnsi="Arial" w:cs="Arial"/>
          <w:b/>
          <w:sz w:val="28"/>
          <w:szCs w:val="28"/>
        </w:rPr>
      </w:pPr>
    </w:p>
    <w:p w14:paraId="02F9F79C" w14:textId="77777777" w:rsidR="00B8650D" w:rsidRDefault="00B8650D">
      <w:pPr>
        <w:spacing w:after="0" w:line="256" w:lineRule="auto"/>
        <w:jc w:val="center"/>
        <w:rPr>
          <w:rFonts w:ascii="Arial" w:eastAsia="Arial" w:hAnsi="Arial" w:cs="Arial"/>
          <w:b/>
          <w:sz w:val="28"/>
          <w:szCs w:val="28"/>
        </w:rPr>
      </w:pPr>
    </w:p>
    <w:p w14:paraId="02F9F79D" w14:textId="77777777" w:rsidR="00B8650D" w:rsidRDefault="00B8650D">
      <w:pPr>
        <w:spacing w:after="0" w:line="256" w:lineRule="auto"/>
        <w:jc w:val="center"/>
        <w:rPr>
          <w:rFonts w:ascii="Arial" w:eastAsia="Arial" w:hAnsi="Arial" w:cs="Arial"/>
          <w:b/>
          <w:sz w:val="28"/>
          <w:szCs w:val="28"/>
        </w:rPr>
      </w:pPr>
    </w:p>
    <w:p w14:paraId="02F9F79E" w14:textId="77777777" w:rsidR="00B8650D" w:rsidRDefault="00B8650D">
      <w:pPr>
        <w:spacing w:after="0" w:line="256" w:lineRule="auto"/>
        <w:jc w:val="center"/>
        <w:rPr>
          <w:rFonts w:ascii="Arial" w:eastAsia="Arial" w:hAnsi="Arial" w:cs="Arial"/>
          <w:b/>
          <w:sz w:val="28"/>
          <w:szCs w:val="28"/>
        </w:rPr>
      </w:pPr>
    </w:p>
    <w:p w14:paraId="02F9F79F" w14:textId="77777777" w:rsidR="00B8650D" w:rsidRDefault="00B8650D">
      <w:pPr>
        <w:spacing w:after="0" w:line="256" w:lineRule="auto"/>
        <w:jc w:val="center"/>
        <w:rPr>
          <w:rFonts w:ascii="Arial" w:eastAsia="Arial" w:hAnsi="Arial" w:cs="Arial"/>
          <w:b/>
          <w:sz w:val="28"/>
          <w:szCs w:val="28"/>
        </w:rPr>
      </w:pPr>
    </w:p>
    <w:p w14:paraId="02F9F7A0" w14:textId="77777777" w:rsidR="00B8650D" w:rsidRDefault="00B8650D">
      <w:pPr>
        <w:spacing w:after="0" w:line="256" w:lineRule="auto"/>
        <w:jc w:val="center"/>
        <w:rPr>
          <w:rFonts w:ascii="Arial" w:eastAsia="Arial" w:hAnsi="Arial" w:cs="Arial"/>
          <w:b/>
          <w:sz w:val="28"/>
          <w:szCs w:val="28"/>
        </w:rPr>
      </w:pPr>
    </w:p>
    <w:tbl>
      <w:tblPr>
        <w:tblStyle w:val="a"/>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B8650D" w:rsidRPr="006D6491" w14:paraId="02F9F7A2" w14:textId="77777777">
        <w:trPr>
          <w:trHeight w:val="1060"/>
          <w:jc w:val="center"/>
        </w:trPr>
        <w:tc>
          <w:tcPr>
            <w:tcW w:w="9360" w:type="dxa"/>
            <w:shd w:val="clear" w:color="auto" w:fill="auto"/>
            <w:tcMar>
              <w:top w:w="100" w:type="dxa"/>
              <w:left w:w="100" w:type="dxa"/>
              <w:bottom w:w="100" w:type="dxa"/>
              <w:right w:w="100" w:type="dxa"/>
            </w:tcMar>
          </w:tcPr>
          <w:p w14:paraId="02F9F7A1" w14:textId="77777777" w:rsidR="00B8650D" w:rsidRPr="00625EFF" w:rsidRDefault="009E28F7">
            <w:pPr>
              <w:spacing w:after="0" w:line="256" w:lineRule="auto"/>
              <w:jc w:val="both"/>
              <w:rPr>
                <w:rFonts w:ascii="Arial" w:eastAsia="Arial" w:hAnsi="Arial" w:cs="Arial"/>
                <w:b/>
                <w:sz w:val="28"/>
                <w:szCs w:val="28"/>
                <w:lang w:val="pt-BR"/>
              </w:rPr>
            </w:pPr>
            <w:r>
              <w:rPr>
                <w:rFonts w:ascii="Arial" w:eastAsia="Arial" w:hAnsi="Arial" w:cs="Arial"/>
              </w:rPr>
              <w:t>Este documento fue elaborado por Samuel Moreno González (INT/TIN) y Santiago Alejandro Ferrari (INT/TIN),</w:t>
            </w:r>
            <w:r w:rsidR="00625EFF">
              <w:rPr>
                <w:rFonts w:ascii="Arial" w:eastAsia="Arial" w:hAnsi="Arial" w:cs="Arial"/>
              </w:rPr>
              <w:t xml:space="preserve"> bajo el liderazgo de</w:t>
            </w:r>
            <w:r>
              <w:rPr>
                <w:rFonts w:ascii="Arial" w:eastAsia="Arial" w:hAnsi="Arial" w:cs="Arial"/>
              </w:rPr>
              <w:t xml:space="preserve"> Ady Beitler (TIN/CAR)</w:t>
            </w:r>
            <w:r w:rsidR="00625EFF">
              <w:rPr>
                <w:rFonts w:ascii="Arial" w:eastAsia="Arial" w:hAnsi="Arial" w:cs="Arial"/>
              </w:rPr>
              <w:t xml:space="preserve">. </w:t>
            </w:r>
            <w:r w:rsidR="00625EFF" w:rsidRPr="00625EFF">
              <w:rPr>
                <w:rFonts w:ascii="Arial" w:eastAsia="Arial" w:hAnsi="Arial" w:cs="Arial"/>
                <w:lang w:val="pt-BR"/>
              </w:rPr>
              <w:t>Se</w:t>
            </w:r>
            <w:r w:rsidR="00625EFF">
              <w:rPr>
                <w:rFonts w:ascii="Arial" w:eastAsia="Arial" w:hAnsi="Arial" w:cs="Arial"/>
                <w:lang w:val="pt-BR"/>
              </w:rPr>
              <w:t xml:space="preserve"> </w:t>
            </w:r>
            <w:proofErr w:type="spellStart"/>
            <w:r w:rsidR="00625EFF">
              <w:rPr>
                <w:rFonts w:ascii="Arial" w:eastAsia="Arial" w:hAnsi="Arial" w:cs="Arial"/>
                <w:lang w:val="pt-BR"/>
              </w:rPr>
              <w:t>agradecen</w:t>
            </w:r>
            <w:proofErr w:type="spellEnd"/>
            <w:r w:rsidR="00625EFF">
              <w:rPr>
                <w:rFonts w:ascii="Arial" w:eastAsia="Arial" w:hAnsi="Arial" w:cs="Arial"/>
                <w:lang w:val="pt-BR"/>
              </w:rPr>
              <w:t xml:space="preserve"> </w:t>
            </w:r>
            <w:proofErr w:type="spellStart"/>
            <w:r w:rsidR="00625EFF">
              <w:rPr>
                <w:rFonts w:ascii="Arial" w:eastAsia="Arial" w:hAnsi="Arial" w:cs="Arial"/>
                <w:lang w:val="pt-BR"/>
              </w:rPr>
              <w:t>los</w:t>
            </w:r>
            <w:proofErr w:type="spellEnd"/>
            <w:r w:rsidR="00625EFF">
              <w:rPr>
                <w:rFonts w:ascii="Arial" w:eastAsia="Arial" w:hAnsi="Arial" w:cs="Arial"/>
                <w:lang w:val="pt-BR"/>
              </w:rPr>
              <w:t xml:space="preserve"> comentários e insumos brindados por</w:t>
            </w:r>
            <w:r w:rsidRPr="00625EFF">
              <w:rPr>
                <w:rFonts w:ascii="Arial" w:eastAsia="Arial" w:hAnsi="Arial" w:cs="Arial"/>
                <w:lang w:val="pt-BR"/>
              </w:rPr>
              <w:t xml:space="preserve"> Maria Fernanda Merino (SPD/SPD) y Maria Paula Gerardino (SPD/SDV)</w:t>
            </w:r>
            <w:r w:rsidRPr="00625EFF">
              <w:rPr>
                <w:rFonts w:ascii="Arial" w:eastAsia="Arial" w:hAnsi="Arial" w:cs="Arial"/>
                <w:b/>
                <w:lang w:val="pt-BR"/>
              </w:rPr>
              <w:t xml:space="preserve">. </w:t>
            </w:r>
          </w:p>
        </w:tc>
      </w:tr>
    </w:tbl>
    <w:p w14:paraId="02F9F7A3" w14:textId="77777777" w:rsidR="00B8650D" w:rsidRPr="00625EFF" w:rsidRDefault="009E28F7">
      <w:pPr>
        <w:spacing w:after="0" w:line="256" w:lineRule="auto"/>
        <w:rPr>
          <w:rFonts w:ascii="Arial" w:eastAsia="Arial" w:hAnsi="Arial" w:cs="Arial"/>
          <w:b/>
          <w:sz w:val="28"/>
          <w:szCs w:val="28"/>
          <w:lang w:val="pt-BR"/>
        </w:rPr>
      </w:pPr>
      <w:r w:rsidRPr="00625EFF">
        <w:rPr>
          <w:rFonts w:ascii="Arial" w:eastAsia="Arial" w:hAnsi="Arial" w:cs="Arial"/>
          <w:b/>
          <w:sz w:val="28"/>
          <w:szCs w:val="28"/>
          <w:lang w:val="pt-BR"/>
        </w:rPr>
        <w:br/>
      </w:r>
    </w:p>
    <w:p w14:paraId="02F9F7A4" w14:textId="77777777" w:rsidR="00B8650D" w:rsidRPr="00625EFF" w:rsidRDefault="00B8650D">
      <w:pPr>
        <w:spacing w:after="0" w:line="256" w:lineRule="auto"/>
        <w:rPr>
          <w:rFonts w:ascii="Arial" w:eastAsia="Arial" w:hAnsi="Arial" w:cs="Arial"/>
          <w:b/>
          <w:sz w:val="28"/>
          <w:szCs w:val="28"/>
          <w:lang w:val="pt-BR"/>
        </w:rPr>
      </w:pPr>
    </w:p>
    <w:p w14:paraId="02F9F7A5" w14:textId="77777777" w:rsidR="00B8650D" w:rsidRDefault="009E28F7">
      <w:pPr>
        <w:spacing w:after="0"/>
        <w:rPr>
          <w:rFonts w:ascii="Arial" w:eastAsia="Arial" w:hAnsi="Arial" w:cs="Arial"/>
          <w:sz w:val="28"/>
          <w:szCs w:val="28"/>
          <w:u w:val="single"/>
        </w:rPr>
      </w:pPr>
      <w:r>
        <w:rPr>
          <w:rFonts w:ascii="Arial" w:eastAsia="Arial" w:hAnsi="Arial" w:cs="Arial"/>
          <w:sz w:val="28"/>
          <w:szCs w:val="28"/>
          <w:u w:val="single"/>
        </w:rPr>
        <w:lastRenderedPageBreak/>
        <w:t>Índice</w:t>
      </w:r>
    </w:p>
    <w:p w14:paraId="02F9F7A6" w14:textId="77777777" w:rsidR="00B8650D" w:rsidRDefault="009E28F7">
      <w:pPr>
        <w:spacing w:after="0"/>
        <w:jc w:val="center"/>
        <w:rPr>
          <w:rFonts w:ascii="Arial" w:eastAsia="Arial" w:hAnsi="Arial" w:cs="Arial"/>
        </w:rPr>
      </w:pPr>
      <w:r>
        <w:rPr>
          <w:rFonts w:ascii="Arial" w:eastAsia="Arial" w:hAnsi="Arial" w:cs="Arial"/>
        </w:rPr>
        <w:t xml:space="preserve"> </w:t>
      </w:r>
    </w:p>
    <w:p w14:paraId="02F9F7A7" w14:textId="77777777" w:rsidR="00B8650D" w:rsidRDefault="009E28F7" w:rsidP="00056610">
      <w:pPr>
        <w:pStyle w:val="ListParagraph"/>
        <w:numPr>
          <w:ilvl w:val="0"/>
          <w:numId w:val="3"/>
        </w:numPr>
        <w:spacing w:after="0"/>
      </w:pPr>
      <w:r>
        <w:t>Introducción</w:t>
      </w:r>
      <w:r w:rsidR="00056610">
        <w:t xml:space="preserve">………………………………………………………………………………………… 3 </w:t>
      </w:r>
    </w:p>
    <w:p w14:paraId="02F9F7A8" w14:textId="77777777" w:rsidR="00712A82" w:rsidRDefault="00712A82" w:rsidP="00712A82">
      <w:pPr>
        <w:pStyle w:val="ListParagraph"/>
        <w:spacing w:after="0"/>
        <w:ind w:left="1080"/>
      </w:pPr>
    </w:p>
    <w:p w14:paraId="02F9F7A9" w14:textId="77777777" w:rsidR="00B8650D" w:rsidRDefault="009E28F7" w:rsidP="00056610">
      <w:pPr>
        <w:pStyle w:val="ListParagraph"/>
        <w:numPr>
          <w:ilvl w:val="0"/>
          <w:numId w:val="3"/>
        </w:numPr>
        <w:spacing w:after="0"/>
      </w:pPr>
      <w:r>
        <w:t>Teoría de Cambio</w:t>
      </w:r>
      <w:r w:rsidR="00056610">
        <w:t>………………………………………………………………………………… 3</w:t>
      </w:r>
    </w:p>
    <w:p w14:paraId="02F9F7AA" w14:textId="77777777" w:rsidR="00712A82" w:rsidRDefault="00712A82" w:rsidP="00712A82">
      <w:pPr>
        <w:spacing w:after="0"/>
      </w:pPr>
    </w:p>
    <w:p w14:paraId="02F9F7AB" w14:textId="77777777" w:rsidR="00B8650D" w:rsidRDefault="009E28F7" w:rsidP="00056610">
      <w:pPr>
        <w:pStyle w:val="ListParagraph"/>
        <w:numPr>
          <w:ilvl w:val="0"/>
          <w:numId w:val="3"/>
        </w:numPr>
        <w:spacing w:after="0"/>
      </w:pPr>
      <w:r>
        <w:t>Costos del Proyecto</w:t>
      </w:r>
      <w:r w:rsidR="00056610">
        <w:t xml:space="preserve">……………………………………………………………………………. </w:t>
      </w:r>
      <w:r w:rsidR="00151D67">
        <w:t xml:space="preserve"> </w:t>
      </w:r>
      <w:r w:rsidR="00056610">
        <w:t>8</w:t>
      </w:r>
    </w:p>
    <w:p w14:paraId="02F9F7AC" w14:textId="77777777" w:rsidR="00B8650D" w:rsidRDefault="00B8650D">
      <w:pPr>
        <w:pBdr>
          <w:top w:val="nil"/>
          <w:left w:val="nil"/>
          <w:bottom w:val="nil"/>
          <w:right w:val="nil"/>
          <w:between w:val="nil"/>
        </w:pBdr>
        <w:spacing w:after="0"/>
      </w:pPr>
    </w:p>
    <w:p w14:paraId="02F9F7AD" w14:textId="77777777" w:rsidR="00B8650D" w:rsidRDefault="00B8650D">
      <w:pPr>
        <w:pBdr>
          <w:top w:val="nil"/>
          <w:left w:val="nil"/>
          <w:bottom w:val="nil"/>
          <w:right w:val="nil"/>
          <w:between w:val="nil"/>
        </w:pBdr>
        <w:spacing w:after="0"/>
      </w:pPr>
    </w:p>
    <w:p w14:paraId="02F9F7AE" w14:textId="77777777" w:rsidR="00B8650D" w:rsidRDefault="00B8650D">
      <w:pPr>
        <w:pBdr>
          <w:top w:val="nil"/>
          <w:left w:val="nil"/>
          <w:bottom w:val="nil"/>
          <w:right w:val="nil"/>
          <w:between w:val="nil"/>
        </w:pBdr>
        <w:spacing w:after="0"/>
      </w:pPr>
    </w:p>
    <w:p w14:paraId="02F9F7AF" w14:textId="77777777" w:rsidR="00B8650D" w:rsidRDefault="00B8650D">
      <w:pPr>
        <w:pBdr>
          <w:top w:val="nil"/>
          <w:left w:val="nil"/>
          <w:bottom w:val="nil"/>
          <w:right w:val="nil"/>
          <w:between w:val="nil"/>
        </w:pBdr>
        <w:spacing w:after="0"/>
      </w:pPr>
    </w:p>
    <w:p w14:paraId="02F9F7B0" w14:textId="77777777" w:rsidR="00B8650D" w:rsidRDefault="00B8650D">
      <w:pPr>
        <w:pBdr>
          <w:top w:val="nil"/>
          <w:left w:val="nil"/>
          <w:bottom w:val="nil"/>
          <w:right w:val="nil"/>
          <w:between w:val="nil"/>
        </w:pBdr>
        <w:spacing w:after="0"/>
      </w:pPr>
    </w:p>
    <w:p w14:paraId="02F9F7B1" w14:textId="77777777" w:rsidR="00B8650D" w:rsidRDefault="00B8650D">
      <w:pPr>
        <w:pBdr>
          <w:top w:val="nil"/>
          <w:left w:val="nil"/>
          <w:bottom w:val="nil"/>
          <w:right w:val="nil"/>
          <w:between w:val="nil"/>
        </w:pBdr>
        <w:spacing w:after="0"/>
      </w:pPr>
    </w:p>
    <w:p w14:paraId="02F9F7B2" w14:textId="77777777" w:rsidR="00B8650D" w:rsidRDefault="00B8650D">
      <w:pPr>
        <w:pBdr>
          <w:top w:val="nil"/>
          <w:left w:val="nil"/>
          <w:bottom w:val="nil"/>
          <w:right w:val="nil"/>
          <w:between w:val="nil"/>
        </w:pBdr>
        <w:spacing w:after="0"/>
      </w:pPr>
    </w:p>
    <w:p w14:paraId="02F9F7B3" w14:textId="77777777" w:rsidR="00B8650D" w:rsidRDefault="00B8650D">
      <w:pPr>
        <w:pBdr>
          <w:top w:val="nil"/>
          <w:left w:val="nil"/>
          <w:bottom w:val="nil"/>
          <w:right w:val="nil"/>
          <w:between w:val="nil"/>
        </w:pBdr>
        <w:spacing w:after="0"/>
      </w:pPr>
    </w:p>
    <w:p w14:paraId="02F9F7B4" w14:textId="77777777" w:rsidR="00B8650D" w:rsidRDefault="00B8650D">
      <w:pPr>
        <w:pBdr>
          <w:top w:val="nil"/>
          <w:left w:val="nil"/>
          <w:bottom w:val="nil"/>
          <w:right w:val="nil"/>
          <w:between w:val="nil"/>
        </w:pBdr>
        <w:spacing w:after="0"/>
      </w:pPr>
    </w:p>
    <w:p w14:paraId="02F9F7B5" w14:textId="77777777" w:rsidR="00B8650D" w:rsidRDefault="00B8650D">
      <w:pPr>
        <w:pBdr>
          <w:top w:val="nil"/>
          <w:left w:val="nil"/>
          <w:bottom w:val="nil"/>
          <w:right w:val="nil"/>
          <w:between w:val="nil"/>
        </w:pBdr>
        <w:spacing w:after="0"/>
      </w:pPr>
    </w:p>
    <w:p w14:paraId="02F9F7B6" w14:textId="77777777" w:rsidR="00B8650D" w:rsidRDefault="00B8650D">
      <w:pPr>
        <w:pBdr>
          <w:top w:val="nil"/>
          <w:left w:val="nil"/>
          <w:bottom w:val="nil"/>
          <w:right w:val="nil"/>
          <w:between w:val="nil"/>
        </w:pBdr>
        <w:spacing w:after="0"/>
      </w:pPr>
    </w:p>
    <w:p w14:paraId="02F9F7B7" w14:textId="77777777" w:rsidR="00B8650D" w:rsidRDefault="00B8650D">
      <w:pPr>
        <w:pBdr>
          <w:top w:val="nil"/>
          <w:left w:val="nil"/>
          <w:bottom w:val="nil"/>
          <w:right w:val="nil"/>
          <w:between w:val="nil"/>
        </w:pBdr>
        <w:spacing w:after="0"/>
      </w:pPr>
    </w:p>
    <w:p w14:paraId="02F9F7B8" w14:textId="77777777" w:rsidR="00B8650D" w:rsidRDefault="00B8650D">
      <w:pPr>
        <w:pBdr>
          <w:top w:val="nil"/>
          <w:left w:val="nil"/>
          <w:bottom w:val="nil"/>
          <w:right w:val="nil"/>
          <w:between w:val="nil"/>
        </w:pBdr>
        <w:spacing w:after="0"/>
      </w:pPr>
    </w:p>
    <w:p w14:paraId="02F9F7B9" w14:textId="77777777" w:rsidR="00B8650D" w:rsidRDefault="00B8650D">
      <w:pPr>
        <w:pBdr>
          <w:top w:val="nil"/>
          <w:left w:val="nil"/>
          <w:bottom w:val="nil"/>
          <w:right w:val="nil"/>
          <w:between w:val="nil"/>
        </w:pBdr>
        <w:spacing w:after="0"/>
      </w:pPr>
    </w:p>
    <w:p w14:paraId="02F9F7BA" w14:textId="77777777" w:rsidR="00B8650D" w:rsidRDefault="00B8650D">
      <w:pPr>
        <w:pBdr>
          <w:top w:val="nil"/>
          <w:left w:val="nil"/>
          <w:bottom w:val="nil"/>
          <w:right w:val="nil"/>
          <w:between w:val="nil"/>
        </w:pBdr>
        <w:spacing w:after="0"/>
      </w:pPr>
    </w:p>
    <w:p w14:paraId="02F9F7BB" w14:textId="77777777" w:rsidR="00B8650D" w:rsidRDefault="00B8650D">
      <w:pPr>
        <w:pBdr>
          <w:top w:val="nil"/>
          <w:left w:val="nil"/>
          <w:bottom w:val="nil"/>
          <w:right w:val="nil"/>
          <w:between w:val="nil"/>
        </w:pBdr>
        <w:spacing w:after="0"/>
      </w:pPr>
    </w:p>
    <w:p w14:paraId="02F9F7BC" w14:textId="77777777" w:rsidR="00B8650D" w:rsidRDefault="00B8650D">
      <w:pPr>
        <w:pBdr>
          <w:top w:val="nil"/>
          <w:left w:val="nil"/>
          <w:bottom w:val="nil"/>
          <w:right w:val="nil"/>
          <w:between w:val="nil"/>
        </w:pBdr>
        <w:spacing w:after="0"/>
      </w:pPr>
    </w:p>
    <w:p w14:paraId="02F9F7BD" w14:textId="77777777" w:rsidR="00B8650D" w:rsidRDefault="00B8650D">
      <w:pPr>
        <w:pBdr>
          <w:top w:val="nil"/>
          <w:left w:val="nil"/>
          <w:bottom w:val="nil"/>
          <w:right w:val="nil"/>
          <w:between w:val="nil"/>
        </w:pBdr>
        <w:spacing w:after="0"/>
      </w:pPr>
    </w:p>
    <w:p w14:paraId="02F9F7BE" w14:textId="77777777" w:rsidR="00B8650D" w:rsidRDefault="00B8650D">
      <w:pPr>
        <w:pBdr>
          <w:top w:val="nil"/>
          <w:left w:val="nil"/>
          <w:bottom w:val="nil"/>
          <w:right w:val="nil"/>
          <w:between w:val="nil"/>
        </w:pBdr>
        <w:spacing w:after="0"/>
      </w:pPr>
    </w:p>
    <w:p w14:paraId="02F9F7BF" w14:textId="77777777" w:rsidR="00B8650D" w:rsidRDefault="00B8650D">
      <w:pPr>
        <w:pBdr>
          <w:top w:val="nil"/>
          <w:left w:val="nil"/>
          <w:bottom w:val="nil"/>
          <w:right w:val="nil"/>
          <w:between w:val="nil"/>
        </w:pBdr>
        <w:spacing w:after="0"/>
      </w:pPr>
    </w:p>
    <w:p w14:paraId="02F9F7C0" w14:textId="77777777" w:rsidR="00B8650D" w:rsidRDefault="00B8650D">
      <w:pPr>
        <w:pBdr>
          <w:top w:val="nil"/>
          <w:left w:val="nil"/>
          <w:bottom w:val="nil"/>
          <w:right w:val="nil"/>
          <w:between w:val="nil"/>
        </w:pBdr>
        <w:spacing w:after="0"/>
      </w:pPr>
    </w:p>
    <w:p w14:paraId="02F9F7C1" w14:textId="77777777" w:rsidR="00B8650D" w:rsidRDefault="00B8650D">
      <w:pPr>
        <w:pBdr>
          <w:top w:val="nil"/>
          <w:left w:val="nil"/>
          <w:bottom w:val="nil"/>
          <w:right w:val="nil"/>
          <w:between w:val="nil"/>
        </w:pBdr>
        <w:spacing w:after="0"/>
      </w:pPr>
    </w:p>
    <w:p w14:paraId="02F9F7C2" w14:textId="77777777" w:rsidR="00B8650D" w:rsidRDefault="00B8650D">
      <w:pPr>
        <w:pBdr>
          <w:top w:val="nil"/>
          <w:left w:val="nil"/>
          <w:bottom w:val="nil"/>
          <w:right w:val="nil"/>
          <w:between w:val="nil"/>
        </w:pBdr>
        <w:spacing w:after="0"/>
      </w:pPr>
    </w:p>
    <w:p w14:paraId="02F9F7C3" w14:textId="77777777" w:rsidR="00B8650D" w:rsidRDefault="00B8650D">
      <w:pPr>
        <w:pBdr>
          <w:top w:val="nil"/>
          <w:left w:val="nil"/>
          <w:bottom w:val="nil"/>
          <w:right w:val="nil"/>
          <w:between w:val="nil"/>
        </w:pBdr>
        <w:spacing w:after="0"/>
      </w:pPr>
    </w:p>
    <w:p w14:paraId="02F9F7C4" w14:textId="77777777" w:rsidR="00B8650D" w:rsidRDefault="00B8650D">
      <w:pPr>
        <w:pBdr>
          <w:top w:val="nil"/>
          <w:left w:val="nil"/>
          <w:bottom w:val="nil"/>
          <w:right w:val="nil"/>
          <w:between w:val="nil"/>
        </w:pBdr>
        <w:spacing w:after="0"/>
      </w:pPr>
    </w:p>
    <w:p w14:paraId="02F9F7C5" w14:textId="77777777" w:rsidR="00B8650D" w:rsidRDefault="00B8650D">
      <w:pPr>
        <w:pBdr>
          <w:top w:val="nil"/>
          <w:left w:val="nil"/>
          <w:bottom w:val="nil"/>
          <w:right w:val="nil"/>
          <w:between w:val="nil"/>
        </w:pBdr>
        <w:spacing w:after="0"/>
      </w:pPr>
    </w:p>
    <w:p w14:paraId="02F9F7C6" w14:textId="77777777" w:rsidR="00B8650D" w:rsidRDefault="00B8650D">
      <w:pPr>
        <w:pBdr>
          <w:top w:val="nil"/>
          <w:left w:val="nil"/>
          <w:bottom w:val="nil"/>
          <w:right w:val="nil"/>
          <w:between w:val="nil"/>
        </w:pBdr>
        <w:spacing w:after="0"/>
      </w:pPr>
    </w:p>
    <w:p w14:paraId="02F9F7C7" w14:textId="77777777" w:rsidR="00B8650D" w:rsidRDefault="00B8650D">
      <w:pPr>
        <w:pBdr>
          <w:top w:val="nil"/>
          <w:left w:val="nil"/>
          <w:bottom w:val="nil"/>
          <w:right w:val="nil"/>
          <w:between w:val="nil"/>
        </w:pBdr>
        <w:spacing w:after="0"/>
      </w:pPr>
    </w:p>
    <w:p w14:paraId="02F9F7C8" w14:textId="77777777" w:rsidR="00B8650D" w:rsidRDefault="00B8650D">
      <w:pPr>
        <w:pBdr>
          <w:top w:val="nil"/>
          <w:left w:val="nil"/>
          <w:bottom w:val="nil"/>
          <w:right w:val="nil"/>
          <w:between w:val="nil"/>
        </w:pBdr>
        <w:spacing w:after="0"/>
      </w:pPr>
    </w:p>
    <w:p w14:paraId="02F9F7C9" w14:textId="77777777" w:rsidR="00B8650D" w:rsidRDefault="00B8650D">
      <w:pPr>
        <w:pBdr>
          <w:top w:val="nil"/>
          <w:left w:val="nil"/>
          <w:bottom w:val="nil"/>
          <w:right w:val="nil"/>
          <w:between w:val="nil"/>
        </w:pBdr>
        <w:spacing w:after="0"/>
      </w:pPr>
    </w:p>
    <w:p w14:paraId="02F9F7CA" w14:textId="77777777" w:rsidR="00B8650D" w:rsidRDefault="00B8650D">
      <w:pPr>
        <w:pBdr>
          <w:top w:val="nil"/>
          <w:left w:val="nil"/>
          <w:bottom w:val="nil"/>
          <w:right w:val="nil"/>
          <w:between w:val="nil"/>
        </w:pBdr>
        <w:spacing w:after="0"/>
      </w:pPr>
    </w:p>
    <w:p w14:paraId="02F9F7CB" w14:textId="77777777" w:rsidR="00B8650D" w:rsidRDefault="00B8650D">
      <w:pPr>
        <w:pBdr>
          <w:top w:val="nil"/>
          <w:left w:val="nil"/>
          <w:bottom w:val="nil"/>
          <w:right w:val="nil"/>
          <w:between w:val="nil"/>
        </w:pBdr>
        <w:spacing w:after="0"/>
      </w:pPr>
    </w:p>
    <w:p w14:paraId="02F9F7CC" w14:textId="77777777" w:rsidR="00B8650D" w:rsidRDefault="00B8650D">
      <w:pPr>
        <w:pBdr>
          <w:top w:val="nil"/>
          <w:left w:val="nil"/>
          <w:bottom w:val="nil"/>
          <w:right w:val="nil"/>
          <w:between w:val="nil"/>
        </w:pBdr>
        <w:spacing w:after="0"/>
      </w:pPr>
    </w:p>
    <w:p w14:paraId="02F9F7CD" w14:textId="77777777" w:rsidR="00B8650D" w:rsidRDefault="00B8650D">
      <w:pPr>
        <w:pBdr>
          <w:top w:val="nil"/>
          <w:left w:val="nil"/>
          <w:bottom w:val="nil"/>
          <w:right w:val="nil"/>
          <w:between w:val="nil"/>
        </w:pBdr>
        <w:spacing w:after="0"/>
      </w:pPr>
    </w:p>
    <w:p w14:paraId="02F9F7CE" w14:textId="77777777" w:rsidR="00B8650D" w:rsidRDefault="00B8650D">
      <w:pPr>
        <w:pBdr>
          <w:top w:val="nil"/>
          <w:left w:val="nil"/>
          <w:bottom w:val="nil"/>
          <w:right w:val="nil"/>
          <w:between w:val="nil"/>
        </w:pBdr>
        <w:spacing w:after="0"/>
      </w:pPr>
    </w:p>
    <w:p w14:paraId="02F9F7CF" w14:textId="77777777" w:rsidR="00625EFF" w:rsidRDefault="00625EFF">
      <w:pPr>
        <w:pBdr>
          <w:top w:val="nil"/>
          <w:left w:val="nil"/>
          <w:bottom w:val="nil"/>
          <w:right w:val="nil"/>
          <w:between w:val="nil"/>
        </w:pBdr>
        <w:spacing w:after="0"/>
      </w:pPr>
    </w:p>
    <w:p w14:paraId="02F9F7D0" w14:textId="77777777" w:rsidR="00B8650D" w:rsidRDefault="00B8650D">
      <w:pPr>
        <w:pBdr>
          <w:top w:val="nil"/>
          <w:left w:val="nil"/>
          <w:bottom w:val="nil"/>
          <w:right w:val="nil"/>
          <w:between w:val="nil"/>
        </w:pBdr>
        <w:spacing w:after="0"/>
        <w:rPr>
          <w:rFonts w:ascii="Arial" w:eastAsia="Arial" w:hAnsi="Arial" w:cs="Arial"/>
        </w:rPr>
      </w:pPr>
    </w:p>
    <w:p w14:paraId="02F9F7D1" w14:textId="77777777" w:rsidR="00B8650D" w:rsidRDefault="009E28F7">
      <w:pPr>
        <w:numPr>
          <w:ilvl w:val="0"/>
          <w:numId w:val="1"/>
        </w:numPr>
        <w:pBdr>
          <w:top w:val="nil"/>
          <w:left w:val="nil"/>
          <w:bottom w:val="nil"/>
          <w:right w:val="nil"/>
          <w:between w:val="nil"/>
        </w:pBdr>
        <w:spacing w:after="0"/>
        <w:contextualSpacing/>
        <w:rPr>
          <w:rFonts w:ascii="Arial" w:eastAsia="Arial" w:hAnsi="Arial" w:cs="Arial"/>
          <w:b/>
        </w:rPr>
      </w:pPr>
      <w:r>
        <w:rPr>
          <w:rFonts w:ascii="Arial" w:eastAsia="Arial" w:hAnsi="Arial" w:cs="Arial"/>
          <w:b/>
          <w:color w:val="000000"/>
        </w:rPr>
        <w:t>Introducción</w:t>
      </w:r>
    </w:p>
    <w:p w14:paraId="02F9F7D2" w14:textId="77777777" w:rsidR="00B8650D" w:rsidRDefault="00B8650D">
      <w:pPr>
        <w:pBdr>
          <w:top w:val="nil"/>
          <w:left w:val="nil"/>
          <w:bottom w:val="nil"/>
          <w:right w:val="nil"/>
          <w:between w:val="nil"/>
        </w:pBdr>
        <w:spacing w:after="0"/>
      </w:pPr>
    </w:p>
    <w:p w14:paraId="02F9F7D3" w14:textId="77777777" w:rsidR="00B8650D" w:rsidRDefault="009E28F7">
      <w:pPr>
        <w:pBdr>
          <w:top w:val="nil"/>
          <w:left w:val="nil"/>
          <w:bottom w:val="nil"/>
          <w:right w:val="nil"/>
          <w:between w:val="nil"/>
        </w:pBdr>
        <w:spacing w:after="0"/>
        <w:jc w:val="both"/>
        <w:rPr>
          <w:rFonts w:ascii="Arial" w:eastAsia="Arial" w:hAnsi="Arial" w:cs="Arial"/>
        </w:rPr>
      </w:pPr>
      <w:r>
        <w:rPr>
          <w:rFonts w:ascii="Arial" w:eastAsia="Arial" w:hAnsi="Arial" w:cs="Arial"/>
        </w:rPr>
        <w:t xml:space="preserve">El presente documento presenta de manera sucinta y sistemática la teoría del cambio que sustenta las intervenciones propuestas en el marco del </w:t>
      </w:r>
      <w:r w:rsidR="00DB17F9">
        <w:rPr>
          <w:rFonts w:ascii="Arial" w:eastAsia="Arial" w:hAnsi="Arial" w:cs="Arial"/>
        </w:rPr>
        <w:t xml:space="preserve">Proyecto </w:t>
      </w:r>
      <w:r>
        <w:rPr>
          <w:rFonts w:ascii="Arial" w:eastAsia="Arial" w:hAnsi="Arial" w:cs="Arial"/>
        </w:rPr>
        <w:t>de Promoción de Destrezas Digitales para la Internacionalización (UR-L1150). Asimismo</w:t>
      </w:r>
      <w:r w:rsidR="005E5301">
        <w:rPr>
          <w:rFonts w:ascii="Arial" w:eastAsia="Arial" w:hAnsi="Arial" w:cs="Arial"/>
        </w:rPr>
        <w:t>,</w:t>
      </w:r>
      <w:r>
        <w:rPr>
          <w:rFonts w:ascii="Arial" w:eastAsia="Arial" w:hAnsi="Arial" w:cs="Arial"/>
        </w:rPr>
        <w:t xml:space="preserve"> describe la cadena de resultados que surgen a partir de las actividades del proyecto.</w:t>
      </w:r>
    </w:p>
    <w:p w14:paraId="02F9F7D4" w14:textId="77777777" w:rsidR="00B8650D" w:rsidRDefault="00B8650D">
      <w:pPr>
        <w:pBdr>
          <w:top w:val="nil"/>
          <w:left w:val="nil"/>
          <w:bottom w:val="nil"/>
          <w:right w:val="nil"/>
          <w:between w:val="nil"/>
        </w:pBdr>
        <w:spacing w:after="0"/>
        <w:jc w:val="both"/>
        <w:rPr>
          <w:rFonts w:ascii="Arial" w:eastAsia="Arial" w:hAnsi="Arial" w:cs="Arial"/>
        </w:rPr>
      </w:pPr>
    </w:p>
    <w:p w14:paraId="02F9F7D5" w14:textId="77777777" w:rsidR="00B8650D" w:rsidRDefault="0049397D">
      <w:pPr>
        <w:pBdr>
          <w:top w:val="nil"/>
          <w:left w:val="nil"/>
          <w:bottom w:val="nil"/>
          <w:right w:val="nil"/>
          <w:between w:val="nil"/>
        </w:pBdr>
        <w:spacing w:after="0"/>
        <w:jc w:val="both"/>
        <w:rPr>
          <w:rFonts w:ascii="Arial" w:eastAsia="Arial" w:hAnsi="Arial" w:cs="Arial"/>
        </w:rPr>
      </w:pPr>
      <w:r w:rsidRPr="0049397D">
        <w:rPr>
          <w:rFonts w:ascii="Arial" w:eastAsia="Arial" w:hAnsi="Arial" w:cs="Arial"/>
        </w:rPr>
        <w:t>El Pro</w:t>
      </w:r>
      <w:r w:rsidR="00DB17F9">
        <w:rPr>
          <w:rFonts w:ascii="Arial" w:eastAsia="Arial" w:hAnsi="Arial" w:cs="Arial"/>
        </w:rPr>
        <w:t>yecto</w:t>
      </w:r>
      <w:r w:rsidRPr="0049397D">
        <w:rPr>
          <w:rFonts w:ascii="Arial" w:eastAsia="Arial" w:hAnsi="Arial" w:cs="Arial"/>
        </w:rPr>
        <w:t xml:space="preserve"> tiene como objetivo general </w:t>
      </w:r>
      <w:r w:rsidR="00A668EE">
        <w:rPr>
          <w:rFonts w:ascii="Arial" w:eastAsia="Arial" w:hAnsi="Arial" w:cs="Arial"/>
        </w:rPr>
        <w:t>p</w:t>
      </w:r>
      <w:r w:rsidR="00A668EE" w:rsidRPr="00A668EE">
        <w:rPr>
          <w:rFonts w:ascii="Arial" w:eastAsia="Arial" w:hAnsi="Arial" w:cs="Arial"/>
        </w:rPr>
        <w:t>romover la inserción internacional de Uruguay, a través del incremento de las inversiones y exportaciones del sector SBIC. Como objetivo</w:t>
      </w:r>
      <w:r w:rsidR="00151D67">
        <w:rPr>
          <w:rFonts w:ascii="Arial" w:eastAsia="Arial" w:hAnsi="Arial" w:cs="Arial"/>
        </w:rPr>
        <w:t>s</w:t>
      </w:r>
      <w:r w:rsidR="00A668EE" w:rsidRPr="00A668EE">
        <w:rPr>
          <w:rFonts w:ascii="Arial" w:eastAsia="Arial" w:hAnsi="Arial" w:cs="Arial"/>
        </w:rPr>
        <w:t xml:space="preserve"> específicos, se propone: (i) aumentar oferta de capital humano con competencias digitales avanzadas; y (ii) crear nuevos emprendimientos SBIC con potencial exportador.</w:t>
      </w:r>
    </w:p>
    <w:p w14:paraId="02F9F7D6" w14:textId="77777777" w:rsidR="00B8650D" w:rsidRDefault="00B8650D">
      <w:pPr>
        <w:pBdr>
          <w:top w:val="nil"/>
          <w:left w:val="nil"/>
          <w:bottom w:val="nil"/>
          <w:right w:val="nil"/>
          <w:between w:val="nil"/>
        </w:pBdr>
        <w:spacing w:after="0"/>
        <w:jc w:val="both"/>
        <w:rPr>
          <w:rFonts w:ascii="Arial" w:eastAsia="Arial" w:hAnsi="Arial" w:cs="Arial"/>
        </w:rPr>
      </w:pPr>
    </w:p>
    <w:p w14:paraId="02F9F7D7" w14:textId="77777777" w:rsidR="00B8650D" w:rsidRDefault="009E28F7">
      <w:pPr>
        <w:pBdr>
          <w:top w:val="nil"/>
          <w:left w:val="nil"/>
          <w:bottom w:val="nil"/>
          <w:right w:val="nil"/>
          <w:between w:val="nil"/>
        </w:pBdr>
        <w:spacing w:after="0"/>
        <w:jc w:val="both"/>
        <w:rPr>
          <w:rFonts w:ascii="Arial" w:eastAsia="Arial" w:hAnsi="Arial" w:cs="Arial"/>
        </w:rPr>
      </w:pPr>
      <w:r>
        <w:rPr>
          <w:rFonts w:ascii="Arial" w:eastAsia="Arial" w:hAnsi="Arial" w:cs="Arial"/>
        </w:rPr>
        <w:t xml:space="preserve">En línea con estos objetivos, el proyecto despliega una serie de intervenciones, las cuales incluyen: (i) generación de convenios con universidades extranjeras para la creación de un programa </w:t>
      </w:r>
      <w:r w:rsidR="00775268">
        <w:rPr>
          <w:rFonts w:ascii="Arial" w:eastAsia="Arial" w:hAnsi="Arial" w:cs="Arial"/>
        </w:rPr>
        <w:t xml:space="preserve">académico </w:t>
      </w:r>
      <w:r>
        <w:rPr>
          <w:rFonts w:ascii="Arial" w:eastAsia="Arial" w:hAnsi="Arial" w:cs="Arial"/>
        </w:rPr>
        <w:t>en destrezas digitales; (ii) creación de un programa de</w:t>
      </w:r>
      <w:r w:rsidR="0049397D">
        <w:rPr>
          <w:rFonts w:ascii="Arial" w:eastAsia="Arial" w:hAnsi="Arial" w:cs="Arial"/>
        </w:rPr>
        <w:t xml:space="preserve"> exoneración de pagos de matrículas con énfasis en profesores; </w:t>
      </w:r>
      <w:r>
        <w:rPr>
          <w:rFonts w:ascii="Arial" w:eastAsia="Arial" w:hAnsi="Arial" w:cs="Arial"/>
        </w:rPr>
        <w:t>(iii) desarrollo de un programa de capacitación de profesores en destrezas digitales; (iv)</w:t>
      </w:r>
      <w:r w:rsidR="0049397D">
        <w:rPr>
          <w:rFonts w:ascii="Arial" w:eastAsia="Arial" w:hAnsi="Arial" w:cs="Arial"/>
        </w:rPr>
        <w:t xml:space="preserve"> </w:t>
      </w:r>
      <w:r>
        <w:rPr>
          <w:rFonts w:ascii="Arial" w:eastAsia="Arial" w:hAnsi="Arial" w:cs="Arial"/>
        </w:rPr>
        <w:t xml:space="preserve"> </w:t>
      </w:r>
      <w:r w:rsidR="0049397D" w:rsidRPr="0049397D">
        <w:rPr>
          <w:rFonts w:ascii="Arial" w:eastAsia="Arial" w:hAnsi="Arial" w:cs="Arial"/>
        </w:rPr>
        <w:t>Atracción de empresas del exterior</w:t>
      </w:r>
      <w:r w:rsidR="0064432F">
        <w:rPr>
          <w:rFonts w:ascii="Arial" w:eastAsia="Arial" w:hAnsi="Arial" w:cs="Arial"/>
        </w:rPr>
        <w:t xml:space="preserve"> a través de programas de </w:t>
      </w:r>
      <w:proofErr w:type="spellStart"/>
      <w:r w:rsidR="0049397D" w:rsidRPr="0049397D">
        <w:rPr>
          <w:rFonts w:ascii="Arial" w:eastAsia="Arial" w:hAnsi="Arial" w:cs="Arial"/>
        </w:rPr>
        <w:t>Soft</w:t>
      </w:r>
      <w:proofErr w:type="spellEnd"/>
      <w:r w:rsidR="0049397D" w:rsidRPr="0049397D">
        <w:rPr>
          <w:rFonts w:ascii="Arial" w:eastAsia="Arial" w:hAnsi="Arial" w:cs="Arial"/>
        </w:rPr>
        <w:t xml:space="preserve"> </w:t>
      </w:r>
      <w:proofErr w:type="spellStart"/>
      <w:r w:rsidR="0049397D" w:rsidRPr="0049397D">
        <w:rPr>
          <w:rFonts w:ascii="Arial" w:eastAsia="Arial" w:hAnsi="Arial" w:cs="Arial"/>
        </w:rPr>
        <w:t>Landin</w:t>
      </w:r>
      <w:r w:rsidR="0064432F">
        <w:rPr>
          <w:rFonts w:ascii="Arial" w:eastAsia="Arial" w:hAnsi="Arial" w:cs="Arial"/>
        </w:rPr>
        <w:t>g</w:t>
      </w:r>
      <w:proofErr w:type="spellEnd"/>
      <w:r w:rsidR="0064432F">
        <w:rPr>
          <w:rFonts w:ascii="Arial" w:eastAsia="Arial" w:hAnsi="Arial" w:cs="Arial"/>
        </w:rPr>
        <w:t xml:space="preserve"> y </w:t>
      </w:r>
      <w:r>
        <w:rPr>
          <w:rFonts w:ascii="Arial" w:eastAsia="Arial" w:hAnsi="Arial" w:cs="Arial"/>
        </w:rPr>
        <w:t>(v)</w:t>
      </w:r>
      <w:r w:rsidR="0064432F">
        <w:rPr>
          <w:rFonts w:ascii="Arial" w:eastAsia="Arial" w:hAnsi="Arial" w:cs="Arial"/>
        </w:rPr>
        <w:t xml:space="preserve"> la a</w:t>
      </w:r>
      <w:r w:rsidR="0064432F" w:rsidRPr="0064432F">
        <w:rPr>
          <w:rFonts w:ascii="Arial" w:eastAsia="Arial" w:hAnsi="Arial" w:cs="Arial"/>
        </w:rPr>
        <w:t>rticulación de los graduados</w:t>
      </w:r>
      <w:r w:rsidR="0064432F">
        <w:rPr>
          <w:rFonts w:ascii="Arial" w:eastAsia="Arial" w:hAnsi="Arial" w:cs="Arial"/>
        </w:rPr>
        <w:t xml:space="preserve"> del Pro</w:t>
      </w:r>
      <w:r w:rsidR="00DB17F9">
        <w:rPr>
          <w:rFonts w:ascii="Arial" w:eastAsia="Arial" w:hAnsi="Arial" w:cs="Arial"/>
        </w:rPr>
        <w:t>yecto</w:t>
      </w:r>
      <w:r w:rsidR="0064432F" w:rsidRPr="0064432F">
        <w:rPr>
          <w:rFonts w:ascii="Arial" w:eastAsia="Arial" w:hAnsi="Arial" w:cs="Arial"/>
        </w:rPr>
        <w:t xml:space="preserve"> con el ecosistema de innovación y emprendimiento</w:t>
      </w:r>
      <w:r w:rsidR="0064432F">
        <w:rPr>
          <w:rFonts w:ascii="Arial" w:eastAsia="Arial" w:hAnsi="Arial" w:cs="Arial"/>
        </w:rPr>
        <w:t xml:space="preserve">, entre otras. </w:t>
      </w:r>
      <w:r>
        <w:rPr>
          <w:rFonts w:ascii="Arial" w:eastAsia="Arial" w:hAnsi="Arial" w:cs="Arial"/>
        </w:rPr>
        <w:t xml:space="preserve">Para cada intervención se describe la cadena de resultados y se expone el costo estimado para realizar las metas correspondientes. </w:t>
      </w:r>
    </w:p>
    <w:p w14:paraId="02F9F7D8" w14:textId="77777777" w:rsidR="00B8650D" w:rsidRDefault="00B8650D">
      <w:pPr>
        <w:pBdr>
          <w:top w:val="nil"/>
          <w:left w:val="nil"/>
          <w:bottom w:val="nil"/>
          <w:right w:val="nil"/>
          <w:between w:val="nil"/>
        </w:pBdr>
        <w:spacing w:after="0"/>
        <w:jc w:val="both"/>
        <w:rPr>
          <w:rFonts w:ascii="Arial" w:eastAsia="Arial" w:hAnsi="Arial" w:cs="Arial"/>
        </w:rPr>
      </w:pPr>
    </w:p>
    <w:p w14:paraId="02F9F7D9" w14:textId="77777777" w:rsidR="00B8650D" w:rsidRDefault="009E28F7">
      <w:pPr>
        <w:numPr>
          <w:ilvl w:val="0"/>
          <w:numId w:val="1"/>
        </w:numPr>
        <w:pBdr>
          <w:top w:val="nil"/>
          <w:left w:val="nil"/>
          <w:bottom w:val="nil"/>
          <w:right w:val="nil"/>
          <w:between w:val="nil"/>
        </w:pBdr>
        <w:contextualSpacing/>
        <w:jc w:val="both"/>
        <w:rPr>
          <w:rFonts w:ascii="Arial" w:eastAsia="Arial" w:hAnsi="Arial" w:cs="Arial"/>
          <w:b/>
        </w:rPr>
      </w:pPr>
      <w:r>
        <w:rPr>
          <w:rFonts w:ascii="Arial" w:eastAsia="Arial" w:hAnsi="Arial" w:cs="Arial"/>
          <w:b/>
          <w:color w:val="000000"/>
        </w:rPr>
        <w:t>Teoría del cambio</w:t>
      </w:r>
    </w:p>
    <w:p w14:paraId="02F9F7DA" w14:textId="77777777" w:rsidR="00B8650D" w:rsidRDefault="009E28F7">
      <w:pPr>
        <w:jc w:val="both"/>
        <w:rPr>
          <w:rFonts w:ascii="Arial" w:eastAsia="Arial" w:hAnsi="Arial" w:cs="Arial"/>
        </w:rPr>
      </w:pPr>
      <w:r>
        <w:rPr>
          <w:rFonts w:ascii="Arial" w:eastAsia="Arial" w:hAnsi="Arial" w:cs="Arial"/>
        </w:rPr>
        <w:t>La economía uruguaya acumula quince años de crecimiento ininterrumpido. Para darle sostenibilidad a este crecimiento, Uruguay enfrenta el desafío de cerrar la brecha de productividad que lo separa de los países avanzados</w:t>
      </w:r>
      <w:r>
        <w:rPr>
          <w:rFonts w:ascii="Arial" w:eastAsia="Arial" w:hAnsi="Arial" w:cs="Arial"/>
          <w:vertAlign w:val="superscript"/>
        </w:rPr>
        <w:footnoteReference w:id="1"/>
      </w:r>
      <w:r>
        <w:rPr>
          <w:rFonts w:ascii="Arial" w:eastAsia="Arial" w:hAnsi="Arial" w:cs="Arial"/>
        </w:rPr>
        <w:t xml:space="preserve">. Para enfrentar este desafío es necesario desarrollar actividades que promuevan un crecimiento sostenido de la productividad. Una alternativa estratégica para lograr este objetivo es fomentar el desarrollo del sector SBIC uruguayo. Dado el reducido tamaño del mercado doméstico, este desarrollo debe estar necesariamente vinculado con la inserción internacional del sector. </w:t>
      </w:r>
    </w:p>
    <w:p w14:paraId="02F9F7DB" w14:textId="77777777" w:rsidR="00B8650D" w:rsidRDefault="009E28F7">
      <w:pPr>
        <w:jc w:val="both"/>
        <w:rPr>
          <w:rFonts w:ascii="Arial" w:eastAsia="Arial" w:hAnsi="Arial" w:cs="Arial"/>
        </w:rPr>
      </w:pPr>
      <w:r>
        <w:rPr>
          <w:rFonts w:ascii="Arial" w:eastAsia="Arial" w:hAnsi="Arial" w:cs="Arial"/>
        </w:rPr>
        <w:t>La teoría del cambio comprende el análisis y la conexión de los factores que influyen en la obtención de los cambios esperados de la política. El proyecto usa un modelo de financiamiento basado en resultados, donde los cambios esperados se logran con apoyo financiero y técnico. El fundamento conceptual de las intervenciones procura responder efectivamente a los obstáculos principales que inhiben la inserción internacional del sector SBIC: (i) limitada oferta de capital humano entrenado en destrezas digitales y (ii) escasez relativa de actividad emprendedora SBIC. Por el lado de la oferta de capital humano, las barreras tienen que ver</w:t>
      </w:r>
      <w:r w:rsidR="0064432F">
        <w:rPr>
          <w:rFonts w:ascii="Arial" w:eastAsia="Arial" w:hAnsi="Arial" w:cs="Arial"/>
        </w:rPr>
        <w:t xml:space="preserve">, </w:t>
      </w:r>
      <w:r w:rsidR="0064432F">
        <w:rPr>
          <w:rFonts w:ascii="Arial" w:eastAsia="Arial" w:hAnsi="Arial" w:cs="Arial"/>
        </w:rPr>
        <w:lastRenderedPageBreak/>
        <w:t xml:space="preserve">entre otros aspectos, </w:t>
      </w:r>
      <w:r w:rsidR="00A668EE">
        <w:rPr>
          <w:rFonts w:ascii="Arial" w:eastAsia="Arial" w:hAnsi="Arial" w:cs="Arial"/>
        </w:rPr>
        <w:t>con</w:t>
      </w:r>
      <w:r w:rsidR="0064432F">
        <w:rPr>
          <w:rFonts w:ascii="Arial" w:eastAsia="Arial" w:hAnsi="Arial" w:cs="Arial"/>
        </w:rPr>
        <w:t xml:space="preserve"> la falta de </w:t>
      </w:r>
      <w:proofErr w:type="spellStart"/>
      <w:r w:rsidR="0064432F">
        <w:rPr>
          <w:rFonts w:ascii="Arial" w:eastAsia="Arial" w:hAnsi="Arial" w:cs="Arial"/>
          <w:i/>
        </w:rPr>
        <w:t>faculty</w:t>
      </w:r>
      <w:proofErr w:type="spellEnd"/>
      <w:r w:rsidR="0064432F">
        <w:rPr>
          <w:rFonts w:ascii="Arial" w:eastAsia="Arial" w:hAnsi="Arial" w:cs="Arial"/>
        </w:rPr>
        <w:t xml:space="preserve"> </w:t>
      </w:r>
      <w:r w:rsidR="00A668EE">
        <w:rPr>
          <w:rFonts w:ascii="Arial" w:eastAsia="Arial" w:hAnsi="Arial" w:cs="Arial"/>
        </w:rPr>
        <w:t>apropiadamente</w:t>
      </w:r>
      <w:r w:rsidR="0064432F">
        <w:rPr>
          <w:rFonts w:ascii="Arial" w:eastAsia="Arial" w:hAnsi="Arial" w:cs="Arial"/>
        </w:rPr>
        <w:t xml:space="preserve"> </w:t>
      </w:r>
      <w:r w:rsidR="004C40A2">
        <w:rPr>
          <w:rFonts w:ascii="Arial" w:eastAsia="Arial" w:hAnsi="Arial" w:cs="Arial"/>
        </w:rPr>
        <w:t>capacitado</w:t>
      </w:r>
      <w:r w:rsidR="00A668EE">
        <w:rPr>
          <w:rFonts w:ascii="Arial" w:eastAsia="Arial" w:hAnsi="Arial" w:cs="Arial"/>
        </w:rPr>
        <w:t xml:space="preserve"> y </w:t>
      </w:r>
      <w:r w:rsidR="0064432F">
        <w:rPr>
          <w:rFonts w:ascii="Arial" w:eastAsia="Arial" w:hAnsi="Arial" w:cs="Arial"/>
        </w:rPr>
        <w:t>de programas adecuados</w:t>
      </w:r>
      <w:r w:rsidR="00A668EE">
        <w:rPr>
          <w:rFonts w:ascii="Arial" w:eastAsia="Arial" w:hAnsi="Arial" w:cs="Arial"/>
        </w:rPr>
        <w:t xml:space="preserve">, al igual </w:t>
      </w:r>
      <w:r w:rsidR="00AA7823">
        <w:rPr>
          <w:rFonts w:ascii="Arial" w:eastAsia="Arial" w:hAnsi="Arial" w:cs="Arial"/>
        </w:rPr>
        <w:t>que con</w:t>
      </w:r>
      <w:r w:rsidR="00A668EE">
        <w:rPr>
          <w:rFonts w:ascii="Arial" w:eastAsia="Arial" w:hAnsi="Arial" w:cs="Arial"/>
        </w:rPr>
        <w:t xml:space="preserve"> la </w:t>
      </w:r>
      <w:r w:rsidR="00A668EE" w:rsidRPr="00A668EE">
        <w:rPr>
          <w:rFonts w:ascii="Arial" w:eastAsia="Arial" w:hAnsi="Arial" w:cs="Arial"/>
        </w:rPr>
        <w:t>falta de capacidades suficientes de la oferta local para atender las demandas de las empresas</w:t>
      </w:r>
      <w:r w:rsidR="00A668EE">
        <w:rPr>
          <w:rFonts w:ascii="Arial" w:eastAsia="Arial" w:hAnsi="Arial" w:cs="Arial"/>
        </w:rPr>
        <w:t xml:space="preserve">. </w:t>
      </w:r>
      <w:r>
        <w:rPr>
          <w:rFonts w:ascii="Arial" w:eastAsia="Arial" w:hAnsi="Arial" w:cs="Arial"/>
        </w:rPr>
        <w:t>En cuanto a la débil actividad emprendedora SBIC, lo</w:t>
      </w:r>
      <w:r w:rsidR="004C40A2">
        <w:rPr>
          <w:rFonts w:ascii="Arial" w:eastAsia="Arial" w:hAnsi="Arial" w:cs="Arial"/>
        </w:rPr>
        <w:t>s</w:t>
      </w:r>
      <w:r>
        <w:rPr>
          <w:rFonts w:ascii="Arial" w:eastAsia="Arial" w:hAnsi="Arial" w:cs="Arial"/>
        </w:rPr>
        <w:t xml:space="preserve"> obstáculos se originan en problemas de asimetrías de información, externalidades, pequeña escala y baja </w:t>
      </w:r>
      <w:proofErr w:type="spellStart"/>
      <w:r>
        <w:rPr>
          <w:rFonts w:ascii="Arial" w:eastAsia="Arial" w:hAnsi="Arial" w:cs="Arial"/>
        </w:rPr>
        <w:t>prendabilidad</w:t>
      </w:r>
      <w:proofErr w:type="spellEnd"/>
      <w:r>
        <w:rPr>
          <w:rFonts w:ascii="Arial" w:eastAsia="Arial" w:hAnsi="Arial" w:cs="Arial"/>
        </w:rPr>
        <w:t xml:space="preserve"> de activos, fundamentalmente. Para atacar estos retos se desarrollarán instrumentos financieros y no financieros que abordar</w:t>
      </w:r>
      <w:r w:rsidR="004C40A2">
        <w:rPr>
          <w:rFonts w:ascii="Arial" w:eastAsia="Arial" w:hAnsi="Arial" w:cs="Arial"/>
        </w:rPr>
        <w:t>á</w:t>
      </w:r>
      <w:r>
        <w:rPr>
          <w:rFonts w:ascii="Arial" w:eastAsia="Arial" w:hAnsi="Arial" w:cs="Arial"/>
        </w:rPr>
        <w:t xml:space="preserve">n de manera </w:t>
      </w:r>
      <w:r w:rsidR="004C40A2">
        <w:rPr>
          <w:rFonts w:ascii="Arial" w:eastAsia="Arial" w:hAnsi="Arial" w:cs="Arial"/>
        </w:rPr>
        <w:t>holística</w:t>
      </w:r>
      <w:r>
        <w:rPr>
          <w:rFonts w:ascii="Arial" w:eastAsia="Arial" w:hAnsi="Arial" w:cs="Arial"/>
        </w:rPr>
        <w:t xml:space="preserve"> el entrenamiento de capital humano en destrezas digitales y la falta de emprendimientos SBIC con </w:t>
      </w:r>
      <w:r w:rsidR="004C40A2">
        <w:rPr>
          <w:rFonts w:ascii="Arial" w:eastAsia="Arial" w:hAnsi="Arial" w:cs="Arial"/>
        </w:rPr>
        <w:t>vocación</w:t>
      </w:r>
      <w:r>
        <w:rPr>
          <w:rFonts w:ascii="Arial" w:eastAsia="Arial" w:hAnsi="Arial" w:cs="Arial"/>
        </w:rPr>
        <w:t xml:space="preserve"> exportadora. Las innovaciones </w:t>
      </w:r>
      <w:r w:rsidR="004C40A2">
        <w:rPr>
          <w:rFonts w:ascii="Arial" w:eastAsia="Arial" w:hAnsi="Arial" w:cs="Arial"/>
        </w:rPr>
        <w:t>más</w:t>
      </w:r>
      <w:r>
        <w:rPr>
          <w:rFonts w:ascii="Arial" w:eastAsia="Arial" w:hAnsi="Arial" w:cs="Arial"/>
        </w:rPr>
        <w:t xml:space="preserve"> importantes de esta </w:t>
      </w:r>
      <w:r w:rsidR="004C40A2">
        <w:rPr>
          <w:rFonts w:ascii="Arial" w:eastAsia="Arial" w:hAnsi="Arial" w:cs="Arial"/>
        </w:rPr>
        <w:t>operación</w:t>
      </w:r>
      <w:r>
        <w:rPr>
          <w:rFonts w:ascii="Arial" w:eastAsia="Arial" w:hAnsi="Arial" w:cs="Arial"/>
        </w:rPr>
        <w:t xml:space="preserve"> son: (a) el desarrollo de un pro</w:t>
      </w:r>
      <w:r w:rsidR="00DB17F9">
        <w:rPr>
          <w:rFonts w:ascii="Arial" w:eastAsia="Arial" w:hAnsi="Arial" w:cs="Arial"/>
        </w:rPr>
        <w:t>yecto</w:t>
      </w:r>
      <w:r>
        <w:rPr>
          <w:rFonts w:ascii="Arial" w:eastAsia="Arial" w:hAnsi="Arial" w:cs="Arial"/>
        </w:rPr>
        <w:t xml:space="preserve"> orientado </w:t>
      </w:r>
      <w:r w:rsidR="004C40A2">
        <w:rPr>
          <w:rFonts w:ascii="Arial" w:eastAsia="Arial" w:hAnsi="Arial" w:cs="Arial"/>
        </w:rPr>
        <w:t>específicamente</w:t>
      </w:r>
      <w:r>
        <w:rPr>
          <w:rFonts w:ascii="Arial" w:eastAsia="Arial" w:hAnsi="Arial" w:cs="Arial"/>
        </w:rPr>
        <w:t xml:space="preserve"> a las necesidades del sector SBIC en conjunto con universidades que </w:t>
      </w:r>
      <w:r w:rsidR="004C40A2">
        <w:rPr>
          <w:rFonts w:ascii="Arial" w:eastAsia="Arial" w:hAnsi="Arial" w:cs="Arial"/>
        </w:rPr>
        <w:t>están</w:t>
      </w:r>
      <w:r>
        <w:rPr>
          <w:rFonts w:ascii="Arial" w:eastAsia="Arial" w:hAnsi="Arial" w:cs="Arial"/>
        </w:rPr>
        <w:t xml:space="preserve"> en la frontera del conocimiento</w:t>
      </w:r>
      <w:r w:rsidR="00AA7823">
        <w:rPr>
          <w:rFonts w:ascii="Arial" w:eastAsia="Arial" w:hAnsi="Arial" w:cs="Arial"/>
        </w:rPr>
        <w:t xml:space="preserve">; </w:t>
      </w:r>
      <w:r>
        <w:rPr>
          <w:rFonts w:ascii="Arial" w:eastAsia="Arial" w:hAnsi="Arial" w:cs="Arial"/>
        </w:rPr>
        <w:t xml:space="preserve">(b) la </w:t>
      </w:r>
      <w:r w:rsidR="004C40A2">
        <w:rPr>
          <w:rFonts w:ascii="Arial" w:eastAsia="Arial" w:hAnsi="Arial" w:cs="Arial"/>
        </w:rPr>
        <w:t>capacitación</w:t>
      </w:r>
      <w:r>
        <w:rPr>
          <w:rFonts w:ascii="Arial" w:eastAsia="Arial" w:hAnsi="Arial" w:cs="Arial"/>
        </w:rPr>
        <w:t xml:space="preserve"> de capacitadores, es decir, la </w:t>
      </w:r>
      <w:r w:rsidR="004C40A2">
        <w:rPr>
          <w:rFonts w:ascii="Arial" w:eastAsia="Arial" w:hAnsi="Arial" w:cs="Arial"/>
        </w:rPr>
        <w:t>formación</w:t>
      </w:r>
      <w:r>
        <w:rPr>
          <w:rFonts w:ascii="Arial" w:eastAsia="Arial" w:hAnsi="Arial" w:cs="Arial"/>
        </w:rPr>
        <w:t xml:space="preserve"> de docentes nacionales para hacer sostenible y escalar el cambio en la manera de impartir conocimiento relacionado con destrezas digitales</w:t>
      </w:r>
      <w:r w:rsidR="00AA7823">
        <w:rPr>
          <w:rFonts w:ascii="Arial" w:eastAsia="Arial" w:hAnsi="Arial" w:cs="Arial"/>
        </w:rPr>
        <w:t xml:space="preserve"> y (c) </w:t>
      </w:r>
      <w:r w:rsidR="00AA7823" w:rsidRPr="00AA7823">
        <w:rPr>
          <w:rFonts w:ascii="Arial" w:eastAsia="Arial" w:hAnsi="Arial" w:cs="Arial"/>
        </w:rPr>
        <w:t>la puesta en marcha de mecanismos de captura empresarial de las externalidades generadas por el pro</w:t>
      </w:r>
      <w:r w:rsidR="00DB17F9">
        <w:rPr>
          <w:rFonts w:ascii="Arial" w:eastAsia="Arial" w:hAnsi="Arial" w:cs="Arial"/>
        </w:rPr>
        <w:t>yecto</w:t>
      </w:r>
      <w:r w:rsidR="00AA7823" w:rsidRPr="00AA7823">
        <w:rPr>
          <w:rFonts w:ascii="Arial" w:eastAsia="Arial" w:hAnsi="Arial" w:cs="Arial"/>
        </w:rPr>
        <w:t>.</w:t>
      </w:r>
    </w:p>
    <w:p w14:paraId="02F9F7DC" w14:textId="77777777" w:rsidR="00B8650D" w:rsidRDefault="009E28F7">
      <w:pPr>
        <w:jc w:val="both"/>
        <w:rPr>
          <w:rFonts w:ascii="Arial" w:eastAsia="Arial" w:hAnsi="Arial" w:cs="Arial"/>
        </w:rPr>
      </w:pPr>
      <w:r>
        <w:rPr>
          <w:rFonts w:ascii="Arial" w:eastAsia="Arial" w:hAnsi="Arial" w:cs="Arial"/>
        </w:rPr>
        <w:t>La figura I resume los principales problemas, causas y soluciones que se abordan en el presente proyecto en lo que toca al entrenamiento de capital humano en destrezas digitales y el apoyo al financiamiento y desarrollo de los emprendimientos SBIC con vocación exportadora. De aquí surgen los componentes del proyecto.</w:t>
      </w:r>
    </w:p>
    <w:p w14:paraId="02F9F7DD" w14:textId="77777777" w:rsidR="00B8650D" w:rsidRDefault="00B8650D"/>
    <w:p w14:paraId="02F9F7DE" w14:textId="77777777" w:rsidR="00AA7823" w:rsidRDefault="00AA7823"/>
    <w:p w14:paraId="02F9F7DF" w14:textId="77777777" w:rsidR="00AA7823" w:rsidRDefault="00AA7823"/>
    <w:p w14:paraId="02F9F7E0" w14:textId="77777777" w:rsidR="00AA7823" w:rsidRDefault="00AA7823"/>
    <w:p w14:paraId="02F9F7E1" w14:textId="77777777" w:rsidR="00AA7823" w:rsidRDefault="00AA7823"/>
    <w:p w14:paraId="02F9F7E2" w14:textId="77777777" w:rsidR="00AA7823" w:rsidRDefault="00AA7823"/>
    <w:p w14:paraId="02F9F7E3" w14:textId="77777777" w:rsidR="00AA7823" w:rsidRDefault="00AA7823"/>
    <w:p w14:paraId="02F9F7E4" w14:textId="77777777" w:rsidR="00AA7823" w:rsidRDefault="00AA7823"/>
    <w:p w14:paraId="02F9F7E5" w14:textId="77777777" w:rsidR="00AA7823" w:rsidRDefault="00AA7823"/>
    <w:p w14:paraId="02F9F7E6" w14:textId="77777777" w:rsidR="00AA7823" w:rsidRDefault="00AA7823"/>
    <w:p w14:paraId="02F9F7E7" w14:textId="77777777" w:rsidR="00AA7823" w:rsidRDefault="00AA7823"/>
    <w:p w14:paraId="02F9F7E8" w14:textId="77777777" w:rsidR="00AA7823" w:rsidRDefault="00AA7823"/>
    <w:p w14:paraId="02F9F7E9" w14:textId="77777777" w:rsidR="00AA7823" w:rsidRDefault="00AA7823"/>
    <w:p w14:paraId="02F9F7EA" w14:textId="77777777" w:rsidR="00AA7823" w:rsidRDefault="00AA7823"/>
    <w:p w14:paraId="02F9F7EB" w14:textId="77777777" w:rsidR="00AA7823" w:rsidRDefault="00AA7823"/>
    <w:p w14:paraId="02F9F7EC" w14:textId="77777777" w:rsidR="00AA7823" w:rsidRDefault="00AA7823"/>
    <w:p w14:paraId="02F9F7ED" w14:textId="77777777" w:rsidR="00AA7823" w:rsidRDefault="00AA7823">
      <w:pPr>
        <w:rPr>
          <w:b/>
        </w:rPr>
      </w:pPr>
    </w:p>
    <w:p w14:paraId="02F9F7EE" w14:textId="77777777" w:rsidR="00B8650D" w:rsidRDefault="009E28F7">
      <w:pPr>
        <w:rPr>
          <w:b/>
        </w:rPr>
      </w:pPr>
      <w:r>
        <w:rPr>
          <w:b/>
        </w:rPr>
        <w:t>Figura I. Resumen de la Teoría del Cambio del Proyecto</w:t>
      </w:r>
    </w:p>
    <w:p w14:paraId="02F9F7EF" w14:textId="77777777" w:rsidR="00625EFF" w:rsidRDefault="009F53ED">
      <w:pPr>
        <w:rPr>
          <w:b/>
        </w:rPr>
      </w:pPr>
      <w:r>
        <w:rPr>
          <w:noProof/>
        </w:rPr>
        <mc:AlternateContent>
          <mc:Choice Requires="wps">
            <w:drawing>
              <wp:anchor distT="0" distB="0" distL="114300" distR="114300" simplePos="0" relativeHeight="251670016" behindDoc="0" locked="0" layoutInCell="1" allowOverlap="1" wp14:anchorId="02F9F80A" wp14:editId="02F9F80B">
                <wp:simplePos x="0" y="0"/>
                <wp:positionH relativeFrom="column">
                  <wp:posOffset>3715285</wp:posOffset>
                </wp:positionH>
                <wp:positionV relativeFrom="paragraph">
                  <wp:posOffset>3355975</wp:posOffset>
                </wp:positionV>
                <wp:extent cx="0" cy="170815"/>
                <wp:effectExtent l="76200" t="0" r="57150" b="57785"/>
                <wp:wrapNone/>
                <wp:docPr id="112" name="Straight Arrow Connector 112"/>
                <wp:cNvGraphicFramePr/>
                <a:graphic xmlns:a="http://schemas.openxmlformats.org/drawingml/2006/main">
                  <a:graphicData uri="http://schemas.microsoft.com/office/word/2010/wordprocessingShape">
                    <wps:wsp>
                      <wps:cNvCnPr/>
                      <wps:spPr>
                        <a:xfrm>
                          <a:off x="0" y="0"/>
                          <a:ext cx="0" cy="170815"/>
                        </a:xfrm>
                        <a:prstGeom prst="straightConnector1">
                          <a:avLst/>
                        </a:prstGeom>
                        <a:noFill/>
                        <a:ln w="9525" cap="flat" cmpd="sng">
                          <a:solidFill>
                            <a:srgbClr val="000000"/>
                          </a:solidFill>
                          <a:prstDash val="solid"/>
                          <a:round/>
                          <a:headEnd type="none" w="med" len="med"/>
                          <a:tailEnd type="triangle" w="med" len="med"/>
                        </a:ln>
                      </wps:spPr>
                      <wps:bodyPr/>
                    </wps:wsp>
                  </a:graphicData>
                </a:graphic>
              </wp:anchor>
            </w:drawing>
          </mc:Choice>
          <mc:Fallback>
            <w:pict>
              <v:shapetype w14:anchorId="1EA80891" id="_x0000_t32" coordsize="21600,21600" o:spt="32" o:oned="t" path="m,l21600,21600e" filled="f">
                <v:path arrowok="t" fillok="f" o:connecttype="none"/>
                <o:lock v:ext="edit" shapetype="t"/>
              </v:shapetype>
              <v:shape id="Straight Arrow Connector 112" o:spid="_x0000_s1026" type="#_x0000_t32" style="position:absolute;margin-left:292.55pt;margin-top:264.25pt;width:0;height:13.45pt;z-index:2516700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">
                <v:stroke endarrow="block"/>
              </v:shape>
            </w:pict>
          </mc:Fallback>
        </mc:AlternateContent>
      </w:r>
      <w:r>
        <w:rPr>
          <w:noProof/>
        </w:rPr>
        <mc:AlternateContent>
          <mc:Choice Requires="wps">
            <w:drawing>
              <wp:anchor distT="0" distB="0" distL="114300" distR="114300" simplePos="0" relativeHeight="251674112" behindDoc="0" locked="0" layoutInCell="1" allowOverlap="1" wp14:anchorId="02F9F80C" wp14:editId="02F9F80D">
                <wp:simplePos x="0" y="0"/>
                <wp:positionH relativeFrom="column">
                  <wp:posOffset>3736616</wp:posOffset>
                </wp:positionH>
                <wp:positionV relativeFrom="paragraph">
                  <wp:posOffset>4463995</wp:posOffset>
                </wp:positionV>
                <wp:extent cx="0" cy="170815"/>
                <wp:effectExtent l="76200" t="0" r="57150" b="57785"/>
                <wp:wrapNone/>
                <wp:docPr id="113" name="Straight Arrow Connector 113"/>
                <wp:cNvGraphicFramePr/>
                <a:graphic xmlns:a="http://schemas.openxmlformats.org/drawingml/2006/main">
                  <a:graphicData uri="http://schemas.microsoft.com/office/word/2010/wordprocessingShape">
                    <wps:wsp>
                      <wps:cNvCnPr/>
                      <wps:spPr>
                        <a:xfrm>
                          <a:off x="0" y="0"/>
                          <a:ext cx="0" cy="170815"/>
                        </a:xfrm>
                        <a:prstGeom prst="straightConnector1">
                          <a:avLst/>
                        </a:prstGeom>
                        <a:noFill/>
                        <a:ln w="9525" cap="flat" cmpd="sng">
                          <a:solidFill>
                            <a:srgbClr val="000000"/>
                          </a:solidFill>
                          <a:prstDash val="solid"/>
                          <a:round/>
                          <a:headEnd type="none" w="med" len="med"/>
                          <a:tailEnd type="triangle" w="med" len="med"/>
                        </a:ln>
                      </wps:spPr>
                      <wps:bodyPr/>
                    </wps:wsp>
                  </a:graphicData>
                </a:graphic>
              </wp:anchor>
            </w:drawing>
          </mc:Choice>
          <mc:Fallback>
            <w:pict>
              <v:shape w14:anchorId="0329F4ED" id="Straight Arrow Connector 113" o:spid="_x0000_s1026" type="#_x0000_t32" style="position:absolute;margin-left:294.2pt;margin-top:351.5pt;width:0;height:13.45pt;z-index:251674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">
                <v:stroke endarrow="block"/>
              </v:shape>
            </w:pict>
          </mc:Fallback>
        </mc:AlternateContent>
      </w:r>
      <w:r w:rsidR="00BA1563">
        <w:rPr>
          <w:noProof/>
        </w:rPr>
        <mc:AlternateContent>
          <mc:Choice Requires="wps">
            <w:drawing>
              <wp:anchor distT="0" distB="0" distL="114300" distR="114300" simplePos="0" relativeHeight="251663872" behindDoc="0" locked="0" layoutInCell="1" allowOverlap="1" wp14:anchorId="02F9F80E" wp14:editId="02F9F80F">
                <wp:simplePos x="0" y="0"/>
                <wp:positionH relativeFrom="column">
                  <wp:posOffset>1995612</wp:posOffset>
                </wp:positionH>
                <wp:positionV relativeFrom="paragraph">
                  <wp:posOffset>4446242</wp:posOffset>
                </wp:positionV>
                <wp:extent cx="0" cy="170815"/>
                <wp:effectExtent l="76200" t="0" r="57150" b="57785"/>
                <wp:wrapNone/>
                <wp:docPr id="111" name="Straight Arrow Connector 111"/>
                <wp:cNvGraphicFramePr/>
                <a:graphic xmlns:a="http://schemas.openxmlformats.org/drawingml/2006/main">
                  <a:graphicData uri="http://schemas.microsoft.com/office/word/2010/wordprocessingShape">
                    <wps:wsp>
                      <wps:cNvCnPr/>
                      <wps:spPr>
                        <a:xfrm>
                          <a:off x="0" y="0"/>
                          <a:ext cx="0" cy="170815"/>
                        </a:xfrm>
                        <a:prstGeom prst="straightConnector1">
                          <a:avLst/>
                        </a:prstGeom>
                        <a:noFill/>
                        <a:ln w="9525" cap="flat" cmpd="sng">
                          <a:solidFill>
                            <a:srgbClr val="000000"/>
                          </a:solidFill>
                          <a:prstDash val="solid"/>
                          <a:round/>
                          <a:headEnd type="none" w="med" len="med"/>
                          <a:tailEnd type="triangle" w="med" len="med"/>
                        </a:ln>
                      </wps:spPr>
                      <wps:bodyPr/>
                    </wps:wsp>
                  </a:graphicData>
                </a:graphic>
              </wp:anchor>
            </w:drawing>
          </mc:Choice>
          <mc:Fallback>
            <w:pict>
              <v:shape w14:anchorId="16EE33A3" id="Straight Arrow Connector 111" o:spid="_x0000_s1026" type="#_x0000_t32" style="position:absolute;margin-left:157.15pt;margin-top:350.1pt;width:0;height:13.45pt;z-index:251663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">
                <v:stroke endarrow="block"/>
              </v:shape>
            </w:pict>
          </mc:Fallback>
        </mc:AlternateContent>
      </w:r>
      <w:r w:rsidR="00BA1563">
        <w:rPr>
          <w:noProof/>
        </w:rPr>
        <mc:AlternateContent>
          <mc:Choice Requires="wps">
            <w:drawing>
              <wp:anchor distT="0" distB="0" distL="114300" distR="114300" simplePos="0" relativeHeight="251657728" behindDoc="0" locked="0" layoutInCell="1" allowOverlap="1" wp14:anchorId="02F9F810" wp14:editId="02F9F811">
                <wp:simplePos x="0" y="0"/>
                <wp:positionH relativeFrom="column">
                  <wp:posOffset>2008836</wp:posOffset>
                </wp:positionH>
                <wp:positionV relativeFrom="paragraph">
                  <wp:posOffset>3486205</wp:posOffset>
                </wp:positionV>
                <wp:extent cx="0" cy="170815"/>
                <wp:effectExtent l="76200" t="0" r="57150" b="57785"/>
                <wp:wrapNone/>
                <wp:docPr id="109" name="Straight Arrow Connector 109"/>
                <wp:cNvGraphicFramePr/>
                <a:graphic xmlns:a="http://schemas.openxmlformats.org/drawingml/2006/main">
                  <a:graphicData uri="http://schemas.microsoft.com/office/word/2010/wordprocessingShape">
                    <wps:wsp>
                      <wps:cNvCnPr/>
                      <wps:spPr>
                        <a:xfrm>
                          <a:off x="0" y="0"/>
                          <a:ext cx="0" cy="170815"/>
                        </a:xfrm>
                        <a:prstGeom prst="straightConnector1">
                          <a:avLst/>
                        </a:prstGeom>
                        <a:noFill/>
                        <a:ln w="9525" cap="flat" cmpd="sng">
                          <a:solidFill>
                            <a:srgbClr val="000000"/>
                          </a:solidFill>
                          <a:prstDash val="solid"/>
                          <a:round/>
                          <a:headEnd type="none" w="med" len="med"/>
                          <a:tailEnd type="triangle" w="med" len="med"/>
                        </a:ln>
                      </wps:spPr>
                      <wps:bodyPr/>
                    </wps:wsp>
                  </a:graphicData>
                </a:graphic>
              </wp:anchor>
            </w:drawing>
          </mc:Choice>
          <mc:Fallback>
            <w:pict>
              <v:shape w14:anchorId="2FD91C9B" id="Straight Arrow Connector 109" o:spid="_x0000_s1026" type="#_x0000_t32" style="position:absolute;margin-left:158.2pt;margin-top:274.5pt;width:0;height:13.45pt;z-index:251657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">
                <v:stroke endarrow="block"/>
              </v:shape>
            </w:pict>
          </mc:Fallback>
        </mc:AlternateContent>
      </w:r>
      <w:r w:rsidR="000E59CC">
        <w:rPr>
          <w:noProof/>
        </w:rPr>
        <mc:AlternateContent>
          <mc:Choice Requires="wps">
            <w:drawing>
              <wp:anchor distT="0" distB="0" distL="114300" distR="114300" simplePos="0" relativeHeight="251651584" behindDoc="0" locked="0" layoutInCell="1" allowOverlap="1" wp14:anchorId="02F9F812" wp14:editId="02F9F813">
                <wp:simplePos x="0" y="0"/>
                <wp:positionH relativeFrom="column">
                  <wp:posOffset>2032019</wp:posOffset>
                </wp:positionH>
                <wp:positionV relativeFrom="paragraph">
                  <wp:posOffset>2297688</wp:posOffset>
                </wp:positionV>
                <wp:extent cx="0" cy="170815"/>
                <wp:effectExtent l="76200" t="0" r="57150" b="57785"/>
                <wp:wrapNone/>
                <wp:docPr id="108" name="Straight Arrow Connector 108"/>
                <wp:cNvGraphicFramePr/>
                <a:graphic xmlns:a="http://schemas.openxmlformats.org/drawingml/2006/main">
                  <a:graphicData uri="http://schemas.microsoft.com/office/word/2010/wordprocessingShape">
                    <wps:wsp>
                      <wps:cNvCnPr/>
                      <wps:spPr>
                        <a:xfrm>
                          <a:off x="0" y="0"/>
                          <a:ext cx="0" cy="170815"/>
                        </a:xfrm>
                        <a:prstGeom prst="straightConnector1">
                          <a:avLst/>
                        </a:prstGeom>
                        <a:noFill/>
                        <a:ln w="9525" cap="flat" cmpd="sng">
                          <a:solidFill>
                            <a:srgbClr val="000000"/>
                          </a:solidFill>
                          <a:prstDash val="solid"/>
                          <a:round/>
                          <a:headEnd type="none" w="med" len="med"/>
                          <a:tailEnd type="triangle" w="med" len="med"/>
                        </a:ln>
                      </wps:spPr>
                      <wps:bodyPr/>
                    </wps:wsp>
                  </a:graphicData>
                </a:graphic>
              </wp:anchor>
            </w:drawing>
          </mc:Choice>
          <mc:Fallback>
            <w:pict>
              <v:shape w14:anchorId="0E26FBA4" id="Straight Arrow Connector 108" o:spid="_x0000_s1026" type="#_x0000_t32" style="position:absolute;margin-left:160pt;margin-top:180.9pt;width:0;height:13.45pt;z-index:251651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">
                <v:stroke endarrow="block"/>
              </v:shape>
            </w:pict>
          </mc:Fallback>
        </mc:AlternateContent>
      </w:r>
      <w:r w:rsidR="009E28F7">
        <w:rPr>
          <w:b/>
          <w:noProof/>
        </w:rPr>
        <mc:AlternateContent>
          <mc:Choice Requires="wpg">
            <w:drawing>
              <wp:inline distT="114300" distB="114300" distL="114300" distR="114300" wp14:anchorId="02F9F814" wp14:editId="02F9F815">
                <wp:extent cx="6174188" cy="5272930"/>
                <wp:effectExtent l="0" t="0" r="17145" b="23495"/>
                <wp:docPr id="2" name="Group 2"/>
                <wp:cNvGraphicFramePr/>
                <a:graphic xmlns:a="http://schemas.openxmlformats.org/drawingml/2006/main">
                  <a:graphicData uri="http://schemas.microsoft.com/office/word/2010/wordprocessingGroup">
                    <wpg:wgp>
                      <wpg:cNvGrpSpPr/>
                      <wpg:grpSpPr>
                        <a:xfrm>
                          <a:off x="0" y="0"/>
                          <a:ext cx="6174188" cy="5272930"/>
                          <a:chOff x="0" y="342900"/>
                          <a:chExt cx="9439227" cy="8047922"/>
                        </a:xfrm>
                      </wpg:grpSpPr>
                      <wps:wsp>
                        <wps:cNvPr id="1" name="Text Box 1"/>
                        <wps:cNvSpPr txBox="1"/>
                        <wps:spPr>
                          <a:xfrm>
                            <a:off x="2885775" y="2207265"/>
                            <a:ext cx="3835587" cy="754155"/>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2E" w14:textId="77777777" w:rsidR="00B8650D" w:rsidRPr="00625EFF" w:rsidRDefault="009E28F7">
                              <w:pPr>
                                <w:spacing w:after="0" w:line="240" w:lineRule="auto"/>
                                <w:jc w:val="center"/>
                                <w:textDirection w:val="btLr"/>
                                <w:rPr>
                                  <w:sz w:val="16"/>
                                </w:rPr>
                              </w:pPr>
                              <w:r w:rsidRPr="00625EFF">
                                <w:rPr>
                                  <w:rFonts w:ascii="Arial" w:eastAsia="Arial" w:hAnsi="Arial" w:cs="Arial"/>
                                  <w:b/>
                                  <w:color w:val="000000"/>
                                  <w:sz w:val="14"/>
                                </w:rPr>
                                <w:t>Baja participación de las exportaciones en la facturación SBIC.</w:t>
                              </w:r>
                            </w:p>
                            <w:p w14:paraId="02F9F82F" w14:textId="77777777" w:rsidR="00B8650D" w:rsidRPr="00625EFF" w:rsidRDefault="009E28F7">
                              <w:pPr>
                                <w:spacing w:line="240" w:lineRule="auto"/>
                                <w:jc w:val="center"/>
                                <w:textDirection w:val="btLr"/>
                                <w:rPr>
                                  <w:sz w:val="16"/>
                                </w:rPr>
                              </w:pPr>
                              <w:r w:rsidRPr="00625EFF">
                                <w:rPr>
                                  <w:rFonts w:ascii="Arial" w:eastAsia="Arial" w:hAnsi="Arial" w:cs="Arial"/>
                                  <w:color w:val="000000"/>
                                  <w:sz w:val="14"/>
                                </w:rPr>
                                <w:t xml:space="preserve">14% de la facturación vs </w:t>
                              </w:r>
                              <w:r w:rsidRPr="00625EFF">
                                <w:rPr>
                                  <w:rFonts w:ascii="Arial" w:eastAsia="Arial" w:hAnsi="Arial" w:cs="Arial"/>
                                  <w:color w:val="000000"/>
                                  <w:sz w:val="14"/>
                                  <w:highlight w:val="yellow"/>
                                </w:rPr>
                                <w:t>21,4%</w:t>
                              </w:r>
                              <w:r w:rsidRPr="00625EFF">
                                <w:rPr>
                                  <w:rFonts w:ascii="Arial" w:eastAsia="Arial" w:hAnsi="Arial" w:cs="Arial"/>
                                  <w:color w:val="000000"/>
                                  <w:sz w:val="14"/>
                                </w:rPr>
                                <w:t xml:space="preserve"> del total de la economía</w:t>
                              </w:r>
                            </w:p>
                          </w:txbxContent>
                        </wps:txbx>
                        <wps:bodyPr spcFirstLastPara="1" wrap="square" lIns="91425" tIns="91425" rIns="91425" bIns="91425" anchor="ctr" anchorCtr="0"/>
                      </wps:wsp>
                      <wps:wsp>
                        <wps:cNvPr id="3" name="Text Box 3"/>
                        <wps:cNvSpPr txBox="1"/>
                        <wps:spPr>
                          <a:xfrm>
                            <a:off x="1930526" y="5875867"/>
                            <a:ext cx="2381100" cy="1133699"/>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30" w14:textId="77777777" w:rsidR="00B8650D" w:rsidRPr="00F7380F" w:rsidRDefault="009E28F7">
                              <w:pPr>
                                <w:spacing w:after="0" w:line="240" w:lineRule="auto"/>
                                <w:textDirection w:val="btLr"/>
                                <w:rPr>
                                  <w:sz w:val="14"/>
                                </w:rPr>
                              </w:pPr>
                              <w:r w:rsidRPr="00F7380F">
                                <w:rPr>
                                  <w:rFonts w:ascii="Arial" w:eastAsia="Arial" w:hAnsi="Arial" w:cs="Arial"/>
                                  <w:color w:val="000000"/>
                                  <w:sz w:val="12"/>
                                </w:rPr>
                                <w:t xml:space="preserve">Falta de </w:t>
                              </w:r>
                              <w:r w:rsidRPr="00F7380F">
                                <w:rPr>
                                  <w:rFonts w:ascii="Arial" w:eastAsia="Arial" w:hAnsi="Arial" w:cs="Arial"/>
                                  <w:i/>
                                  <w:color w:val="000000"/>
                                  <w:sz w:val="12"/>
                                </w:rPr>
                                <w:t>faculty</w:t>
                              </w:r>
                              <w:r w:rsidRPr="00F7380F">
                                <w:rPr>
                                  <w:rFonts w:ascii="Arial" w:eastAsia="Arial" w:hAnsi="Arial" w:cs="Arial"/>
                                  <w:color w:val="000000"/>
                                  <w:sz w:val="12"/>
                                </w:rPr>
                                <w:t xml:space="preserve"> capacitado</w:t>
                              </w:r>
                            </w:p>
                            <w:p w14:paraId="02F9F831" w14:textId="77777777" w:rsidR="00B8650D" w:rsidRPr="00F7380F" w:rsidRDefault="009E28F7">
                              <w:pPr>
                                <w:spacing w:after="0" w:line="240" w:lineRule="auto"/>
                                <w:textDirection w:val="btLr"/>
                                <w:rPr>
                                  <w:sz w:val="14"/>
                                </w:rPr>
                              </w:pPr>
                              <w:r w:rsidRPr="00F7380F">
                                <w:rPr>
                                  <w:rFonts w:ascii="Arial" w:eastAsia="Arial" w:hAnsi="Arial" w:cs="Arial"/>
                                  <w:color w:val="000000"/>
                                  <w:sz w:val="12"/>
                                </w:rPr>
                                <w:t>Falta de programas adecuados</w:t>
                              </w:r>
                            </w:p>
                            <w:p w14:paraId="02F9F832" w14:textId="77777777" w:rsidR="00B8650D" w:rsidRPr="00F7380F" w:rsidRDefault="009E28F7">
                              <w:pPr>
                                <w:spacing w:after="0" w:line="240" w:lineRule="auto"/>
                                <w:textDirection w:val="btLr"/>
                                <w:rPr>
                                  <w:sz w:val="14"/>
                                </w:rPr>
                              </w:pPr>
                              <w:r w:rsidRPr="00F7380F">
                                <w:rPr>
                                  <w:rFonts w:ascii="Arial" w:eastAsia="Arial" w:hAnsi="Arial" w:cs="Arial"/>
                                  <w:color w:val="000000"/>
                                  <w:sz w:val="12"/>
                                </w:rPr>
                                <w:t>Baja colaboración universidad-empresa</w:t>
                              </w:r>
                            </w:p>
                            <w:p w14:paraId="02F9F833" w14:textId="77777777" w:rsidR="00B8650D" w:rsidRPr="00F7380F" w:rsidRDefault="009E28F7">
                              <w:pPr>
                                <w:spacing w:line="240" w:lineRule="auto"/>
                                <w:textDirection w:val="btLr"/>
                                <w:rPr>
                                  <w:sz w:val="14"/>
                                </w:rPr>
                              </w:pPr>
                              <w:r w:rsidRPr="00F7380F">
                                <w:rPr>
                                  <w:rFonts w:ascii="Arial" w:eastAsia="Arial" w:hAnsi="Arial" w:cs="Arial"/>
                                  <w:color w:val="000000"/>
                                  <w:sz w:val="12"/>
                                </w:rPr>
                                <w:t>Falta de incentivos</w:t>
                              </w:r>
                              <w:r w:rsidR="00F7380F">
                                <w:rPr>
                                  <w:rFonts w:ascii="Arial" w:eastAsia="Arial" w:hAnsi="Arial" w:cs="Arial"/>
                                  <w:color w:val="000000"/>
                                  <w:sz w:val="12"/>
                                </w:rPr>
                                <w:t xml:space="preserve"> </w:t>
                              </w:r>
                              <w:r w:rsidRPr="00F7380F">
                                <w:rPr>
                                  <w:rFonts w:ascii="Arial" w:eastAsia="Arial" w:hAnsi="Arial" w:cs="Arial"/>
                                  <w:color w:val="000000"/>
                                  <w:sz w:val="12"/>
                                </w:rPr>
                                <w:t>psico-sociales para estudios STEM</w:t>
                              </w:r>
                            </w:p>
                          </w:txbxContent>
                        </wps:txbx>
                        <wps:bodyPr spcFirstLastPara="1" wrap="square" lIns="91425" tIns="91425" rIns="91425" bIns="91425" anchor="ctr" anchorCtr="0"/>
                      </wps:wsp>
                      <wps:wsp>
                        <wps:cNvPr id="4" name="Text Box 4"/>
                        <wps:cNvSpPr txBox="1"/>
                        <wps:spPr>
                          <a:xfrm>
                            <a:off x="5108032" y="5858579"/>
                            <a:ext cx="2381100" cy="11886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34" w14:textId="77777777" w:rsidR="00B8650D" w:rsidRPr="009F53ED" w:rsidRDefault="009E28F7">
                              <w:pPr>
                                <w:spacing w:after="0" w:line="240" w:lineRule="auto"/>
                                <w:jc w:val="center"/>
                                <w:textDirection w:val="btLr"/>
                                <w:rPr>
                                  <w:sz w:val="12"/>
                                </w:rPr>
                              </w:pPr>
                              <w:r w:rsidRPr="009F53ED">
                                <w:rPr>
                                  <w:rFonts w:ascii="Arial" w:eastAsia="Arial" w:hAnsi="Arial" w:cs="Arial"/>
                                  <w:color w:val="000000"/>
                                  <w:sz w:val="10"/>
                                </w:rPr>
                                <w:t>Actividad emprendedora en etapa temprana relativamente baja</w:t>
                              </w:r>
                            </w:p>
                            <w:p w14:paraId="02F9F835" w14:textId="77777777" w:rsidR="00B8650D" w:rsidRPr="009F53ED" w:rsidRDefault="009E28F7">
                              <w:pPr>
                                <w:spacing w:after="0" w:line="240" w:lineRule="auto"/>
                                <w:jc w:val="center"/>
                                <w:textDirection w:val="btLr"/>
                                <w:rPr>
                                  <w:sz w:val="12"/>
                                </w:rPr>
                              </w:pPr>
                              <w:r w:rsidRPr="009F53ED">
                                <w:rPr>
                                  <w:rFonts w:ascii="Arial" w:eastAsia="Arial" w:hAnsi="Arial" w:cs="Arial"/>
                                  <w:color w:val="000000"/>
                                  <w:sz w:val="10"/>
                                </w:rPr>
                                <w:t>Bajo financiamiento para emprendimientos SBIC</w:t>
                              </w:r>
                            </w:p>
                            <w:p w14:paraId="02F9F836" w14:textId="77777777" w:rsidR="00B8650D" w:rsidRPr="009F53ED" w:rsidRDefault="009E28F7">
                              <w:pPr>
                                <w:spacing w:after="0" w:line="240" w:lineRule="auto"/>
                                <w:jc w:val="center"/>
                                <w:textDirection w:val="btLr"/>
                                <w:rPr>
                                  <w:sz w:val="12"/>
                                </w:rPr>
                              </w:pPr>
                              <w:r w:rsidRPr="009F53ED">
                                <w:rPr>
                                  <w:rFonts w:ascii="Arial" w:eastAsia="Arial" w:hAnsi="Arial" w:cs="Arial"/>
                                  <w:color w:val="000000"/>
                                  <w:sz w:val="10"/>
                                </w:rPr>
                                <w:t>Asimetrías de información</w:t>
                              </w:r>
                            </w:p>
                            <w:p w14:paraId="02F9F837" w14:textId="77777777" w:rsidR="00B8650D" w:rsidRPr="009F53ED" w:rsidRDefault="009E28F7">
                              <w:pPr>
                                <w:spacing w:after="0" w:line="240" w:lineRule="auto"/>
                                <w:jc w:val="center"/>
                                <w:textDirection w:val="btLr"/>
                                <w:rPr>
                                  <w:sz w:val="12"/>
                                </w:rPr>
                              </w:pPr>
                              <w:r w:rsidRPr="009F53ED">
                                <w:rPr>
                                  <w:rFonts w:ascii="Arial" w:eastAsia="Arial" w:hAnsi="Arial" w:cs="Arial"/>
                                  <w:color w:val="000000"/>
                                  <w:sz w:val="10"/>
                                </w:rPr>
                                <w:t>Baja prendabilidad de activos</w:t>
                              </w:r>
                            </w:p>
                            <w:p w14:paraId="02F9F838" w14:textId="77777777" w:rsidR="00B8650D" w:rsidRPr="009F53ED" w:rsidRDefault="009E28F7">
                              <w:pPr>
                                <w:spacing w:line="240" w:lineRule="auto"/>
                                <w:jc w:val="center"/>
                                <w:textDirection w:val="btLr"/>
                                <w:rPr>
                                  <w:sz w:val="12"/>
                                </w:rPr>
                              </w:pPr>
                              <w:r w:rsidRPr="009F53ED">
                                <w:rPr>
                                  <w:rFonts w:ascii="Arial" w:eastAsia="Arial" w:hAnsi="Arial" w:cs="Arial"/>
                                  <w:color w:val="000000"/>
                                  <w:sz w:val="10"/>
                                </w:rPr>
                                <w:t>Falta de capacidades de VCs</w:t>
                              </w:r>
                            </w:p>
                          </w:txbxContent>
                        </wps:txbx>
                        <wps:bodyPr spcFirstLastPara="1" wrap="square" lIns="91425" tIns="91425" rIns="91425" bIns="91425" anchor="ctr" anchorCtr="0"/>
                      </wps:wsp>
                      <wps:wsp>
                        <wps:cNvPr id="5" name="Text Box 5"/>
                        <wps:cNvSpPr txBox="1"/>
                        <wps:spPr>
                          <a:xfrm>
                            <a:off x="0" y="398625"/>
                            <a:ext cx="971700" cy="34410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39" w14:textId="77777777" w:rsidR="00B8650D" w:rsidRPr="00625EFF" w:rsidRDefault="009E28F7">
                              <w:pPr>
                                <w:spacing w:line="275" w:lineRule="auto"/>
                                <w:jc w:val="center"/>
                                <w:textDirection w:val="btLr"/>
                                <w:rPr>
                                  <w:sz w:val="10"/>
                                </w:rPr>
                              </w:pPr>
                              <w:r w:rsidRPr="00625EFF">
                                <w:rPr>
                                  <w:rFonts w:ascii="Arial" w:eastAsia="Arial" w:hAnsi="Arial" w:cs="Arial"/>
                                  <w:b/>
                                  <w:color w:val="000000"/>
                                  <w:sz w:val="12"/>
                                </w:rPr>
                                <w:t>Problemas</w:t>
                              </w:r>
                            </w:p>
                          </w:txbxContent>
                        </wps:txbx>
                        <wps:bodyPr spcFirstLastPara="1" wrap="square" lIns="91425" tIns="91425" rIns="91425" bIns="91425" anchor="ctr" anchorCtr="0"/>
                      </wps:wsp>
                      <wps:wsp>
                        <wps:cNvPr id="6" name="Text Box 6"/>
                        <wps:cNvSpPr txBox="1"/>
                        <wps:spPr>
                          <a:xfrm>
                            <a:off x="2885775" y="342900"/>
                            <a:ext cx="3819825" cy="759218"/>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3A" w14:textId="77777777" w:rsidR="00B8650D" w:rsidRPr="00625EFF" w:rsidRDefault="009E28F7">
                              <w:pPr>
                                <w:spacing w:line="240" w:lineRule="auto"/>
                                <w:jc w:val="center"/>
                                <w:textDirection w:val="btLr"/>
                                <w:rPr>
                                  <w:sz w:val="14"/>
                                  <w:szCs w:val="14"/>
                                </w:rPr>
                              </w:pPr>
                              <w:r w:rsidRPr="00625EFF">
                                <w:rPr>
                                  <w:rFonts w:ascii="Arial" w:eastAsia="Arial" w:hAnsi="Arial" w:cs="Arial"/>
                                  <w:b/>
                                  <w:color w:val="000000"/>
                                  <w:sz w:val="14"/>
                                  <w:szCs w:val="14"/>
                                </w:rPr>
                                <w:t>Estancamiento relativo de la PTF</w:t>
                              </w:r>
                              <w:r w:rsidRPr="00625EFF">
                                <w:rPr>
                                  <w:rFonts w:ascii="Arial" w:eastAsia="Arial" w:hAnsi="Arial" w:cs="Arial"/>
                                  <w:color w:val="000000"/>
                                  <w:sz w:val="14"/>
                                  <w:szCs w:val="14"/>
                                </w:rPr>
                                <w:br/>
                                <w:t>Crec. 1960-2014: 0,7%</w:t>
                              </w:r>
                              <w:r w:rsidRPr="00625EFF">
                                <w:rPr>
                                  <w:rFonts w:ascii="Arial" w:eastAsia="Arial" w:hAnsi="Arial" w:cs="Arial"/>
                                  <w:color w:val="000000"/>
                                  <w:sz w:val="14"/>
                                  <w:szCs w:val="14"/>
                                </w:rPr>
                                <w:br/>
                                <w:t>Estancamiento de un 30% vs USA</w:t>
                              </w:r>
                            </w:p>
                          </w:txbxContent>
                        </wps:txbx>
                        <wps:bodyPr spcFirstLastPara="1" wrap="square" lIns="91425" tIns="91425" rIns="91425" bIns="91425" anchor="ctr" anchorCtr="0"/>
                      </wps:wsp>
                      <wps:wsp>
                        <wps:cNvPr id="7" name="Text Box 7"/>
                        <wps:cNvSpPr txBox="1"/>
                        <wps:spPr>
                          <a:xfrm>
                            <a:off x="2885775" y="1317953"/>
                            <a:ext cx="3802037" cy="766636"/>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3B" w14:textId="77777777" w:rsidR="00B8650D" w:rsidRPr="00625EFF" w:rsidRDefault="009E28F7">
                              <w:pPr>
                                <w:spacing w:after="0" w:line="240" w:lineRule="auto"/>
                                <w:jc w:val="center"/>
                                <w:textDirection w:val="btLr"/>
                                <w:rPr>
                                  <w:sz w:val="16"/>
                                </w:rPr>
                              </w:pPr>
                              <w:r w:rsidRPr="00625EFF">
                                <w:rPr>
                                  <w:rFonts w:ascii="Arial" w:eastAsia="Arial" w:hAnsi="Arial" w:cs="Arial"/>
                                  <w:b/>
                                  <w:color w:val="000000"/>
                                  <w:sz w:val="14"/>
                                </w:rPr>
                                <w:t>Baja presencia del sector SBIC.</w:t>
                              </w:r>
                            </w:p>
                            <w:p w14:paraId="02F9F83C" w14:textId="77777777" w:rsidR="00B8650D" w:rsidRPr="00625EFF" w:rsidRDefault="009E28F7">
                              <w:pPr>
                                <w:spacing w:line="240" w:lineRule="auto"/>
                                <w:jc w:val="center"/>
                                <w:textDirection w:val="btLr"/>
                                <w:rPr>
                                  <w:sz w:val="16"/>
                                </w:rPr>
                              </w:pPr>
                              <w:r w:rsidRPr="00625EFF">
                                <w:rPr>
                                  <w:rFonts w:ascii="Arial" w:eastAsia="Arial" w:hAnsi="Arial" w:cs="Arial"/>
                                  <w:color w:val="000000"/>
                                  <w:sz w:val="14"/>
                                </w:rPr>
                                <w:t>La falta relativa de estos sectores explica alrededor del 35% de la brecha en I+D vs OCDE</w:t>
                              </w:r>
                            </w:p>
                          </w:txbxContent>
                        </wps:txbx>
                        <wps:bodyPr spcFirstLastPara="1" wrap="square" lIns="91425" tIns="91425" rIns="91425" bIns="91425" anchor="ctr" anchorCtr="0"/>
                      </wps:wsp>
                      <wps:wsp>
                        <wps:cNvPr id="8" name="Text Box 8"/>
                        <wps:cNvSpPr txBox="1"/>
                        <wps:spPr>
                          <a:xfrm>
                            <a:off x="1923943" y="4166062"/>
                            <a:ext cx="2381100" cy="1561463"/>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3D" w14:textId="77777777" w:rsidR="00B8650D" w:rsidRPr="00F7380F" w:rsidRDefault="009E28F7" w:rsidP="00F7380F">
                              <w:pPr>
                                <w:spacing w:after="0" w:line="240" w:lineRule="auto"/>
                                <w:jc w:val="center"/>
                                <w:textDirection w:val="btLr"/>
                                <w:rPr>
                                  <w:sz w:val="14"/>
                                </w:rPr>
                              </w:pPr>
                              <w:r w:rsidRPr="00F7380F">
                                <w:rPr>
                                  <w:rFonts w:ascii="Arial" w:eastAsia="Arial" w:hAnsi="Arial" w:cs="Arial"/>
                                  <w:b/>
                                  <w:color w:val="000000"/>
                                  <w:sz w:val="14"/>
                                </w:rPr>
                                <w:t>Falta de capital humano calificado</w:t>
                              </w:r>
                            </w:p>
                            <w:p w14:paraId="02F9F83E" w14:textId="77777777" w:rsidR="00B8650D" w:rsidRPr="00F7380F" w:rsidRDefault="00F7380F" w:rsidP="00F7380F">
                              <w:pPr>
                                <w:spacing w:after="0" w:line="240" w:lineRule="auto"/>
                                <w:textDirection w:val="btLr"/>
                                <w:rPr>
                                  <w:sz w:val="14"/>
                                </w:rPr>
                              </w:pPr>
                              <w:r>
                                <w:rPr>
                                  <w:rFonts w:ascii="Arial" w:eastAsia="Arial" w:hAnsi="Arial" w:cs="Arial"/>
                                  <w:color w:val="000000"/>
                                  <w:sz w:val="14"/>
                                </w:rPr>
                                <w:t xml:space="preserve">- </w:t>
                              </w:r>
                              <w:r w:rsidR="009E28F7" w:rsidRPr="00F7380F">
                                <w:rPr>
                                  <w:rFonts w:ascii="Arial" w:eastAsia="Arial" w:hAnsi="Arial" w:cs="Arial"/>
                                  <w:color w:val="000000"/>
                                  <w:sz w:val="14"/>
                                </w:rPr>
                                <w:t>56% de los inversores extranjeros no está satisfecho con la mano de obra calificada</w:t>
                              </w:r>
                            </w:p>
                            <w:p w14:paraId="02F9F83F" w14:textId="77777777" w:rsidR="00B8650D" w:rsidRPr="00F7380F" w:rsidRDefault="00F7380F" w:rsidP="00F7380F">
                              <w:pPr>
                                <w:spacing w:line="240" w:lineRule="auto"/>
                                <w:textDirection w:val="btLr"/>
                                <w:rPr>
                                  <w:sz w:val="14"/>
                                </w:rPr>
                              </w:pPr>
                              <w:r>
                                <w:rPr>
                                  <w:rFonts w:ascii="Arial" w:eastAsia="Arial" w:hAnsi="Arial" w:cs="Arial"/>
                                  <w:color w:val="000000"/>
                                  <w:sz w:val="14"/>
                                </w:rPr>
                                <w:t xml:space="preserve">- </w:t>
                              </w:r>
                              <w:r w:rsidR="009E28F7" w:rsidRPr="00F7380F">
                                <w:rPr>
                                  <w:rFonts w:ascii="Arial" w:eastAsia="Arial" w:hAnsi="Arial" w:cs="Arial"/>
                                  <w:color w:val="000000"/>
                                  <w:sz w:val="14"/>
                                </w:rPr>
                                <w:t>23% de las empresas TI dicen que esto es un obstáculo medio o alto para innovar</w:t>
                              </w:r>
                            </w:p>
                          </w:txbxContent>
                        </wps:txbx>
                        <wps:bodyPr spcFirstLastPara="1" wrap="square" lIns="91425" tIns="91425" rIns="91425" bIns="91425" anchor="ctr" anchorCtr="0"/>
                      </wps:wsp>
                      <wps:wsp>
                        <wps:cNvPr id="9" name="Text Box 9"/>
                        <wps:cNvSpPr txBox="1"/>
                        <wps:spPr>
                          <a:xfrm>
                            <a:off x="5010782" y="4124747"/>
                            <a:ext cx="2381100" cy="12276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40" w14:textId="77777777" w:rsidR="00B8650D" w:rsidRPr="009F53ED" w:rsidRDefault="009E28F7">
                              <w:pPr>
                                <w:spacing w:after="0" w:line="240" w:lineRule="auto"/>
                                <w:jc w:val="center"/>
                                <w:textDirection w:val="btLr"/>
                                <w:rPr>
                                  <w:sz w:val="14"/>
                                </w:rPr>
                              </w:pPr>
                              <w:r w:rsidRPr="009F53ED">
                                <w:rPr>
                                  <w:rFonts w:ascii="Arial" w:eastAsia="Arial" w:hAnsi="Arial" w:cs="Arial"/>
                                  <w:b/>
                                  <w:color w:val="000000"/>
                                  <w:sz w:val="12"/>
                                </w:rPr>
                                <w:t>Baja presencia de emprendimientos con vocación exportadora</w:t>
                              </w:r>
                            </w:p>
                            <w:p w14:paraId="02F9F841" w14:textId="77777777" w:rsidR="00B8650D" w:rsidRPr="009F53ED" w:rsidRDefault="009F53ED">
                              <w:pPr>
                                <w:spacing w:after="0" w:line="240" w:lineRule="auto"/>
                                <w:textDirection w:val="btLr"/>
                                <w:rPr>
                                  <w:sz w:val="14"/>
                                </w:rPr>
                              </w:pPr>
                              <w:r>
                                <w:rPr>
                                  <w:rFonts w:ascii="Arial" w:eastAsia="Arial" w:hAnsi="Arial" w:cs="Arial"/>
                                  <w:color w:val="000000"/>
                                  <w:sz w:val="12"/>
                                </w:rPr>
                                <w:t xml:space="preserve">-  </w:t>
                              </w:r>
                              <w:r w:rsidR="009E28F7" w:rsidRPr="009F53ED">
                                <w:rPr>
                                  <w:rFonts w:ascii="Arial" w:eastAsia="Arial" w:hAnsi="Arial" w:cs="Arial"/>
                                  <w:color w:val="000000"/>
                                  <w:sz w:val="12"/>
                                </w:rPr>
                                <w:t xml:space="preserve">84% de los emprendimientos </w:t>
                              </w:r>
                              <w:r>
                                <w:rPr>
                                  <w:rFonts w:ascii="Arial" w:eastAsia="Arial" w:hAnsi="Arial" w:cs="Arial"/>
                                  <w:color w:val="000000"/>
                                  <w:sz w:val="12"/>
                                </w:rPr>
                                <w:t>u</w:t>
                              </w:r>
                              <w:r w:rsidR="009E28F7" w:rsidRPr="009F53ED">
                                <w:rPr>
                                  <w:rFonts w:ascii="Arial" w:eastAsia="Arial" w:hAnsi="Arial" w:cs="Arial"/>
                                  <w:color w:val="000000"/>
                                  <w:sz w:val="12"/>
                                </w:rPr>
                                <w:t>ruguayos no exportan</w:t>
                              </w:r>
                            </w:p>
                            <w:p w14:paraId="02F9F842" w14:textId="77777777" w:rsidR="00B8650D" w:rsidRPr="009F53ED" w:rsidRDefault="009F53ED">
                              <w:pPr>
                                <w:spacing w:after="0" w:line="240" w:lineRule="auto"/>
                                <w:textDirection w:val="btLr"/>
                                <w:rPr>
                                  <w:sz w:val="14"/>
                                </w:rPr>
                              </w:pPr>
                              <w:r>
                                <w:rPr>
                                  <w:rFonts w:ascii="Arial" w:eastAsia="Arial" w:hAnsi="Arial" w:cs="Arial"/>
                                  <w:color w:val="000000"/>
                                  <w:sz w:val="12"/>
                                </w:rPr>
                                <w:t xml:space="preserve">- </w:t>
                              </w:r>
                              <w:r w:rsidR="009E28F7" w:rsidRPr="009F53ED">
                                <w:rPr>
                                  <w:rFonts w:ascii="Arial" w:eastAsia="Arial" w:hAnsi="Arial" w:cs="Arial"/>
                                  <w:color w:val="000000"/>
                                  <w:sz w:val="12"/>
                                </w:rPr>
                                <w:t>83% de las incubadoras de la ANII reportan menos avance en materia exportadora que Chile (60%)</w:t>
                              </w:r>
                            </w:p>
                          </w:txbxContent>
                        </wps:txbx>
                        <wps:bodyPr spcFirstLastPara="1" wrap="square" lIns="91425" tIns="91425" rIns="91425" bIns="91425" anchor="ctr" anchorCtr="0"/>
                      </wps:wsp>
                      <wps:wsp>
                        <wps:cNvPr id="10" name="Text Box 10"/>
                        <wps:cNvSpPr txBox="1"/>
                        <wps:spPr>
                          <a:xfrm>
                            <a:off x="5126194" y="7492244"/>
                            <a:ext cx="2381100" cy="897777"/>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43" w14:textId="77777777" w:rsidR="009F53ED" w:rsidRPr="009F53ED" w:rsidRDefault="009F53ED" w:rsidP="009F53ED">
                              <w:pPr>
                                <w:pStyle w:val="NormalWeb"/>
                                <w:spacing w:before="0" w:beforeAutospacing="0" w:after="0" w:afterAutospacing="0"/>
                                <w:rPr>
                                  <w:sz w:val="14"/>
                                  <w:lang w:val="es-ES_tradnl"/>
                                </w:rPr>
                              </w:pPr>
                              <w:r w:rsidRPr="009F53ED">
                                <w:rPr>
                                  <w:rFonts w:ascii="Arial" w:hAnsi="Arial" w:cs="Arial"/>
                                  <w:color w:val="000000"/>
                                  <w:sz w:val="10"/>
                                  <w:szCs w:val="20"/>
                                  <w:lang w:val="es-ES_tradnl"/>
                                </w:rPr>
                                <w:t xml:space="preserve">Programa de </w:t>
                              </w:r>
                              <w:r w:rsidRPr="009F53ED">
                                <w:rPr>
                                  <w:rFonts w:ascii="Arial" w:hAnsi="Arial" w:cs="Arial"/>
                                  <w:i/>
                                  <w:color w:val="000000"/>
                                  <w:sz w:val="10"/>
                                  <w:szCs w:val="20"/>
                                  <w:lang w:val="es-ES_tradnl"/>
                                </w:rPr>
                                <w:t>soft landing</w:t>
                              </w:r>
                            </w:p>
                            <w:p w14:paraId="02F9F844" w14:textId="77777777" w:rsidR="009F53ED" w:rsidRPr="009F53ED" w:rsidRDefault="009F53ED" w:rsidP="009F53ED">
                              <w:pPr>
                                <w:pStyle w:val="NormalWeb"/>
                                <w:spacing w:before="0" w:beforeAutospacing="0" w:after="0" w:afterAutospacing="0"/>
                                <w:rPr>
                                  <w:sz w:val="14"/>
                                  <w:lang w:val="es-ES_tradnl"/>
                                </w:rPr>
                              </w:pPr>
                              <w:r w:rsidRPr="009F53ED">
                                <w:rPr>
                                  <w:rFonts w:ascii="Arial" w:hAnsi="Arial" w:cs="Arial"/>
                                  <w:color w:val="000000"/>
                                  <w:sz w:val="10"/>
                                  <w:szCs w:val="20"/>
                                  <w:lang w:val="es-ES_tradnl"/>
                                </w:rPr>
                                <w:t>Promoción de emprendimientos en etapa temprana</w:t>
                              </w:r>
                            </w:p>
                            <w:p w14:paraId="02F9F845" w14:textId="77777777" w:rsidR="009F53ED" w:rsidRPr="009F53ED" w:rsidRDefault="009F53ED" w:rsidP="009F53ED">
                              <w:pPr>
                                <w:pStyle w:val="NormalWeb"/>
                                <w:spacing w:before="0" w:beforeAutospacing="0" w:after="200" w:afterAutospacing="0"/>
                                <w:rPr>
                                  <w:sz w:val="14"/>
                                </w:rPr>
                              </w:pPr>
                              <w:r w:rsidRPr="009F53ED">
                                <w:rPr>
                                  <w:rFonts w:ascii="Arial" w:hAnsi="Arial" w:cs="Arial"/>
                                  <w:color w:val="000000"/>
                                  <w:sz w:val="10"/>
                                  <w:szCs w:val="20"/>
                                </w:rPr>
                                <w:t>Acuerdo con Uruguay XXI</w:t>
                              </w:r>
                            </w:p>
                            <w:p w14:paraId="02F9F846" w14:textId="77777777" w:rsidR="00B8650D" w:rsidRPr="009F53ED" w:rsidRDefault="00B8650D">
                              <w:pPr>
                                <w:spacing w:line="240" w:lineRule="auto"/>
                                <w:textDirection w:val="btLr"/>
                                <w:rPr>
                                  <w:sz w:val="12"/>
                                </w:rPr>
                              </w:pPr>
                            </w:p>
                          </w:txbxContent>
                        </wps:txbx>
                        <wps:bodyPr spcFirstLastPara="1" wrap="square" lIns="91425" tIns="91425" rIns="91425" bIns="91425" anchor="ctr" anchorCtr="0"/>
                      </wps:wsp>
                      <wps:wsp>
                        <wps:cNvPr id="11" name="Text Box 11"/>
                        <wps:cNvSpPr txBox="1"/>
                        <wps:spPr>
                          <a:xfrm>
                            <a:off x="1887476" y="7512723"/>
                            <a:ext cx="2381100" cy="878099"/>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47" w14:textId="77777777" w:rsidR="00B8650D" w:rsidRPr="00BA1563" w:rsidRDefault="009E28F7">
                              <w:pPr>
                                <w:spacing w:after="0" w:line="240" w:lineRule="auto"/>
                                <w:textDirection w:val="btLr"/>
                                <w:rPr>
                                  <w:sz w:val="12"/>
                                </w:rPr>
                              </w:pPr>
                              <w:r w:rsidRPr="00BA1563">
                                <w:rPr>
                                  <w:rFonts w:ascii="Arial" w:eastAsia="Arial" w:hAnsi="Arial" w:cs="Arial"/>
                                  <w:color w:val="000000"/>
                                  <w:sz w:val="10"/>
                                </w:rPr>
                                <w:t>Convenios con</w:t>
                              </w:r>
                              <w:r w:rsidR="00BA1563" w:rsidRPr="00BA1563">
                                <w:rPr>
                                  <w:rFonts w:ascii="Arial" w:eastAsia="Arial" w:hAnsi="Arial" w:cs="Arial"/>
                                  <w:color w:val="000000"/>
                                  <w:sz w:val="10"/>
                                </w:rPr>
                                <w:t xml:space="preserve"> socios ac</w:t>
                              </w:r>
                              <w:r w:rsidR="00BA1563">
                                <w:rPr>
                                  <w:rFonts w:ascii="Arial" w:eastAsia="Arial" w:hAnsi="Arial" w:cs="Arial"/>
                                  <w:color w:val="000000"/>
                                  <w:sz w:val="10"/>
                                </w:rPr>
                                <w:t>a</w:t>
                              </w:r>
                              <w:r w:rsidR="00BA1563" w:rsidRPr="00BA1563">
                                <w:rPr>
                                  <w:rFonts w:ascii="Arial" w:eastAsia="Arial" w:hAnsi="Arial" w:cs="Arial"/>
                                  <w:color w:val="000000"/>
                                  <w:sz w:val="10"/>
                                </w:rPr>
                                <w:t>d</w:t>
                              </w:r>
                              <w:r w:rsidR="00BA1563">
                                <w:rPr>
                                  <w:rFonts w:ascii="Arial" w:eastAsia="Arial" w:hAnsi="Arial" w:cs="Arial"/>
                                  <w:color w:val="000000"/>
                                  <w:sz w:val="10"/>
                                </w:rPr>
                                <w:t>é</w:t>
                              </w:r>
                              <w:r w:rsidR="00BA1563" w:rsidRPr="00BA1563">
                                <w:rPr>
                                  <w:rFonts w:ascii="Arial" w:eastAsia="Arial" w:hAnsi="Arial" w:cs="Arial"/>
                                  <w:color w:val="000000"/>
                                  <w:sz w:val="10"/>
                                </w:rPr>
                                <w:t>micos</w:t>
                              </w:r>
                            </w:p>
                            <w:p w14:paraId="02F9F848" w14:textId="77777777" w:rsidR="00B8650D" w:rsidRPr="00BA1563" w:rsidRDefault="009E28F7">
                              <w:pPr>
                                <w:spacing w:after="0" w:line="240" w:lineRule="auto"/>
                                <w:textDirection w:val="btLr"/>
                                <w:rPr>
                                  <w:sz w:val="12"/>
                                </w:rPr>
                              </w:pPr>
                              <w:r w:rsidRPr="00BA1563">
                                <w:rPr>
                                  <w:rFonts w:ascii="Arial" w:eastAsia="Arial" w:hAnsi="Arial" w:cs="Arial"/>
                                  <w:color w:val="000000"/>
                                  <w:sz w:val="10"/>
                                </w:rPr>
                                <w:t>Formación de profesores locales</w:t>
                              </w:r>
                            </w:p>
                            <w:p w14:paraId="02F9F849" w14:textId="77777777" w:rsidR="00B8650D" w:rsidRPr="00BA1563" w:rsidRDefault="009E28F7" w:rsidP="00BA1563">
                              <w:pPr>
                                <w:spacing w:after="0" w:line="240" w:lineRule="auto"/>
                                <w:textDirection w:val="btLr"/>
                                <w:rPr>
                                  <w:sz w:val="12"/>
                                </w:rPr>
                              </w:pPr>
                              <w:r w:rsidRPr="00BA1563">
                                <w:rPr>
                                  <w:rFonts w:ascii="Arial" w:eastAsia="Arial" w:hAnsi="Arial" w:cs="Arial"/>
                                  <w:color w:val="000000"/>
                                  <w:sz w:val="10"/>
                                </w:rPr>
                                <w:t>Programas de</w:t>
                              </w:r>
                              <w:r w:rsidR="00BA1563" w:rsidRPr="00BA1563">
                                <w:rPr>
                                  <w:rFonts w:ascii="Arial" w:eastAsia="Arial" w:hAnsi="Arial" w:cs="Arial"/>
                                  <w:color w:val="000000"/>
                                  <w:sz w:val="10"/>
                                </w:rPr>
                                <w:t xml:space="preserve"> exoneración de pagos de matrículas</w:t>
                              </w:r>
                            </w:p>
                          </w:txbxContent>
                        </wps:txbx>
                        <wps:bodyPr spcFirstLastPara="1" wrap="square" lIns="91425" tIns="91425" rIns="91425" bIns="91425" anchor="ctr" anchorCtr="0"/>
                      </wps:wsp>
                      <wps:wsp>
                        <wps:cNvPr id="12" name="Text Box 12"/>
                        <wps:cNvSpPr txBox="1"/>
                        <wps:spPr>
                          <a:xfrm>
                            <a:off x="1946363" y="3090186"/>
                            <a:ext cx="2381100" cy="801575"/>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4A" w14:textId="77777777" w:rsidR="00B8650D" w:rsidRPr="00625EFF" w:rsidRDefault="009E28F7">
                              <w:pPr>
                                <w:spacing w:after="0" w:line="240" w:lineRule="auto"/>
                                <w:jc w:val="center"/>
                                <w:textDirection w:val="btLr"/>
                                <w:rPr>
                                  <w:sz w:val="16"/>
                                </w:rPr>
                              </w:pPr>
                              <w:r w:rsidRPr="00625EFF">
                                <w:rPr>
                                  <w:rFonts w:ascii="Arial" w:eastAsia="Arial" w:hAnsi="Arial" w:cs="Arial"/>
                                  <w:b/>
                                  <w:color w:val="000000"/>
                                  <w:sz w:val="14"/>
                                </w:rPr>
                                <w:t>Baja IED en TICs</w:t>
                              </w:r>
                            </w:p>
                            <w:p w14:paraId="02F9F84B" w14:textId="77777777" w:rsidR="00B8650D" w:rsidRPr="00625EFF" w:rsidRDefault="009E28F7">
                              <w:pPr>
                                <w:spacing w:line="240" w:lineRule="auto"/>
                                <w:jc w:val="center"/>
                                <w:textDirection w:val="btLr"/>
                                <w:rPr>
                                  <w:sz w:val="16"/>
                                </w:rPr>
                              </w:pPr>
                              <w:r w:rsidRPr="00625EFF">
                                <w:rPr>
                                  <w:rFonts w:ascii="Arial" w:eastAsia="Arial" w:hAnsi="Arial" w:cs="Arial"/>
                                  <w:color w:val="000000"/>
                                  <w:sz w:val="14"/>
                                </w:rPr>
                                <w:t>Entre 2012 y 2016, en promedio, 1% de la IED fue al sector TIC</w:t>
                              </w:r>
                            </w:p>
                          </w:txbxContent>
                        </wps:txbx>
                        <wps:bodyPr spcFirstLastPara="1" wrap="square" lIns="91425" tIns="91425" rIns="91425" bIns="91425" anchor="ctr" anchorCtr="0"/>
                      </wps:wsp>
                      <wps:wsp>
                        <wps:cNvPr id="13" name="Text Box 13"/>
                        <wps:cNvSpPr txBox="1"/>
                        <wps:spPr>
                          <a:xfrm>
                            <a:off x="0" y="3906092"/>
                            <a:ext cx="971700" cy="3117832"/>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4C" w14:textId="77777777" w:rsidR="00B8650D" w:rsidRPr="00F7380F" w:rsidRDefault="009E28F7">
                              <w:pPr>
                                <w:spacing w:line="275" w:lineRule="auto"/>
                                <w:jc w:val="center"/>
                                <w:textDirection w:val="btLr"/>
                                <w:rPr>
                                  <w:sz w:val="14"/>
                                </w:rPr>
                              </w:pPr>
                              <w:r w:rsidRPr="00F7380F">
                                <w:rPr>
                                  <w:rFonts w:ascii="Arial" w:eastAsia="Arial" w:hAnsi="Arial" w:cs="Arial"/>
                                  <w:b/>
                                  <w:color w:val="000000"/>
                                  <w:sz w:val="16"/>
                                </w:rPr>
                                <w:t>Causas</w:t>
                              </w:r>
                            </w:p>
                          </w:txbxContent>
                        </wps:txbx>
                        <wps:bodyPr spcFirstLastPara="1" wrap="square" lIns="91425" tIns="91425" rIns="91425" bIns="91425" anchor="ctr" anchorCtr="0"/>
                      </wps:wsp>
                      <wps:wsp>
                        <wps:cNvPr id="14" name="Text Box 14"/>
                        <wps:cNvSpPr txBox="1"/>
                        <wps:spPr>
                          <a:xfrm>
                            <a:off x="0" y="7552192"/>
                            <a:ext cx="971700" cy="781201"/>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4D" w14:textId="77777777" w:rsidR="00B8650D" w:rsidRPr="00F7380F" w:rsidRDefault="009E28F7">
                              <w:pPr>
                                <w:spacing w:line="275" w:lineRule="auto"/>
                                <w:jc w:val="center"/>
                                <w:textDirection w:val="btLr"/>
                                <w:rPr>
                                  <w:sz w:val="10"/>
                                </w:rPr>
                              </w:pPr>
                              <w:r w:rsidRPr="00F7380F">
                                <w:rPr>
                                  <w:rFonts w:ascii="Arial" w:eastAsia="Arial" w:hAnsi="Arial" w:cs="Arial"/>
                                  <w:b/>
                                  <w:color w:val="000000"/>
                                  <w:sz w:val="12"/>
                                </w:rPr>
                                <w:t>Solucion</w:t>
                              </w:r>
                              <w:r w:rsidR="00F7380F" w:rsidRPr="00F7380F">
                                <w:rPr>
                                  <w:rFonts w:ascii="Arial" w:eastAsia="Arial" w:hAnsi="Arial" w:cs="Arial"/>
                                  <w:b/>
                                  <w:color w:val="000000"/>
                                  <w:sz w:val="12"/>
                                </w:rPr>
                                <w:t>es</w:t>
                              </w:r>
                            </w:p>
                          </w:txbxContent>
                        </wps:txbx>
                        <wps:bodyPr spcFirstLastPara="1" wrap="square" lIns="91425" tIns="91425" rIns="91425" bIns="91425" anchor="ctr" anchorCtr="0"/>
                      </wps:wsp>
                      <wps:wsp>
                        <wps:cNvPr id="15" name="Text Box 15"/>
                        <wps:cNvSpPr txBox="1"/>
                        <wps:spPr>
                          <a:xfrm>
                            <a:off x="7058127" y="1198059"/>
                            <a:ext cx="2381100" cy="781965"/>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4E" w14:textId="77777777" w:rsidR="00B8650D" w:rsidRPr="00625EFF" w:rsidRDefault="009E28F7">
                              <w:pPr>
                                <w:spacing w:line="275" w:lineRule="auto"/>
                                <w:jc w:val="center"/>
                                <w:textDirection w:val="btLr"/>
                                <w:rPr>
                                  <w:sz w:val="12"/>
                                </w:rPr>
                              </w:pPr>
                              <w:r w:rsidRPr="00625EFF">
                                <w:rPr>
                                  <w:rFonts w:ascii="Arial" w:eastAsia="Arial" w:hAnsi="Arial" w:cs="Arial"/>
                                  <w:b/>
                                  <w:color w:val="000000"/>
                                  <w:sz w:val="10"/>
                                </w:rPr>
                                <w:t>Inversión I</w:t>
                              </w:r>
                              <w:r w:rsidR="00BA1563">
                                <w:rPr>
                                  <w:rFonts w:ascii="Arial" w:eastAsia="Arial" w:hAnsi="Arial" w:cs="Arial"/>
                                  <w:b/>
                                  <w:color w:val="000000"/>
                                  <w:sz w:val="10"/>
                                </w:rPr>
                                <w:t xml:space="preserve"> </w:t>
                              </w:r>
                              <w:r w:rsidRPr="00625EFF">
                                <w:rPr>
                                  <w:rFonts w:ascii="Arial" w:eastAsia="Arial" w:hAnsi="Arial" w:cs="Arial"/>
                                  <w:b/>
                                  <w:color w:val="000000"/>
                                  <w:sz w:val="10"/>
                                </w:rPr>
                                <w:t>+ D</w:t>
                              </w:r>
                            </w:p>
                            <w:p w14:paraId="02F9F84F" w14:textId="77777777" w:rsidR="00B8650D" w:rsidRPr="00625EFF" w:rsidRDefault="009E28F7">
                              <w:pPr>
                                <w:spacing w:line="275" w:lineRule="auto"/>
                                <w:jc w:val="center"/>
                                <w:textDirection w:val="btLr"/>
                                <w:rPr>
                                  <w:sz w:val="12"/>
                                </w:rPr>
                              </w:pPr>
                              <w:r w:rsidRPr="00625EFF">
                                <w:rPr>
                                  <w:rFonts w:ascii="Arial" w:eastAsia="Arial" w:hAnsi="Arial" w:cs="Arial"/>
                                  <w:color w:val="000000"/>
                                  <w:sz w:val="10"/>
                                </w:rPr>
                                <w:t>No atendido por el Pro</w:t>
                              </w:r>
                              <w:r w:rsidR="00775268">
                                <w:rPr>
                                  <w:rFonts w:ascii="Arial" w:eastAsia="Arial" w:hAnsi="Arial" w:cs="Arial"/>
                                  <w:color w:val="000000"/>
                                  <w:sz w:val="10"/>
                                </w:rPr>
                                <w:t>yecto</w:t>
                              </w:r>
                            </w:p>
                          </w:txbxContent>
                        </wps:txbx>
                        <wps:bodyPr spcFirstLastPara="1" wrap="square" lIns="91425" tIns="91425" rIns="91425" bIns="91425" anchor="ctr" anchorCtr="0"/>
                      </wps:wsp>
                      <wps:wsp>
                        <wps:cNvPr id="16" name="Straight Arrow Connector 16"/>
                        <wps:cNvCnPr/>
                        <wps:spPr>
                          <a:xfrm>
                            <a:off x="4667025" y="1946550"/>
                            <a:ext cx="0" cy="261000"/>
                          </a:xfrm>
                          <a:prstGeom prst="straightConnector1">
                            <a:avLst/>
                          </a:prstGeom>
                          <a:noFill/>
                          <a:ln w="9525" cap="flat" cmpd="sng">
                            <a:solidFill>
                              <a:srgbClr val="000000"/>
                            </a:solidFill>
                            <a:prstDash val="solid"/>
                            <a:round/>
                            <a:headEnd type="none" w="med" len="med"/>
                            <a:tailEnd type="none" w="med" len="med"/>
                          </a:ln>
                        </wps:spPr>
                        <wps:bodyPr/>
                      </wps:wsp>
                      <wps:wsp>
                        <wps:cNvPr id="19" name="Straight Arrow Connector 19"/>
                        <wps:cNvCnPr/>
                        <wps:spPr>
                          <a:xfrm>
                            <a:off x="6286425" y="5133900"/>
                            <a:ext cx="0" cy="0"/>
                          </a:xfrm>
                          <a:prstGeom prst="straightConnector1">
                            <a:avLst/>
                          </a:prstGeom>
                          <a:noFill/>
                          <a:ln w="9525" cap="flat" cmpd="sng">
                            <a:solidFill>
                              <a:srgbClr val="000000"/>
                            </a:solidFill>
                            <a:prstDash val="solid"/>
                            <a:round/>
                            <a:headEnd type="none" w="med" len="med"/>
                            <a:tailEnd type="none" w="med" len="med"/>
                          </a:ln>
                        </wps:spPr>
                        <wps:bodyPr/>
                      </wps:wsp>
                      <wps:wsp>
                        <wps:cNvPr id="21" name="Straight Arrow Connector 21"/>
                        <wps:cNvCnPr/>
                        <wps:spPr>
                          <a:xfrm>
                            <a:off x="6286425" y="6467475"/>
                            <a:ext cx="0" cy="0"/>
                          </a:xfrm>
                          <a:prstGeom prst="straightConnector1">
                            <a:avLst/>
                          </a:prstGeom>
                          <a:noFill/>
                          <a:ln w="9525" cap="flat" cmpd="sng">
                            <a:solidFill>
                              <a:srgbClr val="000000"/>
                            </a:solidFill>
                            <a:prstDash val="solid"/>
                            <a:round/>
                            <a:headEnd type="none" w="med" len="med"/>
                            <a:tailEnd type="none" w="med" len="med"/>
                          </a:ln>
                        </wps:spPr>
                        <wps:bodyPr/>
                      </wps:wsp>
                      <wps:wsp>
                        <wps:cNvPr id="22" name="Straight Arrow Connector 22"/>
                        <wps:cNvCnPr/>
                        <wps:spPr>
                          <a:xfrm>
                            <a:off x="3124125" y="6467475"/>
                            <a:ext cx="0" cy="0"/>
                          </a:xfrm>
                          <a:prstGeom prst="straightConnector1">
                            <a:avLst/>
                          </a:prstGeom>
                          <a:noFill/>
                          <a:ln w="9525" cap="flat" cmpd="sng">
                            <a:solidFill>
                              <a:srgbClr val="000000"/>
                            </a:solidFill>
                            <a:prstDash val="solid"/>
                            <a:round/>
                            <a:headEnd type="none" w="med" len="med"/>
                            <a:tailEnd type="none" w="med" len="med"/>
                          </a:ln>
                        </wps:spPr>
                        <wps:bodyPr/>
                      </wps:wsp>
                      <wps:wsp>
                        <wps:cNvPr id="23" name="Straight Arrow Connector 23"/>
                        <wps:cNvCnPr/>
                        <wps:spPr>
                          <a:xfrm>
                            <a:off x="4667025" y="1057200"/>
                            <a:ext cx="0" cy="261000"/>
                          </a:xfrm>
                          <a:prstGeom prst="straightConnector1">
                            <a:avLst/>
                          </a:prstGeom>
                          <a:noFill/>
                          <a:ln w="9525" cap="flat" cmpd="sng">
                            <a:solidFill>
                              <a:srgbClr val="000000"/>
                            </a:solidFill>
                            <a:prstDash val="solid"/>
                            <a:round/>
                            <a:headEnd type="none" w="med" len="med"/>
                            <a:tailEnd type="triangle" w="med" len="med"/>
                          </a:ln>
                        </wps:spPr>
                        <wps:bodyPr/>
                      </wps:wsp>
                      <wps:wsp>
                        <wps:cNvPr id="24" name="Straight Arrow Connector 24"/>
                        <wps:cNvCnPr/>
                        <wps:spPr>
                          <a:xfrm>
                            <a:off x="4667025" y="1946550"/>
                            <a:ext cx="0" cy="261000"/>
                          </a:xfrm>
                          <a:prstGeom prst="straightConnector1">
                            <a:avLst/>
                          </a:prstGeom>
                          <a:noFill/>
                          <a:ln w="9525" cap="flat" cmpd="sng">
                            <a:solidFill>
                              <a:srgbClr val="000000"/>
                            </a:solidFill>
                            <a:prstDash val="solid"/>
                            <a:round/>
                            <a:headEnd type="none" w="med" len="med"/>
                            <a:tailEnd type="triangle" w="med" len="med"/>
                          </a:ln>
                        </wps:spPr>
                        <wps:bodyPr/>
                      </wps:wsp>
                      <wps:wsp>
                        <wps:cNvPr id="25" name="Straight Arrow Connector 25"/>
                        <wps:cNvCnPr/>
                        <wps:spPr>
                          <a:xfrm>
                            <a:off x="3483694" y="2985483"/>
                            <a:ext cx="0" cy="104701"/>
                          </a:xfrm>
                          <a:prstGeom prst="straightConnector1">
                            <a:avLst/>
                          </a:prstGeom>
                          <a:noFill/>
                          <a:ln w="9525" cap="flat" cmpd="sng">
                            <a:solidFill>
                              <a:srgbClr val="000000"/>
                            </a:solidFill>
                            <a:prstDash val="solid"/>
                            <a:round/>
                            <a:headEnd type="none" w="med" len="med"/>
                            <a:tailEnd type="triangle" w="med" len="med"/>
                          </a:ln>
                        </wps:spPr>
                        <wps:bodyPr/>
                      </wps:wsp>
                      <wps:wsp>
                        <wps:cNvPr id="26" name="Straight Arrow Connector 26"/>
                        <wps:cNvCnPr/>
                        <wps:spPr>
                          <a:xfrm>
                            <a:off x="5618400" y="2931639"/>
                            <a:ext cx="20401" cy="1100558"/>
                          </a:xfrm>
                          <a:prstGeom prst="straightConnector1">
                            <a:avLst/>
                          </a:prstGeom>
                          <a:noFill/>
                          <a:ln w="9525" cap="flat" cmpd="sng">
                            <a:solidFill>
                              <a:srgbClr val="000000"/>
                            </a:solidFill>
                            <a:prstDash val="solid"/>
                            <a:round/>
                            <a:headEnd type="none" w="med" len="med"/>
                            <a:tailEnd type="triangle" w="med" len="med"/>
                          </a:ln>
                        </wps:spPr>
                        <wps:bodyPr/>
                      </wps:wsp>
                      <wps:wsp>
                        <wps:cNvPr id="27" name="Straight Arrow Connector 27"/>
                        <wps:cNvCnPr/>
                        <wps:spPr>
                          <a:xfrm>
                            <a:off x="6794967" y="638102"/>
                            <a:ext cx="647401" cy="419100"/>
                          </a:xfrm>
                          <a:prstGeom prst="straightConnector1">
                            <a:avLst/>
                          </a:prstGeom>
                          <a:noFill/>
                          <a:ln w="9525" cap="flat" cmpd="sng">
                            <a:solidFill>
                              <a:srgbClr val="000000"/>
                            </a:solidFill>
                            <a:prstDash val="solid"/>
                            <a:round/>
                            <a:headEnd type="none" w="med" len="med"/>
                            <a:tailEnd type="triangle" w="med" len="med"/>
                          </a:ln>
                        </wps:spPr>
                        <wps:bodyPr/>
                      </wps:wsp>
                    </wpg:wgp>
                  </a:graphicData>
                </a:graphic>
              </wp:inline>
            </w:drawing>
          </mc:Choice>
          <mc:Fallback>
            <w:pict>
              <v:group w14:anchorId="477AC4C2" id="Group 2" o:spid="_x0000_s1026" style="width:486.15pt;height:415.2pt;mso-position-horizontal-relative:char;mso-position-vertical-relative:line" coordorigin=",3429" coordsize="94392,804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">
                <v:shapetype id="_x0000_t202" coordsize="21600,21600" o:spt="202" path="m,l,21600r21600,l21600,xe">
                  <v:stroke joinstyle="miter"/>
                  <v:path gradientshapeok="t" o:connecttype="rect"/>
                </v:shapetype>
                <v:shape id="Text Box 1" o:spid="_x0000_s1027" type="#_x0000_t202" style="position:absolute;left:28857;top:22072;width:38356;height:75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" fillcolor="yellow">
                  <v:stroke startarrowwidth="narrow" startarrowlength="short" endarrowwidth="narrow" endarrowlength="short" joinstyle="round"/>
                  <v:textbox inset="2.53958mm,2.53958mm,2.53958mm,2.53958mm">
                    <w:txbxContent>
                      <w:p w:rsidR="00B8650D" w:rsidRPr="00625EFF" w:rsidRDefault="009E28F7">
                        <w:pPr>
                          <w:spacing w:after="0" w:line="240" w:lineRule="auto"/>
                          <w:jc w:val="center"/>
                          <w:textDirection w:val="btLr"/>
                          <w:rPr>
                            <w:sz w:val="16"/>
                          </w:rPr>
                        </w:pPr>
                        <w:r w:rsidRPr="00625EFF">
                          <w:rPr>
                            <w:rFonts w:ascii="Arial" w:eastAsia="Arial" w:hAnsi="Arial" w:cs="Arial"/>
                            <w:b/>
                            <w:color w:val="000000"/>
                            <w:sz w:val="14"/>
                          </w:rPr>
                          <w:t>Baja participación de las exportaciones en la facturación SBIC.</w:t>
                        </w:r>
                      </w:p>
                      <w:p w:rsidR="00B8650D" w:rsidRPr="00625EFF" w:rsidRDefault="009E28F7">
                        <w:pPr>
                          <w:spacing w:line="240" w:lineRule="auto"/>
                          <w:jc w:val="center"/>
                          <w:textDirection w:val="btLr"/>
                          <w:rPr>
                            <w:sz w:val="16"/>
                          </w:rPr>
                        </w:pPr>
                        <w:r w:rsidRPr="00625EFF">
                          <w:rPr>
                            <w:rFonts w:ascii="Arial" w:eastAsia="Arial" w:hAnsi="Arial" w:cs="Arial"/>
                            <w:color w:val="000000"/>
                            <w:sz w:val="14"/>
                          </w:rPr>
                          <w:t xml:space="preserve">14% de la facturación vs </w:t>
                        </w:r>
                        <w:r w:rsidRPr="00625EFF">
                          <w:rPr>
                            <w:rFonts w:ascii="Arial" w:eastAsia="Arial" w:hAnsi="Arial" w:cs="Arial"/>
                            <w:color w:val="000000"/>
                            <w:sz w:val="14"/>
                            <w:highlight w:val="yellow"/>
                          </w:rPr>
                          <w:t>21,4%</w:t>
                        </w:r>
                        <w:r w:rsidRPr="00625EFF">
                          <w:rPr>
                            <w:rFonts w:ascii="Arial" w:eastAsia="Arial" w:hAnsi="Arial" w:cs="Arial"/>
                            <w:color w:val="000000"/>
                            <w:sz w:val="14"/>
                          </w:rPr>
                          <w:t xml:space="preserve"> del total de la economía</w:t>
                        </w:r>
                      </w:p>
                    </w:txbxContent>
                  </v:textbox>
                </v:shape>
                <v:shape id="Text Box 3" o:spid="_x0000_s1028" type="#_x0000_t202" style="position:absolute;left:19305;top:58758;width:23811;height:113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" fillcolor="yellow">
                  <v:stroke startarrowwidth="narrow" startarrowlength="short" endarrowwidth="narrow" endarrowlength="short" joinstyle="round"/>
                  <v:textbox inset="2.53958mm,2.53958mm,2.53958mm,2.53958mm">
                    <w:txbxContent>
                      <w:p w:rsidR="00B8650D" w:rsidRPr="00F7380F" w:rsidRDefault="009E28F7">
                        <w:pPr>
                          <w:spacing w:after="0" w:line="240" w:lineRule="auto"/>
                          <w:textDirection w:val="btLr"/>
                          <w:rPr>
                            <w:sz w:val="14"/>
                          </w:rPr>
                        </w:pPr>
                        <w:r w:rsidRPr="00F7380F">
                          <w:rPr>
                            <w:rFonts w:ascii="Arial" w:eastAsia="Arial" w:hAnsi="Arial" w:cs="Arial"/>
                            <w:color w:val="000000"/>
                            <w:sz w:val="12"/>
                          </w:rPr>
                          <w:t xml:space="preserve">Falta de </w:t>
                        </w:r>
                        <w:r w:rsidRPr="00F7380F">
                          <w:rPr>
                            <w:rFonts w:ascii="Arial" w:eastAsia="Arial" w:hAnsi="Arial" w:cs="Arial"/>
                            <w:i/>
                            <w:color w:val="000000"/>
                            <w:sz w:val="12"/>
                          </w:rPr>
                          <w:t>faculty</w:t>
                        </w:r>
                        <w:r w:rsidRPr="00F7380F">
                          <w:rPr>
                            <w:rFonts w:ascii="Arial" w:eastAsia="Arial" w:hAnsi="Arial" w:cs="Arial"/>
                            <w:color w:val="000000"/>
                            <w:sz w:val="12"/>
                          </w:rPr>
                          <w:t xml:space="preserve"> capacitado</w:t>
                        </w:r>
                      </w:p>
                      <w:p w:rsidR="00B8650D" w:rsidRPr="00F7380F" w:rsidRDefault="009E28F7">
                        <w:pPr>
                          <w:spacing w:after="0" w:line="240" w:lineRule="auto"/>
                          <w:textDirection w:val="btLr"/>
                          <w:rPr>
                            <w:sz w:val="14"/>
                          </w:rPr>
                        </w:pPr>
                        <w:r w:rsidRPr="00F7380F">
                          <w:rPr>
                            <w:rFonts w:ascii="Arial" w:eastAsia="Arial" w:hAnsi="Arial" w:cs="Arial"/>
                            <w:color w:val="000000"/>
                            <w:sz w:val="12"/>
                          </w:rPr>
                          <w:t>Falta de programas adecuados</w:t>
                        </w:r>
                      </w:p>
                      <w:p w:rsidR="00B8650D" w:rsidRPr="00F7380F" w:rsidRDefault="009E28F7">
                        <w:pPr>
                          <w:spacing w:after="0" w:line="240" w:lineRule="auto"/>
                          <w:textDirection w:val="btLr"/>
                          <w:rPr>
                            <w:sz w:val="14"/>
                          </w:rPr>
                        </w:pPr>
                        <w:r w:rsidRPr="00F7380F">
                          <w:rPr>
                            <w:rFonts w:ascii="Arial" w:eastAsia="Arial" w:hAnsi="Arial" w:cs="Arial"/>
                            <w:color w:val="000000"/>
                            <w:sz w:val="12"/>
                          </w:rPr>
                          <w:t>Baja colaboración universidad-empresa</w:t>
                        </w:r>
                      </w:p>
                      <w:p w:rsidR="00B8650D" w:rsidRPr="00F7380F" w:rsidRDefault="009E28F7">
                        <w:pPr>
                          <w:spacing w:line="240" w:lineRule="auto"/>
                          <w:textDirection w:val="btLr"/>
                          <w:rPr>
                            <w:sz w:val="14"/>
                          </w:rPr>
                        </w:pPr>
                        <w:r w:rsidRPr="00F7380F">
                          <w:rPr>
                            <w:rFonts w:ascii="Arial" w:eastAsia="Arial" w:hAnsi="Arial" w:cs="Arial"/>
                            <w:color w:val="000000"/>
                            <w:sz w:val="12"/>
                          </w:rPr>
                          <w:t>Falta de incentivos</w:t>
                        </w:r>
                        <w:r w:rsidR="00F7380F">
                          <w:rPr>
                            <w:rFonts w:ascii="Arial" w:eastAsia="Arial" w:hAnsi="Arial" w:cs="Arial"/>
                            <w:color w:val="000000"/>
                            <w:sz w:val="12"/>
                          </w:rPr>
                          <w:t xml:space="preserve"> </w:t>
                        </w:r>
                        <w:r w:rsidRPr="00F7380F">
                          <w:rPr>
                            <w:rFonts w:ascii="Arial" w:eastAsia="Arial" w:hAnsi="Arial" w:cs="Arial"/>
                            <w:color w:val="000000"/>
                            <w:sz w:val="12"/>
                          </w:rPr>
                          <w:t>psico-sociales para estudios STEM</w:t>
                        </w:r>
                      </w:p>
                    </w:txbxContent>
                  </v:textbox>
                </v:shape>
                <v:shape id="Text Box 4" o:spid="_x0000_s1029" type="#_x0000_t202" style="position:absolute;left:51080;top:58585;width:23811;height:118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" fillcolor="yellow">
                  <v:stroke startarrowwidth="narrow" startarrowlength="short" endarrowwidth="narrow" endarrowlength="short" joinstyle="round"/>
                  <v:textbox inset="2.53958mm,2.53958mm,2.53958mm,2.53958mm">
                    <w:txbxContent>
                      <w:p w:rsidR="00B8650D" w:rsidRPr="009F53ED" w:rsidRDefault="009E28F7">
                        <w:pPr>
                          <w:spacing w:after="0" w:line="240" w:lineRule="auto"/>
                          <w:jc w:val="center"/>
                          <w:textDirection w:val="btLr"/>
                          <w:rPr>
                            <w:sz w:val="12"/>
                          </w:rPr>
                        </w:pPr>
                        <w:r w:rsidRPr="009F53ED">
                          <w:rPr>
                            <w:rFonts w:ascii="Arial" w:eastAsia="Arial" w:hAnsi="Arial" w:cs="Arial"/>
                            <w:color w:val="000000"/>
                            <w:sz w:val="10"/>
                          </w:rPr>
                          <w:t>Actividad emprendedora en etapa temprana relativamente baja</w:t>
                        </w:r>
                      </w:p>
                      <w:p w:rsidR="00B8650D" w:rsidRPr="009F53ED" w:rsidRDefault="009E28F7">
                        <w:pPr>
                          <w:spacing w:after="0" w:line="240" w:lineRule="auto"/>
                          <w:jc w:val="center"/>
                          <w:textDirection w:val="btLr"/>
                          <w:rPr>
                            <w:sz w:val="12"/>
                          </w:rPr>
                        </w:pPr>
                        <w:r w:rsidRPr="009F53ED">
                          <w:rPr>
                            <w:rFonts w:ascii="Arial" w:eastAsia="Arial" w:hAnsi="Arial" w:cs="Arial"/>
                            <w:color w:val="000000"/>
                            <w:sz w:val="10"/>
                          </w:rPr>
                          <w:t>Bajo financiamiento para emprendimientos SBIC</w:t>
                        </w:r>
                      </w:p>
                      <w:p w:rsidR="00B8650D" w:rsidRPr="009F53ED" w:rsidRDefault="009E28F7">
                        <w:pPr>
                          <w:spacing w:after="0" w:line="240" w:lineRule="auto"/>
                          <w:jc w:val="center"/>
                          <w:textDirection w:val="btLr"/>
                          <w:rPr>
                            <w:sz w:val="12"/>
                          </w:rPr>
                        </w:pPr>
                        <w:r w:rsidRPr="009F53ED">
                          <w:rPr>
                            <w:rFonts w:ascii="Arial" w:eastAsia="Arial" w:hAnsi="Arial" w:cs="Arial"/>
                            <w:color w:val="000000"/>
                            <w:sz w:val="10"/>
                          </w:rPr>
                          <w:t>Asimetrías de información</w:t>
                        </w:r>
                      </w:p>
                      <w:p w:rsidR="00B8650D" w:rsidRPr="009F53ED" w:rsidRDefault="009E28F7">
                        <w:pPr>
                          <w:spacing w:after="0" w:line="240" w:lineRule="auto"/>
                          <w:jc w:val="center"/>
                          <w:textDirection w:val="btLr"/>
                          <w:rPr>
                            <w:sz w:val="12"/>
                          </w:rPr>
                        </w:pPr>
                        <w:r w:rsidRPr="009F53ED">
                          <w:rPr>
                            <w:rFonts w:ascii="Arial" w:eastAsia="Arial" w:hAnsi="Arial" w:cs="Arial"/>
                            <w:color w:val="000000"/>
                            <w:sz w:val="10"/>
                          </w:rPr>
                          <w:t>Baja prendabilidad de activos</w:t>
                        </w:r>
                      </w:p>
                      <w:p w:rsidR="00B8650D" w:rsidRPr="009F53ED" w:rsidRDefault="009E28F7">
                        <w:pPr>
                          <w:spacing w:line="240" w:lineRule="auto"/>
                          <w:jc w:val="center"/>
                          <w:textDirection w:val="btLr"/>
                          <w:rPr>
                            <w:sz w:val="12"/>
                          </w:rPr>
                        </w:pPr>
                        <w:r w:rsidRPr="009F53ED">
                          <w:rPr>
                            <w:rFonts w:ascii="Arial" w:eastAsia="Arial" w:hAnsi="Arial" w:cs="Arial"/>
                            <w:color w:val="000000"/>
                            <w:sz w:val="10"/>
                          </w:rPr>
                          <w:t>Falta de capacidades de VCs</w:t>
                        </w:r>
                      </w:p>
                    </w:txbxContent>
                  </v:textbox>
                </v:shape>
                <v:shape id="Text Box 5" o:spid="_x0000_s1030" type="#_x0000_t202" style="position:absolute;top:3986;width:9717;height:344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" fillcolor="yellow">
                  <v:stroke startarrowwidth="narrow" startarrowlength="short" endarrowwidth="narrow" endarrowlength="short" joinstyle="round"/>
                  <v:textbox inset="2.53958mm,2.53958mm,2.53958mm,2.53958mm">
                    <w:txbxContent>
                      <w:p w:rsidR="00B8650D" w:rsidRPr="00625EFF" w:rsidRDefault="009E28F7">
                        <w:pPr>
                          <w:spacing w:line="275" w:lineRule="auto"/>
                          <w:jc w:val="center"/>
                          <w:textDirection w:val="btLr"/>
                          <w:rPr>
                            <w:sz w:val="10"/>
                          </w:rPr>
                        </w:pPr>
                        <w:r w:rsidRPr="00625EFF">
                          <w:rPr>
                            <w:rFonts w:ascii="Arial" w:eastAsia="Arial" w:hAnsi="Arial" w:cs="Arial"/>
                            <w:b/>
                            <w:color w:val="000000"/>
                            <w:sz w:val="12"/>
                          </w:rPr>
                          <w:t>Problemas</w:t>
                        </w:r>
                      </w:p>
                    </w:txbxContent>
                  </v:textbox>
                </v:shape>
                <v:shape id="Text Box 6" o:spid="_x0000_s1031" type="#_x0000_t202" style="position:absolute;left:28857;top:3429;width:38199;height:75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" fillcolor="yellow">
                  <v:stroke startarrowwidth="narrow" startarrowlength="short" endarrowwidth="narrow" endarrowlength="short" joinstyle="round"/>
                  <v:textbox inset="2.53958mm,2.53958mm,2.53958mm,2.53958mm">
                    <w:txbxContent>
                      <w:p w:rsidR="00B8650D" w:rsidRPr="00625EFF" w:rsidRDefault="009E28F7">
                        <w:pPr>
                          <w:spacing w:line="240" w:lineRule="auto"/>
                          <w:jc w:val="center"/>
                          <w:textDirection w:val="btLr"/>
                          <w:rPr>
                            <w:sz w:val="14"/>
                            <w:szCs w:val="14"/>
                          </w:rPr>
                        </w:pPr>
                        <w:r w:rsidRPr="00625EFF">
                          <w:rPr>
                            <w:rFonts w:ascii="Arial" w:eastAsia="Arial" w:hAnsi="Arial" w:cs="Arial"/>
                            <w:b/>
                            <w:color w:val="000000"/>
                            <w:sz w:val="14"/>
                            <w:szCs w:val="14"/>
                          </w:rPr>
                          <w:t>Estancamiento relativo de la PTF</w:t>
                        </w:r>
                        <w:r w:rsidRPr="00625EFF">
                          <w:rPr>
                            <w:rFonts w:ascii="Arial" w:eastAsia="Arial" w:hAnsi="Arial" w:cs="Arial"/>
                            <w:color w:val="000000"/>
                            <w:sz w:val="14"/>
                            <w:szCs w:val="14"/>
                          </w:rPr>
                          <w:br/>
                          <w:t>Crec. 1960-2014: 0,7%</w:t>
                        </w:r>
                        <w:r w:rsidRPr="00625EFF">
                          <w:rPr>
                            <w:rFonts w:ascii="Arial" w:eastAsia="Arial" w:hAnsi="Arial" w:cs="Arial"/>
                            <w:color w:val="000000"/>
                            <w:sz w:val="14"/>
                            <w:szCs w:val="14"/>
                          </w:rPr>
                          <w:br/>
                          <w:t>Estancamiento de un 30% vs USA</w:t>
                        </w:r>
                      </w:p>
                    </w:txbxContent>
                  </v:textbox>
                </v:shape>
                <v:shape id="Text Box 7" o:spid="_x0000_s1032" type="#_x0000_t202" style="position:absolute;left:28857;top:13179;width:38021;height:76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" fillcolor="yellow">
                  <v:stroke startarrowwidth="narrow" startarrowlength="short" endarrowwidth="narrow" endarrowlength="short" joinstyle="round"/>
                  <v:textbox inset="2.53958mm,2.53958mm,2.53958mm,2.53958mm">
                    <w:txbxContent>
                      <w:p w:rsidR="00B8650D" w:rsidRPr="00625EFF" w:rsidRDefault="009E28F7">
                        <w:pPr>
                          <w:spacing w:after="0" w:line="240" w:lineRule="auto"/>
                          <w:jc w:val="center"/>
                          <w:textDirection w:val="btLr"/>
                          <w:rPr>
                            <w:sz w:val="16"/>
                          </w:rPr>
                        </w:pPr>
                        <w:r w:rsidRPr="00625EFF">
                          <w:rPr>
                            <w:rFonts w:ascii="Arial" w:eastAsia="Arial" w:hAnsi="Arial" w:cs="Arial"/>
                            <w:b/>
                            <w:color w:val="000000"/>
                            <w:sz w:val="14"/>
                          </w:rPr>
                          <w:t>Baja presencia del sector SBIC.</w:t>
                        </w:r>
                      </w:p>
                      <w:p w:rsidR="00B8650D" w:rsidRPr="00625EFF" w:rsidRDefault="009E28F7">
                        <w:pPr>
                          <w:spacing w:line="240" w:lineRule="auto"/>
                          <w:jc w:val="center"/>
                          <w:textDirection w:val="btLr"/>
                          <w:rPr>
                            <w:sz w:val="16"/>
                          </w:rPr>
                        </w:pPr>
                        <w:r w:rsidRPr="00625EFF">
                          <w:rPr>
                            <w:rFonts w:ascii="Arial" w:eastAsia="Arial" w:hAnsi="Arial" w:cs="Arial"/>
                            <w:color w:val="000000"/>
                            <w:sz w:val="14"/>
                          </w:rPr>
                          <w:t>La falta relativa de estos sectores explica alrededor del 35% de la brecha en I+D vs OCDE</w:t>
                        </w:r>
                      </w:p>
                    </w:txbxContent>
                  </v:textbox>
                </v:shape>
                <v:shape id="Text Box 8" o:spid="_x0000_s1033" type="#_x0000_t202" style="position:absolute;left:19239;top:41660;width:23811;height:156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" fillcolor="yellow">
                  <v:stroke startarrowwidth="narrow" startarrowlength="short" endarrowwidth="narrow" endarrowlength="short" joinstyle="round"/>
                  <v:textbox inset="2.53958mm,2.53958mm,2.53958mm,2.53958mm">
                    <w:txbxContent>
                      <w:p w:rsidR="00B8650D" w:rsidRPr="00F7380F" w:rsidRDefault="009E28F7" w:rsidP="00F7380F">
                        <w:pPr>
                          <w:spacing w:after="0" w:line="240" w:lineRule="auto"/>
                          <w:jc w:val="center"/>
                          <w:textDirection w:val="btLr"/>
                          <w:rPr>
                            <w:sz w:val="14"/>
                          </w:rPr>
                        </w:pPr>
                        <w:r w:rsidRPr="00F7380F">
                          <w:rPr>
                            <w:rFonts w:ascii="Arial" w:eastAsia="Arial" w:hAnsi="Arial" w:cs="Arial"/>
                            <w:b/>
                            <w:color w:val="000000"/>
                            <w:sz w:val="14"/>
                          </w:rPr>
                          <w:t>Falta de capital humano calificado</w:t>
                        </w:r>
                      </w:p>
                      <w:p w:rsidR="00B8650D" w:rsidRPr="00F7380F" w:rsidRDefault="00F7380F" w:rsidP="00F7380F">
                        <w:pPr>
                          <w:spacing w:after="0" w:line="240" w:lineRule="auto"/>
                          <w:textDirection w:val="btLr"/>
                          <w:rPr>
                            <w:sz w:val="14"/>
                          </w:rPr>
                        </w:pPr>
                        <w:r>
                          <w:rPr>
                            <w:rFonts w:ascii="Arial" w:eastAsia="Arial" w:hAnsi="Arial" w:cs="Arial"/>
                            <w:color w:val="000000"/>
                            <w:sz w:val="14"/>
                          </w:rPr>
                          <w:t xml:space="preserve">- </w:t>
                        </w:r>
                        <w:r w:rsidR="009E28F7" w:rsidRPr="00F7380F">
                          <w:rPr>
                            <w:rFonts w:ascii="Arial" w:eastAsia="Arial" w:hAnsi="Arial" w:cs="Arial"/>
                            <w:color w:val="000000"/>
                            <w:sz w:val="14"/>
                          </w:rPr>
                          <w:t>56% de los inversores extranjeros no está satisfecho con la mano de obra calificada</w:t>
                        </w:r>
                      </w:p>
                      <w:p w:rsidR="00B8650D" w:rsidRPr="00F7380F" w:rsidRDefault="00F7380F" w:rsidP="00F7380F">
                        <w:pPr>
                          <w:spacing w:line="240" w:lineRule="auto"/>
                          <w:textDirection w:val="btLr"/>
                          <w:rPr>
                            <w:sz w:val="14"/>
                          </w:rPr>
                        </w:pPr>
                        <w:r>
                          <w:rPr>
                            <w:rFonts w:ascii="Arial" w:eastAsia="Arial" w:hAnsi="Arial" w:cs="Arial"/>
                            <w:color w:val="000000"/>
                            <w:sz w:val="14"/>
                          </w:rPr>
                          <w:t xml:space="preserve">- </w:t>
                        </w:r>
                        <w:r w:rsidR="009E28F7" w:rsidRPr="00F7380F">
                          <w:rPr>
                            <w:rFonts w:ascii="Arial" w:eastAsia="Arial" w:hAnsi="Arial" w:cs="Arial"/>
                            <w:color w:val="000000"/>
                            <w:sz w:val="14"/>
                          </w:rPr>
                          <w:t>23% de las empresas TI dicen que esto es un obstáculo medio o alto para innovar</w:t>
                        </w:r>
                      </w:p>
                    </w:txbxContent>
                  </v:textbox>
                </v:shape>
                <v:shape id="Text Box 9" o:spid="_x0000_s1034" type="#_x0000_t202" style="position:absolute;left:50107;top:41247;width:23811;height:122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" fillcolor="yellow">
                  <v:stroke startarrowwidth="narrow" startarrowlength="short" endarrowwidth="narrow" endarrowlength="short" joinstyle="round"/>
                  <v:textbox inset="2.53958mm,2.53958mm,2.53958mm,2.53958mm">
                    <w:txbxContent>
                      <w:p w:rsidR="00B8650D" w:rsidRPr="009F53ED" w:rsidRDefault="009E28F7">
                        <w:pPr>
                          <w:spacing w:after="0" w:line="240" w:lineRule="auto"/>
                          <w:jc w:val="center"/>
                          <w:textDirection w:val="btLr"/>
                          <w:rPr>
                            <w:sz w:val="14"/>
                          </w:rPr>
                        </w:pPr>
                        <w:r w:rsidRPr="009F53ED">
                          <w:rPr>
                            <w:rFonts w:ascii="Arial" w:eastAsia="Arial" w:hAnsi="Arial" w:cs="Arial"/>
                            <w:b/>
                            <w:color w:val="000000"/>
                            <w:sz w:val="12"/>
                          </w:rPr>
                          <w:t>Baja presencia de emprendimientos con vocación exportadora</w:t>
                        </w:r>
                      </w:p>
                      <w:p w:rsidR="00B8650D" w:rsidRPr="009F53ED" w:rsidRDefault="009F53ED">
                        <w:pPr>
                          <w:spacing w:after="0" w:line="240" w:lineRule="auto"/>
                          <w:textDirection w:val="btLr"/>
                          <w:rPr>
                            <w:sz w:val="14"/>
                          </w:rPr>
                        </w:pPr>
                        <w:r>
                          <w:rPr>
                            <w:rFonts w:ascii="Arial" w:eastAsia="Arial" w:hAnsi="Arial" w:cs="Arial"/>
                            <w:color w:val="000000"/>
                            <w:sz w:val="12"/>
                          </w:rPr>
                          <w:t xml:space="preserve">-  </w:t>
                        </w:r>
                        <w:r w:rsidR="009E28F7" w:rsidRPr="009F53ED">
                          <w:rPr>
                            <w:rFonts w:ascii="Arial" w:eastAsia="Arial" w:hAnsi="Arial" w:cs="Arial"/>
                            <w:color w:val="000000"/>
                            <w:sz w:val="12"/>
                          </w:rPr>
                          <w:t xml:space="preserve">84% de los emprendimientos </w:t>
                        </w:r>
                        <w:r>
                          <w:rPr>
                            <w:rFonts w:ascii="Arial" w:eastAsia="Arial" w:hAnsi="Arial" w:cs="Arial"/>
                            <w:color w:val="000000"/>
                            <w:sz w:val="12"/>
                          </w:rPr>
                          <w:t>u</w:t>
                        </w:r>
                        <w:r w:rsidR="009E28F7" w:rsidRPr="009F53ED">
                          <w:rPr>
                            <w:rFonts w:ascii="Arial" w:eastAsia="Arial" w:hAnsi="Arial" w:cs="Arial"/>
                            <w:color w:val="000000"/>
                            <w:sz w:val="12"/>
                          </w:rPr>
                          <w:t>ruguayos no exportan</w:t>
                        </w:r>
                      </w:p>
                      <w:p w:rsidR="00B8650D" w:rsidRPr="009F53ED" w:rsidRDefault="009F53ED">
                        <w:pPr>
                          <w:spacing w:after="0" w:line="240" w:lineRule="auto"/>
                          <w:textDirection w:val="btLr"/>
                          <w:rPr>
                            <w:sz w:val="14"/>
                          </w:rPr>
                        </w:pPr>
                        <w:r>
                          <w:rPr>
                            <w:rFonts w:ascii="Arial" w:eastAsia="Arial" w:hAnsi="Arial" w:cs="Arial"/>
                            <w:color w:val="000000"/>
                            <w:sz w:val="12"/>
                          </w:rPr>
                          <w:t xml:space="preserve">- </w:t>
                        </w:r>
                        <w:r w:rsidR="009E28F7" w:rsidRPr="009F53ED">
                          <w:rPr>
                            <w:rFonts w:ascii="Arial" w:eastAsia="Arial" w:hAnsi="Arial" w:cs="Arial"/>
                            <w:color w:val="000000"/>
                            <w:sz w:val="12"/>
                          </w:rPr>
                          <w:t>83% de las incubadoras de la ANII reportan menos avance en materia exportadora que Chile (60%)</w:t>
                        </w:r>
                      </w:p>
                    </w:txbxContent>
                  </v:textbox>
                </v:shape>
                <v:shape id="Text Box 10" o:spid="_x0000_s1035" type="#_x0000_t202" style="position:absolute;left:51261;top:74922;width:23811;height:89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" fillcolor="yellow">
                  <v:stroke startarrowwidth="narrow" startarrowlength="short" endarrowwidth="narrow" endarrowlength="short" joinstyle="round"/>
                  <v:textbox inset="2.53958mm,2.53958mm,2.53958mm,2.53958mm">
                    <w:txbxContent>
                      <w:p w:rsidR="009F53ED" w:rsidRPr="009F53ED" w:rsidRDefault="009F53ED" w:rsidP="009F53ED">
                        <w:pPr>
                          <w:pStyle w:val="NormalWeb"/>
                          <w:spacing w:before="0" w:beforeAutospacing="0" w:after="0" w:afterAutospacing="0"/>
                          <w:rPr>
                            <w:sz w:val="14"/>
                            <w:lang w:val="es-ES_tradnl"/>
                          </w:rPr>
                        </w:pPr>
                        <w:r w:rsidRPr="009F53ED">
                          <w:rPr>
                            <w:rFonts w:ascii="Arial" w:hAnsi="Arial" w:cs="Arial"/>
                            <w:color w:val="000000"/>
                            <w:sz w:val="10"/>
                            <w:szCs w:val="20"/>
                            <w:lang w:val="es-ES_tradnl"/>
                          </w:rPr>
                          <w:t xml:space="preserve">Programa de </w:t>
                        </w:r>
                        <w:r w:rsidRPr="009F53ED">
                          <w:rPr>
                            <w:rFonts w:ascii="Arial" w:hAnsi="Arial" w:cs="Arial"/>
                            <w:i/>
                            <w:color w:val="000000"/>
                            <w:sz w:val="10"/>
                            <w:szCs w:val="20"/>
                            <w:lang w:val="es-ES_tradnl"/>
                          </w:rPr>
                          <w:t>soft landing</w:t>
                        </w:r>
                      </w:p>
                      <w:p w:rsidR="009F53ED" w:rsidRPr="009F53ED" w:rsidRDefault="009F53ED" w:rsidP="009F53ED">
                        <w:pPr>
                          <w:pStyle w:val="NormalWeb"/>
                          <w:spacing w:before="0" w:beforeAutospacing="0" w:after="0" w:afterAutospacing="0"/>
                          <w:rPr>
                            <w:sz w:val="14"/>
                            <w:lang w:val="es-ES_tradnl"/>
                          </w:rPr>
                        </w:pPr>
                        <w:r w:rsidRPr="009F53ED">
                          <w:rPr>
                            <w:rFonts w:ascii="Arial" w:hAnsi="Arial" w:cs="Arial"/>
                            <w:color w:val="000000"/>
                            <w:sz w:val="10"/>
                            <w:szCs w:val="20"/>
                            <w:lang w:val="es-ES_tradnl"/>
                          </w:rPr>
                          <w:t>Promoción de emprendimientos en etapa temprana</w:t>
                        </w:r>
                      </w:p>
                      <w:p w:rsidR="009F53ED" w:rsidRPr="009F53ED" w:rsidRDefault="009F53ED" w:rsidP="009F53ED">
                        <w:pPr>
                          <w:pStyle w:val="NormalWeb"/>
                          <w:spacing w:before="0" w:beforeAutospacing="0" w:after="200" w:afterAutospacing="0"/>
                          <w:rPr>
                            <w:sz w:val="14"/>
                          </w:rPr>
                        </w:pPr>
                        <w:r w:rsidRPr="009F53ED">
                          <w:rPr>
                            <w:rFonts w:ascii="Arial" w:hAnsi="Arial" w:cs="Arial"/>
                            <w:color w:val="000000"/>
                            <w:sz w:val="10"/>
                            <w:szCs w:val="20"/>
                          </w:rPr>
                          <w:t>Acuerdo con Uruguay XXI</w:t>
                        </w:r>
                      </w:p>
                      <w:p w:rsidR="00B8650D" w:rsidRPr="009F53ED" w:rsidRDefault="00B8650D">
                        <w:pPr>
                          <w:spacing w:line="240" w:lineRule="auto"/>
                          <w:textDirection w:val="btLr"/>
                          <w:rPr>
                            <w:sz w:val="12"/>
                          </w:rPr>
                        </w:pPr>
                      </w:p>
                    </w:txbxContent>
                  </v:textbox>
                </v:shape>
                <v:shape id="Text Box 11" o:spid="_x0000_s1036" type="#_x0000_t202" style="position:absolute;left:18874;top:75127;width:23811;height:87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" fillcolor="yellow">
                  <v:stroke startarrowwidth="narrow" startarrowlength="short" endarrowwidth="narrow" endarrowlength="short" joinstyle="round"/>
                  <v:textbox inset="2.53958mm,2.53958mm,2.53958mm,2.53958mm">
                    <w:txbxContent>
                      <w:p w:rsidR="00B8650D" w:rsidRPr="00BA1563" w:rsidRDefault="009E28F7">
                        <w:pPr>
                          <w:spacing w:after="0" w:line="240" w:lineRule="auto"/>
                          <w:textDirection w:val="btLr"/>
                          <w:rPr>
                            <w:sz w:val="12"/>
                          </w:rPr>
                        </w:pPr>
                        <w:r w:rsidRPr="00BA1563">
                          <w:rPr>
                            <w:rFonts w:ascii="Arial" w:eastAsia="Arial" w:hAnsi="Arial" w:cs="Arial"/>
                            <w:color w:val="000000"/>
                            <w:sz w:val="10"/>
                          </w:rPr>
                          <w:t>Convenios con</w:t>
                        </w:r>
                        <w:r w:rsidR="00BA1563" w:rsidRPr="00BA1563">
                          <w:rPr>
                            <w:rFonts w:ascii="Arial" w:eastAsia="Arial" w:hAnsi="Arial" w:cs="Arial"/>
                            <w:color w:val="000000"/>
                            <w:sz w:val="10"/>
                          </w:rPr>
                          <w:t xml:space="preserve"> socios ac</w:t>
                        </w:r>
                        <w:r w:rsidR="00BA1563">
                          <w:rPr>
                            <w:rFonts w:ascii="Arial" w:eastAsia="Arial" w:hAnsi="Arial" w:cs="Arial"/>
                            <w:color w:val="000000"/>
                            <w:sz w:val="10"/>
                          </w:rPr>
                          <w:t>a</w:t>
                        </w:r>
                        <w:r w:rsidR="00BA1563" w:rsidRPr="00BA1563">
                          <w:rPr>
                            <w:rFonts w:ascii="Arial" w:eastAsia="Arial" w:hAnsi="Arial" w:cs="Arial"/>
                            <w:color w:val="000000"/>
                            <w:sz w:val="10"/>
                          </w:rPr>
                          <w:t>d</w:t>
                        </w:r>
                        <w:r w:rsidR="00BA1563">
                          <w:rPr>
                            <w:rFonts w:ascii="Arial" w:eastAsia="Arial" w:hAnsi="Arial" w:cs="Arial"/>
                            <w:color w:val="000000"/>
                            <w:sz w:val="10"/>
                          </w:rPr>
                          <w:t>é</w:t>
                        </w:r>
                        <w:r w:rsidR="00BA1563" w:rsidRPr="00BA1563">
                          <w:rPr>
                            <w:rFonts w:ascii="Arial" w:eastAsia="Arial" w:hAnsi="Arial" w:cs="Arial"/>
                            <w:color w:val="000000"/>
                            <w:sz w:val="10"/>
                          </w:rPr>
                          <w:t>micos</w:t>
                        </w:r>
                      </w:p>
                      <w:p w:rsidR="00B8650D" w:rsidRPr="00BA1563" w:rsidRDefault="009E28F7">
                        <w:pPr>
                          <w:spacing w:after="0" w:line="240" w:lineRule="auto"/>
                          <w:textDirection w:val="btLr"/>
                          <w:rPr>
                            <w:sz w:val="12"/>
                          </w:rPr>
                        </w:pPr>
                        <w:r w:rsidRPr="00BA1563">
                          <w:rPr>
                            <w:rFonts w:ascii="Arial" w:eastAsia="Arial" w:hAnsi="Arial" w:cs="Arial"/>
                            <w:color w:val="000000"/>
                            <w:sz w:val="10"/>
                          </w:rPr>
                          <w:t>Formación de profesores locales</w:t>
                        </w:r>
                      </w:p>
                      <w:p w:rsidR="00B8650D" w:rsidRPr="00BA1563" w:rsidRDefault="009E28F7" w:rsidP="00BA1563">
                        <w:pPr>
                          <w:spacing w:after="0" w:line="240" w:lineRule="auto"/>
                          <w:textDirection w:val="btLr"/>
                          <w:rPr>
                            <w:sz w:val="12"/>
                          </w:rPr>
                        </w:pPr>
                        <w:r w:rsidRPr="00BA1563">
                          <w:rPr>
                            <w:rFonts w:ascii="Arial" w:eastAsia="Arial" w:hAnsi="Arial" w:cs="Arial"/>
                            <w:color w:val="000000"/>
                            <w:sz w:val="10"/>
                          </w:rPr>
                          <w:t>Programas de</w:t>
                        </w:r>
                        <w:r w:rsidR="00BA1563" w:rsidRPr="00BA1563">
                          <w:rPr>
                            <w:rFonts w:ascii="Arial" w:eastAsia="Arial" w:hAnsi="Arial" w:cs="Arial"/>
                            <w:color w:val="000000"/>
                            <w:sz w:val="10"/>
                          </w:rPr>
                          <w:t xml:space="preserve"> exoneración de pagos de matrículas</w:t>
                        </w:r>
                      </w:p>
                    </w:txbxContent>
                  </v:textbox>
                </v:shape>
                <v:shape id="Text Box 12" o:spid="_x0000_s1037" type="#_x0000_t202" style="position:absolute;left:19463;top:30901;width:23811;height:8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" fillcolor="yellow">
                  <v:stroke startarrowwidth="narrow" startarrowlength="short" endarrowwidth="narrow" endarrowlength="short" joinstyle="round"/>
                  <v:textbox inset="2.53958mm,2.53958mm,2.53958mm,2.53958mm">
                    <w:txbxContent>
                      <w:p w:rsidR="00B8650D" w:rsidRPr="00625EFF" w:rsidRDefault="009E28F7">
                        <w:pPr>
                          <w:spacing w:after="0" w:line="240" w:lineRule="auto"/>
                          <w:jc w:val="center"/>
                          <w:textDirection w:val="btLr"/>
                          <w:rPr>
                            <w:sz w:val="16"/>
                          </w:rPr>
                        </w:pPr>
                        <w:r w:rsidRPr="00625EFF">
                          <w:rPr>
                            <w:rFonts w:ascii="Arial" w:eastAsia="Arial" w:hAnsi="Arial" w:cs="Arial"/>
                            <w:b/>
                            <w:color w:val="000000"/>
                            <w:sz w:val="14"/>
                          </w:rPr>
                          <w:t>Baja IED en TICs</w:t>
                        </w:r>
                      </w:p>
                      <w:p w:rsidR="00B8650D" w:rsidRPr="00625EFF" w:rsidRDefault="009E28F7">
                        <w:pPr>
                          <w:spacing w:line="240" w:lineRule="auto"/>
                          <w:jc w:val="center"/>
                          <w:textDirection w:val="btLr"/>
                          <w:rPr>
                            <w:sz w:val="16"/>
                          </w:rPr>
                        </w:pPr>
                        <w:r w:rsidRPr="00625EFF">
                          <w:rPr>
                            <w:rFonts w:ascii="Arial" w:eastAsia="Arial" w:hAnsi="Arial" w:cs="Arial"/>
                            <w:color w:val="000000"/>
                            <w:sz w:val="14"/>
                          </w:rPr>
                          <w:t>Entre 2012 y 2016, en promedio, 1% de la IED fue al sector TIC</w:t>
                        </w:r>
                      </w:p>
                    </w:txbxContent>
                  </v:textbox>
                </v:shape>
                <v:shape id="Text Box 13" o:spid="_x0000_s1038" type="#_x0000_t202" style="position:absolute;top:39060;width:9717;height:311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" fillcolor="yellow">
                  <v:stroke startarrowwidth="narrow" startarrowlength="short" endarrowwidth="narrow" endarrowlength="short" joinstyle="round"/>
                  <v:textbox inset="2.53958mm,2.53958mm,2.53958mm,2.53958mm">
                    <w:txbxContent>
                      <w:p w:rsidR="00B8650D" w:rsidRPr="00F7380F" w:rsidRDefault="009E28F7">
                        <w:pPr>
                          <w:spacing w:line="275" w:lineRule="auto"/>
                          <w:jc w:val="center"/>
                          <w:textDirection w:val="btLr"/>
                          <w:rPr>
                            <w:sz w:val="14"/>
                          </w:rPr>
                        </w:pPr>
                        <w:r w:rsidRPr="00F7380F">
                          <w:rPr>
                            <w:rFonts w:ascii="Arial" w:eastAsia="Arial" w:hAnsi="Arial" w:cs="Arial"/>
                            <w:b/>
                            <w:color w:val="000000"/>
                            <w:sz w:val="16"/>
                          </w:rPr>
                          <w:t>Causas</w:t>
                        </w:r>
                      </w:p>
                    </w:txbxContent>
                  </v:textbox>
                </v:shape>
                <v:shape id="Text Box 14" o:spid="_x0000_s1039" type="#_x0000_t202" style="position:absolute;top:75521;width:9717;height:78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" fillcolor="yellow">
                  <v:stroke startarrowwidth="narrow" startarrowlength="short" endarrowwidth="narrow" endarrowlength="short" joinstyle="round"/>
                  <v:textbox inset="2.53958mm,2.53958mm,2.53958mm,2.53958mm">
                    <w:txbxContent>
                      <w:p w:rsidR="00B8650D" w:rsidRPr="00F7380F" w:rsidRDefault="009E28F7">
                        <w:pPr>
                          <w:spacing w:line="275" w:lineRule="auto"/>
                          <w:jc w:val="center"/>
                          <w:textDirection w:val="btLr"/>
                          <w:rPr>
                            <w:sz w:val="10"/>
                          </w:rPr>
                        </w:pPr>
                        <w:r w:rsidRPr="00F7380F">
                          <w:rPr>
                            <w:rFonts w:ascii="Arial" w:eastAsia="Arial" w:hAnsi="Arial" w:cs="Arial"/>
                            <w:b/>
                            <w:color w:val="000000"/>
                            <w:sz w:val="12"/>
                          </w:rPr>
                          <w:t>Solucion</w:t>
                        </w:r>
                        <w:r w:rsidR="00F7380F" w:rsidRPr="00F7380F">
                          <w:rPr>
                            <w:rFonts w:ascii="Arial" w:eastAsia="Arial" w:hAnsi="Arial" w:cs="Arial"/>
                            <w:b/>
                            <w:color w:val="000000"/>
                            <w:sz w:val="12"/>
                          </w:rPr>
                          <w:t>es</w:t>
                        </w:r>
                      </w:p>
                    </w:txbxContent>
                  </v:textbox>
                </v:shape>
                <v:shape id="Text Box 15" o:spid="_x0000_s1040" type="#_x0000_t202" style="position:absolute;left:70581;top:11980;width:23811;height:7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" fillcolor="yellow">
                  <v:stroke startarrowwidth="narrow" startarrowlength="short" endarrowwidth="narrow" endarrowlength="short" joinstyle="round"/>
                  <v:textbox inset="2.53958mm,2.53958mm,2.53958mm,2.53958mm">
                    <w:txbxContent>
                      <w:p w:rsidR="00B8650D" w:rsidRPr="00625EFF" w:rsidRDefault="009E28F7">
                        <w:pPr>
                          <w:spacing w:line="275" w:lineRule="auto"/>
                          <w:jc w:val="center"/>
                          <w:textDirection w:val="btLr"/>
                          <w:rPr>
                            <w:sz w:val="12"/>
                          </w:rPr>
                        </w:pPr>
                        <w:r w:rsidRPr="00625EFF">
                          <w:rPr>
                            <w:rFonts w:ascii="Arial" w:eastAsia="Arial" w:hAnsi="Arial" w:cs="Arial"/>
                            <w:b/>
                            <w:color w:val="000000"/>
                            <w:sz w:val="10"/>
                          </w:rPr>
                          <w:t>Inversión I</w:t>
                        </w:r>
                        <w:r w:rsidR="00BA1563">
                          <w:rPr>
                            <w:rFonts w:ascii="Arial" w:eastAsia="Arial" w:hAnsi="Arial" w:cs="Arial"/>
                            <w:b/>
                            <w:color w:val="000000"/>
                            <w:sz w:val="10"/>
                          </w:rPr>
                          <w:t xml:space="preserve"> </w:t>
                        </w:r>
                        <w:r w:rsidRPr="00625EFF">
                          <w:rPr>
                            <w:rFonts w:ascii="Arial" w:eastAsia="Arial" w:hAnsi="Arial" w:cs="Arial"/>
                            <w:b/>
                            <w:color w:val="000000"/>
                            <w:sz w:val="10"/>
                          </w:rPr>
                          <w:t>+ D</w:t>
                        </w:r>
                      </w:p>
                      <w:p w:rsidR="00B8650D" w:rsidRPr="00625EFF" w:rsidRDefault="009E28F7">
                        <w:pPr>
                          <w:spacing w:line="275" w:lineRule="auto"/>
                          <w:jc w:val="center"/>
                          <w:textDirection w:val="btLr"/>
                          <w:rPr>
                            <w:sz w:val="12"/>
                          </w:rPr>
                        </w:pPr>
                        <w:r w:rsidRPr="00625EFF">
                          <w:rPr>
                            <w:rFonts w:ascii="Arial" w:eastAsia="Arial" w:hAnsi="Arial" w:cs="Arial"/>
                            <w:color w:val="000000"/>
                            <w:sz w:val="10"/>
                          </w:rPr>
                          <w:t>No atendido por el Pro</w:t>
                        </w:r>
                        <w:r w:rsidR="00775268">
                          <w:rPr>
                            <w:rFonts w:ascii="Arial" w:eastAsia="Arial" w:hAnsi="Arial" w:cs="Arial"/>
                            <w:color w:val="000000"/>
                            <w:sz w:val="10"/>
                          </w:rPr>
                          <w:t>yecto</w:t>
                        </w:r>
                      </w:p>
                    </w:txbxContent>
                  </v:textbox>
                </v:shape>
                <v:shapetype id="_x0000_t32" coordsize="21600,21600" o:spt="32" o:oned="t" path="m,l21600,21600e" filled="f">
                  <v:path arrowok="t" fillok="f" o:connecttype="none"/>
                  <o:lock v:ext="edit" shapetype="t"/>
                </v:shapetype>
                <v:shape id="Straight Arrow Connector 16" o:spid="_x0000_s1041" type="#_x0000_t32" style="position:absolute;left:46670;top:19465;width:0;height:26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"/>
                <v:shape id="Straight Arrow Connector 19" o:spid="_x0000_s1042" type="#_x0000_t32" style="position:absolute;left:62864;top:51339;width: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"/>
                <v:shape id="Straight Arrow Connector 21" o:spid="_x0000_s1043" type="#_x0000_t32" style="position:absolute;left:62864;top:64674;width: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"/>
                <v:shape id="Straight Arrow Connector 22" o:spid="_x0000_s1044" type="#_x0000_t32" style="position:absolute;left:31241;top:64674;width: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"/>
                <v:shape id="Straight Arrow Connector 23" o:spid="_x0000_s1045" type="#_x0000_t32" style="position:absolute;left:46670;top:10572;width:0;height:26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7yzxAAAANsAAAAPAAAAZHJzL2Rvd25yZXYueG1sRI9Ba8JA&#10;FITvhf6H5RW81Y0K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OG/vLPEAAAA2wAAAA8A&#10;AAAAAAAAAAAAAAAABwIAAGRycy9kb3ducmV2LnhtbFBLBQYAAAAAAwADALcAAAD4AgAAAAA=&#10;">
                  <v:stroke endarrow="block"/>
                </v:shape>
                <v:shape id="Straight Arrow Connector 24" o:spid="_x0000_s1046" type="#_x0000_t32" style="position:absolute;left:46670;top:19465;width:0;height:26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iTHxAAAANsAAAAPAAAAZHJzL2Rvd25yZXYueG1sRI9Ba8JA&#10;FITvhf6H5RW81Y0i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G5WJMfEAAAA2wAAAA8A&#10;AAAAAAAAAAAAAAAABwIAAGRycy9kb3ducmV2LnhtbFBLBQYAAAAAAwADALcAAAD4AgAAAAA=&#10;">
                  <v:stroke endarrow="block"/>
                </v:shape>
                <v:shape id="Straight Arrow Connector 25" o:spid="_x0000_s1047" type="#_x0000_t32" style="position:absolute;left:34836;top:29854;width:0;height:10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oFcxAAAANsAAAAPAAAAZHJzL2Rvd25yZXYueG1sRI9Ba8JA&#10;FITvhf6H5RW81Y2C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AEagVzEAAAA2wAAAA8A&#10;AAAAAAAAAAAAAAAABwIAAGRycy9kb3ducmV2LnhtbFBLBQYAAAAAAwADALcAAAD4AgAAAAA=&#10;">
                  <v:stroke endarrow="block"/>
                </v:shape>
                <v:shape id="Straight Arrow Connector 26" o:spid="_x0000_s1048" type="#_x0000_t32" style="position:absolute;left:56184;top:29316;width:204;height:110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">
                  <v:stroke endarrow="block"/>
                </v:shape>
                <v:shape id="Straight Arrow Connector 27" o:spid="_x0000_s1049" type="#_x0000_t32" style="position:absolute;left:67949;top:6381;width:6474;height:41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">
                  <v:stroke endarrow="block"/>
                </v:shape>
                <w10:anchorlock/>
              </v:group>
            </w:pict>
          </mc:Fallback>
        </mc:AlternateContent>
      </w:r>
    </w:p>
    <w:p w14:paraId="02F9F7F0" w14:textId="77777777" w:rsidR="00625EFF" w:rsidRDefault="00625EFF">
      <w:pPr>
        <w:rPr>
          <w:b/>
        </w:rPr>
      </w:pPr>
    </w:p>
    <w:p w14:paraId="02F9F7F1" w14:textId="77777777" w:rsidR="00625EFF" w:rsidRDefault="00625EFF">
      <w:pPr>
        <w:rPr>
          <w:b/>
        </w:rPr>
      </w:pPr>
    </w:p>
    <w:p w14:paraId="02F9F7F2" w14:textId="77777777" w:rsidR="00B8650D" w:rsidRDefault="009E28F7">
      <w:pPr>
        <w:jc w:val="both"/>
        <w:rPr>
          <w:rFonts w:ascii="Arial" w:eastAsia="Arial" w:hAnsi="Arial" w:cs="Arial"/>
        </w:rPr>
      </w:pPr>
      <w:r>
        <w:rPr>
          <w:rFonts w:ascii="Arial" w:eastAsia="Arial" w:hAnsi="Arial" w:cs="Arial"/>
        </w:rPr>
        <w:t xml:space="preserve">De acuerdo con la figura II, las actividades del primer componente están dirigidas al desarrollo de capacidades para formar capital humano en destrezas digitales de manera sostenida. Estas actividades comprenden la suscripción de convenios con universidades extranjeras para desarrollar un programa </w:t>
      </w:r>
      <w:r w:rsidR="00775268">
        <w:rPr>
          <w:rFonts w:ascii="Arial" w:eastAsia="Arial" w:hAnsi="Arial" w:cs="Arial"/>
        </w:rPr>
        <w:t xml:space="preserve">académico </w:t>
      </w:r>
      <w:r>
        <w:rPr>
          <w:rFonts w:ascii="Arial" w:eastAsia="Arial" w:hAnsi="Arial" w:cs="Arial"/>
        </w:rPr>
        <w:t>adecuado a las necesidades del sector SBIC. A nivel incentivos, el programa de</w:t>
      </w:r>
      <w:r w:rsidR="004C40A2">
        <w:rPr>
          <w:rFonts w:ascii="Arial" w:eastAsia="Arial" w:hAnsi="Arial" w:cs="Arial"/>
        </w:rPr>
        <w:t xml:space="preserve"> exoneración de pago de matrículas, con énfasis en profesores, prete</w:t>
      </w:r>
      <w:r>
        <w:rPr>
          <w:rFonts w:ascii="Arial" w:eastAsia="Arial" w:hAnsi="Arial" w:cs="Arial"/>
        </w:rPr>
        <w:t xml:space="preserve">nde motivar a los </w:t>
      </w:r>
      <w:r w:rsidR="004C40A2">
        <w:rPr>
          <w:rFonts w:ascii="Arial" w:eastAsia="Arial" w:hAnsi="Arial" w:cs="Arial"/>
        </w:rPr>
        <w:t>candidatos</w:t>
      </w:r>
      <w:r>
        <w:rPr>
          <w:rFonts w:ascii="Arial" w:eastAsia="Arial" w:hAnsi="Arial" w:cs="Arial"/>
        </w:rPr>
        <w:t xml:space="preserve"> para que elijan el pro</w:t>
      </w:r>
      <w:r w:rsidR="00DB17F9">
        <w:rPr>
          <w:rFonts w:ascii="Arial" w:eastAsia="Arial" w:hAnsi="Arial" w:cs="Arial"/>
        </w:rPr>
        <w:t>yecto</w:t>
      </w:r>
      <w:r w:rsidR="004C40A2">
        <w:rPr>
          <w:rFonts w:ascii="Arial" w:eastAsia="Arial" w:hAnsi="Arial" w:cs="Arial"/>
        </w:rPr>
        <w:t xml:space="preserve">. </w:t>
      </w:r>
      <w:r>
        <w:rPr>
          <w:rFonts w:ascii="Arial" w:eastAsia="Arial" w:hAnsi="Arial" w:cs="Arial"/>
        </w:rPr>
        <w:t xml:space="preserve">Finalmente, la capacitación de los </w:t>
      </w:r>
      <w:r>
        <w:rPr>
          <w:rFonts w:ascii="Arial" w:eastAsia="Arial" w:hAnsi="Arial" w:cs="Arial"/>
        </w:rPr>
        <w:lastRenderedPageBreak/>
        <w:t>profesores procura darle sostenibilidad y escalabilidad al desarrollo de destrezas digitales en Uruguay.</w:t>
      </w:r>
    </w:p>
    <w:p w14:paraId="02F9F7F3" w14:textId="77777777" w:rsidR="00AA7823" w:rsidRDefault="00AA7823">
      <w:pPr>
        <w:rPr>
          <w:b/>
        </w:rPr>
      </w:pPr>
    </w:p>
    <w:p w14:paraId="02F9F7F4" w14:textId="77777777" w:rsidR="00B8650D" w:rsidRDefault="009E28F7">
      <w:pPr>
        <w:rPr>
          <w:b/>
        </w:rPr>
      </w:pPr>
      <w:r>
        <w:rPr>
          <w:b/>
        </w:rPr>
        <w:t>Figura II. Cadena de Resultados del Componente I</w:t>
      </w:r>
    </w:p>
    <w:p w14:paraId="02F9F7F5" w14:textId="77777777" w:rsidR="00B8650D" w:rsidRDefault="003E1335">
      <w:r>
        <w:rPr>
          <w:noProof/>
        </w:rPr>
        <mc:AlternateContent>
          <mc:Choice Requires="wps">
            <w:drawing>
              <wp:anchor distT="0" distB="0" distL="114300" distR="114300" simplePos="0" relativeHeight="251680256" behindDoc="0" locked="0" layoutInCell="1" allowOverlap="1" wp14:anchorId="02F9F816" wp14:editId="02F9F817">
                <wp:simplePos x="0" y="0"/>
                <wp:positionH relativeFrom="column">
                  <wp:posOffset>4453677</wp:posOffset>
                </wp:positionH>
                <wp:positionV relativeFrom="paragraph">
                  <wp:posOffset>2492114</wp:posOffset>
                </wp:positionV>
                <wp:extent cx="8275" cy="289640"/>
                <wp:effectExtent l="0" t="0" r="0" b="0"/>
                <wp:wrapNone/>
                <wp:docPr id="121" name="Straight Arrow Connector 121"/>
                <wp:cNvGraphicFramePr/>
                <a:graphic xmlns:a="http://schemas.openxmlformats.org/drawingml/2006/main">
                  <a:graphicData uri="http://schemas.microsoft.com/office/word/2010/wordprocessingShape">
                    <wps:wsp>
                      <wps:cNvCnPr/>
                      <wps:spPr>
                        <a:xfrm>
                          <a:off x="0" y="0"/>
                          <a:ext cx="8275" cy="289640"/>
                        </a:xfrm>
                        <a:prstGeom prst="straightConnector1">
                          <a:avLst/>
                        </a:prstGeom>
                        <a:noFill/>
                        <a:ln w="9525" cap="flat" cmpd="sng">
                          <a:solidFill>
                            <a:srgbClr val="000000"/>
                          </a:solidFill>
                          <a:prstDash val="solid"/>
                          <a:round/>
                          <a:headEnd type="none" w="med" len="med"/>
                          <a:tailEnd type="triangle" w="med" len="med"/>
                        </a:ln>
                      </wps:spPr>
                      <wps:bodyPr/>
                    </wps:wsp>
                  </a:graphicData>
                </a:graphic>
              </wp:anchor>
            </w:drawing>
          </mc:Choice>
          <mc:Fallback>
            <w:pict>
              <v:shape w14:anchorId="1BCC4A78" id="Straight Arrow Connector 121" o:spid="_x0000_s1026" type="#_x0000_t32" style="position:absolute;margin-left:350.7pt;margin-top:196.25pt;width:.65pt;height:22.8pt;z-index:251680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">
                <v:stroke endarrow="block"/>
              </v:shape>
            </w:pict>
          </mc:Fallback>
        </mc:AlternateContent>
      </w:r>
      <w:r w:rsidR="00EB4949">
        <w:rPr>
          <w:noProof/>
        </w:rPr>
        <mc:AlternateContent>
          <mc:Choice Requires="wps">
            <w:drawing>
              <wp:anchor distT="0" distB="0" distL="114300" distR="114300" simplePos="0" relativeHeight="251678208" behindDoc="0" locked="0" layoutInCell="1" allowOverlap="1" wp14:anchorId="02F9F818" wp14:editId="02F9F819">
                <wp:simplePos x="0" y="0"/>
                <wp:positionH relativeFrom="column">
                  <wp:posOffset>2340923</wp:posOffset>
                </wp:positionH>
                <wp:positionV relativeFrom="paragraph">
                  <wp:posOffset>371025</wp:posOffset>
                </wp:positionV>
                <wp:extent cx="550" cy="194331"/>
                <wp:effectExtent l="76200" t="0" r="57150" b="53340"/>
                <wp:wrapNone/>
                <wp:docPr id="120" name="Straight Arrow Connector 120"/>
                <wp:cNvGraphicFramePr/>
                <a:graphic xmlns:a="http://schemas.openxmlformats.org/drawingml/2006/main">
                  <a:graphicData uri="http://schemas.microsoft.com/office/word/2010/wordprocessingShape">
                    <wps:wsp>
                      <wps:cNvCnPr/>
                      <wps:spPr>
                        <a:xfrm>
                          <a:off x="0" y="0"/>
                          <a:ext cx="550" cy="194331"/>
                        </a:xfrm>
                        <a:prstGeom prst="straightConnector1">
                          <a:avLst/>
                        </a:prstGeom>
                        <a:noFill/>
                        <a:ln w="9525" cap="flat" cmpd="sng">
                          <a:solidFill>
                            <a:srgbClr val="000000"/>
                          </a:solidFill>
                          <a:prstDash val="solid"/>
                          <a:round/>
                          <a:headEnd type="none" w="med" len="med"/>
                          <a:tailEnd type="triangle" w="med" len="med"/>
                        </a:ln>
                      </wps:spPr>
                      <wps:bodyPr/>
                    </wps:wsp>
                  </a:graphicData>
                </a:graphic>
              </wp:anchor>
            </w:drawing>
          </mc:Choice>
          <mc:Fallback>
            <w:pict>
              <v:shape w14:anchorId="488F552F" id="Straight Arrow Connector 120" o:spid="_x0000_s1026" type="#_x0000_t32" style="position:absolute;margin-left:184.3pt;margin-top:29.2pt;width:.05pt;height:15.3pt;z-index:251678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">
                <v:stroke endarrow="block"/>
              </v:shape>
            </w:pict>
          </mc:Fallback>
        </mc:AlternateContent>
      </w:r>
      <w:r w:rsidR="00EB4949">
        <w:rPr>
          <w:noProof/>
        </w:rPr>
        <mc:AlternateContent>
          <mc:Choice Requires="wps">
            <w:drawing>
              <wp:anchor distT="0" distB="0" distL="114300" distR="114300" simplePos="0" relativeHeight="251676160" behindDoc="0" locked="0" layoutInCell="1" allowOverlap="1" wp14:anchorId="02F9F81A" wp14:editId="02F9F81B">
                <wp:simplePos x="0" y="0"/>
                <wp:positionH relativeFrom="column">
                  <wp:posOffset>2324373</wp:posOffset>
                </wp:positionH>
                <wp:positionV relativeFrom="paragraph">
                  <wp:posOffset>1602670</wp:posOffset>
                </wp:positionV>
                <wp:extent cx="550" cy="194331"/>
                <wp:effectExtent l="76200" t="0" r="57150" b="53340"/>
                <wp:wrapNone/>
                <wp:docPr id="119" name="Straight Arrow Connector 119"/>
                <wp:cNvGraphicFramePr/>
                <a:graphic xmlns:a="http://schemas.openxmlformats.org/drawingml/2006/main">
                  <a:graphicData uri="http://schemas.microsoft.com/office/word/2010/wordprocessingShape">
                    <wps:wsp>
                      <wps:cNvCnPr/>
                      <wps:spPr>
                        <a:xfrm>
                          <a:off x="0" y="0"/>
                          <a:ext cx="550" cy="194331"/>
                        </a:xfrm>
                        <a:prstGeom prst="straightConnector1">
                          <a:avLst/>
                        </a:prstGeom>
                        <a:noFill/>
                        <a:ln w="9525" cap="flat" cmpd="sng">
                          <a:solidFill>
                            <a:srgbClr val="000000"/>
                          </a:solidFill>
                          <a:prstDash val="solid"/>
                          <a:round/>
                          <a:headEnd type="none" w="med" len="med"/>
                          <a:tailEnd type="triangle" w="med" len="med"/>
                        </a:ln>
                      </wps:spPr>
                      <wps:bodyPr/>
                    </wps:wsp>
                  </a:graphicData>
                </a:graphic>
              </wp:anchor>
            </w:drawing>
          </mc:Choice>
          <mc:Fallback>
            <w:pict>
              <v:shape w14:anchorId="4F68A8A6" id="Straight Arrow Connector 119" o:spid="_x0000_s1026" type="#_x0000_t32" style="position:absolute;margin-left:183pt;margin-top:126.2pt;width:.05pt;height:15.3pt;z-index:251676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">
                <v:stroke endarrow="block"/>
              </v:shape>
            </w:pict>
          </mc:Fallback>
        </mc:AlternateContent>
      </w:r>
      <w:r w:rsidR="001410AC">
        <w:rPr>
          <w:noProof/>
        </w:rPr>
        <mc:AlternateContent>
          <mc:Choice Requires="wps">
            <w:drawing>
              <wp:anchor distT="0" distB="0" distL="114300" distR="114300" simplePos="0" relativeHeight="251669504" behindDoc="0" locked="0" layoutInCell="1" allowOverlap="1" wp14:anchorId="02F9F81C" wp14:editId="02F9F81D">
                <wp:simplePos x="0" y="0"/>
                <wp:positionH relativeFrom="column">
                  <wp:posOffset>2324428</wp:posOffset>
                </wp:positionH>
                <wp:positionV relativeFrom="paragraph">
                  <wp:posOffset>1079500</wp:posOffset>
                </wp:positionV>
                <wp:extent cx="550" cy="194331"/>
                <wp:effectExtent l="76200" t="0" r="57150" b="53340"/>
                <wp:wrapNone/>
                <wp:docPr id="117" name="Straight Arrow Connector 117"/>
                <wp:cNvGraphicFramePr/>
                <a:graphic xmlns:a="http://schemas.openxmlformats.org/drawingml/2006/main">
                  <a:graphicData uri="http://schemas.microsoft.com/office/word/2010/wordprocessingShape">
                    <wps:wsp>
                      <wps:cNvCnPr/>
                      <wps:spPr>
                        <a:xfrm>
                          <a:off x="0" y="0"/>
                          <a:ext cx="550" cy="194331"/>
                        </a:xfrm>
                        <a:prstGeom prst="straightConnector1">
                          <a:avLst/>
                        </a:prstGeom>
                        <a:noFill/>
                        <a:ln w="9525" cap="flat" cmpd="sng">
                          <a:solidFill>
                            <a:srgbClr val="000000"/>
                          </a:solidFill>
                          <a:prstDash val="solid"/>
                          <a:round/>
                          <a:headEnd type="none" w="med" len="med"/>
                          <a:tailEnd type="triangle" w="med" len="med"/>
                        </a:ln>
                      </wps:spPr>
                      <wps:bodyPr/>
                    </wps:wsp>
                  </a:graphicData>
                </a:graphic>
              </wp:anchor>
            </w:drawing>
          </mc:Choice>
          <mc:Fallback>
            <w:pict>
              <v:shape w14:anchorId="3315FF2F" id="Straight Arrow Connector 117" o:spid="_x0000_s1026" type="#_x0000_t32" style="position:absolute;margin-left:183.05pt;margin-top:85pt;width:.05pt;height:15.3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">
                <v:stroke endarrow="block"/>
              </v:shape>
            </w:pict>
          </mc:Fallback>
        </mc:AlternateContent>
      </w:r>
      <w:r w:rsidR="009E28F7">
        <w:rPr>
          <w:noProof/>
        </w:rPr>
        <mc:AlternateContent>
          <mc:Choice Requires="wpg">
            <w:drawing>
              <wp:inline distT="114300" distB="114300" distL="114300" distR="114300" wp14:anchorId="02F9F81E" wp14:editId="02F9F81F">
                <wp:extent cx="5943600" cy="3857649"/>
                <wp:effectExtent l="0" t="0" r="19050" b="28575"/>
                <wp:docPr id="17" name="Group 17"/>
                <wp:cNvGraphicFramePr/>
                <a:graphic xmlns:a="http://schemas.openxmlformats.org/drawingml/2006/main">
                  <a:graphicData uri="http://schemas.microsoft.com/office/word/2010/wordprocessingGroup">
                    <wpg:wgp>
                      <wpg:cNvGrpSpPr/>
                      <wpg:grpSpPr>
                        <a:xfrm>
                          <a:off x="0" y="0"/>
                          <a:ext cx="5943600" cy="3857649"/>
                          <a:chOff x="0" y="487450"/>
                          <a:chExt cx="9734425" cy="6300493"/>
                        </a:xfrm>
                      </wpg:grpSpPr>
                      <wps:wsp>
                        <wps:cNvPr id="18" name="Text Box 18"/>
                        <wps:cNvSpPr txBox="1"/>
                        <wps:spPr>
                          <a:xfrm>
                            <a:off x="6474351" y="2593047"/>
                            <a:ext cx="1666800" cy="1915207"/>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50" w14:textId="77777777" w:rsidR="00B8650D" w:rsidRPr="003E1335" w:rsidRDefault="009E28F7">
                              <w:pPr>
                                <w:spacing w:after="0" w:line="240" w:lineRule="auto"/>
                                <w:textDirection w:val="btLr"/>
                                <w:rPr>
                                  <w:sz w:val="16"/>
                                </w:rPr>
                              </w:pPr>
                              <w:r w:rsidRPr="003E1335">
                                <w:rPr>
                                  <w:rFonts w:ascii="Arial" w:eastAsia="Arial" w:hAnsi="Arial" w:cs="Arial"/>
                                  <w:color w:val="000000"/>
                                  <w:sz w:val="14"/>
                                </w:rPr>
                                <w:t>% Profesores locales graduados</w:t>
                              </w:r>
                            </w:p>
                            <w:p w14:paraId="02F9F851" w14:textId="77777777" w:rsidR="00B8650D" w:rsidRDefault="00B8650D">
                              <w:pPr>
                                <w:spacing w:after="0" w:line="240" w:lineRule="auto"/>
                                <w:textDirection w:val="btLr"/>
                              </w:pPr>
                            </w:p>
                            <w:p w14:paraId="02F9F852" w14:textId="77777777" w:rsidR="00B8650D" w:rsidRDefault="00B8650D">
                              <w:pPr>
                                <w:spacing w:after="0" w:line="240" w:lineRule="auto"/>
                                <w:textDirection w:val="btLr"/>
                              </w:pPr>
                            </w:p>
                          </w:txbxContent>
                        </wps:txbx>
                        <wps:bodyPr spcFirstLastPara="1" wrap="square" lIns="91425" tIns="91425" rIns="91425" bIns="91425" anchor="ctr" anchorCtr="0"/>
                      </wps:wsp>
                      <wps:wsp>
                        <wps:cNvPr id="20" name="Text Box 20"/>
                        <wps:cNvSpPr txBox="1"/>
                        <wps:spPr>
                          <a:xfrm>
                            <a:off x="1343025" y="5106575"/>
                            <a:ext cx="1671600" cy="7416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53" w14:textId="77777777" w:rsidR="00B8650D" w:rsidRPr="00EB4949" w:rsidRDefault="003E1335">
                              <w:pPr>
                                <w:spacing w:after="0" w:line="240" w:lineRule="auto"/>
                                <w:textDirection w:val="btLr"/>
                                <w:rPr>
                                  <w:sz w:val="10"/>
                                </w:rPr>
                              </w:pPr>
                              <w:r>
                                <w:rPr>
                                  <w:rFonts w:ascii="Arial" w:eastAsia="Arial" w:hAnsi="Arial" w:cs="Arial"/>
                                  <w:color w:val="000000"/>
                                  <w:sz w:val="8"/>
                                </w:rPr>
                                <w:t xml:space="preserve">- </w:t>
                              </w:r>
                              <w:r w:rsidR="009E28F7" w:rsidRPr="00EB4949">
                                <w:rPr>
                                  <w:rFonts w:ascii="Arial" w:eastAsia="Arial" w:hAnsi="Arial" w:cs="Arial"/>
                                  <w:color w:val="000000"/>
                                  <w:sz w:val="8"/>
                                </w:rPr>
                                <w:t>Aumento de IED en SBICs</w:t>
                              </w:r>
                            </w:p>
                            <w:p w14:paraId="02F9F854" w14:textId="77777777" w:rsidR="00B8650D" w:rsidRDefault="003E1335">
                              <w:pPr>
                                <w:spacing w:after="0" w:line="240" w:lineRule="auto"/>
                                <w:textDirection w:val="btLr"/>
                                <w:rPr>
                                  <w:rFonts w:ascii="Arial" w:eastAsia="Arial" w:hAnsi="Arial" w:cs="Arial"/>
                                  <w:color w:val="000000"/>
                                  <w:sz w:val="8"/>
                                </w:rPr>
                              </w:pPr>
                              <w:r>
                                <w:rPr>
                                  <w:rFonts w:ascii="Arial" w:eastAsia="Arial" w:hAnsi="Arial" w:cs="Arial"/>
                                  <w:color w:val="000000"/>
                                  <w:sz w:val="8"/>
                                </w:rPr>
                                <w:t xml:space="preserve">- </w:t>
                              </w:r>
                              <w:r w:rsidR="009E28F7" w:rsidRPr="00EB4949">
                                <w:rPr>
                                  <w:rFonts w:ascii="Arial" w:eastAsia="Arial" w:hAnsi="Arial" w:cs="Arial"/>
                                  <w:color w:val="000000"/>
                                  <w:sz w:val="8"/>
                                </w:rPr>
                                <w:t>Aumento de Exportaciones SBIC</w:t>
                              </w:r>
                            </w:p>
                            <w:p w14:paraId="02F9F855" w14:textId="77777777" w:rsidR="003E1335" w:rsidRPr="003E1335" w:rsidRDefault="003E1335">
                              <w:pPr>
                                <w:spacing w:after="0" w:line="240" w:lineRule="auto"/>
                                <w:textDirection w:val="btLr"/>
                                <w:rPr>
                                  <w:rFonts w:ascii="Arial" w:eastAsia="Arial" w:hAnsi="Arial" w:cs="Arial"/>
                                  <w:color w:val="000000"/>
                                  <w:sz w:val="8"/>
                                </w:rPr>
                              </w:pPr>
                              <w:r>
                                <w:rPr>
                                  <w:rFonts w:ascii="Arial" w:eastAsia="Arial" w:hAnsi="Arial" w:cs="Arial"/>
                                  <w:color w:val="000000"/>
                                  <w:sz w:val="8"/>
                                </w:rPr>
                                <w:t xml:space="preserve">- </w:t>
                              </w:r>
                              <w:r w:rsidRPr="003E1335">
                                <w:rPr>
                                  <w:rFonts w:ascii="Arial" w:eastAsia="Arial" w:hAnsi="Arial" w:cs="Arial"/>
                                  <w:color w:val="000000"/>
                                  <w:sz w:val="8"/>
                                </w:rPr>
                                <w:t>Incremento de los ingresos de los graduados</w:t>
                              </w:r>
                            </w:p>
                          </w:txbxContent>
                        </wps:txbx>
                        <wps:bodyPr spcFirstLastPara="1" wrap="square" lIns="91425" tIns="91425" rIns="91425" bIns="91425" anchor="t" anchorCtr="0"/>
                      </wps:wsp>
                      <wps:wsp>
                        <wps:cNvPr id="28" name="Text Box 28"/>
                        <wps:cNvSpPr txBox="1"/>
                        <wps:spPr>
                          <a:xfrm>
                            <a:off x="1266825" y="1412575"/>
                            <a:ext cx="1671600" cy="8820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56" w14:textId="202E4500" w:rsidR="00B8650D" w:rsidRPr="001410AC" w:rsidRDefault="009E28F7">
                              <w:pPr>
                                <w:spacing w:after="0" w:line="240" w:lineRule="auto"/>
                                <w:textDirection w:val="btLr"/>
                                <w:rPr>
                                  <w:sz w:val="16"/>
                                </w:rPr>
                              </w:pPr>
                              <w:r w:rsidRPr="001410AC">
                                <w:rPr>
                                  <w:rFonts w:ascii="Arial" w:eastAsia="Arial" w:hAnsi="Arial" w:cs="Arial"/>
                                  <w:color w:val="000000"/>
                                  <w:sz w:val="14"/>
                                </w:rPr>
                                <w:t xml:space="preserve">Acuerdos con socios </w:t>
                              </w:r>
                              <w:r w:rsidR="001410AC" w:rsidRPr="001410AC">
                                <w:rPr>
                                  <w:rFonts w:ascii="Arial" w:eastAsia="Arial" w:hAnsi="Arial" w:cs="Arial"/>
                                  <w:color w:val="000000"/>
                                  <w:sz w:val="14"/>
                                </w:rPr>
                                <w:t>académicos</w:t>
                              </w:r>
                              <w:r w:rsidRPr="001410AC">
                                <w:rPr>
                                  <w:rFonts w:ascii="Arial" w:eastAsia="Arial" w:hAnsi="Arial" w:cs="Arial"/>
                                  <w:color w:val="000000"/>
                                  <w:sz w:val="14"/>
                                </w:rPr>
                                <w:t xml:space="preserve"> </w:t>
                              </w:r>
                              <w:del w:id="0" w:author="Moreno Gonzalez, Samuel Gustavo" w:date="2018-09-27T16:30:00Z">
                                <w:r w:rsidRPr="001410AC" w:rsidDel="006D6491">
                                  <w:rPr>
                                    <w:rFonts w:ascii="Arial" w:eastAsia="Arial" w:hAnsi="Arial" w:cs="Arial"/>
                                    <w:color w:val="000000"/>
                                    <w:sz w:val="14"/>
                                  </w:rPr>
                                  <w:delText>suscritos</w:delText>
                                </w:r>
                              </w:del>
                              <w:ins w:id="1" w:author="Moreno Gonzalez, Samuel Gustavo" w:date="2018-09-27T16:30:00Z">
                                <w:r w:rsidR="006D6491">
                                  <w:rPr>
                                    <w:rFonts w:ascii="Arial" w:eastAsia="Arial" w:hAnsi="Arial" w:cs="Arial"/>
                                    <w:color w:val="000000"/>
                                    <w:sz w:val="14"/>
                                  </w:rPr>
                                  <w:t>vigentes</w:t>
                                </w:r>
                              </w:ins>
                              <w:bookmarkStart w:id="2" w:name="_GoBack"/>
                              <w:bookmarkEnd w:id="2"/>
                            </w:p>
                          </w:txbxContent>
                        </wps:txbx>
                        <wps:bodyPr spcFirstLastPara="1" wrap="square" lIns="91425" tIns="91425" rIns="91425" bIns="91425" anchor="t" anchorCtr="0"/>
                      </wps:wsp>
                      <wps:wsp>
                        <wps:cNvPr id="29" name="Text Box 29"/>
                        <wps:cNvSpPr txBox="1"/>
                        <wps:spPr>
                          <a:xfrm>
                            <a:off x="6474350" y="487450"/>
                            <a:ext cx="1666800" cy="6321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57" w14:textId="77777777" w:rsidR="00B8650D" w:rsidRPr="003E1335" w:rsidRDefault="009E28F7">
                              <w:pPr>
                                <w:spacing w:after="0" w:line="240" w:lineRule="auto"/>
                                <w:textDirection w:val="btLr"/>
                                <w:rPr>
                                  <w:sz w:val="14"/>
                                </w:rPr>
                              </w:pPr>
                              <w:r w:rsidRPr="003E1335">
                                <w:rPr>
                                  <w:rFonts w:ascii="Arial" w:eastAsia="Arial" w:hAnsi="Arial" w:cs="Arial"/>
                                  <w:color w:val="000000"/>
                                  <w:sz w:val="12"/>
                                </w:rPr>
                                <w:t>Formación de profesores locales</w:t>
                              </w:r>
                            </w:p>
                            <w:p w14:paraId="02F9F858" w14:textId="77777777" w:rsidR="00B8650D" w:rsidRPr="003E1335" w:rsidRDefault="00B8650D">
                              <w:pPr>
                                <w:spacing w:after="0" w:line="240" w:lineRule="auto"/>
                                <w:textDirection w:val="btLr"/>
                                <w:rPr>
                                  <w:sz w:val="14"/>
                                </w:rPr>
                              </w:pPr>
                            </w:p>
                            <w:p w14:paraId="02F9F859" w14:textId="77777777" w:rsidR="00B8650D" w:rsidRPr="003E1335" w:rsidRDefault="00B8650D">
                              <w:pPr>
                                <w:spacing w:after="0" w:line="240" w:lineRule="auto"/>
                                <w:textDirection w:val="btLr"/>
                                <w:rPr>
                                  <w:sz w:val="14"/>
                                </w:rPr>
                              </w:pPr>
                            </w:p>
                          </w:txbxContent>
                        </wps:txbx>
                        <wps:bodyPr spcFirstLastPara="1" wrap="square" lIns="91425" tIns="91425" rIns="91425" bIns="91425" anchor="t" anchorCtr="0"/>
                      </wps:wsp>
                      <wps:wsp>
                        <wps:cNvPr id="30" name="Text Box 30"/>
                        <wps:cNvSpPr txBox="1"/>
                        <wps:spPr>
                          <a:xfrm>
                            <a:off x="1247775" y="491700"/>
                            <a:ext cx="1671600" cy="6321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5A" w14:textId="77777777" w:rsidR="00B8650D" w:rsidRPr="009F53ED" w:rsidRDefault="009E28F7">
                              <w:pPr>
                                <w:spacing w:after="0" w:line="240" w:lineRule="auto"/>
                                <w:textDirection w:val="btLr"/>
                                <w:rPr>
                                  <w:sz w:val="14"/>
                                </w:rPr>
                              </w:pPr>
                              <w:r w:rsidRPr="009F53ED">
                                <w:rPr>
                                  <w:rFonts w:ascii="Arial" w:eastAsia="Arial" w:hAnsi="Arial" w:cs="Arial"/>
                                  <w:color w:val="000000"/>
                                  <w:sz w:val="12"/>
                                </w:rPr>
                                <w:t xml:space="preserve">Acuerdos con socios </w:t>
                              </w:r>
                              <w:r w:rsidR="009F53ED" w:rsidRPr="009F53ED">
                                <w:rPr>
                                  <w:rFonts w:ascii="Arial" w:eastAsia="Arial" w:hAnsi="Arial" w:cs="Arial"/>
                                  <w:color w:val="000000"/>
                                  <w:sz w:val="12"/>
                                </w:rPr>
                                <w:t>académicos</w:t>
                              </w:r>
                            </w:p>
                          </w:txbxContent>
                        </wps:txbx>
                        <wps:bodyPr spcFirstLastPara="1" wrap="square" lIns="91425" tIns="91425" rIns="91425" bIns="91425" anchor="t" anchorCtr="0"/>
                      </wps:wsp>
                      <wps:wsp>
                        <wps:cNvPr id="31" name="Text Box 31"/>
                        <wps:cNvSpPr txBox="1"/>
                        <wps:spPr>
                          <a:xfrm>
                            <a:off x="4817138" y="491700"/>
                            <a:ext cx="1476600" cy="6321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5B" w14:textId="77777777" w:rsidR="00B8650D" w:rsidRPr="003E1335" w:rsidRDefault="009E28F7">
                              <w:pPr>
                                <w:spacing w:after="0" w:line="240" w:lineRule="auto"/>
                                <w:textDirection w:val="btLr"/>
                                <w:rPr>
                                  <w:sz w:val="10"/>
                                </w:rPr>
                              </w:pPr>
                              <w:r w:rsidRPr="003E1335">
                                <w:rPr>
                                  <w:rFonts w:ascii="Arial" w:eastAsia="Arial" w:hAnsi="Arial" w:cs="Arial"/>
                                  <w:color w:val="000000"/>
                                  <w:sz w:val="8"/>
                                </w:rPr>
                                <w:t>Diseño e implementación de programas de exoneración de pago de matrículas</w:t>
                              </w:r>
                            </w:p>
                            <w:p w14:paraId="02F9F85C" w14:textId="77777777" w:rsidR="00B8650D" w:rsidRPr="003E1335" w:rsidRDefault="00B8650D">
                              <w:pPr>
                                <w:spacing w:after="0" w:line="240" w:lineRule="auto"/>
                                <w:textDirection w:val="btLr"/>
                                <w:rPr>
                                  <w:sz w:val="10"/>
                                </w:rPr>
                              </w:pPr>
                            </w:p>
                          </w:txbxContent>
                        </wps:txbx>
                        <wps:bodyPr spcFirstLastPara="1" wrap="square" lIns="91425" tIns="91425" rIns="91425" bIns="91425" anchor="t" anchorCtr="0"/>
                      </wps:wsp>
                      <wps:wsp>
                        <wps:cNvPr id="96" name="Text Box 96"/>
                        <wps:cNvSpPr txBox="1"/>
                        <wps:spPr>
                          <a:xfrm>
                            <a:off x="9525" y="491700"/>
                            <a:ext cx="1128900" cy="6321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5D" w14:textId="77777777" w:rsidR="00B8650D" w:rsidRPr="009F53ED" w:rsidRDefault="009E28F7">
                              <w:pPr>
                                <w:spacing w:after="0" w:line="240" w:lineRule="auto"/>
                                <w:jc w:val="center"/>
                                <w:textDirection w:val="btLr"/>
                                <w:rPr>
                                  <w:sz w:val="10"/>
                                </w:rPr>
                              </w:pPr>
                              <w:r w:rsidRPr="009F53ED">
                                <w:rPr>
                                  <w:rFonts w:ascii="Arial" w:eastAsia="Arial" w:hAnsi="Arial" w:cs="Arial"/>
                                  <w:b/>
                                  <w:color w:val="000000"/>
                                  <w:sz w:val="12"/>
                                </w:rPr>
                                <w:t>Actividades</w:t>
                              </w:r>
                            </w:p>
                          </w:txbxContent>
                        </wps:txbx>
                        <wps:bodyPr spcFirstLastPara="1" wrap="square" lIns="91425" tIns="91425" rIns="91425" bIns="91425" anchor="t" anchorCtr="0"/>
                      </wps:wsp>
                      <wps:wsp>
                        <wps:cNvPr id="97" name="Text Box 97"/>
                        <wps:cNvSpPr txBox="1"/>
                        <wps:spPr>
                          <a:xfrm>
                            <a:off x="19050" y="1402325"/>
                            <a:ext cx="1128900" cy="8820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5E" w14:textId="77777777" w:rsidR="00B8650D" w:rsidRPr="001410AC" w:rsidRDefault="009E28F7">
                              <w:pPr>
                                <w:spacing w:after="0" w:line="240" w:lineRule="auto"/>
                                <w:jc w:val="center"/>
                                <w:textDirection w:val="btLr"/>
                                <w:rPr>
                                  <w:sz w:val="12"/>
                                </w:rPr>
                              </w:pPr>
                              <w:r w:rsidRPr="001410AC">
                                <w:rPr>
                                  <w:rFonts w:ascii="Arial" w:eastAsia="Arial" w:hAnsi="Arial" w:cs="Arial"/>
                                  <w:b/>
                                  <w:color w:val="000000"/>
                                  <w:sz w:val="14"/>
                                </w:rPr>
                                <w:t>Productos</w:t>
                              </w:r>
                            </w:p>
                          </w:txbxContent>
                        </wps:txbx>
                        <wps:bodyPr spcFirstLastPara="1" wrap="square" lIns="91425" tIns="91425" rIns="91425" bIns="91425" anchor="t" anchorCtr="0"/>
                      </wps:wsp>
                      <wps:wsp>
                        <wps:cNvPr id="98" name="Text Box 98"/>
                        <wps:cNvSpPr txBox="1"/>
                        <wps:spPr>
                          <a:xfrm>
                            <a:off x="0" y="2566750"/>
                            <a:ext cx="1128900" cy="5370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5F" w14:textId="77777777" w:rsidR="00B8650D" w:rsidRPr="001410AC" w:rsidRDefault="009E28F7">
                              <w:pPr>
                                <w:spacing w:after="0" w:line="240" w:lineRule="auto"/>
                                <w:jc w:val="center"/>
                                <w:textDirection w:val="btLr"/>
                                <w:rPr>
                                  <w:sz w:val="8"/>
                                </w:rPr>
                              </w:pPr>
                              <w:r w:rsidRPr="001410AC">
                                <w:rPr>
                                  <w:rFonts w:ascii="Arial" w:eastAsia="Arial" w:hAnsi="Arial" w:cs="Arial"/>
                                  <w:b/>
                                  <w:color w:val="000000"/>
                                  <w:sz w:val="10"/>
                                </w:rPr>
                                <w:t>Resultados</w:t>
                              </w:r>
                            </w:p>
                            <w:p w14:paraId="02F9F860" w14:textId="77777777" w:rsidR="00B8650D" w:rsidRPr="001410AC" w:rsidRDefault="009E28F7">
                              <w:pPr>
                                <w:spacing w:after="0" w:line="240" w:lineRule="auto"/>
                                <w:jc w:val="center"/>
                                <w:textDirection w:val="btLr"/>
                                <w:rPr>
                                  <w:sz w:val="8"/>
                                </w:rPr>
                              </w:pPr>
                              <w:r w:rsidRPr="001410AC">
                                <w:rPr>
                                  <w:rFonts w:ascii="Arial" w:eastAsia="Arial" w:hAnsi="Arial" w:cs="Arial"/>
                                  <w:b/>
                                  <w:color w:val="000000"/>
                                  <w:sz w:val="10"/>
                                </w:rPr>
                                <w:t>Intermedios</w:t>
                              </w:r>
                            </w:p>
                          </w:txbxContent>
                        </wps:txbx>
                        <wps:bodyPr spcFirstLastPara="1" wrap="square" lIns="91425" tIns="91425" rIns="91425" bIns="91425" anchor="t" anchorCtr="0"/>
                      </wps:wsp>
                      <wps:wsp>
                        <wps:cNvPr id="99" name="Text Box 99"/>
                        <wps:cNvSpPr txBox="1"/>
                        <wps:spPr>
                          <a:xfrm>
                            <a:off x="0" y="3372766"/>
                            <a:ext cx="1128901" cy="1089805"/>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61" w14:textId="77777777" w:rsidR="00B8650D" w:rsidRPr="001410AC" w:rsidRDefault="009E28F7">
                              <w:pPr>
                                <w:spacing w:after="0" w:line="240" w:lineRule="auto"/>
                                <w:jc w:val="center"/>
                                <w:textDirection w:val="btLr"/>
                                <w:rPr>
                                  <w:sz w:val="12"/>
                                </w:rPr>
                              </w:pPr>
                              <w:r w:rsidRPr="001410AC">
                                <w:rPr>
                                  <w:rFonts w:ascii="Arial" w:eastAsia="Arial" w:hAnsi="Arial" w:cs="Arial"/>
                                  <w:b/>
                                  <w:color w:val="000000"/>
                                  <w:sz w:val="14"/>
                                </w:rPr>
                                <w:t>Resultados</w:t>
                              </w:r>
                            </w:p>
                            <w:p w14:paraId="02F9F862" w14:textId="77777777" w:rsidR="00B8650D" w:rsidRPr="001410AC" w:rsidRDefault="009E28F7">
                              <w:pPr>
                                <w:spacing w:after="0" w:line="240" w:lineRule="auto"/>
                                <w:jc w:val="center"/>
                                <w:textDirection w:val="btLr"/>
                                <w:rPr>
                                  <w:sz w:val="12"/>
                                </w:rPr>
                              </w:pPr>
                              <w:r w:rsidRPr="001410AC">
                                <w:rPr>
                                  <w:rFonts w:ascii="Arial" w:eastAsia="Arial" w:hAnsi="Arial" w:cs="Arial"/>
                                  <w:b/>
                                  <w:color w:val="000000"/>
                                  <w:sz w:val="14"/>
                                </w:rPr>
                                <w:t>Finales</w:t>
                              </w:r>
                            </w:p>
                          </w:txbxContent>
                        </wps:txbx>
                        <wps:bodyPr spcFirstLastPara="1" wrap="square" lIns="91425" tIns="91425" rIns="91425" bIns="91425" anchor="t" anchorCtr="0"/>
                      </wps:wsp>
                      <wps:wsp>
                        <wps:cNvPr id="100" name="Text Box 100"/>
                        <wps:cNvSpPr txBox="1"/>
                        <wps:spPr>
                          <a:xfrm>
                            <a:off x="28765" y="5100025"/>
                            <a:ext cx="1128901" cy="7416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63" w14:textId="77777777" w:rsidR="00B8650D" w:rsidRPr="00EB4949" w:rsidRDefault="009E28F7">
                              <w:pPr>
                                <w:spacing w:after="0" w:line="240" w:lineRule="auto"/>
                                <w:jc w:val="center"/>
                                <w:textDirection w:val="btLr"/>
                                <w:rPr>
                                  <w:sz w:val="18"/>
                                </w:rPr>
                              </w:pPr>
                              <w:r w:rsidRPr="00EB4949">
                                <w:rPr>
                                  <w:rFonts w:ascii="Arial" w:eastAsia="Arial" w:hAnsi="Arial" w:cs="Arial"/>
                                  <w:b/>
                                  <w:color w:val="000000"/>
                                  <w:sz w:val="20"/>
                                </w:rPr>
                                <w:t>Impacto</w:t>
                              </w:r>
                            </w:p>
                          </w:txbxContent>
                        </wps:txbx>
                        <wps:bodyPr spcFirstLastPara="1" wrap="square" lIns="91425" tIns="91425" rIns="91425" bIns="91425" anchor="t" anchorCtr="0"/>
                      </wps:wsp>
                      <wps:wsp>
                        <wps:cNvPr id="101" name="Text Box 101"/>
                        <wps:cNvSpPr txBox="1"/>
                        <wps:spPr>
                          <a:xfrm>
                            <a:off x="55872" y="6159324"/>
                            <a:ext cx="1128901" cy="628619"/>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64" w14:textId="77777777" w:rsidR="00EB4949" w:rsidRPr="00EB4949" w:rsidRDefault="009E28F7">
                              <w:pPr>
                                <w:spacing w:after="0" w:line="240" w:lineRule="auto"/>
                                <w:jc w:val="center"/>
                                <w:textDirection w:val="btLr"/>
                                <w:rPr>
                                  <w:rFonts w:ascii="Arial" w:eastAsia="Arial" w:hAnsi="Arial" w:cs="Arial"/>
                                  <w:b/>
                                  <w:color w:val="000000"/>
                                  <w:sz w:val="14"/>
                                </w:rPr>
                              </w:pPr>
                              <w:r w:rsidRPr="00EB4949">
                                <w:rPr>
                                  <w:rFonts w:ascii="Arial" w:eastAsia="Arial" w:hAnsi="Arial" w:cs="Arial"/>
                                  <w:b/>
                                  <w:color w:val="000000"/>
                                  <w:sz w:val="14"/>
                                </w:rPr>
                                <w:t xml:space="preserve">Meta </w:t>
                              </w:r>
                            </w:p>
                            <w:p w14:paraId="02F9F865" w14:textId="77777777" w:rsidR="00B8650D" w:rsidRPr="00EB4949" w:rsidRDefault="009E28F7">
                              <w:pPr>
                                <w:spacing w:after="0" w:line="240" w:lineRule="auto"/>
                                <w:jc w:val="center"/>
                                <w:textDirection w:val="btLr"/>
                                <w:rPr>
                                  <w:sz w:val="12"/>
                                </w:rPr>
                              </w:pPr>
                              <w:r w:rsidRPr="00EB4949">
                                <w:rPr>
                                  <w:rFonts w:ascii="Arial" w:eastAsia="Arial" w:hAnsi="Arial" w:cs="Arial"/>
                                  <w:b/>
                                  <w:color w:val="000000"/>
                                  <w:sz w:val="14"/>
                                </w:rPr>
                                <w:t>Final</w:t>
                              </w:r>
                            </w:p>
                          </w:txbxContent>
                        </wps:txbx>
                        <wps:bodyPr spcFirstLastPara="1" wrap="square" lIns="91425" tIns="91425" rIns="91425" bIns="91425" anchor="t" anchorCtr="0"/>
                      </wps:wsp>
                      <wps:wsp>
                        <wps:cNvPr id="102" name="Text Box 102"/>
                        <wps:cNvSpPr txBox="1"/>
                        <wps:spPr>
                          <a:xfrm>
                            <a:off x="1266825" y="2587250"/>
                            <a:ext cx="3287400" cy="5370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66" w14:textId="77777777" w:rsidR="00B8650D" w:rsidRPr="001410AC" w:rsidRDefault="009E28F7">
                              <w:pPr>
                                <w:spacing w:after="0" w:line="240" w:lineRule="auto"/>
                                <w:textDirection w:val="btLr"/>
                                <w:rPr>
                                  <w:sz w:val="16"/>
                                </w:rPr>
                              </w:pPr>
                              <w:r w:rsidRPr="001410AC">
                                <w:rPr>
                                  <w:rFonts w:ascii="Arial" w:eastAsia="Arial" w:hAnsi="Arial" w:cs="Arial"/>
                                  <w:color w:val="000000"/>
                                  <w:sz w:val="14"/>
                                </w:rPr>
                                <w:t># Alumnos matriculados en el Pro</w:t>
                              </w:r>
                              <w:r w:rsidR="00DB17F9">
                                <w:rPr>
                                  <w:rFonts w:ascii="Arial" w:eastAsia="Arial" w:hAnsi="Arial" w:cs="Arial"/>
                                  <w:color w:val="000000"/>
                                  <w:sz w:val="14"/>
                                </w:rPr>
                                <w:t>yecto</w:t>
                              </w:r>
                            </w:p>
                          </w:txbxContent>
                        </wps:txbx>
                        <wps:bodyPr spcFirstLastPara="1" wrap="square" lIns="91425" tIns="91425" rIns="91425" bIns="91425" anchor="t" anchorCtr="0"/>
                      </wps:wsp>
                      <wps:wsp>
                        <wps:cNvPr id="103" name="Text Box 103"/>
                        <wps:cNvSpPr txBox="1"/>
                        <wps:spPr>
                          <a:xfrm>
                            <a:off x="1343025" y="6159296"/>
                            <a:ext cx="7036199" cy="628607"/>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67" w14:textId="77777777" w:rsidR="00B8650D" w:rsidRPr="00EB4949" w:rsidRDefault="009E28F7">
                              <w:pPr>
                                <w:spacing w:after="0" w:line="240" w:lineRule="auto"/>
                                <w:textDirection w:val="btLr"/>
                                <w:rPr>
                                  <w:sz w:val="18"/>
                                </w:rPr>
                              </w:pPr>
                              <w:r w:rsidRPr="00EB4949">
                                <w:rPr>
                                  <w:rFonts w:ascii="Arial" w:eastAsia="Arial" w:hAnsi="Arial" w:cs="Arial"/>
                                  <w:color w:val="000000"/>
                                  <w:sz w:val="16"/>
                                </w:rPr>
                                <w:t>Fortalecimiento de la oferta de capital humano digital, según demanda del sector SBIC</w:t>
                              </w:r>
                            </w:p>
                          </w:txbxContent>
                        </wps:txbx>
                        <wps:bodyPr spcFirstLastPara="1" wrap="square" lIns="91425" tIns="91425" rIns="91425" bIns="91425" anchor="t" anchorCtr="0"/>
                      </wps:wsp>
                      <wps:wsp>
                        <wps:cNvPr id="104" name="Text Box 104"/>
                        <wps:cNvSpPr txBox="1"/>
                        <wps:spPr>
                          <a:xfrm>
                            <a:off x="1257000" y="3374425"/>
                            <a:ext cx="1289700" cy="11001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68" w14:textId="77777777" w:rsidR="00B8650D" w:rsidRPr="001410AC" w:rsidRDefault="001410AC" w:rsidP="001410AC">
                              <w:pPr>
                                <w:spacing w:after="0" w:line="240" w:lineRule="auto"/>
                                <w:textDirection w:val="btLr"/>
                                <w:rPr>
                                  <w:sz w:val="16"/>
                                </w:rPr>
                              </w:pPr>
                              <w:r>
                                <w:rPr>
                                  <w:rFonts w:ascii="Arial" w:eastAsia="Arial" w:hAnsi="Arial" w:cs="Arial"/>
                                  <w:color w:val="000000"/>
                                  <w:sz w:val="14"/>
                                </w:rPr>
                                <w:t>A</w:t>
                              </w:r>
                              <w:r w:rsidR="009E28F7" w:rsidRPr="001410AC">
                                <w:rPr>
                                  <w:rFonts w:ascii="Arial" w:eastAsia="Arial" w:hAnsi="Arial" w:cs="Arial"/>
                                  <w:color w:val="000000"/>
                                  <w:sz w:val="14"/>
                                </w:rPr>
                                <w:t>lumnos graduados del Pro</w:t>
                              </w:r>
                              <w:r w:rsidR="00DB17F9">
                                <w:rPr>
                                  <w:rFonts w:ascii="Arial" w:eastAsia="Arial" w:hAnsi="Arial" w:cs="Arial"/>
                                  <w:color w:val="000000"/>
                                  <w:sz w:val="14"/>
                                </w:rPr>
                                <w:t>yecto</w:t>
                              </w:r>
                            </w:p>
                            <w:p w14:paraId="02F9F869" w14:textId="77777777" w:rsidR="00B8650D" w:rsidRPr="001410AC" w:rsidRDefault="00B8650D">
                              <w:pPr>
                                <w:spacing w:after="0" w:line="240" w:lineRule="auto"/>
                                <w:ind w:left="720" w:firstLine="720"/>
                                <w:textDirection w:val="btLr"/>
                                <w:rPr>
                                  <w:sz w:val="16"/>
                                </w:rPr>
                              </w:pPr>
                            </w:p>
                            <w:p w14:paraId="02F9F86A" w14:textId="77777777" w:rsidR="00B8650D" w:rsidRPr="001410AC" w:rsidRDefault="00B8650D">
                              <w:pPr>
                                <w:spacing w:after="0" w:line="240" w:lineRule="auto"/>
                                <w:ind w:left="720" w:firstLine="720"/>
                                <w:textDirection w:val="btLr"/>
                                <w:rPr>
                                  <w:sz w:val="16"/>
                                </w:rPr>
                              </w:pPr>
                            </w:p>
                          </w:txbxContent>
                        </wps:txbx>
                        <wps:bodyPr spcFirstLastPara="1" wrap="square" lIns="91425" tIns="91425" rIns="91425" bIns="91425" anchor="t" anchorCtr="0"/>
                      </wps:wsp>
                      <wps:wsp>
                        <wps:cNvPr id="105" name="Text Box 105"/>
                        <wps:cNvSpPr txBox="1"/>
                        <wps:spPr>
                          <a:xfrm>
                            <a:off x="4835732" y="1427741"/>
                            <a:ext cx="1476601" cy="882001"/>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6B" w14:textId="77777777" w:rsidR="00B8650D" w:rsidRPr="003E1335" w:rsidRDefault="009E28F7">
                              <w:pPr>
                                <w:spacing w:after="0" w:line="240" w:lineRule="auto"/>
                                <w:textDirection w:val="btLr"/>
                                <w:rPr>
                                  <w:sz w:val="14"/>
                                </w:rPr>
                              </w:pPr>
                              <w:r w:rsidRPr="003E1335">
                                <w:rPr>
                                  <w:rFonts w:ascii="Arial" w:eastAsia="Arial" w:hAnsi="Arial" w:cs="Arial"/>
                                  <w:color w:val="000000"/>
                                  <w:sz w:val="12"/>
                                </w:rPr>
                                <w:t xml:space="preserve">Cupos disponibles para </w:t>
                              </w:r>
                              <w:r w:rsidR="0049397D">
                                <w:rPr>
                                  <w:rFonts w:ascii="Arial" w:eastAsia="Arial" w:hAnsi="Arial" w:cs="Arial"/>
                                  <w:color w:val="000000"/>
                                  <w:sz w:val="12"/>
                                </w:rPr>
                                <w:t>exoneración</w:t>
                              </w:r>
                              <w:r w:rsidRPr="003E1335">
                                <w:rPr>
                                  <w:rFonts w:ascii="Arial" w:eastAsia="Arial" w:hAnsi="Arial" w:cs="Arial"/>
                                  <w:color w:val="000000"/>
                                  <w:sz w:val="12"/>
                                </w:rPr>
                                <w:t xml:space="preserve"> de pago de matrícula</w:t>
                              </w:r>
                            </w:p>
                            <w:p w14:paraId="02F9F86C" w14:textId="77777777" w:rsidR="00B8650D" w:rsidRPr="003E1335" w:rsidRDefault="00B8650D">
                              <w:pPr>
                                <w:spacing w:after="0" w:line="240" w:lineRule="auto"/>
                                <w:textDirection w:val="btLr"/>
                                <w:rPr>
                                  <w:sz w:val="14"/>
                                </w:rPr>
                              </w:pPr>
                            </w:p>
                          </w:txbxContent>
                        </wps:txbx>
                        <wps:bodyPr spcFirstLastPara="1" wrap="square" lIns="91425" tIns="91425" rIns="91425" bIns="91425" anchor="t" anchorCtr="0"/>
                      </wps:wsp>
                      <wps:wsp>
                        <wps:cNvPr id="106" name="Text Box 106"/>
                        <wps:cNvSpPr txBox="1"/>
                        <wps:spPr>
                          <a:xfrm>
                            <a:off x="4862424" y="2611942"/>
                            <a:ext cx="1476601" cy="1885325"/>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6D" w14:textId="77777777" w:rsidR="00B8650D" w:rsidRPr="003E1335" w:rsidRDefault="009E28F7">
                              <w:pPr>
                                <w:spacing w:after="0" w:line="240" w:lineRule="auto"/>
                                <w:textDirection w:val="btLr"/>
                                <w:rPr>
                                  <w:sz w:val="16"/>
                                </w:rPr>
                              </w:pPr>
                              <w:r w:rsidRPr="003E1335">
                                <w:rPr>
                                  <w:rFonts w:ascii="Arial" w:eastAsia="Arial" w:hAnsi="Arial" w:cs="Arial"/>
                                  <w:color w:val="000000"/>
                                  <w:sz w:val="14"/>
                                </w:rPr>
                                <w:t>% Participantes ex</w:t>
                              </w:r>
                              <w:r w:rsidR="0049397D">
                                <w:rPr>
                                  <w:rFonts w:ascii="Arial" w:eastAsia="Arial" w:hAnsi="Arial" w:cs="Arial"/>
                                  <w:color w:val="000000"/>
                                  <w:sz w:val="14"/>
                                </w:rPr>
                                <w:t>onerados</w:t>
                              </w:r>
                              <w:r w:rsidRPr="003E1335">
                                <w:rPr>
                                  <w:rFonts w:ascii="Arial" w:eastAsia="Arial" w:hAnsi="Arial" w:cs="Arial"/>
                                  <w:color w:val="000000"/>
                                  <w:sz w:val="14"/>
                                </w:rPr>
                                <w:t xml:space="preserve"> de pago de matrícula graduados</w:t>
                              </w:r>
                            </w:p>
                            <w:p w14:paraId="02F9F86E" w14:textId="77777777" w:rsidR="00B8650D" w:rsidRPr="003E1335" w:rsidRDefault="00B8650D">
                              <w:pPr>
                                <w:spacing w:after="0" w:line="240" w:lineRule="auto"/>
                                <w:textDirection w:val="btLr"/>
                                <w:rPr>
                                  <w:sz w:val="16"/>
                                </w:rPr>
                              </w:pPr>
                            </w:p>
                          </w:txbxContent>
                        </wps:txbx>
                        <wps:bodyPr spcFirstLastPara="1" wrap="square" lIns="91425" tIns="91425" rIns="91425" bIns="91425" anchor="ctr" anchorCtr="0"/>
                      </wps:wsp>
                      <wps:wsp>
                        <wps:cNvPr id="107" name="Text Box 107"/>
                        <wps:cNvSpPr txBox="1"/>
                        <wps:spPr>
                          <a:xfrm>
                            <a:off x="3150273" y="5106515"/>
                            <a:ext cx="1579715" cy="7416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6F" w14:textId="77777777" w:rsidR="003E1335" w:rsidRPr="003E1335" w:rsidRDefault="003E1335" w:rsidP="003E1335">
                              <w:pPr>
                                <w:spacing w:after="0" w:line="240" w:lineRule="auto"/>
                                <w:textDirection w:val="btLr"/>
                                <w:rPr>
                                  <w:sz w:val="7"/>
                                  <w:szCs w:val="7"/>
                                </w:rPr>
                              </w:pPr>
                              <w:r w:rsidRPr="003E1335">
                                <w:rPr>
                                  <w:rFonts w:ascii="Arial" w:eastAsia="Arial" w:hAnsi="Arial" w:cs="Arial"/>
                                  <w:color w:val="000000"/>
                                  <w:sz w:val="7"/>
                                  <w:szCs w:val="7"/>
                                </w:rPr>
                                <w:t>- Aumento de IED en SBICs</w:t>
                              </w:r>
                            </w:p>
                            <w:p w14:paraId="02F9F870" w14:textId="77777777" w:rsidR="003E1335" w:rsidRPr="003E1335" w:rsidRDefault="003E1335" w:rsidP="003E1335">
                              <w:pPr>
                                <w:spacing w:after="0" w:line="240" w:lineRule="auto"/>
                                <w:textDirection w:val="btLr"/>
                                <w:rPr>
                                  <w:rFonts w:ascii="Arial" w:eastAsia="Arial" w:hAnsi="Arial" w:cs="Arial"/>
                                  <w:color w:val="000000"/>
                                  <w:sz w:val="7"/>
                                  <w:szCs w:val="7"/>
                                </w:rPr>
                              </w:pPr>
                              <w:r w:rsidRPr="003E1335">
                                <w:rPr>
                                  <w:rFonts w:ascii="Arial" w:eastAsia="Arial" w:hAnsi="Arial" w:cs="Arial"/>
                                  <w:color w:val="000000"/>
                                  <w:sz w:val="7"/>
                                  <w:szCs w:val="7"/>
                                </w:rPr>
                                <w:t>- Aumento de Exportaciones SBIC</w:t>
                              </w:r>
                            </w:p>
                            <w:p w14:paraId="02F9F871" w14:textId="77777777" w:rsidR="003E1335" w:rsidRPr="003E1335" w:rsidRDefault="003E1335" w:rsidP="003E1335">
                              <w:pPr>
                                <w:spacing w:after="0" w:line="240" w:lineRule="auto"/>
                                <w:textDirection w:val="btLr"/>
                                <w:rPr>
                                  <w:rFonts w:ascii="Arial" w:eastAsia="Arial" w:hAnsi="Arial" w:cs="Arial"/>
                                  <w:color w:val="000000"/>
                                  <w:sz w:val="7"/>
                                  <w:szCs w:val="7"/>
                                </w:rPr>
                              </w:pPr>
                              <w:r w:rsidRPr="003E1335">
                                <w:rPr>
                                  <w:rFonts w:ascii="Arial" w:eastAsia="Arial" w:hAnsi="Arial" w:cs="Arial"/>
                                  <w:color w:val="000000"/>
                                  <w:sz w:val="7"/>
                                  <w:szCs w:val="7"/>
                                </w:rPr>
                                <w:t>- Incremento de los ingresos de los graduados</w:t>
                              </w:r>
                            </w:p>
                            <w:p w14:paraId="02F9F872" w14:textId="77777777" w:rsidR="00B8650D" w:rsidRPr="003E1335" w:rsidRDefault="00B8650D">
                              <w:pPr>
                                <w:spacing w:after="0" w:line="240" w:lineRule="auto"/>
                                <w:textDirection w:val="btLr"/>
                                <w:rPr>
                                  <w:sz w:val="10"/>
                                </w:rPr>
                              </w:pPr>
                            </w:p>
                          </w:txbxContent>
                        </wps:txbx>
                        <wps:bodyPr spcFirstLastPara="1" wrap="square" lIns="91425" tIns="91425" rIns="91425" bIns="91425" anchor="t" anchorCtr="0"/>
                      </wps:wsp>
                      <wps:wsp>
                        <wps:cNvPr id="110" name="Text Box 110"/>
                        <wps:cNvSpPr txBox="1"/>
                        <wps:spPr>
                          <a:xfrm>
                            <a:off x="6474350" y="1415301"/>
                            <a:ext cx="1666800" cy="8820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73" w14:textId="77777777" w:rsidR="00B8650D" w:rsidRPr="003E1335" w:rsidRDefault="009E28F7">
                              <w:pPr>
                                <w:spacing w:after="0" w:line="240" w:lineRule="auto"/>
                                <w:textDirection w:val="btLr"/>
                                <w:rPr>
                                  <w:sz w:val="14"/>
                                </w:rPr>
                              </w:pPr>
                              <w:r w:rsidRPr="003E1335">
                                <w:rPr>
                                  <w:rFonts w:ascii="Arial" w:eastAsia="Arial" w:hAnsi="Arial" w:cs="Arial"/>
                                  <w:color w:val="000000"/>
                                  <w:sz w:val="12"/>
                                </w:rPr>
                                <w:t>Programa de formación de profesores desarrollado</w:t>
                              </w:r>
                            </w:p>
                            <w:p w14:paraId="02F9F874" w14:textId="77777777" w:rsidR="00B8650D" w:rsidRPr="003E1335" w:rsidRDefault="00B8650D">
                              <w:pPr>
                                <w:spacing w:after="0" w:line="240" w:lineRule="auto"/>
                                <w:textDirection w:val="btLr"/>
                                <w:rPr>
                                  <w:sz w:val="14"/>
                                </w:rPr>
                              </w:pPr>
                            </w:p>
                            <w:p w14:paraId="02F9F875" w14:textId="77777777" w:rsidR="00B8650D" w:rsidRPr="003E1335" w:rsidRDefault="00B8650D">
                              <w:pPr>
                                <w:spacing w:after="0" w:line="240" w:lineRule="auto"/>
                                <w:textDirection w:val="btLr"/>
                                <w:rPr>
                                  <w:sz w:val="14"/>
                                </w:rPr>
                              </w:pPr>
                            </w:p>
                          </w:txbxContent>
                        </wps:txbx>
                        <wps:bodyPr spcFirstLastPara="1" wrap="square" lIns="91425" tIns="91425" rIns="91425" bIns="91425" anchor="t" anchorCtr="0"/>
                      </wps:wsp>
                      <wps:wsp>
                        <wps:cNvPr id="114" name="Text Box 114"/>
                        <wps:cNvSpPr txBox="1"/>
                        <wps:spPr>
                          <a:xfrm>
                            <a:off x="4775338" y="5106575"/>
                            <a:ext cx="1666800" cy="7416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76" w14:textId="77777777" w:rsidR="003E1335" w:rsidRPr="00EB4949" w:rsidRDefault="003E1335" w:rsidP="003E1335">
                              <w:pPr>
                                <w:spacing w:after="0" w:line="240" w:lineRule="auto"/>
                                <w:textDirection w:val="btLr"/>
                                <w:rPr>
                                  <w:sz w:val="10"/>
                                </w:rPr>
                              </w:pPr>
                              <w:r>
                                <w:rPr>
                                  <w:rFonts w:ascii="Arial" w:eastAsia="Arial" w:hAnsi="Arial" w:cs="Arial"/>
                                  <w:color w:val="000000"/>
                                  <w:sz w:val="8"/>
                                </w:rPr>
                                <w:t xml:space="preserve">- </w:t>
                              </w:r>
                              <w:r w:rsidRPr="00EB4949">
                                <w:rPr>
                                  <w:rFonts w:ascii="Arial" w:eastAsia="Arial" w:hAnsi="Arial" w:cs="Arial"/>
                                  <w:color w:val="000000"/>
                                  <w:sz w:val="8"/>
                                </w:rPr>
                                <w:t>Aumento de IED en SBICs</w:t>
                              </w:r>
                            </w:p>
                            <w:p w14:paraId="02F9F877" w14:textId="77777777" w:rsidR="003E1335" w:rsidRDefault="003E1335" w:rsidP="003E1335">
                              <w:pPr>
                                <w:spacing w:after="0" w:line="240" w:lineRule="auto"/>
                                <w:textDirection w:val="btLr"/>
                                <w:rPr>
                                  <w:rFonts w:ascii="Arial" w:eastAsia="Arial" w:hAnsi="Arial" w:cs="Arial"/>
                                  <w:color w:val="000000"/>
                                  <w:sz w:val="8"/>
                                </w:rPr>
                              </w:pPr>
                              <w:r>
                                <w:rPr>
                                  <w:rFonts w:ascii="Arial" w:eastAsia="Arial" w:hAnsi="Arial" w:cs="Arial"/>
                                  <w:color w:val="000000"/>
                                  <w:sz w:val="8"/>
                                </w:rPr>
                                <w:t xml:space="preserve">- </w:t>
                              </w:r>
                              <w:r w:rsidRPr="00EB4949">
                                <w:rPr>
                                  <w:rFonts w:ascii="Arial" w:eastAsia="Arial" w:hAnsi="Arial" w:cs="Arial"/>
                                  <w:color w:val="000000"/>
                                  <w:sz w:val="8"/>
                                </w:rPr>
                                <w:t>Aumento de Exportaciones SBIC</w:t>
                              </w:r>
                            </w:p>
                            <w:p w14:paraId="02F9F878" w14:textId="77777777" w:rsidR="003E1335" w:rsidRPr="003E1335" w:rsidRDefault="003E1335" w:rsidP="003E1335">
                              <w:pPr>
                                <w:spacing w:after="0" w:line="240" w:lineRule="auto"/>
                                <w:textDirection w:val="btLr"/>
                                <w:rPr>
                                  <w:rFonts w:ascii="Arial" w:eastAsia="Arial" w:hAnsi="Arial" w:cs="Arial"/>
                                  <w:color w:val="000000"/>
                                  <w:sz w:val="8"/>
                                </w:rPr>
                              </w:pPr>
                              <w:r>
                                <w:rPr>
                                  <w:rFonts w:ascii="Arial" w:eastAsia="Arial" w:hAnsi="Arial" w:cs="Arial"/>
                                  <w:color w:val="000000"/>
                                  <w:sz w:val="8"/>
                                </w:rPr>
                                <w:t xml:space="preserve">- </w:t>
                              </w:r>
                              <w:r w:rsidRPr="003E1335">
                                <w:rPr>
                                  <w:rFonts w:ascii="Arial" w:eastAsia="Arial" w:hAnsi="Arial" w:cs="Arial"/>
                                  <w:color w:val="000000"/>
                                  <w:sz w:val="8"/>
                                </w:rPr>
                                <w:t>Incremento de los ingresos de los graduados</w:t>
                              </w:r>
                            </w:p>
                            <w:p w14:paraId="02F9F879" w14:textId="77777777" w:rsidR="00B8650D" w:rsidRDefault="00B8650D">
                              <w:pPr>
                                <w:spacing w:after="0" w:line="240" w:lineRule="auto"/>
                                <w:textDirection w:val="btLr"/>
                              </w:pPr>
                            </w:p>
                          </w:txbxContent>
                        </wps:txbx>
                        <wps:bodyPr spcFirstLastPara="1" wrap="square" lIns="91425" tIns="91425" rIns="91425" bIns="91425" anchor="t" anchorCtr="0"/>
                      </wps:wsp>
                      <wps:wsp>
                        <wps:cNvPr id="115" name="Text Box 115"/>
                        <wps:cNvSpPr txBox="1"/>
                        <wps:spPr>
                          <a:xfrm>
                            <a:off x="6629023" y="5106488"/>
                            <a:ext cx="1590855" cy="735105"/>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7A" w14:textId="77777777" w:rsidR="003E1335" w:rsidRPr="00EB4949" w:rsidRDefault="003E1335" w:rsidP="003E1335">
                              <w:pPr>
                                <w:spacing w:after="0" w:line="240" w:lineRule="auto"/>
                                <w:textDirection w:val="btLr"/>
                                <w:rPr>
                                  <w:sz w:val="10"/>
                                </w:rPr>
                              </w:pPr>
                              <w:r>
                                <w:rPr>
                                  <w:rFonts w:ascii="Arial" w:eastAsia="Arial" w:hAnsi="Arial" w:cs="Arial"/>
                                  <w:color w:val="000000"/>
                                  <w:sz w:val="8"/>
                                </w:rPr>
                                <w:t xml:space="preserve">- </w:t>
                              </w:r>
                              <w:r w:rsidRPr="00EB4949">
                                <w:rPr>
                                  <w:rFonts w:ascii="Arial" w:eastAsia="Arial" w:hAnsi="Arial" w:cs="Arial"/>
                                  <w:color w:val="000000"/>
                                  <w:sz w:val="8"/>
                                </w:rPr>
                                <w:t>Aumento de IED en SBICs</w:t>
                              </w:r>
                            </w:p>
                            <w:p w14:paraId="02F9F87B" w14:textId="77777777" w:rsidR="003E1335" w:rsidRDefault="003E1335" w:rsidP="003E1335">
                              <w:pPr>
                                <w:spacing w:after="0" w:line="240" w:lineRule="auto"/>
                                <w:textDirection w:val="btLr"/>
                                <w:rPr>
                                  <w:rFonts w:ascii="Arial" w:eastAsia="Arial" w:hAnsi="Arial" w:cs="Arial"/>
                                  <w:color w:val="000000"/>
                                  <w:sz w:val="8"/>
                                </w:rPr>
                              </w:pPr>
                              <w:r>
                                <w:rPr>
                                  <w:rFonts w:ascii="Arial" w:eastAsia="Arial" w:hAnsi="Arial" w:cs="Arial"/>
                                  <w:color w:val="000000"/>
                                  <w:sz w:val="8"/>
                                </w:rPr>
                                <w:t xml:space="preserve">- </w:t>
                              </w:r>
                              <w:r w:rsidRPr="00EB4949">
                                <w:rPr>
                                  <w:rFonts w:ascii="Arial" w:eastAsia="Arial" w:hAnsi="Arial" w:cs="Arial"/>
                                  <w:color w:val="000000"/>
                                  <w:sz w:val="8"/>
                                </w:rPr>
                                <w:t>Aumento de Exportaciones SBIC</w:t>
                              </w:r>
                            </w:p>
                            <w:p w14:paraId="02F9F87C" w14:textId="77777777" w:rsidR="003E1335" w:rsidRPr="003E1335" w:rsidRDefault="003E1335" w:rsidP="003E1335">
                              <w:pPr>
                                <w:spacing w:after="0" w:line="240" w:lineRule="auto"/>
                                <w:textDirection w:val="btLr"/>
                                <w:rPr>
                                  <w:rFonts w:ascii="Arial" w:eastAsia="Arial" w:hAnsi="Arial" w:cs="Arial"/>
                                  <w:color w:val="000000"/>
                                  <w:sz w:val="8"/>
                                </w:rPr>
                              </w:pPr>
                              <w:r>
                                <w:rPr>
                                  <w:rFonts w:ascii="Arial" w:eastAsia="Arial" w:hAnsi="Arial" w:cs="Arial"/>
                                  <w:color w:val="000000"/>
                                  <w:sz w:val="8"/>
                                </w:rPr>
                                <w:t xml:space="preserve">- </w:t>
                              </w:r>
                              <w:r w:rsidRPr="003E1335">
                                <w:rPr>
                                  <w:rFonts w:ascii="Arial" w:eastAsia="Arial" w:hAnsi="Arial" w:cs="Arial"/>
                                  <w:color w:val="000000"/>
                                  <w:sz w:val="8"/>
                                </w:rPr>
                                <w:t>Incremento de los ingresos de los graduados</w:t>
                              </w:r>
                            </w:p>
                            <w:p w14:paraId="02F9F87D" w14:textId="77777777" w:rsidR="00B8650D" w:rsidRDefault="00B8650D">
                              <w:pPr>
                                <w:spacing w:after="0" w:line="240" w:lineRule="auto"/>
                                <w:textDirection w:val="btLr"/>
                              </w:pPr>
                            </w:p>
                          </w:txbxContent>
                        </wps:txbx>
                        <wps:bodyPr spcFirstLastPara="1" wrap="square" lIns="91425" tIns="91425" rIns="91425" bIns="91425" anchor="t" anchorCtr="0"/>
                      </wps:wsp>
                      <wps:wsp>
                        <wps:cNvPr id="116" name="Straight Arrow Connector 116"/>
                        <wps:cNvCnPr/>
                        <wps:spPr>
                          <a:xfrm>
                            <a:off x="2100525" y="1125375"/>
                            <a:ext cx="4200" cy="298500"/>
                          </a:xfrm>
                          <a:prstGeom prst="straightConnector1">
                            <a:avLst/>
                          </a:prstGeom>
                          <a:noFill/>
                          <a:ln w="9525" cap="flat" cmpd="sng">
                            <a:solidFill>
                              <a:srgbClr val="000000"/>
                            </a:solidFill>
                            <a:prstDash val="solid"/>
                            <a:round/>
                            <a:headEnd type="none" w="med" len="med"/>
                            <a:tailEnd type="triangle" w="med" len="med"/>
                          </a:ln>
                        </wps:spPr>
                        <wps:bodyPr/>
                      </wps:wsp>
                      <wps:wsp>
                        <wps:cNvPr id="118" name="Straight Arrow Connector 118"/>
                        <wps:cNvCnPr/>
                        <wps:spPr>
                          <a:xfrm flipH="1">
                            <a:off x="1901926" y="3124176"/>
                            <a:ext cx="9044" cy="250110"/>
                          </a:xfrm>
                          <a:prstGeom prst="straightConnector1">
                            <a:avLst/>
                          </a:prstGeom>
                          <a:noFill/>
                          <a:ln w="9525" cap="flat" cmpd="sng">
                            <a:solidFill>
                              <a:srgbClr val="000000"/>
                            </a:solidFill>
                            <a:prstDash val="solid"/>
                            <a:round/>
                            <a:headEnd type="none" w="med" len="med"/>
                            <a:tailEnd type="triangle" w="med" len="med"/>
                          </a:ln>
                        </wps:spPr>
                        <wps:bodyPr/>
                      </wps:wsp>
                      <wps:wsp>
                        <wps:cNvPr id="122" name="Straight Arrow Connector 122"/>
                        <wps:cNvCnPr/>
                        <wps:spPr>
                          <a:xfrm>
                            <a:off x="1901850" y="4474412"/>
                            <a:ext cx="75" cy="594725"/>
                          </a:xfrm>
                          <a:prstGeom prst="straightConnector1">
                            <a:avLst/>
                          </a:prstGeom>
                          <a:noFill/>
                          <a:ln w="9525" cap="flat" cmpd="sng">
                            <a:solidFill>
                              <a:srgbClr val="000000"/>
                            </a:solidFill>
                            <a:prstDash val="solid"/>
                            <a:round/>
                            <a:headEnd type="none" w="med" len="med"/>
                            <a:tailEnd type="triangle" w="med" len="med"/>
                          </a:ln>
                        </wps:spPr>
                        <wps:bodyPr/>
                      </wps:wsp>
                      <wps:wsp>
                        <wps:cNvPr id="123" name="Straight Arrow Connector 123"/>
                        <wps:cNvCnPr/>
                        <wps:spPr>
                          <a:xfrm>
                            <a:off x="2178825" y="5848175"/>
                            <a:ext cx="12900" cy="291600"/>
                          </a:xfrm>
                          <a:prstGeom prst="straightConnector1">
                            <a:avLst/>
                          </a:prstGeom>
                          <a:noFill/>
                          <a:ln w="9525" cap="flat" cmpd="sng">
                            <a:solidFill>
                              <a:srgbClr val="000000"/>
                            </a:solidFill>
                            <a:prstDash val="solid"/>
                            <a:round/>
                            <a:headEnd type="none" w="med" len="med"/>
                            <a:tailEnd type="triangle" w="med" len="med"/>
                          </a:ln>
                        </wps:spPr>
                        <wps:bodyPr/>
                      </wps:wsp>
                      <wps:wsp>
                        <wps:cNvPr id="124" name="Straight Arrow Connector 124"/>
                        <wps:cNvCnPr/>
                        <wps:spPr>
                          <a:xfrm flipH="1">
                            <a:off x="5431841" y="1190246"/>
                            <a:ext cx="16455" cy="225145"/>
                          </a:xfrm>
                          <a:prstGeom prst="straightConnector1">
                            <a:avLst/>
                          </a:prstGeom>
                          <a:noFill/>
                          <a:ln w="9525" cap="flat" cmpd="sng">
                            <a:solidFill>
                              <a:srgbClr val="000000"/>
                            </a:solidFill>
                            <a:prstDash val="solid"/>
                            <a:round/>
                            <a:headEnd type="none" w="med" len="med"/>
                            <a:tailEnd type="triangle" w="med" len="med"/>
                          </a:ln>
                        </wps:spPr>
                        <wps:bodyPr/>
                      </wps:wsp>
                      <wps:wsp>
                        <wps:cNvPr id="125" name="Straight Arrow Connector 125"/>
                        <wps:cNvCnPr/>
                        <wps:spPr>
                          <a:xfrm flipH="1">
                            <a:off x="5424525" y="2297300"/>
                            <a:ext cx="7200" cy="273300"/>
                          </a:xfrm>
                          <a:prstGeom prst="straightConnector1">
                            <a:avLst/>
                          </a:prstGeom>
                          <a:noFill/>
                          <a:ln w="9525" cap="flat" cmpd="sng">
                            <a:solidFill>
                              <a:srgbClr val="000000"/>
                            </a:solidFill>
                            <a:prstDash val="solid"/>
                            <a:round/>
                            <a:headEnd type="none" w="med" len="med"/>
                            <a:tailEnd type="triangle" w="med" len="med"/>
                          </a:ln>
                        </wps:spPr>
                        <wps:bodyPr/>
                      </wps:wsp>
                      <wps:wsp>
                        <wps:cNvPr id="126" name="Straight Arrow Connector 126"/>
                        <wps:cNvCnPr/>
                        <wps:spPr>
                          <a:xfrm>
                            <a:off x="3869375" y="4521768"/>
                            <a:ext cx="19089" cy="584751"/>
                          </a:xfrm>
                          <a:prstGeom prst="straightConnector1">
                            <a:avLst/>
                          </a:prstGeom>
                          <a:noFill/>
                          <a:ln w="9525" cap="flat" cmpd="sng">
                            <a:solidFill>
                              <a:srgbClr val="000000"/>
                            </a:solidFill>
                            <a:prstDash val="solid"/>
                            <a:round/>
                            <a:headEnd type="none" w="med" len="med"/>
                            <a:tailEnd type="triangle" w="med" len="med"/>
                          </a:ln>
                        </wps:spPr>
                        <wps:bodyPr/>
                      </wps:wsp>
                      <wps:wsp>
                        <wps:cNvPr id="127" name="Straight Arrow Connector 127"/>
                        <wps:cNvCnPr/>
                        <wps:spPr>
                          <a:xfrm>
                            <a:off x="3888575" y="5848175"/>
                            <a:ext cx="3000" cy="300300"/>
                          </a:xfrm>
                          <a:prstGeom prst="straightConnector1">
                            <a:avLst/>
                          </a:prstGeom>
                          <a:noFill/>
                          <a:ln w="9525" cap="flat" cmpd="sng">
                            <a:solidFill>
                              <a:srgbClr val="000000"/>
                            </a:solidFill>
                            <a:prstDash val="solid"/>
                            <a:round/>
                            <a:headEnd type="none" w="med" len="med"/>
                            <a:tailEnd type="triangle" w="med" len="med"/>
                          </a:ln>
                        </wps:spPr>
                        <wps:bodyPr/>
                      </wps:wsp>
                      <wps:wsp>
                        <wps:cNvPr id="128" name="Straight Arrow Connector 128"/>
                        <wps:cNvCnPr/>
                        <wps:spPr>
                          <a:xfrm>
                            <a:off x="2121165" y="2294542"/>
                            <a:ext cx="901" cy="317400"/>
                          </a:xfrm>
                          <a:prstGeom prst="straightConnector1">
                            <a:avLst/>
                          </a:prstGeom>
                          <a:noFill/>
                          <a:ln w="9525" cap="flat" cmpd="sng">
                            <a:solidFill>
                              <a:srgbClr val="000000"/>
                            </a:solidFill>
                            <a:prstDash val="solid"/>
                            <a:round/>
                            <a:headEnd type="none" w="med" len="med"/>
                            <a:tailEnd type="triangle" w="med" len="med"/>
                          </a:ln>
                        </wps:spPr>
                        <wps:bodyPr/>
                      </wps:wsp>
                      <wps:wsp>
                        <wps:cNvPr id="129" name="Straight Arrow Connector 129"/>
                        <wps:cNvCnPr/>
                        <wps:spPr>
                          <a:xfrm>
                            <a:off x="7307750" y="2297301"/>
                            <a:ext cx="0" cy="273000"/>
                          </a:xfrm>
                          <a:prstGeom prst="straightConnector1">
                            <a:avLst/>
                          </a:prstGeom>
                          <a:noFill/>
                          <a:ln w="9525" cap="flat" cmpd="sng">
                            <a:solidFill>
                              <a:srgbClr val="000000"/>
                            </a:solidFill>
                            <a:prstDash val="solid"/>
                            <a:round/>
                            <a:headEnd type="none" w="med" len="med"/>
                            <a:tailEnd type="triangle" w="med" len="med"/>
                          </a:ln>
                        </wps:spPr>
                        <wps:bodyPr/>
                      </wps:wsp>
                      <wps:wsp>
                        <wps:cNvPr id="130" name="Straight Arrow Connector 130"/>
                        <wps:cNvCnPr/>
                        <wps:spPr>
                          <a:xfrm>
                            <a:off x="5549944" y="4555507"/>
                            <a:ext cx="13553" cy="473057"/>
                          </a:xfrm>
                          <a:prstGeom prst="straightConnector1">
                            <a:avLst/>
                          </a:prstGeom>
                          <a:noFill/>
                          <a:ln w="9525" cap="flat" cmpd="sng">
                            <a:solidFill>
                              <a:srgbClr val="000000"/>
                            </a:solidFill>
                            <a:prstDash val="solid"/>
                            <a:round/>
                            <a:headEnd type="none" w="med" len="med"/>
                            <a:tailEnd type="triangle" w="med" len="med"/>
                          </a:ln>
                        </wps:spPr>
                        <wps:bodyPr/>
                      </wps:wsp>
                      <wps:wsp>
                        <wps:cNvPr id="131" name="Straight Arrow Connector 131"/>
                        <wps:cNvCnPr/>
                        <wps:spPr>
                          <a:xfrm>
                            <a:off x="5608738" y="5848175"/>
                            <a:ext cx="12000" cy="325500"/>
                          </a:xfrm>
                          <a:prstGeom prst="straightConnector1">
                            <a:avLst/>
                          </a:prstGeom>
                          <a:noFill/>
                          <a:ln w="9525" cap="flat" cmpd="sng">
                            <a:solidFill>
                              <a:srgbClr val="000000"/>
                            </a:solidFill>
                            <a:prstDash val="solid"/>
                            <a:round/>
                            <a:headEnd type="none" w="med" len="med"/>
                            <a:tailEnd type="triangle" w="med" len="med"/>
                          </a:ln>
                        </wps:spPr>
                        <wps:bodyPr/>
                      </wps:wsp>
                      <wps:wsp>
                        <wps:cNvPr id="132" name="Straight Arrow Connector 132"/>
                        <wps:cNvCnPr/>
                        <wps:spPr>
                          <a:xfrm>
                            <a:off x="7307750" y="1125375"/>
                            <a:ext cx="0" cy="284100"/>
                          </a:xfrm>
                          <a:prstGeom prst="straightConnector1">
                            <a:avLst/>
                          </a:prstGeom>
                          <a:noFill/>
                          <a:ln w="9525" cap="flat" cmpd="sng">
                            <a:solidFill>
                              <a:srgbClr val="000000"/>
                            </a:solidFill>
                            <a:prstDash val="solid"/>
                            <a:round/>
                            <a:headEnd type="none" w="med" len="med"/>
                            <a:tailEnd type="triangle" w="med" len="med"/>
                          </a:ln>
                        </wps:spPr>
                        <wps:bodyPr/>
                      </wps:wsp>
                      <wps:wsp>
                        <wps:cNvPr id="133" name="Straight Arrow Connector 133"/>
                        <wps:cNvCnPr/>
                        <wps:spPr>
                          <a:xfrm>
                            <a:off x="7307750" y="2295325"/>
                            <a:ext cx="12000" cy="291900"/>
                          </a:xfrm>
                          <a:prstGeom prst="straightConnector1">
                            <a:avLst/>
                          </a:prstGeom>
                          <a:noFill/>
                          <a:ln w="9525" cap="flat" cmpd="sng">
                            <a:solidFill>
                              <a:srgbClr val="000000"/>
                            </a:solidFill>
                            <a:prstDash val="solid"/>
                            <a:round/>
                            <a:headEnd type="none" w="med" len="med"/>
                            <a:tailEnd type="triangle" w="med" len="med"/>
                          </a:ln>
                        </wps:spPr>
                        <wps:bodyPr/>
                      </wps:wsp>
                      <wps:wsp>
                        <wps:cNvPr id="134" name="Straight Arrow Connector 134"/>
                        <wps:cNvCnPr/>
                        <wps:spPr>
                          <a:xfrm flipH="1">
                            <a:off x="7390425" y="5848175"/>
                            <a:ext cx="5400" cy="300300"/>
                          </a:xfrm>
                          <a:prstGeom prst="straightConnector1">
                            <a:avLst/>
                          </a:prstGeom>
                          <a:noFill/>
                          <a:ln w="9525" cap="flat" cmpd="sng">
                            <a:solidFill>
                              <a:srgbClr val="000000"/>
                            </a:solidFill>
                            <a:prstDash val="solid"/>
                            <a:round/>
                            <a:headEnd type="none" w="med" len="med"/>
                            <a:tailEnd type="triangle" w="med" len="med"/>
                          </a:ln>
                        </wps:spPr>
                        <wps:bodyPr/>
                      </wps:wsp>
                      <wps:wsp>
                        <wps:cNvPr id="135" name="Text Box 135"/>
                        <wps:cNvSpPr txBox="1"/>
                        <wps:spPr>
                          <a:xfrm>
                            <a:off x="8191500" y="491700"/>
                            <a:ext cx="1466700" cy="6321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7E" w14:textId="77777777" w:rsidR="00B8650D" w:rsidRPr="003E1335" w:rsidRDefault="009E28F7">
                              <w:pPr>
                                <w:spacing w:after="0" w:line="240" w:lineRule="auto"/>
                                <w:jc w:val="center"/>
                                <w:textDirection w:val="btLr"/>
                                <w:rPr>
                                  <w:sz w:val="12"/>
                                </w:rPr>
                              </w:pPr>
                              <w:r w:rsidRPr="003E1335">
                                <w:rPr>
                                  <w:rFonts w:ascii="Arial" w:eastAsia="Arial" w:hAnsi="Arial" w:cs="Arial"/>
                                  <w:b/>
                                  <w:color w:val="000000"/>
                                  <w:sz w:val="14"/>
                                </w:rPr>
                                <w:t>Supuestos</w:t>
                              </w:r>
                            </w:p>
                          </w:txbxContent>
                        </wps:txbx>
                        <wps:bodyPr spcFirstLastPara="1" wrap="square" lIns="91425" tIns="91425" rIns="91425" bIns="91425" anchor="t" anchorCtr="0"/>
                      </wps:wsp>
                      <wps:wsp>
                        <wps:cNvPr id="136" name="Text Box 136"/>
                        <wps:cNvSpPr txBox="1"/>
                        <wps:spPr>
                          <a:xfrm>
                            <a:off x="8191525" y="2566750"/>
                            <a:ext cx="1466700" cy="5574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7F" w14:textId="77777777" w:rsidR="00B8650D" w:rsidRPr="003E1335" w:rsidRDefault="009E28F7">
                              <w:pPr>
                                <w:spacing w:after="0" w:line="240" w:lineRule="auto"/>
                                <w:jc w:val="center"/>
                                <w:textDirection w:val="btLr"/>
                                <w:rPr>
                                  <w:sz w:val="10"/>
                                </w:rPr>
                              </w:pPr>
                              <w:r w:rsidRPr="003E1335">
                                <w:rPr>
                                  <w:rFonts w:ascii="Arial" w:eastAsia="Arial" w:hAnsi="Arial" w:cs="Arial"/>
                                  <w:color w:val="000000"/>
                                  <w:sz w:val="8"/>
                                </w:rPr>
                                <w:t>Estudiantes terminan los estudios en tiempo y forma.</w:t>
                              </w:r>
                            </w:p>
                          </w:txbxContent>
                        </wps:txbx>
                        <wps:bodyPr spcFirstLastPara="1" wrap="square" lIns="91425" tIns="91425" rIns="91425" bIns="91425" anchor="t" anchorCtr="0"/>
                      </wps:wsp>
                      <wps:wsp>
                        <wps:cNvPr id="137" name="Text Box 137"/>
                        <wps:cNvSpPr txBox="1"/>
                        <wps:spPr>
                          <a:xfrm>
                            <a:off x="8191525" y="1402325"/>
                            <a:ext cx="1466700" cy="8970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80" w14:textId="77777777" w:rsidR="00B8650D" w:rsidRPr="003E1335" w:rsidRDefault="009E28F7">
                              <w:pPr>
                                <w:spacing w:after="0" w:line="240" w:lineRule="auto"/>
                                <w:jc w:val="center"/>
                                <w:textDirection w:val="btLr"/>
                                <w:rPr>
                                  <w:sz w:val="12"/>
                                </w:rPr>
                              </w:pPr>
                              <w:r w:rsidRPr="003E1335">
                                <w:rPr>
                                  <w:rFonts w:ascii="Arial" w:eastAsia="Arial" w:hAnsi="Arial" w:cs="Arial"/>
                                  <w:color w:val="000000"/>
                                  <w:sz w:val="10"/>
                                </w:rPr>
                                <w:t>Se mantiene la demanda de individuos por programas en destrezas digitales</w:t>
                              </w:r>
                            </w:p>
                          </w:txbxContent>
                        </wps:txbx>
                        <wps:bodyPr spcFirstLastPara="1" wrap="square" lIns="91425" tIns="91425" rIns="91425" bIns="91425" anchor="t" anchorCtr="0"/>
                      </wps:wsp>
                      <wps:wsp>
                        <wps:cNvPr id="138" name="Text Box 138"/>
                        <wps:cNvSpPr txBox="1"/>
                        <wps:spPr>
                          <a:xfrm>
                            <a:off x="8191525" y="3391700"/>
                            <a:ext cx="1466700" cy="7896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81" w14:textId="77777777" w:rsidR="00B8650D" w:rsidRPr="003E1335" w:rsidRDefault="009E28F7">
                              <w:pPr>
                                <w:spacing w:after="0" w:line="240" w:lineRule="auto"/>
                                <w:jc w:val="center"/>
                                <w:textDirection w:val="btLr"/>
                                <w:rPr>
                                  <w:sz w:val="12"/>
                                </w:rPr>
                              </w:pPr>
                              <w:r w:rsidRPr="003E1335">
                                <w:rPr>
                                  <w:rFonts w:ascii="Arial" w:eastAsia="Arial" w:hAnsi="Arial" w:cs="Arial"/>
                                  <w:color w:val="000000"/>
                                  <w:sz w:val="10"/>
                                </w:rPr>
                                <w:t>Las empresas que contratan graduados incrementan su productividad</w:t>
                              </w:r>
                            </w:p>
                          </w:txbxContent>
                        </wps:txbx>
                        <wps:bodyPr spcFirstLastPara="1" wrap="square" lIns="91425" tIns="91425" rIns="91425" bIns="91425" anchor="t" anchorCtr="0"/>
                      </wps:wsp>
                      <wps:wsp>
                        <wps:cNvPr id="139" name="Text Box 139"/>
                        <wps:cNvSpPr txBox="1"/>
                        <wps:spPr>
                          <a:xfrm>
                            <a:off x="8267725" y="5100025"/>
                            <a:ext cx="1466700" cy="7416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82" w14:textId="77777777" w:rsidR="00B8650D" w:rsidRPr="003E1335" w:rsidRDefault="009E28F7">
                              <w:pPr>
                                <w:spacing w:after="0" w:line="240" w:lineRule="auto"/>
                                <w:jc w:val="center"/>
                                <w:textDirection w:val="btLr"/>
                                <w:rPr>
                                  <w:sz w:val="10"/>
                                </w:rPr>
                              </w:pPr>
                              <w:r w:rsidRPr="003E1335">
                                <w:rPr>
                                  <w:rFonts w:ascii="Arial" w:eastAsia="Arial" w:hAnsi="Arial" w:cs="Arial"/>
                                  <w:color w:val="000000"/>
                                  <w:sz w:val="8"/>
                                </w:rPr>
                                <w:t>Se mantienen constantes los otros factores clave para instalarse en Uruguay</w:t>
                              </w:r>
                            </w:p>
                          </w:txbxContent>
                        </wps:txbx>
                        <wps:bodyPr spcFirstLastPara="1" wrap="square" lIns="91425" tIns="91425" rIns="91425" bIns="91425" anchor="t" anchorCtr="0"/>
                      </wps:wsp>
                      <wps:wsp>
                        <wps:cNvPr id="140" name="Text Box 140"/>
                        <wps:cNvSpPr txBox="1"/>
                        <wps:spPr>
                          <a:xfrm>
                            <a:off x="3146334" y="514482"/>
                            <a:ext cx="1476601" cy="632101"/>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83" w14:textId="77777777" w:rsidR="00B8650D" w:rsidRPr="001410AC" w:rsidRDefault="009E28F7">
                              <w:pPr>
                                <w:spacing w:after="0" w:line="240" w:lineRule="auto"/>
                                <w:textDirection w:val="btLr"/>
                                <w:rPr>
                                  <w:sz w:val="12"/>
                                </w:rPr>
                              </w:pPr>
                              <w:r w:rsidRPr="001410AC">
                                <w:rPr>
                                  <w:rFonts w:ascii="Arial" w:eastAsia="Arial" w:hAnsi="Arial" w:cs="Arial"/>
                                  <w:color w:val="000000"/>
                                  <w:sz w:val="10"/>
                                </w:rPr>
                                <w:t>Desarrollo de programas académicos</w:t>
                              </w:r>
                            </w:p>
                          </w:txbxContent>
                        </wps:txbx>
                        <wps:bodyPr spcFirstLastPara="1" wrap="square" lIns="91425" tIns="91425" rIns="91425" bIns="91425" anchor="t" anchorCtr="0"/>
                      </wps:wsp>
                      <wps:wsp>
                        <wps:cNvPr id="141" name="Text Box 141"/>
                        <wps:cNvSpPr txBox="1"/>
                        <wps:spPr>
                          <a:xfrm>
                            <a:off x="3109438" y="1412549"/>
                            <a:ext cx="1476601" cy="858921"/>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84" w14:textId="77777777" w:rsidR="00B8650D" w:rsidRPr="001410AC" w:rsidRDefault="009E28F7">
                              <w:pPr>
                                <w:spacing w:after="0" w:line="240" w:lineRule="auto"/>
                                <w:textDirection w:val="btLr"/>
                                <w:rPr>
                                  <w:sz w:val="20"/>
                                </w:rPr>
                              </w:pPr>
                              <w:r w:rsidRPr="001410AC">
                                <w:rPr>
                                  <w:rFonts w:ascii="Arial" w:eastAsia="Arial" w:hAnsi="Arial" w:cs="Arial"/>
                                  <w:color w:val="000000"/>
                                  <w:sz w:val="16"/>
                                </w:rPr>
                                <w:t>Currículum académico desarrollado</w:t>
                              </w:r>
                            </w:p>
                          </w:txbxContent>
                        </wps:txbx>
                        <wps:bodyPr spcFirstLastPara="1" wrap="square" lIns="91425" tIns="91425" rIns="91425" bIns="91425" anchor="t" anchorCtr="0"/>
                      </wps:wsp>
                      <wps:wsp>
                        <wps:cNvPr id="142" name="Text Box 142"/>
                        <wps:cNvSpPr txBox="1"/>
                        <wps:spPr>
                          <a:xfrm>
                            <a:off x="3161254" y="3362586"/>
                            <a:ext cx="1289700" cy="1100099"/>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85" w14:textId="77777777" w:rsidR="00B8650D" w:rsidRPr="001410AC" w:rsidRDefault="001410AC" w:rsidP="001410AC">
                              <w:pPr>
                                <w:spacing w:after="0" w:line="240" w:lineRule="auto"/>
                                <w:textDirection w:val="btLr"/>
                                <w:rPr>
                                  <w:sz w:val="14"/>
                                </w:rPr>
                              </w:pPr>
                              <w:r>
                                <w:rPr>
                                  <w:rFonts w:ascii="Arial" w:eastAsia="Arial" w:hAnsi="Arial" w:cs="Arial"/>
                                  <w:color w:val="000000"/>
                                  <w:sz w:val="12"/>
                                </w:rPr>
                                <w:t xml:space="preserve">% </w:t>
                              </w:r>
                              <w:r w:rsidR="009E28F7" w:rsidRPr="001410AC">
                                <w:rPr>
                                  <w:rFonts w:ascii="Arial" w:eastAsia="Arial" w:hAnsi="Arial" w:cs="Arial"/>
                                  <w:color w:val="000000"/>
                                  <w:sz w:val="12"/>
                                </w:rPr>
                                <w:t>de graduados totales que realizan actividades SBIC en Uruguay</w:t>
                              </w:r>
                            </w:p>
                            <w:p w14:paraId="02F9F886" w14:textId="77777777" w:rsidR="00B8650D" w:rsidRPr="001410AC" w:rsidRDefault="00B8650D">
                              <w:pPr>
                                <w:spacing w:after="0" w:line="240" w:lineRule="auto"/>
                                <w:ind w:left="720" w:firstLine="360"/>
                                <w:textDirection w:val="btLr"/>
                                <w:rPr>
                                  <w:sz w:val="6"/>
                                </w:rPr>
                              </w:pPr>
                            </w:p>
                            <w:p w14:paraId="02F9F887" w14:textId="77777777" w:rsidR="00B8650D" w:rsidRPr="001410AC" w:rsidRDefault="00B8650D">
                              <w:pPr>
                                <w:spacing w:after="0" w:line="240" w:lineRule="auto"/>
                                <w:ind w:left="720" w:firstLine="720"/>
                                <w:textDirection w:val="btLr"/>
                                <w:rPr>
                                  <w:sz w:val="6"/>
                                </w:rPr>
                              </w:pPr>
                            </w:p>
                            <w:p w14:paraId="02F9F888" w14:textId="77777777" w:rsidR="00B8650D" w:rsidRPr="001410AC" w:rsidRDefault="00B8650D">
                              <w:pPr>
                                <w:spacing w:after="0" w:line="240" w:lineRule="auto"/>
                                <w:ind w:left="720" w:firstLine="720"/>
                                <w:textDirection w:val="btLr"/>
                                <w:rPr>
                                  <w:sz w:val="6"/>
                                </w:rPr>
                              </w:pPr>
                            </w:p>
                          </w:txbxContent>
                        </wps:txbx>
                        <wps:bodyPr spcFirstLastPara="1" wrap="square" lIns="91425" tIns="91425" rIns="91425" bIns="91425" anchor="t" anchorCtr="0"/>
                      </wps:wsp>
                    </wpg:wgp>
                  </a:graphicData>
                </a:graphic>
              </wp:inline>
            </w:drawing>
          </mc:Choice>
          <mc:Fallback>
            <w:pict>
              <v:group w14:anchorId="02F9F81E" id="Group 17" o:spid="_x0000_s1050" style="width:468pt;height:303.75pt;mso-position-horizontal-relative:char;mso-position-vertical-relative:line" coordorigin=",4874" coordsize="97344,63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">
                <v:shapetype id="_x0000_t202" coordsize="21600,21600" o:spt="202" path="m,l,21600r21600,l21600,xe">
                  <v:stroke joinstyle="miter"/>
                  <v:path gradientshapeok="t" o:connecttype="rect"/>
                </v:shapetype>
                <v:shape id="Text Box 18" o:spid="_x0000_s1051" type="#_x0000_t202" style="position:absolute;left:64743;top:25930;width:16668;height:19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" fillcolor="yellow">
                  <v:stroke startarrowwidth="narrow" startarrowlength="short" endarrowwidth="narrow" endarrowlength="short" joinstyle="round"/>
                  <v:textbox inset="2.53958mm,2.53958mm,2.53958mm,2.53958mm">
                    <w:txbxContent>
                      <w:p w14:paraId="02F9F850" w14:textId="77777777" w:rsidR="00B8650D" w:rsidRPr="003E1335" w:rsidRDefault="009E28F7">
                        <w:pPr>
                          <w:spacing w:after="0" w:line="240" w:lineRule="auto"/>
                          <w:textDirection w:val="btLr"/>
                          <w:rPr>
                            <w:sz w:val="16"/>
                          </w:rPr>
                        </w:pPr>
                        <w:r w:rsidRPr="003E1335">
                          <w:rPr>
                            <w:rFonts w:ascii="Arial" w:eastAsia="Arial" w:hAnsi="Arial" w:cs="Arial"/>
                            <w:color w:val="000000"/>
                            <w:sz w:val="14"/>
                          </w:rPr>
                          <w:t>% Profesores locales graduados</w:t>
                        </w:r>
                      </w:p>
                      <w:p w14:paraId="02F9F851" w14:textId="77777777" w:rsidR="00B8650D" w:rsidRDefault="00B8650D">
                        <w:pPr>
                          <w:spacing w:after="0" w:line="240" w:lineRule="auto"/>
                          <w:textDirection w:val="btLr"/>
                        </w:pPr>
                      </w:p>
                      <w:p w14:paraId="02F9F852" w14:textId="77777777" w:rsidR="00B8650D" w:rsidRDefault="00B8650D">
                        <w:pPr>
                          <w:spacing w:after="0" w:line="240" w:lineRule="auto"/>
                          <w:textDirection w:val="btLr"/>
                        </w:pPr>
                      </w:p>
                    </w:txbxContent>
                  </v:textbox>
                </v:shape>
                <v:shape id="Text Box 20" o:spid="_x0000_s1052" type="#_x0000_t202" style="position:absolute;left:13430;top:51065;width:16716;height:7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" fillcolor="yellow">
                  <v:stroke startarrowwidth="narrow" startarrowlength="short" endarrowwidth="narrow" endarrowlength="short" joinstyle="round"/>
                  <v:textbox inset="2.53958mm,2.53958mm,2.53958mm,2.53958mm">
                    <w:txbxContent>
                      <w:p w14:paraId="02F9F853" w14:textId="77777777" w:rsidR="00B8650D" w:rsidRPr="00EB4949" w:rsidRDefault="003E1335">
                        <w:pPr>
                          <w:spacing w:after="0" w:line="240" w:lineRule="auto"/>
                          <w:textDirection w:val="btLr"/>
                          <w:rPr>
                            <w:sz w:val="10"/>
                          </w:rPr>
                        </w:pPr>
                        <w:r>
                          <w:rPr>
                            <w:rFonts w:ascii="Arial" w:eastAsia="Arial" w:hAnsi="Arial" w:cs="Arial"/>
                            <w:color w:val="000000"/>
                            <w:sz w:val="8"/>
                          </w:rPr>
                          <w:t xml:space="preserve">- </w:t>
                        </w:r>
                        <w:r w:rsidR="009E28F7" w:rsidRPr="00EB4949">
                          <w:rPr>
                            <w:rFonts w:ascii="Arial" w:eastAsia="Arial" w:hAnsi="Arial" w:cs="Arial"/>
                            <w:color w:val="000000"/>
                            <w:sz w:val="8"/>
                          </w:rPr>
                          <w:t>Aumento de IED en SBICs</w:t>
                        </w:r>
                      </w:p>
                      <w:p w14:paraId="02F9F854" w14:textId="77777777" w:rsidR="00B8650D" w:rsidRDefault="003E1335">
                        <w:pPr>
                          <w:spacing w:after="0" w:line="240" w:lineRule="auto"/>
                          <w:textDirection w:val="btLr"/>
                          <w:rPr>
                            <w:rFonts w:ascii="Arial" w:eastAsia="Arial" w:hAnsi="Arial" w:cs="Arial"/>
                            <w:color w:val="000000"/>
                            <w:sz w:val="8"/>
                          </w:rPr>
                        </w:pPr>
                        <w:r>
                          <w:rPr>
                            <w:rFonts w:ascii="Arial" w:eastAsia="Arial" w:hAnsi="Arial" w:cs="Arial"/>
                            <w:color w:val="000000"/>
                            <w:sz w:val="8"/>
                          </w:rPr>
                          <w:t xml:space="preserve">- </w:t>
                        </w:r>
                        <w:r w:rsidR="009E28F7" w:rsidRPr="00EB4949">
                          <w:rPr>
                            <w:rFonts w:ascii="Arial" w:eastAsia="Arial" w:hAnsi="Arial" w:cs="Arial"/>
                            <w:color w:val="000000"/>
                            <w:sz w:val="8"/>
                          </w:rPr>
                          <w:t>Aumento de Exportaciones SBIC</w:t>
                        </w:r>
                      </w:p>
                      <w:p w14:paraId="02F9F855" w14:textId="77777777" w:rsidR="003E1335" w:rsidRPr="003E1335" w:rsidRDefault="003E1335">
                        <w:pPr>
                          <w:spacing w:after="0" w:line="240" w:lineRule="auto"/>
                          <w:textDirection w:val="btLr"/>
                          <w:rPr>
                            <w:rFonts w:ascii="Arial" w:eastAsia="Arial" w:hAnsi="Arial" w:cs="Arial"/>
                            <w:color w:val="000000"/>
                            <w:sz w:val="8"/>
                          </w:rPr>
                        </w:pPr>
                        <w:r>
                          <w:rPr>
                            <w:rFonts w:ascii="Arial" w:eastAsia="Arial" w:hAnsi="Arial" w:cs="Arial"/>
                            <w:color w:val="000000"/>
                            <w:sz w:val="8"/>
                          </w:rPr>
                          <w:t xml:space="preserve">- </w:t>
                        </w:r>
                        <w:r w:rsidRPr="003E1335">
                          <w:rPr>
                            <w:rFonts w:ascii="Arial" w:eastAsia="Arial" w:hAnsi="Arial" w:cs="Arial"/>
                            <w:color w:val="000000"/>
                            <w:sz w:val="8"/>
                          </w:rPr>
                          <w:t>Incremento de los ingresos de los graduados</w:t>
                        </w:r>
                      </w:p>
                    </w:txbxContent>
                  </v:textbox>
                </v:shape>
                <v:shape id="Text Box 28" o:spid="_x0000_s1053" type="#_x0000_t202" style="position:absolute;left:12668;top:14125;width:16716;height:88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" fillcolor="yellow">
                  <v:stroke startarrowwidth="narrow" startarrowlength="short" endarrowwidth="narrow" endarrowlength="short" joinstyle="round"/>
                  <v:textbox inset="2.53958mm,2.53958mm,2.53958mm,2.53958mm">
                    <w:txbxContent>
                      <w:p w14:paraId="02F9F856" w14:textId="202E4500" w:rsidR="00B8650D" w:rsidRPr="001410AC" w:rsidRDefault="009E28F7">
                        <w:pPr>
                          <w:spacing w:after="0" w:line="240" w:lineRule="auto"/>
                          <w:textDirection w:val="btLr"/>
                          <w:rPr>
                            <w:sz w:val="16"/>
                          </w:rPr>
                        </w:pPr>
                        <w:r w:rsidRPr="001410AC">
                          <w:rPr>
                            <w:rFonts w:ascii="Arial" w:eastAsia="Arial" w:hAnsi="Arial" w:cs="Arial"/>
                            <w:color w:val="000000"/>
                            <w:sz w:val="14"/>
                          </w:rPr>
                          <w:t xml:space="preserve">Acuerdos con socios </w:t>
                        </w:r>
                        <w:r w:rsidR="001410AC" w:rsidRPr="001410AC">
                          <w:rPr>
                            <w:rFonts w:ascii="Arial" w:eastAsia="Arial" w:hAnsi="Arial" w:cs="Arial"/>
                            <w:color w:val="000000"/>
                            <w:sz w:val="14"/>
                          </w:rPr>
                          <w:t>académicos</w:t>
                        </w:r>
                        <w:r w:rsidRPr="001410AC">
                          <w:rPr>
                            <w:rFonts w:ascii="Arial" w:eastAsia="Arial" w:hAnsi="Arial" w:cs="Arial"/>
                            <w:color w:val="000000"/>
                            <w:sz w:val="14"/>
                          </w:rPr>
                          <w:t xml:space="preserve"> </w:t>
                        </w:r>
                        <w:del w:id="3" w:author="Moreno Gonzalez, Samuel Gustavo" w:date="2018-09-27T16:30:00Z">
                          <w:r w:rsidRPr="001410AC" w:rsidDel="006D6491">
                            <w:rPr>
                              <w:rFonts w:ascii="Arial" w:eastAsia="Arial" w:hAnsi="Arial" w:cs="Arial"/>
                              <w:color w:val="000000"/>
                              <w:sz w:val="14"/>
                            </w:rPr>
                            <w:delText>suscritos</w:delText>
                          </w:r>
                        </w:del>
                        <w:ins w:id="4" w:author="Moreno Gonzalez, Samuel Gustavo" w:date="2018-09-27T16:30:00Z">
                          <w:r w:rsidR="006D6491">
                            <w:rPr>
                              <w:rFonts w:ascii="Arial" w:eastAsia="Arial" w:hAnsi="Arial" w:cs="Arial"/>
                              <w:color w:val="000000"/>
                              <w:sz w:val="14"/>
                            </w:rPr>
                            <w:t>vigentes</w:t>
                          </w:r>
                        </w:ins>
                        <w:bookmarkStart w:id="5" w:name="_GoBack"/>
                        <w:bookmarkEnd w:id="5"/>
                      </w:p>
                    </w:txbxContent>
                  </v:textbox>
                </v:shape>
                <v:shape id="Text Box 29" o:spid="_x0000_s1054" type="#_x0000_t202" style="position:absolute;left:64743;top:4874;width:16668;height:63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" fillcolor="yellow">
                  <v:stroke startarrowwidth="narrow" startarrowlength="short" endarrowwidth="narrow" endarrowlength="short" joinstyle="round"/>
                  <v:textbox inset="2.53958mm,2.53958mm,2.53958mm,2.53958mm">
                    <w:txbxContent>
                      <w:p w14:paraId="02F9F857" w14:textId="77777777" w:rsidR="00B8650D" w:rsidRPr="003E1335" w:rsidRDefault="009E28F7">
                        <w:pPr>
                          <w:spacing w:after="0" w:line="240" w:lineRule="auto"/>
                          <w:textDirection w:val="btLr"/>
                          <w:rPr>
                            <w:sz w:val="14"/>
                          </w:rPr>
                        </w:pPr>
                        <w:r w:rsidRPr="003E1335">
                          <w:rPr>
                            <w:rFonts w:ascii="Arial" w:eastAsia="Arial" w:hAnsi="Arial" w:cs="Arial"/>
                            <w:color w:val="000000"/>
                            <w:sz w:val="12"/>
                          </w:rPr>
                          <w:t>Formación de profesores locales</w:t>
                        </w:r>
                      </w:p>
                      <w:p w14:paraId="02F9F858" w14:textId="77777777" w:rsidR="00B8650D" w:rsidRPr="003E1335" w:rsidRDefault="00B8650D">
                        <w:pPr>
                          <w:spacing w:after="0" w:line="240" w:lineRule="auto"/>
                          <w:textDirection w:val="btLr"/>
                          <w:rPr>
                            <w:sz w:val="14"/>
                          </w:rPr>
                        </w:pPr>
                      </w:p>
                      <w:p w14:paraId="02F9F859" w14:textId="77777777" w:rsidR="00B8650D" w:rsidRPr="003E1335" w:rsidRDefault="00B8650D">
                        <w:pPr>
                          <w:spacing w:after="0" w:line="240" w:lineRule="auto"/>
                          <w:textDirection w:val="btLr"/>
                          <w:rPr>
                            <w:sz w:val="14"/>
                          </w:rPr>
                        </w:pPr>
                      </w:p>
                    </w:txbxContent>
                  </v:textbox>
                </v:shape>
                <v:shape id="Text Box 30" o:spid="_x0000_s1055" type="#_x0000_t202" style="position:absolute;left:12477;top:4917;width:16716;height:63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" fillcolor="yellow">
                  <v:stroke startarrowwidth="narrow" startarrowlength="short" endarrowwidth="narrow" endarrowlength="short" joinstyle="round"/>
                  <v:textbox inset="2.53958mm,2.53958mm,2.53958mm,2.53958mm">
                    <w:txbxContent>
                      <w:p w14:paraId="02F9F85A" w14:textId="77777777" w:rsidR="00B8650D" w:rsidRPr="009F53ED" w:rsidRDefault="009E28F7">
                        <w:pPr>
                          <w:spacing w:after="0" w:line="240" w:lineRule="auto"/>
                          <w:textDirection w:val="btLr"/>
                          <w:rPr>
                            <w:sz w:val="14"/>
                          </w:rPr>
                        </w:pPr>
                        <w:r w:rsidRPr="009F53ED">
                          <w:rPr>
                            <w:rFonts w:ascii="Arial" w:eastAsia="Arial" w:hAnsi="Arial" w:cs="Arial"/>
                            <w:color w:val="000000"/>
                            <w:sz w:val="12"/>
                          </w:rPr>
                          <w:t xml:space="preserve">Acuerdos con socios </w:t>
                        </w:r>
                        <w:r w:rsidR="009F53ED" w:rsidRPr="009F53ED">
                          <w:rPr>
                            <w:rFonts w:ascii="Arial" w:eastAsia="Arial" w:hAnsi="Arial" w:cs="Arial"/>
                            <w:color w:val="000000"/>
                            <w:sz w:val="12"/>
                          </w:rPr>
                          <w:t>académicos</w:t>
                        </w:r>
                      </w:p>
                    </w:txbxContent>
                  </v:textbox>
                </v:shape>
                <v:shape id="Text Box 31" o:spid="_x0000_s1056" type="#_x0000_t202" style="position:absolute;left:48171;top:4917;width:14766;height:63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" fillcolor="yellow">
                  <v:stroke startarrowwidth="narrow" startarrowlength="short" endarrowwidth="narrow" endarrowlength="short" joinstyle="round"/>
                  <v:textbox inset="2.53958mm,2.53958mm,2.53958mm,2.53958mm">
                    <w:txbxContent>
                      <w:p w14:paraId="02F9F85B" w14:textId="77777777" w:rsidR="00B8650D" w:rsidRPr="003E1335" w:rsidRDefault="009E28F7">
                        <w:pPr>
                          <w:spacing w:after="0" w:line="240" w:lineRule="auto"/>
                          <w:textDirection w:val="btLr"/>
                          <w:rPr>
                            <w:sz w:val="10"/>
                          </w:rPr>
                        </w:pPr>
                        <w:r w:rsidRPr="003E1335">
                          <w:rPr>
                            <w:rFonts w:ascii="Arial" w:eastAsia="Arial" w:hAnsi="Arial" w:cs="Arial"/>
                            <w:color w:val="000000"/>
                            <w:sz w:val="8"/>
                          </w:rPr>
                          <w:t>Diseño e implementación de programas de exoneración de pago de matrículas</w:t>
                        </w:r>
                      </w:p>
                      <w:p w14:paraId="02F9F85C" w14:textId="77777777" w:rsidR="00B8650D" w:rsidRPr="003E1335" w:rsidRDefault="00B8650D">
                        <w:pPr>
                          <w:spacing w:after="0" w:line="240" w:lineRule="auto"/>
                          <w:textDirection w:val="btLr"/>
                          <w:rPr>
                            <w:sz w:val="10"/>
                          </w:rPr>
                        </w:pPr>
                      </w:p>
                    </w:txbxContent>
                  </v:textbox>
                </v:shape>
                <v:shape id="Text Box 96" o:spid="_x0000_s1057" type="#_x0000_t202" style="position:absolute;left:95;top:4917;width:11289;height:63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" fillcolor="yellow">
                  <v:stroke startarrowwidth="narrow" startarrowlength="short" endarrowwidth="narrow" endarrowlength="short" joinstyle="round"/>
                  <v:textbox inset="2.53958mm,2.53958mm,2.53958mm,2.53958mm">
                    <w:txbxContent>
                      <w:p w14:paraId="02F9F85D" w14:textId="77777777" w:rsidR="00B8650D" w:rsidRPr="009F53ED" w:rsidRDefault="009E28F7">
                        <w:pPr>
                          <w:spacing w:after="0" w:line="240" w:lineRule="auto"/>
                          <w:jc w:val="center"/>
                          <w:textDirection w:val="btLr"/>
                          <w:rPr>
                            <w:sz w:val="10"/>
                          </w:rPr>
                        </w:pPr>
                        <w:r w:rsidRPr="009F53ED">
                          <w:rPr>
                            <w:rFonts w:ascii="Arial" w:eastAsia="Arial" w:hAnsi="Arial" w:cs="Arial"/>
                            <w:b/>
                            <w:color w:val="000000"/>
                            <w:sz w:val="12"/>
                          </w:rPr>
                          <w:t>Actividades</w:t>
                        </w:r>
                      </w:p>
                    </w:txbxContent>
                  </v:textbox>
                </v:shape>
                <v:shape id="Text Box 97" o:spid="_x0000_s1058" type="#_x0000_t202" style="position:absolute;left:190;top:14023;width:11289;height:88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" fillcolor="yellow">
                  <v:stroke startarrowwidth="narrow" startarrowlength="short" endarrowwidth="narrow" endarrowlength="short" joinstyle="round"/>
                  <v:textbox inset="2.53958mm,2.53958mm,2.53958mm,2.53958mm">
                    <w:txbxContent>
                      <w:p w14:paraId="02F9F85E" w14:textId="77777777" w:rsidR="00B8650D" w:rsidRPr="001410AC" w:rsidRDefault="009E28F7">
                        <w:pPr>
                          <w:spacing w:after="0" w:line="240" w:lineRule="auto"/>
                          <w:jc w:val="center"/>
                          <w:textDirection w:val="btLr"/>
                          <w:rPr>
                            <w:sz w:val="12"/>
                          </w:rPr>
                        </w:pPr>
                        <w:r w:rsidRPr="001410AC">
                          <w:rPr>
                            <w:rFonts w:ascii="Arial" w:eastAsia="Arial" w:hAnsi="Arial" w:cs="Arial"/>
                            <w:b/>
                            <w:color w:val="000000"/>
                            <w:sz w:val="14"/>
                          </w:rPr>
                          <w:t>Productos</w:t>
                        </w:r>
                      </w:p>
                    </w:txbxContent>
                  </v:textbox>
                </v:shape>
                <v:shape id="Text Box 98" o:spid="_x0000_s1059" type="#_x0000_t202" style="position:absolute;top:25667;width:11289;height:53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" fillcolor="yellow">
                  <v:stroke startarrowwidth="narrow" startarrowlength="short" endarrowwidth="narrow" endarrowlength="short" joinstyle="round"/>
                  <v:textbox inset="2.53958mm,2.53958mm,2.53958mm,2.53958mm">
                    <w:txbxContent>
                      <w:p w14:paraId="02F9F85F" w14:textId="77777777" w:rsidR="00B8650D" w:rsidRPr="001410AC" w:rsidRDefault="009E28F7">
                        <w:pPr>
                          <w:spacing w:after="0" w:line="240" w:lineRule="auto"/>
                          <w:jc w:val="center"/>
                          <w:textDirection w:val="btLr"/>
                          <w:rPr>
                            <w:sz w:val="8"/>
                          </w:rPr>
                        </w:pPr>
                        <w:r w:rsidRPr="001410AC">
                          <w:rPr>
                            <w:rFonts w:ascii="Arial" w:eastAsia="Arial" w:hAnsi="Arial" w:cs="Arial"/>
                            <w:b/>
                            <w:color w:val="000000"/>
                            <w:sz w:val="10"/>
                          </w:rPr>
                          <w:t>Resultados</w:t>
                        </w:r>
                      </w:p>
                      <w:p w14:paraId="02F9F860" w14:textId="77777777" w:rsidR="00B8650D" w:rsidRPr="001410AC" w:rsidRDefault="009E28F7">
                        <w:pPr>
                          <w:spacing w:after="0" w:line="240" w:lineRule="auto"/>
                          <w:jc w:val="center"/>
                          <w:textDirection w:val="btLr"/>
                          <w:rPr>
                            <w:sz w:val="8"/>
                          </w:rPr>
                        </w:pPr>
                        <w:r w:rsidRPr="001410AC">
                          <w:rPr>
                            <w:rFonts w:ascii="Arial" w:eastAsia="Arial" w:hAnsi="Arial" w:cs="Arial"/>
                            <w:b/>
                            <w:color w:val="000000"/>
                            <w:sz w:val="10"/>
                          </w:rPr>
                          <w:t>Intermedios</w:t>
                        </w:r>
                      </w:p>
                    </w:txbxContent>
                  </v:textbox>
                </v:shape>
                <v:shape id="Text Box 99" o:spid="_x0000_s1060" type="#_x0000_t202" style="position:absolute;top:33727;width:11289;height:10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" fillcolor="yellow">
                  <v:stroke startarrowwidth="narrow" startarrowlength="short" endarrowwidth="narrow" endarrowlength="short" joinstyle="round"/>
                  <v:textbox inset="2.53958mm,2.53958mm,2.53958mm,2.53958mm">
                    <w:txbxContent>
                      <w:p w14:paraId="02F9F861" w14:textId="77777777" w:rsidR="00B8650D" w:rsidRPr="001410AC" w:rsidRDefault="009E28F7">
                        <w:pPr>
                          <w:spacing w:after="0" w:line="240" w:lineRule="auto"/>
                          <w:jc w:val="center"/>
                          <w:textDirection w:val="btLr"/>
                          <w:rPr>
                            <w:sz w:val="12"/>
                          </w:rPr>
                        </w:pPr>
                        <w:r w:rsidRPr="001410AC">
                          <w:rPr>
                            <w:rFonts w:ascii="Arial" w:eastAsia="Arial" w:hAnsi="Arial" w:cs="Arial"/>
                            <w:b/>
                            <w:color w:val="000000"/>
                            <w:sz w:val="14"/>
                          </w:rPr>
                          <w:t>Resultados</w:t>
                        </w:r>
                      </w:p>
                      <w:p w14:paraId="02F9F862" w14:textId="77777777" w:rsidR="00B8650D" w:rsidRPr="001410AC" w:rsidRDefault="009E28F7">
                        <w:pPr>
                          <w:spacing w:after="0" w:line="240" w:lineRule="auto"/>
                          <w:jc w:val="center"/>
                          <w:textDirection w:val="btLr"/>
                          <w:rPr>
                            <w:sz w:val="12"/>
                          </w:rPr>
                        </w:pPr>
                        <w:r w:rsidRPr="001410AC">
                          <w:rPr>
                            <w:rFonts w:ascii="Arial" w:eastAsia="Arial" w:hAnsi="Arial" w:cs="Arial"/>
                            <w:b/>
                            <w:color w:val="000000"/>
                            <w:sz w:val="14"/>
                          </w:rPr>
                          <w:t>Finales</w:t>
                        </w:r>
                      </w:p>
                    </w:txbxContent>
                  </v:textbox>
                </v:shape>
                <v:shape id="Text Box 100" o:spid="_x0000_s1061" type="#_x0000_t202" style="position:absolute;left:287;top:51000;width:11289;height:7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" fillcolor="yellow">
                  <v:stroke startarrowwidth="narrow" startarrowlength="short" endarrowwidth="narrow" endarrowlength="short" joinstyle="round"/>
                  <v:textbox inset="2.53958mm,2.53958mm,2.53958mm,2.53958mm">
                    <w:txbxContent>
                      <w:p w14:paraId="02F9F863" w14:textId="77777777" w:rsidR="00B8650D" w:rsidRPr="00EB4949" w:rsidRDefault="009E28F7">
                        <w:pPr>
                          <w:spacing w:after="0" w:line="240" w:lineRule="auto"/>
                          <w:jc w:val="center"/>
                          <w:textDirection w:val="btLr"/>
                          <w:rPr>
                            <w:sz w:val="18"/>
                          </w:rPr>
                        </w:pPr>
                        <w:r w:rsidRPr="00EB4949">
                          <w:rPr>
                            <w:rFonts w:ascii="Arial" w:eastAsia="Arial" w:hAnsi="Arial" w:cs="Arial"/>
                            <w:b/>
                            <w:color w:val="000000"/>
                            <w:sz w:val="20"/>
                          </w:rPr>
                          <w:t>Impacto</w:t>
                        </w:r>
                      </w:p>
                    </w:txbxContent>
                  </v:textbox>
                </v:shape>
                <v:shape id="Text Box 101" o:spid="_x0000_s1062" type="#_x0000_t202" style="position:absolute;left:558;top:61593;width:11289;height:6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" fillcolor="yellow">
                  <v:stroke startarrowwidth="narrow" startarrowlength="short" endarrowwidth="narrow" endarrowlength="short" joinstyle="round"/>
                  <v:textbox inset="2.53958mm,2.53958mm,2.53958mm,2.53958mm">
                    <w:txbxContent>
                      <w:p w14:paraId="02F9F864" w14:textId="77777777" w:rsidR="00EB4949" w:rsidRPr="00EB4949" w:rsidRDefault="009E28F7">
                        <w:pPr>
                          <w:spacing w:after="0" w:line="240" w:lineRule="auto"/>
                          <w:jc w:val="center"/>
                          <w:textDirection w:val="btLr"/>
                          <w:rPr>
                            <w:rFonts w:ascii="Arial" w:eastAsia="Arial" w:hAnsi="Arial" w:cs="Arial"/>
                            <w:b/>
                            <w:color w:val="000000"/>
                            <w:sz w:val="14"/>
                          </w:rPr>
                        </w:pPr>
                        <w:r w:rsidRPr="00EB4949">
                          <w:rPr>
                            <w:rFonts w:ascii="Arial" w:eastAsia="Arial" w:hAnsi="Arial" w:cs="Arial"/>
                            <w:b/>
                            <w:color w:val="000000"/>
                            <w:sz w:val="14"/>
                          </w:rPr>
                          <w:t xml:space="preserve">Meta </w:t>
                        </w:r>
                      </w:p>
                      <w:p w14:paraId="02F9F865" w14:textId="77777777" w:rsidR="00B8650D" w:rsidRPr="00EB4949" w:rsidRDefault="009E28F7">
                        <w:pPr>
                          <w:spacing w:after="0" w:line="240" w:lineRule="auto"/>
                          <w:jc w:val="center"/>
                          <w:textDirection w:val="btLr"/>
                          <w:rPr>
                            <w:sz w:val="12"/>
                          </w:rPr>
                        </w:pPr>
                        <w:r w:rsidRPr="00EB4949">
                          <w:rPr>
                            <w:rFonts w:ascii="Arial" w:eastAsia="Arial" w:hAnsi="Arial" w:cs="Arial"/>
                            <w:b/>
                            <w:color w:val="000000"/>
                            <w:sz w:val="14"/>
                          </w:rPr>
                          <w:t>Final</w:t>
                        </w:r>
                      </w:p>
                    </w:txbxContent>
                  </v:textbox>
                </v:shape>
                <v:shape id="Text Box 102" o:spid="_x0000_s1063" type="#_x0000_t202" style="position:absolute;left:12668;top:25872;width:32874;height:53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" fillcolor="yellow">
                  <v:stroke startarrowwidth="narrow" startarrowlength="short" endarrowwidth="narrow" endarrowlength="short" joinstyle="round"/>
                  <v:textbox inset="2.53958mm,2.53958mm,2.53958mm,2.53958mm">
                    <w:txbxContent>
                      <w:p w14:paraId="02F9F866" w14:textId="77777777" w:rsidR="00B8650D" w:rsidRPr="001410AC" w:rsidRDefault="009E28F7">
                        <w:pPr>
                          <w:spacing w:after="0" w:line="240" w:lineRule="auto"/>
                          <w:textDirection w:val="btLr"/>
                          <w:rPr>
                            <w:sz w:val="16"/>
                          </w:rPr>
                        </w:pPr>
                        <w:r w:rsidRPr="001410AC">
                          <w:rPr>
                            <w:rFonts w:ascii="Arial" w:eastAsia="Arial" w:hAnsi="Arial" w:cs="Arial"/>
                            <w:color w:val="000000"/>
                            <w:sz w:val="14"/>
                          </w:rPr>
                          <w:t># Alumnos matriculados en el Pro</w:t>
                        </w:r>
                        <w:r w:rsidR="00DB17F9">
                          <w:rPr>
                            <w:rFonts w:ascii="Arial" w:eastAsia="Arial" w:hAnsi="Arial" w:cs="Arial"/>
                            <w:color w:val="000000"/>
                            <w:sz w:val="14"/>
                          </w:rPr>
                          <w:t>yecto</w:t>
                        </w:r>
                      </w:p>
                    </w:txbxContent>
                  </v:textbox>
                </v:shape>
                <v:shape id="Text Box 103" o:spid="_x0000_s1064" type="#_x0000_t202" style="position:absolute;left:13430;top:61592;width:70362;height:6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" fillcolor="yellow">
                  <v:stroke startarrowwidth="narrow" startarrowlength="short" endarrowwidth="narrow" endarrowlength="short" joinstyle="round"/>
                  <v:textbox inset="2.53958mm,2.53958mm,2.53958mm,2.53958mm">
                    <w:txbxContent>
                      <w:p w14:paraId="02F9F867" w14:textId="77777777" w:rsidR="00B8650D" w:rsidRPr="00EB4949" w:rsidRDefault="009E28F7">
                        <w:pPr>
                          <w:spacing w:after="0" w:line="240" w:lineRule="auto"/>
                          <w:textDirection w:val="btLr"/>
                          <w:rPr>
                            <w:sz w:val="18"/>
                          </w:rPr>
                        </w:pPr>
                        <w:r w:rsidRPr="00EB4949">
                          <w:rPr>
                            <w:rFonts w:ascii="Arial" w:eastAsia="Arial" w:hAnsi="Arial" w:cs="Arial"/>
                            <w:color w:val="000000"/>
                            <w:sz w:val="16"/>
                          </w:rPr>
                          <w:t>Fortalecimiento de la oferta de capital humano digital, según demanda del sector SBIC</w:t>
                        </w:r>
                      </w:p>
                    </w:txbxContent>
                  </v:textbox>
                </v:shape>
                <v:shape id="Text Box 104" o:spid="_x0000_s1065" type="#_x0000_t202" style="position:absolute;left:12570;top:33744;width:12897;height:11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" fillcolor="yellow">
                  <v:stroke startarrowwidth="narrow" startarrowlength="short" endarrowwidth="narrow" endarrowlength="short" joinstyle="round"/>
                  <v:textbox inset="2.53958mm,2.53958mm,2.53958mm,2.53958mm">
                    <w:txbxContent>
                      <w:p w14:paraId="02F9F868" w14:textId="77777777" w:rsidR="00B8650D" w:rsidRPr="001410AC" w:rsidRDefault="001410AC" w:rsidP="001410AC">
                        <w:pPr>
                          <w:spacing w:after="0" w:line="240" w:lineRule="auto"/>
                          <w:textDirection w:val="btLr"/>
                          <w:rPr>
                            <w:sz w:val="16"/>
                          </w:rPr>
                        </w:pPr>
                        <w:r>
                          <w:rPr>
                            <w:rFonts w:ascii="Arial" w:eastAsia="Arial" w:hAnsi="Arial" w:cs="Arial"/>
                            <w:color w:val="000000"/>
                            <w:sz w:val="14"/>
                          </w:rPr>
                          <w:t>A</w:t>
                        </w:r>
                        <w:r w:rsidR="009E28F7" w:rsidRPr="001410AC">
                          <w:rPr>
                            <w:rFonts w:ascii="Arial" w:eastAsia="Arial" w:hAnsi="Arial" w:cs="Arial"/>
                            <w:color w:val="000000"/>
                            <w:sz w:val="14"/>
                          </w:rPr>
                          <w:t>lumnos graduados del Pro</w:t>
                        </w:r>
                        <w:r w:rsidR="00DB17F9">
                          <w:rPr>
                            <w:rFonts w:ascii="Arial" w:eastAsia="Arial" w:hAnsi="Arial" w:cs="Arial"/>
                            <w:color w:val="000000"/>
                            <w:sz w:val="14"/>
                          </w:rPr>
                          <w:t>yecto</w:t>
                        </w:r>
                      </w:p>
                      <w:p w14:paraId="02F9F869" w14:textId="77777777" w:rsidR="00B8650D" w:rsidRPr="001410AC" w:rsidRDefault="00B8650D">
                        <w:pPr>
                          <w:spacing w:after="0" w:line="240" w:lineRule="auto"/>
                          <w:ind w:left="720" w:firstLine="720"/>
                          <w:textDirection w:val="btLr"/>
                          <w:rPr>
                            <w:sz w:val="16"/>
                          </w:rPr>
                        </w:pPr>
                      </w:p>
                      <w:p w14:paraId="02F9F86A" w14:textId="77777777" w:rsidR="00B8650D" w:rsidRPr="001410AC" w:rsidRDefault="00B8650D">
                        <w:pPr>
                          <w:spacing w:after="0" w:line="240" w:lineRule="auto"/>
                          <w:ind w:left="720" w:firstLine="720"/>
                          <w:textDirection w:val="btLr"/>
                          <w:rPr>
                            <w:sz w:val="16"/>
                          </w:rPr>
                        </w:pPr>
                      </w:p>
                    </w:txbxContent>
                  </v:textbox>
                </v:shape>
                <v:shape id="Text Box 105" o:spid="_x0000_s1066" type="#_x0000_t202" style="position:absolute;left:48357;top:14277;width:14766;height:88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" fillcolor="yellow">
                  <v:stroke startarrowwidth="narrow" startarrowlength="short" endarrowwidth="narrow" endarrowlength="short" joinstyle="round"/>
                  <v:textbox inset="2.53958mm,2.53958mm,2.53958mm,2.53958mm">
                    <w:txbxContent>
                      <w:p w14:paraId="02F9F86B" w14:textId="77777777" w:rsidR="00B8650D" w:rsidRPr="003E1335" w:rsidRDefault="009E28F7">
                        <w:pPr>
                          <w:spacing w:after="0" w:line="240" w:lineRule="auto"/>
                          <w:textDirection w:val="btLr"/>
                          <w:rPr>
                            <w:sz w:val="14"/>
                          </w:rPr>
                        </w:pPr>
                        <w:r w:rsidRPr="003E1335">
                          <w:rPr>
                            <w:rFonts w:ascii="Arial" w:eastAsia="Arial" w:hAnsi="Arial" w:cs="Arial"/>
                            <w:color w:val="000000"/>
                            <w:sz w:val="12"/>
                          </w:rPr>
                          <w:t xml:space="preserve">Cupos disponibles para </w:t>
                        </w:r>
                        <w:r w:rsidR="0049397D">
                          <w:rPr>
                            <w:rFonts w:ascii="Arial" w:eastAsia="Arial" w:hAnsi="Arial" w:cs="Arial"/>
                            <w:color w:val="000000"/>
                            <w:sz w:val="12"/>
                          </w:rPr>
                          <w:t>exoneración</w:t>
                        </w:r>
                        <w:r w:rsidRPr="003E1335">
                          <w:rPr>
                            <w:rFonts w:ascii="Arial" w:eastAsia="Arial" w:hAnsi="Arial" w:cs="Arial"/>
                            <w:color w:val="000000"/>
                            <w:sz w:val="12"/>
                          </w:rPr>
                          <w:t xml:space="preserve"> de pago de matrícula</w:t>
                        </w:r>
                      </w:p>
                      <w:p w14:paraId="02F9F86C" w14:textId="77777777" w:rsidR="00B8650D" w:rsidRPr="003E1335" w:rsidRDefault="00B8650D">
                        <w:pPr>
                          <w:spacing w:after="0" w:line="240" w:lineRule="auto"/>
                          <w:textDirection w:val="btLr"/>
                          <w:rPr>
                            <w:sz w:val="14"/>
                          </w:rPr>
                        </w:pPr>
                      </w:p>
                    </w:txbxContent>
                  </v:textbox>
                </v:shape>
                <v:shape id="Text Box 106" o:spid="_x0000_s1067" type="#_x0000_t202" style="position:absolute;left:48624;top:26119;width:14766;height:18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" fillcolor="yellow">
                  <v:stroke startarrowwidth="narrow" startarrowlength="short" endarrowwidth="narrow" endarrowlength="short" joinstyle="round"/>
                  <v:textbox inset="2.53958mm,2.53958mm,2.53958mm,2.53958mm">
                    <w:txbxContent>
                      <w:p w14:paraId="02F9F86D" w14:textId="77777777" w:rsidR="00B8650D" w:rsidRPr="003E1335" w:rsidRDefault="009E28F7">
                        <w:pPr>
                          <w:spacing w:after="0" w:line="240" w:lineRule="auto"/>
                          <w:textDirection w:val="btLr"/>
                          <w:rPr>
                            <w:sz w:val="16"/>
                          </w:rPr>
                        </w:pPr>
                        <w:r w:rsidRPr="003E1335">
                          <w:rPr>
                            <w:rFonts w:ascii="Arial" w:eastAsia="Arial" w:hAnsi="Arial" w:cs="Arial"/>
                            <w:color w:val="000000"/>
                            <w:sz w:val="14"/>
                          </w:rPr>
                          <w:t>% Participantes ex</w:t>
                        </w:r>
                        <w:r w:rsidR="0049397D">
                          <w:rPr>
                            <w:rFonts w:ascii="Arial" w:eastAsia="Arial" w:hAnsi="Arial" w:cs="Arial"/>
                            <w:color w:val="000000"/>
                            <w:sz w:val="14"/>
                          </w:rPr>
                          <w:t>onerados</w:t>
                        </w:r>
                        <w:r w:rsidRPr="003E1335">
                          <w:rPr>
                            <w:rFonts w:ascii="Arial" w:eastAsia="Arial" w:hAnsi="Arial" w:cs="Arial"/>
                            <w:color w:val="000000"/>
                            <w:sz w:val="14"/>
                          </w:rPr>
                          <w:t xml:space="preserve"> de pago de matrícula graduados</w:t>
                        </w:r>
                      </w:p>
                      <w:p w14:paraId="02F9F86E" w14:textId="77777777" w:rsidR="00B8650D" w:rsidRPr="003E1335" w:rsidRDefault="00B8650D">
                        <w:pPr>
                          <w:spacing w:after="0" w:line="240" w:lineRule="auto"/>
                          <w:textDirection w:val="btLr"/>
                          <w:rPr>
                            <w:sz w:val="16"/>
                          </w:rPr>
                        </w:pPr>
                      </w:p>
                    </w:txbxContent>
                  </v:textbox>
                </v:shape>
                <v:shape id="Text Box 107" o:spid="_x0000_s1068" type="#_x0000_t202" style="position:absolute;left:31502;top:51065;width:15797;height:7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" fillcolor="yellow">
                  <v:stroke startarrowwidth="narrow" startarrowlength="short" endarrowwidth="narrow" endarrowlength="short" joinstyle="round"/>
                  <v:textbox inset="2.53958mm,2.53958mm,2.53958mm,2.53958mm">
                    <w:txbxContent>
                      <w:p w14:paraId="02F9F86F" w14:textId="77777777" w:rsidR="003E1335" w:rsidRPr="003E1335" w:rsidRDefault="003E1335" w:rsidP="003E1335">
                        <w:pPr>
                          <w:spacing w:after="0" w:line="240" w:lineRule="auto"/>
                          <w:textDirection w:val="btLr"/>
                          <w:rPr>
                            <w:sz w:val="7"/>
                            <w:szCs w:val="7"/>
                          </w:rPr>
                        </w:pPr>
                        <w:r w:rsidRPr="003E1335">
                          <w:rPr>
                            <w:rFonts w:ascii="Arial" w:eastAsia="Arial" w:hAnsi="Arial" w:cs="Arial"/>
                            <w:color w:val="000000"/>
                            <w:sz w:val="7"/>
                            <w:szCs w:val="7"/>
                          </w:rPr>
                          <w:t>- Aumento de IED en SBICs</w:t>
                        </w:r>
                      </w:p>
                      <w:p w14:paraId="02F9F870" w14:textId="77777777" w:rsidR="003E1335" w:rsidRPr="003E1335" w:rsidRDefault="003E1335" w:rsidP="003E1335">
                        <w:pPr>
                          <w:spacing w:after="0" w:line="240" w:lineRule="auto"/>
                          <w:textDirection w:val="btLr"/>
                          <w:rPr>
                            <w:rFonts w:ascii="Arial" w:eastAsia="Arial" w:hAnsi="Arial" w:cs="Arial"/>
                            <w:color w:val="000000"/>
                            <w:sz w:val="7"/>
                            <w:szCs w:val="7"/>
                          </w:rPr>
                        </w:pPr>
                        <w:r w:rsidRPr="003E1335">
                          <w:rPr>
                            <w:rFonts w:ascii="Arial" w:eastAsia="Arial" w:hAnsi="Arial" w:cs="Arial"/>
                            <w:color w:val="000000"/>
                            <w:sz w:val="7"/>
                            <w:szCs w:val="7"/>
                          </w:rPr>
                          <w:t>- Aumento de Exportaciones SBIC</w:t>
                        </w:r>
                      </w:p>
                      <w:p w14:paraId="02F9F871" w14:textId="77777777" w:rsidR="003E1335" w:rsidRPr="003E1335" w:rsidRDefault="003E1335" w:rsidP="003E1335">
                        <w:pPr>
                          <w:spacing w:after="0" w:line="240" w:lineRule="auto"/>
                          <w:textDirection w:val="btLr"/>
                          <w:rPr>
                            <w:rFonts w:ascii="Arial" w:eastAsia="Arial" w:hAnsi="Arial" w:cs="Arial"/>
                            <w:color w:val="000000"/>
                            <w:sz w:val="7"/>
                            <w:szCs w:val="7"/>
                          </w:rPr>
                        </w:pPr>
                        <w:r w:rsidRPr="003E1335">
                          <w:rPr>
                            <w:rFonts w:ascii="Arial" w:eastAsia="Arial" w:hAnsi="Arial" w:cs="Arial"/>
                            <w:color w:val="000000"/>
                            <w:sz w:val="7"/>
                            <w:szCs w:val="7"/>
                          </w:rPr>
                          <w:t>- Incremento de los ingresos de los graduados</w:t>
                        </w:r>
                      </w:p>
                      <w:p w14:paraId="02F9F872" w14:textId="77777777" w:rsidR="00B8650D" w:rsidRPr="003E1335" w:rsidRDefault="00B8650D">
                        <w:pPr>
                          <w:spacing w:after="0" w:line="240" w:lineRule="auto"/>
                          <w:textDirection w:val="btLr"/>
                          <w:rPr>
                            <w:sz w:val="10"/>
                          </w:rPr>
                        </w:pPr>
                      </w:p>
                    </w:txbxContent>
                  </v:textbox>
                </v:shape>
                <v:shape id="Text Box 110" o:spid="_x0000_s1069" type="#_x0000_t202" style="position:absolute;left:64743;top:14153;width:16668;height:88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" fillcolor="yellow">
                  <v:stroke startarrowwidth="narrow" startarrowlength="short" endarrowwidth="narrow" endarrowlength="short" joinstyle="round"/>
                  <v:textbox inset="2.53958mm,2.53958mm,2.53958mm,2.53958mm">
                    <w:txbxContent>
                      <w:p w14:paraId="02F9F873" w14:textId="77777777" w:rsidR="00B8650D" w:rsidRPr="003E1335" w:rsidRDefault="009E28F7">
                        <w:pPr>
                          <w:spacing w:after="0" w:line="240" w:lineRule="auto"/>
                          <w:textDirection w:val="btLr"/>
                          <w:rPr>
                            <w:sz w:val="14"/>
                          </w:rPr>
                        </w:pPr>
                        <w:r w:rsidRPr="003E1335">
                          <w:rPr>
                            <w:rFonts w:ascii="Arial" w:eastAsia="Arial" w:hAnsi="Arial" w:cs="Arial"/>
                            <w:color w:val="000000"/>
                            <w:sz w:val="12"/>
                          </w:rPr>
                          <w:t>Programa de formación de profesores desarrollado</w:t>
                        </w:r>
                      </w:p>
                      <w:p w14:paraId="02F9F874" w14:textId="77777777" w:rsidR="00B8650D" w:rsidRPr="003E1335" w:rsidRDefault="00B8650D">
                        <w:pPr>
                          <w:spacing w:after="0" w:line="240" w:lineRule="auto"/>
                          <w:textDirection w:val="btLr"/>
                          <w:rPr>
                            <w:sz w:val="14"/>
                          </w:rPr>
                        </w:pPr>
                      </w:p>
                      <w:p w14:paraId="02F9F875" w14:textId="77777777" w:rsidR="00B8650D" w:rsidRPr="003E1335" w:rsidRDefault="00B8650D">
                        <w:pPr>
                          <w:spacing w:after="0" w:line="240" w:lineRule="auto"/>
                          <w:textDirection w:val="btLr"/>
                          <w:rPr>
                            <w:sz w:val="14"/>
                          </w:rPr>
                        </w:pPr>
                      </w:p>
                    </w:txbxContent>
                  </v:textbox>
                </v:shape>
                <v:shape id="Text Box 114" o:spid="_x0000_s1070" type="#_x0000_t202" style="position:absolute;left:47753;top:51065;width:16668;height:7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" fillcolor="yellow">
                  <v:stroke startarrowwidth="narrow" startarrowlength="short" endarrowwidth="narrow" endarrowlength="short" joinstyle="round"/>
                  <v:textbox inset="2.53958mm,2.53958mm,2.53958mm,2.53958mm">
                    <w:txbxContent>
                      <w:p w14:paraId="02F9F876" w14:textId="77777777" w:rsidR="003E1335" w:rsidRPr="00EB4949" w:rsidRDefault="003E1335" w:rsidP="003E1335">
                        <w:pPr>
                          <w:spacing w:after="0" w:line="240" w:lineRule="auto"/>
                          <w:textDirection w:val="btLr"/>
                          <w:rPr>
                            <w:sz w:val="10"/>
                          </w:rPr>
                        </w:pPr>
                        <w:r>
                          <w:rPr>
                            <w:rFonts w:ascii="Arial" w:eastAsia="Arial" w:hAnsi="Arial" w:cs="Arial"/>
                            <w:color w:val="000000"/>
                            <w:sz w:val="8"/>
                          </w:rPr>
                          <w:t xml:space="preserve">- </w:t>
                        </w:r>
                        <w:r w:rsidRPr="00EB4949">
                          <w:rPr>
                            <w:rFonts w:ascii="Arial" w:eastAsia="Arial" w:hAnsi="Arial" w:cs="Arial"/>
                            <w:color w:val="000000"/>
                            <w:sz w:val="8"/>
                          </w:rPr>
                          <w:t>Aumento de IED en SBICs</w:t>
                        </w:r>
                      </w:p>
                      <w:p w14:paraId="02F9F877" w14:textId="77777777" w:rsidR="003E1335" w:rsidRDefault="003E1335" w:rsidP="003E1335">
                        <w:pPr>
                          <w:spacing w:after="0" w:line="240" w:lineRule="auto"/>
                          <w:textDirection w:val="btLr"/>
                          <w:rPr>
                            <w:rFonts w:ascii="Arial" w:eastAsia="Arial" w:hAnsi="Arial" w:cs="Arial"/>
                            <w:color w:val="000000"/>
                            <w:sz w:val="8"/>
                          </w:rPr>
                        </w:pPr>
                        <w:r>
                          <w:rPr>
                            <w:rFonts w:ascii="Arial" w:eastAsia="Arial" w:hAnsi="Arial" w:cs="Arial"/>
                            <w:color w:val="000000"/>
                            <w:sz w:val="8"/>
                          </w:rPr>
                          <w:t xml:space="preserve">- </w:t>
                        </w:r>
                        <w:r w:rsidRPr="00EB4949">
                          <w:rPr>
                            <w:rFonts w:ascii="Arial" w:eastAsia="Arial" w:hAnsi="Arial" w:cs="Arial"/>
                            <w:color w:val="000000"/>
                            <w:sz w:val="8"/>
                          </w:rPr>
                          <w:t>Aumento de Exportaciones SBIC</w:t>
                        </w:r>
                      </w:p>
                      <w:p w14:paraId="02F9F878" w14:textId="77777777" w:rsidR="003E1335" w:rsidRPr="003E1335" w:rsidRDefault="003E1335" w:rsidP="003E1335">
                        <w:pPr>
                          <w:spacing w:after="0" w:line="240" w:lineRule="auto"/>
                          <w:textDirection w:val="btLr"/>
                          <w:rPr>
                            <w:rFonts w:ascii="Arial" w:eastAsia="Arial" w:hAnsi="Arial" w:cs="Arial"/>
                            <w:color w:val="000000"/>
                            <w:sz w:val="8"/>
                          </w:rPr>
                        </w:pPr>
                        <w:r>
                          <w:rPr>
                            <w:rFonts w:ascii="Arial" w:eastAsia="Arial" w:hAnsi="Arial" w:cs="Arial"/>
                            <w:color w:val="000000"/>
                            <w:sz w:val="8"/>
                          </w:rPr>
                          <w:t xml:space="preserve">- </w:t>
                        </w:r>
                        <w:r w:rsidRPr="003E1335">
                          <w:rPr>
                            <w:rFonts w:ascii="Arial" w:eastAsia="Arial" w:hAnsi="Arial" w:cs="Arial"/>
                            <w:color w:val="000000"/>
                            <w:sz w:val="8"/>
                          </w:rPr>
                          <w:t>Incremento de los ingresos de los graduados</w:t>
                        </w:r>
                      </w:p>
                      <w:p w14:paraId="02F9F879" w14:textId="77777777" w:rsidR="00B8650D" w:rsidRDefault="00B8650D">
                        <w:pPr>
                          <w:spacing w:after="0" w:line="240" w:lineRule="auto"/>
                          <w:textDirection w:val="btLr"/>
                        </w:pPr>
                      </w:p>
                    </w:txbxContent>
                  </v:textbox>
                </v:shape>
                <v:shape id="Text Box 115" o:spid="_x0000_s1071" type="#_x0000_t202" style="position:absolute;left:66290;top:51064;width:15908;height:7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" fillcolor="yellow">
                  <v:stroke startarrowwidth="narrow" startarrowlength="short" endarrowwidth="narrow" endarrowlength="short" joinstyle="round"/>
                  <v:textbox inset="2.53958mm,2.53958mm,2.53958mm,2.53958mm">
                    <w:txbxContent>
                      <w:p w14:paraId="02F9F87A" w14:textId="77777777" w:rsidR="003E1335" w:rsidRPr="00EB4949" w:rsidRDefault="003E1335" w:rsidP="003E1335">
                        <w:pPr>
                          <w:spacing w:after="0" w:line="240" w:lineRule="auto"/>
                          <w:textDirection w:val="btLr"/>
                          <w:rPr>
                            <w:sz w:val="10"/>
                          </w:rPr>
                        </w:pPr>
                        <w:r>
                          <w:rPr>
                            <w:rFonts w:ascii="Arial" w:eastAsia="Arial" w:hAnsi="Arial" w:cs="Arial"/>
                            <w:color w:val="000000"/>
                            <w:sz w:val="8"/>
                          </w:rPr>
                          <w:t xml:space="preserve">- </w:t>
                        </w:r>
                        <w:r w:rsidRPr="00EB4949">
                          <w:rPr>
                            <w:rFonts w:ascii="Arial" w:eastAsia="Arial" w:hAnsi="Arial" w:cs="Arial"/>
                            <w:color w:val="000000"/>
                            <w:sz w:val="8"/>
                          </w:rPr>
                          <w:t>Aumento de IED en SBICs</w:t>
                        </w:r>
                      </w:p>
                      <w:p w14:paraId="02F9F87B" w14:textId="77777777" w:rsidR="003E1335" w:rsidRDefault="003E1335" w:rsidP="003E1335">
                        <w:pPr>
                          <w:spacing w:after="0" w:line="240" w:lineRule="auto"/>
                          <w:textDirection w:val="btLr"/>
                          <w:rPr>
                            <w:rFonts w:ascii="Arial" w:eastAsia="Arial" w:hAnsi="Arial" w:cs="Arial"/>
                            <w:color w:val="000000"/>
                            <w:sz w:val="8"/>
                          </w:rPr>
                        </w:pPr>
                        <w:r>
                          <w:rPr>
                            <w:rFonts w:ascii="Arial" w:eastAsia="Arial" w:hAnsi="Arial" w:cs="Arial"/>
                            <w:color w:val="000000"/>
                            <w:sz w:val="8"/>
                          </w:rPr>
                          <w:t xml:space="preserve">- </w:t>
                        </w:r>
                        <w:r w:rsidRPr="00EB4949">
                          <w:rPr>
                            <w:rFonts w:ascii="Arial" w:eastAsia="Arial" w:hAnsi="Arial" w:cs="Arial"/>
                            <w:color w:val="000000"/>
                            <w:sz w:val="8"/>
                          </w:rPr>
                          <w:t>Aumento de Exportaciones SBIC</w:t>
                        </w:r>
                      </w:p>
                      <w:p w14:paraId="02F9F87C" w14:textId="77777777" w:rsidR="003E1335" w:rsidRPr="003E1335" w:rsidRDefault="003E1335" w:rsidP="003E1335">
                        <w:pPr>
                          <w:spacing w:after="0" w:line="240" w:lineRule="auto"/>
                          <w:textDirection w:val="btLr"/>
                          <w:rPr>
                            <w:rFonts w:ascii="Arial" w:eastAsia="Arial" w:hAnsi="Arial" w:cs="Arial"/>
                            <w:color w:val="000000"/>
                            <w:sz w:val="8"/>
                          </w:rPr>
                        </w:pPr>
                        <w:r>
                          <w:rPr>
                            <w:rFonts w:ascii="Arial" w:eastAsia="Arial" w:hAnsi="Arial" w:cs="Arial"/>
                            <w:color w:val="000000"/>
                            <w:sz w:val="8"/>
                          </w:rPr>
                          <w:t xml:space="preserve">- </w:t>
                        </w:r>
                        <w:r w:rsidRPr="003E1335">
                          <w:rPr>
                            <w:rFonts w:ascii="Arial" w:eastAsia="Arial" w:hAnsi="Arial" w:cs="Arial"/>
                            <w:color w:val="000000"/>
                            <w:sz w:val="8"/>
                          </w:rPr>
                          <w:t>Incremento de los ingresos de los graduados</w:t>
                        </w:r>
                      </w:p>
                      <w:p w14:paraId="02F9F87D" w14:textId="77777777" w:rsidR="00B8650D" w:rsidRDefault="00B8650D">
                        <w:pPr>
                          <w:spacing w:after="0" w:line="240" w:lineRule="auto"/>
                          <w:textDirection w:val="btLr"/>
                        </w:pPr>
                      </w:p>
                    </w:txbxContent>
                  </v:textbox>
                </v:shape>
                <v:shapetype id="_x0000_t32" coordsize="21600,21600" o:spt="32" o:oned="t" path="m,l21600,21600e" filled="f">
                  <v:path arrowok="t" fillok="f" o:connecttype="none"/>
                  <o:lock v:ext="edit" shapetype="t"/>
                </v:shapetype>
                <v:shape id="Straight Arrow Connector 116" o:spid="_x0000_s1072" type="#_x0000_t32" style="position:absolute;left:21005;top:11253;width:42;height:29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">
                  <v:stroke endarrow="block"/>
                </v:shape>
                <v:shape id="Straight Arrow Connector 118" o:spid="_x0000_s1073" type="#_x0000_t32" style="position:absolute;left:19019;top:31241;width:90;height:250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">
                  <v:stroke endarrow="block"/>
                </v:shape>
                <v:shape id="Straight Arrow Connector 122" o:spid="_x0000_s1074" type="#_x0000_t32" style="position:absolute;left:19018;top:44744;width:1;height:59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">
                  <v:stroke endarrow="block"/>
                </v:shape>
                <v:shape id="Straight Arrow Connector 123" o:spid="_x0000_s1075" type="#_x0000_t32" style="position:absolute;left:21788;top:58481;width:129;height:29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">
                  <v:stroke endarrow="block"/>
                </v:shape>
                <v:shape id="Straight Arrow Connector 124" o:spid="_x0000_s1076" type="#_x0000_t32" style="position:absolute;left:54318;top:11902;width:164;height:225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">
                  <v:stroke endarrow="block"/>
                </v:shape>
                <v:shape id="Straight Arrow Connector 125" o:spid="_x0000_s1077" type="#_x0000_t32" style="position:absolute;left:54245;top:22973;width:72;height:273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">
                  <v:stroke endarrow="block"/>
                </v:shape>
                <v:shape id="Straight Arrow Connector 126" o:spid="_x0000_s1078" type="#_x0000_t32" style="position:absolute;left:38693;top:45217;width:191;height:58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">
                  <v:stroke endarrow="block"/>
                </v:shape>
                <v:shape id="Straight Arrow Connector 127" o:spid="_x0000_s1079" type="#_x0000_t32" style="position:absolute;left:38885;top:58481;width:30;height:30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">
                  <v:stroke endarrow="block"/>
                </v:shape>
                <v:shape id="Straight Arrow Connector 128" o:spid="_x0000_s1080" type="#_x0000_t32" style="position:absolute;left:21211;top:22945;width:9;height:317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">
                  <v:stroke endarrow="block"/>
                </v:shape>
                <v:shape id="Straight Arrow Connector 129" o:spid="_x0000_s1081" type="#_x0000_t32" style="position:absolute;left:73077;top:22973;width:0;height:27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">
                  <v:stroke endarrow="block"/>
                </v:shape>
                <v:shape id="Straight Arrow Connector 130" o:spid="_x0000_s1082" type="#_x0000_t32" style="position:absolute;left:55499;top:45555;width:135;height:47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">
                  <v:stroke endarrow="block"/>
                </v:shape>
                <v:shape id="Straight Arrow Connector 131" o:spid="_x0000_s1083" type="#_x0000_t32" style="position:absolute;left:56087;top:58481;width:120;height:32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">
                  <v:stroke endarrow="block"/>
                </v:shape>
                <v:shape id="Straight Arrow Connector 132" o:spid="_x0000_s1084" type="#_x0000_t32" style="position:absolute;left:73077;top:11253;width:0;height:28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">
                  <v:stroke endarrow="block"/>
                </v:shape>
                <v:shape id="Straight Arrow Connector 133" o:spid="_x0000_s1085" type="#_x0000_t32" style="position:absolute;left:73077;top:22953;width:120;height:291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">
                  <v:stroke endarrow="block"/>
                </v:shape>
                <v:shape id="Straight Arrow Connector 134" o:spid="_x0000_s1086" type="#_x0000_t32" style="position:absolute;left:73904;top:58481;width:54;height:300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">
                  <v:stroke endarrow="block"/>
                </v:shape>
                <v:shape id="Text Box 135" o:spid="_x0000_s1087" type="#_x0000_t202" style="position:absolute;left:81915;top:4917;width:14667;height:63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" fillcolor="yellow">
                  <v:stroke startarrowwidth="narrow" startarrowlength="short" endarrowwidth="narrow" endarrowlength="short" joinstyle="round"/>
                  <v:textbox inset="2.53958mm,2.53958mm,2.53958mm,2.53958mm">
                    <w:txbxContent>
                      <w:p w14:paraId="02F9F87E" w14:textId="77777777" w:rsidR="00B8650D" w:rsidRPr="003E1335" w:rsidRDefault="009E28F7">
                        <w:pPr>
                          <w:spacing w:after="0" w:line="240" w:lineRule="auto"/>
                          <w:jc w:val="center"/>
                          <w:textDirection w:val="btLr"/>
                          <w:rPr>
                            <w:sz w:val="12"/>
                          </w:rPr>
                        </w:pPr>
                        <w:r w:rsidRPr="003E1335">
                          <w:rPr>
                            <w:rFonts w:ascii="Arial" w:eastAsia="Arial" w:hAnsi="Arial" w:cs="Arial"/>
                            <w:b/>
                            <w:color w:val="000000"/>
                            <w:sz w:val="14"/>
                          </w:rPr>
                          <w:t>Supuestos</w:t>
                        </w:r>
                      </w:p>
                    </w:txbxContent>
                  </v:textbox>
                </v:shape>
                <v:shape id="Text Box 136" o:spid="_x0000_s1088" type="#_x0000_t202" style="position:absolute;left:81915;top:25667;width:14667;height:5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" fillcolor="yellow">
                  <v:stroke startarrowwidth="narrow" startarrowlength="short" endarrowwidth="narrow" endarrowlength="short" joinstyle="round"/>
                  <v:textbox inset="2.53958mm,2.53958mm,2.53958mm,2.53958mm">
                    <w:txbxContent>
                      <w:p w14:paraId="02F9F87F" w14:textId="77777777" w:rsidR="00B8650D" w:rsidRPr="003E1335" w:rsidRDefault="009E28F7">
                        <w:pPr>
                          <w:spacing w:after="0" w:line="240" w:lineRule="auto"/>
                          <w:jc w:val="center"/>
                          <w:textDirection w:val="btLr"/>
                          <w:rPr>
                            <w:sz w:val="10"/>
                          </w:rPr>
                        </w:pPr>
                        <w:r w:rsidRPr="003E1335">
                          <w:rPr>
                            <w:rFonts w:ascii="Arial" w:eastAsia="Arial" w:hAnsi="Arial" w:cs="Arial"/>
                            <w:color w:val="000000"/>
                            <w:sz w:val="8"/>
                          </w:rPr>
                          <w:t>Estudiantes terminan los estudios en tiempo y forma.</w:t>
                        </w:r>
                      </w:p>
                    </w:txbxContent>
                  </v:textbox>
                </v:shape>
                <v:shape id="Text Box 137" o:spid="_x0000_s1089" type="#_x0000_t202" style="position:absolute;left:81915;top:14023;width:14667;height:89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" fillcolor="yellow">
                  <v:stroke startarrowwidth="narrow" startarrowlength="short" endarrowwidth="narrow" endarrowlength="short" joinstyle="round"/>
                  <v:textbox inset="2.53958mm,2.53958mm,2.53958mm,2.53958mm">
                    <w:txbxContent>
                      <w:p w14:paraId="02F9F880" w14:textId="77777777" w:rsidR="00B8650D" w:rsidRPr="003E1335" w:rsidRDefault="009E28F7">
                        <w:pPr>
                          <w:spacing w:after="0" w:line="240" w:lineRule="auto"/>
                          <w:jc w:val="center"/>
                          <w:textDirection w:val="btLr"/>
                          <w:rPr>
                            <w:sz w:val="12"/>
                          </w:rPr>
                        </w:pPr>
                        <w:r w:rsidRPr="003E1335">
                          <w:rPr>
                            <w:rFonts w:ascii="Arial" w:eastAsia="Arial" w:hAnsi="Arial" w:cs="Arial"/>
                            <w:color w:val="000000"/>
                            <w:sz w:val="10"/>
                          </w:rPr>
                          <w:t>Se mantiene la demanda de individuos por programas en destrezas digitales</w:t>
                        </w:r>
                      </w:p>
                    </w:txbxContent>
                  </v:textbox>
                </v:shape>
                <v:shape id="Text Box 138" o:spid="_x0000_s1090" type="#_x0000_t202" style="position:absolute;left:81915;top:33917;width:14667;height:7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" fillcolor="yellow">
                  <v:stroke startarrowwidth="narrow" startarrowlength="short" endarrowwidth="narrow" endarrowlength="short" joinstyle="round"/>
                  <v:textbox inset="2.53958mm,2.53958mm,2.53958mm,2.53958mm">
                    <w:txbxContent>
                      <w:p w14:paraId="02F9F881" w14:textId="77777777" w:rsidR="00B8650D" w:rsidRPr="003E1335" w:rsidRDefault="009E28F7">
                        <w:pPr>
                          <w:spacing w:after="0" w:line="240" w:lineRule="auto"/>
                          <w:jc w:val="center"/>
                          <w:textDirection w:val="btLr"/>
                          <w:rPr>
                            <w:sz w:val="12"/>
                          </w:rPr>
                        </w:pPr>
                        <w:r w:rsidRPr="003E1335">
                          <w:rPr>
                            <w:rFonts w:ascii="Arial" w:eastAsia="Arial" w:hAnsi="Arial" w:cs="Arial"/>
                            <w:color w:val="000000"/>
                            <w:sz w:val="10"/>
                          </w:rPr>
                          <w:t>Las empresas que contratan graduados incrementan su productividad</w:t>
                        </w:r>
                      </w:p>
                    </w:txbxContent>
                  </v:textbox>
                </v:shape>
                <v:shape id="Text Box 139" o:spid="_x0000_s1091" type="#_x0000_t202" style="position:absolute;left:82677;top:51000;width:14667;height:7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" fillcolor="yellow">
                  <v:stroke startarrowwidth="narrow" startarrowlength="short" endarrowwidth="narrow" endarrowlength="short" joinstyle="round"/>
                  <v:textbox inset="2.53958mm,2.53958mm,2.53958mm,2.53958mm">
                    <w:txbxContent>
                      <w:p w14:paraId="02F9F882" w14:textId="77777777" w:rsidR="00B8650D" w:rsidRPr="003E1335" w:rsidRDefault="009E28F7">
                        <w:pPr>
                          <w:spacing w:after="0" w:line="240" w:lineRule="auto"/>
                          <w:jc w:val="center"/>
                          <w:textDirection w:val="btLr"/>
                          <w:rPr>
                            <w:sz w:val="10"/>
                          </w:rPr>
                        </w:pPr>
                        <w:r w:rsidRPr="003E1335">
                          <w:rPr>
                            <w:rFonts w:ascii="Arial" w:eastAsia="Arial" w:hAnsi="Arial" w:cs="Arial"/>
                            <w:color w:val="000000"/>
                            <w:sz w:val="8"/>
                          </w:rPr>
                          <w:t>Se mantienen constantes los otros factores clave para instalarse en Uruguay</w:t>
                        </w:r>
                      </w:p>
                    </w:txbxContent>
                  </v:textbox>
                </v:shape>
                <v:shape id="Text Box 140" o:spid="_x0000_s1092" type="#_x0000_t202" style="position:absolute;left:31463;top:5144;width:14766;height:63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" fillcolor="yellow">
                  <v:stroke startarrowwidth="narrow" startarrowlength="short" endarrowwidth="narrow" endarrowlength="short" joinstyle="round"/>
                  <v:textbox inset="2.53958mm,2.53958mm,2.53958mm,2.53958mm">
                    <w:txbxContent>
                      <w:p w14:paraId="02F9F883" w14:textId="77777777" w:rsidR="00B8650D" w:rsidRPr="001410AC" w:rsidRDefault="009E28F7">
                        <w:pPr>
                          <w:spacing w:after="0" w:line="240" w:lineRule="auto"/>
                          <w:textDirection w:val="btLr"/>
                          <w:rPr>
                            <w:sz w:val="12"/>
                          </w:rPr>
                        </w:pPr>
                        <w:r w:rsidRPr="001410AC">
                          <w:rPr>
                            <w:rFonts w:ascii="Arial" w:eastAsia="Arial" w:hAnsi="Arial" w:cs="Arial"/>
                            <w:color w:val="000000"/>
                            <w:sz w:val="10"/>
                          </w:rPr>
                          <w:t>Desarrollo de programas académicos</w:t>
                        </w:r>
                      </w:p>
                    </w:txbxContent>
                  </v:textbox>
                </v:shape>
                <v:shape id="Text Box 141" o:spid="_x0000_s1093" type="#_x0000_t202" style="position:absolute;left:31094;top:14125;width:14766;height:85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" fillcolor="yellow">
                  <v:stroke startarrowwidth="narrow" startarrowlength="short" endarrowwidth="narrow" endarrowlength="short" joinstyle="round"/>
                  <v:textbox inset="2.53958mm,2.53958mm,2.53958mm,2.53958mm">
                    <w:txbxContent>
                      <w:p w14:paraId="02F9F884" w14:textId="77777777" w:rsidR="00B8650D" w:rsidRPr="001410AC" w:rsidRDefault="009E28F7">
                        <w:pPr>
                          <w:spacing w:after="0" w:line="240" w:lineRule="auto"/>
                          <w:textDirection w:val="btLr"/>
                          <w:rPr>
                            <w:sz w:val="20"/>
                          </w:rPr>
                        </w:pPr>
                        <w:r w:rsidRPr="001410AC">
                          <w:rPr>
                            <w:rFonts w:ascii="Arial" w:eastAsia="Arial" w:hAnsi="Arial" w:cs="Arial"/>
                            <w:color w:val="000000"/>
                            <w:sz w:val="16"/>
                          </w:rPr>
                          <w:t>Currículum académico desarrollado</w:t>
                        </w:r>
                      </w:p>
                    </w:txbxContent>
                  </v:textbox>
                </v:shape>
                <v:shape id="Text Box 142" o:spid="_x0000_s1094" type="#_x0000_t202" style="position:absolute;left:31612;top:33625;width:12897;height:11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" fillcolor="yellow">
                  <v:stroke startarrowwidth="narrow" startarrowlength="short" endarrowwidth="narrow" endarrowlength="short" joinstyle="round"/>
                  <v:textbox inset="2.53958mm,2.53958mm,2.53958mm,2.53958mm">
                    <w:txbxContent>
                      <w:p w14:paraId="02F9F885" w14:textId="77777777" w:rsidR="00B8650D" w:rsidRPr="001410AC" w:rsidRDefault="001410AC" w:rsidP="001410AC">
                        <w:pPr>
                          <w:spacing w:after="0" w:line="240" w:lineRule="auto"/>
                          <w:textDirection w:val="btLr"/>
                          <w:rPr>
                            <w:sz w:val="14"/>
                          </w:rPr>
                        </w:pPr>
                        <w:r>
                          <w:rPr>
                            <w:rFonts w:ascii="Arial" w:eastAsia="Arial" w:hAnsi="Arial" w:cs="Arial"/>
                            <w:color w:val="000000"/>
                            <w:sz w:val="12"/>
                          </w:rPr>
                          <w:t xml:space="preserve">% </w:t>
                        </w:r>
                        <w:r w:rsidR="009E28F7" w:rsidRPr="001410AC">
                          <w:rPr>
                            <w:rFonts w:ascii="Arial" w:eastAsia="Arial" w:hAnsi="Arial" w:cs="Arial"/>
                            <w:color w:val="000000"/>
                            <w:sz w:val="12"/>
                          </w:rPr>
                          <w:t>de graduados totales que realizan actividades SBIC en Uruguay</w:t>
                        </w:r>
                      </w:p>
                      <w:p w14:paraId="02F9F886" w14:textId="77777777" w:rsidR="00B8650D" w:rsidRPr="001410AC" w:rsidRDefault="00B8650D">
                        <w:pPr>
                          <w:spacing w:after="0" w:line="240" w:lineRule="auto"/>
                          <w:ind w:left="720" w:firstLine="360"/>
                          <w:textDirection w:val="btLr"/>
                          <w:rPr>
                            <w:sz w:val="6"/>
                          </w:rPr>
                        </w:pPr>
                      </w:p>
                      <w:p w14:paraId="02F9F887" w14:textId="77777777" w:rsidR="00B8650D" w:rsidRPr="001410AC" w:rsidRDefault="00B8650D">
                        <w:pPr>
                          <w:spacing w:after="0" w:line="240" w:lineRule="auto"/>
                          <w:ind w:left="720" w:firstLine="720"/>
                          <w:textDirection w:val="btLr"/>
                          <w:rPr>
                            <w:sz w:val="6"/>
                          </w:rPr>
                        </w:pPr>
                      </w:p>
                      <w:p w14:paraId="02F9F888" w14:textId="77777777" w:rsidR="00B8650D" w:rsidRPr="001410AC" w:rsidRDefault="00B8650D">
                        <w:pPr>
                          <w:spacing w:after="0" w:line="240" w:lineRule="auto"/>
                          <w:ind w:left="720" w:firstLine="720"/>
                          <w:textDirection w:val="btLr"/>
                          <w:rPr>
                            <w:sz w:val="6"/>
                          </w:rPr>
                        </w:pPr>
                      </w:p>
                    </w:txbxContent>
                  </v:textbox>
                </v:shape>
                <w10:anchorlock/>
              </v:group>
            </w:pict>
          </mc:Fallback>
        </mc:AlternateContent>
      </w:r>
    </w:p>
    <w:p w14:paraId="02F9F7F6" w14:textId="77777777" w:rsidR="00B8650D" w:rsidRDefault="00B8650D">
      <w:pPr>
        <w:jc w:val="both"/>
        <w:rPr>
          <w:rFonts w:ascii="Arial" w:eastAsia="Arial" w:hAnsi="Arial" w:cs="Arial"/>
        </w:rPr>
      </w:pPr>
    </w:p>
    <w:p w14:paraId="02F9F7F7" w14:textId="77777777" w:rsidR="00B8650D" w:rsidRDefault="009E28F7">
      <w:pPr>
        <w:jc w:val="both"/>
        <w:rPr>
          <w:rFonts w:ascii="Arial" w:eastAsia="Arial" w:hAnsi="Arial" w:cs="Arial"/>
        </w:rPr>
      </w:pPr>
      <w:r>
        <w:rPr>
          <w:rFonts w:ascii="Arial" w:eastAsia="Arial" w:hAnsi="Arial" w:cs="Arial"/>
        </w:rPr>
        <w:t>La Figura III, detalla las actividades que financiará el proyecto con miras a desarrollar</w:t>
      </w:r>
      <w:r w:rsidR="004C40A2">
        <w:rPr>
          <w:rFonts w:ascii="Arial" w:eastAsia="Arial" w:hAnsi="Arial" w:cs="Arial"/>
        </w:rPr>
        <w:t>, generar y atraer</w:t>
      </w:r>
      <w:r>
        <w:rPr>
          <w:rFonts w:ascii="Arial" w:eastAsia="Arial" w:hAnsi="Arial" w:cs="Arial"/>
        </w:rPr>
        <w:t xml:space="preserve"> emprendimientos SBIC que exporten. Cada actividad apoya al emprendimiento en diferentes etapas de su ciclo de vida. Con lo cual, las intervenciones de este componente están interrelacionados y confluyen a un único resultado final. Las actividades</w:t>
      </w:r>
      <w:r w:rsidR="004C40A2">
        <w:rPr>
          <w:rFonts w:ascii="Arial" w:eastAsia="Arial" w:hAnsi="Arial" w:cs="Arial"/>
        </w:rPr>
        <w:t xml:space="preserve"> de</w:t>
      </w:r>
      <w:r>
        <w:rPr>
          <w:rFonts w:ascii="Arial" w:eastAsia="Arial" w:hAnsi="Arial" w:cs="Arial"/>
        </w:rPr>
        <w:t xml:space="preserve"> </w:t>
      </w:r>
      <w:r w:rsidR="004C40A2" w:rsidRPr="004C40A2">
        <w:rPr>
          <w:rFonts w:ascii="Arial" w:eastAsia="Arial" w:hAnsi="Arial" w:cs="Arial"/>
        </w:rPr>
        <w:t>atracción de empresas</w:t>
      </w:r>
      <w:r w:rsidR="004C40A2">
        <w:rPr>
          <w:rFonts w:ascii="Arial" w:eastAsia="Arial" w:hAnsi="Arial" w:cs="Arial"/>
        </w:rPr>
        <w:t xml:space="preserve"> y emprendedores</w:t>
      </w:r>
      <w:r w:rsidR="004C40A2" w:rsidRPr="004C40A2">
        <w:rPr>
          <w:rFonts w:ascii="Arial" w:eastAsia="Arial" w:hAnsi="Arial" w:cs="Arial"/>
        </w:rPr>
        <w:t xml:space="preserve"> del exterior</w:t>
      </w:r>
      <w:r w:rsidR="004C40A2">
        <w:rPr>
          <w:rFonts w:ascii="Arial" w:eastAsia="Arial" w:hAnsi="Arial" w:cs="Arial"/>
        </w:rPr>
        <w:t xml:space="preserve"> a través de un programa de </w:t>
      </w:r>
      <w:proofErr w:type="spellStart"/>
      <w:r w:rsidR="00CC43C5">
        <w:rPr>
          <w:rFonts w:ascii="Arial" w:eastAsia="Arial" w:hAnsi="Arial" w:cs="Arial"/>
          <w:i/>
        </w:rPr>
        <w:t>soft</w:t>
      </w:r>
      <w:proofErr w:type="spellEnd"/>
      <w:r w:rsidR="00CC43C5">
        <w:rPr>
          <w:rFonts w:ascii="Arial" w:eastAsia="Arial" w:hAnsi="Arial" w:cs="Arial"/>
          <w:i/>
        </w:rPr>
        <w:t xml:space="preserve"> </w:t>
      </w:r>
      <w:proofErr w:type="spellStart"/>
      <w:r w:rsidR="00CC43C5">
        <w:rPr>
          <w:rFonts w:ascii="Arial" w:eastAsia="Arial" w:hAnsi="Arial" w:cs="Arial"/>
          <w:i/>
        </w:rPr>
        <w:t>landing</w:t>
      </w:r>
      <w:proofErr w:type="spellEnd"/>
      <w:r w:rsidR="00CC43C5">
        <w:rPr>
          <w:rFonts w:ascii="Arial" w:eastAsia="Arial" w:hAnsi="Arial" w:cs="Arial"/>
          <w:i/>
        </w:rPr>
        <w:t xml:space="preserve"> </w:t>
      </w:r>
      <w:r w:rsidR="00CC43C5">
        <w:rPr>
          <w:rFonts w:ascii="Arial" w:eastAsia="Arial" w:hAnsi="Arial" w:cs="Arial"/>
        </w:rPr>
        <w:t>pretende resultar en emprendimientos e innovaciones creadas que cuenten con</w:t>
      </w:r>
      <w:r w:rsidR="004C40A2" w:rsidRPr="004C40A2">
        <w:rPr>
          <w:rFonts w:ascii="Arial" w:eastAsia="Arial" w:hAnsi="Arial" w:cs="Arial"/>
        </w:rPr>
        <w:t xml:space="preserve"> vocación exportadora</w:t>
      </w:r>
      <w:r w:rsidR="00CC43C5">
        <w:rPr>
          <w:rFonts w:ascii="Arial" w:eastAsia="Arial" w:hAnsi="Arial" w:cs="Arial"/>
        </w:rPr>
        <w:t>. Por otro lado, la articulación de los alumnos graduados del Componente 1 con el existente ecosistema de innovación y emprendimiento pretende resultar en la inserción de este capital humano en actividades SBIC en los diferentes sectores de la economía uruguaya. De esta manera,</w:t>
      </w:r>
      <w:r>
        <w:rPr>
          <w:rFonts w:ascii="Arial" w:eastAsia="Arial" w:hAnsi="Arial" w:cs="Arial"/>
        </w:rPr>
        <w:t xml:space="preserve"> contribuirá</w:t>
      </w:r>
      <w:r w:rsidR="00CC43C5">
        <w:rPr>
          <w:rFonts w:ascii="Arial" w:eastAsia="Arial" w:hAnsi="Arial" w:cs="Arial"/>
        </w:rPr>
        <w:t xml:space="preserve"> tanto</w:t>
      </w:r>
      <w:r>
        <w:rPr>
          <w:rFonts w:ascii="Arial" w:eastAsia="Arial" w:hAnsi="Arial" w:cs="Arial"/>
        </w:rPr>
        <w:t xml:space="preserve"> a incrementar</w:t>
      </w:r>
      <w:r w:rsidR="00CC43C5">
        <w:rPr>
          <w:rFonts w:ascii="Arial" w:eastAsia="Arial" w:hAnsi="Arial" w:cs="Arial"/>
        </w:rPr>
        <w:t xml:space="preserve"> las exportaciones del sector SBIC como las inversiones en el mismo.</w:t>
      </w:r>
    </w:p>
    <w:p w14:paraId="02F9F7F8" w14:textId="77777777" w:rsidR="00AA7823" w:rsidRDefault="00AA7823">
      <w:pPr>
        <w:rPr>
          <w:b/>
        </w:rPr>
      </w:pPr>
    </w:p>
    <w:p w14:paraId="02F9F7F9" w14:textId="77777777" w:rsidR="00AA7823" w:rsidRDefault="00AA7823">
      <w:pPr>
        <w:rPr>
          <w:b/>
        </w:rPr>
      </w:pPr>
    </w:p>
    <w:p w14:paraId="02F9F7FA" w14:textId="77777777" w:rsidR="00B8650D" w:rsidRDefault="009E28F7">
      <w:pPr>
        <w:rPr>
          <w:b/>
        </w:rPr>
      </w:pPr>
      <w:r>
        <w:rPr>
          <w:b/>
        </w:rPr>
        <w:lastRenderedPageBreak/>
        <w:t>Figura III. Cadena de Resultados del Componente II</w:t>
      </w:r>
    </w:p>
    <w:p w14:paraId="02F9F7FB" w14:textId="77777777" w:rsidR="00B8650D" w:rsidRDefault="00F819BC">
      <w:r>
        <w:rPr>
          <w:noProof/>
        </w:rPr>
        <mc:AlternateContent>
          <mc:Choice Requires="wps">
            <w:drawing>
              <wp:anchor distT="0" distB="0" distL="114300" distR="114300" simplePos="0" relativeHeight="251682304" behindDoc="0" locked="0" layoutInCell="1" allowOverlap="1" wp14:anchorId="02F9F820" wp14:editId="02F9F821">
                <wp:simplePos x="0" y="0"/>
                <wp:positionH relativeFrom="column">
                  <wp:posOffset>1487487</wp:posOffset>
                </wp:positionH>
                <wp:positionV relativeFrom="paragraph">
                  <wp:posOffset>2103750</wp:posOffset>
                </wp:positionV>
                <wp:extent cx="0" cy="227727"/>
                <wp:effectExtent l="0" t="0" r="0" b="0"/>
                <wp:wrapNone/>
                <wp:docPr id="143" name="Straight Arrow Connector 143"/>
                <wp:cNvGraphicFramePr/>
                <a:graphic xmlns:a="http://schemas.openxmlformats.org/drawingml/2006/main">
                  <a:graphicData uri="http://schemas.microsoft.com/office/word/2010/wordprocessingShape">
                    <wps:wsp>
                      <wps:cNvCnPr/>
                      <wps:spPr>
                        <a:xfrm>
                          <a:off x="0" y="0"/>
                          <a:ext cx="0" cy="227727"/>
                        </a:xfrm>
                        <a:prstGeom prst="straightConnector1">
                          <a:avLst/>
                        </a:prstGeom>
                        <a:noFill/>
                        <a:ln w="9525" cap="flat" cmpd="sng">
                          <a:solidFill>
                            <a:srgbClr val="000000"/>
                          </a:solidFill>
                          <a:prstDash val="solid"/>
                          <a:round/>
                          <a:headEnd type="none" w="med" len="med"/>
                          <a:tailEnd type="triangle" w="med" len="med"/>
                        </a:ln>
                      </wps:spPr>
                      <wps:bodyPr/>
                    </wps:wsp>
                  </a:graphicData>
                </a:graphic>
              </wp:anchor>
            </w:drawing>
          </mc:Choice>
          <mc:Fallback>
            <w:pict>
              <v:shape w14:anchorId="076B2D5D" id="Straight Arrow Connector 143" o:spid="_x0000_s1026" type="#_x0000_t32" style="position:absolute;margin-left:117.1pt;margin-top:165.65pt;width:0;height:17.95pt;z-index:2516823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">
                <v:stroke endarrow="block"/>
              </v:shape>
            </w:pict>
          </mc:Fallback>
        </mc:AlternateContent>
      </w:r>
      <w:r w:rsidR="009E28F7">
        <w:rPr>
          <w:noProof/>
        </w:rPr>
        <mc:AlternateContent>
          <mc:Choice Requires="wpg">
            <w:drawing>
              <wp:inline distT="114300" distB="114300" distL="114300" distR="114300" wp14:anchorId="02F9F822" wp14:editId="02F9F823">
                <wp:extent cx="4733365" cy="3492910"/>
                <wp:effectExtent l="0" t="0" r="10160" b="12700"/>
                <wp:docPr id="144" name="Group 144"/>
                <wp:cNvGraphicFramePr/>
                <a:graphic xmlns:a="http://schemas.openxmlformats.org/drawingml/2006/main">
                  <a:graphicData uri="http://schemas.microsoft.com/office/word/2010/wordprocessingGroup">
                    <wpg:wgp>
                      <wpg:cNvGrpSpPr/>
                      <wpg:grpSpPr>
                        <a:xfrm>
                          <a:off x="0" y="0"/>
                          <a:ext cx="4733365" cy="3492910"/>
                          <a:chOff x="0" y="459849"/>
                          <a:chExt cx="6946651" cy="5111726"/>
                        </a:xfrm>
                      </wpg:grpSpPr>
                      <wps:wsp>
                        <wps:cNvPr id="145" name="Text Box 145"/>
                        <wps:cNvSpPr txBox="1"/>
                        <wps:spPr>
                          <a:xfrm>
                            <a:off x="5091124" y="2409375"/>
                            <a:ext cx="1831027" cy="745995"/>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89" w14:textId="77777777" w:rsidR="00B8650D" w:rsidRPr="001D2A1A" w:rsidRDefault="009E28F7">
                              <w:pPr>
                                <w:spacing w:after="0" w:line="240" w:lineRule="auto"/>
                                <w:jc w:val="center"/>
                                <w:textDirection w:val="btLr"/>
                                <w:rPr>
                                  <w:sz w:val="14"/>
                                </w:rPr>
                              </w:pPr>
                              <w:r w:rsidRPr="001D2A1A">
                                <w:rPr>
                                  <w:rFonts w:ascii="Arial" w:eastAsia="Arial" w:hAnsi="Arial" w:cs="Arial"/>
                                  <w:color w:val="000000"/>
                                  <w:sz w:val="12"/>
                                </w:rPr>
                                <w:t>Estudiantes desarrollan modelos de negocios viables</w:t>
                              </w:r>
                            </w:p>
                          </w:txbxContent>
                        </wps:txbx>
                        <wps:bodyPr spcFirstLastPara="1" wrap="square" lIns="91425" tIns="91425" rIns="91425" bIns="91425" anchor="ctr" anchorCtr="0"/>
                      </wps:wsp>
                      <wps:wsp>
                        <wps:cNvPr id="146" name="Text Box 146"/>
                        <wps:cNvSpPr txBox="1"/>
                        <wps:spPr>
                          <a:xfrm>
                            <a:off x="1263028" y="4939055"/>
                            <a:ext cx="3592797" cy="6321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8A" w14:textId="77777777" w:rsidR="00B8650D" w:rsidRPr="001D2A1A" w:rsidRDefault="009E28F7">
                              <w:pPr>
                                <w:spacing w:after="0" w:line="240" w:lineRule="auto"/>
                                <w:jc w:val="center"/>
                                <w:textDirection w:val="btLr"/>
                                <w:rPr>
                                  <w:sz w:val="12"/>
                                </w:rPr>
                              </w:pPr>
                              <w:r w:rsidRPr="001D2A1A">
                                <w:rPr>
                                  <w:rFonts w:ascii="Arial" w:eastAsia="Arial" w:hAnsi="Arial" w:cs="Arial"/>
                                  <w:color w:val="000000"/>
                                  <w:sz w:val="10"/>
                                </w:rPr>
                                <w:t>Creación y desarrollo de emprendimientos</w:t>
                              </w:r>
                              <w:r w:rsidR="001D2A1A">
                                <w:rPr>
                                  <w:rFonts w:ascii="Arial" w:eastAsia="Arial" w:hAnsi="Arial" w:cs="Arial"/>
                                  <w:color w:val="000000"/>
                                  <w:sz w:val="10"/>
                                </w:rPr>
                                <w:t xml:space="preserve"> </w:t>
                              </w:r>
                              <w:r w:rsidRPr="001D2A1A">
                                <w:rPr>
                                  <w:rFonts w:ascii="Arial" w:eastAsia="Arial" w:hAnsi="Arial" w:cs="Arial"/>
                                  <w:color w:val="000000"/>
                                  <w:sz w:val="10"/>
                                </w:rPr>
                                <w:t>SBIC con vocación exportadora</w:t>
                              </w:r>
                            </w:p>
                          </w:txbxContent>
                        </wps:txbx>
                        <wps:bodyPr spcFirstLastPara="1" wrap="square" lIns="91425" tIns="91425" rIns="91425" bIns="91425" anchor="ctr" anchorCtr="0"/>
                      </wps:wsp>
                      <wps:wsp>
                        <wps:cNvPr id="147" name="Text Box 147"/>
                        <wps:cNvSpPr txBox="1"/>
                        <wps:spPr>
                          <a:xfrm>
                            <a:off x="1352550" y="490125"/>
                            <a:ext cx="1666800" cy="6321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8B" w14:textId="77777777" w:rsidR="00B8650D" w:rsidRPr="00F819BC" w:rsidRDefault="009E28F7">
                              <w:pPr>
                                <w:spacing w:after="0" w:line="240" w:lineRule="auto"/>
                                <w:jc w:val="center"/>
                                <w:textDirection w:val="btLr"/>
                                <w:rPr>
                                  <w:sz w:val="14"/>
                                </w:rPr>
                              </w:pPr>
                              <w:r w:rsidRPr="00F819BC">
                                <w:rPr>
                                  <w:rFonts w:ascii="Arial" w:eastAsia="Arial" w:hAnsi="Arial" w:cs="Arial"/>
                                  <w:color w:val="000000"/>
                                  <w:sz w:val="12"/>
                                </w:rPr>
                                <w:t xml:space="preserve">Atracción de empresas del exterior - </w:t>
                              </w:r>
                              <w:r w:rsidRPr="00F819BC">
                                <w:rPr>
                                  <w:rFonts w:ascii="Arial" w:eastAsia="Arial" w:hAnsi="Arial" w:cs="Arial"/>
                                  <w:i/>
                                  <w:color w:val="000000"/>
                                  <w:sz w:val="12"/>
                                </w:rPr>
                                <w:t>Soft Landing</w:t>
                              </w:r>
                            </w:p>
                          </w:txbxContent>
                        </wps:txbx>
                        <wps:bodyPr spcFirstLastPara="1" wrap="square" lIns="91425" tIns="91425" rIns="91425" bIns="91425" anchor="ctr" anchorCtr="0"/>
                      </wps:wsp>
                      <wps:wsp>
                        <wps:cNvPr id="148" name="Text Box 148"/>
                        <wps:cNvSpPr txBox="1"/>
                        <wps:spPr>
                          <a:xfrm>
                            <a:off x="1352549" y="2128295"/>
                            <a:ext cx="1666801" cy="1421865"/>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8C" w14:textId="77777777" w:rsidR="00B8650D" w:rsidRPr="00F819BC" w:rsidRDefault="009E28F7">
                              <w:pPr>
                                <w:spacing w:after="0" w:line="240" w:lineRule="auto"/>
                                <w:jc w:val="center"/>
                                <w:textDirection w:val="btLr"/>
                                <w:rPr>
                                  <w:sz w:val="16"/>
                                </w:rPr>
                              </w:pPr>
                              <w:r w:rsidRPr="00F819BC">
                                <w:rPr>
                                  <w:rFonts w:ascii="Arial" w:eastAsia="Arial" w:hAnsi="Arial" w:cs="Arial"/>
                                  <w:color w:val="000000"/>
                                  <w:sz w:val="14"/>
                                </w:rPr>
                                <w:t xml:space="preserve"># </w:t>
                              </w:r>
                              <w:r w:rsidRPr="00F819BC">
                                <w:rPr>
                                  <w:rFonts w:ascii="Arial" w:eastAsia="Arial" w:hAnsi="Arial" w:cs="Arial"/>
                                  <w:color w:val="000000"/>
                                  <w:sz w:val="12"/>
                                </w:rPr>
                                <w:t>Emprendimientos creados o innovaciones generadas asociadas al Pro</w:t>
                              </w:r>
                              <w:r w:rsidR="00DB17F9">
                                <w:rPr>
                                  <w:rFonts w:ascii="Arial" w:eastAsia="Arial" w:hAnsi="Arial" w:cs="Arial"/>
                                  <w:color w:val="000000"/>
                                  <w:sz w:val="12"/>
                                </w:rPr>
                                <w:t>yecto</w:t>
                              </w:r>
                            </w:p>
                          </w:txbxContent>
                        </wps:txbx>
                        <wps:bodyPr spcFirstLastPara="1" wrap="square" lIns="91425" tIns="91425" rIns="91425" bIns="91425" anchor="ctr" anchorCtr="0"/>
                      </wps:wsp>
                      <wps:wsp>
                        <wps:cNvPr id="149" name="Text Box 149"/>
                        <wps:cNvSpPr txBox="1"/>
                        <wps:spPr>
                          <a:xfrm>
                            <a:off x="1343025" y="1411000"/>
                            <a:ext cx="1666800" cy="5370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8D" w14:textId="77777777" w:rsidR="00B8650D" w:rsidRPr="00F819BC" w:rsidRDefault="009E28F7">
                              <w:pPr>
                                <w:spacing w:after="0" w:line="240" w:lineRule="auto"/>
                                <w:jc w:val="center"/>
                                <w:textDirection w:val="btLr"/>
                                <w:rPr>
                                  <w:sz w:val="14"/>
                                </w:rPr>
                              </w:pPr>
                              <w:r w:rsidRPr="00F819BC">
                                <w:rPr>
                                  <w:rFonts w:ascii="Arial" w:eastAsia="Arial" w:hAnsi="Arial" w:cs="Arial"/>
                                  <w:color w:val="000000"/>
                                  <w:sz w:val="12"/>
                                </w:rPr>
                                <w:t xml:space="preserve">Instrumento de </w:t>
                              </w:r>
                              <w:r w:rsidR="00F819BC" w:rsidRPr="00F819BC">
                                <w:rPr>
                                  <w:rFonts w:ascii="Arial" w:eastAsia="Arial" w:hAnsi="Arial" w:cs="Arial"/>
                                  <w:i/>
                                  <w:color w:val="000000"/>
                                  <w:sz w:val="12"/>
                                </w:rPr>
                                <w:t>S</w:t>
                              </w:r>
                              <w:r w:rsidRPr="00F819BC">
                                <w:rPr>
                                  <w:rFonts w:ascii="Arial" w:eastAsia="Arial" w:hAnsi="Arial" w:cs="Arial"/>
                                  <w:i/>
                                  <w:color w:val="000000"/>
                                  <w:sz w:val="12"/>
                                </w:rPr>
                                <w:t>oft Landing</w:t>
                              </w:r>
                              <w:r w:rsidRPr="00F819BC">
                                <w:rPr>
                                  <w:rFonts w:ascii="Arial" w:eastAsia="Arial" w:hAnsi="Arial" w:cs="Arial"/>
                                  <w:color w:val="000000"/>
                                  <w:sz w:val="12"/>
                                </w:rPr>
                                <w:t xml:space="preserve"> diseñado</w:t>
                              </w:r>
                            </w:p>
                          </w:txbxContent>
                        </wps:txbx>
                        <wps:bodyPr spcFirstLastPara="1" wrap="square" lIns="91425" tIns="91425" rIns="91425" bIns="91425" anchor="ctr" anchorCtr="0"/>
                      </wps:wsp>
                      <wps:wsp>
                        <wps:cNvPr id="150" name="Text Box 150"/>
                        <wps:cNvSpPr txBox="1"/>
                        <wps:spPr>
                          <a:xfrm>
                            <a:off x="9525" y="490125"/>
                            <a:ext cx="1106700" cy="6321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8E" w14:textId="77777777" w:rsidR="00B8650D" w:rsidRPr="001E1901" w:rsidRDefault="009E28F7">
                              <w:pPr>
                                <w:spacing w:after="0" w:line="240" w:lineRule="auto"/>
                                <w:jc w:val="center"/>
                                <w:textDirection w:val="btLr"/>
                                <w:rPr>
                                  <w:sz w:val="12"/>
                                </w:rPr>
                              </w:pPr>
                              <w:r w:rsidRPr="001E1901">
                                <w:rPr>
                                  <w:rFonts w:ascii="Arial" w:eastAsia="Arial" w:hAnsi="Arial" w:cs="Arial"/>
                                  <w:b/>
                                  <w:color w:val="000000"/>
                                  <w:sz w:val="14"/>
                                </w:rPr>
                                <w:t>Actividades</w:t>
                              </w:r>
                            </w:p>
                          </w:txbxContent>
                        </wps:txbx>
                        <wps:bodyPr spcFirstLastPara="1" wrap="square" lIns="91425" tIns="91425" rIns="91425" bIns="91425" anchor="ctr" anchorCtr="0"/>
                      </wps:wsp>
                      <wps:wsp>
                        <wps:cNvPr id="151" name="Text Box 151"/>
                        <wps:cNvSpPr txBox="1"/>
                        <wps:spPr>
                          <a:xfrm>
                            <a:off x="3189024" y="471121"/>
                            <a:ext cx="1666801" cy="65092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8F" w14:textId="77777777" w:rsidR="00B8650D" w:rsidRPr="00F819BC" w:rsidRDefault="00F819BC">
                              <w:pPr>
                                <w:spacing w:after="0" w:line="240" w:lineRule="auto"/>
                                <w:jc w:val="center"/>
                                <w:textDirection w:val="btLr"/>
                                <w:rPr>
                                  <w:sz w:val="12"/>
                                </w:rPr>
                              </w:pPr>
                              <w:bookmarkStart w:id="6" w:name="_Hlk518924443"/>
                              <w:bookmarkStart w:id="7" w:name="_Hlk518924444"/>
                              <w:r>
                                <w:rPr>
                                  <w:rFonts w:ascii="Arial" w:eastAsia="Arial" w:hAnsi="Arial" w:cs="Arial"/>
                                  <w:color w:val="000000"/>
                                  <w:sz w:val="10"/>
                                </w:rPr>
                                <w:t>A</w:t>
                              </w:r>
                              <w:r w:rsidR="009E28F7" w:rsidRPr="00F819BC">
                                <w:rPr>
                                  <w:rFonts w:ascii="Arial" w:eastAsia="Arial" w:hAnsi="Arial" w:cs="Arial"/>
                                  <w:color w:val="000000"/>
                                  <w:sz w:val="10"/>
                                </w:rPr>
                                <w:t xml:space="preserve">rticulación de los graduados con el ecosistema de innovación y emprendimiento </w:t>
                              </w:r>
                              <w:bookmarkEnd w:id="6"/>
                              <w:bookmarkEnd w:id="7"/>
                            </w:p>
                          </w:txbxContent>
                        </wps:txbx>
                        <wps:bodyPr spcFirstLastPara="1" wrap="square" lIns="91425" tIns="91425" rIns="91425" bIns="91425" anchor="ctr" anchorCtr="0"/>
                      </wps:wsp>
                      <wps:wsp>
                        <wps:cNvPr id="152" name="Text Box 152"/>
                        <wps:cNvSpPr txBox="1"/>
                        <wps:spPr>
                          <a:xfrm>
                            <a:off x="9450" y="1410975"/>
                            <a:ext cx="1106700" cy="5370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90" w14:textId="77777777" w:rsidR="00B8650D" w:rsidRPr="001E1901" w:rsidRDefault="009E28F7">
                              <w:pPr>
                                <w:spacing w:after="0" w:line="240" w:lineRule="auto"/>
                                <w:jc w:val="center"/>
                                <w:textDirection w:val="btLr"/>
                                <w:rPr>
                                  <w:sz w:val="14"/>
                                </w:rPr>
                              </w:pPr>
                              <w:r w:rsidRPr="001E1901">
                                <w:rPr>
                                  <w:rFonts w:ascii="Arial" w:eastAsia="Arial" w:hAnsi="Arial" w:cs="Arial"/>
                                  <w:b/>
                                  <w:color w:val="000000"/>
                                  <w:sz w:val="16"/>
                                </w:rPr>
                                <w:t>Productos</w:t>
                              </w:r>
                            </w:p>
                          </w:txbxContent>
                        </wps:txbx>
                        <wps:bodyPr spcFirstLastPara="1" wrap="square" lIns="91425" tIns="91425" rIns="91425" bIns="91425" anchor="ctr" anchorCtr="0"/>
                      </wps:wsp>
                      <wps:wsp>
                        <wps:cNvPr id="153" name="Text Box 153"/>
                        <wps:cNvSpPr txBox="1"/>
                        <wps:spPr>
                          <a:xfrm>
                            <a:off x="0" y="2135800"/>
                            <a:ext cx="1106700" cy="14220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91" w14:textId="77777777" w:rsidR="00B8650D" w:rsidRPr="001E1901" w:rsidRDefault="009E28F7">
                              <w:pPr>
                                <w:spacing w:after="0" w:line="240" w:lineRule="auto"/>
                                <w:jc w:val="center"/>
                                <w:textDirection w:val="btLr"/>
                                <w:rPr>
                                  <w:sz w:val="14"/>
                                </w:rPr>
                              </w:pPr>
                              <w:r w:rsidRPr="001E1901">
                                <w:rPr>
                                  <w:rFonts w:ascii="Arial" w:eastAsia="Arial" w:hAnsi="Arial" w:cs="Arial"/>
                                  <w:b/>
                                  <w:color w:val="000000"/>
                                  <w:sz w:val="16"/>
                                </w:rPr>
                                <w:t>Resultados</w:t>
                              </w:r>
                            </w:p>
                          </w:txbxContent>
                        </wps:txbx>
                        <wps:bodyPr spcFirstLastPara="1" wrap="square" lIns="91425" tIns="91425" rIns="91425" bIns="91425" anchor="ctr" anchorCtr="0"/>
                      </wps:wsp>
                      <wps:wsp>
                        <wps:cNvPr id="154" name="Text Box 154"/>
                        <wps:cNvSpPr txBox="1"/>
                        <wps:spPr>
                          <a:xfrm>
                            <a:off x="0" y="3885800"/>
                            <a:ext cx="1106700" cy="7416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92" w14:textId="77777777" w:rsidR="00B8650D" w:rsidRPr="001E1901" w:rsidRDefault="009E28F7">
                              <w:pPr>
                                <w:spacing w:after="0" w:line="240" w:lineRule="auto"/>
                                <w:jc w:val="center"/>
                                <w:textDirection w:val="btLr"/>
                                <w:rPr>
                                  <w:sz w:val="16"/>
                                </w:rPr>
                              </w:pPr>
                              <w:r w:rsidRPr="001E1901">
                                <w:rPr>
                                  <w:rFonts w:ascii="Arial" w:eastAsia="Arial" w:hAnsi="Arial" w:cs="Arial"/>
                                  <w:b/>
                                  <w:color w:val="000000"/>
                                  <w:sz w:val="18"/>
                                </w:rPr>
                                <w:t>Impacto</w:t>
                              </w:r>
                            </w:p>
                          </w:txbxContent>
                        </wps:txbx>
                        <wps:bodyPr spcFirstLastPara="1" wrap="square" lIns="91425" tIns="91425" rIns="91425" bIns="91425" anchor="ctr" anchorCtr="0"/>
                      </wps:wsp>
                      <wps:wsp>
                        <wps:cNvPr id="155" name="Text Box 155"/>
                        <wps:cNvSpPr txBox="1"/>
                        <wps:spPr>
                          <a:xfrm>
                            <a:off x="9525" y="4939475"/>
                            <a:ext cx="1106700" cy="6321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93" w14:textId="77777777" w:rsidR="00B8650D" w:rsidRPr="001E1901" w:rsidRDefault="009E28F7">
                              <w:pPr>
                                <w:spacing w:after="0" w:line="240" w:lineRule="auto"/>
                                <w:jc w:val="center"/>
                                <w:textDirection w:val="btLr"/>
                                <w:rPr>
                                  <w:sz w:val="16"/>
                                </w:rPr>
                              </w:pPr>
                              <w:r w:rsidRPr="001E1901">
                                <w:rPr>
                                  <w:rFonts w:ascii="Arial" w:eastAsia="Arial" w:hAnsi="Arial" w:cs="Arial"/>
                                  <w:b/>
                                  <w:color w:val="000000"/>
                                  <w:sz w:val="18"/>
                                </w:rPr>
                                <w:t>Meta Final</w:t>
                              </w:r>
                            </w:p>
                          </w:txbxContent>
                        </wps:txbx>
                        <wps:bodyPr spcFirstLastPara="1" wrap="square" lIns="91425" tIns="91425" rIns="91425" bIns="91425" anchor="ctr" anchorCtr="0"/>
                      </wps:wsp>
                      <wps:wsp>
                        <wps:cNvPr id="156" name="Text Box 156"/>
                        <wps:cNvSpPr txBox="1"/>
                        <wps:spPr>
                          <a:xfrm>
                            <a:off x="3184250" y="1401578"/>
                            <a:ext cx="1666800" cy="5370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94" w14:textId="77777777" w:rsidR="00B8650D" w:rsidRPr="00F819BC" w:rsidRDefault="009E28F7" w:rsidP="00F819BC">
                              <w:pPr>
                                <w:spacing w:after="0" w:line="240" w:lineRule="auto"/>
                                <w:jc w:val="both"/>
                                <w:textDirection w:val="btLr"/>
                                <w:rPr>
                                  <w:sz w:val="12"/>
                                </w:rPr>
                              </w:pPr>
                              <w:r w:rsidRPr="00F819BC">
                                <w:rPr>
                                  <w:rFonts w:ascii="Arial" w:eastAsia="Arial" w:hAnsi="Arial" w:cs="Arial"/>
                                  <w:color w:val="000000"/>
                                  <w:sz w:val="8"/>
                                </w:rPr>
                                <w:t>Instrumentos existentes ANII adaptados</w:t>
                              </w:r>
                            </w:p>
                            <w:p w14:paraId="02F9F895" w14:textId="77777777" w:rsidR="00B8650D" w:rsidRPr="00F819BC" w:rsidRDefault="009E28F7" w:rsidP="00F819BC">
                              <w:pPr>
                                <w:spacing w:after="0" w:line="240" w:lineRule="auto"/>
                                <w:jc w:val="both"/>
                                <w:textDirection w:val="btLr"/>
                                <w:rPr>
                                  <w:sz w:val="12"/>
                                </w:rPr>
                              </w:pPr>
                              <w:r w:rsidRPr="00F819BC">
                                <w:rPr>
                                  <w:rFonts w:ascii="Arial" w:eastAsia="Arial" w:hAnsi="Arial" w:cs="Arial"/>
                                  <w:color w:val="000000"/>
                                  <w:sz w:val="8"/>
                                </w:rPr>
                                <w:t xml:space="preserve">Acuerdo adoptado con Uruguay XXI </w:t>
                              </w:r>
                            </w:p>
                          </w:txbxContent>
                        </wps:txbx>
                        <wps:bodyPr spcFirstLastPara="1" wrap="square" lIns="91425" tIns="91425" rIns="91425" bIns="91425" anchor="ctr" anchorCtr="0"/>
                      </wps:wsp>
                      <wps:wsp>
                        <wps:cNvPr id="157" name="Text Box 157"/>
                        <wps:cNvSpPr txBox="1"/>
                        <wps:spPr>
                          <a:xfrm>
                            <a:off x="1287316" y="3864357"/>
                            <a:ext cx="3568509" cy="7416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96" w14:textId="77777777" w:rsidR="00B8650D" w:rsidRPr="00F819BC" w:rsidRDefault="009E28F7">
                              <w:pPr>
                                <w:spacing w:after="0" w:line="240" w:lineRule="auto"/>
                                <w:jc w:val="center"/>
                                <w:textDirection w:val="btLr"/>
                                <w:rPr>
                                  <w:sz w:val="12"/>
                                </w:rPr>
                              </w:pPr>
                              <w:r w:rsidRPr="00F819BC">
                                <w:rPr>
                                  <w:rFonts w:ascii="Arial" w:eastAsia="Arial" w:hAnsi="Arial" w:cs="Arial"/>
                                  <w:color w:val="000000"/>
                                  <w:sz w:val="10"/>
                                </w:rPr>
                                <w:t>Aumento de Exportaciones SBIC</w:t>
                              </w:r>
                            </w:p>
                            <w:p w14:paraId="02F9F897" w14:textId="77777777" w:rsidR="00B8650D" w:rsidRPr="00F819BC" w:rsidRDefault="009E28F7">
                              <w:pPr>
                                <w:spacing w:after="0" w:line="240" w:lineRule="auto"/>
                                <w:jc w:val="center"/>
                                <w:textDirection w:val="btLr"/>
                                <w:rPr>
                                  <w:sz w:val="12"/>
                                </w:rPr>
                              </w:pPr>
                              <w:r w:rsidRPr="00F819BC">
                                <w:rPr>
                                  <w:rFonts w:ascii="Arial" w:eastAsia="Arial" w:hAnsi="Arial" w:cs="Arial"/>
                                  <w:color w:val="000000"/>
                                  <w:sz w:val="10"/>
                                </w:rPr>
                                <w:t>Aumento de inversiones SBIC</w:t>
                              </w:r>
                            </w:p>
                          </w:txbxContent>
                        </wps:txbx>
                        <wps:bodyPr spcFirstLastPara="1" wrap="square" lIns="91425" tIns="91425" rIns="91425" bIns="91425" anchor="ctr" anchorCtr="0"/>
                      </wps:wsp>
                      <wps:wsp>
                        <wps:cNvPr id="158" name="Text Box 158"/>
                        <wps:cNvSpPr txBox="1"/>
                        <wps:spPr>
                          <a:xfrm>
                            <a:off x="3186025" y="2109620"/>
                            <a:ext cx="1666800" cy="14220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98" w14:textId="77777777" w:rsidR="00B8650D" w:rsidRPr="001D2A1A" w:rsidRDefault="009E28F7">
                              <w:pPr>
                                <w:spacing w:after="0" w:line="240" w:lineRule="auto"/>
                                <w:jc w:val="center"/>
                                <w:textDirection w:val="btLr"/>
                                <w:rPr>
                                  <w:sz w:val="16"/>
                                </w:rPr>
                              </w:pPr>
                              <w:r w:rsidRPr="001D2A1A">
                                <w:rPr>
                                  <w:rFonts w:ascii="Arial" w:eastAsia="Arial" w:hAnsi="Arial" w:cs="Arial"/>
                                  <w:color w:val="000000"/>
                                  <w:sz w:val="12"/>
                                </w:rPr>
                                <w:t xml:space="preserve">% de graduados totales que inician empresas SBIC </w:t>
                              </w:r>
                            </w:p>
                          </w:txbxContent>
                        </wps:txbx>
                        <wps:bodyPr spcFirstLastPara="1" wrap="square" lIns="91425" tIns="91425" rIns="91425" bIns="91425" anchor="ctr" anchorCtr="0"/>
                      </wps:wsp>
                      <wps:wsp>
                        <wps:cNvPr id="159" name="Straight Arrow Connector 159"/>
                        <wps:cNvCnPr/>
                        <wps:spPr>
                          <a:xfrm flipH="1">
                            <a:off x="2176350" y="1122225"/>
                            <a:ext cx="9600" cy="288900"/>
                          </a:xfrm>
                          <a:prstGeom prst="straightConnector1">
                            <a:avLst/>
                          </a:prstGeom>
                          <a:noFill/>
                          <a:ln w="9525" cap="flat" cmpd="sng">
                            <a:solidFill>
                              <a:srgbClr val="000000"/>
                            </a:solidFill>
                            <a:prstDash val="solid"/>
                            <a:round/>
                            <a:headEnd type="none" w="med" len="med"/>
                            <a:tailEnd type="triangle" w="med" len="med"/>
                          </a:ln>
                        </wps:spPr>
                        <wps:bodyPr/>
                      </wps:wsp>
                      <wps:wsp>
                        <wps:cNvPr id="160" name="Straight Arrow Connector 160"/>
                        <wps:cNvCnPr/>
                        <wps:spPr>
                          <a:xfrm>
                            <a:off x="2176425" y="1948000"/>
                            <a:ext cx="6600" cy="180300"/>
                          </a:xfrm>
                          <a:prstGeom prst="straightConnector1">
                            <a:avLst/>
                          </a:prstGeom>
                          <a:noFill/>
                          <a:ln w="9525" cap="flat" cmpd="sng">
                            <a:solidFill>
                              <a:srgbClr val="000000"/>
                            </a:solidFill>
                            <a:prstDash val="solid"/>
                            <a:round/>
                            <a:headEnd type="none" w="med" len="med"/>
                            <a:tailEnd type="triangle" w="med" len="med"/>
                          </a:ln>
                        </wps:spPr>
                        <wps:bodyPr/>
                      </wps:wsp>
                      <wps:wsp>
                        <wps:cNvPr id="161" name="Straight Arrow Connector 161"/>
                        <wps:cNvCnPr/>
                        <wps:spPr>
                          <a:xfrm flipH="1">
                            <a:off x="4017625" y="1122150"/>
                            <a:ext cx="4800" cy="279300"/>
                          </a:xfrm>
                          <a:prstGeom prst="straightConnector1">
                            <a:avLst/>
                          </a:prstGeom>
                          <a:noFill/>
                          <a:ln w="9525" cap="flat" cmpd="sng">
                            <a:solidFill>
                              <a:srgbClr val="000000"/>
                            </a:solidFill>
                            <a:prstDash val="solid"/>
                            <a:round/>
                            <a:headEnd type="none" w="med" len="med"/>
                            <a:tailEnd type="triangle" w="med" len="med"/>
                          </a:ln>
                        </wps:spPr>
                        <wps:bodyPr/>
                      </wps:wsp>
                      <wps:wsp>
                        <wps:cNvPr id="162" name="Straight Arrow Connector 162"/>
                        <wps:cNvCnPr/>
                        <wps:spPr>
                          <a:xfrm>
                            <a:off x="4017650" y="1938578"/>
                            <a:ext cx="1800" cy="171000"/>
                          </a:xfrm>
                          <a:prstGeom prst="straightConnector1">
                            <a:avLst/>
                          </a:prstGeom>
                          <a:noFill/>
                          <a:ln w="9525" cap="flat" cmpd="sng">
                            <a:solidFill>
                              <a:srgbClr val="000000"/>
                            </a:solidFill>
                            <a:prstDash val="solid"/>
                            <a:round/>
                            <a:headEnd type="none" w="med" len="med"/>
                            <a:tailEnd type="triangle" w="med" len="med"/>
                          </a:ln>
                        </wps:spPr>
                        <wps:bodyPr/>
                      </wps:wsp>
                      <wps:wsp>
                        <wps:cNvPr id="163" name="Straight Arrow Connector 163"/>
                        <wps:cNvCnPr/>
                        <wps:spPr>
                          <a:xfrm>
                            <a:off x="4022425" y="3531375"/>
                            <a:ext cx="0" cy="333300"/>
                          </a:xfrm>
                          <a:prstGeom prst="straightConnector1">
                            <a:avLst/>
                          </a:prstGeom>
                          <a:noFill/>
                          <a:ln w="9525" cap="flat" cmpd="sng">
                            <a:solidFill>
                              <a:srgbClr val="000000"/>
                            </a:solidFill>
                            <a:prstDash val="solid"/>
                            <a:round/>
                            <a:headEnd type="none" w="med" len="med"/>
                            <a:tailEnd type="triangle" w="med" len="med"/>
                          </a:ln>
                        </wps:spPr>
                        <wps:bodyPr/>
                      </wps:wsp>
                      <wps:wsp>
                        <wps:cNvPr id="164" name="Straight Arrow Connector 164"/>
                        <wps:cNvCnPr/>
                        <wps:spPr>
                          <a:xfrm>
                            <a:off x="3019350" y="4627398"/>
                            <a:ext cx="0" cy="333300"/>
                          </a:xfrm>
                          <a:prstGeom prst="straightConnector1">
                            <a:avLst/>
                          </a:prstGeom>
                          <a:noFill/>
                          <a:ln w="9525" cap="flat" cmpd="sng">
                            <a:solidFill>
                              <a:srgbClr val="000000"/>
                            </a:solidFill>
                            <a:prstDash val="solid"/>
                            <a:round/>
                            <a:headEnd type="none" w="med" len="med"/>
                            <a:tailEnd type="triangle" w="med" len="med"/>
                          </a:ln>
                        </wps:spPr>
                        <wps:bodyPr/>
                      </wps:wsp>
                      <wps:wsp>
                        <wps:cNvPr id="165" name="Text Box 165"/>
                        <wps:cNvSpPr txBox="1"/>
                        <wps:spPr>
                          <a:xfrm>
                            <a:off x="5064254" y="459849"/>
                            <a:ext cx="1839617" cy="417805"/>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99" w14:textId="77777777" w:rsidR="00B8650D" w:rsidRPr="001D2A1A" w:rsidRDefault="009E28F7">
                              <w:pPr>
                                <w:spacing w:after="0" w:line="240" w:lineRule="auto"/>
                                <w:jc w:val="center"/>
                                <w:textDirection w:val="btLr"/>
                                <w:rPr>
                                  <w:sz w:val="8"/>
                                </w:rPr>
                              </w:pPr>
                              <w:r w:rsidRPr="001D2A1A">
                                <w:rPr>
                                  <w:rFonts w:ascii="Arial" w:eastAsia="Arial" w:hAnsi="Arial" w:cs="Arial"/>
                                  <w:b/>
                                  <w:color w:val="000000"/>
                                  <w:sz w:val="10"/>
                                </w:rPr>
                                <w:t>Supuestos</w:t>
                              </w:r>
                            </w:p>
                          </w:txbxContent>
                        </wps:txbx>
                        <wps:bodyPr spcFirstLastPara="1" wrap="square" lIns="91425" tIns="91425" rIns="91425" bIns="91425" anchor="ctr" anchorCtr="0"/>
                      </wps:wsp>
                      <wps:wsp>
                        <wps:cNvPr id="166" name="Text Box 166"/>
                        <wps:cNvSpPr txBox="1"/>
                        <wps:spPr>
                          <a:xfrm>
                            <a:off x="5075076" y="1401357"/>
                            <a:ext cx="1847284" cy="530099"/>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9A" w14:textId="77777777" w:rsidR="00B8650D" w:rsidRPr="001D2A1A" w:rsidRDefault="009E28F7">
                              <w:pPr>
                                <w:spacing w:after="0" w:line="240" w:lineRule="auto"/>
                                <w:jc w:val="center"/>
                                <w:textDirection w:val="btLr"/>
                                <w:rPr>
                                  <w:sz w:val="14"/>
                                </w:rPr>
                              </w:pPr>
                              <w:r w:rsidRPr="001D2A1A">
                                <w:rPr>
                                  <w:rFonts w:ascii="Arial" w:eastAsia="Arial" w:hAnsi="Arial" w:cs="Arial"/>
                                  <w:color w:val="000000"/>
                                  <w:sz w:val="12"/>
                                </w:rPr>
                                <w:t>Se mantiene la demanda por financiamiento emprendedor</w:t>
                              </w:r>
                            </w:p>
                          </w:txbxContent>
                        </wps:txbx>
                        <wps:bodyPr spcFirstLastPara="1" wrap="square" lIns="91425" tIns="91425" rIns="91425" bIns="91425" anchor="ctr" anchorCtr="0"/>
                      </wps:wsp>
                      <wps:wsp>
                        <wps:cNvPr id="167" name="Text Box 167"/>
                        <wps:cNvSpPr txBox="1"/>
                        <wps:spPr>
                          <a:xfrm>
                            <a:off x="5056794" y="3876386"/>
                            <a:ext cx="1889857" cy="741600"/>
                          </a:xfrm>
                          <a:prstGeom prst="rect">
                            <a:avLst/>
                          </a:prstGeom>
                          <a:solidFill>
                            <a:srgbClr val="FFFF00"/>
                          </a:solidFill>
                          <a:ln w="9525" cap="flat" cmpd="sng">
                            <a:solidFill>
                              <a:srgbClr val="000000"/>
                            </a:solidFill>
                            <a:prstDash val="solid"/>
                            <a:round/>
                            <a:headEnd type="none" w="sm" len="sm"/>
                            <a:tailEnd type="none" w="sm" len="sm"/>
                          </a:ln>
                        </wps:spPr>
                        <wps:txbx>
                          <w:txbxContent>
                            <w:p w14:paraId="02F9F89B" w14:textId="77777777" w:rsidR="00B8650D" w:rsidRPr="001D2A1A" w:rsidRDefault="009E28F7">
                              <w:pPr>
                                <w:spacing w:after="0" w:line="240" w:lineRule="auto"/>
                                <w:jc w:val="center"/>
                                <w:textDirection w:val="btLr"/>
                                <w:rPr>
                                  <w:sz w:val="14"/>
                                </w:rPr>
                              </w:pPr>
                              <w:r w:rsidRPr="001D2A1A">
                                <w:rPr>
                                  <w:rFonts w:ascii="Arial" w:eastAsia="Arial" w:hAnsi="Arial" w:cs="Arial"/>
                                  <w:color w:val="000000"/>
                                  <w:sz w:val="12"/>
                                </w:rPr>
                                <w:t>Emprendimientos beneficiarios logran exportar en mayor proporción que el resto</w:t>
                              </w:r>
                            </w:p>
                          </w:txbxContent>
                        </wps:txbx>
                        <wps:bodyPr spcFirstLastPara="1" wrap="square" lIns="91425" tIns="91425" rIns="91425" bIns="91425" anchor="ctr" anchorCtr="0"/>
                      </wps:wsp>
                    </wpg:wgp>
                  </a:graphicData>
                </a:graphic>
              </wp:inline>
            </w:drawing>
          </mc:Choice>
          <mc:Fallback>
            <w:pict>
              <v:group w14:anchorId="7DDCF56B" id="Group 144" o:spid="_x0000_s1095" style="width:372.7pt;height:275.05pt;mso-position-horizontal-relative:char;mso-position-vertical-relative:line" coordorigin=",4598" coordsize="69466,51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">
                <v:shape id="Text Box 145" o:spid="_x0000_s1096" type="#_x0000_t202" style="position:absolute;left:50911;top:24093;width:18310;height:74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" fillcolor="yellow">
                  <v:stroke startarrowwidth="narrow" startarrowlength="short" endarrowwidth="narrow" endarrowlength="short" joinstyle="round"/>
                  <v:textbox inset="2.53958mm,2.53958mm,2.53958mm,2.53958mm">
                    <w:txbxContent>
                      <w:p w:rsidR="00B8650D" w:rsidRPr="001D2A1A" w:rsidRDefault="009E28F7">
                        <w:pPr>
                          <w:spacing w:after="0" w:line="240" w:lineRule="auto"/>
                          <w:jc w:val="center"/>
                          <w:textDirection w:val="btLr"/>
                          <w:rPr>
                            <w:sz w:val="14"/>
                          </w:rPr>
                        </w:pPr>
                        <w:r w:rsidRPr="001D2A1A">
                          <w:rPr>
                            <w:rFonts w:ascii="Arial" w:eastAsia="Arial" w:hAnsi="Arial" w:cs="Arial"/>
                            <w:color w:val="000000"/>
                            <w:sz w:val="12"/>
                          </w:rPr>
                          <w:t>Estudiantes desarrollan modelos de negocios viables</w:t>
                        </w:r>
                      </w:p>
                    </w:txbxContent>
                  </v:textbox>
                </v:shape>
                <v:shape id="Text Box 146" o:spid="_x0000_s1097" type="#_x0000_t202" style="position:absolute;left:12630;top:49390;width:35928;height:63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" fillcolor="yellow">
                  <v:stroke startarrowwidth="narrow" startarrowlength="short" endarrowwidth="narrow" endarrowlength="short" joinstyle="round"/>
                  <v:textbox inset="2.53958mm,2.53958mm,2.53958mm,2.53958mm">
                    <w:txbxContent>
                      <w:p w:rsidR="00B8650D" w:rsidRPr="001D2A1A" w:rsidRDefault="009E28F7">
                        <w:pPr>
                          <w:spacing w:after="0" w:line="240" w:lineRule="auto"/>
                          <w:jc w:val="center"/>
                          <w:textDirection w:val="btLr"/>
                          <w:rPr>
                            <w:sz w:val="12"/>
                          </w:rPr>
                        </w:pPr>
                        <w:r w:rsidRPr="001D2A1A">
                          <w:rPr>
                            <w:rFonts w:ascii="Arial" w:eastAsia="Arial" w:hAnsi="Arial" w:cs="Arial"/>
                            <w:color w:val="000000"/>
                            <w:sz w:val="10"/>
                          </w:rPr>
                          <w:t>Creación y desarrollo de emprendimientos</w:t>
                        </w:r>
                        <w:r w:rsidR="001D2A1A">
                          <w:rPr>
                            <w:rFonts w:ascii="Arial" w:eastAsia="Arial" w:hAnsi="Arial" w:cs="Arial"/>
                            <w:color w:val="000000"/>
                            <w:sz w:val="10"/>
                          </w:rPr>
                          <w:t xml:space="preserve"> </w:t>
                        </w:r>
                        <w:r w:rsidRPr="001D2A1A">
                          <w:rPr>
                            <w:rFonts w:ascii="Arial" w:eastAsia="Arial" w:hAnsi="Arial" w:cs="Arial"/>
                            <w:color w:val="000000"/>
                            <w:sz w:val="10"/>
                          </w:rPr>
                          <w:t>SBIC con vocación exportadora</w:t>
                        </w:r>
                      </w:p>
                    </w:txbxContent>
                  </v:textbox>
                </v:shape>
                <v:shape id="Text Box 147" o:spid="_x0000_s1098" type="#_x0000_t202" style="position:absolute;left:13525;top:4901;width:16668;height:63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" fillcolor="yellow">
                  <v:stroke startarrowwidth="narrow" startarrowlength="short" endarrowwidth="narrow" endarrowlength="short" joinstyle="round"/>
                  <v:textbox inset="2.53958mm,2.53958mm,2.53958mm,2.53958mm">
                    <w:txbxContent>
                      <w:p w:rsidR="00B8650D" w:rsidRPr="00F819BC" w:rsidRDefault="009E28F7">
                        <w:pPr>
                          <w:spacing w:after="0" w:line="240" w:lineRule="auto"/>
                          <w:jc w:val="center"/>
                          <w:textDirection w:val="btLr"/>
                          <w:rPr>
                            <w:sz w:val="14"/>
                          </w:rPr>
                        </w:pPr>
                        <w:r w:rsidRPr="00F819BC">
                          <w:rPr>
                            <w:rFonts w:ascii="Arial" w:eastAsia="Arial" w:hAnsi="Arial" w:cs="Arial"/>
                            <w:color w:val="000000"/>
                            <w:sz w:val="12"/>
                          </w:rPr>
                          <w:t xml:space="preserve">Atracción de empresas del exterior - </w:t>
                        </w:r>
                        <w:r w:rsidRPr="00F819BC">
                          <w:rPr>
                            <w:rFonts w:ascii="Arial" w:eastAsia="Arial" w:hAnsi="Arial" w:cs="Arial"/>
                            <w:i/>
                            <w:color w:val="000000"/>
                            <w:sz w:val="12"/>
                          </w:rPr>
                          <w:t>Soft Landing</w:t>
                        </w:r>
                      </w:p>
                    </w:txbxContent>
                  </v:textbox>
                </v:shape>
                <v:shape id="Text Box 148" o:spid="_x0000_s1099" type="#_x0000_t202" style="position:absolute;left:13525;top:21282;width:16668;height:142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" fillcolor="yellow">
                  <v:stroke startarrowwidth="narrow" startarrowlength="short" endarrowwidth="narrow" endarrowlength="short" joinstyle="round"/>
                  <v:textbox inset="2.53958mm,2.53958mm,2.53958mm,2.53958mm">
                    <w:txbxContent>
                      <w:p w:rsidR="00B8650D" w:rsidRPr="00F819BC" w:rsidRDefault="009E28F7">
                        <w:pPr>
                          <w:spacing w:after="0" w:line="240" w:lineRule="auto"/>
                          <w:jc w:val="center"/>
                          <w:textDirection w:val="btLr"/>
                          <w:rPr>
                            <w:sz w:val="16"/>
                          </w:rPr>
                        </w:pPr>
                        <w:r w:rsidRPr="00F819BC">
                          <w:rPr>
                            <w:rFonts w:ascii="Arial" w:eastAsia="Arial" w:hAnsi="Arial" w:cs="Arial"/>
                            <w:color w:val="000000"/>
                            <w:sz w:val="14"/>
                          </w:rPr>
                          <w:t xml:space="preserve"># </w:t>
                        </w:r>
                        <w:r w:rsidRPr="00F819BC">
                          <w:rPr>
                            <w:rFonts w:ascii="Arial" w:eastAsia="Arial" w:hAnsi="Arial" w:cs="Arial"/>
                            <w:color w:val="000000"/>
                            <w:sz w:val="12"/>
                          </w:rPr>
                          <w:t>Emprendimientos creados o innovaciones generadas asociadas al Pro</w:t>
                        </w:r>
                        <w:r w:rsidR="00DB17F9">
                          <w:rPr>
                            <w:rFonts w:ascii="Arial" w:eastAsia="Arial" w:hAnsi="Arial" w:cs="Arial"/>
                            <w:color w:val="000000"/>
                            <w:sz w:val="12"/>
                          </w:rPr>
                          <w:t>yecto</w:t>
                        </w:r>
                      </w:p>
                    </w:txbxContent>
                  </v:textbox>
                </v:shape>
                <v:shape id="Text Box 149" o:spid="_x0000_s1100" type="#_x0000_t202" style="position:absolute;left:13430;top:14110;width:16668;height:53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" fillcolor="yellow">
                  <v:stroke startarrowwidth="narrow" startarrowlength="short" endarrowwidth="narrow" endarrowlength="short" joinstyle="round"/>
                  <v:textbox inset="2.53958mm,2.53958mm,2.53958mm,2.53958mm">
                    <w:txbxContent>
                      <w:p w:rsidR="00B8650D" w:rsidRPr="00F819BC" w:rsidRDefault="009E28F7">
                        <w:pPr>
                          <w:spacing w:after="0" w:line="240" w:lineRule="auto"/>
                          <w:jc w:val="center"/>
                          <w:textDirection w:val="btLr"/>
                          <w:rPr>
                            <w:sz w:val="14"/>
                          </w:rPr>
                        </w:pPr>
                        <w:r w:rsidRPr="00F819BC">
                          <w:rPr>
                            <w:rFonts w:ascii="Arial" w:eastAsia="Arial" w:hAnsi="Arial" w:cs="Arial"/>
                            <w:color w:val="000000"/>
                            <w:sz w:val="12"/>
                          </w:rPr>
                          <w:t xml:space="preserve">Instrumento de </w:t>
                        </w:r>
                        <w:r w:rsidR="00F819BC" w:rsidRPr="00F819BC">
                          <w:rPr>
                            <w:rFonts w:ascii="Arial" w:eastAsia="Arial" w:hAnsi="Arial" w:cs="Arial"/>
                            <w:i/>
                            <w:color w:val="000000"/>
                            <w:sz w:val="12"/>
                          </w:rPr>
                          <w:t>S</w:t>
                        </w:r>
                        <w:r w:rsidRPr="00F819BC">
                          <w:rPr>
                            <w:rFonts w:ascii="Arial" w:eastAsia="Arial" w:hAnsi="Arial" w:cs="Arial"/>
                            <w:i/>
                            <w:color w:val="000000"/>
                            <w:sz w:val="12"/>
                          </w:rPr>
                          <w:t>oft Landing</w:t>
                        </w:r>
                        <w:r w:rsidRPr="00F819BC">
                          <w:rPr>
                            <w:rFonts w:ascii="Arial" w:eastAsia="Arial" w:hAnsi="Arial" w:cs="Arial"/>
                            <w:color w:val="000000"/>
                            <w:sz w:val="12"/>
                          </w:rPr>
                          <w:t xml:space="preserve"> diseñado</w:t>
                        </w:r>
                      </w:p>
                    </w:txbxContent>
                  </v:textbox>
                </v:shape>
                <v:shape id="Text Box 150" o:spid="_x0000_s1101" type="#_x0000_t202" style="position:absolute;left:95;top:4901;width:11067;height:63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" fillcolor="yellow">
                  <v:stroke startarrowwidth="narrow" startarrowlength="short" endarrowwidth="narrow" endarrowlength="short" joinstyle="round"/>
                  <v:textbox inset="2.53958mm,2.53958mm,2.53958mm,2.53958mm">
                    <w:txbxContent>
                      <w:p w:rsidR="00B8650D" w:rsidRPr="001E1901" w:rsidRDefault="009E28F7">
                        <w:pPr>
                          <w:spacing w:after="0" w:line="240" w:lineRule="auto"/>
                          <w:jc w:val="center"/>
                          <w:textDirection w:val="btLr"/>
                          <w:rPr>
                            <w:sz w:val="12"/>
                          </w:rPr>
                        </w:pPr>
                        <w:r w:rsidRPr="001E1901">
                          <w:rPr>
                            <w:rFonts w:ascii="Arial" w:eastAsia="Arial" w:hAnsi="Arial" w:cs="Arial"/>
                            <w:b/>
                            <w:color w:val="000000"/>
                            <w:sz w:val="14"/>
                          </w:rPr>
                          <w:t>Actividades</w:t>
                        </w:r>
                      </w:p>
                    </w:txbxContent>
                  </v:textbox>
                </v:shape>
                <v:shape id="Text Box 151" o:spid="_x0000_s1102" type="#_x0000_t202" style="position:absolute;left:31890;top:4711;width:16668;height:65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" fillcolor="yellow">
                  <v:stroke startarrowwidth="narrow" startarrowlength="short" endarrowwidth="narrow" endarrowlength="short" joinstyle="round"/>
                  <v:textbox inset="2.53958mm,2.53958mm,2.53958mm,2.53958mm">
                    <w:txbxContent>
                      <w:p w:rsidR="00B8650D" w:rsidRPr="00F819BC" w:rsidRDefault="00F819BC">
                        <w:pPr>
                          <w:spacing w:after="0" w:line="240" w:lineRule="auto"/>
                          <w:jc w:val="center"/>
                          <w:textDirection w:val="btLr"/>
                          <w:rPr>
                            <w:sz w:val="12"/>
                          </w:rPr>
                        </w:pPr>
                        <w:bookmarkStart w:id="3" w:name="_Hlk518924443"/>
                        <w:bookmarkStart w:id="4" w:name="_Hlk518924444"/>
                        <w:r>
                          <w:rPr>
                            <w:rFonts w:ascii="Arial" w:eastAsia="Arial" w:hAnsi="Arial" w:cs="Arial"/>
                            <w:color w:val="000000"/>
                            <w:sz w:val="10"/>
                          </w:rPr>
                          <w:t>A</w:t>
                        </w:r>
                        <w:r w:rsidR="009E28F7" w:rsidRPr="00F819BC">
                          <w:rPr>
                            <w:rFonts w:ascii="Arial" w:eastAsia="Arial" w:hAnsi="Arial" w:cs="Arial"/>
                            <w:color w:val="000000"/>
                            <w:sz w:val="10"/>
                          </w:rPr>
                          <w:t xml:space="preserve">rticulación de los graduados con el ecosistema de innovación y emprendimiento </w:t>
                        </w:r>
                        <w:bookmarkEnd w:id="3"/>
                        <w:bookmarkEnd w:id="4"/>
                      </w:p>
                    </w:txbxContent>
                  </v:textbox>
                </v:shape>
                <v:shape id="Text Box 152" o:spid="_x0000_s1103" type="#_x0000_t202" style="position:absolute;left:94;top:14109;width:11067;height:53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" fillcolor="yellow">
                  <v:stroke startarrowwidth="narrow" startarrowlength="short" endarrowwidth="narrow" endarrowlength="short" joinstyle="round"/>
                  <v:textbox inset="2.53958mm,2.53958mm,2.53958mm,2.53958mm">
                    <w:txbxContent>
                      <w:p w:rsidR="00B8650D" w:rsidRPr="001E1901" w:rsidRDefault="009E28F7">
                        <w:pPr>
                          <w:spacing w:after="0" w:line="240" w:lineRule="auto"/>
                          <w:jc w:val="center"/>
                          <w:textDirection w:val="btLr"/>
                          <w:rPr>
                            <w:sz w:val="14"/>
                          </w:rPr>
                        </w:pPr>
                        <w:r w:rsidRPr="001E1901">
                          <w:rPr>
                            <w:rFonts w:ascii="Arial" w:eastAsia="Arial" w:hAnsi="Arial" w:cs="Arial"/>
                            <w:b/>
                            <w:color w:val="000000"/>
                            <w:sz w:val="16"/>
                          </w:rPr>
                          <w:t>Productos</w:t>
                        </w:r>
                      </w:p>
                    </w:txbxContent>
                  </v:textbox>
                </v:shape>
                <v:shape id="Text Box 153" o:spid="_x0000_s1104" type="#_x0000_t202" style="position:absolute;top:21358;width:11067;height:14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" fillcolor="yellow">
                  <v:stroke startarrowwidth="narrow" startarrowlength="short" endarrowwidth="narrow" endarrowlength="short" joinstyle="round"/>
                  <v:textbox inset="2.53958mm,2.53958mm,2.53958mm,2.53958mm">
                    <w:txbxContent>
                      <w:p w:rsidR="00B8650D" w:rsidRPr="001E1901" w:rsidRDefault="009E28F7">
                        <w:pPr>
                          <w:spacing w:after="0" w:line="240" w:lineRule="auto"/>
                          <w:jc w:val="center"/>
                          <w:textDirection w:val="btLr"/>
                          <w:rPr>
                            <w:sz w:val="14"/>
                          </w:rPr>
                        </w:pPr>
                        <w:r w:rsidRPr="001E1901">
                          <w:rPr>
                            <w:rFonts w:ascii="Arial" w:eastAsia="Arial" w:hAnsi="Arial" w:cs="Arial"/>
                            <w:b/>
                            <w:color w:val="000000"/>
                            <w:sz w:val="16"/>
                          </w:rPr>
                          <w:t>Resultados</w:t>
                        </w:r>
                      </w:p>
                    </w:txbxContent>
                  </v:textbox>
                </v:shape>
                <v:shape id="Text Box 154" o:spid="_x0000_s1105" type="#_x0000_t202" style="position:absolute;top:38858;width:11067;height:74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" fillcolor="yellow">
                  <v:stroke startarrowwidth="narrow" startarrowlength="short" endarrowwidth="narrow" endarrowlength="short" joinstyle="round"/>
                  <v:textbox inset="2.53958mm,2.53958mm,2.53958mm,2.53958mm">
                    <w:txbxContent>
                      <w:p w:rsidR="00B8650D" w:rsidRPr="001E1901" w:rsidRDefault="009E28F7">
                        <w:pPr>
                          <w:spacing w:after="0" w:line="240" w:lineRule="auto"/>
                          <w:jc w:val="center"/>
                          <w:textDirection w:val="btLr"/>
                          <w:rPr>
                            <w:sz w:val="16"/>
                          </w:rPr>
                        </w:pPr>
                        <w:r w:rsidRPr="001E1901">
                          <w:rPr>
                            <w:rFonts w:ascii="Arial" w:eastAsia="Arial" w:hAnsi="Arial" w:cs="Arial"/>
                            <w:b/>
                            <w:color w:val="000000"/>
                            <w:sz w:val="18"/>
                          </w:rPr>
                          <w:t>Impacto</w:t>
                        </w:r>
                      </w:p>
                    </w:txbxContent>
                  </v:textbox>
                </v:shape>
                <v:shape id="Text Box 155" o:spid="_x0000_s1106" type="#_x0000_t202" style="position:absolute;left:95;top:49394;width:11067;height:63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" fillcolor="yellow">
                  <v:stroke startarrowwidth="narrow" startarrowlength="short" endarrowwidth="narrow" endarrowlength="short" joinstyle="round"/>
                  <v:textbox inset="2.53958mm,2.53958mm,2.53958mm,2.53958mm">
                    <w:txbxContent>
                      <w:p w:rsidR="00B8650D" w:rsidRPr="001E1901" w:rsidRDefault="009E28F7">
                        <w:pPr>
                          <w:spacing w:after="0" w:line="240" w:lineRule="auto"/>
                          <w:jc w:val="center"/>
                          <w:textDirection w:val="btLr"/>
                          <w:rPr>
                            <w:sz w:val="16"/>
                          </w:rPr>
                        </w:pPr>
                        <w:r w:rsidRPr="001E1901">
                          <w:rPr>
                            <w:rFonts w:ascii="Arial" w:eastAsia="Arial" w:hAnsi="Arial" w:cs="Arial"/>
                            <w:b/>
                            <w:color w:val="000000"/>
                            <w:sz w:val="18"/>
                          </w:rPr>
                          <w:t>Meta Final</w:t>
                        </w:r>
                      </w:p>
                    </w:txbxContent>
                  </v:textbox>
                </v:shape>
                <v:shape id="Text Box 156" o:spid="_x0000_s1107" type="#_x0000_t202" style="position:absolute;left:31842;top:14015;width:16668;height:53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" fillcolor="yellow">
                  <v:stroke startarrowwidth="narrow" startarrowlength="short" endarrowwidth="narrow" endarrowlength="short" joinstyle="round"/>
                  <v:textbox inset="2.53958mm,2.53958mm,2.53958mm,2.53958mm">
                    <w:txbxContent>
                      <w:p w:rsidR="00B8650D" w:rsidRPr="00F819BC" w:rsidRDefault="009E28F7" w:rsidP="00F819BC">
                        <w:pPr>
                          <w:spacing w:after="0" w:line="240" w:lineRule="auto"/>
                          <w:jc w:val="both"/>
                          <w:textDirection w:val="btLr"/>
                          <w:rPr>
                            <w:sz w:val="12"/>
                          </w:rPr>
                        </w:pPr>
                        <w:r w:rsidRPr="00F819BC">
                          <w:rPr>
                            <w:rFonts w:ascii="Arial" w:eastAsia="Arial" w:hAnsi="Arial" w:cs="Arial"/>
                            <w:color w:val="000000"/>
                            <w:sz w:val="8"/>
                          </w:rPr>
                          <w:t>Instrumentos existentes ANII adaptados</w:t>
                        </w:r>
                      </w:p>
                      <w:p w:rsidR="00B8650D" w:rsidRPr="00F819BC" w:rsidRDefault="009E28F7" w:rsidP="00F819BC">
                        <w:pPr>
                          <w:spacing w:after="0" w:line="240" w:lineRule="auto"/>
                          <w:jc w:val="both"/>
                          <w:textDirection w:val="btLr"/>
                          <w:rPr>
                            <w:sz w:val="12"/>
                          </w:rPr>
                        </w:pPr>
                        <w:r w:rsidRPr="00F819BC">
                          <w:rPr>
                            <w:rFonts w:ascii="Arial" w:eastAsia="Arial" w:hAnsi="Arial" w:cs="Arial"/>
                            <w:color w:val="000000"/>
                            <w:sz w:val="8"/>
                          </w:rPr>
                          <w:t xml:space="preserve">Acuerdo adoptado con Uruguay XXI </w:t>
                        </w:r>
                      </w:p>
                    </w:txbxContent>
                  </v:textbox>
                </v:shape>
                <v:shape id="Text Box 157" o:spid="_x0000_s1108" type="#_x0000_t202" style="position:absolute;left:12873;top:38643;width:35685;height:74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" fillcolor="yellow">
                  <v:stroke startarrowwidth="narrow" startarrowlength="short" endarrowwidth="narrow" endarrowlength="short" joinstyle="round"/>
                  <v:textbox inset="2.53958mm,2.53958mm,2.53958mm,2.53958mm">
                    <w:txbxContent>
                      <w:p w:rsidR="00B8650D" w:rsidRPr="00F819BC" w:rsidRDefault="009E28F7">
                        <w:pPr>
                          <w:spacing w:after="0" w:line="240" w:lineRule="auto"/>
                          <w:jc w:val="center"/>
                          <w:textDirection w:val="btLr"/>
                          <w:rPr>
                            <w:sz w:val="12"/>
                          </w:rPr>
                        </w:pPr>
                        <w:r w:rsidRPr="00F819BC">
                          <w:rPr>
                            <w:rFonts w:ascii="Arial" w:eastAsia="Arial" w:hAnsi="Arial" w:cs="Arial"/>
                            <w:color w:val="000000"/>
                            <w:sz w:val="10"/>
                          </w:rPr>
                          <w:t>Aumento de Exportaciones SBIC</w:t>
                        </w:r>
                      </w:p>
                      <w:p w:rsidR="00B8650D" w:rsidRPr="00F819BC" w:rsidRDefault="009E28F7">
                        <w:pPr>
                          <w:spacing w:after="0" w:line="240" w:lineRule="auto"/>
                          <w:jc w:val="center"/>
                          <w:textDirection w:val="btLr"/>
                          <w:rPr>
                            <w:sz w:val="12"/>
                          </w:rPr>
                        </w:pPr>
                        <w:r w:rsidRPr="00F819BC">
                          <w:rPr>
                            <w:rFonts w:ascii="Arial" w:eastAsia="Arial" w:hAnsi="Arial" w:cs="Arial"/>
                            <w:color w:val="000000"/>
                            <w:sz w:val="10"/>
                          </w:rPr>
                          <w:t>Aumento de inversiones SBIC</w:t>
                        </w:r>
                      </w:p>
                    </w:txbxContent>
                  </v:textbox>
                </v:shape>
                <v:shape id="Text Box 158" o:spid="_x0000_s1109" type="#_x0000_t202" style="position:absolute;left:31860;top:21096;width:16668;height:14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" fillcolor="yellow">
                  <v:stroke startarrowwidth="narrow" startarrowlength="short" endarrowwidth="narrow" endarrowlength="short" joinstyle="round"/>
                  <v:textbox inset="2.53958mm,2.53958mm,2.53958mm,2.53958mm">
                    <w:txbxContent>
                      <w:p w:rsidR="00B8650D" w:rsidRPr="001D2A1A" w:rsidRDefault="009E28F7">
                        <w:pPr>
                          <w:spacing w:after="0" w:line="240" w:lineRule="auto"/>
                          <w:jc w:val="center"/>
                          <w:textDirection w:val="btLr"/>
                          <w:rPr>
                            <w:sz w:val="16"/>
                          </w:rPr>
                        </w:pPr>
                        <w:r w:rsidRPr="001D2A1A">
                          <w:rPr>
                            <w:rFonts w:ascii="Arial" w:eastAsia="Arial" w:hAnsi="Arial" w:cs="Arial"/>
                            <w:color w:val="000000"/>
                            <w:sz w:val="12"/>
                          </w:rPr>
                          <w:t xml:space="preserve">% de graduados totales que inician empresas SBIC </w:t>
                        </w:r>
                      </w:p>
                    </w:txbxContent>
                  </v:textbox>
                </v:shape>
                <v:shape id="Straight Arrow Connector 159" o:spid="_x0000_s1110" type="#_x0000_t32" style="position:absolute;left:21763;top:11222;width:96;height:288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">
                  <v:stroke endarrow="block"/>
                </v:shape>
                <v:shape id="Straight Arrow Connector 160" o:spid="_x0000_s1111" type="#_x0000_t32" style="position:absolute;left:21764;top:19480;width:66;height:18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">
                  <v:stroke endarrow="block"/>
                </v:shape>
                <v:shape id="Straight Arrow Connector 161" o:spid="_x0000_s1112" type="#_x0000_t32" style="position:absolute;left:40176;top:11221;width:48;height:279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">
                  <v:stroke endarrow="block"/>
                </v:shape>
                <v:shape id="Straight Arrow Connector 162" o:spid="_x0000_s1113" type="#_x0000_t32" style="position:absolute;left:40176;top:19385;width:18;height:17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">
                  <v:stroke endarrow="block"/>
                </v:shape>
                <v:shape id="Straight Arrow Connector 163" o:spid="_x0000_s1114" type="#_x0000_t32" style="position:absolute;left:40224;top:35313;width:0;height:333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">
                  <v:stroke endarrow="block"/>
                </v:shape>
                <v:shape id="Straight Arrow Connector 164" o:spid="_x0000_s1115" type="#_x0000_t32" style="position:absolute;left:30193;top:46273;width:0;height:333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">
                  <v:stroke endarrow="block"/>
                </v:shape>
                <v:shape id="Text Box 165" o:spid="_x0000_s1116" type="#_x0000_t202" style="position:absolute;left:50642;top:4598;width:18396;height:41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" fillcolor="yellow">
                  <v:stroke startarrowwidth="narrow" startarrowlength="short" endarrowwidth="narrow" endarrowlength="short" joinstyle="round"/>
                  <v:textbox inset="2.53958mm,2.53958mm,2.53958mm,2.53958mm">
                    <w:txbxContent>
                      <w:p w:rsidR="00B8650D" w:rsidRPr="001D2A1A" w:rsidRDefault="009E28F7">
                        <w:pPr>
                          <w:spacing w:after="0" w:line="240" w:lineRule="auto"/>
                          <w:jc w:val="center"/>
                          <w:textDirection w:val="btLr"/>
                          <w:rPr>
                            <w:sz w:val="8"/>
                          </w:rPr>
                        </w:pPr>
                        <w:r w:rsidRPr="001D2A1A">
                          <w:rPr>
                            <w:rFonts w:ascii="Arial" w:eastAsia="Arial" w:hAnsi="Arial" w:cs="Arial"/>
                            <w:b/>
                            <w:color w:val="000000"/>
                            <w:sz w:val="10"/>
                          </w:rPr>
                          <w:t>Supuestos</w:t>
                        </w:r>
                      </w:p>
                    </w:txbxContent>
                  </v:textbox>
                </v:shape>
                <v:shape id="Text Box 166" o:spid="_x0000_s1117" type="#_x0000_t202" style="position:absolute;left:50750;top:14013;width:18473;height:53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" fillcolor="yellow">
                  <v:stroke startarrowwidth="narrow" startarrowlength="short" endarrowwidth="narrow" endarrowlength="short" joinstyle="round"/>
                  <v:textbox inset="2.53958mm,2.53958mm,2.53958mm,2.53958mm">
                    <w:txbxContent>
                      <w:p w:rsidR="00B8650D" w:rsidRPr="001D2A1A" w:rsidRDefault="009E28F7">
                        <w:pPr>
                          <w:spacing w:after="0" w:line="240" w:lineRule="auto"/>
                          <w:jc w:val="center"/>
                          <w:textDirection w:val="btLr"/>
                          <w:rPr>
                            <w:sz w:val="14"/>
                          </w:rPr>
                        </w:pPr>
                        <w:r w:rsidRPr="001D2A1A">
                          <w:rPr>
                            <w:rFonts w:ascii="Arial" w:eastAsia="Arial" w:hAnsi="Arial" w:cs="Arial"/>
                            <w:color w:val="000000"/>
                            <w:sz w:val="12"/>
                          </w:rPr>
                          <w:t>Se mantiene la demanda por financiamiento emprendedor</w:t>
                        </w:r>
                      </w:p>
                    </w:txbxContent>
                  </v:textbox>
                </v:shape>
                <v:shape id="Text Box 167" o:spid="_x0000_s1118" type="#_x0000_t202" style="position:absolute;left:50567;top:38763;width:18899;height:74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" fillcolor="yellow">
                  <v:stroke startarrowwidth="narrow" startarrowlength="short" endarrowwidth="narrow" endarrowlength="short" joinstyle="round"/>
                  <v:textbox inset="2.53958mm,2.53958mm,2.53958mm,2.53958mm">
                    <w:txbxContent>
                      <w:p w:rsidR="00B8650D" w:rsidRPr="001D2A1A" w:rsidRDefault="009E28F7">
                        <w:pPr>
                          <w:spacing w:after="0" w:line="240" w:lineRule="auto"/>
                          <w:jc w:val="center"/>
                          <w:textDirection w:val="btLr"/>
                          <w:rPr>
                            <w:sz w:val="14"/>
                          </w:rPr>
                        </w:pPr>
                        <w:r w:rsidRPr="001D2A1A">
                          <w:rPr>
                            <w:rFonts w:ascii="Arial" w:eastAsia="Arial" w:hAnsi="Arial" w:cs="Arial"/>
                            <w:color w:val="000000"/>
                            <w:sz w:val="12"/>
                          </w:rPr>
                          <w:t>Emprendimientos beneficiarios logran exportar en mayor proporción que el resto</w:t>
                        </w:r>
                      </w:p>
                    </w:txbxContent>
                  </v:textbox>
                </v:shape>
                <w10:anchorlock/>
              </v:group>
            </w:pict>
          </mc:Fallback>
        </mc:AlternateContent>
      </w:r>
    </w:p>
    <w:p w14:paraId="02F9F7FC" w14:textId="77777777" w:rsidR="00B8650D" w:rsidRDefault="00B8650D"/>
    <w:p w14:paraId="02F9F7FD" w14:textId="77777777" w:rsidR="00CC43C5" w:rsidRDefault="00CC43C5"/>
    <w:p w14:paraId="02F9F7FE" w14:textId="77777777" w:rsidR="00CC43C5" w:rsidRDefault="00CC43C5"/>
    <w:p w14:paraId="02F9F7FF" w14:textId="77777777" w:rsidR="00CC43C5" w:rsidRDefault="00CC43C5"/>
    <w:p w14:paraId="02F9F800" w14:textId="77777777" w:rsidR="00CC43C5" w:rsidRDefault="00CC43C5"/>
    <w:p w14:paraId="02F9F801" w14:textId="77777777" w:rsidR="00CC43C5" w:rsidRDefault="00CC43C5"/>
    <w:p w14:paraId="02F9F802" w14:textId="77777777" w:rsidR="00CC43C5" w:rsidRDefault="00CC43C5"/>
    <w:p w14:paraId="02F9F803" w14:textId="77777777" w:rsidR="00CC43C5" w:rsidRDefault="00CC43C5"/>
    <w:p w14:paraId="02F9F804" w14:textId="77777777" w:rsidR="00CC43C5" w:rsidRDefault="00CC43C5"/>
    <w:p w14:paraId="02F9F805" w14:textId="77777777" w:rsidR="00CC43C5" w:rsidRDefault="00CC43C5"/>
    <w:p w14:paraId="02F9F806" w14:textId="77777777" w:rsidR="00CC43C5" w:rsidRDefault="00CC43C5"/>
    <w:p w14:paraId="02F9F807" w14:textId="77777777" w:rsidR="00712A82" w:rsidRDefault="00712A82"/>
    <w:p w14:paraId="02F9F808" w14:textId="77777777" w:rsidR="00CC43C5" w:rsidRDefault="00CC43C5"/>
    <w:p w14:paraId="02F9F809" w14:textId="77777777" w:rsidR="00B8650D" w:rsidRPr="00056610" w:rsidRDefault="009E28F7" w:rsidP="00056610">
      <w:pPr>
        <w:pStyle w:val="ListParagraph"/>
        <w:numPr>
          <w:ilvl w:val="0"/>
          <w:numId w:val="1"/>
        </w:numPr>
        <w:rPr>
          <w:b/>
        </w:rPr>
      </w:pPr>
      <w:r w:rsidRPr="00CC43C5">
        <w:rPr>
          <w:b/>
        </w:rPr>
        <w:lastRenderedPageBreak/>
        <w:t>Costos del proyecto</w:t>
      </w:r>
      <w:r w:rsidR="00CC43C5" w:rsidRPr="00CC43C5">
        <w:rPr>
          <w:noProof/>
        </w:rPr>
        <w:drawing>
          <wp:anchor distT="0" distB="0" distL="114300" distR="114300" simplePos="0" relativeHeight="251683328" behindDoc="0" locked="0" layoutInCell="1" allowOverlap="1" wp14:anchorId="02F9F824" wp14:editId="02F9F825">
            <wp:simplePos x="0" y="0"/>
            <wp:positionH relativeFrom="column">
              <wp:posOffset>102358</wp:posOffset>
            </wp:positionH>
            <wp:positionV relativeFrom="paragraph">
              <wp:posOffset>547588</wp:posOffset>
            </wp:positionV>
            <wp:extent cx="5943274" cy="4401403"/>
            <wp:effectExtent l="0" t="0" r="635" b="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6706" cy="440394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B8650D" w:rsidRPr="00056610">
      <w:foot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60E440" w14:textId="77777777" w:rsidR="00FD08CA" w:rsidRDefault="00FD08CA">
      <w:pPr>
        <w:spacing w:after="0" w:line="240" w:lineRule="auto"/>
      </w:pPr>
      <w:r>
        <w:separator/>
      </w:r>
    </w:p>
  </w:endnote>
  <w:endnote w:type="continuationSeparator" w:id="0">
    <w:p w14:paraId="63BA9125" w14:textId="77777777" w:rsidR="00FD08CA" w:rsidRDefault="00FD08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4170968"/>
      <w:docPartObj>
        <w:docPartGallery w:val="Page Numbers (Bottom of Page)"/>
        <w:docPartUnique/>
      </w:docPartObj>
    </w:sdtPr>
    <w:sdtEndPr>
      <w:rPr>
        <w:noProof/>
      </w:rPr>
    </w:sdtEndPr>
    <w:sdtContent>
      <w:p w14:paraId="02F9F82A" w14:textId="77777777" w:rsidR="00056610" w:rsidRDefault="0005661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2F9F82B" w14:textId="77777777" w:rsidR="00056610" w:rsidRDefault="000566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4E2195" w14:textId="77777777" w:rsidR="00FD08CA" w:rsidRDefault="00FD08CA">
      <w:pPr>
        <w:spacing w:after="0" w:line="240" w:lineRule="auto"/>
      </w:pPr>
      <w:r>
        <w:separator/>
      </w:r>
    </w:p>
  </w:footnote>
  <w:footnote w:type="continuationSeparator" w:id="0">
    <w:p w14:paraId="089306D2" w14:textId="77777777" w:rsidR="00FD08CA" w:rsidRDefault="00FD08CA">
      <w:pPr>
        <w:spacing w:after="0" w:line="240" w:lineRule="auto"/>
      </w:pPr>
      <w:r>
        <w:continuationSeparator/>
      </w:r>
    </w:p>
  </w:footnote>
  <w:footnote w:id="1">
    <w:p w14:paraId="02F9F82C" w14:textId="77777777" w:rsidR="00B8650D" w:rsidRDefault="009E28F7">
      <w:pPr>
        <w:spacing w:after="0" w:line="240" w:lineRule="auto"/>
        <w:rPr>
          <w:rFonts w:ascii="Arial" w:eastAsia="Arial" w:hAnsi="Arial" w:cs="Arial"/>
          <w:sz w:val="18"/>
          <w:szCs w:val="18"/>
        </w:rPr>
      </w:pPr>
      <w:r>
        <w:rPr>
          <w:vertAlign w:val="superscript"/>
        </w:rPr>
        <w:footnoteRef/>
      </w:r>
      <w:r>
        <w:rPr>
          <w:sz w:val="20"/>
          <w:szCs w:val="20"/>
        </w:rPr>
        <w:t xml:space="preserve"> </w:t>
      </w:r>
      <w:r>
        <w:rPr>
          <w:rFonts w:ascii="Arial" w:eastAsia="Arial" w:hAnsi="Arial" w:cs="Arial"/>
          <w:sz w:val="18"/>
          <w:szCs w:val="18"/>
        </w:rPr>
        <w:t>La PTF relativa a Estados Unidos en 2013 fue 30% más baja que en 1960. BID (2016): Competitividad e</w:t>
      </w:r>
    </w:p>
    <w:p w14:paraId="02F9F82D" w14:textId="77777777" w:rsidR="00B8650D" w:rsidRDefault="009E28F7">
      <w:pPr>
        <w:rPr>
          <w:sz w:val="20"/>
          <w:szCs w:val="20"/>
        </w:rPr>
      </w:pPr>
      <w:r>
        <w:rPr>
          <w:rFonts w:ascii="Arial" w:eastAsia="Arial" w:hAnsi="Arial" w:cs="Arial"/>
          <w:sz w:val="18"/>
          <w:szCs w:val="18"/>
        </w:rPr>
        <w:t>Innovación: Implicancias para Uruguay, IDB-TN-936. La PTF es aquel crecimiento no explicado por acumulación de factores.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A53FCB"/>
    <w:multiLevelType w:val="multilevel"/>
    <w:tmpl w:val="061814F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45A0D8A"/>
    <w:multiLevelType w:val="hybridMultilevel"/>
    <w:tmpl w:val="F87C7770"/>
    <w:lvl w:ilvl="0" w:tplc="BD168738">
      <w:numFmt w:val="bullet"/>
      <w:lvlText w:val="-"/>
      <w:lvlJc w:val="left"/>
      <w:pPr>
        <w:ind w:left="720" w:hanging="360"/>
      </w:pPr>
      <w:rPr>
        <w:rFonts w:ascii="Arial" w:eastAsia="Arial" w:hAnsi="Arial"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B3158A"/>
    <w:multiLevelType w:val="hybridMultilevel"/>
    <w:tmpl w:val="E5CAFB1E"/>
    <w:lvl w:ilvl="0" w:tplc="A0C4065A">
      <w:start w:val="1"/>
      <w:numFmt w:val="upperRoman"/>
      <w:lvlText w:val="%1."/>
      <w:lvlJc w:val="left"/>
      <w:pPr>
        <w:ind w:left="1080" w:hanging="720"/>
      </w:pPr>
      <w:rPr>
        <w:rFonts w:ascii="Arial" w:eastAsia="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oreno Gonzalez, Samuel Gustavo">
    <w15:presenceInfo w15:providerId="AD" w15:userId="S-1-5-21-3560232635-1406422398-2702866923-537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50D"/>
    <w:rsid w:val="00015519"/>
    <w:rsid w:val="00056610"/>
    <w:rsid w:val="0009739B"/>
    <w:rsid w:val="000E59CC"/>
    <w:rsid w:val="001410AC"/>
    <w:rsid w:val="0014482C"/>
    <w:rsid w:val="00151D67"/>
    <w:rsid w:val="001D2A1A"/>
    <w:rsid w:val="001E1901"/>
    <w:rsid w:val="002872C3"/>
    <w:rsid w:val="002E032A"/>
    <w:rsid w:val="003E1335"/>
    <w:rsid w:val="0049397D"/>
    <w:rsid w:val="004C40A2"/>
    <w:rsid w:val="005E5301"/>
    <w:rsid w:val="00611303"/>
    <w:rsid w:val="00625EFF"/>
    <w:rsid w:val="0064432F"/>
    <w:rsid w:val="006D6491"/>
    <w:rsid w:val="00712A82"/>
    <w:rsid w:val="00775268"/>
    <w:rsid w:val="008B0A7C"/>
    <w:rsid w:val="009E28F7"/>
    <w:rsid w:val="009F53ED"/>
    <w:rsid w:val="00A668EE"/>
    <w:rsid w:val="00AA5CA8"/>
    <w:rsid w:val="00AA7823"/>
    <w:rsid w:val="00B72F89"/>
    <w:rsid w:val="00B8650D"/>
    <w:rsid w:val="00B91016"/>
    <w:rsid w:val="00BA1563"/>
    <w:rsid w:val="00C4017D"/>
    <w:rsid w:val="00CC43C5"/>
    <w:rsid w:val="00DB17F9"/>
    <w:rsid w:val="00E2142A"/>
    <w:rsid w:val="00EB4949"/>
    <w:rsid w:val="00F7380F"/>
    <w:rsid w:val="00F819BC"/>
    <w:rsid w:val="00FD0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9F78A"/>
  <w15:docId w15:val="{09A241A2-09EC-4721-9418-48EA6ABBC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ES_trad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F7380F"/>
    <w:pPr>
      <w:ind w:left="720"/>
      <w:contextualSpacing/>
    </w:pPr>
  </w:style>
  <w:style w:type="paragraph" w:styleId="NormalWeb">
    <w:name w:val="Normal (Web)"/>
    <w:basedOn w:val="Normal"/>
    <w:uiPriority w:val="99"/>
    <w:semiHidden/>
    <w:unhideWhenUsed/>
    <w:rsid w:val="009F53E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0566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6610"/>
  </w:style>
  <w:style w:type="paragraph" w:styleId="Footer">
    <w:name w:val="footer"/>
    <w:basedOn w:val="Normal"/>
    <w:link w:val="FooterChar"/>
    <w:uiPriority w:val="99"/>
    <w:unhideWhenUsed/>
    <w:rsid w:val="000566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66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39636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Uruguay</TermName>
          <TermId xmlns="http://schemas.microsoft.com/office/infopath/2007/PartnerControls">5d9b6fdd-d595-4446-a0eb-c14b465f6d0e</TermId>
        </TermInfo>
      </Terms>
    </ic46d7e087fd4a108fb86518ca413cc6>
    <IDBDocs_x0020_Number xmlns="cdc7663a-08f0-4737-9e8c-148ce897a09c" xsi:nil="true"/>
    <Division_x0020_or_x0020_Unit xmlns="cdc7663a-08f0-4737-9e8c-148ce897a09c">INT/TIN</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Rospide, Maria De La Paz</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EXPORT AND INVESTMENT PROMOTION</TermName>
          <TermId xmlns="http://schemas.microsoft.com/office/infopath/2007/PartnerControls">a3c6a1c6-fb9e-4c31-b143-db9fb3847e9e</TermId>
        </TermInfo>
      </Terms>
    </b2ec7cfb18674cb8803df6b262e8b107>
    <Business_x0020_Area xmlns="cdc7663a-08f0-4737-9e8c-148ce897a09c">General Documents</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104</Value>
      <Value>103</Value>
      <Value>32</Value>
      <Value>3</Value>
      <Value>30</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UR-L1150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TRADE</TermName>
          <TermId xmlns="http://schemas.microsoft.com/office/infopath/2007/PartnerControls">4f84c989-30b4-4e40-b7c1-3021a996f7c5</TermId>
        </TermInfo>
      </Terms>
    </nddeef1749674d76abdbe4b239a70bc6>
    <Record_x0020_Number xmlns="cdc7663a-08f0-4737-9e8c-148ce897a09c">R0002433923</Record_x0020_Number>
    <_dlc_DocId xmlns="cdc7663a-08f0-4737-9e8c-148ce897a09c">EZSHARE-1922773778-21</_dlc_DocId>
    <_dlc_DocIdUrl xmlns="cdc7663a-08f0-4737-9e8c-148ce897a09c">
      <Url>https://idbg.sharepoint.com/teams/EZ-UR-LON/UR-L1150/_layouts/15/DocIdRedir.aspx?ID=EZSHARE-1922773778-21</Url>
      <Description>EZSHARE-1922773778-21</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B9F905EDB695A4694B900954C0B144C" ma:contentTypeVersion="568" ma:contentTypeDescription="A content type to manage public (operations) IDB documents" ma:contentTypeScope="" ma:versionID="aebd3c7fea9f8b0919ca7f9f4eb7075b">
  <xsd:schema xmlns:xsd="http://www.w3.org/2001/XMLSchema" xmlns:xs="http://www.w3.org/2001/XMLSchema" xmlns:p="http://schemas.microsoft.com/office/2006/metadata/properties" xmlns:ns2="cdc7663a-08f0-4737-9e8c-148ce897a09c" targetNamespace="http://schemas.microsoft.com/office/2006/metadata/properties" ma:root="true" ma:fieldsID="3a5554d447de6dbfda44b12d445dc43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UR-L115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CBC3C2-3A3B-4C83-BCB9-17F89CD52C67}"/>
</file>

<file path=customXml/itemProps2.xml><?xml version="1.0" encoding="utf-8"?>
<ds:datastoreItem xmlns:ds="http://schemas.openxmlformats.org/officeDocument/2006/customXml" ds:itemID="{C2B98026-F117-44C2-BDF5-B3E1523B1517}">
  <ds:schemaRefs>
    <ds:schemaRef ds:uri="http://schemas.microsoft.com/sharepoint/events"/>
  </ds:schemaRefs>
</ds:datastoreItem>
</file>

<file path=customXml/itemProps3.xml><?xml version="1.0" encoding="utf-8"?>
<ds:datastoreItem xmlns:ds="http://schemas.openxmlformats.org/officeDocument/2006/customXml" ds:itemID="{B1C2E800-752D-46D1-8E96-C371162379A0}">
  <ds:schemaRefs>
    <ds:schemaRef ds:uri="http://schemas.microsoft.com/sharepoint/v3/contenttype/forms"/>
  </ds:schemaRefs>
</ds:datastoreItem>
</file>

<file path=customXml/itemProps4.xml><?xml version="1.0" encoding="utf-8"?>
<ds:datastoreItem xmlns:ds="http://schemas.openxmlformats.org/officeDocument/2006/customXml" ds:itemID="{FE8F8DDA-2C95-4831-87DA-33DF5A4C4205}">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2D7757F3-1559-457F-BB36-21261745C1E3}"/>
</file>

<file path=customXml/itemProps6.xml><?xml version="1.0" encoding="utf-8"?>
<ds:datastoreItem xmlns:ds="http://schemas.openxmlformats.org/officeDocument/2006/customXml" ds:itemID="{F4BB4359-A0D4-4A75-8CB6-700EB45DC3BF}"/>
</file>

<file path=docProps/app.xml><?xml version="1.0" encoding="utf-8"?>
<Properties xmlns="http://schemas.openxmlformats.org/officeDocument/2006/extended-properties" xmlns:vt="http://schemas.openxmlformats.org/officeDocument/2006/docPropsVTypes">
  <Template>Normal.dotm</Template>
  <TotalTime>2</TotalTime>
  <Pages>8</Pages>
  <Words>1035</Words>
  <Characters>5673</Characters>
  <Application>Microsoft Office Word</Application>
  <DocSecurity>0</DocSecurity>
  <Lines>111</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Gonzalez, Samuel Gustavo</dc:creator>
  <cp:keywords/>
  <cp:lastModifiedBy>Moreno Gonzalez, Samuel Gustavo</cp:lastModifiedBy>
  <cp:revision>5</cp:revision>
  <dcterms:created xsi:type="dcterms:W3CDTF">2018-08-30T20:36:00Z</dcterms:created>
  <dcterms:modified xsi:type="dcterms:W3CDTF">2018-09-27T20:30:00Z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104;#EXPORT AND INVESTMENT PROMOTION|a3c6a1c6-fb9e-4c31-b143-db9fb3847e9e</vt:lpwstr>
  </property>
  <property fmtid="{D5CDD505-2E9C-101B-9397-08002B2CF9AE}" pid="7" name="Fund IDB">
    <vt:lpwstr>30;#ORC|c028a4b2-ad8b-4cf4-9cac-a2ae6a778e23</vt:lpwstr>
  </property>
  <property fmtid="{D5CDD505-2E9C-101B-9397-08002B2CF9AE}" pid="8" name="Country">
    <vt:lpwstr>32;#Uruguay|5d9b6fdd-d595-4446-a0eb-c14b465f6d0e</vt:lpwstr>
  </property>
  <property fmtid="{D5CDD505-2E9C-101B-9397-08002B2CF9AE}" pid="9" name="Sector IDB">
    <vt:lpwstr>103;#TRADE|4f84c989-30b4-4e40-b7c1-3021a996f7c5</vt:lpwstr>
  </property>
  <property fmtid="{D5CDD505-2E9C-101B-9397-08002B2CF9AE}" pid="10" name="Function Operations IDB">
    <vt:lpwstr>3;#Project Administration|751f71fd-1433-4702-a2db-ff12a4e45594</vt:lpwstr>
  </property>
  <property fmtid="{D5CDD505-2E9C-101B-9397-08002B2CF9AE}" pid="11" name="_dlc_DocIdItemGuid">
    <vt:lpwstr>8e763bd0-14a5-4a2a-8ca5-78d6f2f010c3</vt:lpwstr>
  </property>
  <property fmtid="{D5CDD505-2E9C-101B-9397-08002B2CF9AE}" pid="12" name="Disclosure Activity">
    <vt:lpwstr>Loan Proposal</vt:lpwstr>
  </property>
  <property fmtid="{D5CDD505-2E9C-101B-9397-08002B2CF9AE}" pid="13" name="ContentTypeId">
    <vt:lpwstr>0x0101001A458A224826124E8B45B1D613300CFC00DB9F905EDB695A4694B900954C0B144C</vt:lpwstr>
  </property>
</Properties>
</file>