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705" w:rsidRPr="00E421CF" w:rsidRDefault="00742B7F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 w:rsidRPr="00E421CF">
        <w:rPr>
          <w:b/>
          <w:smallCaps/>
          <w:color w:val="auto"/>
          <w:szCs w:val="24"/>
          <w:lang w:val="pt-BR"/>
        </w:rPr>
        <w:t>Brasil</w:t>
      </w:r>
    </w:p>
    <w:p w:rsidR="00553705" w:rsidRPr="00E421CF" w:rsidRDefault="00553705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</w:p>
    <w:p w:rsidR="00553705" w:rsidRDefault="00742B7F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 w:rsidRPr="00E421CF">
        <w:rPr>
          <w:b/>
          <w:smallCaps/>
          <w:color w:val="auto"/>
          <w:szCs w:val="24"/>
          <w:lang w:val="pt-BR"/>
        </w:rPr>
        <w:t xml:space="preserve">Termos de </w:t>
      </w:r>
      <w:r w:rsidRPr="00E421CF">
        <w:rPr>
          <w:b/>
          <w:smallCaps/>
          <w:color w:val="auto"/>
          <w:szCs w:val="24"/>
          <w:lang w:val="pt-BR"/>
        </w:rPr>
        <w:t>Referência</w:t>
      </w:r>
    </w:p>
    <w:p w:rsidR="00516FB8" w:rsidRDefault="00516FB8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>
        <w:rPr>
          <w:b/>
          <w:smallCaps/>
          <w:color w:val="auto"/>
          <w:szCs w:val="24"/>
          <w:lang w:val="pt-BR"/>
        </w:rPr>
        <w:t xml:space="preserve">Consultoria técnica para </w:t>
      </w:r>
      <w:r w:rsidR="00592998">
        <w:rPr>
          <w:b/>
          <w:smallCaps/>
          <w:color w:val="auto"/>
          <w:szCs w:val="24"/>
          <w:lang w:val="pt-BR"/>
        </w:rPr>
        <w:t xml:space="preserve">Estruturação de Mecanismo Nacional de Comunicação e compartilhamento em ABS </w:t>
      </w:r>
    </w:p>
    <w:p w:rsidR="00516FB8" w:rsidRPr="00E421CF" w:rsidRDefault="00516FB8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>
        <w:rPr>
          <w:b/>
          <w:smallCaps/>
          <w:color w:val="auto"/>
          <w:szCs w:val="24"/>
          <w:lang w:val="pt-BR"/>
        </w:rPr>
        <w:t>BR-T1304</w:t>
      </w:r>
    </w:p>
    <w:p w:rsidR="00553705" w:rsidRPr="00E421CF" w:rsidRDefault="00742B7F" w:rsidP="007901D4">
      <w:pPr>
        <w:tabs>
          <w:tab w:val="left" w:pos="5157"/>
        </w:tabs>
        <w:spacing w:before="120" w:after="120" w:line="240" w:lineRule="auto"/>
        <w:rPr>
          <w:smallCaps/>
          <w:szCs w:val="24"/>
          <w:lang w:val="pt-BR"/>
        </w:rPr>
      </w:pPr>
      <w:r w:rsidRPr="00E421CF">
        <w:rPr>
          <w:rFonts w:ascii="Times New Roman" w:hAnsi="Times New Roman" w:cs="Times New Roman"/>
          <w:smallCaps/>
          <w:sz w:val="24"/>
          <w:szCs w:val="24"/>
          <w:lang w:val="pt-BR"/>
        </w:rPr>
        <w:tab/>
      </w:r>
    </w:p>
    <w:p w:rsidR="00516FB8" w:rsidRDefault="00516FB8" w:rsidP="008A7F9E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AB41AB" w:rsidRPr="008A7F9E" w:rsidRDefault="008A7F9E" w:rsidP="008A7F9E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A7F9E">
        <w:rPr>
          <w:rFonts w:ascii="Times New Roman" w:hAnsi="Times New Roman" w:cs="Times New Roman"/>
          <w:b/>
          <w:sz w:val="24"/>
          <w:szCs w:val="24"/>
          <w:lang w:val="pt-BR"/>
        </w:rPr>
        <w:t>ANTECEDENTES</w:t>
      </w:r>
      <w:r w:rsidR="00AB41AB" w:rsidRPr="008A7F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:rsidR="008A7F9E" w:rsidRDefault="008A7F9E" w:rsidP="008A7F9E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A3102B" w:rsidRPr="00A3102B" w:rsidRDefault="00A3102B" w:rsidP="00A310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A Convenção sobre Diversidade Biológica (CDB) reconheceu explicitamente a autoridade dos Estados para determinar o acesso aos recursos genéticos, como parte de seus direitos soberanos sobre os recursos naturais em sua jurisdição. Além disso, o CBD determina que todas as partes </w:t>
      </w:r>
      <w:proofErr w:type="gramStart"/>
      <w:r w:rsidRPr="00A3102B">
        <w:rPr>
          <w:rFonts w:ascii="Times New Roman" w:hAnsi="Times New Roman" w:cs="Times New Roman"/>
          <w:sz w:val="24"/>
          <w:szCs w:val="24"/>
          <w:lang w:val="pt-BR"/>
        </w:rPr>
        <w:t>devem</w:t>
      </w:r>
      <w:proofErr w:type="gramEnd"/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 tomar medidas legislativas, administrativas ou políticas, para que o Acesso e Repartição de Benefícios (ABS, sigla em inglês) da utilização comercial dos recursos genéticos ocorra de forma justa e equitativa. </w:t>
      </w:r>
    </w:p>
    <w:p w:rsidR="00A3102B" w:rsidRPr="00A3102B" w:rsidRDefault="00A3102B" w:rsidP="00A310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3102B">
        <w:rPr>
          <w:rFonts w:ascii="Times New Roman" w:hAnsi="Times New Roman" w:cs="Times New Roman"/>
          <w:sz w:val="24"/>
          <w:szCs w:val="24"/>
          <w:lang w:val="pt-BR"/>
        </w:rPr>
        <w:t>Em 2000, devido a preocupações com a biopirataria e a falta de regras claras sobre a investigação e utilização de recursos genéticos, o governo decretou uma Medida Provisória (MP) para regular o vácuo jurídico em torno do ABS. Esta medida foi revista uma série de vezes, resultando na MP n</w:t>
      </w:r>
      <w:r w:rsidRPr="00A3102B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o.</w:t>
      </w:r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 2.186-16, que é a norma legislativa vigente. </w:t>
      </w:r>
    </w:p>
    <w:p w:rsidR="00A3102B" w:rsidRPr="00A3102B" w:rsidRDefault="00A3102B" w:rsidP="00A310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Além da Medida Provisória, o Brasil promulgou os seguintes </w:t>
      </w:r>
      <w:r w:rsidR="00FD5997">
        <w:rPr>
          <w:rFonts w:ascii="Times New Roman" w:hAnsi="Times New Roman" w:cs="Times New Roman"/>
          <w:sz w:val="24"/>
          <w:szCs w:val="24"/>
          <w:lang w:val="pt-BR"/>
        </w:rPr>
        <w:t>D</w:t>
      </w:r>
      <w:r w:rsidRPr="00A3102B">
        <w:rPr>
          <w:rFonts w:ascii="Times New Roman" w:hAnsi="Times New Roman" w:cs="Times New Roman"/>
          <w:sz w:val="24"/>
          <w:szCs w:val="24"/>
          <w:lang w:val="pt-BR"/>
        </w:rPr>
        <w:t>ecretos: (i) n</w:t>
      </w:r>
      <w:r w:rsidRPr="00A3102B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o.</w:t>
      </w:r>
      <w:r w:rsidRPr="00A3102B" w:rsidDel="002C417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A3102B">
        <w:rPr>
          <w:rFonts w:ascii="Times New Roman" w:hAnsi="Times New Roman" w:cs="Times New Roman"/>
          <w:sz w:val="24"/>
          <w:szCs w:val="24"/>
          <w:lang w:val="pt-BR"/>
        </w:rPr>
        <w:t>3945/2001</w:t>
      </w:r>
      <w:bookmarkStart w:id="0" w:name="_GoBack"/>
      <w:bookmarkEnd w:id="0"/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A3102B">
        <w:rPr>
          <w:rFonts w:ascii="Times New Roman" w:hAnsi="Times New Roman" w:cs="Times New Roman"/>
          <w:sz w:val="24"/>
          <w:szCs w:val="20"/>
          <w:shd w:val="clear" w:color="auto" w:fill="FFFFFF"/>
          <w:lang w:val="pt-BR"/>
        </w:rPr>
        <w:t>que define a composição do Conselho de Gestão do Patrimônio Genético (CGEN) e estabelece as normas para o seu funcionamento</w:t>
      </w:r>
      <w:r w:rsidR="00FD5997">
        <w:rPr>
          <w:rFonts w:ascii="Times New Roman" w:hAnsi="Times New Roman" w:cs="Times New Roman"/>
          <w:sz w:val="24"/>
          <w:szCs w:val="24"/>
          <w:lang w:val="pt-BR"/>
        </w:rPr>
        <w:t>;</w:t>
      </w:r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 (</w:t>
      </w:r>
      <w:proofErr w:type="spellStart"/>
      <w:r w:rsidRPr="00A3102B">
        <w:rPr>
          <w:rFonts w:ascii="Times New Roman" w:hAnsi="Times New Roman" w:cs="Times New Roman"/>
          <w:sz w:val="24"/>
          <w:szCs w:val="24"/>
          <w:lang w:val="pt-BR"/>
        </w:rPr>
        <w:t>ii</w:t>
      </w:r>
      <w:proofErr w:type="spellEnd"/>
      <w:r w:rsidRPr="00A3102B">
        <w:rPr>
          <w:rFonts w:ascii="Times New Roman" w:hAnsi="Times New Roman" w:cs="Times New Roman"/>
          <w:sz w:val="24"/>
          <w:szCs w:val="24"/>
          <w:lang w:val="pt-BR"/>
        </w:rPr>
        <w:t>) n</w:t>
      </w:r>
      <w:r w:rsidRPr="00A3102B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 xml:space="preserve">o </w:t>
      </w:r>
      <w:r w:rsidRPr="00A3102B">
        <w:rPr>
          <w:rFonts w:ascii="Times New Roman" w:hAnsi="Times New Roman" w:cs="Times New Roman"/>
          <w:sz w:val="24"/>
          <w:szCs w:val="24"/>
          <w:lang w:val="pt-BR"/>
        </w:rPr>
        <w:t>5459/2005 que disciplina as sanções aplicáveis às condutas e atividades lesivas ao patrimônio genético ou ao conhecimento tradicional associado; e (</w:t>
      </w:r>
      <w:proofErr w:type="spellStart"/>
      <w:r w:rsidRPr="00A3102B">
        <w:rPr>
          <w:rFonts w:ascii="Times New Roman" w:hAnsi="Times New Roman" w:cs="Times New Roman"/>
          <w:sz w:val="24"/>
          <w:szCs w:val="24"/>
          <w:lang w:val="pt-BR"/>
        </w:rPr>
        <w:t>iii</w:t>
      </w:r>
      <w:proofErr w:type="spellEnd"/>
      <w:r w:rsidRPr="00A3102B">
        <w:rPr>
          <w:rFonts w:ascii="Times New Roman" w:hAnsi="Times New Roman" w:cs="Times New Roman"/>
          <w:sz w:val="24"/>
          <w:szCs w:val="24"/>
          <w:lang w:val="pt-BR"/>
        </w:rPr>
        <w:t>) n</w:t>
      </w:r>
      <w:r w:rsidRPr="00A3102B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o</w:t>
      </w:r>
      <w:r w:rsidR="00FD5997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 xml:space="preserve"> </w:t>
      </w:r>
      <w:r w:rsidRPr="00A3102B">
        <w:rPr>
          <w:rFonts w:ascii="Times New Roman" w:hAnsi="Times New Roman" w:cs="Times New Roman"/>
          <w:sz w:val="24"/>
          <w:szCs w:val="24"/>
          <w:lang w:val="pt-BR"/>
        </w:rPr>
        <w:t>6915/2009 que regulamenta  a distribuição de lucros e royalties, quando a União é parte em um contrato de ABS.</w:t>
      </w:r>
    </w:p>
    <w:p w:rsidR="00A3102B" w:rsidRPr="00A3102B" w:rsidRDefault="00A3102B" w:rsidP="00A310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3102B">
        <w:rPr>
          <w:rFonts w:ascii="Times New Roman" w:hAnsi="Times New Roman" w:cs="Times New Roman"/>
          <w:sz w:val="24"/>
          <w:szCs w:val="24"/>
          <w:lang w:val="pt-BR"/>
        </w:rPr>
        <w:t>No entanto, o quadro atual conta com rigorosos procedimentos de comando e controle, resultado de um sistema excessivamente regulamentado para o acesso aos recursos genéticos e conhecimento tradicional associado (CTA). Este excesso de regulamentação vem sistematicamente inibindo a pesquisa e o desenvolvimento tecnológico, prejudicando a geração de conhecimento baseado na biodiversidade e inovação.</w:t>
      </w:r>
    </w:p>
    <w:p w:rsidR="00A3102B" w:rsidRPr="00A3102B" w:rsidRDefault="00A3102B" w:rsidP="00A310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Para consolidar o conceito e a </w:t>
      </w:r>
      <w:proofErr w:type="gramStart"/>
      <w:r w:rsidRPr="00A3102B">
        <w:rPr>
          <w:rFonts w:ascii="Times New Roman" w:hAnsi="Times New Roman" w:cs="Times New Roman"/>
          <w:sz w:val="24"/>
          <w:szCs w:val="24"/>
          <w:lang w:val="pt-BR"/>
        </w:rPr>
        <w:t>implementação</w:t>
      </w:r>
      <w:proofErr w:type="gramEnd"/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 de sistemas mais eficientes de Acesso e Repartição de Benefícios (ABS), após seis anos de negociações foi criado em 29 de outubro de 2010 o Protocolo de Nagoya (PN), que dispõe sobre o Acesso a Recursos Genéticos e Repartição Justa e Equitativa dos Benefícios Derivados de sua Utilização, durante a 10ª. Convenção Mundial da Biodiversidade. O Brasil é signatário e seu processo de ratificação encontra-se em andamento. Em 24 de junho de 2014 o Governo Brasileiro enviou ao Congresso Nacional um projeto de lei (PL) para regulamentar a pesquisa e o desenvolvimento de produtos com base em recursos genéticos da biodiversidade do país. </w:t>
      </w:r>
    </w:p>
    <w:p w:rsidR="00A3102B" w:rsidRPr="00A3102B" w:rsidRDefault="00A3102B" w:rsidP="00A310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3102B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A experiência acumulada ao longo dos últimos anos, bem como a adoção de um regime global juridicamente vinculante sobre ABS, na forma do Protocolo de Nagoya conduziu o Brasil a reorientar suas políticas relacionadas com o ABS, incluindo reposicionar o seu regime ABS doméstico baseado no comando e controle para promover uso sustentável através de uma cooperação global em pesquisa científica, gerando assim maior Acesso e Repartição de Benefícios e reforçando a conservação da biodiversidade. </w:t>
      </w:r>
    </w:p>
    <w:p w:rsidR="00A3102B" w:rsidRPr="00A3102B" w:rsidRDefault="00A3102B" w:rsidP="00A3102B">
      <w:pPr>
        <w:spacing w:before="120" w:after="12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pt-BR"/>
        </w:rPr>
      </w:pPr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Para apoiar essa iniciativa, o Governo do Brasil, com o apoio do Banco Interamericano de Desenvolvimento (BID), está elaborando uma proposta de projeto a ser financiado pelo GEF (Global </w:t>
      </w:r>
      <w:proofErr w:type="spellStart"/>
      <w:r w:rsidRPr="00A3102B">
        <w:rPr>
          <w:rFonts w:ascii="Times New Roman" w:hAnsi="Times New Roman" w:cs="Times New Roman"/>
          <w:sz w:val="24"/>
          <w:szCs w:val="24"/>
          <w:lang w:val="pt-BR"/>
        </w:rPr>
        <w:t>Environment</w:t>
      </w:r>
      <w:proofErr w:type="spellEnd"/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A3102B">
        <w:rPr>
          <w:rFonts w:ascii="Times New Roman" w:hAnsi="Times New Roman" w:cs="Times New Roman"/>
          <w:sz w:val="24"/>
          <w:szCs w:val="24"/>
          <w:lang w:val="pt-BR"/>
        </w:rPr>
        <w:t>Facility</w:t>
      </w:r>
      <w:proofErr w:type="spellEnd"/>
      <w:r w:rsidRPr="00A3102B">
        <w:rPr>
          <w:rFonts w:ascii="Times New Roman" w:hAnsi="Times New Roman" w:cs="Times New Roman"/>
          <w:sz w:val="24"/>
          <w:szCs w:val="24"/>
          <w:lang w:val="pt-BR"/>
        </w:rPr>
        <w:t>) intitulado “</w:t>
      </w:r>
      <w:proofErr w:type="spellStart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>Capacity</w:t>
      </w:r>
      <w:proofErr w:type="spellEnd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>Building</w:t>
      </w:r>
      <w:proofErr w:type="spellEnd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>and</w:t>
      </w:r>
      <w:proofErr w:type="spellEnd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>Insitutional</w:t>
      </w:r>
      <w:proofErr w:type="spellEnd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>Strengthening</w:t>
      </w:r>
      <w:proofErr w:type="spellEnd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on </w:t>
      </w:r>
      <w:proofErr w:type="spellStart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>the</w:t>
      </w:r>
      <w:proofErr w:type="spellEnd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>National</w:t>
      </w:r>
      <w:proofErr w:type="spellEnd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Framework for Access </w:t>
      </w:r>
      <w:proofErr w:type="spellStart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>and</w:t>
      </w:r>
      <w:proofErr w:type="spellEnd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>Benefit</w:t>
      </w:r>
      <w:proofErr w:type="spellEnd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>Sharing</w:t>
      </w:r>
      <w:proofErr w:type="spellEnd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>under</w:t>
      </w:r>
      <w:proofErr w:type="spellEnd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>the</w:t>
      </w:r>
      <w:proofErr w:type="spellEnd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Nagoya </w:t>
      </w:r>
      <w:proofErr w:type="spellStart"/>
      <w:r w:rsidRPr="00A3102B">
        <w:rPr>
          <w:rFonts w:ascii="Times New Roman" w:hAnsi="Times New Roman" w:cs="Times New Roman"/>
          <w:i/>
          <w:sz w:val="24"/>
          <w:szCs w:val="24"/>
          <w:lang w:val="pt-BR"/>
        </w:rPr>
        <w:t>Protocol</w:t>
      </w:r>
      <w:proofErr w:type="spellEnd"/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 – GEF ABS” (BR-T1304). O projeto ABS objetiva a modernização dos instrumentos regulatórios e de governança, incluindo a sensibilização e formação dos setores envolvidos, e o desenvolvimento das ferramentas que proporcionarão um ambiente favorável para </w:t>
      </w:r>
      <w:proofErr w:type="gramStart"/>
      <w:r w:rsidRPr="00A3102B">
        <w:rPr>
          <w:rFonts w:ascii="Times New Roman" w:hAnsi="Times New Roman" w:cs="Times New Roman"/>
          <w:sz w:val="24"/>
          <w:szCs w:val="24"/>
          <w:lang w:val="pt-BR"/>
        </w:rPr>
        <w:t>implementar</w:t>
      </w:r>
      <w:proofErr w:type="gramEnd"/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 as disposições do </w:t>
      </w:r>
      <w:r w:rsidRPr="00A3102B">
        <w:rPr>
          <w:rFonts w:ascii="Times New Roman" w:hAnsi="Times New Roman" w:cs="Times New Roman"/>
          <w:iCs/>
          <w:sz w:val="24"/>
          <w:szCs w:val="24"/>
          <w:lang w:val="pt-BR"/>
        </w:rPr>
        <w:t>Protocolo de Nagoya sobre Acesso e Repartição dos Benefícios Derivados de Sua Utilização.</w:t>
      </w:r>
    </w:p>
    <w:p w:rsidR="00A3102B" w:rsidRPr="00A3102B" w:rsidRDefault="00A3102B" w:rsidP="00A310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3102B">
        <w:rPr>
          <w:rFonts w:ascii="Times New Roman" w:hAnsi="Times New Roman" w:cs="Times New Roman"/>
          <w:sz w:val="24"/>
          <w:szCs w:val="24"/>
          <w:lang w:val="pt-BR"/>
        </w:rPr>
        <w:t>O projeto GEF proposto irá construir sobre os projetos e iniciativas em curso e ampliar seu mandato (por exemplo, na promoção de esforços de capacitação das diferentes partes interessadas ABS), para apoiar e catalisar essa transformação, abordando as seguintes questões: (i) Criação de Marco Legal de ABS, e harmonização do arcabouço legal/regulatório e normativo relacionado ao tema e consistente com as disposições do Protocolo de Nagoya, e (</w:t>
      </w:r>
      <w:proofErr w:type="spellStart"/>
      <w:proofErr w:type="gramStart"/>
      <w:r w:rsidRPr="00A3102B">
        <w:rPr>
          <w:rFonts w:ascii="Times New Roman" w:hAnsi="Times New Roman" w:cs="Times New Roman"/>
          <w:sz w:val="24"/>
          <w:szCs w:val="24"/>
          <w:lang w:val="pt-BR"/>
        </w:rPr>
        <w:t>ii</w:t>
      </w:r>
      <w:proofErr w:type="spellEnd"/>
      <w:proofErr w:type="gramEnd"/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) apoio para gestão do conhecimento e treinamento. Assim, o objetivo maior do projeto é desenvolver e implantar um marco legal e regulatório nacional de ABS e fortalecer a capacidade administrativa e de governança que permita ao Brasil cumprir com as disposições da Convenção sobre Diversidade Biológica e do Protocolo de Nagoya sobre ABS. Neste âmbito os seguintes componentes fazem parte da proposta de projeto: </w:t>
      </w:r>
    </w:p>
    <w:p w:rsidR="00A3102B" w:rsidRPr="00A3102B" w:rsidRDefault="00A3102B" w:rsidP="00A310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Componente </w:t>
      </w:r>
      <w:proofErr w:type="gramStart"/>
      <w:r w:rsidRPr="00A3102B">
        <w:rPr>
          <w:rFonts w:ascii="Times New Roman" w:hAnsi="Times New Roman" w:cs="Times New Roman"/>
          <w:sz w:val="24"/>
          <w:szCs w:val="24"/>
          <w:lang w:val="pt-BR"/>
        </w:rPr>
        <w:t>1</w:t>
      </w:r>
      <w:proofErr w:type="gramEnd"/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: Marco Legal Nacional de Acesso e Repartição de Benefícios - ABS: visa apoiar os esforços e instrumentos jurídicos necessários para a ratificação do Protocolo de Nagoya  e estabelecimento de um novo marco legal de ABS em linha com as disposições do PN,  reduzindo a burocracia, simplificando os procedimentos, e criando as orientações necessárias e resoluções para a implementação do novo regulamento; o componente visa também apoiar a harmonização do arcabouço legal, regulatório e normativo, incluindo a criação de um conjunto de instrumentos regulatórios que viabilize a implementação do Protocolo de Nagoya e do novo sistema de ABS. </w:t>
      </w:r>
    </w:p>
    <w:p w:rsidR="00AB41AB" w:rsidRPr="00AB41AB" w:rsidRDefault="00A3102B" w:rsidP="00A3102B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3102B">
        <w:rPr>
          <w:rFonts w:ascii="Times New Roman" w:hAnsi="Times New Roman" w:cs="Times New Roman"/>
          <w:sz w:val="24"/>
          <w:szCs w:val="24"/>
          <w:lang w:val="pt-BR"/>
        </w:rPr>
        <w:t xml:space="preserve">Componente </w:t>
      </w:r>
      <w:proofErr w:type="gramStart"/>
      <w:r w:rsidRPr="00A3102B">
        <w:rPr>
          <w:rFonts w:ascii="Times New Roman" w:hAnsi="Times New Roman" w:cs="Times New Roman"/>
          <w:sz w:val="24"/>
          <w:szCs w:val="24"/>
          <w:lang w:val="pt-BR"/>
        </w:rPr>
        <w:t>2</w:t>
      </w:r>
      <w:proofErr w:type="gramEnd"/>
      <w:r w:rsidRPr="00A3102B">
        <w:rPr>
          <w:rFonts w:ascii="Times New Roman" w:hAnsi="Times New Roman" w:cs="Times New Roman"/>
          <w:sz w:val="24"/>
          <w:szCs w:val="24"/>
          <w:lang w:val="pt-BR"/>
        </w:rPr>
        <w:t>: Gestão de conhecimento e treinamento. Este componente busca ampliar a capacidade dos diferentes atores para aproveitar plenamente as oportunidades que um sistema ABS tem a oferecer, incluindo: desenvolvimento de sistemas e seus instrumentos para promover a gestão de ABS no país; sensibilização e treinamento para os principais interessados e envolvidos em ABS, com especial atenção à capacitação de comunidades indígenas e tradicionais (provedores) para participar operações de ABS; e desenvolvimento de projetos piloto de ABS dentro da nova estrutura</w:t>
      </w:r>
      <w:r w:rsidR="00AB41AB" w:rsidRPr="00AB41AB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1F62DD" w:rsidRPr="001F62DD" w:rsidRDefault="001F62DD" w:rsidP="008A7F9E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</w:pPr>
    </w:p>
    <w:p w:rsidR="00A47137" w:rsidRDefault="00A47137" w:rsidP="00A47137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553705" w:rsidRPr="00F84140" w:rsidRDefault="00742B7F" w:rsidP="008A7F9E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F84140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>OBJETIVOS DA CONSULTORIA</w:t>
      </w:r>
    </w:p>
    <w:p w:rsidR="001D4C76" w:rsidRPr="001D4C76" w:rsidRDefault="00CA39CD" w:rsidP="001D4C76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</w:t>
      </w:r>
      <w:r w:rsidR="001D4C76" w:rsidRPr="001D4C76">
        <w:rPr>
          <w:rFonts w:ascii="Times New Roman" w:hAnsi="Times New Roman" w:cs="Times New Roman"/>
          <w:sz w:val="24"/>
          <w:szCs w:val="24"/>
          <w:lang w:val="pt-BR"/>
        </w:rPr>
        <w:t>ontratação de consultoria para apoiar a equipe do BID e do MMA na elaboração do projeto a ser apresentado ao GEF, por meio da elaboração de um mecanismo nacional de comunicação e compartilhamento de informação em ABS. Especificamente a consultoria objetiva a elaboração de estudos que permitam identificar as</w:t>
      </w:r>
      <w:r w:rsidR="00A5540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1D4C76" w:rsidRPr="001D4C76">
        <w:rPr>
          <w:rFonts w:ascii="Times New Roman" w:hAnsi="Times New Roman" w:cs="Times New Roman"/>
          <w:sz w:val="24"/>
          <w:szCs w:val="24"/>
          <w:lang w:val="pt-BR"/>
        </w:rPr>
        <w:t xml:space="preserve">necessidades estruturais e técnicas existentes para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a </w:t>
      </w:r>
      <w:r w:rsidR="001D4C76" w:rsidRPr="001D4C76">
        <w:rPr>
          <w:rFonts w:ascii="Times New Roman" w:hAnsi="Times New Roman" w:cs="Times New Roman"/>
          <w:sz w:val="24"/>
          <w:szCs w:val="24"/>
          <w:lang w:val="pt-BR"/>
        </w:rPr>
        <w:t>construção de um mecanismo de comunicação nacional que esteja apto a transmitir as informações necessári</w:t>
      </w:r>
      <w:r w:rsidR="00A55401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1D4C76" w:rsidRPr="001D4C76">
        <w:rPr>
          <w:rFonts w:ascii="Times New Roman" w:hAnsi="Times New Roman" w:cs="Times New Roman"/>
          <w:sz w:val="24"/>
          <w:szCs w:val="24"/>
          <w:lang w:val="pt-BR"/>
        </w:rPr>
        <w:t xml:space="preserve">s </w:t>
      </w:r>
      <w:r w:rsidR="00A55401">
        <w:rPr>
          <w:rFonts w:ascii="Times New Roman" w:hAnsi="Times New Roman" w:cs="Times New Roman"/>
          <w:sz w:val="24"/>
          <w:szCs w:val="24"/>
          <w:lang w:val="pt-BR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pt-BR"/>
        </w:rPr>
        <w:t>previstas no</w:t>
      </w:r>
      <w:r w:rsidR="001D4C76" w:rsidRPr="001D4C76">
        <w:rPr>
          <w:rFonts w:ascii="Times New Roman" w:hAnsi="Times New Roman" w:cs="Times New Roman"/>
          <w:sz w:val="24"/>
          <w:szCs w:val="24"/>
          <w:lang w:val="pt-BR"/>
        </w:rPr>
        <w:t xml:space="preserve"> “</w:t>
      </w:r>
      <w:proofErr w:type="spellStart"/>
      <w:r w:rsidR="001D4C76" w:rsidRPr="001D4C76">
        <w:rPr>
          <w:rFonts w:ascii="Times New Roman" w:hAnsi="Times New Roman" w:cs="Times New Roman"/>
          <w:sz w:val="24"/>
          <w:szCs w:val="24"/>
          <w:lang w:val="pt-BR"/>
        </w:rPr>
        <w:t>clearinghouse</w:t>
      </w:r>
      <w:proofErr w:type="spellEnd"/>
      <w:r w:rsidR="001D4C76" w:rsidRPr="001D4C7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="001D4C76" w:rsidRPr="001D4C76">
        <w:rPr>
          <w:rFonts w:ascii="Times New Roman" w:hAnsi="Times New Roman" w:cs="Times New Roman"/>
          <w:sz w:val="24"/>
          <w:szCs w:val="24"/>
          <w:lang w:val="pt-BR"/>
        </w:rPr>
        <w:t>mechanism</w:t>
      </w:r>
      <w:proofErr w:type="spellEnd"/>
      <w:r w:rsidR="001D4C76" w:rsidRPr="001D4C76">
        <w:rPr>
          <w:rFonts w:ascii="Times New Roman" w:hAnsi="Times New Roman" w:cs="Times New Roman"/>
          <w:sz w:val="24"/>
          <w:szCs w:val="24"/>
          <w:lang w:val="pt-BR"/>
        </w:rPr>
        <w:t>” da Convenção sobre Diversidade Biológica e do Protocolo de Nago</w:t>
      </w:r>
      <w:r>
        <w:rPr>
          <w:rFonts w:ascii="Times New Roman" w:hAnsi="Times New Roman" w:cs="Times New Roman"/>
          <w:sz w:val="24"/>
          <w:szCs w:val="24"/>
          <w:lang w:val="pt-BR"/>
        </w:rPr>
        <w:t>y</w:t>
      </w:r>
      <w:r w:rsidR="001D4C76" w:rsidRPr="001D4C76">
        <w:rPr>
          <w:rFonts w:ascii="Times New Roman" w:hAnsi="Times New Roman" w:cs="Times New Roman"/>
          <w:sz w:val="24"/>
          <w:szCs w:val="24"/>
          <w:lang w:val="pt-BR"/>
        </w:rPr>
        <w:t xml:space="preserve">a, e assim prover recomendações e uma proposta inicial de um mecanismo de comunicação nacional de ABS. </w:t>
      </w:r>
    </w:p>
    <w:p w:rsidR="00A113B3" w:rsidRPr="00520316" w:rsidRDefault="00A113B3" w:rsidP="008A7F9E">
      <w:pPr>
        <w:pStyle w:val="Standard"/>
        <w:spacing w:before="120" w:after="120" w:line="240" w:lineRule="auto"/>
        <w:ind w:hanging="720"/>
        <w:jc w:val="both"/>
        <w:rPr>
          <w:lang w:val="pt-BR"/>
        </w:rPr>
      </w:pPr>
    </w:p>
    <w:p w:rsidR="00553705" w:rsidRPr="00E421CF" w:rsidRDefault="00742B7F" w:rsidP="003D693B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>ATIVIDADES A DESENVOLVER</w:t>
      </w:r>
    </w:p>
    <w:p w:rsidR="001D4C76" w:rsidRPr="00E421CF" w:rsidRDefault="001D4C76" w:rsidP="003D693B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sz w:val="24"/>
          <w:szCs w:val="24"/>
          <w:lang w:val="pt-BR"/>
        </w:rPr>
        <w:t>As principais atividades a serem re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alizados pelo Consultor são: </w:t>
      </w:r>
    </w:p>
    <w:p w:rsidR="001D4C76" w:rsidRDefault="001D4C76" w:rsidP="003D693B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D4C76">
        <w:rPr>
          <w:rFonts w:ascii="Times New Roman" w:hAnsi="Times New Roman" w:cs="Times New Roman"/>
          <w:sz w:val="24"/>
          <w:szCs w:val="24"/>
          <w:lang w:val="pt-BR"/>
        </w:rPr>
        <w:t xml:space="preserve">Interpretar as diretrizes do </w:t>
      </w:r>
      <w:proofErr w:type="spellStart"/>
      <w:r w:rsidRPr="003D693B">
        <w:rPr>
          <w:rFonts w:ascii="Times New Roman" w:hAnsi="Times New Roman" w:cs="Times New Roman"/>
          <w:i/>
          <w:sz w:val="24"/>
          <w:szCs w:val="24"/>
          <w:lang w:val="pt-BR"/>
        </w:rPr>
        <w:t>Clearing</w:t>
      </w:r>
      <w:proofErr w:type="spellEnd"/>
      <w:r w:rsidRPr="003D693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3D693B">
        <w:rPr>
          <w:rFonts w:ascii="Times New Roman" w:hAnsi="Times New Roman" w:cs="Times New Roman"/>
          <w:i/>
          <w:sz w:val="24"/>
          <w:szCs w:val="24"/>
          <w:lang w:val="pt-BR"/>
        </w:rPr>
        <w:t>House</w:t>
      </w:r>
      <w:proofErr w:type="spellEnd"/>
      <w:r w:rsidRPr="003D693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3D693B">
        <w:rPr>
          <w:rFonts w:ascii="Times New Roman" w:hAnsi="Times New Roman" w:cs="Times New Roman"/>
          <w:i/>
          <w:sz w:val="24"/>
          <w:szCs w:val="24"/>
          <w:lang w:val="pt-BR"/>
        </w:rPr>
        <w:t>Mechanism</w:t>
      </w:r>
      <w:proofErr w:type="spellEnd"/>
      <w:r w:rsidRPr="001D4C7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D693B">
        <w:rPr>
          <w:rFonts w:ascii="Times New Roman" w:hAnsi="Times New Roman" w:cs="Times New Roman"/>
          <w:sz w:val="24"/>
          <w:szCs w:val="24"/>
          <w:lang w:val="pt-BR"/>
        </w:rPr>
        <w:t xml:space="preserve">segundo as disposições da Convenção Internacional de Biodiversidade CBD e do Protocolo de </w:t>
      </w:r>
      <w:proofErr w:type="spellStart"/>
      <w:r w:rsidR="003D693B">
        <w:rPr>
          <w:rFonts w:ascii="Times New Roman" w:hAnsi="Times New Roman" w:cs="Times New Roman"/>
          <w:sz w:val="24"/>
          <w:szCs w:val="24"/>
          <w:lang w:val="pt-BR"/>
        </w:rPr>
        <w:t>Nagoia</w:t>
      </w:r>
      <w:proofErr w:type="spellEnd"/>
      <w:r w:rsidR="003D693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D4C76">
        <w:rPr>
          <w:rFonts w:ascii="Times New Roman" w:hAnsi="Times New Roman" w:cs="Times New Roman"/>
          <w:sz w:val="24"/>
          <w:szCs w:val="24"/>
          <w:lang w:val="pt-BR"/>
        </w:rPr>
        <w:t>e definir o escopo e principais funcionalidades necessárias para o mecanismo nacional de comunicação de ABS</w:t>
      </w:r>
      <w:r w:rsidR="00CA39CD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:rsidR="001D4C76" w:rsidRDefault="001D4C76" w:rsidP="003D693B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D4C76">
        <w:rPr>
          <w:rFonts w:ascii="Times New Roman" w:hAnsi="Times New Roman" w:cs="Times New Roman"/>
          <w:sz w:val="24"/>
          <w:szCs w:val="24"/>
          <w:lang w:val="pt-BR"/>
        </w:rPr>
        <w:t xml:space="preserve">Pesquisar e </w:t>
      </w:r>
      <w:r w:rsidR="00CA39CD">
        <w:rPr>
          <w:rFonts w:ascii="Times New Roman" w:hAnsi="Times New Roman" w:cs="Times New Roman"/>
          <w:sz w:val="24"/>
          <w:szCs w:val="24"/>
          <w:lang w:val="pt-BR"/>
        </w:rPr>
        <w:t>a</w:t>
      </w:r>
      <w:r w:rsidRPr="001D4C76">
        <w:rPr>
          <w:rFonts w:ascii="Times New Roman" w:hAnsi="Times New Roman" w:cs="Times New Roman"/>
          <w:sz w:val="24"/>
          <w:szCs w:val="24"/>
          <w:lang w:val="pt-BR"/>
        </w:rPr>
        <w:t xml:space="preserve">nalisar as iniciativas nacionais existentes relacionadas </w:t>
      </w:r>
      <w:r w:rsidR="003D693B" w:rsidRPr="001D4C76">
        <w:rPr>
          <w:rFonts w:ascii="Times New Roman" w:hAnsi="Times New Roman" w:cs="Times New Roman"/>
          <w:sz w:val="24"/>
          <w:szCs w:val="24"/>
          <w:lang w:val="pt-BR"/>
        </w:rPr>
        <w:t>à</w:t>
      </w:r>
      <w:r w:rsidRPr="001D4C76">
        <w:rPr>
          <w:rFonts w:ascii="Times New Roman" w:hAnsi="Times New Roman" w:cs="Times New Roman"/>
          <w:sz w:val="24"/>
          <w:szCs w:val="24"/>
          <w:lang w:val="pt-BR"/>
        </w:rPr>
        <w:t xml:space="preserve"> construção de mecanismos de comunicação sobre recursos genéticos e conhecimentos tradicionais;</w:t>
      </w:r>
    </w:p>
    <w:p w:rsidR="001D4C76" w:rsidRDefault="001D4C76" w:rsidP="003D693B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D4C76">
        <w:rPr>
          <w:rFonts w:ascii="Times New Roman" w:hAnsi="Times New Roman" w:cs="Times New Roman"/>
          <w:sz w:val="24"/>
          <w:szCs w:val="24"/>
          <w:lang w:val="pt-BR"/>
        </w:rPr>
        <w:t>Levantar as fontes de informações e bancos de dados existentes sobre estes mesmos temas, e sistematizar segundo tipologia de informação, e identificar lacunas de informação que deverão ser levantados/coletados e disponibilizados</w:t>
      </w:r>
      <w:r w:rsidR="00CA39CD">
        <w:rPr>
          <w:rFonts w:ascii="Times New Roman" w:hAnsi="Times New Roman" w:cs="Times New Roman"/>
          <w:sz w:val="24"/>
          <w:szCs w:val="24"/>
          <w:lang w:val="pt-BR"/>
        </w:rPr>
        <w:t>;</w:t>
      </w:r>
      <w:r w:rsidRPr="001D4C7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1D4C76" w:rsidRDefault="001D4C76" w:rsidP="003D693B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D4C76">
        <w:rPr>
          <w:rFonts w:ascii="Times New Roman" w:hAnsi="Times New Roman" w:cs="Times New Roman"/>
          <w:sz w:val="24"/>
          <w:szCs w:val="24"/>
          <w:lang w:val="pt-BR"/>
        </w:rPr>
        <w:t xml:space="preserve"> Identificar as principais necessidades estruturais e técnicas para elaboração do mecanismo de comunicação nacional de ABS, incluindo a identificação das necessidades relacionadas à coleta de informações e dados exigidos pelo </w:t>
      </w:r>
      <w:proofErr w:type="spellStart"/>
      <w:r w:rsidRPr="003D693B">
        <w:rPr>
          <w:rFonts w:ascii="Times New Roman" w:hAnsi="Times New Roman" w:cs="Times New Roman"/>
          <w:i/>
          <w:sz w:val="24"/>
          <w:szCs w:val="24"/>
          <w:lang w:val="pt-BR"/>
        </w:rPr>
        <w:t>Clearing</w:t>
      </w:r>
      <w:proofErr w:type="spellEnd"/>
      <w:r w:rsidRPr="003D693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3D693B">
        <w:rPr>
          <w:rFonts w:ascii="Times New Roman" w:hAnsi="Times New Roman" w:cs="Times New Roman"/>
          <w:i/>
          <w:sz w:val="24"/>
          <w:szCs w:val="24"/>
          <w:lang w:val="pt-BR"/>
        </w:rPr>
        <w:t>House</w:t>
      </w:r>
      <w:proofErr w:type="spellEnd"/>
      <w:r w:rsidRPr="003D693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proofErr w:type="gramStart"/>
      <w:r w:rsidRPr="003D693B">
        <w:rPr>
          <w:rFonts w:ascii="Times New Roman" w:hAnsi="Times New Roman" w:cs="Times New Roman"/>
          <w:i/>
          <w:sz w:val="24"/>
          <w:szCs w:val="24"/>
          <w:lang w:val="pt-BR"/>
        </w:rPr>
        <w:t>Mechanism</w:t>
      </w:r>
      <w:proofErr w:type="spellEnd"/>
      <w:ins w:id="1" w:author="André Luiz" w:date="2014-07-11T15:28:00Z">
        <w:r w:rsidR="00CA39CD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  <w:proofErr w:type="gramEnd"/>
      <w:del w:id="2" w:author="André Luiz" w:date="2014-07-11T15:28:00Z">
        <w:r w:rsidRPr="001D4C76" w:rsidDel="00CA39CD">
          <w:rPr>
            <w:rFonts w:ascii="Times New Roman" w:hAnsi="Times New Roman" w:cs="Times New Roman"/>
            <w:sz w:val="24"/>
            <w:szCs w:val="24"/>
            <w:lang w:val="pt-BR"/>
          </w:rPr>
          <w:delText>.</w:delText>
        </w:r>
      </w:del>
    </w:p>
    <w:p w:rsidR="001D4C76" w:rsidRPr="001D4C76" w:rsidRDefault="001D4C76" w:rsidP="003D693B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D4C76">
        <w:rPr>
          <w:rFonts w:ascii="Times New Roman" w:hAnsi="Times New Roman" w:cs="Times New Roman"/>
          <w:sz w:val="24"/>
          <w:szCs w:val="24"/>
          <w:lang w:val="pt-BR"/>
        </w:rPr>
        <w:t xml:space="preserve">Elaborar uma proposta de plataforma do mecanismo de comunicação nacional de ABS e prover recomendações para a sua implantação. </w:t>
      </w:r>
    </w:p>
    <w:p w:rsidR="00553705" w:rsidRDefault="00BF4F9A" w:rsidP="003D693B">
      <w:pPr>
        <w:tabs>
          <w:tab w:val="left" w:pos="720"/>
        </w:tabs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ab/>
      </w:r>
      <w:r w:rsidR="00742B7F"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O consultor trabalhará em estreita colaboração com a equipe de projeto BID e os técnicos </w:t>
      </w:r>
      <w:r w:rsidR="00CD56A6">
        <w:rPr>
          <w:rFonts w:ascii="Times New Roman" w:hAnsi="Times New Roman" w:cs="Times New Roman"/>
          <w:sz w:val="24"/>
          <w:szCs w:val="24"/>
          <w:lang w:val="pt-BR"/>
        </w:rPr>
        <w:t xml:space="preserve">do DPG/SBF </w:t>
      </w:r>
      <w:r w:rsidR="00742B7F" w:rsidRPr="00E421CF">
        <w:rPr>
          <w:rFonts w:ascii="Times New Roman" w:hAnsi="Times New Roman" w:cs="Times New Roman"/>
          <w:sz w:val="24"/>
          <w:szCs w:val="24"/>
          <w:lang w:val="pt-BR"/>
        </w:rPr>
        <w:t>do MMA.</w:t>
      </w:r>
    </w:p>
    <w:p w:rsidR="008A7F9E" w:rsidRPr="00E421CF" w:rsidRDefault="008A7F9E" w:rsidP="003D693B">
      <w:pPr>
        <w:tabs>
          <w:tab w:val="left" w:pos="720"/>
        </w:tabs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A55401" w:rsidRDefault="00742B7F" w:rsidP="00A55401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A39CD">
        <w:rPr>
          <w:rFonts w:ascii="Times New Roman" w:hAnsi="Times New Roman" w:cs="Times New Roman"/>
          <w:b/>
          <w:sz w:val="24"/>
          <w:szCs w:val="24"/>
          <w:lang w:val="pt-BR"/>
        </w:rPr>
        <w:t xml:space="preserve">PRODUTOS </w:t>
      </w:r>
      <w:r w:rsidR="00323E8B"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ENTREGAVEIS </w:t>
      </w:r>
    </w:p>
    <w:p w:rsidR="00323E8B" w:rsidRPr="00A55401" w:rsidRDefault="00323E8B" w:rsidP="00A55401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A55401">
        <w:rPr>
          <w:rFonts w:ascii="Times New Roman" w:hAnsi="Times New Roman" w:cs="Times New Roman"/>
          <w:sz w:val="24"/>
          <w:szCs w:val="24"/>
          <w:lang w:val="pt-BR"/>
        </w:rPr>
        <w:t xml:space="preserve">O Consultor deverá preparar os seguintes relatórios: </w:t>
      </w:r>
    </w:p>
    <w:p w:rsidR="00CA39CD" w:rsidRPr="00B74DF4" w:rsidRDefault="00CA39CD" w:rsidP="00CA39CD">
      <w:pPr>
        <w:pStyle w:val="BodyText"/>
        <w:numPr>
          <w:ilvl w:val="0"/>
          <w:numId w:val="4"/>
        </w:numPr>
        <w:tabs>
          <w:tab w:val="left" w:pos="-3690"/>
        </w:tabs>
        <w:spacing w:before="120" w:after="120"/>
        <w:ind w:left="360"/>
        <w:rPr>
          <w:lang w:val="pt-BR"/>
        </w:rPr>
      </w:pPr>
      <w:r w:rsidRPr="00A55401">
        <w:rPr>
          <w:lang w:val="pt-BR"/>
        </w:rPr>
        <w:t>Relatório inicial contendo um plano de trabalho com</w:t>
      </w:r>
      <w:r w:rsidRPr="00B74DF4">
        <w:rPr>
          <w:lang w:val="pt-BR"/>
        </w:rPr>
        <w:t xml:space="preserve"> a metodologia de análise</w:t>
      </w:r>
      <w:r>
        <w:rPr>
          <w:lang w:val="pt-BR"/>
        </w:rPr>
        <w:t xml:space="preserve"> e cronograma de atividades a</w:t>
      </w:r>
      <w:r w:rsidRPr="00B74DF4">
        <w:rPr>
          <w:lang w:val="pt-BR"/>
        </w:rPr>
        <w:t xml:space="preserve"> ser entregue </w:t>
      </w:r>
      <w:r>
        <w:rPr>
          <w:lang w:val="pt-BR"/>
        </w:rPr>
        <w:t>até</w:t>
      </w:r>
      <w:r w:rsidRPr="00B74DF4">
        <w:rPr>
          <w:lang w:val="pt-BR"/>
        </w:rPr>
        <w:t xml:space="preserve"> </w:t>
      </w:r>
      <w:r>
        <w:rPr>
          <w:lang w:val="pt-BR"/>
        </w:rPr>
        <w:t>dez</w:t>
      </w:r>
      <w:r w:rsidRPr="00B74DF4">
        <w:rPr>
          <w:lang w:val="pt-BR"/>
        </w:rPr>
        <w:t xml:space="preserve"> dias após a assinatura do contrato;</w:t>
      </w:r>
    </w:p>
    <w:p w:rsidR="00323E8B" w:rsidRPr="00B74DF4" w:rsidRDefault="00B777B0" w:rsidP="003D693B">
      <w:pPr>
        <w:pStyle w:val="BodyText"/>
        <w:numPr>
          <w:ilvl w:val="0"/>
          <w:numId w:val="4"/>
        </w:numPr>
        <w:tabs>
          <w:tab w:val="left" w:pos="-3690"/>
        </w:tabs>
        <w:spacing w:before="120" w:after="120"/>
        <w:ind w:left="360"/>
        <w:rPr>
          <w:lang w:val="pt-BR"/>
        </w:rPr>
      </w:pPr>
      <w:r w:rsidRPr="00B74DF4">
        <w:rPr>
          <w:lang w:val="pt-BR"/>
        </w:rPr>
        <w:lastRenderedPageBreak/>
        <w:t xml:space="preserve">Relatório intermediário: contendo </w:t>
      </w:r>
      <w:r w:rsidR="00A113B3" w:rsidRPr="00B74DF4">
        <w:rPr>
          <w:lang w:val="pt-BR"/>
        </w:rPr>
        <w:t xml:space="preserve">os resultados </w:t>
      </w:r>
      <w:r w:rsidRPr="00B74DF4">
        <w:rPr>
          <w:lang w:val="pt-BR"/>
        </w:rPr>
        <w:t>das atividades descritas nos itens III</w:t>
      </w:r>
      <w:proofErr w:type="gramStart"/>
      <w:r w:rsidR="001D4C76">
        <w:rPr>
          <w:lang w:val="pt-BR"/>
        </w:rPr>
        <w:t xml:space="preserve">  </w:t>
      </w:r>
      <w:proofErr w:type="gramEnd"/>
      <w:r w:rsidR="001D4C76">
        <w:rPr>
          <w:lang w:val="pt-BR"/>
        </w:rPr>
        <w:t xml:space="preserve">a), </w:t>
      </w:r>
      <w:r w:rsidR="00A113B3" w:rsidRPr="00B74DF4">
        <w:rPr>
          <w:lang w:val="pt-BR"/>
        </w:rPr>
        <w:t xml:space="preserve"> b)</w:t>
      </w:r>
      <w:r w:rsidR="001D4C76">
        <w:rPr>
          <w:lang w:val="pt-BR"/>
        </w:rPr>
        <w:t>, c) e d)</w:t>
      </w:r>
      <w:r w:rsidR="00A55401">
        <w:rPr>
          <w:lang w:val="pt-BR"/>
        </w:rPr>
        <w:t xml:space="preserve">; </w:t>
      </w:r>
    </w:p>
    <w:p w:rsidR="00592998" w:rsidRDefault="00B777B0" w:rsidP="003D693B">
      <w:pPr>
        <w:pStyle w:val="BodyText"/>
        <w:numPr>
          <w:ilvl w:val="0"/>
          <w:numId w:val="4"/>
        </w:numPr>
        <w:tabs>
          <w:tab w:val="left" w:pos="-3690"/>
        </w:tabs>
        <w:spacing w:before="120" w:after="120"/>
        <w:ind w:left="360"/>
        <w:rPr>
          <w:lang w:val="pt-BR"/>
        </w:rPr>
      </w:pPr>
      <w:r w:rsidRPr="00592998">
        <w:rPr>
          <w:lang w:val="pt-BR"/>
        </w:rPr>
        <w:t>Relatório</w:t>
      </w:r>
      <w:r w:rsidR="00ED0A6F" w:rsidRPr="00592998">
        <w:rPr>
          <w:lang w:val="pt-BR"/>
        </w:rPr>
        <w:t xml:space="preserve"> </w:t>
      </w:r>
      <w:r w:rsidR="004B6375" w:rsidRPr="00592998">
        <w:rPr>
          <w:lang w:val="pt-BR"/>
        </w:rPr>
        <w:t>final</w:t>
      </w:r>
      <w:r w:rsidR="00592998" w:rsidRPr="00592998">
        <w:rPr>
          <w:lang w:val="pt-BR"/>
        </w:rPr>
        <w:t xml:space="preserve">: </w:t>
      </w:r>
      <w:r w:rsidR="004B6375" w:rsidRPr="00592998">
        <w:rPr>
          <w:lang w:val="pt-BR"/>
        </w:rPr>
        <w:t xml:space="preserve">incluindo </w:t>
      </w:r>
      <w:r w:rsidR="009F7F84" w:rsidRPr="00592998">
        <w:rPr>
          <w:lang w:val="pt-BR"/>
        </w:rPr>
        <w:t xml:space="preserve">os resultados </w:t>
      </w:r>
      <w:r w:rsidR="004B6375" w:rsidRPr="00592998">
        <w:rPr>
          <w:lang w:val="pt-BR"/>
        </w:rPr>
        <w:t>anteriores e</w:t>
      </w:r>
      <w:r w:rsidR="00592998">
        <w:rPr>
          <w:lang w:val="pt-BR"/>
        </w:rPr>
        <w:t xml:space="preserve"> contendo</w:t>
      </w:r>
      <w:r w:rsidR="004B6375" w:rsidRPr="00592998">
        <w:rPr>
          <w:lang w:val="pt-BR"/>
        </w:rPr>
        <w:t xml:space="preserve"> </w:t>
      </w:r>
      <w:r w:rsidR="00592998" w:rsidRPr="001D4C76">
        <w:rPr>
          <w:lang w:val="pt-BR"/>
        </w:rPr>
        <w:t>uma proposta de plataforma do mecanismo de comu</w:t>
      </w:r>
      <w:r w:rsidR="00592998">
        <w:rPr>
          <w:lang w:val="pt-BR"/>
        </w:rPr>
        <w:t>nicação nacional de ABS e as devidas</w:t>
      </w:r>
      <w:proofErr w:type="gramStart"/>
      <w:r w:rsidR="00592998">
        <w:rPr>
          <w:lang w:val="pt-BR"/>
        </w:rPr>
        <w:t xml:space="preserve"> </w:t>
      </w:r>
      <w:r w:rsidR="00592998" w:rsidRPr="001D4C76">
        <w:rPr>
          <w:lang w:val="pt-BR"/>
        </w:rPr>
        <w:t xml:space="preserve"> </w:t>
      </w:r>
      <w:proofErr w:type="gramEnd"/>
      <w:r w:rsidR="00592998" w:rsidRPr="001D4C76">
        <w:rPr>
          <w:lang w:val="pt-BR"/>
        </w:rPr>
        <w:t>recomendações para a sua implantação</w:t>
      </w:r>
      <w:r w:rsidR="00A55401">
        <w:rPr>
          <w:lang w:val="pt-BR"/>
        </w:rPr>
        <w:t>.</w:t>
      </w:r>
    </w:p>
    <w:p w:rsidR="00BF4F9A" w:rsidRPr="00592998" w:rsidRDefault="00BF4F9A" w:rsidP="003D693B">
      <w:pPr>
        <w:pStyle w:val="BodyText"/>
        <w:tabs>
          <w:tab w:val="left" w:pos="-3690"/>
        </w:tabs>
        <w:spacing w:before="120" w:after="120"/>
        <w:rPr>
          <w:lang w:val="pt-BR"/>
        </w:rPr>
      </w:pPr>
      <w:r w:rsidRPr="00592998">
        <w:rPr>
          <w:lang w:val="pt-BR"/>
        </w:rPr>
        <w:t>Todo relatório deve ser submetido ao Banco em um arquivo eletrônico. O relatório deve incluir uma capa, o documento principal e todos os anexos. Arquivos em formato Zip não serão aceitos como relatório final conforme os regulamentos da Seção de Administração de Arquivos</w:t>
      </w:r>
      <w:r w:rsidR="005C6024" w:rsidRPr="00592998">
        <w:rPr>
          <w:lang w:val="pt-BR"/>
        </w:rPr>
        <w:t>.</w:t>
      </w:r>
    </w:p>
    <w:p w:rsidR="005C6024" w:rsidRPr="005C6024" w:rsidRDefault="005C6024" w:rsidP="003D693B">
      <w:pPr>
        <w:pStyle w:val="BodyText"/>
        <w:tabs>
          <w:tab w:val="left" w:pos="-90"/>
          <w:tab w:val="left" w:pos="0"/>
        </w:tabs>
        <w:spacing w:before="120" w:after="120"/>
        <w:rPr>
          <w:lang w:val="pt-BR"/>
        </w:rPr>
      </w:pPr>
    </w:p>
    <w:p w:rsidR="00553705" w:rsidRPr="00E421CF" w:rsidRDefault="00323E8B" w:rsidP="003D693B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CRONOGRAMA DE PAGAMENTOS </w:t>
      </w:r>
    </w:p>
    <w:p w:rsidR="00323E8B" w:rsidRPr="00E421CF" w:rsidRDefault="00323E8B" w:rsidP="003D693B">
      <w:pPr>
        <w:pStyle w:val="ListParagraph"/>
        <w:autoSpaceDE w:val="0"/>
        <w:autoSpaceDN w:val="0"/>
        <w:adjustRightInd w:val="0"/>
        <w:spacing w:before="120" w:after="12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sz w:val="24"/>
          <w:szCs w:val="24"/>
          <w:lang w:val="pt-BR"/>
        </w:rPr>
        <w:t>Os pagamentos serão realizados segundo o seguinte cronograma</w:t>
      </w:r>
    </w:p>
    <w:p w:rsidR="00323E8B" w:rsidRPr="00E421CF" w:rsidRDefault="00323E8B" w:rsidP="003D693B">
      <w:pPr>
        <w:pStyle w:val="ListParagraph"/>
        <w:numPr>
          <w:ilvl w:val="1"/>
          <w:numId w:val="3"/>
        </w:numPr>
        <w:tabs>
          <w:tab w:val="clear" w:pos="2160"/>
        </w:tabs>
        <w:suppressAutoHyphens w:val="0"/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bCs/>
          <w:sz w:val="24"/>
          <w:szCs w:val="24"/>
          <w:lang w:val="pt-BR"/>
        </w:rPr>
        <w:t>XX %</w:t>
      </w:r>
      <w:r w:rsidRPr="00E421C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valor total do contrato após a assinatura do contrato;</w:t>
      </w:r>
    </w:p>
    <w:p w:rsidR="00323E8B" w:rsidRPr="00E421CF" w:rsidRDefault="00323E8B" w:rsidP="003D693B">
      <w:pPr>
        <w:pStyle w:val="ListParagraph"/>
        <w:numPr>
          <w:ilvl w:val="1"/>
          <w:numId w:val="3"/>
        </w:numPr>
        <w:tabs>
          <w:tab w:val="clear" w:pos="2160"/>
        </w:tabs>
        <w:suppressAutoHyphens w:val="0"/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XX % 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>do valor total do contrato</w:t>
      </w:r>
      <w:r w:rsidR="00592998">
        <w:rPr>
          <w:rFonts w:ascii="Times New Roman" w:hAnsi="Times New Roman" w:cs="Times New Roman"/>
          <w:sz w:val="24"/>
          <w:szCs w:val="24"/>
          <w:lang w:val="pt-BR"/>
        </w:rPr>
        <w:t xml:space="preserve"> após a aprovação do Relatório intermediário;</w:t>
      </w:r>
    </w:p>
    <w:p w:rsidR="00BF4F9A" w:rsidRPr="00BF4F9A" w:rsidRDefault="00323E8B" w:rsidP="003D693B">
      <w:pPr>
        <w:pStyle w:val="ListParagraph"/>
        <w:numPr>
          <w:ilvl w:val="1"/>
          <w:numId w:val="3"/>
        </w:numPr>
        <w:tabs>
          <w:tab w:val="clear" w:pos="2160"/>
        </w:tabs>
        <w:suppressAutoHyphens w:val="0"/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XX </w:t>
      </w:r>
      <w:r w:rsidRPr="00E421CF">
        <w:rPr>
          <w:rFonts w:ascii="Times New Roman" w:hAnsi="Times New Roman" w:cs="Times New Roman"/>
          <w:bCs/>
          <w:sz w:val="24"/>
          <w:szCs w:val="24"/>
          <w:lang w:val="pt-BR"/>
        </w:rPr>
        <w:t>% do valor total do contrato</w:t>
      </w:r>
      <w:r w:rsidR="00592998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após a aprovação do Relatório final</w:t>
      </w:r>
      <w:r w:rsidRPr="00E421C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. </w:t>
      </w:r>
    </w:p>
    <w:p w:rsidR="00B764DF" w:rsidRDefault="00B764DF" w:rsidP="003D693B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B764DF" w:rsidRPr="00B764DF" w:rsidRDefault="00B764DF" w:rsidP="003D693B">
      <w:pPr>
        <w:pStyle w:val="ListParagraph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B764DF">
        <w:rPr>
          <w:rFonts w:ascii="Times New Roman" w:hAnsi="Times New Roman" w:cs="Times New Roman"/>
          <w:b/>
          <w:sz w:val="24"/>
          <w:szCs w:val="24"/>
          <w:lang w:val="pt-BR"/>
        </w:rPr>
        <w:t xml:space="preserve">SUPERVISÃO </w:t>
      </w:r>
    </w:p>
    <w:p w:rsidR="00E161C3" w:rsidRDefault="00B764DF" w:rsidP="003D693B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sz w:val="24"/>
          <w:szCs w:val="24"/>
          <w:lang w:val="pt-BR"/>
        </w:rPr>
        <w:t>A supervisão desta consultoria ficará a cargo d</w:t>
      </w:r>
      <w:r>
        <w:rPr>
          <w:rFonts w:ascii="Times New Roman" w:hAnsi="Times New Roman" w:cs="Times New Roman"/>
          <w:sz w:val="24"/>
          <w:szCs w:val="24"/>
          <w:lang w:val="pt-BR"/>
        </w:rPr>
        <w:t>a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 de Equipe dos Projetos BR-T1304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e BR-T1308: Maria Claudia Perazza (</w:t>
      </w:r>
      <w:r w:rsidR="00E161C3">
        <w:rPr>
          <w:rFonts w:ascii="Times New Roman" w:hAnsi="Times New Roman" w:cs="Times New Roman"/>
          <w:sz w:val="24"/>
          <w:szCs w:val="24"/>
          <w:lang w:val="pt-BR"/>
        </w:rPr>
        <w:t xml:space="preserve">INE/RND </w:t>
      </w:r>
      <w:r w:rsidR="00A55401">
        <w:fldChar w:fldCharType="begin"/>
      </w:r>
      <w:r w:rsidR="00A55401" w:rsidRPr="00A55401">
        <w:rPr>
          <w:lang w:val="pt-BR"/>
          <w:rPrChange w:id="3" w:author="IADB" w:date="2014-07-15T18:16:00Z">
            <w:rPr/>
          </w:rPrChange>
        </w:rPr>
        <w:instrText xml:space="preserve"> HYPERLINK "mailto:mariacp@iadb.org" </w:instrText>
      </w:r>
      <w:r w:rsidR="00A55401">
        <w:fldChar w:fldCharType="separate"/>
      </w:r>
      <w:r w:rsidRPr="00AD0814">
        <w:rPr>
          <w:rStyle w:val="Hyperlink"/>
          <w:rFonts w:ascii="Times New Roman" w:hAnsi="Times New Roman" w:cs="Times New Roman"/>
          <w:sz w:val="24"/>
          <w:szCs w:val="24"/>
          <w:lang w:val="pt-BR"/>
        </w:rPr>
        <w:t>mariacp@iadb.org</w:t>
      </w:r>
      <w:r w:rsidR="00A55401">
        <w:rPr>
          <w:rStyle w:val="Hyperlink"/>
          <w:rFonts w:ascii="Times New Roman" w:hAnsi="Times New Roman" w:cs="Times New Roman"/>
          <w:sz w:val="24"/>
          <w:szCs w:val="24"/>
          <w:lang w:val="pt-BR"/>
        </w:rPr>
        <w:fldChar w:fldCharType="end"/>
      </w:r>
      <w:proofErr w:type="gramStart"/>
      <w:r>
        <w:rPr>
          <w:rFonts w:ascii="Times New Roman" w:hAnsi="Times New Roman" w:cs="Times New Roman"/>
          <w:sz w:val="24"/>
          <w:szCs w:val="24"/>
          <w:lang w:val="pt-BR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  <w:lang w:val="pt-BR"/>
        </w:rPr>
        <w:t xml:space="preserve"> na sede do Banco em Washington, e Simone Bauch (</w:t>
      </w:r>
      <w:r w:rsidR="00E161C3">
        <w:rPr>
          <w:rFonts w:ascii="Times New Roman" w:hAnsi="Times New Roman" w:cs="Times New Roman"/>
          <w:sz w:val="24"/>
          <w:szCs w:val="24"/>
          <w:lang w:val="pt-BR"/>
        </w:rPr>
        <w:t xml:space="preserve">RND/CBR </w:t>
      </w:r>
      <w:r w:rsidR="00A55401">
        <w:fldChar w:fldCharType="begin"/>
      </w:r>
      <w:r w:rsidR="00A55401" w:rsidRPr="00A55401">
        <w:rPr>
          <w:lang w:val="pt-BR"/>
          <w:rPrChange w:id="4" w:author="IADB" w:date="2014-07-15T18:16:00Z">
            <w:rPr/>
          </w:rPrChange>
        </w:rPr>
        <w:instrText xml:space="preserve"> HYPERLINK "mailto:sbauch@iadb.org" </w:instrText>
      </w:r>
      <w:r w:rsidR="00A55401">
        <w:fldChar w:fldCharType="separate"/>
      </w:r>
      <w:r w:rsidR="00E161C3" w:rsidRPr="00AD0814">
        <w:rPr>
          <w:rStyle w:val="Hyperlink"/>
          <w:rFonts w:ascii="Times New Roman" w:hAnsi="Times New Roman" w:cs="Times New Roman"/>
          <w:sz w:val="24"/>
          <w:szCs w:val="24"/>
          <w:lang w:val="pt-BR"/>
        </w:rPr>
        <w:t>sbauch@iadb.org</w:t>
      </w:r>
      <w:r w:rsidR="00A55401">
        <w:rPr>
          <w:rStyle w:val="Hyperlink"/>
          <w:rFonts w:ascii="Times New Roman" w:hAnsi="Times New Roman" w:cs="Times New Roman"/>
          <w:sz w:val="24"/>
          <w:szCs w:val="24"/>
          <w:lang w:val="pt-BR"/>
        </w:rPr>
        <w:fldChar w:fldCharType="end"/>
      </w:r>
      <w:r w:rsidR="00E161C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) no Escritório de Representação do BID em Brasília.  </w:t>
      </w:r>
    </w:p>
    <w:p w:rsidR="00B764DF" w:rsidRDefault="00E161C3" w:rsidP="003D693B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A Diretora do </w:t>
      </w:r>
      <w:r w:rsidR="007E378D">
        <w:rPr>
          <w:rFonts w:ascii="Times New Roman" w:hAnsi="Times New Roman" w:cs="Times New Roman"/>
          <w:sz w:val="24"/>
          <w:szCs w:val="24"/>
          <w:lang w:val="pt-BR"/>
        </w:rPr>
        <w:t>DPG/SBF/MMA Eliana Fontes (</w:t>
      </w:r>
      <w:r w:rsidR="007656BD">
        <w:fldChar w:fldCharType="begin"/>
      </w:r>
      <w:r w:rsidR="007656BD" w:rsidRPr="00CA39CD">
        <w:rPr>
          <w:lang w:val="pt-BR"/>
          <w:rPrChange w:id="5" w:author="André Luiz" w:date="2014-07-11T15:24:00Z">
            <w:rPr/>
          </w:rPrChange>
        </w:rPr>
        <w:instrText xml:space="preserve"> HYPERLINK "mailto:eliana.fontes@mma.gov.br" </w:instrText>
      </w:r>
      <w:r w:rsidR="007656BD">
        <w:fldChar w:fldCharType="separate"/>
      </w:r>
      <w:r w:rsidR="007E378D" w:rsidRPr="002E7E0E">
        <w:rPr>
          <w:rStyle w:val="Hyperlink"/>
          <w:rFonts w:ascii="Times New Roman" w:hAnsi="Times New Roman" w:cs="Times New Roman"/>
          <w:sz w:val="24"/>
          <w:szCs w:val="24"/>
          <w:lang w:val="pt-BR"/>
        </w:rPr>
        <w:t>eliana.fontes@mma.gov.br</w:t>
      </w:r>
      <w:r w:rsidR="007656BD">
        <w:rPr>
          <w:rStyle w:val="Hyperlink"/>
          <w:rFonts w:ascii="Times New Roman" w:hAnsi="Times New Roman" w:cs="Times New Roman"/>
          <w:sz w:val="24"/>
          <w:szCs w:val="24"/>
          <w:lang w:val="pt-BR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7E378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>será responsável pelo acompanhamento da</w:t>
      </w:r>
      <w:r w:rsidR="00B764DF">
        <w:rPr>
          <w:rFonts w:ascii="Times New Roman" w:hAnsi="Times New Roman" w:cs="Times New Roman"/>
          <w:sz w:val="24"/>
          <w:szCs w:val="24"/>
          <w:lang w:val="pt-BR"/>
        </w:rPr>
        <w:t xml:space="preserve"> condução técnica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dos trabalhos no terreno do consultor, para assegurar que os resultados sejam satisfatórios e atendam às necessidades e prioridades esta instituição. </w:t>
      </w:r>
    </w:p>
    <w:p w:rsidR="00A24AF6" w:rsidRPr="00B764DF" w:rsidRDefault="00A24AF6" w:rsidP="003D693B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  <w:lang w:val="pt-BR"/>
        </w:rPr>
      </w:pPr>
    </w:p>
    <w:p w:rsidR="00E421CF" w:rsidRPr="00BF4F9A" w:rsidRDefault="00E421CF" w:rsidP="003D693B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bCs/>
          <w:sz w:val="24"/>
          <w:szCs w:val="24"/>
          <w:lang w:val="pt-BR"/>
        </w:rPr>
        <w:t>CARACTERÍSTICAS DA CONSULTORIA</w:t>
      </w:r>
    </w:p>
    <w:p w:rsidR="00E421CF" w:rsidRPr="00E421CF" w:rsidRDefault="00E421CF" w:rsidP="003D693B">
      <w:pPr>
        <w:pStyle w:val="BodyTextIndent"/>
        <w:numPr>
          <w:ilvl w:val="0"/>
          <w:numId w:val="6"/>
        </w:numPr>
        <w:suppressAutoHyphens w:val="0"/>
        <w:spacing w:before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A34F0">
        <w:rPr>
          <w:rFonts w:ascii="Times New Roman" w:hAnsi="Times New Roman" w:cs="Times New Roman"/>
          <w:sz w:val="24"/>
          <w:szCs w:val="24"/>
          <w:u w:val="single"/>
          <w:lang w:val="pt-BR"/>
        </w:rPr>
        <w:t>Categoria e Modalidade da Consultoria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>: consultor individual nacional; contrato por Produtos e Serviços Externos, Montante Fixo</w:t>
      </w:r>
      <w:r w:rsidR="00FA34F0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</w:p>
    <w:p w:rsidR="00E421CF" w:rsidRPr="001564E8" w:rsidRDefault="00E421CF" w:rsidP="003D693B">
      <w:pPr>
        <w:pStyle w:val="BodyTextIndent"/>
        <w:numPr>
          <w:ilvl w:val="0"/>
          <w:numId w:val="6"/>
        </w:numPr>
        <w:suppressAutoHyphens w:val="0"/>
        <w:spacing w:before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24AF6">
        <w:rPr>
          <w:rFonts w:ascii="Times New Roman" w:hAnsi="Times New Roman" w:cs="Times New Roman"/>
          <w:sz w:val="24"/>
          <w:szCs w:val="24"/>
          <w:u w:val="single"/>
          <w:lang w:val="pt-BR"/>
        </w:rPr>
        <w:t xml:space="preserve">Duração </w:t>
      </w:r>
      <w:r w:rsidR="00FA34F0" w:rsidRPr="00A24AF6">
        <w:rPr>
          <w:rFonts w:ascii="Times New Roman" w:hAnsi="Times New Roman" w:cs="Times New Roman"/>
          <w:sz w:val="24"/>
          <w:szCs w:val="24"/>
          <w:u w:val="single"/>
          <w:lang w:val="pt-BR"/>
        </w:rPr>
        <w:t>e data de inicio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  <w:r w:rsidR="001564E8">
        <w:rPr>
          <w:rFonts w:ascii="Times New Roman" w:hAnsi="Times New Roman" w:cs="Times New Roman"/>
          <w:i/>
          <w:sz w:val="24"/>
          <w:szCs w:val="24"/>
          <w:lang w:val="pt-BR"/>
        </w:rPr>
        <w:t>30</w:t>
      </w:r>
      <w:r w:rsidRPr="001564E8">
        <w:rPr>
          <w:rFonts w:ascii="Times New Roman" w:hAnsi="Times New Roman" w:cs="Times New Roman"/>
          <w:bCs/>
          <w:i/>
          <w:sz w:val="24"/>
          <w:szCs w:val="24"/>
          <w:lang w:val="pt-BR"/>
        </w:rPr>
        <w:t xml:space="preserve"> dias </w:t>
      </w:r>
      <w:r w:rsidR="001564E8">
        <w:rPr>
          <w:rFonts w:ascii="Times New Roman" w:hAnsi="Times New Roman" w:cs="Times New Roman"/>
          <w:bCs/>
          <w:i/>
          <w:sz w:val="24"/>
          <w:szCs w:val="24"/>
          <w:lang w:val="pt-BR"/>
        </w:rPr>
        <w:t xml:space="preserve">úteis </w:t>
      </w:r>
      <w:r w:rsidRPr="001564E8">
        <w:rPr>
          <w:rFonts w:ascii="Times New Roman" w:hAnsi="Times New Roman" w:cs="Times New Roman"/>
          <w:bCs/>
          <w:i/>
          <w:sz w:val="24"/>
          <w:szCs w:val="24"/>
          <w:lang w:val="pt-BR"/>
        </w:rPr>
        <w:t>descontínuos</w:t>
      </w:r>
      <w:r w:rsidRPr="001564E8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compreendidos</w:t>
      </w:r>
      <w:r w:rsidRPr="00E421CF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Pr="001564E8">
        <w:rPr>
          <w:rFonts w:ascii="Times New Roman" w:hAnsi="Times New Roman" w:cs="Times New Roman"/>
          <w:sz w:val="24"/>
          <w:szCs w:val="24"/>
          <w:lang w:val="pt-BR"/>
        </w:rPr>
        <w:t>entre o período</w:t>
      </w:r>
      <w:r w:rsidRPr="001564E8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Pr="001564E8">
        <w:rPr>
          <w:rFonts w:ascii="Times New Roman" w:hAnsi="Times New Roman" w:cs="Times New Roman"/>
          <w:sz w:val="24"/>
          <w:szCs w:val="24"/>
          <w:lang w:val="pt-BR"/>
        </w:rPr>
        <w:t xml:space="preserve">de </w:t>
      </w:r>
      <w:r w:rsidR="00FA34F0" w:rsidRPr="001564E8">
        <w:rPr>
          <w:rFonts w:ascii="Times New Roman" w:hAnsi="Times New Roman" w:cs="Times New Roman"/>
          <w:b/>
          <w:sz w:val="24"/>
          <w:szCs w:val="24"/>
          <w:lang w:val="pt-BR"/>
        </w:rPr>
        <w:t xml:space="preserve">21 de julho </w:t>
      </w:r>
      <w:r w:rsidR="001564E8" w:rsidRPr="001564E8">
        <w:rPr>
          <w:rFonts w:ascii="Times New Roman" w:hAnsi="Times New Roman" w:cs="Times New Roman"/>
          <w:b/>
          <w:sz w:val="24"/>
          <w:szCs w:val="24"/>
          <w:lang w:val="pt-BR"/>
        </w:rPr>
        <w:t>e</w:t>
      </w:r>
      <w:r w:rsidR="00FA34F0" w:rsidRPr="001564E8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1564E8" w:rsidRPr="001564E8">
        <w:rPr>
          <w:rFonts w:ascii="Times New Roman" w:hAnsi="Times New Roman" w:cs="Times New Roman"/>
          <w:b/>
          <w:sz w:val="24"/>
          <w:szCs w:val="24"/>
          <w:lang w:val="pt-BR"/>
        </w:rPr>
        <w:t>30 de novembro</w:t>
      </w:r>
      <w:r w:rsidR="00FA34F0" w:rsidRPr="001564E8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1564E8" w:rsidRPr="001564E8">
        <w:rPr>
          <w:rFonts w:ascii="Times New Roman" w:hAnsi="Times New Roman" w:cs="Times New Roman"/>
          <w:b/>
          <w:sz w:val="24"/>
          <w:szCs w:val="24"/>
          <w:lang w:val="pt-BR"/>
        </w:rPr>
        <w:t>de 2014</w:t>
      </w:r>
      <w:r w:rsidR="00FA34F0" w:rsidRPr="001564E8">
        <w:rPr>
          <w:rFonts w:ascii="Times New Roman" w:hAnsi="Times New Roman" w:cs="Times New Roman"/>
          <w:i/>
          <w:sz w:val="24"/>
          <w:szCs w:val="24"/>
          <w:lang w:val="pt-BR"/>
        </w:rPr>
        <w:t xml:space="preserve">. </w:t>
      </w:r>
    </w:p>
    <w:p w:rsidR="00E421CF" w:rsidRPr="00A24AF6" w:rsidRDefault="00E421CF" w:rsidP="003D693B">
      <w:pPr>
        <w:pStyle w:val="BodyTextIndent"/>
        <w:numPr>
          <w:ilvl w:val="0"/>
          <w:numId w:val="6"/>
        </w:numPr>
        <w:suppressAutoHyphens w:val="0"/>
        <w:spacing w:before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24AF6">
        <w:rPr>
          <w:rFonts w:ascii="Times New Roman" w:hAnsi="Times New Roman" w:cs="Times New Roman"/>
          <w:sz w:val="24"/>
          <w:szCs w:val="24"/>
          <w:u w:val="single"/>
          <w:lang w:val="pt-BR"/>
        </w:rPr>
        <w:t>Local de trabalho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  <w:r w:rsidR="00A24AF6" w:rsidRPr="00A24AF6">
        <w:rPr>
          <w:rFonts w:ascii="Times New Roman" w:hAnsi="Times New Roman" w:cs="Times New Roman"/>
          <w:sz w:val="24"/>
          <w:szCs w:val="24"/>
          <w:lang w:val="pt-BR"/>
        </w:rPr>
        <w:t>Brasília e</w:t>
      </w:r>
      <w:r w:rsidRPr="00A24AF6">
        <w:rPr>
          <w:rFonts w:ascii="Times New Roman" w:hAnsi="Times New Roman" w:cs="Times New Roman"/>
          <w:sz w:val="24"/>
          <w:szCs w:val="24"/>
          <w:lang w:val="pt-BR"/>
        </w:rPr>
        <w:t xml:space="preserve"> local de residência do consultor</w:t>
      </w:r>
    </w:p>
    <w:p w:rsidR="00FA34F0" w:rsidRPr="00A24AF6" w:rsidRDefault="00FA34F0" w:rsidP="003D693B">
      <w:pPr>
        <w:pStyle w:val="BodyTextIndent"/>
        <w:suppressAutoHyphens w:val="0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FA34F0" w:rsidRPr="00A24AF6" w:rsidRDefault="00A24AF6" w:rsidP="003D693B">
      <w:pPr>
        <w:pStyle w:val="ListParagraph"/>
        <w:numPr>
          <w:ilvl w:val="0"/>
          <w:numId w:val="7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>REQUISITOS DE QUALIFICAÇÃO</w:t>
      </w:r>
    </w:p>
    <w:p w:rsidR="00B764DF" w:rsidRPr="00E421CF" w:rsidRDefault="00466DAF" w:rsidP="003D693B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Para o cumprimento dos objetivos da consultoria o</w:t>
      </w:r>
      <w:r w:rsidR="00FA34F0" w:rsidRPr="00E421CF">
        <w:rPr>
          <w:rFonts w:ascii="Times New Roman" w:hAnsi="Times New Roman" w:cs="Times New Roman"/>
          <w:sz w:val="24"/>
          <w:szCs w:val="24"/>
          <w:lang w:val="pt-BR"/>
        </w:rPr>
        <w:t>s requisitos de qualificação são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os seguintes</w:t>
      </w:r>
      <w:r w:rsidR="00FA34F0"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  <w:r w:rsidR="00194488">
        <w:rPr>
          <w:rFonts w:ascii="Times New Roman" w:hAnsi="Times New Roman" w:cs="Times New Roman"/>
          <w:sz w:val="24"/>
          <w:szCs w:val="24"/>
          <w:lang w:val="pt-BR"/>
        </w:rPr>
        <w:t>profissional especializado em sistemas</w:t>
      </w:r>
      <w:r w:rsidR="00A53680">
        <w:rPr>
          <w:rFonts w:ascii="Times New Roman" w:hAnsi="Times New Roman" w:cs="Times New Roman"/>
          <w:sz w:val="24"/>
          <w:szCs w:val="24"/>
          <w:lang w:val="pt-BR"/>
        </w:rPr>
        <w:t xml:space="preserve"> com experiência comprovada de no mínimo </w:t>
      </w:r>
      <w:proofErr w:type="gramStart"/>
      <w:r w:rsidR="00A53680">
        <w:rPr>
          <w:rFonts w:ascii="Times New Roman" w:hAnsi="Times New Roman" w:cs="Times New Roman"/>
          <w:sz w:val="24"/>
          <w:szCs w:val="24"/>
          <w:lang w:val="pt-BR"/>
        </w:rPr>
        <w:t>5</w:t>
      </w:r>
      <w:proofErr w:type="gramEnd"/>
      <w:r w:rsidR="00A53680">
        <w:rPr>
          <w:rFonts w:ascii="Times New Roman" w:hAnsi="Times New Roman" w:cs="Times New Roman"/>
          <w:sz w:val="24"/>
          <w:szCs w:val="24"/>
          <w:lang w:val="pt-BR"/>
        </w:rPr>
        <w:t xml:space="preserve"> anos em realização sistemas informatizados de informação e decisão incluindo </w:t>
      </w:r>
      <w:r w:rsidR="00A53680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fluxograma em site internet, arvore de decisão e de orientação de uso de informações acadêmicas/técnicas de alta complexidade intelectual; redação para web e  conversão de textos técnicos/acadêmicos complexos para linguagem web e plataformas digitais, sistematização e adaptação para diferentes públicos alvo; criação de identidade visual e arte em ambiente virtual com base em linguagem hipertextual. </w:t>
      </w:r>
    </w:p>
    <w:sectPr w:rsidR="00B764DF" w:rsidRPr="00E421CF" w:rsidSect="008A7F9E">
      <w:headerReference w:type="default" r:id="rId8"/>
      <w:pgSz w:w="12240" w:h="15840"/>
      <w:pgMar w:top="1440" w:right="1800" w:bottom="1440" w:left="1800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6BD" w:rsidRDefault="007656BD">
      <w:pPr>
        <w:spacing w:after="0" w:line="240" w:lineRule="auto"/>
      </w:pPr>
      <w:r>
        <w:separator/>
      </w:r>
    </w:p>
  </w:endnote>
  <w:endnote w:type="continuationSeparator" w:id="0">
    <w:p w:rsidR="007656BD" w:rsidRDefault="00765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riffon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eestyle Script">
    <w:altName w:val="Urdu Typesetting"/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6BD" w:rsidRDefault="007656BD">
      <w:pPr>
        <w:spacing w:after="0" w:line="240" w:lineRule="auto"/>
      </w:pPr>
      <w:r>
        <w:separator/>
      </w:r>
    </w:p>
  </w:footnote>
  <w:footnote w:type="continuationSeparator" w:id="0">
    <w:p w:rsidR="007656BD" w:rsidRDefault="00765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705" w:rsidRDefault="00553705">
    <w:pPr>
      <w:ind w:left="864" w:right="864"/>
      <w:jc w:val="right"/>
      <w:rPr>
        <w:rFonts w:ascii="CG Times" w:hAnsi="CG Times"/>
        <w:b/>
        <w:bCs/>
        <w:sz w:val="20"/>
      </w:rPr>
    </w:pPr>
  </w:p>
  <w:p w:rsidR="00553705" w:rsidRDefault="00553705">
    <w:pPr>
      <w:spacing w:line="240" w:lineRule="exact"/>
      <w:rPr>
        <w:rFonts w:ascii="Freestyle Script" w:hAnsi="Freestyle Script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EEE"/>
    <w:multiLevelType w:val="hybridMultilevel"/>
    <w:tmpl w:val="23EEE4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322BB"/>
    <w:multiLevelType w:val="hybridMultilevel"/>
    <w:tmpl w:val="066A8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34E91"/>
    <w:multiLevelType w:val="hybridMultilevel"/>
    <w:tmpl w:val="135E4742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B06DECE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2" w:tplc="040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3F83E53"/>
    <w:multiLevelType w:val="hybridMultilevel"/>
    <w:tmpl w:val="48D0E30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D765FA4"/>
    <w:multiLevelType w:val="hybridMultilevel"/>
    <w:tmpl w:val="641E2D06"/>
    <w:lvl w:ilvl="0" w:tplc="B67AE5D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124A5"/>
    <w:multiLevelType w:val="hybridMultilevel"/>
    <w:tmpl w:val="13F29408"/>
    <w:lvl w:ilvl="0" w:tplc="FBEE91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BA31C2"/>
    <w:multiLevelType w:val="multilevel"/>
    <w:tmpl w:val="6B3425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79E69E5"/>
    <w:multiLevelType w:val="hybridMultilevel"/>
    <w:tmpl w:val="3304866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05"/>
    <w:rsid w:val="00057BCF"/>
    <w:rsid w:val="00117AD1"/>
    <w:rsid w:val="001564E8"/>
    <w:rsid w:val="00161693"/>
    <w:rsid w:val="00194488"/>
    <w:rsid w:val="001C54CC"/>
    <w:rsid w:val="001D4C76"/>
    <w:rsid w:val="001F62DD"/>
    <w:rsid w:val="002542B3"/>
    <w:rsid w:val="00285C16"/>
    <w:rsid w:val="002B798F"/>
    <w:rsid w:val="002E4214"/>
    <w:rsid w:val="00323E8B"/>
    <w:rsid w:val="003D693B"/>
    <w:rsid w:val="00402310"/>
    <w:rsid w:val="00462FA8"/>
    <w:rsid w:val="00466DAF"/>
    <w:rsid w:val="004B6375"/>
    <w:rsid w:val="00514ED7"/>
    <w:rsid w:val="00516FB8"/>
    <w:rsid w:val="00537C74"/>
    <w:rsid w:val="00553705"/>
    <w:rsid w:val="00592998"/>
    <w:rsid w:val="005A08A6"/>
    <w:rsid w:val="005C6024"/>
    <w:rsid w:val="006E3AC6"/>
    <w:rsid w:val="00742B7F"/>
    <w:rsid w:val="007656BD"/>
    <w:rsid w:val="007776BB"/>
    <w:rsid w:val="007901D4"/>
    <w:rsid w:val="007E378D"/>
    <w:rsid w:val="0088294D"/>
    <w:rsid w:val="008A7F9E"/>
    <w:rsid w:val="009607A7"/>
    <w:rsid w:val="009F7F84"/>
    <w:rsid w:val="00A03EC1"/>
    <w:rsid w:val="00A113B3"/>
    <w:rsid w:val="00A24AF6"/>
    <w:rsid w:val="00A3102B"/>
    <w:rsid w:val="00A47137"/>
    <w:rsid w:val="00A53680"/>
    <w:rsid w:val="00A55401"/>
    <w:rsid w:val="00AB41AB"/>
    <w:rsid w:val="00AD3662"/>
    <w:rsid w:val="00B04C78"/>
    <w:rsid w:val="00B22F5E"/>
    <w:rsid w:val="00B4634F"/>
    <w:rsid w:val="00B74DF4"/>
    <w:rsid w:val="00B764DF"/>
    <w:rsid w:val="00B777B0"/>
    <w:rsid w:val="00B91D27"/>
    <w:rsid w:val="00BF4F9A"/>
    <w:rsid w:val="00C6775C"/>
    <w:rsid w:val="00CA39CD"/>
    <w:rsid w:val="00CD56A6"/>
    <w:rsid w:val="00CE0676"/>
    <w:rsid w:val="00D04A24"/>
    <w:rsid w:val="00E161C3"/>
    <w:rsid w:val="00E421CF"/>
    <w:rsid w:val="00E641B3"/>
    <w:rsid w:val="00ED0A6F"/>
    <w:rsid w:val="00F34F27"/>
    <w:rsid w:val="00F84140"/>
    <w:rsid w:val="00FA34F0"/>
    <w:rsid w:val="00FC5CEC"/>
    <w:rsid w:val="00FD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SimSun" w:hAnsi="Calibri" w:cs="Calibri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4634F"/>
    <w:pPr>
      <w:suppressAutoHyphens w:val="0"/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kdaInternet">
    <w:name w:val="Link da Internet"/>
    <w:basedOn w:val="DefaultParagraphFont"/>
    <w:rPr>
      <w:color w:val="0000FF"/>
      <w:u w:val="single"/>
    </w:rPr>
  </w:style>
  <w:style w:type="character" w:customStyle="1" w:styleId="CommentTextChar">
    <w:name w:val="Comment Text Char"/>
    <w:basedOn w:val="DefaultParagraphFont"/>
    <w:rPr>
      <w:rFonts w:ascii="Griffon" w:eastAsia="Times New Roman" w:hAnsi="Griffon" w:cs="Times New Roman"/>
      <w:sz w:val="20"/>
      <w:szCs w:val="20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lang w:val="pt-BR"/>
    </w:rPr>
  </w:style>
  <w:style w:type="character" w:customStyle="1" w:styleId="ListLabel4">
    <w:name w:val="ListLabel 4"/>
    <w:rPr>
      <w:rFonts w:cs="Times New Roman"/>
      <w:sz w:val="24"/>
    </w:rPr>
  </w:style>
  <w:style w:type="paragraph" w:styleId="Title">
    <w:name w:val="Title"/>
    <w:basedOn w:val="Normal"/>
    <w:next w:val="Corpodo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List">
    <w:name w:val="List"/>
    <w:basedOn w:val="Corpodotexto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spacing w:after="0" w:line="1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1"/>
    <w:pPr>
      <w:widowControl w:val="0"/>
      <w:spacing w:after="0" w:line="100" w:lineRule="atLeast"/>
    </w:pPr>
    <w:rPr>
      <w:rFonts w:ascii="Griffon" w:eastAsia="Times New Roman" w:hAnsi="Griffon" w:cs="Times New Roman"/>
      <w:sz w:val="20"/>
      <w:szCs w:val="20"/>
    </w:rPr>
  </w:style>
  <w:style w:type="paragraph" w:styleId="Header">
    <w:name w:val="header"/>
    <w:basedOn w:val="Normal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etabela">
    <w:name w:val="Conteúdo de tabela"/>
    <w:basedOn w:val="Normal"/>
    <w:pPr>
      <w:suppressLineNumbers/>
    </w:pPr>
  </w:style>
  <w:style w:type="character" w:customStyle="1" w:styleId="Heading9Char">
    <w:name w:val="Heading 9 Char"/>
    <w:basedOn w:val="DefaultParagraphFont"/>
    <w:link w:val="Heading9"/>
    <w:uiPriority w:val="9"/>
    <w:rsid w:val="00B4634F"/>
    <w:rPr>
      <w:rFonts w:ascii="Cambria" w:eastAsia="Times New Roman" w:hAnsi="Cambria" w:cs="Times New Roman"/>
      <w:lang w:val="en-US" w:eastAsia="en-US"/>
    </w:rPr>
  </w:style>
  <w:style w:type="paragraph" w:styleId="BodyText">
    <w:name w:val="Body Text"/>
    <w:basedOn w:val="Normal"/>
    <w:link w:val="BodyTextChar"/>
    <w:rsid w:val="00323E8B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23E8B"/>
    <w:rPr>
      <w:rFonts w:ascii="Times New Roman" w:eastAsia="Times New Roman" w:hAnsi="Times New Roman" w:cs="Times New Roman"/>
      <w:bCs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323E8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23E8B"/>
    <w:rPr>
      <w:rFonts w:ascii="Calibri" w:eastAsia="SimSun" w:hAnsi="Calibri" w:cs="Calibr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07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7A7"/>
    <w:pPr>
      <w:widowControl/>
      <w:spacing w:after="200" w:line="240" w:lineRule="auto"/>
    </w:pPr>
    <w:rPr>
      <w:rFonts w:ascii="Calibri" w:eastAsia="SimSun" w:hAnsi="Calibri" w:cs="Calibri"/>
      <w:b/>
      <w:bCs/>
    </w:rPr>
  </w:style>
  <w:style w:type="character" w:customStyle="1" w:styleId="CommentTextChar1">
    <w:name w:val="Comment Text Char1"/>
    <w:basedOn w:val="DefaultParagraphFont"/>
    <w:link w:val="CommentText"/>
    <w:rsid w:val="009607A7"/>
    <w:rPr>
      <w:rFonts w:ascii="Griffon" w:eastAsia="Times New Roman" w:hAnsi="Griffon" w:cs="Times New Roman"/>
      <w:sz w:val="20"/>
      <w:szCs w:val="20"/>
      <w:lang w:val="en-US"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9607A7"/>
    <w:rPr>
      <w:rFonts w:ascii="Calibri" w:eastAsia="SimSun" w:hAnsi="Calibri" w:cs="Calibri"/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7A7"/>
    <w:rPr>
      <w:rFonts w:ascii="Tahoma" w:eastAsia="SimSun" w:hAnsi="Tahoma" w:cs="Tahoma"/>
      <w:sz w:val="16"/>
      <w:szCs w:val="16"/>
      <w:lang w:val="en-US" w:eastAsia="en-US"/>
    </w:rPr>
  </w:style>
  <w:style w:type="paragraph" w:customStyle="1" w:styleId="Standard">
    <w:name w:val="Standard"/>
    <w:rsid w:val="00A113B3"/>
    <w:pPr>
      <w:suppressAutoHyphens/>
      <w:autoSpaceDN w:val="0"/>
      <w:spacing w:after="0" w:line="100" w:lineRule="atLeast"/>
      <w:textAlignment w:val="baseline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764D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SimSun" w:hAnsi="Calibri" w:cs="Calibri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4634F"/>
    <w:pPr>
      <w:suppressAutoHyphens w:val="0"/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kdaInternet">
    <w:name w:val="Link da Internet"/>
    <w:basedOn w:val="DefaultParagraphFont"/>
    <w:rPr>
      <w:color w:val="0000FF"/>
      <w:u w:val="single"/>
    </w:rPr>
  </w:style>
  <w:style w:type="character" w:customStyle="1" w:styleId="CommentTextChar">
    <w:name w:val="Comment Text Char"/>
    <w:basedOn w:val="DefaultParagraphFont"/>
    <w:rPr>
      <w:rFonts w:ascii="Griffon" w:eastAsia="Times New Roman" w:hAnsi="Griffon" w:cs="Times New Roman"/>
      <w:sz w:val="20"/>
      <w:szCs w:val="20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lang w:val="pt-BR"/>
    </w:rPr>
  </w:style>
  <w:style w:type="character" w:customStyle="1" w:styleId="ListLabel4">
    <w:name w:val="ListLabel 4"/>
    <w:rPr>
      <w:rFonts w:cs="Times New Roman"/>
      <w:sz w:val="24"/>
    </w:rPr>
  </w:style>
  <w:style w:type="paragraph" w:styleId="Title">
    <w:name w:val="Title"/>
    <w:basedOn w:val="Normal"/>
    <w:next w:val="Corpodo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List">
    <w:name w:val="List"/>
    <w:basedOn w:val="Corpodotexto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spacing w:after="0" w:line="1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1"/>
    <w:pPr>
      <w:widowControl w:val="0"/>
      <w:spacing w:after="0" w:line="100" w:lineRule="atLeast"/>
    </w:pPr>
    <w:rPr>
      <w:rFonts w:ascii="Griffon" w:eastAsia="Times New Roman" w:hAnsi="Griffon" w:cs="Times New Roman"/>
      <w:sz w:val="20"/>
      <w:szCs w:val="20"/>
    </w:rPr>
  </w:style>
  <w:style w:type="paragraph" w:styleId="Header">
    <w:name w:val="header"/>
    <w:basedOn w:val="Normal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etabela">
    <w:name w:val="Conteúdo de tabela"/>
    <w:basedOn w:val="Normal"/>
    <w:pPr>
      <w:suppressLineNumbers/>
    </w:pPr>
  </w:style>
  <w:style w:type="character" w:customStyle="1" w:styleId="Heading9Char">
    <w:name w:val="Heading 9 Char"/>
    <w:basedOn w:val="DefaultParagraphFont"/>
    <w:link w:val="Heading9"/>
    <w:uiPriority w:val="9"/>
    <w:rsid w:val="00B4634F"/>
    <w:rPr>
      <w:rFonts w:ascii="Cambria" w:eastAsia="Times New Roman" w:hAnsi="Cambria" w:cs="Times New Roman"/>
      <w:lang w:val="en-US" w:eastAsia="en-US"/>
    </w:rPr>
  </w:style>
  <w:style w:type="paragraph" w:styleId="BodyText">
    <w:name w:val="Body Text"/>
    <w:basedOn w:val="Normal"/>
    <w:link w:val="BodyTextChar"/>
    <w:rsid w:val="00323E8B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23E8B"/>
    <w:rPr>
      <w:rFonts w:ascii="Times New Roman" w:eastAsia="Times New Roman" w:hAnsi="Times New Roman" w:cs="Times New Roman"/>
      <w:bCs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323E8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23E8B"/>
    <w:rPr>
      <w:rFonts w:ascii="Calibri" w:eastAsia="SimSun" w:hAnsi="Calibri" w:cs="Calibr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07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7A7"/>
    <w:pPr>
      <w:widowControl/>
      <w:spacing w:after="200" w:line="240" w:lineRule="auto"/>
    </w:pPr>
    <w:rPr>
      <w:rFonts w:ascii="Calibri" w:eastAsia="SimSun" w:hAnsi="Calibri" w:cs="Calibri"/>
      <w:b/>
      <w:bCs/>
    </w:rPr>
  </w:style>
  <w:style w:type="character" w:customStyle="1" w:styleId="CommentTextChar1">
    <w:name w:val="Comment Text Char1"/>
    <w:basedOn w:val="DefaultParagraphFont"/>
    <w:link w:val="CommentText"/>
    <w:rsid w:val="009607A7"/>
    <w:rPr>
      <w:rFonts w:ascii="Griffon" w:eastAsia="Times New Roman" w:hAnsi="Griffon" w:cs="Times New Roman"/>
      <w:sz w:val="20"/>
      <w:szCs w:val="20"/>
      <w:lang w:val="en-US"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9607A7"/>
    <w:rPr>
      <w:rFonts w:ascii="Calibri" w:eastAsia="SimSun" w:hAnsi="Calibri" w:cs="Calibri"/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7A7"/>
    <w:rPr>
      <w:rFonts w:ascii="Tahoma" w:eastAsia="SimSun" w:hAnsi="Tahoma" w:cs="Tahoma"/>
      <w:sz w:val="16"/>
      <w:szCs w:val="16"/>
      <w:lang w:val="en-US" w:eastAsia="en-US"/>
    </w:rPr>
  </w:style>
  <w:style w:type="paragraph" w:customStyle="1" w:styleId="Standard">
    <w:name w:val="Standard"/>
    <w:rsid w:val="00A113B3"/>
    <w:pPr>
      <w:suppressAutoHyphens/>
      <w:autoSpaceDN w:val="0"/>
      <w:spacing w:after="0" w:line="100" w:lineRule="atLeast"/>
      <w:textAlignment w:val="baseline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764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655787CDBF8BBA4A8CC0FDC1037DB5D8" ma:contentTypeVersion="0" ma:contentTypeDescription="A content type to manage public (operations) IDB documents" ma:contentTypeScope="" ma:versionID="ea15d36ee1744bd57efbe4c0fc8ccaa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ec94d36bbdde8c267fc8f70597f60f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7e5335e-f497-4460-84fe-84634f6535aa}" ma:internalName="TaxCatchAll" ma:showField="CatchAllData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7e5335e-f497-4460-84fe-84634f6535aa}" ma:internalName="TaxCatchAllLabel" ma:readOnly="true" ma:showField="CatchAllDataLabel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INE/RND</Division_x0020_or_x0020_Unit>
    <Other_x0020_Author xmlns="9c571b2f-e523-4ab2-ba2e-09e151a03ef4" xsi:nil="true"/>
    <Region xmlns="9c571b2f-e523-4ab2-ba2e-09e151a03ef4" xsi:nil="true"/>
    <IDBDocs_x0020_Number xmlns="9c571b2f-e523-4ab2-ba2e-09e151a03ef4">38902541</IDBDocs_x0020_Number>
    <Document_x0020_Author xmlns="9c571b2f-e523-4ab2-ba2e-09e151a03ef4">Dirickson Perazza, Maria Claudia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BR-T1308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PA-MAN</Webtopic>
    <Identifier xmlns="9c571b2f-e523-4ab2-ba2e-09e151a03ef4"> ANNEX</Identifier>
    <Publishing_x0020_House xmlns="9c571b2f-e523-4ab2-ba2e-09e151a03ef4" xsi:nil="true"/>
    <Document_x0020_Language_x0020_IDB xmlns="9c571b2f-e523-4ab2-ba2e-09e151a03ef4">Portuguese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2C50BC6C-8A8C-4E8E-BBF2-90143EB30E46}"/>
</file>

<file path=customXml/itemProps2.xml><?xml version="1.0" encoding="utf-8"?>
<ds:datastoreItem xmlns:ds="http://schemas.openxmlformats.org/officeDocument/2006/customXml" ds:itemID="{B145A152-F1E0-4717-895A-7132551F5AE7}"/>
</file>

<file path=customXml/itemProps3.xml><?xml version="1.0" encoding="utf-8"?>
<ds:datastoreItem xmlns:ds="http://schemas.openxmlformats.org/officeDocument/2006/customXml" ds:itemID="{9B238AA3-25C4-484C-AB45-085A30A1A989}"/>
</file>

<file path=customXml/itemProps4.xml><?xml version="1.0" encoding="utf-8"?>
<ds:datastoreItem xmlns:ds="http://schemas.openxmlformats.org/officeDocument/2006/customXml" ds:itemID="{EC53B49F-5909-4154-A6A1-45D896ECD124}"/>
</file>

<file path=customXml/itemProps5.xml><?xml version="1.0" encoding="utf-8"?>
<ds:datastoreItem xmlns:ds="http://schemas.openxmlformats.org/officeDocument/2006/customXml" ds:itemID="{E86D2A9F-3DC9-4592-9F83-95B1894728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1585</Words>
  <Characters>9039</Characters>
  <Application>Microsoft Office Word</Application>
  <DocSecurity>0</DocSecurity>
  <Lines>75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10603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TOR_proposta_clearing_house_PPG_updated</dc:title>
  <dc:creator>Inter-American Development Bank</dc:creator>
  <cp:lastModifiedBy>IADB</cp:lastModifiedBy>
  <cp:revision>6</cp:revision>
  <cp:lastPrinted>2014-07-02T16:31:00Z</cp:lastPrinted>
  <dcterms:created xsi:type="dcterms:W3CDTF">2014-07-11T18:24:00Z</dcterms:created>
  <dcterms:modified xsi:type="dcterms:W3CDTF">2014-07-16T15:49:00Z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0x01010046CF21643EE8D14686A648AA6DAD089200655787CDBF8BBA4A8CC0FDC1037DB5D8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