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drawings/drawing1.xml" ContentType="application/vnd.openxmlformats-officedocument.drawingml.chartshape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theme/theme1.xml" ContentType="application/vnd.openxmlformats-officedocument.theme+xml"/>
  <Override PartName="/word/charts/style1.xml" ContentType="application/vnd.ms-office.chartstyle+xml"/>
  <Override PartName="/word/charts/colors1.xml" ContentType="application/vnd.ms-office.chartcolorstyl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D8BB18" w14:textId="77777777" w:rsidR="00C33C4C" w:rsidRPr="00E04C9A" w:rsidRDefault="00C33C4C" w:rsidP="00C33C4C">
      <w:pPr>
        <w:pStyle w:val="Title"/>
        <w:tabs>
          <w:tab w:val="clear" w:pos="1440"/>
          <w:tab w:val="clear" w:pos="3060"/>
        </w:tabs>
        <w:ind w:left="567" w:hanging="567"/>
        <w:outlineLvl w:val="9"/>
        <w:rPr>
          <w:rFonts w:ascii="Arial" w:hAnsi="Arial" w:cs="Arial"/>
          <w:smallCaps/>
          <w:szCs w:val="24"/>
          <w:lang w:val="es-ES"/>
        </w:rPr>
      </w:pPr>
      <w:r w:rsidRPr="00E04C9A">
        <w:rPr>
          <w:rFonts w:ascii="Arial" w:hAnsi="Arial" w:cs="Arial"/>
          <w:smallCaps/>
          <w:szCs w:val="24"/>
          <w:lang w:val="es-ES"/>
        </w:rPr>
        <w:t>Documento del Banco Interamericano de Desarrollo</w:t>
      </w:r>
    </w:p>
    <w:p w14:paraId="138E3427" w14:textId="77777777" w:rsidR="00C33C4C" w:rsidRPr="00E04C9A" w:rsidRDefault="00C33C4C" w:rsidP="00C33C4C">
      <w:pPr>
        <w:pStyle w:val="ListParagraph"/>
        <w:spacing w:before="120" w:after="0" w:line="360" w:lineRule="auto"/>
        <w:ind w:left="567" w:hanging="567"/>
        <w:jc w:val="center"/>
        <w:rPr>
          <w:rFonts w:ascii="Arial" w:hAnsi="Arial" w:cs="Arial"/>
          <w:b/>
          <w:sz w:val="24"/>
          <w:szCs w:val="24"/>
          <w:lang w:val="es-ES"/>
        </w:rPr>
      </w:pPr>
    </w:p>
    <w:p w14:paraId="51738AFE" w14:textId="77777777" w:rsidR="00C33C4C" w:rsidRPr="00E04C9A" w:rsidRDefault="00C33C4C" w:rsidP="00C33C4C">
      <w:pPr>
        <w:tabs>
          <w:tab w:val="left" w:pos="1440"/>
          <w:tab w:val="left" w:pos="3060"/>
        </w:tabs>
        <w:ind w:left="567" w:hanging="567"/>
        <w:jc w:val="center"/>
        <w:rPr>
          <w:rFonts w:ascii="Arial" w:hAnsi="Arial" w:cs="Arial"/>
          <w:b/>
          <w:smallCaps/>
          <w:sz w:val="24"/>
          <w:szCs w:val="24"/>
          <w:lang w:val="es-ES"/>
        </w:rPr>
      </w:pPr>
    </w:p>
    <w:p w14:paraId="58A80F68" w14:textId="77777777" w:rsidR="00C33C4C" w:rsidRPr="00E04C9A" w:rsidRDefault="00C33C4C" w:rsidP="00C33C4C">
      <w:pPr>
        <w:tabs>
          <w:tab w:val="left" w:pos="1440"/>
          <w:tab w:val="left" w:pos="3060"/>
        </w:tabs>
        <w:ind w:left="567" w:hanging="567"/>
        <w:jc w:val="center"/>
        <w:rPr>
          <w:rFonts w:ascii="Arial" w:hAnsi="Arial" w:cs="Arial"/>
          <w:b/>
          <w:smallCaps/>
          <w:sz w:val="24"/>
          <w:szCs w:val="24"/>
          <w:lang w:val="es-ES"/>
        </w:rPr>
      </w:pPr>
    </w:p>
    <w:p w14:paraId="42640084" w14:textId="77777777" w:rsidR="00C33C4C" w:rsidRPr="00E04C9A" w:rsidRDefault="00C33C4C" w:rsidP="00C33C4C">
      <w:pPr>
        <w:tabs>
          <w:tab w:val="left" w:pos="1440"/>
          <w:tab w:val="left" w:pos="3060"/>
        </w:tabs>
        <w:ind w:left="567" w:hanging="567"/>
        <w:jc w:val="center"/>
        <w:rPr>
          <w:rFonts w:ascii="Arial" w:hAnsi="Arial" w:cs="Arial"/>
          <w:b/>
          <w:smallCaps/>
          <w:sz w:val="24"/>
          <w:szCs w:val="24"/>
          <w:lang w:val="es-ES"/>
        </w:rPr>
      </w:pPr>
    </w:p>
    <w:p w14:paraId="1174ABD6" w14:textId="77777777" w:rsidR="00C33C4C" w:rsidRPr="00E04C9A" w:rsidRDefault="00C33C4C" w:rsidP="00C33C4C">
      <w:pPr>
        <w:tabs>
          <w:tab w:val="left" w:pos="1440"/>
          <w:tab w:val="left" w:pos="3060"/>
        </w:tabs>
        <w:ind w:left="567" w:hanging="567"/>
        <w:jc w:val="center"/>
        <w:rPr>
          <w:rFonts w:ascii="Arial" w:hAnsi="Arial" w:cs="Arial"/>
          <w:b/>
          <w:smallCaps/>
          <w:sz w:val="24"/>
          <w:szCs w:val="24"/>
          <w:lang w:val="es-ES"/>
        </w:rPr>
      </w:pPr>
    </w:p>
    <w:p w14:paraId="43F0E917" w14:textId="77777777" w:rsidR="00C33C4C" w:rsidRPr="00E04C9A" w:rsidRDefault="00C33C4C" w:rsidP="00C33C4C">
      <w:pPr>
        <w:tabs>
          <w:tab w:val="left" w:pos="1440"/>
          <w:tab w:val="left" w:pos="3060"/>
        </w:tabs>
        <w:ind w:left="567" w:hanging="567"/>
        <w:jc w:val="center"/>
        <w:rPr>
          <w:rFonts w:ascii="Arial" w:hAnsi="Arial" w:cs="Arial"/>
          <w:b/>
          <w:smallCaps/>
          <w:sz w:val="24"/>
          <w:szCs w:val="24"/>
          <w:lang w:val="es-ES"/>
        </w:rPr>
      </w:pPr>
    </w:p>
    <w:p w14:paraId="0C2AE19D" w14:textId="77777777" w:rsidR="00C33C4C" w:rsidRPr="00E04C9A" w:rsidRDefault="00C33C4C" w:rsidP="00C33C4C">
      <w:pPr>
        <w:tabs>
          <w:tab w:val="left" w:pos="1440"/>
          <w:tab w:val="left" w:pos="3060"/>
        </w:tabs>
        <w:jc w:val="center"/>
        <w:rPr>
          <w:rFonts w:ascii="Arial" w:eastAsia="Arial" w:hAnsi="Arial" w:cs="Arial"/>
          <w:b/>
          <w:bCs/>
          <w:sz w:val="24"/>
          <w:szCs w:val="24"/>
          <w:lang w:val="es-ES"/>
        </w:rPr>
      </w:pPr>
      <w:r w:rsidRPr="00E04C9A">
        <w:rPr>
          <w:rFonts w:ascii="Arial" w:eastAsia="Arial" w:hAnsi="Arial" w:cs="Arial"/>
          <w:b/>
          <w:bCs/>
          <w:smallCaps/>
          <w:sz w:val="24"/>
          <w:szCs w:val="24"/>
          <w:lang w:val="es-ES"/>
        </w:rPr>
        <w:t>Brasil</w:t>
      </w:r>
    </w:p>
    <w:p w14:paraId="641DF7BC" w14:textId="77777777" w:rsidR="00C33C4C" w:rsidRPr="00E04C9A" w:rsidRDefault="00C33C4C" w:rsidP="00C33C4C">
      <w:pPr>
        <w:tabs>
          <w:tab w:val="left" w:pos="1440"/>
          <w:tab w:val="left" w:pos="3060"/>
        </w:tabs>
        <w:jc w:val="center"/>
        <w:rPr>
          <w:rFonts w:ascii="Arial" w:eastAsia="Times New Roman" w:hAnsi="Arial" w:cs="Arial"/>
          <w:smallCaps/>
          <w:sz w:val="24"/>
          <w:szCs w:val="24"/>
          <w:lang w:val="es-ES"/>
        </w:rPr>
      </w:pPr>
    </w:p>
    <w:p w14:paraId="6CB5CDDF" w14:textId="77777777" w:rsidR="00C33C4C" w:rsidRPr="00E04C9A" w:rsidRDefault="00C33C4C" w:rsidP="00C33C4C">
      <w:pPr>
        <w:tabs>
          <w:tab w:val="left" w:pos="1440"/>
          <w:tab w:val="left" w:pos="3060"/>
        </w:tabs>
        <w:jc w:val="center"/>
        <w:rPr>
          <w:rFonts w:ascii="Arial" w:hAnsi="Arial" w:cs="Arial"/>
          <w:smallCaps/>
          <w:sz w:val="24"/>
          <w:szCs w:val="24"/>
          <w:lang w:val="es-ES"/>
        </w:rPr>
      </w:pPr>
    </w:p>
    <w:p w14:paraId="15A7D767" w14:textId="77777777" w:rsidR="00C33C4C" w:rsidRPr="00E04C9A" w:rsidRDefault="00C33C4C" w:rsidP="00C33C4C">
      <w:pPr>
        <w:tabs>
          <w:tab w:val="left" w:pos="1440"/>
          <w:tab w:val="left" w:pos="3060"/>
        </w:tabs>
        <w:jc w:val="center"/>
        <w:rPr>
          <w:rFonts w:ascii="Arial" w:hAnsi="Arial" w:cs="Arial"/>
          <w:smallCaps/>
          <w:sz w:val="24"/>
          <w:szCs w:val="24"/>
          <w:lang w:val="es-ES"/>
        </w:rPr>
      </w:pPr>
    </w:p>
    <w:p w14:paraId="62FF59C4" w14:textId="77777777" w:rsidR="00C33C4C" w:rsidRPr="00E04C9A" w:rsidRDefault="00C33C4C" w:rsidP="00C33C4C">
      <w:pPr>
        <w:tabs>
          <w:tab w:val="left" w:pos="1440"/>
          <w:tab w:val="left" w:pos="3060"/>
        </w:tabs>
        <w:jc w:val="center"/>
        <w:rPr>
          <w:rFonts w:ascii="Arial" w:hAnsi="Arial" w:cs="Arial"/>
          <w:b/>
          <w:smallCaps/>
          <w:sz w:val="24"/>
          <w:szCs w:val="24"/>
          <w:lang w:val="es-ES"/>
        </w:rPr>
      </w:pPr>
    </w:p>
    <w:p w14:paraId="79239BC0" w14:textId="068DE7B1" w:rsidR="00C33C4C" w:rsidRPr="00E04C9A" w:rsidRDefault="00C33C4C" w:rsidP="00C33C4C">
      <w:pPr>
        <w:autoSpaceDE w:val="0"/>
        <w:autoSpaceDN w:val="0"/>
        <w:adjustRightInd w:val="0"/>
        <w:spacing w:after="0" w:line="240" w:lineRule="auto"/>
        <w:jc w:val="center"/>
        <w:rPr>
          <w:rFonts w:ascii="Arial" w:eastAsia="Times New Roman" w:hAnsi="Arial" w:cs="Arial"/>
          <w:b/>
          <w:bCs/>
          <w:smallCaps/>
          <w:color w:val="000000"/>
          <w:sz w:val="24"/>
          <w:szCs w:val="24"/>
          <w:lang w:val="es-ES" w:eastAsia="es-ES_tradnl"/>
        </w:rPr>
      </w:pPr>
      <w:r w:rsidRPr="00E04C9A">
        <w:rPr>
          <w:rFonts w:ascii="Arial" w:eastAsia="Times New Roman" w:hAnsi="Arial" w:cs="Arial"/>
          <w:b/>
          <w:bCs/>
          <w:smallCaps/>
          <w:color w:val="000000"/>
          <w:sz w:val="24"/>
          <w:szCs w:val="24"/>
          <w:lang w:val="es-ES" w:eastAsia="es-ES_tradnl"/>
        </w:rPr>
        <w:t xml:space="preserve">Programa de </w:t>
      </w:r>
      <w:r w:rsidR="005B41F4">
        <w:rPr>
          <w:rFonts w:ascii="Arial" w:eastAsia="Times New Roman" w:hAnsi="Arial" w:cs="Arial"/>
          <w:b/>
          <w:bCs/>
          <w:smallCaps/>
          <w:color w:val="000000"/>
          <w:sz w:val="24"/>
          <w:szCs w:val="24"/>
          <w:lang w:val="es-ES" w:eastAsia="es-ES_tradnl"/>
        </w:rPr>
        <w:t xml:space="preserve">Ampliación </w:t>
      </w:r>
      <w:r w:rsidR="004E19EA">
        <w:rPr>
          <w:rFonts w:ascii="Arial" w:eastAsia="Times New Roman" w:hAnsi="Arial" w:cs="Arial"/>
          <w:b/>
          <w:bCs/>
          <w:smallCaps/>
          <w:color w:val="000000"/>
          <w:sz w:val="24"/>
          <w:szCs w:val="24"/>
          <w:lang w:val="es-ES" w:eastAsia="es-ES_tradnl"/>
        </w:rPr>
        <w:t xml:space="preserve">y Modernización </w:t>
      </w:r>
      <w:r w:rsidR="005B41F4">
        <w:rPr>
          <w:rFonts w:ascii="Arial" w:eastAsia="Times New Roman" w:hAnsi="Arial" w:cs="Arial"/>
          <w:b/>
          <w:bCs/>
          <w:smallCaps/>
          <w:color w:val="000000"/>
          <w:sz w:val="24"/>
          <w:szCs w:val="24"/>
          <w:lang w:val="es-ES" w:eastAsia="es-ES_tradnl"/>
        </w:rPr>
        <w:t xml:space="preserve">del Sistema Penitenciario </w:t>
      </w:r>
      <w:r w:rsidRPr="00E04C9A">
        <w:rPr>
          <w:rFonts w:ascii="Arial" w:eastAsia="Times New Roman" w:hAnsi="Arial" w:cs="Arial"/>
          <w:b/>
          <w:bCs/>
          <w:smallCaps/>
          <w:color w:val="000000"/>
          <w:sz w:val="24"/>
          <w:szCs w:val="24"/>
          <w:lang w:val="es-ES" w:eastAsia="es-ES_tradnl"/>
        </w:rPr>
        <w:t>de Esp</w:t>
      </w:r>
      <w:r w:rsidR="00FE222E">
        <w:rPr>
          <w:rFonts w:ascii="Arial" w:eastAsia="Times New Roman" w:hAnsi="Arial" w:cs="Arial"/>
          <w:b/>
          <w:bCs/>
          <w:smallCaps/>
          <w:color w:val="000000"/>
          <w:sz w:val="24"/>
          <w:szCs w:val="24"/>
          <w:lang w:val="es-ES" w:eastAsia="es-ES_tradnl"/>
        </w:rPr>
        <w:t>í</w:t>
      </w:r>
      <w:r w:rsidRPr="00E04C9A">
        <w:rPr>
          <w:rFonts w:ascii="Arial" w:eastAsia="Times New Roman" w:hAnsi="Arial" w:cs="Arial"/>
          <w:b/>
          <w:bCs/>
          <w:smallCaps/>
          <w:color w:val="000000"/>
          <w:sz w:val="24"/>
          <w:szCs w:val="24"/>
          <w:lang w:val="es-ES" w:eastAsia="es-ES_tradnl"/>
        </w:rPr>
        <w:t>rito Santo (MODERNIZA-ES)</w:t>
      </w:r>
    </w:p>
    <w:p w14:paraId="661B1600" w14:textId="77777777" w:rsidR="00C33C4C" w:rsidRPr="00E04C9A" w:rsidRDefault="00C33C4C" w:rsidP="00C33C4C">
      <w:pPr>
        <w:pStyle w:val="Newpage"/>
        <w:rPr>
          <w:rFonts w:ascii="Arial" w:hAnsi="Arial"/>
          <w:b w:val="0"/>
          <w:caps/>
          <w:szCs w:val="24"/>
          <w:lang w:val="es-ES_tradnl"/>
        </w:rPr>
      </w:pPr>
    </w:p>
    <w:p w14:paraId="3827E494" w14:textId="77777777" w:rsidR="00C33C4C" w:rsidRPr="00E04C9A" w:rsidRDefault="00C33C4C" w:rsidP="00C33C4C">
      <w:pPr>
        <w:tabs>
          <w:tab w:val="left" w:pos="1440"/>
          <w:tab w:val="left" w:pos="3060"/>
        </w:tabs>
        <w:jc w:val="center"/>
        <w:rPr>
          <w:rFonts w:ascii="Arial" w:eastAsia="Arial" w:hAnsi="Arial" w:cs="Arial"/>
          <w:b/>
          <w:bCs/>
          <w:sz w:val="24"/>
          <w:szCs w:val="24"/>
          <w:lang w:val="es-ES"/>
        </w:rPr>
      </w:pPr>
      <w:r w:rsidRPr="00E04C9A">
        <w:rPr>
          <w:rFonts w:ascii="Arial" w:eastAsia="Arial" w:hAnsi="Arial" w:cs="Arial"/>
          <w:b/>
          <w:bCs/>
          <w:smallCaps/>
          <w:sz w:val="24"/>
          <w:szCs w:val="24"/>
          <w:lang w:val="es-ES"/>
        </w:rPr>
        <w:t>BR-L1545</w:t>
      </w:r>
    </w:p>
    <w:p w14:paraId="6D78CECA" w14:textId="77777777" w:rsidR="00C33C4C" w:rsidRPr="00E04C9A" w:rsidRDefault="00C33C4C" w:rsidP="00C33C4C">
      <w:pPr>
        <w:tabs>
          <w:tab w:val="left" w:pos="1440"/>
          <w:tab w:val="left" w:pos="3060"/>
        </w:tabs>
        <w:ind w:left="567" w:hanging="567"/>
        <w:jc w:val="center"/>
        <w:rPr>
          <w:rFonts w:ascii="Arial" w:hAnsi="Arial" w:cs="Arial"/>
          <w:smallCaps/>
          <w:sz w:val="24"/>
          <w:szCs w:val="24"/>
          <w:lang w:val="es-ES"/>
        </w:rPr>
      </w:pPr>
    </w:p>
    <w:p w14:paraId="4EA21118" w14:textId="77777777" w:rsidR="00C33C4C" w:rsidRPr="00E04C9A" w:rsidRDefault="00C33C4C" w:rsidP="00C33C4C">
      <w:pPr>
        <w:tabs>
          <w:tab w:val="left" w:pos="1440"/>
          <w:tab w:val="left" w:pos="3060"/>
        </w:tabs>
        <w:ind w:left="567" w:hanging="567"/>
        <w:jc w:val="center"/>
        <w:outlineLvl w:val="0"/>
        <w:rPr>
          <w:rFonts w:ascii="Arial" w:hAnsi="Arial" w:cs="Arial"/>
          <w:b/>
          <w:smallCaps/>
          <w:sz w:val="24"/>
          <w:szCs w:val="24"/>
          <w:lang w:val="es-ES_tradnl"/>
        </w:rPr>
      </w:pPr>
      <w:r w:rsidRPr="00E04C9A">
        <w:rPr>
          <w:rFonts w:ascii="Arial" w:hAnsi="Arial" w:cs="Arial"/>
          <w:b/>
          <w:smallCaps/>
          <w:sz w:val="24"/>
          <w:szCs w:val="24"/>
          <w:lang w:val="es-ES_tradnl"/>
        </w:rPr>
        <w:t>Análisis Económico</w:t>
      </w:r>
    </w:p>
    <w:p w14:paraId="3A76AD58" w14:textId="77777777" w:rsidR="00C33C4C" w:rsidRPr="00E04C9A" w:rsidRDefault="00C33C4C" w:rsidP="00C33C4C">
      <w:pPr>
        <w:tabs>
          <w:tab w:val="left" w:pos="1440"/>
          <w:tab w:val="left" w:pos="3060"/>
        </w:tabs>
        <w:ind w:left="567" w:hanging="567"/>
        <w:jc w:val="center"/>
        <w:outlineLvl w:val="0"/>
        <w:rPr>
          <w:rFonts w:ascii="Arial" w:hAnsi="Arial" w:cs="Arial"/>
          <w:b/>
          <w:smallCaps/>
          <w:sz w:val="24"/>
          <w:szCs w:val="24"/>
          <w:lang w:val="es-ES_tradnl"/>
        </w:rPr>
      </w:pPr>
    </w:p>
    <w:p w14:paraId="75E4EAD2" w14:textId="77777777" w:rsidR="00C33C4C" w:rsidRPr="00E04C9A" w:rsidRDefault="00C33C4C" w:rsidP="00C33C4C">
      <w:pPr>
        <w:pStyle w:val="ListParagraph"/>
        <w:spacing w:before="120" w:after="0" w:line="360" w:lineRule="auto"/>
        <w:ind w:left="567" w:hanging="567"/>
        <w:jc w:val="center"/>
        <w:rPr>
          <w:rFonts w:ascii="Arial" w:hAnsi="Arial" w:cs="Arial"/>
          <w:b/>
          <w:sz w:val="24"/>
          <w:szCs w:val="24"/>
          <w:lang w:val="es-ES_tradnl"/>
        </w:rPr>
      </w:pPr>
    </w:p>
    <w:p w14:paraId="6A118308" w14:textId="77777777" w:rsidR="00C33C4C" w:rsidRPr="00E04C9A" w:rsidRDefault="00C33C4C" w:rsidP="00C33C4C">
      <w:pPr>
        <w:pStyle w:val="ListParagraph"/>
        <w:spacing w:before="120" w:after="0" w:line="360" w:lineRule="auto"/>
        <w:ind w:left="567" w:hanging="567"/>
        <w:jc w:val="both"/>
        <w:rPr>
          <w:rFonts w:ascii="Arial" w:hAnsi="Arial" w:cs="Arial"/>
          <w:b/>
          <w:sz w:val="24"/>
          <w:szCs w:val="24"/>
          <w:lang w:val="es-ES_tradnl"/>
        </w:rPr>
      </w:pPr>
    </w:p>
    <w:p w14:paraId="3CDCB6C7" w14:textId="77777777" w:rsidR="00C33C4C" w:rsidRPr="00E04C9A" w:rsidRDefault="00C33C4C" w:rsidP="00C33C4C">
      <w:pPr>
        <w:pStyle w:val="ListParagraph"/>
        <w:spacing w:before="120" w:after="0" w:line="360" w:lineRule="auto"/>
        <w:ind w:left="567" w:hanging="567"/>
        <w:jc w:val="both"/>
        <w:rPr>
          <w:rFonts w:ascii="Arial" w:hAnsi="Arial" w:cs="Arial"/>
          <w:b/>
          <w:sz w:val="24"/>
          <w:szCs w:val="24"/>
          <w:lang w:val="es-ES_tradnl"/>
        </w:rPr>
      </w:pPr>
    </w:p>
    <w:p w14:paraId="7A5CC735" w14:textId="77777777" w:rsidR="00C33C4C" w:rsidRPr="00E04C9A" w:rsidRDefault="00C33C4C" w:rsidP="00C33C4C">
      <w:pPr>
        <w:pStyle w:val="ListParagraph"/>
        <w:spacing w:before="120" w:after="0" w:line="360" w:lineRule="auto"/>
        <w:ind w:left="567" w:hanging="567"/>
        <w:jc w:val="both"/>
        <w:rPr>
          <w:rFonts w:ascii="Arial" w:hAnsi="Arial" w:cs="Arial"/>
          <w:b/>
          <w:sz w:val="24"/>
          <w:szCs w:val="24"/>
          <w:lang w:val="es-ES_tradnl"/>
        </w:rPr>
      </w:pPr>
    </w:p>
    <w:p w14:paraId="54533111" w14:textId="77777777" w:rsidR="00C33C4C" w:rsidRPr="00E04C9A" w:rsidRDefault="00C33C4C" w:rsidP="00C33C4C">
      <w:pPr>
        <w:tabs>
          <w:tab w:val="left" w:pos="1440"/>
          <w:tab w:val="left" w:pos="3060"/>
        </w:tabs>
        <w:ind w:left="567" w:hanging="567"/>
        <w:jc w:val="both"/>
        <w:rPr>
          <w:rFonts w:ascii="Arial" w:hAnsi="Arial" w:cs="Arial"/>
          <w:sz w:val="24"/>
          <w:szCs w:val="24"/>
          <w:lang w:val="es-ES_tradnl"/>
        </w:rPr>
      </w:pPr>
    </w:p>
    <w:p w14:paraId="168E39E9" w14:textId="77777777" w:rsidR="00C33C4C" w:rsidRPr="00E04C9A" w:rsidRDefault="00C33C4C" w:rsidP="00C33C4C">
      <w:pPr>
        <w:tabs>
          <w:tab w:val="left" w:pos="1440"/>
          <w:tab w:val="left" w:pos="3060"/>
        </w:tabs>
        <w:ind w:left="567" w:hanging="567"/>
        <w:jc w:val="both"/>
        <w:rPr>
          <w:rFonts w:ascii="Arial" w:hAnsi="Arial" w:cs="Arial"/>
          <w:sz w:val="24"/>
          <w:szCs w:val="24"/>
          <w:lang w:val="es-ES_tradnl"/>
        </w:rPr>
      </w:pPr>
    </w:p>
    <w:p w14:paraId="6950663A" w14:textId="77777777" w:rsidR="00C33C4C" w:rsidRPr="00E04C9A" w:rsidRDefault="00C33C4C" w:rsidP="00C33C4C">
      <w:pPr>
        <w:pStyle w:val="BodyText"/>
        <w:pBdr>
          <w:top w:val="single" w:sz="4" w:space="1" w:color="auto"/>
          <w:left w:val="single" w:sz="4" w:space="4" w:color="auto"/>
          <w:bottom w:val="single" w:sz="4" w:space="1" w:color="auto"/>
          <w:right w:val="single" w:sz="4" w:space="4" w:color="auto"/>
        </w:pBdr>
        <w:tabs>
          <w:tab w:val="left" w:pos="1440"/>
        </w:tabs>
        <w:ind w:left="90"/>
        <w:jc w:val="both"/>
        <w:rPr>
          <w:rFonts w:ascii="Arial" w:hAnsi="Arial" w:cs="Arial"/>
          <w:b/>
          <w:szCs w:val="24"/>
          <w:lang w:val="es-ES_tradnl"/>
        </w:rPr>
      </w:pPr>
      <w:r w:rsidRPr="00E04C9A">
        <w:rPr>
          <w:rFonts w:ascii="Arial" w:hAnsi="Arial" w:cs="Arial"/>
          <w:szCs w:val="24"/>
          <w:lang w:val="es-ES"/>
        </w:rPr>
        <w:t xml:space="preserve">Este documento ha sido preparado por: Olga Dulce (Consultora) </w:t>
      </w:r>
      <w:r w:rsidR="009217BB">
        <w:rPr>
          <w:rFonts w:ascii="Arial" w:hAnsi="Arial" w:cs="Arial"/>
          <w:szCs w:val="24"/>
          <w:lang w:val="es-ES"/>
        </w:rPr>
        <w:t xml:space="preserve">y </w:t>
      </w:r>
      <w:r w:rsidR="00005E2C">
        <w:rPr>
          <w:rFonts w:ascii="Arial" w:hAnsi="Arial" w:cs="Arial"/>
          <w:szCs w:val="24"/>
          <w:lang w:val="es-ES"/>
        </w:rPr>
        <w:t>María</w:t>
      </w:r>
      <w:r w:rsidR="009217BB">
        <w:rPr>
          <w:rFonts w:ascii="Arial" w:hAnsi="Arial" w:cs="Arial"/>
          <w:szCs w:val="24"/>
          <w:lang w:val="es-ES"/>
        </w:rPr>
        <w:t xml:space="preserve"> Paula Gerardi</w:t>
      </w:r>
      <w:r w:rsidR="00CA22A8">
        <w:rPr>
          <w:rFonts w:ascii="Arial" w:hAnsi="Arial" w:cs="Arial"/>
          <w:szCs w:val="24"/>
          <w:lang w:val="es-ES"/>
        </w:rPr>
        <w:t>n</w:t>
      </w:r>
      <w:r w:rsidR="009217BB">
        <w:rPr>
          <w:rFonts w:ascii="Arial" w:hAnsi="Arial" w:cs="Arial"/>
          <w:szCs w:val="24"/>
          <w:lang w:val="es-ES"/>
        </w:rPr>
        <w:t xml:space="preserve">o (SPD/SDV) </w:t>
      </w:r>
    </w:p>
    <w:p w14:paraId="4C6E9CF4" w14:textId="77777777" w:rsidR="00C33C4C" w:rsidRPr="00E04C9A" w:rsidRDefault="00C33C4C" w:rsidP="00C33C4C">
      <w:pPr>
        <w:spacing w:line="240" w:lineRule="auto"/>
        <w:ind w:left="567" w:hanging="567"/>
        <w:jc w:val="both"/>
        <w:rPr>
          <w:rFonts w:ascii="Arial" w:hAnsi="Arial" w:cs="Arial"/>
          <w:b/>
          <w:i/>
          <w:sz w:val="24"/>
          <w:szCs w:val="24"/>
          <w:lang w:val="es-ES"/>
        </w:rPr>
      </w:pPr>
      <w:r w:rsidRPr="00E04C9A">
        <w:rPr>
          <w:rFonts w:ascii="Arial" w:hAnsi="Arial" w:cs="Arial"/>
          <w:b/>
          <w:sz w:val="24"/>
          <w:szCs w:val="24"/>
          <w:lang w:val="es-ES"/>
        </w:rPr>
        <w:br w:type="page"/>
      </w:r>
    </w:p>
    <w:p w14:paraId="4A882D55" w14:textId="77777777" w:rsidR="00C33C4C" w:rsidRPr="00E04C9A" w:rsidRDefault="00C33C4C" w:rsidP="00C33C4C">
      <w:pPr>
        <w:numPr>
          <w:ilvl w:val="0"/>
          <w:numId w:val="1"/>
        </w:numPr>
        <w:spacing w:after="120" w:line="240" w:lineRule="auto"/>
        <w:ind w:left="562" w:hanging="562"/>
        <w:jc w:val="both"/>
        <w:rPr>
          <w:rFonts w:ascii="Arial" w:hAnsi="Arial" w:cs="Arial"/>
          <w:b/>
          <w:lang w:val="es-ES"/>
        </w:rPr>
      </w:pPr>
      <w:r w:rsidRPr="00E04C9A">
        <w:rPr>
          <w:rFonts w:ascii="Arial" w:hAnsi="Arial" w:cs="Arial"/>
          <w:b/>
          <w:lang w:val="es-ES"/>
        </w:rPr>
        <w:lastRenderedPageBreak/>
        <w:t>Introducción</w:t>
      </w:r>
    </w:p>
    <w:p w14:paraId="653FF6E9" w14:textId="77777777" w:rsidR="00C33C4C" w:rsidRPr="00E04C9A" w:rsidRDefault="00C33C4C" w:rsidP="00C33C4C">
      <w:pPr>
        <w:spacing w:after="120" w:line="240" w:lineRule="auto"/>
        <w:ind w:left="562"/>
        <w:jc w:val="both"/>
        <w:rPr>
          <w:rFonts w:ascii="Arial" w:hAnsi="Arial" w:cs="Arial"/>
          <w:b/>
          <w:lang w:val="es-ES"/>
        </w:rPr>
      </w:pPr>
    </w:p>
    <w:p w14:paraId="61F02B19" w14:textId="0FC121D7" w:rsidR="00C33C4C" w:rsidRPr="00E03D16" w:rsidRDefault="00C33C4C" w:rsidP="00E03D16">
      <w:pPr>
        <w:pStyle w:val="Paragraph"/>
        <w:numPr>
          <w:ilvl w:val="1"/>
          <w:numId w:val="1"/>
        </w:numPr>
        <w:ind w:left="562" w:hanging="562"/>
        <w:rPr>
          <w:rFonts w:ascii="Arial" w:eastAsia="Arial" w:hAnsi="Arial" w:cs="Arial"/>
          <w:sz w:val="22"/>
          <w:szCs w:val="22"/>
          <w:lang w:val="es-ES_tradnl" w:eastAsia="es-CO"/>
        </w:rPr>
      </w:pPr>
      <w:r w:rsidRPr="00E03D16">
        <w:rPr>
          <w:rFonts w:ascii="Arial" w:eastAsia="Arial" w:hAnsi="Arial" w:cs="Arial"/>
          <w:sz w:val="22"/>
          <w:szCs w:val="22"/>
          <w:lang w:val="es-ES_tradnl" w:eastAsia="es-CO"/>
        </w:rPr>
        <w:t xml:space="preserve">Este documento presenta el análisis económico ex-ante del Programa de </w:t>
      </w:r>
      <w:r w:rsidR="0054398E">
        <w:rPr>
          <w:rFonts w:ascii="Arial" w:eastAsia="Arial" w:hAnsi="Arial" w:cs="Arial"/>
          <w:sz w:val="22"/>
          <w:szCs w:val="22"/>
          <w:lang w:val="es-ES_tradnl" w:eastAsia="es-CO"/>
        </w:rPr>
        <w:t xml:space="preserve">Ampliación </w:t>
      </w:r>
      <w:r w:rsidR="00990A61">
        <w:rPr>
          <w:rFonts w:ascii="Arial" w:eastAsia="Arial" w:hAnsi="Arial" w:cs="Arial"/>
          <w:sz w:val="22"/>
          <w:szCs w:val="22"/>
          <w:lang w:val="es-ES_tradnl" w:eastAsia="es-CO"/>
        </w:rPr>
        <w:t xml:space="preserve">y Modernización </w:t>
      </w:r>
      <w:r w:rsidR="0054398E">
        <w:rPr>
          <w:rFonts w:ascii="Arial" w:eastAsia="Arial" w:hAnsi="Arial" w:cs="Arial"/>
          <w:sz w:val="22"/>
          <w:szCs w:val="22"/>
          <w:lang w:val="es-ES_tradnl" w:eastAsia="es-CO"/>
        </w:rPr>
        <w:t xml:space="preserve">del Sistema Penitenciario </w:t>
      </w:r>
      <w:r w:rsidRPr="00E03D16">
        <w:rPr>
          <w:rFonts w:ascii="Arial" w:eastAsia="Arial" w:hAnsi="Arial" w:cs="Arial"/>
          <w:sz w:val="22"/>
          <w:szCs w:val="22"/>
          <w:lang w:val="es-ES_tradnl" w:eastAsia="es-CO"/>
        </w:rPr>
        <w:t>de Esp</w:t>
      </w:r>
      <w:r w:rsidR="00FE222E">
        <w:rPr>
          <w:rFonts w:ascii="Arial" w:eastAsia="Arial" w:hAnsi="Arial" w:cs="Arial"/>
          <w:sz w:val="22"/>
          <w:szCs w:val="22"/>
          <w:lang w:val="es-ES_tradnl" w:eastAsia="es-CO"/>
        </w:rPr>
        <w:t>í</w:t>
      </w:r>
      <w:r w:rsidRPr="00E03D16">
        <w:rPr>
          <w:rFonts w:ascii="Arial" w:eastAsia="Arial" w:hAnsi="Arial" w:cs="Arial"/>
          <w:sz w:val="22"/>
          <w:szCs w:val="22"/>
          <w:lang w:val="es-ES_tradnl" w:eastAsia="es-CO"/>
        </w:rPr>
        <w:t xml:space="preserve">rito Santo MODERNIZA-ES </w:t>
      </w:r>
      <w:r w:rsidR="008478C5">
        <w:rPr>
          <w:rFonts w:ascii="Arial" w:eastAsia="Arial" w:hAnsi="Arial" w:cs="Arial"/>
          <w:sz w:val="22"/>
          <w:szCs w:val="22"/>
          <w:lang w:val="es-ES_tradnl" w:eastAsia="es-CO"/>
        </w:rPr>
        <w:t>(</w:t>
      </w:r>
      <w:r w:rsidRPr="00E03D16">
        <w:rPr>
          <w:rFonts w:ascii="Arial" w:eastAsia="Arial" w:hAnsi="Arial" w:cs="Arial"/>
          <w:sz w:val="22"/>
          <w:szCs w:val="22"/>
          <w:lang w:val="es-ES_tradnl" w:eastAsia="es-CO"/>
        </w:rPr>
        <w:t>BR-L1545</w:t>
      </w:r>
      <w:r w:rsidR="008478C5">
        <w:rPr>
          <w:rFonts w:ascii="Arial" w:eastAsia="Arial" w:hAnsi="Arial" w:cs="Arial"/>
          <w:sz w:val="22"/>
          <w:szCs w:val="22"/>
          <w:lang w:val="es-ES_tradnl" w:eastAsia="es-CO"/>
        </w:rPr>
        <w:t>)</w:t>
      </w:r>
      <w:r w:rsidR="00293AA6">
        <w:rPr>
          <w:rFonts w:ascii="Arial" w:eastAsia="Arial" w:hAnsi="Arial" w:cs="Arial"/>
          <w:sz w:val="22"/>
          <w:szCs w:val="22"/>
          <w:lang w:val="es-ES_tradnl" w:eastAsia="es-CO"/>
        </w:rPr>
        <w:t>,</w:t>
      </w:r>
      <w:r w:rsidRPr="00E03D16">
        <w:rPr>
          <w:rFonts w:ascii="Arial" w:eastAsia="Arial" w:hAnsi="Arial" w:cs="Arial"/>
          <w:sz w:val="22"/>
          <w:szCs w:val="22"/>
          <w:lang w:val="es-ES_tradnl" w:eastAsia="es-CO"/>
        </w:rPr>
        <w:t xml:space="preserve"> “el Proyecto”, en adelante, cuya ejecución se tiene prevista para el período 2021-2025. El análisis se lleva a cabo mediante la metodología de costo-beneficio.</w:t>
      </w:r>
    </w:p>
    <w:p w14:paraId="55B251D8" w14:textId="5A38723F" w:rsidR="00C33C4C" w:rsidRPr="00E04C9A" w:rsidRDefault="00990A61" w:rsidP="00E03D16">
      <w:pPr>
        <w:pStyle w:val="Paragraph"/>
        <w:numPr>
          <w:ilvl w:val="1"/>
          <w:numId w:val="1"/>
        </w:numPr>
        <w:ind w:left="562" w:hanging="562"/>
        <w:rPr>
          <w:rFonts w:ascii="Arial" w:hAnsi="Arial" w:cs="Arial"/>
          <w:kern w:val="28"/>
          <w:sz w:val="22"/>
          <w:szCs w:val="22"/>
        </w:rPr>
      </w:pPr>
      <w:r w:rsidRPr="001C2E8C">
        <w:rPr>
          <w:rFonts w:ascii="Arial" w:hAnsi="Arial" w:cs="Arial"/>
          <w:sz w:val="22"/>
          <w:szCs w:val="22"/>
        </w:rPr>
        <w:t xml:space="preserve">El objetivo general de la primera operación </w:t>
      </w:r>
      <w:r>
        <w:rPr>
          <w:rFonts w:ascii="Arial" w:hAnsi="Arial" w:cs="Arial"/>
          <w:sz w:val="22"/>
          <w:szCs w:val="22"/>
        </w:rPr>
        <w:t>de</w:t>
      </w:r>
      <w:r w:rsidRPr="001C2E8C">
        <w:rPr>
          <w:rFonts w:ascii="Arial" w:hAnsi="Arial" w:cs="Arial"/>
          <w:sz w:val="22"/>
          <w:szCs w:val="22"/>
        </w:rPr>
        <w:t xml:space="preserve"> la CCLIP es contribuir a la reinserción social y la disminución de la reincidencia delictual de manera </w:t>
      </w:r>
      <w:r>
        <w:rPr>
          <w:rFonts w:ascii="Arial" w:hAnsi="Arial" w:cs="Arial"/>
          <w:sz w:val="22"/>
          <w:szCs w:val="22"/>
        </w:rPr>
        <w:t xml:space="preserve">eficaz y </w:t>
      </w:r>
      <w:r w:rsidRPr="001C2E8C">
        <w:rPr>
          <w:rFonts w:ascii="Arial" w:hAnsi="Arial" w:cs="Arial"/>
          <w:sz w:val="22"/>
          <w:szCs w:val="22"/>
        </w:rPr>
        <w:t>eficiente en ES</w:t>
      </w:r>
      <w:r>
        <w:rPr>
          <w:rStyle w:val="FootnoteReference"/>
          <w:rFonts w:ascii="Arial" w:eastAsia="Calibri" w:hAnsi="Arial" w:cs="Arial"/>
          <w:sz w:val="22"/>
          <w:szCs w:val="22"/>
        </w:rPr>
        <w:footnoteReference w:id="1"/>
      </w:r>
      <w:r w:rsidRPr="001C2E8C">
        <w:rPr>
          <w:rFonts w:ascii="Arial" w:hAnsi="Arial" w:cs="Arial"/>
          <w:sz w:val="22"/>
          <w:szCs w:val="22"/>
        </w:rPr>
        <w:t>. Los objetivos específicos son: (i) aumentar la aplicación de políticas de reinserción social</w:t>
      </w:r>
      <w:r>
        <w:rPr>
          <w:rFonts w:ascii="Arial" w:hAnsi="Arial" w:cs="Arial"/>
          <w:sz w:val="22"/>
          <w:szCs w:val="22"/>
        </w:rPr>
        <w:t xml:space="preserve"> y de programas</w:t>
      </w:r>
      <w:r w:rsidRPr="001C2E8C">
        <w:rPr>
          <w:rFonts w:ascii="Arial" w:hAnsi="Arial" w:cs="Arial"/>
          <w:sz w:val="22"/>
          <w:szCs w:val="22"/>
        </w:rPr>
        <w:t xml:space="preserve"> basad</w:t>
      </w:r>
      <w:r>
        <w:rPr>
          <w:rFonts w:ascii="Arial" w:hAnsi="Arial" w:cs="Arial"/>
          <w:sz w:val="22"/>
          <w:szCs w:val="22"/>
        </w:rPr>
        <w:t>o</w:t>
      </w:r>
      <w:r w:rsidRPr="001C2E8C">
        <w:rPr>
          <w:rFonts w:ascii="Arial" w:hAnsi="Arial" w:cs="Arial"/>
          <w:sz w:val="22"/>
          <w:szCs w:val="22"/>
        </w:rPr>
        <w:t xml:space="preserve">s en evidencia; y (ii) aumentar la eficiencia del gasto </w:t>
      </w:r>
      <w:r>
        <w:rPr>
          <w:rFonts w:ascii="Arial" w:hAnsi="Arial" w:cs="Arial"/>
          <w:sz w:val="22"/>
          <w:szCs w:val="22"/>
        </w:rPr>
        <w:t xml:space="preserve">mediante </w:t>
      </w:r>
      <w:r w:rsidRPr="001C2E8C">
        <w:rPr>
          <w:rFonts w:ascii="Arial" w:hAnsi="Arial" w:cs="Arial"/>
          <w:sz w:val="22"/>
          <w:szCs w:val="22"/>
        </w:rPr>
        <w:t>el uso de nuevas tecnologías de gestión y monitoreo y del mejoramiento de la infraestructura penitenciaria para la reinserción</w:t>
      </w:r>
      <w:r>
        <w:rPr>
          <w:rFonts w:ascii="Arial" w:hAnsi="Arial" w:cs="Arial"/>
          <w:sz w:val="22"/>
          <w:szCs w:val="22"/>
        </w:rPr>
        <w:t xml:space="preserve"> social</w:t>
      </w:r>
      <w:r w:rsidRPr="001C2E8C">
        <w:rPr>
          <w:rFonts w:ascii="Arial" w:hAnsi="Arial" w:cs="Arial"/>
          <w:sz w:val="22"/>
          <w:szCs w:val="22"/>
        </w:rPr>
        <w:t>.</w:t>
      </w:r>
    </w:p>
    <w:p w14:paraId="34FABDA9" w14:textId="6F14A8FA" w:rsidR="00C33C4C" w:rsidRPr="00E04C9A" w:rsidRDefault="00C33C4C" w:rsidP="00E03D16">
      <w:pPr>
        <w:pStyle w:val="Paragraph"/>
        <w:numPr>
          <w:ilvl w:val="1"/>
          <w:numId w:val="1"/>
        </w:numPr>
        <w:ind w:left="562" w:hanging="562"/>
        <w:rPr>
          <w:rFonts w:ascii="Arial" w:hAnsi="Arial" w:cs="Arial"/>
          <w:kern w:val="28"/>
          <w:sz w:val="22"/>
          <w:szCs w:val="22"/>
        </w:rPr>
      </w:pPr>
      <w:r w:rsidRPr="00E04C9A">
        <w:rPr>
          <w:rFonts w:ascii="Arial" w:hAnsi="Arial" w:cs="Arial"/>
          <w:kern w:val="28"/>
          <w:sz w:val="22"/>
          <w:szCs w:val="22"/>
        </w:rPr>
        <w:t>Las actividades se agrupan en tres componentes principales: Fortalecimiento de los programas de reinserción social (US$2</w:t>
      </w:r>
      <w:r w:rsidR="00B075E4">
        <w:rPr>
          <w:rFonts w:ascii="Arial" w:hAnsi="Arial" w:cs="Arial"/>
          <w:kern w:val="28"/>
          <w:sz w:val="22"/>
          <w:szCs w:val="22"/>
        </w:rPr>
        <w:t>3,9</w:t>
      </w:r>
      <w:r w:rsidRPr="00E04C9A">
        <w:rPr>
          <w:rFonts w:ascii="Arial" w:hAnsi="Arial" w:cs="Arial"/>
          <w:kern w:val="28"/>
          <w:sz w:val="22"/>
          <w:szCs w:val="22"/>
        </w:rPr>
        <w:t xml:space="preserve"> millones); Modernización de la gestión y </w:t>
      </w:r>
      <w:r w:rsidR="00FC7650">
        <w:rPr>
          <w:rFonts w:ascii="Arial" w:hAnsi="Arial" w:cs="Arial"/>
          <w:kern w:val="28"/>
          <w:sz w:val="22"/>
          <w:szCs w:val="22"/>
        </w:rPr>
        <w:t xml:space="preserve">la </w:t>
      </w:r>
      <w:r w:rsidRPr="00E04C9A">
        <w:rPr>
          <w:rFonts w:ascii="Arial" w:hAnsi="Arial" w:cs="Arial"/>
          <w:kern w:val="28"/>
          <w:sz w:val="22"/>
          <w:szCs w:val="22"/>
        </w:rPr>
        <w:t>tecnología (US$3</w:t>
      </w:r>
      <w:r w:rsidR="00B075E4">
        <w:rPr>
          <w:rFonts w:ascii="Arial" w:hAnsi="Arial" w:cs="Arial"/>
          <w:kern w:val="28"/>
          <w:sz w:val="22"/>
          <w:szCs w:val="22"/>
        </w:rPr>
        <w:t>1,6</w:t>
      </w:r>
      <w:r w:rsidRPr="00E04C9A">
        <w:rPr>
          <w:rFonts w:ascii="Arial" w:hAnsi="Arial" w:cs="Arial"/>
          <w:kern w:val="28"/>
          <w:sz w:val="22"/>
          <w:szCs w:val="22"/>
        </w:rPr>
        <w:t xml:space="preserve"> millones) y Mejoramiento de la infraestructura penitenciaria (US$4</w:t>
      </w:r>
      <w:r w:rsidR="00B075E4">
        <w:rPr>
          <w:rFonts w:ascii="Arial" w:hAnsi="Arial" w:cs="Arial"/>
          <w:kern w:val="28"/>
          <w:sz w:val="22"/>
          <w:szCs w:val="22"/>
        </w:rPr>
        <w:t>3,4</w:t>
      </w:r>
      <w:r w:rsidRPr="00E04C9A">
        <w:rPr>
          <w:rFonts w:ascii="Arial" w:hAnsi="Arial" w:cs="Arial"/>
          <w:kern w:val="28"/>
          <w:sz w:val="22"/>
          <w:szCs w:val="22"/>
        </w:rPr>
        <w:t xml:space="preserve"> millones). La matriz de resultados adjunta al proyecto establece los indicadores, líneas de base y metas a partir de la cual se ha elaborado el siguiente análisis.</w:t>
      </w:r>
    </w:p>
    <w:p w14:paraId="124ACF58" w14:textId="5383BA7E" w:rsidR="00C33C4C" w:rsidRPr="00E04C9A" w:rsidRDefault="00C33C4C" w:rsidP="00E03D16">
      <w:pPr>
        <w:pStyle w:val="Paragraph"/>
        <w:numPr>
          <w:ilvl w:val="1"/>
          <w:numId w:val="1"/>
        </w:numPr>
        <w:ind w:left="562" w:hanging="562"/>
        <w:rPr>
          <w:rFonts w:ascii="Arial" w:hAnsi="Arial" w:cs="Arial"/>
          <w:kern w:val="28"/>
          <w:sz w:val="22"/>
          <w:szCs w:val="22"/>
        </w:rPr>
      </w:pPr>
      <w:r w:rsidRPr="00E04C9A">
        <w:rPr>
          <w:rFonts w:ascii="Arial" w:hAnsi="Arial" w:cs="Arial"/>
          <w:kern w:val="28"/>
          <w:sz w:val="22"/>
          <w:szCs w:val="22"/>
        </w:rPr>
        <w:t>Para efectos de este análisis se prevé que el proyecto inicie en 2021, y que la inversión del proyecto se realice durante los primeros 5 años</w:t>
      </w:r>
      <w:r w:rsidR="00DD6C34">
        <w:rPr>
          <w:rFonts w:ascii="Arial" w:hAnsi="Arial" w:cs="Arial"/>
          <w:kern w:val="28"/>
          <w:sz w:val="22"/>
          <w:szCs w:val="22"/>
        </w:rPr>
        <w:t>, p</w:t>
      </w:r>
      <w:r w:rsidRPr="00E04C9A">
        <w:rPr>
          <w:rFonts w:ascii="Arial" w:hAnsi="Arial" w:cs="Arial"/>
          <w:kern w:val="28"/>
          <w:sz w:val="22"/>
          <w:szCs w:val="22"/>
        </w:rPr>
        <w:t xml:space="preserve">eriodo </w:t>
      </w:r>
      <w:r w:rsidR="00DD6C34">
        <w:rPr>
          <w:rFonts w:ascii="Arial" w:hAnsi="Arial" w:cs="Arial"/>
          <w:kern w:val="28"/>
          <w:sz w:val="22"/>
          <w:szCs w:val="22"/>
        </w:rPr>
        <w:t xml:space="preserve">en el cual se </w:t>
      </w:r>
      <w:r w:rsidRPr="00E04C9A">
        <w:rPr>
          <w:rFonts w:ascii="Arial" w:hAnsi="Arial" w:cs="Arial"/>
          <w:kern w:val="28"/>
          <w:sz w:val="22"/>
          <w:szCs w:val="22"/>
        </w:rPr>
        <w:t>computan beneficios</w:t>
      </w:r>
      <w:r w:rsidR="00DD6C34">
        <w:rPr>
          <w:rFonts w:ascii="Arial" w:hAnsi="Arial" w:cs="Arial"/>
          <w:kern w:val="28"/>
          <w:sz w:val="22"/>
          <w:szCs w:val="22"/>
        </w:rPr>
        <w:t xml:space="preserve">. </w:t>
      </w:r>
      <w:r w:rsidRPr="00E04C9A">
        <w:rPr>
          <w:rFonts w:ascii="Arial" w:hAnsi="Arial" w:cs="Arial"/>
          <w:kern w:val="28"/>
          <w:sz w:val="22"/>
          <w:szCs w:val="22"/>
        </w:rPr>
        <w:t xml:space="preserve">Con una tasa de descuento de 12%, el análisis de costo-beneficio ex-ante sugiere que el beneficio neto del programa en el período 2021-2025 es de </w:t>
      </w:r>
      <w:r w:rsidR="00E24447">
        <w:rPr>
          <w:rFonts w:ascii="Arial" w:hAnsi="Arial" w:cs="Arial"/>
          <w:kern w:val="28"/>
          <w:sz w:val="22"/>
          <w:szCs w:val="22"/>
        </w:rPr>
        <w:t>U</w:t>
      </w:r>
      <w:r w:rsidRPr="00E04C9A">
        <w:rPr>
          <w:rFonts w:ascii="Arial" w:hAnsi="Arial" w:cs="Arial"/>
          <w:kern w:val="28"/>
          <w:sz w:val="22"/>
          <w:szCs w:val="22"/>
        </w:rPr>
        <w:t>$5</w:t>
      </w:r>
      <w:r w:rsidR="00E24447">
        <w:rPr>
          <w:rFonts w:ascii="Arial" w:hAnsi="Arial" w:cs="Arial"/>
          <w:kern w:val="28"/>
          <w:sz w:val="22"/>
          <w:szCs w:val="22"/>
        </w:rPr>
        <w:t>,</w:t>
      </w:r>
      <w:r w:rsidRPr="00E04C9A">
        <w:rPr>
          <w:rFonts w:ascii="Arial" w:hAnsi="Arial" w:cs="Arial"/>
          <w:kern w:val="28"/>
          <w:sz w:val="22"/>
          <w:szCs w:val="22"/>
        </w:rPr>
        <w:t>1 millones de dólares. Por su parte, la razón de beneficio</w:t>
      </w:r>
      <w:r w:rsidR="00BD5AA4">
        <w:rPr>
          <w:rFonts w:ascii="Arial" w:hAnsi="Arial" w:cs="Arial"/>
          <w:kern w:val="28"/>
          <w:sz w:val="22"/>
          <w:szCs w:val="22"/>
        </w:rPr>
        <w:noBreakHyphen/>
      </w:r>
      <w:r w:rsidRPr="00E04C9A">
        <w:rPr>
          <w:rFonts w:ascii="Arial" w:hAnsi="Arial" w:cs="Arial"/>
          <w:kern w:val="28"/>
          <w:sz w:val="22"/>
          <w:szCs w:val="22"/>
        </w:rPr>
        <w:t xml:space="preserve">costo del programa es de </w:t>
      </w:r>
      <w:r w:rsidR="00E24447">
        <w:rPr>
          <w:rFonts w:ascii="Arial" w:hAnsi="Arial" w:cs="Arial"/>
          <w:kern w:val="28"/>
          <w:sz w:val="22"/>
          <w:szCs w:val="22"/>
        </w:rPr>
        <w:t>U</w:t>
      </w:r>
      <w:r w:rsidRPr="00E04C9A">
        <w:rPr>
          <w:rFonts w:ascii="Arial" w:hAnsi="Arial" w:cs="Arial"/>
          <w:kern w:val="28"/>
          <w:sz w:val="22"/>
          <w:szCs w:val="22"/>
        </w:rPr>
        <w:t>$1</w:t>
      </w:r>
      <w:r w:rsidR="00E24447">
        <w:rPr>
          <w:rFonts w:ascii="Arial" w:hAnsi="Arial" w:cs="Arial"/>
          <w:kern w:val="28"/>
          <w:sz w:val="22"/>
          <w:szCs w:val="22"/>
        </w:rPr>
        <w:t>,</w:t>
      </w:r>
      <w:r w:rsidRPr="00E04C9A">
        <w:rPr>
          <w:rFonts w:ascii="Arial" w:hAnsi="Arial" w:cs="Arial"/>
          <w:kern w:val="28"/>
          <w:sz w:val="22"/>
          <w:szCs w:val="22"/>
        </w:rPr>
        <w:t>07 dólares por dólar invertido, y la tasa interna de retorno (TIR) oscila entre es del 23%</w:t>
      </w:r>
    </w:p>
    <w:p w14:paraId="5B01195E" w14:textId="77777777" w:rsidR="00C33C4C" w:rsidRPr="00E04C9A" w:rsidRDefault="00C33C4C" w:rsidP="00E03D16">
      <w:pPr>
        <w:numPr>
          <w:ilvl w:val="0"/>
          <w:numId w:val="1"/>
        </w:numPr>
        <w:spacing w:after="120" w:line="240" w:lineRule="auto"/>
        <w:ind w:left="562" w:hanging="562"/>
        <w:jc w:val="both"/>
        <w:rPr>
          <w:rFonts w:ascii="Arial" w:hAnsi="Arial" w:cs="Arial"/>
          <w:b/>
          <w:lang w:val="es-ES"/>
        </w:rPr>
      </w:pPr>
      <w:r w:rsidRPr="00E04C9A">
        <w:rPr>
          <w:rFonts w:ascii="Arial" w:hAnsi="Arial" w:cs="Arial"/>
          <w:b/>
          <w:lang w:val="es-ES"/>
        </w:rPr>
        <w:t xml:space="preserve">Descripción del programa </w:t>
      </w:r>
    </w:p>
    <w:p w14:paraId="5D09781E" w14:textId="39BA25CC" w:rsidR="00C33C4C" w:rsidRPr="00E24447" w:rsidRDefault="00C33C4C" w:rsidP="00E24447">
      <w:pPr>
        <w:pStyle w:val="ListParagraph"/>
        <w:numPr>
          <w:ilvl w:val="1"/>
          <w:numId w:val="1"/>
        </w:numPr>
        <w:spacing w:after="240" w:line="240" w:lineRule="auto"/>
        <w:jc w:val="both"/>
        <w:textAlignment w:val="top"/>
        <w:rPr>
          <w:rFonts w:ascii="Arial" w:hAnsi="Arial" w:cs="Arial"/>
          <w:lang w:val="es-CO"/>
        </w:rPr>
      </w:pPr>
      <w:r w:rsidRPr="00E24447">
        <w:rPr>
          <w:rFonts w:ascii="Arial" w:hAnsi="Arial" w:cs="Arial"/>
          <w:lang w:val="es-CO"/>
        </w:rPr>
        <w:t>Entre 2005 y 2019, Esp</w:t>
      </w:r>
      <w:r w:rsidR="00FE222E">
        <w:rPr>
          <w:rFonts w:ascii="Arial" w:hAnsi="Arial" w:cs="Arial"/>
          <w:lang w:val="es-CO"/>
        </w:rPr>
        <w:t>í</w:t>
      </w:r>
      <w:r w:rsidRPr="00E24447">
        <w:rPr>
          <w:rFonts w:ascii="Arial" w:hAnsi="Arial" w:cs="Arial"/>
          <w:lang w:val="es-CO"/>
        </w:rPr>
        <w:t>rito Santo (ES) aumentó un 368% su población penitenciaria (de 5.095 a 23.836), haciendo que su tasa de encarcelamiento de Personas Privadas de Libertad (PPL) sea más del doble que el promedio de América Latina y el Caribe (566 vs 262 por 100.000 habitantes) y un 84%</w:t>
      </w:r>
      <w:r w:rsidR="00E24447" w:rsidRPr="00E24447">
        <w:rPr>
          <w:rFonts w:ascii="Arial" w:hAnsi="Arial" w:cs="Arial"/>
          <w:lang w:val="es-CO"/>
        </w:rPr>
        <w:t> </w:t>
      </w:r>
      <w:r w:rsidRPr="00E24447">
        <w:rPr>
          <w:rFonts w:ascii="Arial" w:hAnsi="Arial" w:cs="Arial"/>
          <w:lang w:val="es-CO"/>
        </w:rPr>
        <w:t>más alta que la de Brasil (307)</w:t>
      </w:r>
      <w:r w:rsidRPr="00E24447">
        <w:rPr>
          <w:rFonts w:ascii="Arial" w:hAnsi="Arial" w:cs="Arial"/>
          <w:vertAlign w:val="superscript"/>
        </w:rPr>
        <w:footnoteReference w:id="2"/>
      </w:r>
      <w:r w:rsidRPr="00E24447">
        <w:rPr>
          <w:rFonts w:ascii="Arial" w:hAnsi="Arial" w:cs="Arial"/>
          <w:lang w:val="es-CO"/>
        </w:rPr>
        <w:t>. Su tasa de hacinamiento es del 75%</w:t>
      </w:r>
      <w:r w:rsidR="00803FE4" w:rsidRPr="00E24447">
        <w:rPr>
          <w:rFonts w:ascii="Arial" w:hAnsi="Arial" w:cs="Arial"/>
          <w:lang w:val="es-CO"/>
        </w:rPr>
        <w:t>,</w:t>
      </w:r>
      <w:r w:rsidRPr="00E24447">
        <w:rPr>
          <w:rFonts w:ascii="Arial" w:hAnsi="Arial" w:cs="Arial"/>
          <w:lang w:val="es-CO"/>
        </w:rPr>
        <w:t xml:space="preserve"> y el 40% de las PPL se encuentran en carácter provisorio a la espera de sentencia. La Secretaria de Estado de Justicia (SEJUS), que cuenta con 35</w:t>
      </w:r>
      <w:r w:rsidR="00E24447" w:rsidRPr="00E24447">
        <w:rPr>
          <w:rFonts w:ascii="Arial" w:hAnsi="Arial" w:cs="Arial"/>
          <w:lang w:val="es-CO"/>
        </w:rPr>
        <w:t> </w:t>
      </w:r>
      <w:r w:rsidRPr="00E24447">
        <w:rPr>
          <w:rFonts w:ascii="Arial" w:hAnsi="Arial" w:cs="Arial"/>
          <w:lang w:val="es-CO"/>
        </w:rPr>
        <w:t>recintos penitenciarios (4 femeninos, el resto masculinos), tiene entre sus atribuciones la coordinación, planificación, implementación y monitoreo de la política penitenciaria estadual, la supervisión y fiscalización de la aplicación de las penas privativas de libertad, y la supervisión de los programas de reinserción social de PPL. Las PPL son en su mayoría hombres (95%), jóvenes (61% tienen más de 18 años y menos de 35 años), afro-brasileros (78%) y con bajo nivel de escolaridad (58% no terminaron el nivel primario, y solamente el 7% de los hombres terminó el secundario)</w:t>
      </w:r>
      <w:r w:rsidRPr="00E24447">
        <w:rPr>
          <w:rFonts w:ascii="Arial" w:hAnsi="Arial" w:cs="Arial"/>
          <w:vertAlign w:val="superscript"/>
        </w:rPr>
        <w:footnoteReference w:id="3"/>
      </w:r>
      <w:r w:rsidRPr="00E24447">
        <w:rPr>
          <w:rFonts w:ascii="Arial" w:hAnsi="Arial" w:cs="Arial"/>
          <w:lang w:val="es-CO"/>
        </w:rPr>
        <w:t xml:space="preserve">. </w:t>
      </w:r>
    </w:p>
    <w:p w14:paraId="4F51F3BC" w14:textId="77777777" w:rsidR="00E03D16" w:rsidRDefault="00E03D16" w:rsidP="00E03D16">
      <w:pPr>
        <w:spacing w:after="240" w:line="240" w:lineRule="auto"/>
        <w:jc w:val="both"/>
        <w:textAlignment w:val="top"/>
        <w:rPr>
          <w:rFonts w:ascii="Arial" w:hAnsi="Arial" w:cs="Arial"/>
          <w:lang w:val="es-CO"/>
        </w:rPr>
      </w:pPr>
    </w:p>
    <w:p w14:paraId="16004F29" w14:textId="73EFDE41" w:rsidR="00E03D16" w:rsidRDefault="00E03D16" w:rsidP="00E03D16">
      <w:pPr>
        <w:spacing w:after="240" w:line="240" w:lineRule="auto"/>
        <w:jc w:val="both"/>
        <w:textAlignment w:val="top"/>
        <w:rPr>
          <w:rFonts w:ascii="Arial" w:hAnsi="Arial" w:cs="Arial"/>
          <w:lang w:val="es-CO"/>
        </w:rPr>
      </w:pPr>
    </w:p>
    <w:p w14:paraId="542E67DD" w14:textId="77777777" w:rsidR="005C655F" w:rsidRPr="00E03D16" w:rsidRDefault="005C655F" w:rsidP="00E03D16">
      <w:pPr>
        <w:spacing w:after="240" w:line="240" w:lineRule="auto"/>
        <w:jc w:val="both"/>
        <w:textAlignment w:val="top"/>
        <w:rPr>
          <w:rFonts w:ascii="Arial" w:hAnsi="Arial" w:cs="Arial"/>
          <w:lang w:val="es-CO"/>
        </w:rPr>
      </w:pPr>
    </w:p>
    <w:p w14:paraId="24E9A5E6" w14:textId="4700AB92" w:rsidR="00C33C4C" w:rsidRPr="005C655F" w:rsidRDefault="00C33C4C" w:rsidP="00C33C4C">
      <w:pPr>
        <w:pStyle w:val="Paragraph"/>
        <w:numPr>
          <w:ilvl w:val="0"/>
          <w:numId w:val="0"/>
        </w:numPr>
        <w:tabs>
          <w:tab w:val="left" w:pos="648"/>
          <w:tab w:val="left" w:pos="1296"/>
        </w:tabs>
        <w:autoSpaceDE w:val="0"/>
        <w:autoSpaceDN w:val="0"/>
        <w:adjustRightInd w:val="0"/>
        <w:spacing w:after="0"/>
        <w:ind w:left="2448" w:hanging="1296"/>
        <w:rPr>
          <w:rFonts w:ascii="Arial" w:hAnsi="Arial" w:cs="Arial"/>
          <w:b/>
          <w:bCs/>
          <w:sz w:val="18"/>
          <w:szCs w:val="18"/>
        </w:rPr>
      </w:pPr>
      <w:r w:rsidRPr="005C655F">
        <w:rPr>
          <w:rFonts w:ascii="Arial" w:hAnsi="Arial" w:cs="Arial"/>
          <w:b/>
          <w:bCs/>
          <w:sz w:val="18"/>
          <w:szCs w:val="18"/>
        </w:rPr>
        <w:t xml:space="preserve">Tabla 1. Evolución de las </w:t>
      </w:r>
      <w:r w:rsidR="00803FE4" w:rsidRPr="005C655F">
        <w:rPr>
          <w:rFonts w:ascii="Arial" w:hAnsi="Arial" w:cs="Arial"/>
          <w:b/>
          <w:bCs/>
          <w:sz w:val="18"/>
          <w:szCs w:val="18"/>
        </w:rPr>
        <w:t>p</w:t>
      </w:r>
      <w:r w:rsidRPr="005C655F">
        <w:rPr>
          <w:rFonts w:ascii="Arial" w:hAnsi="Arial" w:cs="Arial"/>
          <w:b/>
          <w:bCs/>
          <w:sz w:val="18"/>
          <w:szCs w:val="18"/>
        </w:rPr>
        <w:t xml:space="preserve">lazas </w:t>
      </w:r>
      <w:r w:rsidR="00803FE4" w:rsidRPr="005C655F">
        <w:rPr>
          <w:rFonts w:ascii="Arial" w:hAnsi="Arial" w:cs="Arial"/>
          <w:b/>
          <w:bCs/>
          <w:sz w:val="18"/>
          <w:szCs w:val="18"/>
        </w:rPr>
        <w:t>p</w:t>
      </w:r>
      <w:r w:rsidRPr="005C655F">
        <w:rPr>
          <w:rFonts w:ascii="Arial" w:hAnsi="Arial" w:cs="Arial"/>
          <w:b/>
          <w:bCs/>
          <w:sz w:val="18"/>
          <w:szCs w:val="18"/>
        </w:rPr>
        <w:t xml:space="preserve">enitenciarias y la </w:t>
      </w:r>
      <w:r w:rsidR="00803FE4" w:rsidRPr="005C655F">
        <w:rPr>
          <w:rFonts w:ascii="Arial" w:hAnsi="Arial" w:cs="Arial"/>
          <w:b/>
          <w:bCs/>
          <w:sz w:val="18"/>
          <w:szCs w:val="18"/>
        </w:rPr>
        <w:t>p</w:t>
      </w:r>
      <w:r w:rsidRPr="005C655F">
        <w:rPr>
          <w:rFonts w:ascii="Arial" w:hAnsi="Arial" w:cs="Arial"/>
          <w:b/>
          <w:bCs/>
          <w:sz w:val="18"/>
          <w:szCs w:val="18"/>
        </w:rPr>
        <w:t xml:space="preserve">oblación </w:t>
      </w:r>
      <w:r w:rsidR="00803FE4" w:rsidRPr="005C655F">
        <w:rPr>
          <w:rFonts w:ascii="Arial" w:hAnsi="Arial" w:cs="Arial"/>
          <w:b/>
          <w:bCs/>
          <w:sz w:val="18"/>
          <w:szCs w:val="18"/>
        </w:rPr>
        <w:t>p</w:t>
      </w:r>
      <w:r w:rsidRPr="005C655F">
        <w:rPr>
          <w:rFonts w:ascii="Arial" w:hAnsi="Arial" w:cs="Arial"/>
          <w:b/>
          <w:bCs/>
          <w:sz w:val="18"/>
          <w:szCs w:val="18"/>
        </w:rPr>
        <w:t>risional en Esp</w:t>
      </w:r>
      <w:r w:rsidR="00FE222E">
        <w:rPr>
          <w:rFonts w:ascii="Arial" w:hAnsi="Arial" w:cs="Arial"/>
          <w:b/>
          <w:bCs/>
          <w:sz w:val="18"/>
          <w:szCs w:val="18"/>
        </w:rPr>
        <w:t>í</w:t>
      </w:r>
      <w:r w:rsidRPr="005C655F">
        <w:rPr>
          <w:rFonts w:ascii="Arial" w:hAnsi="Arial" w:cs="Arial"/>
          <w:b/>
          <w:bCs/>
          <w:sz w:val="18"/>
          <w:szCs w:val="18"/>
        </w:rPr>
        <w:t>rito Santo, 2005-2019</w:t>
      </w:r>
    </w:p>
    <w:p w14:paraId="328E1F67" w14:textId="77777777" w:rsidR="00C33C4C" w:rsidRPr="00E04C9A" w:rsidRDefault="00C33C4C" w:rsidP="00C33C4C">
      <w:pPr>
        <w:pStyle w:val="Paragraph"/>
        <w:numPr>
          <w:ilvl w:val="0"/>
          <w:numId w:val="0"/>
        </w:numPr>
        <w:tabs>
          <w:tab w:val="left" w:pos="648"/>
          <w:tab w:val="left" w:pos="1296"/>
        </w:tabs>
        <w:autoSpaceDE w:val="0"/>
        <w:autoSpaceDN w:val="0"/>
        <w:adjustRightInd w:val="0"/>
        <w:spacing w:after="0"/>
        <w:ind w:left="720"/>
        <w:jc w:val="center"/>
        <w:rPr>
          <w:rFonts w:ascii="Arial" w:hAnsi="Arial" w:cs="Arial"/>
          <w:sz w:val="22"/>
          <w:szCs w:val="22"/>
        </w:rPr>
      </w:pPr>
      <w:r w:rsidRPr="00E04C9A">
        <w:rPr>
          <w:rFonts w:ascii="Arial" w:hAnsi="Arial" w:cs="Arial"/>
          <w:noProof/>
          <w:sz w:val="22"/>
          <w:szCs w:val="22"/>
        </w:rPr>
        <w:drawing>
          <wp:inline distT="0" distB="0" distL="0" distR="0" wp14:anchorId="7EA3EC09" wp14:editId="71A30476">
            <wp:extent cx="5082540" cy="2941320"/>
            <wp:effectExtent l="0" t="0" r="3810" b="11430"/>
            <wp:docPr id="8" name="Chart 8">
              <a:extLst xmlns:a="http://schemas.openxmlformats.org/drawingml/2006/main">
                <a:ext uri="{FF2B5EF4-FFF2-40B4-BE49-F238E27FC236}">
                  <a16:creationId xmlns:a16="http://schemas.microsoft.com/office/drawing/2014/main" id="{BC1FB6CD-C739-415D-B18C-81D6C8B88E7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E04C9A">
        <w:rPr>
          <w:noProof/>
          <w:sz w:val="22"/>
          <w:szCs w:val="22"/>
        </w:rPr>
        <mc:AlternateContent>
          <mc:Choice Requires="wps">
            <w:drawing>
              <wp:anchor distT="0" distB="0" distL="114300" distR="114300" simplePos="0" relativeHeight="251659264" behindDoc="0" locked="0" layoutInCell="1" allowOverlap="1" wp14:anchorId="15EF11FD" wp14:editId="0F91D8C7">
                <wp:simplePos x="0" y="0"/>
                <wp:positionH relativeFrom="margin">
                  <wp:posOffset>4612005</wp:posOffset>
                </wp:positionH>
                <wp:positionV relativeFrom="paragraph">
                  <wp:posOffset>207010</wp:posOffset>
                </wp:positionV>
                <wp:extent cx="781050" cy="240030"/>
                <wp:effectExtent l="0" t="0" r="0" b="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240030"/>
                        </a:xfrm>
                        <a:prstGeom prst="rect">
                          <a:avLst/>
                        </a:prstGeom>
                        <a:noFill/>
                        <a:ln w="9525">
                          <a:noFill/>
                          <a:miter lim="800000"/>
                          <a:headEnd/>
                          <a:tailEnd/>
                        </a:ln>
                      </wps:spPr>
                      <wps:txbx>
                        <w:txbxContent>
                          <w:p w14:paraId="026D470E" w14:textId="77777777" w:rsidR="00C33C4C" w:rsidRDefault="00C33C4C" w:rsidP="00C33C4C">
                            <w:pPr>
                              <w:rPr>
                                <w:rFonts w:asciiTheme="minorHAnsi" w:hAnsiTheme="minorHAnsi" w:cstheme="minorHAnsi"/>
                                <w:b/>
                                <w:bCs/>
                                <w:sz w:val="18"/>
                                <w:szCs w:val="14"/>
                                <w:lang w:val="es-AR"/>
                              </w:rPr>
                            </w:pPr>
                            <w:r>
                              <w:rPr>
                                <w:rFonts w:asciiTheme="minorHAnsi" w:hAnsiTheme="minorHAnsi" w:cstheme="minorHAnsi"/>
                                <w:b/>
                                <w:bCs/>
                                <w:sz w:val="18"/>
                                <w:szCs w:val="14"/>
                                <w:lang w:val="es-AR"/>
                              </w:rPr>
                              <w:t>No. de PPL</w:t>
                            </w:r>
                          </w:p>
                          <w:p w14:paraId="354B88A7" w14:textId="77777777" w:rsidR="00C33C4C" w:rsidRDefault="00C33C4C" w:rsidP="00C33C4C">
                            <w:pPr>
                              <w:rPr>
                                <w:rFonts w:ascii="Times New Roman" w:hAnsi="Times New Roman"/>
                                <w:b/>
                                <w:bCs/>
                                <w:sz w:val="24"/>
                                <w:szCs w:val="20"/>
                                <w:lang w:val="es-ES_tradnl"/>
                              </w:rPr>
                            </w:pPr>
                          </w:p>
                        </w:txbxContent>
                      </wps:txbx>
                      <wps:bodyPr rot="0" vert="horz" wrap="square" lIns="91440" tIns="45720" rIns="91440" bIns="45720" anchor="t" anchorCtr="0">
                        <a:noAutofit/>
                      </wps:bodyPr>
                    </wps:wsp>
                  </a:graphicData>
                </a:graphic>
                <wp14:sizeRelH relativeFrom="margin">
                  <wp14:pctWidth>0</wp14:pctWidth>
                </wp14:sizeRelH>
                <wp14:sizeRelV relativeFrom="page">
                  <wp14:pctHeight>0</wp14:pctHeight>
                </wp14:sizeRelV>
              </wp:anchor>
            </w:drawing>
          </mc:Choice>
          <mc:Fallback>
            <w:pict>
              <v:shapetype w14:anchorId="15EF11FD" id="_x0000_t202" coordsize="21600,21600" o:spt="202" path="m,l,21600r21600,l21600,xe">
                <v:stroke joinstyle="miter"/>
                <v:path gradientshapeok="t" o:connecttype="rect"/>
              </v:shapetype>
              <v:shape id="Text Box 217" o:spid="_x0000_s1026" type="#_x0000_t202" style="position:absolute;left:0;text-align:left;margin-left:363.15pt;margin-top:16.3pt;width:61.5pt;height:18.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3eJCwIAAPUDAAAOAAAAZHJzL2Uyb0RvYy54bWysU9tuGyEQfa/Uf0C813upXTsr4yhNmqpS&#10;epGSfgBmWS8qMBSwd92v78A6jtW+Vd2HFTAzhzlnDuvr0WhykD4osIxWs5ISaQW0yu4Y/f50/2ZF&#10;SYjctlyDlYweZaDXm9ev1oNrZA096FZ6giA2NINjtI/RNUURRC8NDzNw0mKwA294xK3fFa3nA6Ib&#10;XdRl+a4YwLfOg5Ah4OndFKSbjN91UsSvXRdkJJpR7C3mv8//bfoXmzVvdp67XolTG/wfujBcWbz0&#10;DHXHIyd7r/6CMkp4CNDFmQBTQNcpITMHZFOVf7B57LmTmQuKE9xZpvD/YMWXwzdPVMtoXS0psdzg&#10;kJ7kGMl7GEk6Q4UGFxpMfHSYGkcM4KQz2+AeQPwIxMJtz+1O3ngPQy95ix1WqbK4KJ1wQgLZDp+h&#10;xYv4PkIGGjtvknwoCEF0nNTxPJ3UjMDD5aoqFxgRGKrnZfk2T6/gzXOx8yF+lGBIWjDqcfgZnB8e&#10;QkzN8OY5Jd1l4V5pnQ2gLRkYvVrUi1xwETEqoj+1MoyuyvRNjkkcP9g2F0eu9LTGC7Q9kU48J8Zx&#10;3I6YmJTYQntE+h4mH+K7wUUP/hclA3qQ0fBzz72kRH+yKOFVNZ8n0+bNfLGsceMvI9vLCLcCoRiN&#10;lEzL25iNPnG9Qak7lWV46eTUK3orq3N6B8m8l/uc9fJaN78BAAD//wMAUEsDBBQABgAIAAAAIQAx&#10;lnL93QAAAAkBAAAPAAAAZHJzL2Rvd25yZXYueG1sTI/BTsMwDIbvSHuHyEjcWEJXylaaTgjEFbQN&#10;kLhljddWa5yqydby9pgTO9r/p9+fi/XkOnHGIbSeNNzNFQikytuWag0fu9fbJYgQDVnTeUINPxhg&#10;Xc6uCpNbP9IGz9tYCy6hkBsNTYx9LmWoGnQmzH2PxNnBD85EHoda2sGMXO46mSiVSWda4guN6fG5&#10;weq4PTkNn2+H769Uvdcv7r4f/aQkuZXU+uZ6enoEEXGK/zD86bM6lOy09yeyQXQaHpJswaiGRZKB&#10;YGCZrnix50SlIMtCXn5Q/gIAAP//AwBQSwECLQAUAAYACAAAACEAtoM4kv4AAADhAQAAEwAAAAAA&#10;AAAAAAAAAAAAAAAAW0NvbnRlbnRfVHlwZXNdLnhtbFBLAQItABQABgAIAAAAIQA4/SH/1gAAAJQB&#10;AAALAAAAAAAAAAAAAAAAAC8BAABfcmVscy8ucmVsc1BLAQItABQABgAIAAAAIQCII3eJCwIAAPUD&#10;AAAOAAAAAAAAAAAAAAAAAC4CAABkcnMvZTJvRG9jLnhtbFBLAQItABQABgAIAAAAIQAxlnL93QAA&#10;AAkBAAAPAAAAAAAAAAAAAAAAAGUEAABkcnMvZG93bnJldi54bWxQSwUGAAAAAAQABADzAAAAbwUA&#10;AAAA&#10;" filled="f" stroked="f">
                <v:textbox>
                  <w:txbxContent>
                    <w:p w14:paraId="026D470E" w14:textId="77777777" w:rsidR="00C33C4C" w:rsidRDefault="00C33C4C" w:rsidP="00C33C4C">
                      <w:pPr>
                        <w:rPr>
                          <w:rFonts w:asciiTheme="minorHAnsi" w:hAnsiTheme="minorHAnsi" w:cstheme="minorHAnsi"/>
                          <w:b/>
                          <w:bCs/>
                          <w:sz w:val="18"/>
                          <w:szCs w:val="14"/>
                          <w:lang w:val="es-AR"/>
                        </w:rPr>
                      </w:pPr>
                      <w:r>
                        <w:rPr>
                          <w:rFonts w:asciiTheme="minorHAnsi" w:hAnsiTheme="minorHAnsi" w:cstheme="minorHAnsi"/>
                          <w:b/>
                          <w:bCs/>
                          <w:sz w:val="18"/>
                          <w:szCs w:val="14"/>
                          <w:lang w:val="es-AR"/>
                        </w:rPr>
                        <w:t>No. de PPL</w:t>
                      </w:r>
                    </w:p>
                    <w:p w14:paraId="354B88A7" w14:textId="77777777" w:rsidR="00C33C4C" w:rsidRDefault="00C33C4C" w:rsidP="00C33C4C">
                      <w:pPr>
                        <w:rPr>
                          <w:rFonts w:ascii="Times New Roman" w:hAnsi="Times New Roman"/>
                          <w:b/>
                          <w:bCs/>
                          <w:sz w:val="24"/>
                          <w:szCs w:val="20"/>
                          <w:lang w:val="es-ES_tradnl"/>
                        </w:rPr>
                      </w:pPr>
                    </w:p>
                  </w:txbxContent>
                </v:textbox>
                <w10:wrap anchorx="margin"/>
              </v:shape>
            </w:pict>
          </mc:Fallback>
        </mc:AlternateContent>
      </w:r>
    </w:p>
    <w:p w14:paraId="11578AC3" w14:textId="77777777" w:rsidR="00C33C4C" w:rsidRDefault="00C33C4C" w:rsidP="00C33C4C">
      <w:pPr>
        <w:pStyle w:val="Paragraph"/>
        <w:numPr>
          <w:ilvl w:val="0"/>
          <w:numId w:val="0"/>
        </w:numPr>
        <w:tabs>
          <w:tab w:val="left" w:pos="648"/>
          <w:tab w:val="left" w:pos="1296"/>
        </w:tabs>
        <w:autoSpaceDE w:val="0"/>
        <w:autoSpaceDN w:val="0"/>
        <w:adjustRightInd w:val="0"/>
        <w:spacing w:before="0"/>
        <w:ind w:left="720"/>
        <w:rPr>
          <w:rFonts w:ascii="Arial" w:hAnsi="Arial" w:cs="Arial"/>
          <w:color w:val="000000" w:themeColor="text1"/>
          <w:sz w:val="16"/>
          <w:szCs w:val="16"/>
          <w:lang w:val="pt-BR"/>
        </w:rPr>
      </w:pPr>
      <w:r w:rsidRPr="00803FE4">
        <w:rPr>
          <w:rFonts w:ascii="Arial" w:hAnsi="Arial" w:cs="Arial"/>
          <w:color w:val="000000" w:themeColor="text1"/>
          <w:sz w:val="16"/>
          <w:szCs w:val="16"/>
          <w:lang w:val="pt-BR"/>
        </w:rPr>
        <w:t xml:space="preserve">Fuente: </w:t>
      </w:r>
      <w:r w:rsidRPr="005C655F">
        <w:rPr>
          <w:rFonts w:ascii="Arial" w:hAnsi="Arial" w:cs="Arial"/>
          <w:i/>
          <w:iCs/>
          <w:color w:val="000000" w:themeColor="text1"/>
          <w:sz w:val="16"/>
          <w:szCs w:val="16"/>
          <w:lang w:val="pt-BR"/>
        </w:rPr>
        <w:t>Diretoria de Administração Geral dos Estabelecimentos Penais</w:t>
      </w:r>
      <w:r w:rsidRPr="00803FE4">
        <w:rPr>
          <w:rFonts w:ascii="Arial" w:hAnsi="Arial" w:cs="Arial"/>
          <w:color w:val="000000" w:themeColor="text1"/>
          <w:sz w:val="16"/>
          <w:szCs w:val="16"/>
          <w:lang w:val="pt-BR"/>
        </w:rPr>
        <w:t xml:space="preserve"> (hasta septiembre de 2019).</w:t>
      </w:r>
    </w:p>
    <w:p w14:paraId="6673143C" w14:textId="77777777" w:rsidR="00803FE4" w:rsidRPr="00803FE4" w:rsidRDefault="00803FE4" w:rsidP="00C33C4C">
      <w:pPr>
        <w:pStyle w:val="Paragraph"/>
        <w:numPr>
          <w:ilvl w:val="0"/>
          <w:numId w:val="0"/>
        </w:numPr>
        <w:tabs>
          <w:tab w:val="left" w:pos="648"/>
          <w:tab w:val="left" w:pos="1296"/>
        </w:tabs>
        <w:autoSpaceDE w:val="0"/>
        <w:autoSpaceDN w:val="0"/>
        <w:adjustRightInd w:val="0"/>
        <w:spacing w:before="0"/>
        <w:ind w:left="720"/>
        <w:rPr>
          <w:rFonts w:ascii="Arial" w:hAnsi="Arial" w:cs="Arial"/>
          <w:sz w:val="16"/>
          <w:szCs w:val="16"/>
          <w:lang w:val="pt-BR"/>
        </w:rPr>
      </w:pPr>
    </w:p>
    <w:p w14:paraId="02E644D7" w14:textId="70EEEA82" w:rsidR="00C33C4C" w:rsidRPr="00E24447" w:rsidRDefault="00C33C4C" w:rsidP="00E24447">
      <w:pPr>
        <w:pStyle w:val="ListParagraph"/>
        <w:numPr>
          <w:ilvl w:val="1"/>
          <w:numId w:val="1"/>
        </w:numPr>
        <w:spacing w:after="240" w:line="240" w:lineRule="auto"/>
        <w:ind w:left="540" w:hanging="540"/>
        <w:contextualSpacing w:val="0"/>
        <w:jc w:val="both"/>
        <w:textAlignment w:val="top"/>
        <w:rPr>
          <w:rFonts w:ascii="Arial" w:hAnsi="Arial" w:cs="Arial"/>
          <w:lang w:val="es-ES_tradnl"/>
        </w:rPr>
      </w:pPr>
      <w:r w:rsidRPr="00E04C9A">
        <w:rPr>
          <w:rFonts w:ascii="Arial" w:hAnsi="Arial" w:cs="Arial"/>
          <w:lang w:val="es-ES_tradnl"/>
        </w:rPr>
        <w:t>Adicionalmente, se identificó un alto nivel de reincidencia delictual en ES, que contribuye a la alta tasa de encarcelamiento</w:t>
      </w:r>
      <w:r w:rsidR="00803FE4">
        <w:rPr>
          <w:rFonts w:ascii="Arial" w:hAnsi="Arial" w:cs="Arial"/>
          <w:lang w:val="es-ES_tradnl"/>
        </w:rPr>
        <w:t xml:space="preserve"> </w:t>
      </w:r>
      <w:r w:rsidR="00803FE4" w:rsidRPr="00E04C9A">
        <w:rPr>
          <w:rFonts w:ascii="Arial" w:hAnsi="Arial" w:cs="Arial"/>
          <w:lang w:val="es-ES_tradnl"/>
        </w:rPr>
        <w:t>que,</w:t>
      </w:r>
      <w:r w:rsidRPr="00E04C9A">
        <w:rPr>
          <w:rFonts w:ascii="Arial" w:hAnsi="Arial" w:cs="Arial"/>
          <w:lang w:val="es-ES_tradnl"/>
        </w:rPr>
        <w:t xml:space="preserve"> en ausencia de una adecuada política integral de reinserción, abona al hacinamiento</w:t>
      </w:r>
      <w:r w:rsidRPr="00E24447">
        <w:rPr>
          <w:rFonts w:ascii="Arial" w:hAnsi="Arial" w:cs="Arial"/>
          <w:vertAlign w:val="superscript"/>
          <w:lang w:val="es-ES_tradnl"/>
        </w:rPr>
        <w:footnoteReference w:id="4"/>
      </w:r>
      <w:r w:rsidRPr="00E04C9A">
        <w:rPr>
          <w:rFonts w:ascii="Arial" w:hAnsi="Arial" w:cs="Arial"/>
          <w:lang w:val="es-ES_tradnl"/>
        </w:rPr>
        <w:t>. La tasa de reincidencia a nivel estatal para Brasil se estima en un rango que va de</w:t>
      </w:r>
      <w:r w:rsidR="00803FE4">
        <w:rPr>
          <w:rFonts w:ascii="Arial" w:hAnsi="Arial" w:cs="Arial"/>
          <w:lang w:val="es-ES_tradnl"/>
        </w:rPr>
        <w:t>l</w:t>
      </w:r>
      <w:r w:rsidRPr="00E04C9A">
        <w:rPr>
          <w:rFonts w:ascii="Arial" w:hAnsi="Arial" w:cs="Arial"/>
          <w:lang w:val="es-ES_tradnl"/>
        </w:rPr>
        <w:t xml:space="preserve"> 35% a 55%</w:t>
      </w:r>
      <w:r w:rsidRPr="00E24447">
        <w:rPr>
          <w:rFonts w:ascii="Arial" w:hAnsi="Arial" w:cs="Arial"/>
          <w:vertAlign w:val="superscript"/>
          <w:lang w:val="es-ES_tradnl"/>
        </w:rPr>
        <w:footnoteReference w:id="5"/>
      </w:r>
      <w:r w:rsidRPr="00E04C9A">
        <w:rPr>
          <w:rFonts w:ascii="Arial" w:hAnsi="Arial" w:cs="Arial"/>
          <w:lang w:val="es-ES_tradnl"/>
        </w:rPr>
        <w:t xml:space="preserve">, y para ES </w:t>
      </w:r>
      <w:r w:rsidR="00803FE4">
        <w:rPr>
          <w:rFonts w:ascii="Arial" w:hAnsi="Arial" w:cs="Arial"/>
          <w:lang w:val="es-ES_tradnl"/>
        </w:rPr>
        <w:t>equivale al</w:t>
      </w:r>
      <w:r w:rsidRPr="00E04C9A">
        <w:rPr>
          <w:rFonts w:ascii="Arial" w:hAnsi="Arial" w:cs="Arial"/>
          <w:lang w:val="es-ES_tradnl"/>
        </w:rPr>
        <w:t xml:space="preserve"> 35% (2019)</w:t>
      </w:r>
      <w:r w:rsidRPr="00E24447">
        <w:rPr>
          <w:rFonts w:ascii="Arial" w:hAnsi="Arial" w:cs="Arial"/>
          <w:vertAlign w:val="superscript"/>
          <w:lang w:val="es-ES_tradnl"/>
        </w:rPr>
        <w:footnoteReference w:id="6"/>
      </w:r>
      <w:r w:rsidRPr="00E04C9A">
        <w:rPr>
          <w:rFonts w:ascii="Arial" w:hAnsi="Arial" w:cs="Arial"/>
          <w:lang w:val="es-ES_tradnl"/>
        </w:rPr>
        <w:t xml:space="preserve">. </w:t>
      </w:r>
    </w:p>
    <w:p w14:paraId="56EB8B33" w14:textId="0D839924" w:rsidR="00C33C4C" w:rsidRPr="00F51EEC" w:rsidRDefault="00C33C4C" w:rsidP="00E24447">
      <w:pPr>
        <w:pStyle w:val="ListParagraph"/>
        <w:numPr>
          <w:ilvl w:val="1"/>
          <w:numId w:val="1"/>
        </w:numPr>
        <w:spacing w:after="240" w:line="240" w:lineRule="auto"/>
        <w:ind w:left="540" w:hanging="540"/>
        <w:contextualSpacing w:val="0"/>
        <w:jc w:val="both"/>
        <w:textAlignment w:val="top"/>
        <w:rPr>
          <w:rFonts w:ascii="Arial" w:eastAsia="Times New Roman" w:hAnsi="Arial" w:cs="Arial"/>
          <w:color w:val="000000"/>
          <w:lang w:val="es-ES"/>
        </w:rPr>
      </w:pPr>
      <w:r w:rsidRPr="00E04C9A">
        <w:rPr>
          <w:rFonts w:ascii="Arial" w:hAnsi="Arial" w:cs="Arial"/>
          <w:lang w:val="es-ES_tradnl"/>
        </w:rPr>
        <w:t>En este contexto, el programa actual tiene por objetivo contribuir a la reinserción social y la disminución de la reincidencia delictual de manera eficiente en ES</w:t>
      </w:r>
      <w:r w:rsidRPr="00E04C9A">
        <w:rPr>
          <w:rStyle w:val="FootnoteReference"/>
          <w:rFonts w:ascii="Arial" w:hAnsi="Arial" w:cs="Arial"/>
        </w:rPr>
        <w:footnoteReference w:id="7"/>
      </w:r>
      <w:r w:rsidRPr="00E04C9A">
        <w:rPr>
          <w:rFonts w:ascii="Arial" w:hAnsi="Arial" w:cs="Arial"/>
          <w:lang w:val="es-ES_tradnl"/>
        </w:rPr>
        <w:t xml:space="preserve">. </w:t>
      </w:r>
      <w:r w:rsidRPr="00E04C9A">
        <w:rPr>
          <w:rFonts w:ascii="Arial" w:hAnsi="Arial" w:cs="Arial"/>
          <w:lang w:val="es-CO"/>
        </w:rPr>
        <w:t>Los objetivos específicos son: (i) aumentar la aplicación de políticas de reinserción social y de programas basados en evidencia</w:t>
      </w:r>
      <w:r w:rsidRPr="00E04C9A">
        <w:rPr>
          <w:rStyle w:val="FootnoteReference"/>
          <w:rFonts w:ascii="Arial" w:hAnsi="Arial" w:cs="Arial"/>
        </w:rPr>
        <w:footnoteReference w:id="8"/>
      </w:r>
      <w:r w:rsidRPr="00E04C9A">
        <w:rPr>
          <w:rFonts w:ascii="Arial" w:hAnsi="Arial" w:cs="Arial"/>
          <w:lang w:val="es-CO"/>
        </w:rPr>
        <w:t xml:space="preserve">; y (ii) aumentar la eficiencia del gasto mediante el uso de nuevas tecnologías de gestión y monitoreo y del mejoramiento de la infraestructura penitenciaria para la reinserción. </w:t>
      </w:r>
      <w:r w:rsidRPr="00E04C9A">
        <w:rPr>
          <w:rFonts w:ascii="Arial" w:eastAsia="Times New Roman" w:hAnsi="Arial" w:cs="Arial"/>
          <w:color w:val="000000"/>
          <w:lang w:val="es-ES"/>
        </w:rPr>
        <w:t>A continuación, se describen los componentes contemplados en esta intervención:</w:t>
      </w:r>
    </w:p>
    <w:p w14:paraId="4F19FC21" w14:textId="56CA3C82" w:rsidR="00D93D46" w:rsidRPr="00CF5055" w:rsidRDefault="00C33C4C" w:rsidP="00CF5055">
      <w:pPr>
        <w:pStyle w:val="ListParagraph"/>
        <w:numPr>
          <w:ilvl w:val="1"/>
          <w:numId w:val="1"/>
        </w:numPr>
        <w:spacing w:after="240" w:line="240" w:lineRule="auto"/>
        <w:ind w:left="540" w:hanging="540"/>
        <w:contextualSpacing w:val="0"/>
        <w:jc w:val="both"/>
        <w:textAlignment w:val="top"/>
        <w:rPr>
          <w:rFonts w:ascii="Arial" w:hAnsi="Arial" w:cs="Arial"/>
          <w:lang w:val="es-ES_tradnl"/>
        </w:rPr>
      </w:pPr>
      <w:bookmarkStart w:id="0" w:name="_Hlk42496211"/>
      <w:r w:rsidRPr="00E04C9A">
        <w:rPr>
          <w:rFonts w:ascii="Arial" w:hAnsi="Arial" w:cs="Arial"/>
          <w:b/>
          <w:bCs/>
          <w:lang w:val="es-ES_tradnl"/>
        </w:rPr>
        <w:t>Componente 1. Fortalecimiento de los programas de reinserción social (US$23.</w:t>
      </w:r>
      <w:r w:rsidR="00D93D46">
        <w:rPr>
          <w:rFonts w:ascii="Arial" w:hAnsi="Arial" w:cs="Arial"/>
          <w:b/>
          <w:bCs/>
          <w:lang w:val="es-ES_tradnl"/>
        </w:rPr>
        <w:t>9</w:t>
      </w:r>
      <w:r w:rsidRPr="00E04C9A">
        <w:rPr>
          <w:rFonts w:ascii="Arial" w:hAnsi="Arial" w:cs="Arial"/>
          <w:b/>
          <w:bCs/>
          <w:lang w:val="es-ES_tradnl"/>
        </w:rPr>
        <w:t>11.500).</w:t>
      </w:r>
      <w:r w:rsidRPr="00E04C9A">
        <w:rPr>
          <w:rFonts w:ascii="Arial" w:hAnsi="Arial" w:cs="Arial"/>
          <w:lang w:val="es-ES_tradnl"/>
        </w:rPr>
        <w:t xml:space="preserve"> </w:t>
      </w:r>
      <w:bookmarkStart w:id="1" w:name="_Hlk45620282"/>
      <w:r w:rsidR="00990A61" w:rsidRPr="006B0329">
        <w:rPr>
          <w:rFonts w:ascii="Arial" w:hAnsi="Arial" w:cs="Arial"/>
          <w:lang w:val="es-419"/>
        </w:rPr>
        <w:t>El objetivo de este componente es fortalecer las capacidades de la SEJUS de diseñar e implementar políticas de reinserción social y programas basados en evidencia a través de: (i) la implantación de CMA (con servicios para el seguimiento psico-social de la población cumpliendo medidas alternativas); (ii) la ampliación de la oferta laboral y educacional adecuada a los desafíos de los distintos tipos de PPL y egres</w:t>
      </w:r>
      <w:r w:rsidR="005D1E3E">
        <w:rPr>
          <w:rFonts w:ascii="Arial" w:hAnsi="Arial" w:cs="Arial"/>
          <w:lang w:val="es-419"/>
        </w:rPr>
        <w:t>ad</w:t>
      </w:r>
      <w:r w:rsidR="00990A61" w:rsidRPr="006B0329">
        <w:rPr>
          <w:rFonts w:ascii="Arial" w:hAnsi="Arial" w:cs="Arial"/>
          <w:lang w:val="es-419"/>
        </w:rPr>
        <w:t xml:space="preserve">os (becas de formación terciaria </w:t>
      </w:r>
      <w:r w:rsidR="00990A61" w:rsidRPr="006B0329">
        <w:rPr>
          <w:rFonts w:ascii="Arial" w:hAnsi="Arial" w:cs="Arial"/>
          <w:lang w:val="es-419"/>
        </w:rPr>
        <w:lastRenderedPageBreak/>
        <w:t>e incubadoras de cooperativas para los que cumplieron su condena</w:t>
      </w:r>
      <w:r w:rsidR="00990A61">
        <w:rPr>
          <w:rStyle w:val="FootnoteReference"/>
          <w:rFonts w:ascii="Arial" w:hAnsi="Arial" w:cs="Arial"/>
        </w:rPr>
        <w:footnoteReference w:id="9"/>
      </w:r>
      <w:r w:rsidR="00990A61" w:rsidRPr="006B0329">
        <w:rPr>
          <w:rFonts w:ascii="Arial" w:hAnsi="Arial" w:cs="Arial"/>
          <w:lang w:val="es-419"/>
        </w:rPr>
        <w:t>; apoyo a microemprendimientos para los que están en el régimen abierto y semi</w:t>
      </w:r>
      <w:r w:rsidR="005D1E3E">
        <w:rPr>
          <w:rFonts w:ascii="Arial" w:hAnsi="Arial" w:cs="Arial"/>
          <w:lang w:val="es-419"/>
        </w:rPr>
        <w:t>-</w:t>
      </w:r>
      <w:r w:rsidR="00990A61" w:rsidRPr="006B0329">
        <w:rPr>
          <w:rFonts w:ascii="Arial" w:hAnsi="Arial" w:cs="Arial"/>
          <w:lang w:val="es-419"/>
        </w:rPr>
        <w:t>abierto, y talleres productivos y centros de formación profesional para los que están en el cerrado); y (iii) la implantación del Modelo de RNR (evaluaciones de riesgo, centro de referencia y tratamiento, terapias cognitivo</w:t>
      </w:r>
      <w:r w:rsidR="00990A61" w:rsidRPr="006B0329">
        <w:rPr>
          <w:rFonts w:ascii="Arial" w:hAnsi="Arial" w:cs="Arial"/>
          <w:lang w:val="es-419"/>
        </w:rPr>
        <w:noBreakHyphen/>
        <w:t>conductuales, y programa formativo de agentes de resocialización), incluyendo una estrategia de gestión del cambio y comunicación que permita favorecer la adopción y sostenibilidad del nuevo modelo</w:t>
      </w:r>
      <w:r w:rsidR="00990A61" w:rsidRPr="00FF5C02">
        <w:rPr>
          <w:rStyle w:val="FootnoteReference"/>
          <w:rFonts w:ascii="Arial" w:hAnsi="Arial" w:cs="Arial"/>
        </w:rPr>
        <w:footnoteReference w:id="10"/>
      </w:r>
      <w:r w:rsidR="00990A61" w:rsidRPr="006B0329">
        <w:rPr>
          <w:rFonts w:ascii="Arial" w:hAnsi="Arial" w:cs="Arial"/>
          <w:lang w:val="es-419"/>
        </w:rPr>
        <w:t>. Todos los productos incluyen la</w:t>
      </w:r>
      <w:r w:rsidR="00990A61" w:rsidRPr="005D1E3E">
        <w:rPr>
          <w:rFonts w:ascii="Arial" w:hAnsi="Arial" w:cs="Arial"/>
          <w:lang w:val="es-419"/>
        </w:rPr>
        <w:t xml:space="preserve"> adaptación de infraestructura existente y equipamientos eficientes para viabilizar las actividades resocializadoras, así como la capacitación de los agentes penitenciarios para sumarse a una cultura de resocialización y el acompañamiento a las salvaguard</w:t>
      </w:r>
      <w:ins w:id="2" w:author="Rojas Gonzalez, Sonia Amalia" w:date="2020-10-27T18:28:00Z">
        <w:r w:rsidR="00AE10D5">
          <w:rPr>
            <w:rFonts w:ascii="Arial" w:hAnsi="Arial" w:cs="Arial"/>
            <w:lang w:val="es-419"/>
          </w:rPr>
          <w:t>i</w:t>
        </w:r>
      </w:ins>
      <w:r w:rsidR="00990A61" w:rsidRPr="005D1E3E">
        <w:rPr>
          <w:rFonts w:ascii="Arial" w:hAnsi="Arial" w:cs="Arial"/>
          <w:lang w:val="es-419"/>
        </w:rPr>
        <w:t>as penitenciarias</w:t>
      </w:r>
      <w:r w:rsidR="00D93D46" w:rsidRPr="005D1E3E">
        <w:rPr>
          <w:rFonts w:ascii="Arial" w:hAnsi="Arial" w:cs="Arial"/>
          <w:lang w:val="es-419"/>
        </w:rPr>
        <w:t xml:space="preserve">. </w:t>
      </w:r>
      <w:bookmarkEnd w:id="1"/>
    </w:p>
    <w:p w14:paraId="58006E9B" w14:textId="06A36C4B" w:rsidR="00C33C4C" w:rsidRPr="00E04C9A" w:rsidRDefault="00C33C4C" w:rsidP="00E24447">
      <w:pPr>
        <w:pStyle w:val="ListParagraph"/>
        <w:numPr>
          <w:ilvl w:val="1"/>
          <w:numId w:val="1"/>
        </w:numPr>
        <w:spacing w:after="240" w:line="240" w:lineRule="auto"/>
        <w:contextualSpacing w:val="0"/>
        <w:jc w:val="both"/>
        <w:textAlignment w:val="top"/>
        <w:rPr>
          <w:rFonts w:ascii="Arial" w:hAnsi="Arial" w:cs="Arial"/>
          <w:lang w:val="es-ES_tradnl"/>
        </w:rPr>
      </w:pPr>
      <w:bookmarkStart w:id="3" w:name="_Hlk42580192"/>
      <w:bookmarkEnd w:id="0"/>
      <w:r w:rsidRPr="00E04C9A">
        <w:rPr>
          <w:rFonts w:ascii="Arial" w:hAnsi="Arial" w:cs="Arial"/>
          <w:b/>
          <w:bCs/>
          <w:lang w:val="es-ES_tradnl"/>
        </w:rPr>
        <w:t xml:space="preserve">Componente 2. Modernización de la gestión y </w:t>
      </w:r>
      <w:r w:rsidR="005D1E3E">
        <w:rPr>
          <w:rFonts w:ascii="Arial" w:hAnsi="Arial" w:cs="Arial"/>
          <w:b/>
          <w:bCs/>
          <w:lang w:val="es-ES_tradnl"/>
        </w:rPr>
        <w:t xml:space="preserve">la </w:t>
      </w:r>
      <w:r w:rsidRPr="00E04C9A">
        <w:rPr>
          <w:rFonts w:ascii="Arial" w:hAnsi="Arial" w:cs="Arial"/>
          <w:b/>
          <w:bCs/>
          <w:lang w:val="es-ES_tradnl"/>
        </w:rPr>
        <w:t xml:space="preserve">tecnología (US$31.600.000). </w:t>
      </w:r>
      <w:r w:rsidR="00990A61" w:rsidRPr="00164E28">
        <w:rPr>
          <w:rFonts w:ascii="Arial" w:hAnsi="Arial" w:cs="Arial"/>
          <w:lang w:val="es-AR"/>
        </w:rPr>
        <w:t xml:space="preserve">Este componente prevé la modernización tecnológica del </w:t>
      </w:r>
      <w:r w:rsidR="00990A61">
        <w:rPr>
          <w:rFonts w:ascii="Arial" w:hAnsi="Arial" w:cs="Arial"/>
          <w:lang w:val="es-AR"/>
        </w:rPr>
        <w:t>SP</w:t>
      </w:r>
      <w:r w:rsidR="00990A61" w:rsidRPr="00164E28">
        <w:rPr>
          <w:rFonts w:ascii="Arial" w:hAnsi="Arial" w:cs="Arial"/>
          <w:lang w:val="es-AR"/>
        </w:rPr>
        <w:t xml:space="preserve"> para facilitar la reinserción social y hacer más </w:t>
      </w:r>
      <w:r w:rsidR="00990A61">
        <w:rPr>
          <w:rFonts w:ascii="Arial" w:hAnsi="Arial" w:cs="Arial"/>
          <w:lang w:val="es-AR"/>
        </w:rPr>
        <w:t xml:space="preserve">eficaz y </w:t>
      </w:r>
      <w:r w:rsidR="00990A61" w:rsidRPr="00164E28">
        <w:rPr>
          <w:rFonts w:ascii="Arial" w:hAnsi="Arial" w:cs="Arial"/>
          <w:lang w:val="es-AR"/>
        </w:rPr>
        <w:t xml:space="preserve">eficiente el gasto público a través de la implementación de: (i) un sistema integrado de gestión de información de infractores (computadores, </w:t>
      </w:r>
      <w:r w:rsidR="00990A61" w:rsidRPr="00634FCC">
        <w:rPr>
          <w:rFonts w:ascii="Arial" w:hAnsi="Arial" w:cs="Arial"/>
          <w:i/>
          <w:iCs/>
          <w:lang w:val="es-AR"/>
        </w:rPr>
        <w:t>software</w:t>
      </w:r>
      <w:r w:rsidR="00990A61" w:rsidRPr="00164E28">
        <w:rPr>
          <w:rFonts w:ascii="Arial" w:hAnsi="Arial" w:cs="Arial"/>
          <w:lang w:val="es-AR"/>
        </w:rPr>
        <w:t xml:space="preserve">); (ii) una central de monitoreo electrónico (que incluye pulseras </w:t>
      </w:r>
      <w:r w:rsidR="00990A61" w:rsidRPr="00164E28">
        <w:rPr>
          <w:rFonts w:ascii="Arial" w:hAnsi="Arial" w:cs="Arial"/>
          <w:i/>
          <w:iCs/>
          <w:lang w:val="es-AR"/>
        </w:rPr>
        <w:t>Radio Frequency Identification</w:t>
      </w:r>
      <w:r w:rsidR="00990A61" w:rsidRPr="00164E28">
        <w:rPr>
          <w:rFonts w:ascii="Arial" w:hAnsi="Arial" w:cs="Arial"/>
          <w:lang w:val="es-AR"/>
        </w:rPr>
        <w:t xml:space="preserve">, cámaras de Circuito Cerrado, Sistema de </w:t>
      </w:r>
      <w:r w:rsidR="00990A61" w:rsidRPr="00164E28">
        <w:rPr>
          <w:rFonts w:ascii="Arial" w:hAnsi="Arial" w:cs="Arial"/>
          <w:i/>
          <w:iCs/>
          <w:lang w:val="es-AR"/>
        </w:rPr>
        <w:t>Internet of Things</w:t>
      </w:r>
      <w:r w:rsidR="00990A61" w:rsidRPr="00164E28">
        <w:rPr>
          <w:rFonts w:ascii="Arial" w:hAnsi="Arial" w:cs="Arial"/>
          <w:lang w:val="es-AR"/>
        </w:rPr>
        <w:t xml:space="preserve">, y </w:t>
      </w:r>
      <w:r w:rsidR="00990A61" w:rsidRPr="00164E28">
        <w:rPr>
          <w:rFonts w:ascii="Arial" w:hAnsi="Arial" w:cs="Arial"/>
          <w:i/>
          <w:iCs/>
          <w:lang w:val="es-AR"/>
        </w:rPr>
        <w:t>scanners</w:t>
      </w:r>
      <w:r w:rsidR="00990A61" w:rsidRPr="00164E28">
        <w:rPr>
          <w:rFonts w:ascii="Arial" w:hAnsi="Arial" w:cs="Arial"/>
          <w:lang w:val="es-AR"/>
        </w:rPr>
        <w:t xml:space="preserve"> corporales</w:t>
      </w:r>
      <w:r w:rsidR="00990A61" w:rsidRPr="00FF5C02">
        <w:rPr>
          <w:rFonts w:ascii="Arial" w:hAnsi="Arial" w:cs="Arial"/>
          <w:lang w:val="es-AR"/>
        </w:rPr>
        <w:t>)</w:t>
      </w:r>
      <w:r w:rsidR="00990A61" w:rsidRPr="00EB2E4E">
        <w:rPr>
          <w:rFonts w:ascii="Arial" w:hAnsi="Arial" w:cs="Arial"/>
          <w:lang w:val="es-AR"/>
        </w:rPr>
        <w:t xml:space="preserve"> </w:t>
      </w:r>
      <w:r w:rsidR="00990A61">
        <w:rPr>
          <w:rFonts w:ascii="Arial" w:hAnsi="Arial" w:cs="Arial"/>
          <w:lang w:val="es-AR"/>
        </w:rPr>
        <w:t>y solución de ciberseguridad para protección de los sistemas y dispositivos inteligentes</w:t>
      </w:r>
      <w:r w:rsidR="00990A61">
        <w:rPr>
          <w:rStyle w:val="FootnoteReference"/>
          <w:rFonts w:ascii="Arial" w:hAnsi="Arial" w:cs="Arial"/>
          <w:lang w:val="es-AR"/>
        </w:rPr>
        <w:footnoteReference w:id="11"/>
      </w:r>
      <w:r w:rsidR="00990A61" w:rsidRPr="00FF5C02">
        <w:rPr>
          <w:rFonts w:ascii="Arial" w:hAnsi="Arial" w:cs="Arial"/>
          <w:lang w:val="es-AR"/>
        </w:rPr>
        <w:t>; y (iii)</w:t>
      </w:r>
      <w:r w:rsidR="00990A61">
        <w:rPr>
          <w:rFonts w:ascii="Arial" w:hAnsi="Arial" w:cs="Arial"/>
          <w:lang w:val="es-AR"/>
        </w:rPr>
        <w:t> </w:t>
      </w:r>
      <w:r w:rsidR="00990A61" w:rsidRPr="00FF5C02">
        <w:rPr>
          <w:rFonts w:ascii="Arial" w:hAnsi="Arial" w:cs="Arial"/>
          <w:lang w:val="es-AR"/>
        </w:rPr>
        <w:t>equipamientos (como computadores, cámaras, equipos de grabación y almacenaje</w:t>
      </w:r>
      <w:r w:rsidR="00990A61">
        <w:rPr>
          <w:rFonts w:ascii="Arial" w:hAnsi="Arial" w:cs="Arial"/>
          <w:lang w:val="es-AR"/>
        </w:rPr>
        <w:t xml:space="preserve"> de datos</w:t>
      </w:r>
      <w:r w:rsidR="00990A61" w:rsidRPr="00FF5C02">
        <w:rPr>
          <w:rFonts w:ascii="Arial" w:hAnsi="Arial" w:cs="Arial"/>
          <w:lang w:val="es-AR"/>
        </w:rPr>
        <w:t>) y sistemas de videoconferencias</w:t>
      </w:r>
      <w:r w:rsidR="005D1E3E">
        <w:rPr>
          <w:rFonts w:ascii="Arial" w:hAnsi="Arial" w:cs="Arial"/>
          <w:lang w:val="es-AR"/>
        </w:rPr>
        <w:t xml:space="preserve"> </w:t>
      </w:r>
      <w:r w:rsidR="00990A61" w:rsidRPr="00FF5C02">
        <w:rPr>
          <w:rFonts w:ascii="Arial" w:hAnsi="Arial" w:cs="Arial"/>
          <w:lang w:val="es-AR"/>
        </w:rPr>
        <w:t>(para la realización de audiencias judiciales, atención médica, formación educativa, y visitas familiares)</w:t>
      </w:r>
      <w:r w:rsidR="00990A61" w:rsidRPr="00FF5C02">
        <w:rPr>
          <w:rStyle w:val="FootnoteReference"/>
          <w:rFonts w:ascii="Arial" w:hAnsi="Arial" w:cs="Arial"/>
          <w:lang w:val="es-AR"/>
        </w:rPr>
        <w:footnoteReference w:id="12"/>
      </w:r>
      <w:r w:rsidR="00990A61">
        <w:rPr>
          <w:rFonts w:ascii="Arial" w:hAnsi="Arial" w:cs="Arial"/>
          <w:lang w:val="es-AR"/>
        </w:rPr>
        <w:t>.</w:t>
      </w:r>
      <w:r w:rsidR="00990A61" w:rsidRPr="00FF5C02">
        <w:rPr>
          <w:rFonts w:ascii="Arial" w:hAnsi="Arial" w:cs="Arial"/>
          <w:lang w:val="es-AR"/>
        </w:rPr>
        <w:t xml:space="preserve"> </w:t>
      </w:r>
      <w:r w:rsidR="00990A61">
        <w:rPr>
          <w:rFonts w:ascii="Arial" w:hAnsi="Arial" w:cs="Arial"/>
          <w:lang w:val="es-AR"/>
        </w:rPr>
        <w:t>La adquisición de los productos considerará criterios de eficiencia, inclusive energética, e incluirá capacitación para su uso</w:t>
      </w:r>
      <w:r w:rsidR="00990A61" w:rsidRPr="00FF5C02">
        <w:rPr>
          <w:rStyle w:val="FootnoteReference"/>
          <w:rFonts w:ascii="Arial" w:hAnsi="Arial" w:cs="Arial"/>
          <w:lang w:val="es-AR"/>
        </w:rPr>
        <w:footnoteReference w:id="13"/>
      </w:r>
      <w:r w:rsidR="00D93D46" w:rsidRPr="00FF5C02">
        <w:rPr>
          <w:rFonts w:ascii="Arial" w:hAnsi="Arial" w:cs="Arial"/>
          <w:lang w:val="es-AR"/>
        </w:rPr>
        <w:t>.</w:t>
      </w:r>
    </w:p>
    <w:p w14:paraId="4890610D" w14:textId="61C47A01" w:rsidR="00D93D46" w:rsidRPr="00164E28" w:rsidRDefault="00C33C4C" w:rsidP="00CF5055">
      <w:pPr>
        <w:pStyle w:val="ListParagraph"/>
        <w:numPr>
          <w:ilvl w:val="1"/>
          <w:numId w:val="1"/>
        </w:numPr>
        <w:spacing w:after="240" w:line="240" w:lineRule="auto"/>
        <w:contextualSpacing w:val="0"/>
        <w:jc w:val="both"/>
        <w:textAlignment w:val="top"/>
        <w:rPr>
          <w:rFonts w:ascii="Arial" w:hAnsi="Arial" w:cs="Arial"/>
          <w:lang w:val="es-AR"/>
        </w:rPr>
      </w:pPr>
      <w:r w:rsidRPr="00E04C9A">
        <w:rPr>
          <w:rFonts w:ascii="Arial" w:hAnsi="Arial" w:cs="Arial"/>
          <w:b/>
          <w:bCs/>
          <w:lang w:val="es-AR"/>
        </w:rPr>
        <w:t>Componente 3. Mejoramiento de la infraestructura penitenciaria (US$43.400.000).</w:t>
      </w:r>
      <w:r w:rsidRPr="00E04C9A">
        <w:rPr>
          <w:rFonts w:ascii="Arial" w:hAnsi="Arial" w:cs="Arial"/>
          <w:lang w:val="es-AR"/>
        </w:rPr>
        <w:t xml:space="preserve"> </w:t>
      </w:r>
      <w:bookmarkStart w:id="4" w:name="_Hlk45620317"/>
      <w:r w:rsidR="00990A61" w:rsidRPr="00164E28">
        <w:rPr>
          <w:rFonts w:ascii="Arial" w:hAnsi="Arial" w:cs="Arial"/>
          <w:lang w:val="es-AR"/>
        </w:rPr>
        <w:t xml:space="preserve">Este componente está orientado a </w:t>
      </w:r>
      <w:r w:rsidR="00990A61">
        <w:rPr>
          <w:rFonts w:ascii="Arial" w:hAnsi="Arial" w:cs="Arial"/>
          <w:lang w:val="es-AR"/>
        </w:rPr>
        <w:t>construir y adecuar instalaciones públicas para que sean</w:t>
      </w:r>
      <w:r w:rsidR="00990A61" w:rsidRPr="00164E28">
        <w:rPr>
          <w:rFonts w:ascii="Arial" w:hAnsi="Arial" w:cs="Arial"/>
          <w:lang w:val="es-AR"/>
        </w:rPr>
        <w:t xml:space="preserve"> eficientes, sostenibles, segur</w:t>
      </w:r>
      <w:r w:rsidR="005D1E3E">
        <w:rPr>
          <w:rFonts w:ascii="Arial" w:hAnsi="Arial" w:cs="Arial"/>
          <w:lang w:val="es-AR"/>
        </w:rPr>
        <w:t>a</w:t>
      </w:r>
      <w:r w:rsidR="00990A61" w:rsidRPr="00164E28">
        <w:rPr>
          <w:rFonts w:ascii="Arial" w:hAnsi="Arial" w:cs="Arial"/>
          <w:lang w:val="es-AR"/>
        </w:rPr>
        <w:t>s y apropiad</w:t>
      </w:r>
      <w:r w:rsidR="005D1E3E">
        <w:rPr>
          <w:rFonts w:ascii="Arial" w:hAnsi="Arial" w:cs="Arial"/>
          <w:lang w:val="es-AR"/>
        </w:rPr>
        <w:t>a</w:t>
      </w:r>
      <w:r w:rsidR="00990A61" w:rsidRPr="00164E28">
        <w:rPr>
          <w:rFonts w:ascii="Arial" w:hAnsi="Arial" w:cs="Arial"/>
          <w:lang w:val="es-AR"/>
        </w:rPr>
        <w:t>s para la reinserción social a través de: (i) diseño y construcción</w:t>
      </w:r>
      <w:r w:rsidR="00990A61">
        <w:rPr>
          <w:rStyle w:val="FootnoteReference"/>
          <w:rFonts w:ascii="Arial" w:hAnsi="Arial" w:cs="Arial"/>
          <w:lang w:val="es-AR"/>
        </w:rPr>
        <w:footnoteReference w:id="14"/>
      </w:r>
      <w:r w:rsidR="00990A61" w:rsidRPr="00164E28">
        <w:rPr>
          <w:rFonts w:ascii="Arial" w:hAnsi="Arial" w:cs="Arial"/>
          <w:lang w:val="es-AR"/>
        </w:rPr>
        <w:t xml:space="preserve"> de dos Centros </w:t>
      </w:r>
      <w:r w:rsidR="00990A61">
        <w:rPr>
          <w:rFonts w:ascii="Arial" w:hAnsi="Arial" w:cs="Arial"/>
          <w:lang w:val="es-AR"/>
        </w:rPr>
        <w:t xml:space="preserve">Integrados </w:t>
      </w:r>
      <w:r w:rsidR="00990A61" w:rsidRPr="00164E28">
        <w:rPr>
          <w:rFonts w:ascii="Arial" w:hAnsi="Arial" w:cs="Arial"/>
          <w:lang w:val="es-AR"/>
        </w:rPr>
        <w:t>de Resocialización (</w:t>
      </w:r>
      <w:r w:rsidR="00990A61">
        <w:rPr>
          <w:rFonts w:ascii="Arial" w:hAnsi="Arial" w:cs="Arial"/>
          <w:lang w:val="es-AR"/>
        </w:rPr>
        <w:t>CIR</w:t>
      </w:r>
      <w:r w:rsidR="00990A61" w:rsidRPr="00164E28">
        <w:rPr>
          <w:rFonts w:ascii="Arial" w:hAnsi="Arial" w:cs="Arial"/>
          <w:lang w:val="es-AR"/>
        </w:rPr>
        <w:t>, establecimientos penales mixtos integrados por una unidad cerrada y una semiabierta)</w:t>
      </w:r>
      <w:r w:rsidR="00990A61" w:rsidRPr="00164E28">
        <w:rPr>
          <w:rStyle w:val="FootnoteReference"/>
          <w:rFonts w:ascii="Arial" w:hAnsi="Arial" w:cs="Arial"/>
          <w:lang w:val="es-AR"/>
        </w:rPr>
        <w:footnoteReference w:id="15"/>
      </w:r>
      <w:r w:rsidR="00990A61" w:rsidRPr="00164E28">
        <w:rPr>
          <w:rFonts w:ascii="Arial" w:hAnsi="Arial" w:cs="Arial"/>
          <w:lang w:val="es-AR"/>
        </w:rPr>
        <w:t xml:space="preserve"> que cumplan con estándares mínimos para la resocialización</w:t>
      </w:r>
      <w:r w:rsidR="00990A61" w:rsidRPr="00164E28">
        <w:rPr>
          <w:rStyle w:val="FootnoteReference"/>
          <w:rFonts w:ascii="Arial" w:hAnsi="Arial" w:cs="Arial"/>
          <w:lang w:val="es-AR"/>
        </w:rPr>
        <w:footnoteReference w:id="16"/>
      </w:r>
      <w:r w:rsidR="00990A61">
        <w:rPr>
          <w:rFonts w:ascii="Arial" w:hAnsi="Arial" w:cs="Arial"/>
          <w:lang w:val="es-AR"/>
        </w:rPr>
        <w:t>, en los municipios de Cachoeiro de Itapemirim y Linhares</w:t>
      </w:r>
      <w:r w:rsidR="00990A61" w:rsidRPr="00164E28">
        <w:rPr>
          <w:rFonts w:ascii="Arial" w:hAnsi="Arial" w:cs="Arial"/>
          <w:lang w:val="es-AR"/>
        </w:rPr>
        <w:t xml:space="preserve">; (ii) </w:t>
      </w:r>
      <w:r w:rsidR="00990A61">
        <w:rPr>
          <w:rFonts w:ascii="Arial" w:hAnsi="Arial" w:cs="Arial"/>
          <w:lang w:val="es-AR"/>
        </w:rPr>
        <w:t xml:space="preserve">adecuación de los equipamientos </w:t>
      </w:r>
      <w:r w:rsidR="00990A61" w:rsidRPr="00164E28">
        <w:rPr>
          <w:rFonts w:ascii="Arial" w:hAnsi="Arial" w:cs="Arial"/>
          <w:lang w:val="es-AR"/>
        </w:rPr>
        <w:t xml:space="preserve">de energía, agua y saneamiento </w:t>
      </w:r>
      <w:r w:rsidR="00990A61">
        <w:rPr>
          <w:rFonts w:ascii="Arial" w:hAnsi="Arial" w:cs="Arial"/>
          <w:lang w:val="es-AR"/>
        </w:rPr>
        <w:t xml:space="preserve">(microplantas fotovoltaicas, sistemas de captación de agua, estaciones de tratamiento de </w:t>
      </w:r>
      <w:r w:rsidR="00990A61" w:rsidRPr="007F1897">
        <w:rPr>
          <w:rFonts w:ascii="Arial" w:hAnsi="Arial" w:cs="Arial"/>
          <w:lang w:val="es-AR"/>
        </w:rPr>
        <w:t>alcantarillado</w:t>
      </w:r>
      <w:r w:rsidR="00990A61">
        <w:rPr>
          <w:rFonts w:ascii="Arial" w:hAnsi="Arial" w:cs="Arial"/>
          <w:lang w:val="es-AR"/>
        </w:rPr>
        <w:t xml:space="preserve">) en </w:t>
      </w:r>
      <w:r w:rsidR="00990A61" w:rsidRPr="00164E28">
        <w:rPr>
          <w:rFonts w:ascii="Arial" w:hAnsi="Arial" w:cs="Arial"/>
          <w:lang w:val="es-AR"/>
        </w:rPr>
        <w:t xml:space="preserve">centros penitenciarios </w:t>
      </w:r>
      <w:r w:rsidR="00990A61">
        <w:rPr>
          <w:rFonts w:ascii="Arial" w:hAnsi="Arial" w:cs="Arial"/>
          <w:lang w:val="es-AR"/>
        </w:rPr>
        <w:t>para</w:t>
      </w:r>
      <w:r w:rsidR="00990A61" w:rsidRPr="00164E28">
        <w:rPr>
          <w:rFonts w:ascii="Arial" w:hAnsi="Arial" w:cs="Arial"/>
          <w:lang w:val="es-AR"/>
        </w:rPr>
        <w:t xml:space="preserve"> el </w:t>
      </w:r>
      <w:r w:rsidR="00990A61" w:rsidRPr="00164E28">
        <w:rPr>
          <w:rFonts w:ascii="Arial" w:hAnsi="Arial" w:cs="Arial"/>
          <w:lang w:val="es-AR"/>
        </w:rPr>
        <w:lastRenderedPageBreak/>
        <w:t xml:space="preserve">uso y gestión </w:t>
      </w:r>
      <w:r w:rsidR="00E16708">
        <w:rPr>
          <w:rFonts w:ascii="Arial" w:hAnsi="Arial" w:cs="Arial"/>
          <w:lang w:val="es-AR"/>
        </w:rPr>
        <w:t xml:space="preserve">racional </w:t>
      </w:r>
      <w:r w:rsidR="00990A61" w:rsidRPr="00164E28">
        <w:rPr>
          <w:rFonts w:ascii="Arial" w:hAnsi="Arial" w:cs="Arial"/>
          <w:lang w:val="es-AR"/>
        </w:rPr>
        <w:t xml:space="preserve">de </w:t>
      </w:r>
      <w:r w:rsidR="00990A61">
        <w:rPr>
          <w:rFonts w:ascii="Arial" w:hAnsi="Arial" w:cs="Arial"/>
          <w:lang w:val="es-AR"/>
        </w:rPr>
        <w:t>esos</w:t>
      </w:r>
      <w:r w:rsidR="00990A61" w:rsidRPr="00164E28">
        <w:rPr>
          <w:rFonts w:ascii="Arial" w:hAnsi="Arial" w:cs="Arial"/>
          <w:lang w:val="es-AR"/>
        </w:rPr>
        <w:t xml:space="preserve"> recursos</w:t>
      </w:r>
      <w:r w:rsidR="00990A61">
        <w:rPr>
          <w:rFonts w:ascii="Arial" w:hAnsi="Arial" w:cs="Arial"/>
          <w:lang w:val="es-AR"/>
        </w:rPr>
        <w:t xml:space="preserve">; y (iii) construcción de infraestructura para servicios de alimentación y </w:t>
      </w:r>
      <w:r w:rsidR="00990A61" w:rsidRPr="007F1897">
        <w:rPr>
          <w:rFonts w:ascii="Arial" w:hAnsi="Arial" w:cs="Arial"/>
          <w:lang w:val="es-AR"/>
        </w:rPr>
        <w:t>lavandería</w:t>
      </w:r>
      <w:r w:rsidR="00990A61">
        <w:rPr>
          <w:rFonts w:ascii="Arial" w:hAnsi="Arial" w:cs="Arial"/>
          <w:lang w:val="es-AR"/>
        </w:rPr>
        <w:t>, visando la eficiencia y la sostenibilidad en esos servicios.</w:t>
      </w:r>
      <w:r w:rsidR="00990A61" w:rsidRPr="00164E28">
        <w:rPr>
          <w:rFonts w:ascii="Arial" w:hAnsi="Arial" w:cs="Arial"/>
          <w:lang w:val="es-AR"/>
        </w:rPr>
        <w:t xml:space="preserve"> Los </w:t>
      </w:r>
      <w:r w:rsidR="00990A61">
        <w:rPr>
          <w:rFonts w:ascii="Arial" w:hAnsi="Arial" w:cs="Arial"/>
          <w:lang w:val="es-AR"/>
        </w:rPr>
        <w:t>CIR</w:t>
      </w:r>
      <w:r w:rsidR="00990A61" w:rsidRPr="00164E28">
        <w:rPr>
          <w:rFonts w:ascii="Arial" w:hAnsi="Arial" w:cs="Arial"/>
          <w:lang w:val="es-AR"/>
        </w:rPr>
        <w:t xml:space="preserve"> serán diseñados con base en principios de arquitectura bioclimática y con uso de materiales ecológicos e incorporarán medidas de reducción en el consumo de energía y agua</w:t>
      </w:r>
      <w:r w:rsidR="00D93D46" w:rsidRPr="00164E28">
        <w:rPr>
          <w:rFonts w:ascii="Arial" w:hAnsi="Arial" w:cs="Arial"/>
          <w:lang w:val="es-AR"/>
        </w:rPr>
        <w:t>.</w:t>
      </w:r>
    </w:p>
    <w:bookmarkEnd w:id="3"/>
    <w:bookmarkEnd w:id="4"/>
    <w:p w14:paraId="4C92B269" w14:textId="05143F89" w:rsidR="00C33C4C" w:rsidRPr="00E04C9A" w:rsidRDefault="005D1E3E" w:rsidP="00E24447">
      <w:pPr>
        <w:pStyle w:val="ListParagraph"/>
        <w:numPr>
          <w:ilvl w:val="1"/>
          <w:numId w:val="1"/>
        </w:numPr>
        <w:spacing w:after="240" w:line="240" w:lineRule="auto"/>
        <w:contextualSpacing w:val="0"/>
        <w:jc w:val="both"/>
        <w:textAlignment w:val="top"/>
        <w:rPr>
          <w:rFonts w:ascii="Arial" w:hAnsi="Arial" w:cs="Arial"/>
          <w:b/>
          <w:bCs/>
          <w:lang w:val="es-AR"/>
        </w:rPr>
      </w:pPr>
      <w:r>
        <w:rPr>
          <w:rFonts w:ascii="Arial" w:hAnsi="Arial" w:cs="Arial"/>
          <w:b/>
          <w:bCs/>
          <w:lang w:val="es-AR"/>
        </w:rPr>
        <w:t xml:space="preserve">Componente 4. </w:t>
      </w:r>
      <w:r w:rsidR="00C33C4C" w:rsidRPr="00E04C9A">
        <w:rPr>
          <w:rFonts w:ascii="Arial" w:hAnsi="Arial" w:cs="Arial"/>
          <w:b/>
          <w:bCs/>
          <w:lang w:val="es-AR"/>
        </w:rPr>
        <w:t>Administración del programa (US$4.</w:t>
      </w:r>
      <w:r w:rsidR="00D93D46">
        <w:rPr>
          <w:rFonts w:ascii="Arial" w:hAnsi="Arial" w:cs="Arial"/>
          <w:b/>
          <w:bCs/>
          <w:lang w:val="es-AR"/>
        </w:rPr>
        <w:t>0</w:t>
      </w:r>
      <w:r w:rsidR="00C33C4C" w:rsidRPr="00E04C9A">
        <w:rPr>
          <w:rFonts w:ascii="Arial" w:hAnsi="Arial" w:cs="Arial"/>
          <w:b/>
          <w:bCs/>
          <w:lang w:val="es-AR"/>
        </w:rPr>
        <w:t xml:space="preserve">00.000). </w:t>
      </w:r>
      <w:r w:rsidR="00990A61" w:rsidRPr="00164E28">
        <w:rPr>
          <w:rFonts w:ascii="ArialMT" w:hAnsi="ArialMT" w:cs="ArialMT"/>
          <w:lang w:val="es-AR" w:eastAsia="pt-BR"/>
        </w:rPr>
        <w:t xml:space="preserve">Las acciones de este componente abarcan la ejecución y gestión del </w:t>
      </w:r>
      <w:r w:rsidR="00990A61">
        <w:rPr>
          <w:rFonts w:ascii="ArialMT" w:hAnsi="ArialMT" w:cs="ArialMT"/>
          <w:lang w:val="es-AR" w:eastAsia="pt-BR"/>
        </w:rPr>
        <w:t>programa</w:t>
      </w:r>
      <w:r w:rsidR="00990A61" w:rsidRPr="00FF5C02">
        <w:rPr>
          <w:rFonts w:ascii="ArialMT" w:hAnsi="ArialMT" w:cs="ArialMT"/>
          <w:lang w:val="es-AR" w:eastAsia="pt-BR"/>
        </w:rPr>
        <w:t>, el seguimiento de actividades y la medición de sus resultados. Los recursos</w:t>
      </w:r>
      <w:r w:rsidR="00990A61" w:rsidRPr="00D60953">
        <w:rPr>
          <w:rFonts w:ascii="ArialMT" w:hAnsi="ArialMT" w:cs="ArialMT"/>
          <w:lang w:val="es-AR" w:eastAsia="pt-BR"/>
        </w:rPr>
        <w:t xml:space="preserve"> financiarán servicios de administración del </w:t>
      </w:r>
      <w:r w:rsidR="00990A61">
        <w:rPr>
          <w:rFonts w:ascii="ArialMT" w:hAnsi="ArialMT" w:cs="ArialMT"/>
          <w:lang w:val="es-AR" w:eastAsia="pt-BR"/>
        </w:rPr>
        <w:t>programa</w:t>
      </w:r>
      <w:r w:rsidR="00990A61" w:rsidRPr="00D60953">
        <w:rPr>
          <w:rFonts w:ascii="ArialMT" w:hAnsi="ArialMT" w:cs="ArialMT"/>
          <w:lang w:val="es-AR" w:eastAsia="pt-BR"/>
        </w:rPr>
        <w:t xml:space="preserve">, auditoría, y evaluación de la implementación y del impacto </w:t>
      </w:r>
      <w:r w:rsidR="00990A61">
        <w:rPr>
          <w:rFonts w:ascii="ArialMT" w:hAnsi="ArialMT" w:cs="ArialMT"/>
          <w:lang w:val="es-AR" w:eastAsia="pt-BR"/>
        </w:rPr>
        <w:t>del programa</w:t>
      </w:r>
      <w:r w:rsidR="00D93D46" w:rsidRPr="008A4F25">
        <w:rPr>
          <w:rFonts w:ascii="ArialMT" w:hAnsi="ArialMT" w:cs="ArialMT"/>
          <w:lang w:val="es-AR" w:eastAsia="pt-BR"/>
        </w:rPr>
        <w:t>.</w:t>
      </w:r>
    </w:p>
    <w:p w14:paraId="32D335A5" w14:textId="4F76E2AE" w:rsidR="00C33C4C" w:rsidRDefault="00C33C4C" w:rsidP="00E03D16">
      <w:pPr>
        <w:pStyle w:val="ColorfulList-Accent11"/>
        <w:numPr>
          <w:ilvl w:val="0"/>
          <w:numId w:val="1"/>
        </w:numPr>
        <w:spacing w:after="0" w:line="240" w:lineRule="auto"/>
        <w:jc w:val="both"/>
        <w:rPr>
          <w:rFonts w:ascii="Arial" w:hAnsi="Arial" w:cs="Arial"/>
          <w:b/>
          <w:lang w:val="es-ES"/>
        </w:rPr>
      </w:pPr>
      <w:r w:rsidRPr="00E04C9A">
        <w:rPr>
          <w:rFonts w:ascii="Arial" w:hAnsi="Arial" w:cs="Arial"/>
          <w:b/>
          <w:lang w:val="es-ES"/>
        </w:rPr>
        <w:t>Análisis de Costo-beneficio</w:t>
      </w:r>
    </w:p>
    <w:p w14:paraId="1EE2FF7C" w14:textId="77777777" w:rsidR="00BD5AA4" w:rsidRPr="00E04C9A" w:rsidRDefault="00BD5AA4" w:rsidP="00BD5AA4">
      <w:pPr>
        <w:pStyle w:val="ColorfulList-Accent11"/>
        <w:spacing w:after="0" w:line="240" w:lineRule="auto"/>
        <w:ind w:left="360"/>
        <w:jc w:val="both"/>
        <w:rPr>
          <w:rFonts w:ascii="Arial" w:hAnsi="Arial" w:cs="Arial"/>
          <w:b/>
          <w:lang w:val="es-ES"/>
        </w:rPr>
      </w:pPr>
    </w:p>
    <w:p w14:paraId="6BBDCA10" w14:textId="61D0E0F2"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 xml:space="preserve">En esta sección se presenta el análisis costo-beneficio del </w:t>
      </w:r>
      <w:r w:rsidR="00A23D46">
        <w:rPr>
          <w:rFonts w:ascii="Arial" w:hAnsi="Arial" w:cs="Arial"/>
          <w:color w:val="000000"/>
          <w:lang w:val="es-ES"/>
        </w:rPr>
        <w:t>p</w:t>
      </w:r>
      <w:r w:rsidRPr="00E04C9A">
        <w:rPr>
          <w:rFonts w:ascii="Arial" w:hAnsi="Arial" w:cs="Arial"/>
          <w:color w:val="000000"/>
          <w:lang w:val="es-ES"/>
        </w:rPr>
        <w:t xml:space="preserve">rograma. </w:t>
      </w:r>
      <w:r w:rsidR="00D93D46">
        <w:rPr>
          <w:rFonts w:ascii="Arial" w:hAnsi="Arial" w:cs="Arial"/>
          <w:color w:val="000000"/>
          <w:lang w:val="es-ES"/>
        </w:rPr>
        <w:t>S</w:t>
      </w:r>
      <w:r w:rsidRPr="00E04C9A">
        <w:rPr>
          <w:rFonts w:ascii="Arial" w:hAnsi="Arial" w:cs="Arial"/>
          <w:color w:val="000000"/>
          <w:lang w:val="es-ES"/>
        </w:rPr>
        <w:t xml:space="preserve">e describe la metodología general que se utiliza para la estimación de costos y beneficios, los supuestos utilizados y la relación con la matriz de resultados con el programa. Finalmente, se discute los resultados obtenidos, así como los resultados del análisis de sensibilidad. </w:t>
      </w:r>
    </w:p>
    <w:p w14:paraId="6AFDC0D2" w14:textId="77777777" w:rsidR="00C33C4C" w:rsidRPr="00E04C9A" w:rsidRDefault="00C33C4C" w:rsidP="00C33C4C">
      <w:pPr>
        <w:pStyle w:val="Paragraph"/>
        <w:numPr>
          <w:ilvl w:val="0"/>
          <w:numId w:val="7"/>
        </w:numPr>
        <w:spacing w:before="0"/>
        <w:rPr>
          <w:rFonts w:ascii="Arial" w:hAnsi="Arial" w:cs="Arial"/>
          <w:b/>
          <w:bCs/>
          <w:kern w:val="28"/>
          <w:sz w:val="22"/>
          <w:szCs w:val="22"/>
        </w:rPr>
      </w:pPr>
      <w:r w:rsidRPr="00E04C9A">
        <w:rPr>
          <w:rFonts w:ascii="Arial" w:hAnsi="Arial" w:cs="Arial"/>
          <w:b/>
          <w:bCs/>
          <w:kern w:val="28"/>
          <w:sz w:val="22"/>
          <w:szCs w:val="22"/>
        </w:rPr>
        <w:t>Metodología</w:t>
      </w:r>
    </w:p>
    <w:p w14:paraId="2858B675" w14:textId="77777777" w:rsidR="00C33C4C" w:rsidRDefault="00C33C4C" w:rsidP="001539EF">
      <w:pPr>
        <w:pStyle w:val="Paragraph"/>
        <w:numPr>
          <w:ilvl w:val="0"/>
          <w:numId w:val="0"/>
        </w:numPr>
        <w:ind w:left="720" w:hanging="720"/>
        <w:rPr>
          <w:rFonts w:ascii="Arial" w:hAnsi="Arial" w:cs="Arial"/>
          <w:b/>
          <w:bCs/>
          <w:kern w:val="28"/>
          <w:sz w:val="22"/>
          <w:szCs w:val="22"/>
        </w:rPr>
      </w:pPr>
      <w:r w:rsidRPr="00E04C9A">
        <w:rPr>
          <w:rFonts w:ascii="Arial" w:hAnsi="Arial" w:cs="Arial"/>
          <w:b/>
          <w:bCs/>
          <w:kern w:val="28"/>
          <w:sz w:val="22"/>
          <w:szCs w:val="22"/>
        </w:rPr>
        <w:t>Beneficios derivados de la reducción de la tasa de reincidencia delictual.</w:t>
      </w:r>
    </w:p>
    <w:p w14:paraId="6E5C79F9" w14:textId="77777777" w:rsidR="001539EF" w:rsidRPr="00E04C9A" w:rsidRDefault="001539EF" w:rsidP="001539EF">
      <w:pPr>
        <w:pStyle w:val="Paragraph"/>
        <w:numPr>
          <w:ilvl w:val="0"/>
          <w:numId w:val="0"/>
        </w:numPr>
        <w:ind w:left="720" w:hanging="720"/>
        <w:rPr>
          <w:rFonts w:ascii="Arial" w:hAnsi="Arial" w:cs="Arial"/>
          <w:b/>
          <w:bCs/>
          <w:kern w:val="28"/>
          <w:sz w:val="22"/>
          <w:szCs w:val="22"/>
        </w:rPr>
      </w:pPr>
    </w:p>
    <w:p w14:paraId="6CC02CA2" w14:textId="7270B249"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 xml:space="preserve">El objetivo del </w:t>
      </w:r>
      <w:r w:rsidR="00332385">
        <w:rPr>
          <w:rFonts w:ascii="Arial" w:hAnsi="Arial" w:cs="Arial"/>
          <w:color w:val="000000"/>
          <w:lang w:val="es-ES"/>
        </w:rPr>
        <w:t>p</w:t>
      </w:r>
      <w:r w:rsidRPr="00E04C9A">
        <w:rPr>
          <w:rFonts w:ascii="Arial" w:hAnsi="Arial" w:cs="Arial"/>
          <w:color w:val="000000"/>
          <w:lang w:val="es-ES"/>
        </w:rPr>
        <w:t xml:space="preserve">rograma es contribuir a </w:t>
      </w:r>
      <w:r w:rsidR="00641CFF" w:rsidRPr="00641CFF">
        <w:rPr>
          <w:rFonts w:ascii="Arial" w:hAnsi="Arial" w:cs="Arial"/>
          <w:color w:val="000000"/>
          <w:lang w:val="es-ES"/>
        </w:rPr>
        <w:t>reinserción social y la disminución de la reincidencia delictual de manera eficaz y eficiente en ES</w:t>
      </w:r>
      <w:r w:rsidRPr="00E04C9A">
        <w:rPr>
          <w:rFonts w:ascii="Arial" w:hAnsi="Arial" w:cs="Arial"/>
          <w:color w:val="000000"/>
          <w:lang w:val="es-ES"/>
        </w:rPr>
        <w:t xml:space="preserve">, por tanto, una primera línea de beneficios se deriva de una disminución de la tasa de reincidencia. En términos de teoría de cambio, la literatura afirma que las actividades del </w:t>
      </w:r>
      <w:r w:rsidR="00332385">
        <w:rPr>
          <w:rFonts w:ascii="Arial" w:hAnsi="Arial" w:cs="Arial"/>
          <w:color w:val="000000"/>
          <w:lang w:val="es-ES"/>
        </w:rPr>
        <w:t>C</w:t>
      </w:r>
      <w:r w:rsidRPr="00E04C9A">
        <w:rPr>
          <w:rFonts w:ascii="Arial" w:hAnsi="Arial" w:cs="Arial"/>
          <w:color w:val="000000"/>
          <w:lang w:val="es-ES"/>
        </w:rPr>
        <w:t>omponente 1 inciden de manera directa a disminuir la tasa de reincidencia por la mejora de los programas de reinserción social, en particular, por la implementación del modelo riesgo necesidad respuesta sobre todas las PPL.</w:t>
      </w:r>
    </w:p>
    <w:p w14:paraId="237D2157" w14:textId="2DC6B77E"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 xml:space="preserve">Asimismo, la mejora en la gestión y en la infraestructura penitenciaria incidirán en la reducción de la tasa de reincidencia. Por este motivo, el </w:t>
      </w:r>
      <w:r w:rsidR="00332385">
        <w:rPr>
          <w:rFonts w:ascii="Arial" w:hAnsi="Arial" w:cs="Arial"/>
          <w:color w:val="000000"/>
          <w:lang w:val="es-ES"/>
        </w:rPr>
        <w:t>p</w:t>
      </w:r>
      <w:r w:rsidRPr="00E04C9A">
        <w:rPr>
          <w:rFonts w:ascii="Arial" w:hAnsi="Arial" w:cs="Arial"/>
          <w:color w:val="000000"/>
          <w:lang w:val="es-ES"/>
        </w:rPr>
        <w:t>rograma ha planteado como indicador de impacto “Reincidencia delictual en Esp</w:t>
      </w:r>
      <w:r w:rsidR="00FE222E">
        <w:rPr>
          <w:rFonts w:ascii="Arial" w:hAnsi="Arial" w:cs="Arial"/>
          <w:color w:val="000000"/>
          <w:lang w:val="es-ES"/>
        </w:rPr>
        <w:t>í</w:t>
      </w:r>
      <w:r w:rsidRPr="00E04C9A">
        <w:rPr>
          <w:rFonts w:ascii="Arial" w:hAnsi="Arial" w:cs="Arial"/>
          <w:color w:val="000000"/>
          <w:lang w:val="es-ES"/>
        </w:rPr>
        <w:t>rit</w:t>
      </w:r>
      <w:r w:rsidR="00327D85">
        <w:rPr>
          <w:rFonts w:ascii="Arial" w:hAnsi="Arial" w:cs="Arial"/>
          <w:color w:val="000000"/>
          <w:lang w:val="es-ES"/>
        </w:rPr>
        <w:t>o</w:t>
      </w:r>
      <w:r w:rsidRPr="00E04C9A">
        <w:rPr>
          <w:rFonts w:ascii="Arial" w:hAnsi="Arial" w:cs="Arial"/>
          <w:color w:val="000000"/>
          <w:lang w:val="es-ES"/>
        </w:rPr>
        <w:t xml:space="preserve"> Santo”</w:t>
      </w:r>
      <w:r w:rsidR="00BD5AA4">
        <w:rPr>
          <w:rFonts w:ascii="Arial" w:hAnsi="Arial" w:cs="Arial"/>
          <w:color w:val="000000"/>
          <w:lang w:val="es-ES"/>
        </w:rPr>
        <w:t xml:space="preserve"> </w:t>
      </w:r>
      <w:r w:rsidRPr="00E04C9A">
        <w:rPr>
          <w:rFonts w:ascii="Arial" w:hAnsi="Arial" w:cs="Arial"/>
          <w:color w:val="000000"/>
          <w:lang w:val="es-ES"/>
        </w:rPr>
        <w:t>como variable para medir el logro del objetivo del programa.</w:t>
      </w:r>
    </w:p>
    <w:p w14:paraId="1274BC08" w14:textId="77777777"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En adición al indicador de impacto, que contempla que todos los PPLs serán beneficiados por la mejora de los servicios de rehabilitación social, el diseño del modelo riesgo necesidad respuesta define un conjunto de intervenciones focalizadas para las PPL con un nivel de riesgo medio y alto</w:t>
      </w:r>
      <w:r w:rsidR="004B4716">
        <w:rPr>
          <w:rStyle w:val="FootnoteReference"/>
          <w:rFonts w:ascii="Arial" w:hAnsi="Arial" w:cs="Arial"/>
          <w:color w:val="000000"/>
          <w:lang w:val="es-ES"/>
        </w:rPr>
        <w:footnoteReference w:id="17"/>
      </w:r>
      <w:r w:rsidRPr="00E04C9A">
        <w:rPr>
          <w:rFonts w:ascii="Arial" w:hAnsi="Arial" w:cs="Arial"/>
          <w:color w:val="000000"/>
          <w:lang w:val="es-ES"/>
        </w:rPr>
        <w:t xml:space="preserve">. Este subconjunto de beneficiarios recibirá una intervención mucho más intensiva que incluye terapia cognitivo conductual (TCC), programas de formación profesional para el empleo entre otros. Para medir el logro de este tratamiento específico, el proyecto ha definido el indicador de resultado: </w:t>
      </w:r>
      <w:r w:rsidRPr="00332385">
        <w:rPr>
          <w:rFonts w:ascii="Arial" w:hAnsi="Arial" w:cs="Arial"/>
          <w:color w:val="000000"/>
          <w:lang w:val="es-ES"/>
        </w:rPr>
        <w:t>“Porcentaje de reincidencia delictiva de la población intervenida en programas de terapia conductivo conductual vis a vis un grupo de control en t+24 meses”</w:t>
      </w:r>
    </w:p>
    <w:p w14:paraId="235E45F1" w14:textId="10DA57C4"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En resumen, el proyecto contempla medir la disminución de la tasa de reincidencia delictual de manera diferencial</w:t>
      </w:r>
      <w:r w:rsidR="000A4C80">
        <w:rPr>
          <w:rFonts w:ascii="Arial" w:hAnsi="Arial" w:cs="Arial"/>
          <w:color w:val="000000"/>
          <w:lang w:val="es-ES"/>
        </w:rPr>
        <w:t>: u</w:t>
      </w:r>
      <w:r w:rsidRPr="00E04C9A">
        <w:rPr>
          <w:rFonts w:ascii="Arial" w:hAnsi="Arial" w:cs="Arial"/>
          <w:color w:val="000000"/>
          <w:lang w:val="es-ES"/>
        </w:rPr>
        <w:t xml:space="preserve">na de manera general para todos </w:t>
      </w:r>
      <w:r w:rsidRPr="00E04C9A">
        <w:rPr>
          <w:rFonts w:ascii="Arial" w:hAnsi="Arial" w:cs="Arial"/>
          <w:color w:val="000000"/>
          <w:lang w:val="es-ES"/>
        </w:rPr>
        <w:lastRenderedPageBreak/>
        <w:t>los PPL y otra que mid</w:t>
      </w:r>
      <w:r w:rsidR="000A4C80">
        <w:rPr>
          <w:rFonts w:ascii="Arial" w:hAnsi="Arial" w:cs="Arial"/>
          <w:color w:val="000000"/>
          <w:lang w:val="es-ES"/>
        </w:rPr>
        <w:t>a</w:t>
      </w:r>
      <w:r w:rsidRPr="00E04C9A">
        <w:rPr>
          <w:rFonts w:ascii="Arial" w:hAnsi="Arial" w:cs="Arial"/>
          <w:color w:val="000000"/>
          <w:lang w:val="es-ES"/>
        </w:rPr>
        <w:t xml:space="preserve"> el efecto del programa cognitivo conductual para los beneficiarios de esta intervención. La </w:t>
      </w:r>
      <w:r w:rsidR="00332385">
        <w:rPr>
          <w:rFonts w:ascii="Arial" w:hAnsi="Arial" w:cs="Arial"/>
          <w:color w:val="000000"/>
          <w:lang w:val="es-ES"/>
        </w:rPr>
        <w:t>T</w:t>
      </w:r>
      <w:r w:rsidRPr="00E04C9A">
        <w:rPr>
          <w:rFonts w:ascii="Arial" w:hAnsi="Arial" w:cs="Arial"/>
          <w:color w:val="000000"/>
          <w:lang w:val="es-ES"/>
        </w:rPr>
        <w:t xml:space="preserve">abla 2 </w:t>
      </w:r>
      <w:r w:rsidR="000A4C80">
        <w:rPr>
          <w:rFonts w:ascii="Arial" w:hAnsi="Arial" w:cs="Arial"/>
          <w:color w:val="000000"/>
          <w:lang w:val="es-ES"/>
        </w:rPr>
        <w:t>presenta</w:t>
      </w:r>
      <w:r w:rsidRPr="00E04C9A">
        <w:rPr>
          <w:rFonts w:ascii="Arial" w:hAnsi="Arial" w:cs="Arial"/>
          <w:color w:val="000000"/>
          <w:lang w:val="es-ES"/>
        </w:rPr>
        <w:t xml:space="preserve"> los efectos esperados del programa, la relación con la Matriz de Resultados y el efecto promedio de las intervenciones encontrado en la literatura</w:t>
      </w:r>
    </w:p>
    <w:p w14:paraId="72ADE984" w14:textId="2365B27A" w:rsidR="00C33C4C" w:rsidRPr="00332385" w:rsidRDefault="00C33C4C" w:rsidP="00C33C4C">
      <w:pPr>
        <w:pStyle w:val="ListParagraph"/>
        <w:jc w:val="center"/>
        <w:rPr>
          <w:rFonts w:ascii="Arial" w:hAnsi="Arial" w:cs="Arial"/>
          <w:kern w:val="28"/>
          <w:sz w:val="18"/>
          <w:szCs w:val="18"/>
          <w:lang w:val="es-ES_tradnl"/>
        </w:rPr>
      </w:pPr>
      <w:r w:rsidRPr="00332385">
        <w:rPr>
          <w:rFonts w:ascii="Arial" w:hAnsi="Arial" w:cs="Arial"/>
          <w:b/>
          <w:bCs/>
          <w:kern w:val="28"/>
          <w:sz w:val="18"/>
          <w:szCs w:val="18"/>
          <w:lang w:val="es-ES_tradnl"/>
        </w:rPr>
        <w:t>Tabla 2</w:t>
      </w:r>
      <w:r w:rsidR="00332385" w:rsidRPr="00332385">
        <w:rPr>
          <w:rFonts w:ascii="Arial" w:hAnsi="Arial" w:cs="Arial"/>
          <w:b/>
          <w:bCs/>
          <w:kern w:val="28"/>
          <w:sz w:val="18"/>
          <w:szCs w:val="18"/>
          <w:lang w:val="es-ES_tradnl"/>
        </w:rPr>
        <w:t>.</w:t>
      </w:r>
      <w:r w:rsidRPr="00332385">
        <w:rPr>
          <w:rFonts w:ascii="Arial" w:hAnsi="Arial" w:cs="Arial"/>
          <w:b/>
          <w:bCs/>
          <w:kern w:val="28"/>
          <w:sz w:val="18"/>
          <w:szCs w:val="18"/>
          <w:lang w:val="es-ES_tradnl"/>
        </w:rPr>
        <w:t xml:space="preserve"> Efecto promedio esperado del programa sobre reincidencia delictual</w:t>
      </w:r>
    </w:p>
    <w:tbl>
      <w:tblPr>
        <w:tblW w:w="8715" w:type="dxa"/>
        <w:tblCellMar>
          <w:left w:w="70" w:type="dxa"/>
          <w:right w:w="70" w:type="dxa"/>
        </w:tblCellMar>
        <w:tblLook w:val="04A0" w:firstRow="1" w:lastRow="0" w:firstColumn="1" w:lastColumn="0" w:noHBand="0" w:noVBand="1"/>
      </w:tblPr>
      <w:tblGrid>
        <w:gridCol w:w="2492"/>
        <w:gridCol w:w="897"/>
        <w:gridCol w:w="1170"/>
        <w:gridCol w:w="1221"/>
        <w:gridCol w:w="1236"/>
        <w:gridCol w:w="1699"/>
      </w:tblGrid>
      <w:tr w:rsidR="00C33C4C" w:rsidRPr="00AE10D5" w14:paraId="705FF32D" w14:textId="77777777" w:rsidTr="00710C72">
        <w:trPr>
          <w:trHeight w:val="300"/>
        </w:trPr>
        <w:tc>
          <w:tcPr>
            <w:tcW w:w="2492" w:type="dxa"/>
            <w:tcBorders>
              <w:top w:val="single" w:sz="12" w:space="0" w:color="auto"/>
              <w:bottom w:val="single" w:sz="12" w:space="0" w:color="auto"/>
            </w:tcBorders>
            <w:shd w:val="clear" w:color="auto" w:fill="auto"/>
            <w:vAlign w:val="center"/>
            <w:hideMark/>
          </w:tcPr>
          <w:p w14:paraId="14E46B49" w14:textId="77777777" w:rsidR="00C33C4C" w:rsidRPr="00332385" w:rsidRDefault="00C33C4C" w:rsidP="00E03D16">
            <w:pPr>
              <w:spacing w:after="0" w:line="240" w:lineRule="auto"/>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Indicador Matriz de Resultados</w:t>
            </w:r>
            <w:r w:rsidR="00AF46A1" w:rsidRPr="00332385">
              <w:rPr>
                <w:rFonts w:ascii="Arial" w:eastAsia="Times New Roman" w:hAnsi="Arial" w:cs="Arial"/>
                <w:b/>
                <w:bCs/>
                <w:color w:val="000000"/>
                <w:sz w:val="18"/>
                <w:szCs w:val="18"/>
                <w:lang w:val="es-ES_tradnl" w:eastAsia="es-ES_tradnl"/>
              </w:rPr>
              <w:t xml:space="preserve"> (MDR)</w:t>
            </w:r>
          </w:p>
        </w:tc>
        <w:tc>
          <w:tcPr>
            <w:tcW w:w="897" w:type="dxa"/>
            <w:tcBorders>
              <w:top w:val="single" w:sz="12" w:space="0" w:color="auto"/>
              <w:bottom w:val="single" w:sz="12" w:space="0" w:color="auto"/>
            </w:tcBorders>
            <w:shd w:val="clear" w:color="auto" w:fill="auto"/>
            <w:vAlign w:val="center"/>
            <w:hideMark/>
          </w:tcPr>
          <w:p w14:paraId="19F48C97" w14:textId="77777777" w:rsidR="00C33C4C" w:rsidRPr="00332385" w:rsidRDefault="00AF46A1" w:rsidP="00AF46A1">
            <w:pPr>
              <w:spacing w:after="0" w:line="240" w:lineRule="auto"/>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U</w:t>
            </w:r>
            <w:r w:rsidR="00C33C4C" w:rsidRPr="00332385">
              <w:rPr>
                <w:rFonts w:ascii="Arial" w:eastAsia="Times New Roman" w:hAnsi="Arial" w:cs="Arial"/>
                <w:b/>
                <w:bCs/>
                <w:color w:val="000000"/>
                <w:sz w:val="18"/>
                <w:szCs w:val="18"/>
                <w:lang w:val="es-ES_tradnl" w:eastAsia="es-ES_tradnl"/>
              </w:rPr>
              <w:t>nidad de medida</w:t>
            </w:r>
          </w:p>
        </w:tc>
        <w:tc>
          <w:tcPr>
            <w:tcW w:w="1170" w:type="dxa"/>
            <w:tcBorders>
              <w:top w:val="single" w:sz="12" w:space="0" w:color="auto"/>
              <w:bottom w:val="single" w:sz="12" w:space="0" w:color="auto"/>
            </w:tcBorders>
            <w:shd w:val="clear" w:color="auto" w:fill="auto"/>
            <w:vAlign w:val="center"/>
            <w:hideMark/>
          </w:tcPr>
          <w:p w14:paraId="55C231C1" w14:textId="77777777" w:rsidR="00C33C4C" w:rsidRPr="00332385" w:rsidRDefault="00AF46A1" w:rsidP="00AF46A1">
            <w:pPr>
              <w:spacing w:after="0" w:line="240" w:lineRule="auto"/>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L</w:t>
            </w:r>
            <w:r w:rsidR="00C33C4C" w:rsidRPr="00332385">
              <w:rPr>
                <w:rFonts w:ascii="Arial" w:eastAsia="Times New Roman" w:hAnsi="Arial" w:cs="Arial"/>
                <w:b/>
                <w:bCs/>
                <w:color w:val="000000"/>
                <w:sz w:val="18"/>
                <w:szCs w:val="18"/>
                <w:lang w:val="es-ES_tradnl" w:eastAsia="es-ES_tradnl"/>
              </w:rPr>
              <w:t>ínea de base</w:t>
            </w:r>
          </w:p>
        </w:tc>
        <w:tc>
          <w:tcPr>
            <w:tcW w:w="1221" w:type="dxa"/>
            <w:tcBorders>
              <w:top w:val="single" w:sz="12" w:space="0" w:color="auto"/>
              <w:bottom w:val="single" w:sz="12" w:space="0" w:color="auto"/>
            </w:tcBorders>
            <w:shd w:val="clear" w:color="auto" w:fill="auto"/>
            <w:vAlign w:val="center"/>
            <w:hideMark/>
          </w:tcPr>
          <w:p w14:paraId="15FB9C19" w14:textId="77777777" w:rsidR="00C33C4C" w:rsidRPr="00332385" w:rsidRDefault="00C33C4C" w:rsidP="00AF46A1">
            <w:pPr>
              <w:spacing w:after="0" w:line="240" w:lineRule="auto"/>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Fin del proyecto</w:t>
            </w:r>
          </w:p>
        </w:tc>
        <w:tc>
          <w:tcPr>
            <w:tcW w:w="1236" w:type="dxa"/>
            <w:tcBorders>
              <w:top w:val="single" w:sz="12" w:space="0" w:color="auto"/>
              <w:bottom w:val="single" w:sz="12" w:space="0" w:color="auto"/>
            </w:tcBorders>
          </w:tcPr>
          <w:p w14:paraId="70A01C88" w14:textId="77777777" w:rsidR="00C33C4C" w:rsidRPr="00332385" w:rsidRDefault="00C33C4C" w:rsidP="00AF46A1">
            <w:pPr>
              <w:spacing w:after="0" w:line="240" w:lineRule="auto"/>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 xml:space="preserve">Efecto promedio </w:t>
            </w:r>
            <w:r w:rsidR="00AF46A1" w:rsidRPr="00332385">
              <w:rPr>
                <w:rFonts w:ascii="Arial" w:eastAsia="Times New Roman" w:hAnsi="Arial" w:cs="Arial"/>
                <w:b/>
                <w:bCs/>
                <w:color w:val="000000"/>
                <w:sz w:val="18"/>
                <w:szCs w:val="18"/>
                <w:lang w:val="es-ES_tradnl" w:eastAsia="es-ES_tradnl"/>
              </w:rPr>
              <w:t xml:space="preserve">esperado </w:t>
            </w:r>
            <w:r w:rsidRPr="00332385">
              <w:rPr>
                <w:rFonts w:ascii="Arial" w:eastAsia="Times New Roman" w:hAnsi="Arial" w:cs="Arial"/>
                <w:b/>
                <w:bCs/>
                <w:color w:val="000000"/>
                <w:sz w:val="18"/>
                <w:szCs w:val="18"/>
                <w:lang w:val="es-ES_tradnl" w:eastAsia="es-ES_tradnl"/>
              </w:rPr>
              <w:t>del programa</w:t>
            </w:r>
          </w:p>
        </w:tc>
        <w:tc>
          <w:tcPr>
            <w:tcW w:w="1699" w:type="dxa"/>
            <w:tcBorders>
              <w:top w:val="single" w:sz="12" w:space="0" w:color="auto"/>
              <w:bottom w:val="single" w:sz="12" w:space="0" w:color="auto"/>
            </w:tcBorders>
          </w:tcPr>
          <w:p w14:paraId="4973891D" w14:textId="77777777" w:rsidR="00C33C4C" w:rsidRPr="00332385" w:rsidRDefault="00C33C4C" w:rsidP="00AF46A1">
            <w:pPr>
              <w:spacing w:after="0" w:line="240" w:lineRule="auto"/>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 xml:space="preserve">Efecto promedio de la intervención según </w:t>
            </w:r>
            <w:r w:rsidR="00AF46A1" w:rsidRPr="00332385">
              <w:rPr>
                <w:rFonts w:ascii="Arial" w:eastAsia="Times New Roman" w:hAnsi="Arial" w:cs="Arial"/>
                <w:b/>
                <w:bCs/>
                <w:color w:val="000000"/>
                <w:sz w:val="18"/>
                <w:szCs w:val="18"/>
                <w:lang w:val="es-ES_tradnl" w:eastAsia="es-ES_tradnl"/>
              </w:rPr>
              <w:t>la l</w:t>
            </w:r>
            <w:r w:rsidRPr="00332385">
              <w:rPr>
                <w:rFonts w:ascii="Arial" w:eastAsia="Times New Roman" w:hAnsi="Arial" w:cs="Arial"/>
                <w:b/>
                <w:bCs/>
                <w:color w:val="000000"/>
                <w:sz w:val="18"/>
                <w:szCs w:val="18"/>
                <w:lang w:val="es-ES_tradnl" w:eastAsia="es-ES_tradnl"/>
              </w:rPr>
              <w:t>iteratura</w:t>
            </w:r>
          </w:p>
        </w:tc>
      </w:tr>
      <w:tr w:rsidR="00C33C4C" w:rsidRPr="00AE10D5" w14:paraId="6E3CCC0E" w14:textId="77777777" w:rsidTr="005C655F">
        <w:trPr>
          <w:trHeight w:val="690"/>
        </w:trPr>
        <w:tc>
          <w:tcPr>
            <w:tcW w:w="2492" w:type="dxa"/>
            <w:tcBorders>
              <w:top w:val="single" w:sz="12" w:space="0" w:color="auto"/>
            </w:tcBorders>
            <w:shd w:val="clear" w:color="auto" w:fill="auto"/>
            <w:vAlign w:val="center"/>
            <w:hideMark/>
          </w:tcPr>
          <w:p w14:paraId="2C00F6CA" w14:textId="77777777" w:rsidR="00C33C4C" w:rsidRPr="00332385" w:rsidRDefault="00C33C4C" w:rsidP="005C655F">
            <w:pPr>
              <w:spacing w:after="0" w:line="240" w:lineRule="auto"/>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419" w:eastAsia="es-ES_tradnl"/>
              </w:rPr>
              <w:t>Impacto 1: Reincidencia delictual en Espíritu Santo</w:t>
            </w:r>
          </w:p>
        </w:tc>
        <w:tc>
          <w:tcPr>
            <w:tcW w:w="897" w:type="dxa"/>
            <w:tcBorders>
              <w:top w:val="single" w:sz="12" w:space="0" w:color="auto"/>
            </w:tcBorders>
            <w:shd w:val="clear" w:color="auto" w:fill="auto"/>
            <w:vAlign w:val="center"/>
            <w:hideMark/>
          </w:tcPr>
          <w:p w14:paraId="3C087D86" w14:textId="77777777" w:rsidR="00C33C4C" w:rsidRPr="00332385" w:rsidRDefault="00C33C4C" w:rsidP="005C655F">
            <w:pPr>
              <w:spacing w:after="0" w:line="240" w:lineRule="auto"/>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w:t>
            </w:r>
          </w:p>
        </w:tc>
        <w:tc>
          <w:tcPr>
            <w:tcW w:w="1170" w:type="dxa"/>
            <w:tcBorders>
              <w:top w:val="single" w:sz="12" w:space="0" w:color="auto"/>
            </w:tcBorders>
            <w:shd w:val="clear" w:color="auto" w:fill="auto"/>
            <w:vAlign w:val="center"/>
            <w:hideMark/>
          </w:tcPr>
          <w:p w14:paraId="2CC444DD" w14:textId="77777777" w:rsidR="00C33C4C" w:rsidRPr="00332385" w:rsidRDefault="00C33C4C" w:rsidP="005C655F">
            <w:pPr>
              <w:spacing w:after="0" w:line="240" w:lineRule="auto"/>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35%</w:t>
            </w:r>
          </w:p>
        </w:tc>
        <w:tc>
          <w:tcPr>
            <w:tcW w:w="1221" w:type="dxa"/>
            <w:tcBorders>
              <w:top w:val="single" w:sz="12" w:space="0" w:color="auto"/>
            </w:tcBorders>
            <w:shd w:val="clear" w:color="auto" w:fill="auto"/>
            <w:vAlign w:val="center"/>
            <w:hideMark/>
          </w:tcPr>
          <w:p w14:paraId="00929B32" w14:textId="77777777" w:rsidR="00C33C4C" w:rsidRPr="00332385" w:rsidRDefault="00C33C4C" w:rsidP="005C655F">
            <w:pPr>
              <w:spacing w:after="0" w:line="240" w:lineRule="auto"/>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28%</w:t>
            </w:r>
          </w:p>
        </w:tc>
        <w:tc>
          <w:tcPr>
            <w:tcW w:w="1236" w:type="dxa"/>
            <w:tcBorders>
              <w:top w:val="single" w:sz="12" w:space="0" w:color="auto"/>
            </w:tcBorders>
            <w:vAlign w:val="center"/>
          </w:tcPr>
          <w:p w14:paraId="43C7D6B6" w14:textId="77777777" w:rsidR="00C33C4C" w:rsidRPr="00332385" w:rsidRDefault="00C33C4C" w:rsidP="005C655F">
            <w:pPr>
              <w:spacing w:after="0" w:line="240" w:lineRule="auto"/>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7 puntos porcentuales</w:t>
            </w:r>
          </w:p>
        </w:tc>
        <w:tc>
          <w:tcPr>
            <w:tcW w:w="1699" w:type="dxa"/>
            <w:tcBorders>
              <w:top w:val="single" w:sz="12" w:space="0" w:color="auto"/>
            </w:tcBorders>
            <w:vAlign w:val="center"/>
          </w:tcPr>
          <w:p w14:paraId="6484D5E6" w14:textId="77777777" w:rsidR="00C33C4C" w:rsidRPr="00332385" w:rsidRDefault="00C33C4C" w:rsidP="005C655F">
            <w:pPr>
              <w:spacing w:after="0" w:line="240" w:lineRule="auto"/>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28 puntos porcentuales</w:t>
            </w:r>
          </w:p>
          <w:p w14:paraId="570ECF8A" w14:textId="77777777" w:rsidR="00C33C4C" w:rsidRPr="00332385" w:rsidRDefault="00C33C4C" w:rsidP="005C655F">
            <w:pPr>
              <w:spacing w:after="0" w:line="240" w:lineRule="auto"/>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Bozick et al.</w:t>
            </w:r>
            <w:r w:rsidR="00AF46A1" w:rsidRPr="00332385">
              <w:rPr>
                <w:rFonts w:ascii="Arial" w:eastAsia="Times New Roman" w:hAnsi="Arial" w:cs="Arial"/>
                <w:color w:val="000000"/>
                <w:sz w:val="18"/>
                <w:szCs w:val="18"/>
                <w:lang w:val="es-ES_tradnl" w:eastAsia="es-ES_tradnl"/>
              </w:rPr>
              <w:t>,</w:t>
            </w:r>
            <w:r w:rsidRPr="00332385">
              <w:rPr>
                <w:rFonts w:ascii="Arial" w:eastAsia="Times New Roman" w:hAnsi="Arial" w:cs="Arial"/>
                <w:color w:val="000000"/>
                <w:sz w:val="18"/>
                <w:szCs w:val="18"/>
                <w:lang w:val="es-ES_tradnl" w:eastAsia="es-ES_tradnl"/>
              </w:rPr>
              <w:t xml:space="preserve"> </w:t>
            </w:r>
            <w:r w:rsidR="00AF46A1" w:rsidRPr="00332385">
              <w:rPr>
                <w:rFonts w:ascii="Arial" w:eastAsia="Times New Roman" w:hAnsi="Arial" w:cs="Arial"/>
                <w:color w:val="000000"/>
                <w:sz w:val="18"/>
                <w:szCs w:val="18"/>
                <w:lang w:val="es-ES_tradnl" w:eastAsia="es-ES_tradnl"/>
              </w:rPr>
              <w:t>(</w:t>
            </w:r>
            <w:r w:rsidRPr="00332385">
              <w:rPr>
                <w:rFonts w:ascii="Arial" w:eastAsia="Times New Roman" w:hAnsi="Arial" w:cs="Arial"/>
                <w:color w:val="000000"/>
                <w:sz w:val="18"/>
                <w:szCs w:val="18"/>
                <w:lang w:val="es-ES_tradnl" w:eastAsia="es-ES_tradnl"/>
              </w:rPr>
              <w:t>2018</w:t>
            </w:r>
            <w:r w:rsidR="00AF46A1" w:rsidRPr="00332385">
              <w:rPr>
                <w:rFonts w:ascii="Arial" w:eastAsia="Times New Roman" w:hAnsi="Arial" w:cs="Arial"/>
                <w:color w:val="000000"/>
                <w:sz w:val="18"/>
                <w:szCs w:val="18"/>
                <w:lang w:val="es-ES_tradnl" w:eastAsia="es-ES_tradnl"/>
              </w:rPr>
              <w:t>)</w:t>
            </w:r>
          </w:p>
        </w:tc>
      </w:tr>
      <w:tr w:rsidR="00C33C4C" w:rsidRPr="00AE10D5" w14:paraId="1712C610" w14:textId="77777777" w:rsidTr="001539EF">
        <w:trPr>
          <w:trHeight w:val="924"/>
        </w:trPr>
        <w:tc>
          <w:tcPr>
            <w:tcW w:w="2492" w:type="dxa"/>
            <w:tcBorders>
              <w:bottom w:val="single" w:sz="12" w:space="0" w:color="auto"/>
            </w:tcBorders>
            <w:shd w:val="clear" w:color="auto" w:fill="auto"/>
            <w:vAlign w:val="center"/>
            <w:hideMark/>
          </w:tcPr>
          <w:p w14:paraId="4D0A7E99" w14:textId="77777777" w:rsidR="00C33C4C" w:rsidRPr="00332385" w:rsidRDefault="00C33C4C" w:rsidP="005C655F">
            <w:pPr>
              <w:spacing w:after="0" w:line="240" w:lineRule="auto"/>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419" w:eastAsia="es-ES_tradnl"/>
              </w:rPr>
              <w:t>Impacto 3: Porcentaje de reincidencia delictiva de la población intervenida en programas de terapia conductivo conductual vis a vis un grupo de control en t+24 meses</w:t>
            </w:r>
          </w:p>
        </w:tc>
        <w:tc>
          <w:tcPr>
            <w:tcW w:w="897" w:type="dxa"/>
            <w:tcBorders>
              <w:bottom w:val="single" w:sz="12" w:space="0" w:color="auto"/>
            </w:tcBorders>
            <w:shd w:val="clear" w:color="auto" w:fill="auto"/>
            <w:vAlign w:val="center"/>
            <w:hideMark/>
          </w:tcPr>
          <w:p w14:paraId="26A79870" w14:textId="77777777" w:rsidR="00C33C4C" w:rsidRPr="00332385" w:rsidRDefault="00C33C4C" w:rsidP="005C655F">
            <w:pPr>
              <w:spacing w:after="0" w:line="240" w:lineRule="auto"/>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w:t>
            </w:r>
          </w:p>
        </w:tc>
        <w:tc>
          <w:tcPr>
            <w:tcW w:w="1170" w:type="dxa"/>
            <w:tcBorders>
              <w:bottom w:val="single" w:sz="12" w:space="0" w:color="auto"/>
            </w:tcBorders>
            <w:shd w:val="clear" w:color="auto" w:fill="FFFFFF" w:themeFill="background1"/>
            <w:vAlign w:val="center"/>
            <w:hideMark/>
          </w:tcPr>
          <w:p w14:paraId="068FC6E6" w14:textId="77777777" w:rsidR="00C33C4C" w:rsidRPr="00332385" w:rsidRDefault="00C33C4C" w:rsidP="005C655F">
            <w:pPr>
              <w:spacing w:after="0" w:line="240" w:lineRule="auto"/>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35%</w:t>
            </w:r>
            <w:r w:rsidRPr="00332385">
              <w:rPr>
                <w:rStyle w:val="FootnoteReference"/>
                <w:rFonts w:ascii="Arial" w:eastAsia="Times New Roman" w:hAnsi="Arial" w:cs="Arial"/>
                <w:color w:val="000000"/>
                <w:sz w:val="18"/>
                <w:szCs w:val="18"/>
                <w:lang w:val="es-ES_tradnl" w:eastAsia="es-ES_tradnl"/>
              </w:rPr>
              <w:footnoteReference w:id="18"/>
            </w:r>
          </w:p>
        </w:tc>
        <w:tc>
          <w:tcPr>
            <w:tcW w:w="1221" w:type="dxa"/>
            <w:tcBorders>
              <w:bottom w:val="single" w:sz="12" w:space="0" w:color="auto"/>
            </w:tcBorders>
            <w:shd w:val="clear" w:color="auto" w:fill="FFFFFF" w:themeFill="background1"/>
            <w:vAlign w:val="center"/>
            <w:hideMark/>
          </w:tcPr>
          <w:p w14:paraId="54CE2099" w14:textId="77777777" w:rsidR="00C33C4C" w:rsidRPr="00332385" w:rsidRDefault="00C33C4C" w:rsidP="005C655F">
            <w:pPr>
              <w:spacing w:after="0" w:line="240" w:lineRule="auto"/>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25%</w:t>
            </w:r>
          </w:p>
        </w:tc>
        <w:tc>
          <w:tcPr>
            <w:tcW w:w="1236" w:type="dxa"/>
            <w:tcBorders>
              <w:bottom w:val="single" w:sz="12" w:space="0" w:color="auto"/>
            </w:tcBorders>
            <w:shd w:val="clear" w:color="auto" w:fill="FFFFFF" w:themeFill="background1"/>
            <w:vAlign w:val="center"/>
          </w:tcPr>
          <w:p w14:paraId="6AE0E31C" w14:textId="77777777" w:rsidR="00C33C4C" w:rsidRPr="00332385" w:rsidRDefault="00C33C4C" w:rsidP="005C655F">
            <w:pPr>
              <w:spacing w:after="0" w:line="240" w:lineRule="auto"/>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10 puntos porcentuales</w:t>
            </w:r>
          </w:p>
        </w:tc>
        <w:tc>
          <w:tcPr>
            <w:tcW w:w="1699" w:type="dxa"/>
            <w:tcBorders>
              <w:bottom w:val="single" w:sz="12" w:space="0" w:color="auto"/>
            </w:tcBorders>
            <w:vAlign w:val="center"/>
          </w:tcPr>
          <w:p w14:paraId="4B1E0580" w14:textId="77777777" w:rsidR="00C33C4C" w:rsidRPr="00332385" w:rsidRDefault="00C33C4C" w:rsidP="005C655F">
            <w:pPr>
              <w:spacing w:after="0" w:line="240" w:lineRule="auto"/>
              <w:rPr>
                <w:rFonts w:ascii="Arial" w:hAnsi="Arial" w:cs="Arial"/>
                <w:sz w:val="18"/>
                <w:szCs w:val="18"/>
                <w:lang w:val="es-AR"/>
              </w:rPr>
            </w:pPr>
            <w:r w:rsidRPr="00332385">
              <w:rPr>
                <w:rFonts w:ascii="Arial" w:hAnsi="Arial" w:cs="Arial"/>
                <w:sz w:val="18"/>
                <w:szCs w:val="18"/>
                <w:lang w:val="es-AR"/>
              </w:rPr>
              <w:t>25 a 52 puntos porcentuales.</w:t>
            </w:r>
          </w:p>
          <w:p w14:paraId="59C5DF42" w14:textId="77777777" w:rsidR="00C33C4C" w:rsidRPr="00332385" w:rsidRDefault="00C33C4C" w:rsidP="005C655F">
            <w:pPr>
              <w:spacing w:after="0" w:line="240" w:lineRule="auto"/>
              <w:rPr>
                <w:rFonts w:ascii="Arial" w:eastAsia="Times New Roman" w:hAnsi="Arial" w:cs="Arial"/>
                <w:color w:val="000000"/>
                <w:sz w:val="18"/>
                <w:szCs w:val="18"/>
                <w:lang w:val="es-ES_tradnl" w:eastAsia="es-ES_tradnl"/>
              </w:rPr>
            </w:pPr>
            <w:r w:rsidRPr="00332385">
              <w:rPr>
                <w:rFonts w:ascii="Arial" w:hAnsi="Arial" w:cs="Arial"/>
                <w:sz w:val="18"/>
                <w:szCs w:val="18"/>
                <w:lang w:val="es-AR"/>
              </w:rPr>
              <w:t>Lipsey, Landerberger, y Wilson (2007).</w:t>
            </w:r>
          </w:p>
        </w:tc>
      </w:tr>
    </w:tbl>
    <w:p w14:paraId="46451A8B" w14:textId="77777777" w:rsidR="00C33C4C" w:rsidRPr="00A23D46" w:rsidRDefault="00C33C4C" w:rsidP="00A23D46">
      <w:pPr>
        <w:rPr>
          <w:rFonts w:ascii="Arial" w:hAnsi="Arial" w:cs="Arial"/>
          <w:kern w:val="28"/>
          <w:sz w:val="16"/>
          <w:szCs w:val="16"/>
          <w:lang w:val="es-ES_tradnl"/>
        </w:rPr>
      </w:pPr>
      <w:r w:rsidRPr="00A23D46">
        <w:rPr>
          <w:rFonts w:ascii="Arial" w:hAnsi="Arial" w:cs="Arial"/>
          <w:kern w:val="28"/>
          <w:sz w:val="16"/>
          <w:szCs w:val="16"/>
          <w:lang w:val="es-ES_tradnl"/>
        </w:rPr>
        <w:t>Fuente: Matriz de resultados</w:t>
      </w:r>
      <w:r w:rsidR="00AF46A1" w:rsidRPr="00A23D46">
        <w:rPr>
          <w:rFonts w:ascii="Arial" w:hAnsi="Arial" w:cs="Arial"/>
          <w:kern w:val="28"/>
          <w:sz w:val="16"/>
          <w:szCs w:val="16"/>
          <w:lang w:val="es-ES_tradnl"/>
        </w:rPr>
        <w:t xml:space="preserve"> (MDR)</w:t>
      </w:r>
      <w:r w:rsidRPr="00A23D46">
        <w:rPr>
          <w:rFonts w:ascii="Arial" w:hAnsi="Arial" w:cs="Arial"/>
          <w:kern w:val="28"/>
          <w:sz w:val="16"/>
          <w:szCs w:val="16"/>
          <w:lang w:val="es-ES_tradnl"/>
        </w:rPr>
        <w:t xml:space="preserve"> BR-L1545</w:t>
      </w:r>
    </w:p>
    <w:p w14:paraId="0F4F35E1" w14:textId="62CC15B2"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En un escenario sin proyecto, se asume que un 35% de las PPL reingresarán al sistema penitenciario. El escenario con proyecto asume una reducción de 7</w:t>
      </w:r>
      <w:r w:rsidR="00332385">
        <w:rPr>
          <w:rFonts w:ascii="Arial" w:hAnsi="Arial" w:cs="Arial"/>
          <w:color w:val="000000"/>
          <w:lang w:val="es-ES"/>
        </w:rPr>
        <w:t> </w:t>
      </w:r>
      <w:r w:rsidRPr="00E04C9A">
        <w:rPr>
          <w:rFonts w:ascii="Arial" w:hAnsi="Arial" w:cs="Arial"/>
          <w:color w:val="000000"/>
          <w:lang w:val="es-ES"/>
        </w:rPr>
        <w:t>puntos porcentuales en la tasa de reincidencia para las PPL que de riesgo bajo y que no reciben TCC mientras que para las PPL de riesgo medio y alto que reciben el tratamiento TCC se asume un efecto de 10 puntos porcentuales.</w:t>
      </w:r>
    </w:p>
    <w:p w14:paraId="6CD2B427" w14:textId="77777777" w:rsidR="00C33C4C" w:rsidRPr="00E04C9A" w:rsidRDefault="00C33C4C" w:rsidP="00E03D16">
      <w:pPr>
        <w:pStyle w:val="ListParagraph"/>
        <w:numPr>
          <w:ilvl w:val="1"/>
          <w:numId w:val="1"/>
        </w:numPr>
        <w:spacing w:after="240" w:line="240" w:lineRule="auto"/>
        <w:contextualSpacing w:val="0"/>
        <w:jc w:val="both"/>
        <w:rPr>
          <w:rFonts w:ascii="Arial" w:hAnsi="Arial" w:cs="Arial"/>
          <w:lang w:val="es-ES_tradnl"/>
        </w:rPr>
      </w:pPr>
      <w:r w:rsidRPr="00E04C9A">
        <w:rPr>
          <w:rFonts w:ascii="Arial" w:hAnsi="Arial" w:cs="Arial"/>
          <w:color w:val="000000"/>
          <w:lang w:val="es-ES"/>
        </w:rPr>
        <w:t>El n</w:t>
      </w:r>
      <w:r w:rsidR="006134E1">
        <w:rPr>
          <w:rFonts w:ascii="Arial" w:hAnsi="Arial" w:cs="Arial"/>
          <w:color w:val="000000"/>
          <w:lang w:val="es-ES"/>
        </w:rPr>
        <w:t>ú</w:t>
      </w:r>
      <w:r w:rsidRPr="00E04C9A">
        <w:rPr>
          <w:rFonts w:ascii="Arial" w:hAnsi="Arial" w:cs="Arial"/>
          <w:color w:val="000000"/>
          <w:lang w:val="es-ES"/>
        </w:rPr>
        <w:t>mero de PPL de cada subgrupo se obtiene de la matriz de productos que sostiene que en promedio se financiarán 13</w:t>
      </w:r>
      <w:r w:rsidR="006134E1">
        <w:rPr>
          <w:rFonts w:ascii="Arial" w:hAnsi="Arial" w:cs="Arial"/>
          <w:color w:val="000000"/>
          <w:lang w:val="es-ES"/>
        </w:rPr>
        <w:t>.</w:t>
      </w:r>
      <w:r w:rsidRPr="00E04C9A">
        <w:rPr>
          <w:rFonts w:ascii="Arial" w:hAnsi="Arial" w:cs="Arial"/>
          <w:color w:val="000000"/>
          <w:lang w:val="es-ES"/>
        </w:rPr>
        <w:t>000 diagnósticos RNR anuales mientras que se financiarán 5</w:t>
      </w:r>
      <w:r w:rsidR="006134E1">
        <w:rPr>
          <w:rFonts w:ascii="Arial" w:hAnsi="Arial" w:cs="Arial"/>
          <w:color w:val="000000"/>
          <w:lang w:val="es-ES"/>
        </w:rPr>
        <w:t>.</w:t>
      </w:r>
      <w:r w:rsidRPr="00E04C9A">
        <w:rPr>
          <w:rFonts w:ascii="Arial" w:hAnsi="Arial" w:cs="Arial"/>
          <w:color w:val="000000"/>
          <w:lang w:val="es-ES"/>
        </w:rPr>
        <w:t xml:space="preserve">000 </w:t>
      </w:r>
      <w:r w:rsidR="006134E1">
        <w:rPr>
          <w:rFonts w:ascii="Arial" w:hAnsi="Arial" w:cs="Arial"/>
          <w:color w:val="000000"/>
          <w:lang w:val="es-ES"/>
        </w:rPr>
        <w:t>terapias conductivo-conductuales.</w:t>
      </w:r>
      <w:r w:rsidRPr="00E04C9A">
        <w:rPr>
          <w:rFonts w:ascii="Arial" w:hAnsi="Arial" w:cs="Arial"/>
          <w:color w:val="000000"/>
          <w:lang w:val="es-ES"/>
        </w:rPr>
        <w:t xml:space="preserve"> </w:t>
      </w:r>
      <w:r w:rsidR="006134E1">
        <w:rPr>
          <w:rFonts w:ascii="Arial" w:hAnsi="Arial" w:cs="Arial"/>
          <w:color w:val="000000"/>
          <w:lang w:val="es-ES"/>
        </w:rPr>
        <w:t>P</w:t>
      </w:r>
      <w:r w:rsidRPr="00E04C9A">
        <w:rPr>
          <w:rFonts w:ascii="Arial" w:hAnsi="Arial" w:cs="Arial"/>
          <w:color w:val="000000"/>
          <w:lang w:val="es-ES"/>
        </w:rPr>
        <w:t>or tanto, para no sobreestimar beneficios, se le imputa al último grupo de 5</w:t>
      </w:r>
      <w:r w:rsidR="006134E1">
        <w:rPr>
          <w:rFonts w:ascii="Arial" w:hAnsi="Arial" w:cs="Arial"/>
          <w:color w:val="000000"/>
          <w:lang w:val="es-ES"/>
        </w:rPr>
        <w:t>.</w:t>
      </w:r>
      <w:r w:rsidRPr="00E04C9A">
        <w:rPr>
          <w:rFonts w:ascii="Arial" w:hAnsi="Arial" w:cs="Arial"/>
          <w:color w:val="000000"/>
          <w:lang w:val="es-ES"/>
        </w:rPr>
        <w:t>000 PPL</w:t>
      </w:r>
      <w:r w:rsidR="006134E1">
        <w:rPr>
          <w:rFonts w:ascii="Arial" w:hAnsi="Arial" w:cs="Arial"/>
          <w:color w:val="000000"/>
          <w:lang w:val="es-ES"/>
        </w:rPr>
        <w:t xml:space="preserve"> el efecto de 10 puntos porcentuales, </w:t>
      </w:r>
      <w:r w:rsidRPr="00E04C9A">
        <w:rPr>
          <w:rFonts w:ascii="Arial" w:hAnsi="Arial" w:cs="Arial"/>
          <w:color w:val="000000"/>
          <w:lang w:val="es-ES"/>
        </w:rPr>
        <w:t>mie</w:t>
      </w:r>
      <w:r w:rsidRPr="00E04C9A">
        <w:rPr>
          <w:rFonts w:ascii="Arial" w:hAnsi="Arial" w:cs="Arial"/>
          <w:lang w:val="es-ES_tradnl"/>
        </w:rPr>
        <w:t>ntras que a los 8</w:t>
      </w:r>
      <w:r w:rsidR="006134E1">
        <w:rPr>
          <w:rFonts w:ascii="Arial" w:hAnsi="Arial" w:cs="Arial"/>
          <w:lang w:val="es-ES_tradnl"/>
        </w:rPr>
        <w:t>.</w:t>
      </w:r>
      <w:r w:rsidRPr="00E04C9A">
        <w:rPr>
          <w:rFonts w:ascii="Arial" w:hAnsi="Arial" w:cs="Arial"/>
          <w:lang w:val="es-ES_tradnl"/>
        </w:rPr>
        <w:t xml:space="preserve">000 que no reciben </w:t>
      </w:r>
      <w:r w:rsidR="006134E1">
        <w:rPr>
          <w:rFonts w:ascii="Arial" w:hAnsi="Arial" w:cs="Arial"/>
          <w:lang w:val="es-ES_tradnl"/>
        </w:rPr>
        <w:t>terapia conductivo-</w:t>
      </w:r>
      <w:r w:rsidR="00686415">
        <w:rPr>
          <w:rFonts w:ascii="Arial" w:hAnsi="Arial" w:cs="Arial"/>
          <w:lang w:val="es-ES_tradnl"/>
        </w:rPr>
        <w:t>conductual,</w:t>
      </w:r>
      <w:r w:rsidRPr="00E04C9A">
        <w:rPr>
          <w:rFonts w:ascii="Arial" w:hAnsi="Arial" w:cs="Arial"/>
          <w:lang w:val="es-ES_tradnl"/>
        </w:rPr>
        <w:t xml:space="preserve"> pero son beneficiarios del </w:t>
      </w:r>
      <w:r w:rsidR="00686415" w:rsidRPr="00E04C9A">
        <w:rPr>
          <w:rFonts w:ascii="Arial" w:hAnsi="Arial" w:cs="Arial"/>
          <w:lang w:val="es-ES_tradnl"/>
        </w:rPr>
        <w:t>diagnóstico</w:t>
      </w:r>
      <w:r w:rsidRPr="00E04C9A">
        <w:rPr>
          <w:rFonts w:ascii="Arial" w:hAnsi="Arial" w:cs="Arial"/>
          <w:lang w:val="es-ES_tradnl"/>
        </w:rPr>
        <w:t xml:space="preserve"> RNR se les imputa el efecto de 7 </w:t>
      </w:r>
      <w:r w:rsidR="00686415">
        <w:rPr>
          <w:rFonts w:ascii="Arial" w:hAnsi="Arial" w:cs="Arial"/>
          <w:lang w:val="es-ES_tradnl"/>
        </w:rPr>
        <w:t>puntos porcentuales</w:t>
      </w:r>
      <w:r w:rsidRPr="00E04C9A">
        <w:rPr>
          <w:rFonts w:ascii="Arial" w:hAnsi="Arial" w:cs="Arial"/>
          <w:lang w:val="es-ES_tradnl"/>
        </w:rPr>
        <w:t xml:space="preserve">. Los tamaños de los efectos considerados son conservadores si se tiene en cuenta que Bozick et al. </w:t>
      </w:r>
      <w:r w:rsidR="00686415">
        <w:rPr>
          <w:rFonts w:ascii="Arial" w:hAnsi="Arial" w:cs="Arial"/>
          <w:lang w:val="es-ES_tradnl"/>
        </w:rPr>
        <w:t>(</w:t>
      </w:r>
      <w:r w:rsidRPr="00E04C9A">
        <w:rPr>
          <w:rFonts w:ascii="Arial" w:hAnsi="Arial" w:cs="Arial"/>
          <w:lang w:val="es-ES_tradnl"/>
        </w:rPr>
        <w:t>2018</w:t>
      </w:r>
      <w:r w:rsidR="00686415">
        <w:rPr>
          <w:rFonts w:ascii="Arial" w:hAnsi="Arial" w:cs="Arial"/>
          <w:lang w:val="es-ES_tradnl"/>
        </w:rPr>
        <w:t>)</w:t>
      </w:r>
      <w:r w:rsidRPr="00E04C9A">
        <w:rPr>
          <w:rFonts w:ascii="Arial" w:hAnsi="Arial" w:cs="Arial"/>
          <w:lang w:val="es-ES_tradnl"/>
        </w:rPr>
        <w:t xml:space="preserve"> encuentra un efecto promedio de 28 puntos porcentuales para los beneficiarios del modelo RNR, mientras que Lipsey, Landerberger, y Wilson (2007) encuentran un efecto que </w:t>
      </w:r>
      <w:r w:rsidR="00686415" w:rsidRPr="00E04C9A">
        <w:rPr>
          <w:rFonts w:ascii="Arial" w:hAnsi="Arial" w:cs="Arial"/>
          <w:lang w:val="es-ES_tradnl"/>
        </w:rPr>
        <w:t>varía</w:t>
      </w:r>
      <w:r w:rsidRPr="00E04C9A">
        <w:rPr>
          <w:rFonts w:ascii="Arial" w:hAnsi="Arial" w:cs="Arial"/>
          <w:lang w:val="es-ES_tradnl"/>
        </w:rPr>
        <w:t xml:space="preserve"> entre los 25 a 52 puntos porcentuales.</w:t>
      </w:r>
    </w:p>
    <w:p w14:paraId="6A563DF1" w14:textId="206771E5" w:rsidR="00C33C4C" w:rsidRPr="005634EB" w:rsidRDefault="00C33C4C" w:rsidP="00E03D16">
      <w:pPr>
        <w:pStyle w:val="ListParagraph"/>
        <w:spacing w:after="240" w:line="240" w:lineRule="auto"/>
        <w:ind w:left="567"/>
        <w:contextualSpacing w:val="0"/>
        <w:jc w:val="both"/>
        <w:rPr>
          <w:rFonts w:ascii="Arial" w:hAnsi="Arial" w:cs="Arial"/>
          <w:kern w:val="28"/>
          <w:lang w:val="es-CO"/>
        </w:rPr>
      </w:pPr>
      <w:r w:rsidRPr="001539EF">
        <w:rPr>
          <w:rFonts w:ascii="Arial" w:hAnsi="Arial" w:cs="Arial"/>
          <w:color w:val="000000"/>
          <w:lang w:val="es-ES"/>
        </w:rPr>
        <w:t xml:space="preserve">La </w:t>
      </w:r>
      <w:r w:rsidR="00332385">
        <w:rPr>
          <w:rFonts w:ascii="Arial" w:hAnsi="Arial" w:cs="Arial"/>
          <w:color w:val="000000"/>
          <w:lang w:val="es-ES"/>
        </w:rPr>
        <w:t>T</w:t>
      </w:r>
      <w:r w:rsidRPr="001539EF">
        <w:rPr>
          <w:rFonts w:ascii="Arial" w:hAnsi="Arial" w:cs="Arial"/>
          <w:color w:val="000000"/>
          <w:lang w:val="es-ES"/>
        </w:rPr>
        <w:t xml:space="preserve">abla 3 expone la distribución de PPL que recibirán diagnostico RNR versus </w:t>
      </w:r>
      <w:r w:rsidR="00775755" w:rsidRPr="001539EF">
        <w:rPr>
          <w:rFonts w:ascii="Arial" w:hAnsi="Arial" w:cs="Arial"/>
          <w:color w:val="000000"/>
          <w:lang w:val="es-ES"/>
        </w:rPr>
        <w:t xml:space="preserve">los PPL </w:t>
      </w:r>
      <w:r w:rsidRPr="001539EF">
        <w:rPr>
          <w:rFonts w:ascii="Arial" w:hAnsi="Arial" w:cs="Arial"/>
          <w:color w:val="000000"/>
          <w:lang w:val="es-ES"/>
        </w:rPr>
        <w:t>que recibirán evaluación diagnostica</w:t>
      </w:r>
      <w:r w:rsidR="00775755" w:rsidRPr="001539EF">
        <w:rPr>
          <w:rFonts w:ascii="Arial" w:hAnsi="Arial" w:cs="Arial"/>
          <w:color w:val="000000"/>
          <w:lang w:val="es-ES"/>
        </w:rPr>
        <w:t xml:space="preserve"> RNR</w:t>
      </w:r>
      <w:r w:rsidRPr="001539EF">
        <w:rPr>
          <w:rFonts w:ascii="Arial" w:hAnsi="Arial" w:cs="Arial"/>
          <w:color w:val="000000"/>
          <w:lang w:val="es-ES"/>
        </w:rPr>
        <w:t xml:space="preserve"> y TCC</w:t>
      </w:r>
      <w:r w:rsidR="00775755" w:rsidRPr="001539EF">
        <w:rPr>
          <w:rFonts w:ascii="Arial" w:hAnsi="Arial" w:cs="Arial"/>
          <w:color w:val="000000"/>
          <w:lang w:val="es-ES"/>
        </w:rPr>
        <w:t>:</w:t>
      </w:r>
    </w:p>
    <w:p w14:paraId="09933779" w14:textId="1CD3EFBB" w:rsidR="00C33C4C" w:rsidRPr="00332385" w:rsidRDefault="00C33C4C" w:rsidP="00BD5AA4">
      <w:pPr>
        <w:pStyle w:val="ListParagraph"/>
        <w:spacing w:after="0" w:line="240" w:lineRule="auto"/>
        <w:jc w:val="center"/>
        <w:rPr>
          <w:rFonts w:ascii="Arial" w:hAnsi="Arial" w:cs="Arial"/>
          <w:kern w:val="28"/>
          <w:sz w:val="18"/>
          <w:szCs w:val="18"/>
          <w:lang w:val="es-ES_tradnl"/>
        </w:rPr>
      </w:pPr>
      <w:r w:rsidRPr="00332385">
        <w:rPr>
          <w:rFonts w:ascii="Arial" w:hAnsi="Arial" w:cs="Arial"/>
          <w:b/>
          <w:bCs/>
          <w:kern w:val="28"/>
          <w:sz w:val="18"/>
          <w:szCs w:val="18"/>
          <w:lang w:val="es-ES_tradnl"/>
        </w:rPr>
        <w:t>Tabla 3 Distribuci</w:t>
      </w:r>
      <w:r w:rsidR="00775755" w:rsidRPr="00332385">
        <w:rPr>
          <w:rFonts w:ascii="Arial" w:hAnsi="Arial" w:cs="Arial"/>
          <w:b/>
          <w:bCs/>
          <w:kern w:val="28"/>
          <w:sz w:val="18"/>
          <w:szCs w:val="18"/>
          <w:lang w:val="es-ES_tradnl"/>
        </w:rPr>
        <w:t>ó</w:t>
      </w:r>
      <w:r w:rsidRPr="00332385">
        <w:rPr>
          <w:rFonts w:ascii="Arial" w:hAnsi="Arial" w:cs="Arial"/>
          <w:b/>
          <w:bCs/>
          <w:kern w:val="28"/>
          <w:sz w:val="18"/>
          <w:szCs w:val="18"/>
          <w:lang w:val="es-ES_tradnl"/>
        </w:rPr>
        <w:t xml:space="preserve">n de las intervenciones del </w:t>
      </w:r>
      <w:r w:rsidR="00332385">
        <w:rPr>
          <w:rFonts w:ascii="Arial" w:hAnsi="Arial" w:cs="Arial"/>
          <w:b/>
          <w:bCs/>
          <w:kern w:val="28"/>
          <w:sz w:val="18"/>
          <w:szCs w:val="18"/>
          <w:lang w:val="es-ES_tradnl"/>
        </w:rPr>
        <w:t>p</w:t>
      </w:r>
      <w:r w:rsidRPr="00332385">
        <w:rPr>
          <w:rFonts w:ascii="Arial" w:hAnsi="Arial" w:cs="Arial"/>
          <w:b/>
          <w:bCs/>
          <w:kern w:val="28"/>
          <w:sz w:val="18"/>
          <w:szCs w:val="18"/>
          <w:lang w:val="es-ES_tradnl"/>
        </w:rPr>
        <w:t>rograma a las PP</w:t>
      </w:r>
      <w:r w:rsidR="00775755" w:rsidRPr="00332385">
        <w:rPr>
          <w:rFonts w:ascii="Arial" w:hAnsi="Arial" w:cs="Arial"/>
          <w:b/>
          <w:bCs/>
          <w:kern w:val="28"/>
          <w:sz w:val="18"/>
          <w:szCs w:val="18"/>
          <w:lang w:val="es-ES_tradnl"/>
        </w:rPr>
        <w:t>L</w:t>
      </w:r>
    </w:p>
    <w:tbl>
      <w:tblPr>
        <w:tblW w:w="8655" w:type="dxa"/>
        <w:tblCellMar>
          <w:left w:w="70" w:type="dxa"/>
          <w:right w:w="70" w:type="dxa"/>
        </w:tblCellMar>
        <w:tblLook w:val="04A0" w:firstRow="1" w:lastRow="0" w:firstColumn="1" w:lastColumn="0" w:noHBand="0" w:noVBand="1"/>
      </w:tblPr>
      <w:tblGrid>
        <w:gridCol w:w="2495"/>
        <w:gridCol w:w="1339"/>
        <w:gridCol w:w="1428"/>
        <w:gridCol w:w="982"/>
        <w:gridCol w:w="893"/>
        <w:gridCol w:w="1518"/>
      </w:tblGrid>
      <w:tr w:rsidR="00C33C4C" w:rsidRPr="00332385" w14:paraId="157D954C" w14:textId="77777777" w:rsidTr="005C655F">
        <w:trPr>
          <w:trHeight w:val="165"/>
        </w:trPr>
        <w:tc>
          <w:tcPr>
            <w:tcW w:w="2495" w:type="dxa"/>
            <w:tcBorders>
              <w:top w:val="single" w:sz="12" w:space="0" w:color="auto"/>
              <w:bottom w:val="single" w:sz="12" w:space="0" w:color="auto"/>
            </w:tcBorders>
            <w:shd w:val="clear" w:color="auto" w:fill="auto"/>
            <w:noWrap/>
            <w:vAlign w:val="bottom"/>
            <w:hideMark/>
          </w:tcPr>
          <w:p w14:paraId="6FC3C62A" w14:textId="77777777" w:rsidR="00C33C4C" w:rsidRPr="00332385" w:rsidRDefault="00C33C4C" w:rsidP="00710C72">
            <w:pPr>
              <w:spacing w:after="0" w:line="240" w:lineRule="auto"/>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Productos/ año</w:t>
            </w:r>
          </w:p>
        </w:tc>
        <w:tc>
          <w:tcPr>
            <w:tcW w:w="1339" w:type="dxa"/>
            <w:tcBorders>
              <w:top w:val="single" w:sz="12" w:space="0" w:color="auto"/>
              <w:bottom w:val="single" w:sz="12" w:space="0" w:color="auto"/>
            </w:tcBorders>
            <w:shd w:val="clear" w:color="auto" w:fill="auto"/>
            <w:noWrap/>
            <w:vAlign w:val="bottom"/>
            <w:hideMark/>
          </w:tcPr>
          <w:p w14:paraId="449635B7" w14:textId="77777777" w:rsidR="00C33C4C" w:rsidRPr="00332385" w:rsidRDefault="00C33C4C" w:rsidP="00710C72">
            <w:pPr>
              <w:spacing w:after="0" w:line="240" w:lineRule="auto"/>
              <w:jc w:val="right"/>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2021</w:t>
            </w:r>
          </w:p>
        </w:tc>
        <w:tc>
          <w:tcPr>
            <w:tcW w:w="1428" w:type="dxa"/>
            <w:tcBorders>
              <w:top w:val="single" w:sz="12" w:space="0" w:color="auto"/>
              <w:bottom w:val="single" w:sz="12" w:space="0" w:color="auto"/>
            </w:tcBorders>
            <w:shd w:val="clear" w:color="auto" w:fill="auto"/>
            <w:noWrap/>
            <w:vAlign w:val="bottom"/>
            <w:hideMark/>
          </w:tcPr>
          <w:p w14:paraId="51977C14" w14:textId="77777777" w:rsidR="00C33C4C" w:rsidRPr="00332385" w:rsidRDefault="00C33C4C" w:rsidP="00710C72">
            <w:pPr>
              <w:spacing w:after="0" w:line="240" w:lineRule="auto"/>
              <w:jc w:val="right"/>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2022</w:t>
            </w:r>
          </w:p>
        </w:tc>
        <w:tc>
          <w:tcPr>
            <w:tcW w:w="982" w:type="dxa"/>
            <w:tcBorders>
              <w:top w:val="single" w:sz="12" w:space="0" w:color="auto"/>
              <w:bottom w:val="single" w:sz="12" w:space="0" w:color="auto"/>
            </w:tcBorders>
            <w:shd w:val="clear" w:color="auto" w:fill="auto"/>
            <w:noWrap/>
            <w:vAlign w:val="bottom"/>
            <w:hideMark/>
          </w:tcPr>
          <w:p w14:paraId="3B7FF9DC" w14:textId="77777777" w:rsidR="00C33C4C" w:rsidRPr="00332385" w:rsidRDefault="00C33C4C" w:rsidP="00710C72">
            <w:pPr>
              <w:spacing w:after="0" w:line="240" w:lineRule="auto"/>
              <w:jc w:val="right"/>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2023</w:t>
            </w:r>
          </w:p>
        </w:tc>
        <w:tc>
          <w:tcPr>
            <w:tcW w:w="893" w:type="dxa"/>
            <w:tcBorders>
              <w:top w:val="single" w:sz="12" w:space="0" w:color="auto"/>
              <w:bottom w:val="single" w:sz="12" w:space="0" w:color="auto"/>
            </w:tcBorders>
            <w:shd w:val="clear" w:color="auto" w:fill="auto"/>
            <w:noWrap/>
            <w:vAlign w:val="bottom"/>
            <w:hideMark/>
          </w:tcPr>
          <w:p w14:paraId="37A14AA8" w14:textId="77777777" w:rsidR="00C33C4C" w:rsidRPr="00332385" w:rsidRDefault="00C33C4C" w:rsidP="00710C72">
            <w:pPr>
              <w:spacing w:after="0" w:line="240" w:lineRule="auto"/>
              <w:jc w:val="right"/>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2024</w:t>
            </w:r>
          </w:p>
        </w:tc>
        <w:tc>
          <w:tcPr>
            <w:tcW w:w="1518" w:type="dxa"/>
            <w:tcBorders>
              <w:top w:val="single" w:sz="12" w:space="0" w:color="auto"/>
              <w:bottom w:val="single" w:sz="12" w:space="0" w:color="auto"/>
            </w:tcBorders>
            <w:shd w:val="clear" w:color="auto" w:fill="auto"/>
            <w:noWrap/>
            <w:vAlign w:val="bottom"/>
            <w:hideMark/>
          </w:tcPr>
          <w:p w14:paraId="41B9F1C9" w14:textId="77777777" w:rsidR="00C33C4C" w:rsidRPr="00332385" w:rsidRDefault="00C33C4C" w:rsidP="00710C72">
            <w:pPr>
              <w:spacing w:after="0" w:line="240" w:lineRule="auto"/>
              <w:jc w:val="right"/>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2025</w:t>
            </w:r>
          </w:p>
        </w:tc>
      </w:tr>
      <w:tr w:rsidR="00C33C4C" w:rsidRPr="00332385" w14:paraId="6A28329C" w14:textId="77777777" w:rsidTr="005C655F">
        <w:trPr>
          <w:trHeight w:val="365"/>
        </w:trPr>
        <w:tc>
          <w:tcPr>
            <w:tcW w:w="2495" w:type="dxa"/>
            <w:tcBorders>
              <w:top w:val="single" w:sz="12" w:space="0" w:color="auto"/>
            </w:tcBorders>
            <w:shd w:val="clear" w:color="auto" w:fill="auto"/>
            <w:vAlign w:val="center"/>
            <w:hideMark/>
          </w:tcPr>
          <w:p w14:paraId="0DD53FF5" w14:textId="77777777" w:rsidR="00C33C4C" w:rsidRPr="00A23D46" w:rsidRDefault="00C33C4C" w:rsidP="00710C72">
            <w:pPr>
              <w:spacing w:after="0" w:line="240" w:lineRule="auto"/>
              <w:rPr>
                <w:rFonts w:ascii="Arial" w:eastAsia="Times New Roman" w:hAnsi="Arial" w:cs="Arial"/>
                <w:color w:val="000000"/>
                <w:sz w:val="18"/>
                <w:szCs w:val="18"/>
                <w:lang w:val="es-419" w:eastAsia="es-ES_tradnl"/>
              </w:rPr>
            </w:pPr>
            <w:r w:rsidRPr="00A23D46">
              <w:rPr>
                <w:rFonts w:ascii="Arial" w:eastAsia="Times New Roman" w:hAnsi="Arial" w:cs="Arial"/>
                <w:color w:val="000000"/>
                <w:sz w:val="18"/>
                <w:szCs w:val="18"/>
                <w:lang w:val="es-419" w:eastAsia="es-ES_tradnl"/>
              </w:rPr>
              <w:t xml:space="preserve">Personas intervenidas con evaluaciones de riesgo basadas en RNR exclusivamente </w:t>
            </w:r>
          </w:p>
        </w:tc>
        <w:tc>
          <w:tcPr>
            <w:tcW w:w="1339" w:type="dxa"/>
            <w:tcBorders>
              <w:top w:val="single" w:sz="12" w:space="0" w:color="auto"/>
            </w:tcBorders>
            <w:shd w:val="clear" w:color="auto" w:fill="auto"/>
            <w:noWrap/>
            <w:vAlign w:val="center"/>
            <w:hideMark/>
          </w:tcPr>
          <w:p w14:paraId="49034816" w14:textId="77777777" w:rsidR="00C33C4C" w:rsidRPr="00332385" w:rsidRDefault="00C33C4C" w:rsidP="00710C72">
            <w:pPr>
              <w:spacing w:after="0" w:line="240" w:lineRule="auto"/>
              <w:jc w:val="right"/>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419" w:eastAsia="es-ES_tradnl"/>
              </w:rPr>
              <w:t>4</w:t>
            </w:r>
            <w:r w:rsidR="00775755" w:rsidRPr="00332385">
              <w:rPr>
                <w:rFonts w:ascii="Arial" w:eastAsia="Times New Roman" w:hAnsi="Arial" w:cs="Arial"/>
                <w:color w:val="000000"/>
                <w:sz w:val="18"/>
                <w:szCs w:val="18"/>
                <w:lang w:val="es-419" w:eastAsia="es-ES_tradnl"/>
              </w:rPr>
              <w:t>.</w:t>
            </w:r>
            <w:r w:rsidRPr="00332385">
              <w:rPr>
                <w:rFonts w:ascii="Arial" w:eastAsia="Times New Roman" w:hAnsi="Arial" w:cs="Arial"/>
                <w:color w:val="000000"/>
                <w:sz w:val="18"/>
                <w:szCs w:val="18"/>
                <w:lang w:val="es-419" w:eastAsia="es-ES_tradnl"/>
              </w:rPr>
              <w:t>000</w:t>
            </w:r>
          </w:p>
        </w:tc>
        <w:tc>
          <w:tcPr>
            <w:tcW w:w="1428" w:type="dxa"/>
            <w:tcBorders>
              <w:top w:val="single" w:sz="12" w:space="0" w:color="auto"/>
            </w:tcBorders>
            <w:shd w:val="clear" w:color="auto" w:fill="auto"/>
            <w:noWrap/>
            <w:vAlign w:val="center"/>
            <w:hideMark/>
          </w:tcPr>
          <w:p w14:paraId="1DF142AB" w14:textId="77777777" w:rsidR="00C33C4C" w:rsidRPr="00332385" w:rsidRDefault="00C33C4C" w:rsidP="00710C72">
            <w:pPr>
              <w:spacing w:after="0" w:line="240" w:lineRule="auto"/>
              <w:jc w:val="right"/>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419" w:eastAsia="es-ES_tradnl"/>
              </w:rPr>
              <w:t>8</w:t>
            </w:r>
            <w:r w:rsidR="00775755" w:rsidRPr="00332385">
              <w:rPr>
                <w:rFonts w:ascii="Arial" w:eastAsia="Times New Roman" w:hAnsi="Arial" w:cs="Arial"/>
                <w:color w:val="000000"/>
                <w:sz w:val="18"/>
                <w:szCs w:val="18"/>
                <w:lang w:val="es-419" w:eastAsia="es-ES_tradnl"/>
              </w:rPr>
              <w:t>.</w:t>
            </w:r>
            <w:r w:rsidRPr="00332385">
              <w:rPr>
                <w:rFonts w:ascii="Arial" w:eastAsia="Times New Roman" w:hAnsi="Arial" w:cs="Arial"/>
                <w:color w:val="000000"/>
                <w:sz w:val="18"/>
                <w:szCs w:val="18"/>
                <w:lang w:val="es-419" w:eastAsia="es-ES_tradnl"/>
              </w:rPr>
              <w:t>000</w:t>
            </w:r>
          </w:p>
        </w:tc>
        <w:tc>
          <w:tcPr>
            <w:tcW w:w="982" w:type="dxa"/>
            <w:tcBorders>
              <w:top w:val="single" w:sz="12" w:space="0" w:color="auto"/>
            </w:tcBorders>
            <w:shd w:val="clear" w:color="auto" w:fill="auto"/>
            <w:noWrap/>
            <w:vAlign w:val="center"/>
            <w:hideMark/>
          </w:tcPr>
          <w:p w14:paraId="4B976952" w14:textId="77777777" w:rsidR="00C33C4C" w:rsidRPr="00332385" w:rsidRDefault="00C33C4C" w:rsidP="00710C72">
            <w:pPr>
              <w:spacing w:after="0" w:line="240" w:lineRule="auto"/>
              <w:jc w:val="right"/>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419" w:eastAsia="es-ES_tradnl"/>
              </w:rPr>
              <w:t>8</w:t>
            </w:r>
            <w:r w:rsidR="00775755" w:rsidRPr="00332385">
              <w:rPr>
                <w:rFonts w:ascii="Arial" w:eastAsia="Times New Roman" w:hAnsi="Arial" w:cs="Arial"/>
                <w:color w:val="000000"/>
                <w:sz w:val="18"/>
                <w:szCs w:val="18"/>
                <w:lang w:val="es-419" w:eastAsia="es-ES_tradnl"/>
              </w:rPr>
              <w:t>.</w:t>
            </w:r>
            <w:r w:rsidRPr="00332385">
              <w:rPr>
                <w:rFonts w:ascii="Arial" w:eastAsia="Times New Roman" w:hAnsi="Arial" w:cs="Arial"/>
                <w:color w:val="000000"/>
                <w:sz w:val="18"/>
                <w:szCs w:val="18"/>
                <w:lang w:val="es-419" w:eastAsia="es-ES_tradnl"/>
              </w:rPr>
              <w:t>000</w:t>
            </w:r>
          </w:p>
        </w:tc>
        <w:tc>
          <w:tcPr>
            <w:tcW w:w="893" w:type="dxa"/>
            <w:tcBorders>
              <w:top w:val="single" w:sz="12" w:space="0" w:color="auto"/>
            </w:tcBorders>
            <w:shd w:val="clear" w:color="auto" w:fill="auto"/>
            <w:noWrap/>
            <w:vAlign w:val="center"/>
            <w:hideMark/>
          </w:tcPr>
          <w:p w14:paraId="0AB04868" w14:textId="77777777" w:rsidR="00C33C4C" w:rsidRPr="00332385" w:rsidRDefault="00C33C4C" w:rsidP="00710C72">
            <w:pPr>
              <w:spacing w:after="0" w:line="240" w:lineRule="auto"/>
              <w:jc w:val="right"/>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419" w:eastAsia="es-ES_tradnl"/>
              </w:rPr>
              <w:t>8</w:t>
            </w:r>
            <w:r w:rsidR="00775755" w:rsidRPr="00332385">
              <w:rPr>
                <w:rFonts w:ascii="Arial" w:eastAsia="Times New Roman" w:hAnsi="Arial" w:cs="Arial"/>
                <w:color w:val="000000"/>
                <w:sz w:val="18"/>
                <w:szCs w:val="18"/>
                <w:lang w:val="es-419" w:eastAsia="es-ES_tradnl"/>
              </w:rPr>
              <w:t>.</w:t>
            </w:r>
            <w:r w:rsidRPr="00332385">
              <w:rPr>
                <w:rFonts w:ascii="Arial" w:eastAsia="Times New Roman" w:hAnsi="Arial" w:cs="Arial"/>
                <w:color w:val="000000"/>
                <w:sz w:val="18"/>
                <w:szCs w:val="18"/>
                <w:lang w:val="es-419" w:eastAsia="es-ES_tradnl"/>
              </w:rPr>
              <w:t>000</w:t>
            </w:r>
          </w:p>
        </w:tc>
        <w:tc>
          <w:tcPr>
            <w:tcW w:w="1518" w:type="dxa"/>
            <w:tcBorders>
              <w:top w:val="single" w:sz="12" w:space="0" w:color="auto"/>
            </w:tcBorders>
            <w:shd w:val="clear" w:color="auto" w:fill="auto"/>
            <w:noWrap/>
            <w:vAlign w:val="center"/>
            <w:hideMark/>
          </w:tcPr>
          <w:p w14:paraId="27D67A8D" w14:textId="77777777" w:rsidR="00C33C4C" w:rsidRPr="00332385" w:rsidRDefault="00C33C4C" w:rsidP="00710C72">
            <w:pPr>
              <w:spacing w:after="0" w:line="240" w:lineRule="auto"/>
              <w:jc w:val="right"/>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419" w:eastAsia="es-ES_tradnl"/>
              </w:rPr>
              <w:t>8</w:t>
            </w:r>
            <w:r w:rsidR="00775755" w:rsidRPr="00332385">
              <w:rPr>
                <w:rFonts w:ascii="Arial" w:eastAsia="Times New Roman" w:hAnsi="Arial" w:cs="Arial"/>
                <w:color w:val="000000"/>
                <w:sz w:val="18"/>
                <w:szCs w:val="18"/>
                <w:lang w:val="es-419" w:eastAsia="es-ES_tradnl"/>
              </w:rPr>
              <w:t>.</w:t>
            </w:r>
            <w:r w:rsidRPr="00332385">
              <w:rPr>
                <w:rFonts w:ascii="Arial" w:eastAsia="Times New Roman" w:hAnsi="Arial" w:cs="Arial"/>
                <w:color w:val="000000"/>
                <w:sz w:val="18"/>
                <w:szCs w:val="18"/>
                <w:lang w:val="es-419" w:eastAsia="es-ES_tradnl"/>
              </w:rPr>
              <w:t>000</w:t>
            </w:r>
          </w:p>
        </w:tc>
      </w:tr>
      <w:tr w:rsidR="00C33C4C" w:rsidRPr="00332385" w14:paraId="1668FDDE" w14:textId="77777777" w:rsidTr="005C655F">
        <w:trPr>
          <w:trHeight w:val="182"/>
        </w:trPr>
        <w:tc>
          <w:tcPr>
            <w:tcW w:w="2495" w:type="dxa"/>
            <w:tcBorders>
              <w:bottom w:val="single" w:sz="12" w:space="0" w:color="auto"/>
            </w:tcBorders>
            <w:shd w:val="clear" w:color="auto" w:fill="auto"/>
            <w:vAlign w:val="center"/>
            <w:hideMark/>
          </w:tcPr>
          <w:p w14:paraId="232A7E23" w14:textId="77777777" w:rsidR="00C33C4C" w:rsidRPr="00A23D46" w:rsidRDefault="00C33C4C" w:rsidP="00710C72">
            <w:pPr>
              <w:spacing w:after="0" w:line="240" w:lineRule="auto"/>
              <w:rPr>
                <w:rFonts w:ascii="Arial" w:eastAsia="Times New Roman" w:hAnsi="Arial" w:cs="Arial"/>
                <w:color w:val="000000"/>
                <w:sz w:val="18"/>
                <w:szCs w:val="18"/>
                <w:lang w:val="es-419" w:eastAsia="es-ES_tradnl"/>
              </w:rPr>
            </w:pPr>
            <w:r w:rsidRPr="00A23D46">
              <w:rPr>
                <w:rFonts w:ascii="Arial" w:eastAsia="Times New Roman" w:hAnsi="Arial" w:cs="Arial"/>
                <w:color w:val="000000"/>
                <w:sz w:val="18"/>
                <w:szCs w:val="18"/>
                <w:lang w:val="es-419" w:eastAsia="es-ES_tradnl"/>
              </w:rPr>
              <w:t>Personas intervenidas con evaluación RNR y tratamiento cognitivo conductual</w:t>
            </w:r>
          </w:p>
        </w:tc>
        <w:tc>
          <w:tcPr>
            <w:tcW w:w="1339" w:type="dxa"/>
            <w:tcBorders>
              <w:bottom w:val="single" w:sz="12" w:space="0" w:color="auto"/>
            </w:tcBorders>
            <w:shd w:val="clear" w:color="auto" w:fill="auto"/>
            <w:noWrap/>
            <w:vAlign w:val="center"/>
            <w:hideMark/>
          </w:tcPr>
          <w:p w14:paraId="3035DB09" w14:textId="77777777" w:rsidR="00C33C4C" w:rsidRPr="00332385" w:rsidRDefault="00C33C4C" w:rsidP="00710C72">
            <w:pPr>
              <w:spacing w:after="0" w:line="240" w:lineRule="auto"/>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 </w:t>
            </w:r>
          </w:p>
        </w:tc>
        <w:tc>
          <w:tcPr>
            <w:tcW w:w="1428" w:type="dxa"/>
            <w:tcBorders>
              <w:bottom w:val="single" w:sz="12" w:space="0" w:color="auto"/>
            </w:tcBorders>
            <w:shd w:val="clear" w:color="auto" w:fill="auto"/>
            <w:noWrap/>
            <w:vAlign w:val="center"/>
            <w:hideMark/>
          </w:tcPr>
          <w:p w14:paraId="1D20A557" w14:textId="77777777" w:rsidR="00C33C4C" w:rsidRPr="00332385" w:rsidRDefault="00C33C4C" w:rsidP="00710C72">
            <w:pPr>
              <w:spacing w:after="0" w:line="240" w:lineRule="auto"/>
              <w:jc w:val="right"/>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5</w:t>
            </w:r>
            <w:r w:rsidR="00775755" w:rsidRPr="00332385">
              <w:rPr>
                <w:rFonts w:ascii="Arial" w:eastAsia="Times New Roman" w:hAnsi="Arial" w:cs="Arial"/>
                <w:color w:val="000000"/>
                <w:sz w:val="18"/>
                <w:szCs w:val="18"/>
                <w:lang w:val="es-ES_tradnl" w:eastAsia="es-ES_tradnl"/>
              </w:rPr>
              <w:t>.</w:t>
            </w:r>
            <w:r w:rsidRPr="00332385">
              <w:rPr>
                <w:rFonts w:ascii="Arial" w:eastAsia="Times New Roman" w:hAnsi="Arial" w:cs="Arial"/>
                <w:color w:val="000000"/>
                <w:sz w:val="18"/>
                <w:szCs w:val="18"/>
                <w:lang w:val="es-ES_tradnl" w:eastAsia="es-ES_tradnl"/>
              </w:rPr>
              <w:t>000</w:t>
            </w:r>
          </w:p>
        </w:tc>
        <w:tc>
          <w:tcPr>
            <w:tcW w:w="982" w:type="dxa"/>
            <w:tcBorders>
              <w:bottom w:val="single" w:sz="12" w:space="0" w:color="auto"/>
            </w:tcBorders>
            <w:shd w:val="clear" w:color="auto" w:fill="auto"/>
            <w:noWrap/>
            <w:vAlign w:val="center"/>
            <w:hideMark/>
          </w:tcPr>
          <w:p w14:paraId="0873AF82" w14:textId="77777777" w:rsidR="00C33C4C" w:rsidRPr="00332385" w:rsidRDefault="00C33C4C" w:rsidP="00710C72">
            <w:pPr>
              <w:spacing w:after="0" w:line="240" w:lineRule="auto"/>
              <w:jc w:val="right"/>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5</w:t>
            </w:r>
            <w:r w:rsidR="00775755" w:rsidRPr="00332385">
              <w:rPr>
                <w:rFonts w:ascii="Arial" w:eastAsia="Times New Roman" w:hAnsi="Arial" w:cs="Arial"/>
                <w:color w:val="000000"/>
                <w:sz w:val="18"/>
                <w:szCs w:val="18"/>
                <w:lang w:val="es-ES_tradnl" w:eastAsia="es-ES_tradnl"/>
              </w:rPr>
              <w:t>.</w:t>
            </w:r>
            <w:r w:rsidRPr="00332385">
              <w:rPr>
                <w:rFonts w:ascii="Arial" w:eastAsia="Times New Roman" w:hAnsi="Arial" w:cs="Arial"/>
                <w:color w:val="000000"/>
                <w:sz w:val="18"/>
                <w:szCs w:val="18"/>
                <w:lang w:val="es-ES_tradnl" w:eastAsia="es-ES_tradnl"/>
              </w:rPr>
              <w:t>000</w:t>
            </w:r>
          </w:p>
        </w:tc>
        <w:tc>
          <w:tcPr>
            <w:tcW w:w="893" w:type="dxa"/>
            <w:tcBorders>
              <w:bottom w:val="single" w:sz="12" w:space="0" w:color="auto"/>
            </w:tcBorders>
            <w:shd w:val="clear" w:color="auto" w:fill="auto"/>
            <w:noWrap/>
            <w:vAlign w:val="center"/>
            <w:hideMark/>
          </w:tcPr>
          <w:p w14:paraId="5920CAD8" w14:textId="77777777" w:rsidR="00C33C4C" w:rsidRPr="00332385" w:rsidRDefault="00C33C4C" w:rsidP="00710C72">
            <w:pPr>
              <w:spacing w:after="0" w:line="240" w:lineRule="auto"/>
              <w:jc w:val="right"/>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5</w:t>
            </w:r>
            <w:r w:rsidR="00775755" w:rsidRPr="00332385">
              <w:rPr>
                <w:rFonts w:ascii="Arial" w:eastAsia="Times New Roman" w:hAnsi="Arial" w:cs="Arial"/>
                <w:color w:val="000000"/>
                <w:sz w:val="18"/>
                <w:szCs w:val="18"/>
                <w:lang w:val="es-ES_tradnl" w:eastAsia="es-ES_tradnl"/>
              </w:rPr>
              <w:t>.</w:t>
            </w:r>
            <w:r w:rsidRPr="00332385">
              <w:rPr>
                <w:rFonts w:ascii="Arial" w:eastAsia="Times New Roman" w:hAnsi="Arial" w:cs="Arial"/>
                <w:color w:val="000000"/>
                <w:sz w:val="18"/>
                <w:szCs w:val="18"/>
                <w:lang w:val="es-ES_tradnl" w:eastAsia="es-ES_tradnl"/>
              </w:rPr>
              <w:t>000</w:t>
            </w:r>
          </w:p>
        </w:tc>
        <w:tc>
          <w:tcPr>
            <w:tcW w:w="1518" w:type="dxa"/>
            <w:tcBorders>
              <w:bottom w:val="single" w:sz="12" w:space="0" w:color="auto"/>
            </w:tcBorders>
            <w:shd w:val="clear" w:color="auto" w:fill="auto"/>
            <w:noWrap/>
            <w:vAlign w:val="center"/>
            <w:hideMark/>
          </w:tcPr>
          <w:p w14:paraId="5A129849" w14:textId="77777777" w:rsidR="00C33C4C" w:rsidRPr="00332385" w:rsidRDefault="00C33C4C" w:rsidP="00710C72">
            <w:pPr>
              <w:spacing w:after="0" w:line="240" w:lineRule="auto"/>
              <w:jc w:val="right"/>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5</w:t>
            </w:r>
            <w:r w:rsidR="00775755" w:rsidRPr="00332385">
              <w:rPr>
                <w:rFonts w:ascii="Arial" w:eastAsia="Times New Roman" w:hAnsi="Arial" w:cs="Arial"/>
                <w:color w:val="000000"/>
                <w:sz w:val="18"/>
                <w:szCs w:val="18"/>
                <w:lang w:val="es-ES_tradnl" w:eastAsia="es-ES_tradnl"/>
              </w:rPr>
              <w:t>.</w:t>
            </w:r>
            <w:r w:rsidRPr="00332385">
              <w:rPr>
                <w:rFonts w:ascii="Arial" w:eastAsia="Times New Roman" w:hAnsi="Arial" w:cs="Arial"/>
                <w:color w:val="000000"/>
                <w:sz w:val="18"/>
                <w:szCs w:val="18"/>
                <w:lang w:val="es-ES_tradnl" w:eastAsia="es-ES_tradnl"/>
              </w:rPr>
              <w:t>000</w:t>
            </w:r>
          </w:p>
        </w:tc>
      </w:tr>
    </w:tbl>
    <w:p w14:paraId="54DFDCDA" w14:textId="77777777" w:rsidR="007070FC" w:rsidRDefault="007070FC" w:rsidP="00A23D46">
      <w:pPr>
        <w:pStyle w:val="ListParagraph"/>
        <w:rPr>
          <w:rFonts w:ascii="Arial" w:hAnsi="Arial" w:cs="Arial"/>
          <w:kern w:val="28"/>
          <w:sz w:val="16"/>
          <w:szCs w:val="16"/>
          <w:lang w:val="es-ES_tradnl"/>
        </w:rPr>
      </w:pPr>
      <w:r w:rsidRPr="00AF46A1">
        <w:rPr>
          <w:rFonts w:ascii="Arial" w:hAnsi="Arial" w:cs="Arial"/>
          <w:kern w:val="28"/>
          <w:sz w:val="16"/>
          <w:szCs w:val="16"/>
          <w:lang w:val="es-ES_tradnl"/>
        </w:rPr>
        <w:lastRenderedPageBreak/>
        <w:t>Fuente: Matriz de resultados</w:t>
      </w:r>
      <w:r>
        <w:rPr>
          <w:rFonts w:ascii="Arial" w:hAnsi="Arial" w:cs="Arial"/>
          <w:kern w:val="28"/>
          <w:sz w:val="16"/>
          <w:szCs w:val="16"/>
          <w:lang w:val="es-ES_tradnl"/>
        </w:rPr>
        <w:t xml:space="preserve"> (MDR)</w:t>
      </w:r>
      <w:r w:rsidRPr="00AF46A1">
        <w:rPr>
          <w:rFonts w:ascii="Arial" w:hAnsi="Arial" w:cs="Arial"/>
          <w:kern w:val="28"/>
          <w:sz w:val="16"/>
          <w:szCs w:val="16"/>
          <w:lang w:val="es-ES_tradnl"/>
        </w:rPr>
        <w:t xml:space="preserve"> BR-L1545</w:t>
      </w:r>
    </w:p>
    <w:p w14:paraId="2B2881AC" w14:textId="77777777" w:rsidR="00C33C4C" w:rsidRPr="007070FC" w:rsidRDefault="00C33C4C" w:rsidP="00C33C4C">
      <w:pPr>
        <w:pStyle w:val="Paragraph"/>
        <w:numPr>
          <w:ilvl w:val="0"/>
          <w:numId w:val="0"/>
        </w:numPr>
        <w:ind w:left="567"/>
        <w:rPr>
          <w:rFonts w:ascii="Arial" w:hAnsi="Arial" w:cs="Arial"/>
          <w:kern w:val="28"/>
          <w:sz w:val="22"/>
          <w:szCs w:val="22"/>
          <w:lang w:val="es-ES_tradnl"/>
        </w:rPr>
      </w:pPr>
    </w:p>
    <w:p w14:paraId="4C035B3B" w14:textId="77777777"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Un primer beneficio derivado de la reducción de la tasa de reincidencia es la reducción en los costos futuros para el sistema penitenciario por menores reingresos futuros. En efecto, esta línea de beneficios considera los costos evitados al disminuir la tasa de reingreso al sistema penitenciario.</w:t>
      </w:r>
    </w:p>
    <w:p w14:paraId="37CFC5AB" w14:textId="36CF688C"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Para calcular los costos evitados, se construye un escenario contrafactual que donde se calculan los costos de manutención en ausencia de la intervención</w:t>
      </w:r>
      <w:r w:rsidR="0022696D">
        <w:rPr>
          <w:rFonts w:ascii="Arial" w:hAnsi="Arial" w:cs="Arial"/>
          <w:color w:val="000000"/>
          <w:lang w:val="es-ES"/>
        </w:rPr>
        <w:t>. P</w:t>
      </w:r>
      <w:r w:rsidRPr="00E04C9A">
        <w:rPr>
          <w:rFonts w:ascii="Arial" w:hAnsi="Arial" w:cs="Arial"/>
          <w:color w:val="000000"/>
          <w:lang w:val="es-ES"/>
        </w:rPr>
        <w:t>ara esto, se toma el costo de manutención anual por PPL equivalente a US</w:t>
      </w:r>
      <w:r w:rsidR="0022696D">
        <w:rPr>
          <w:rFonts w:ascii="Arial" w:hAnsi="Arial" w:cs="Arial"/>
          <w:color w:val="000000"/>
          <w:lang w:val="es-ES"/>
        </w:rPr>
        <w:t>$</w:t>
      </w:r>
      <w:r w:rsidRPr="00E04C9A">
        <w:rPr>
          <w:rFonts w:ascii="Arial" w:hAnsi="Arial" w:cs="Arial"/>
          <w:color w:val="000000"/>
          <w:lang w:val="es-ES"/>
        </w:rPr>
        <w:t>5</w:t>
      </w:r>
      <w:r w:rsidR="0022696D">
        <w:rPr>
          <w:rFonts w:ascii="Arial" w:hAnsi="Arial" w:cs="Arial"/>
          <w:color w:val="000000"/>
          <w:lang w:val="es-ES"/>
        </w:rPr>
        <w:t>.</w:t>
      </w:r>
      <w:r w:rsidRPr="00E04C9A">
        <w:rPr>
          <w:rFonts w:ascii="Arial" w:hAnsi="Arial" w:cs="Arial"/>
          <w:color w:val="000000"/>
          <w:lang w:val="es-ES"/>
        </w:rPr>
        <w:t>000 y se multiplica por el n</w:t>
      </w:r>
      <w:r w:rsidR="0022696D">
        <w:rPr>
          <w:rFonts w:ascii="Arial" w:hAnsi="Arial" w:cs="Arial"/>
          <w:color w:val="000000"/>
          <w:lang w:val="es-ES"/>
        </w:rPr>
        <w:t>ú</w:t>
      </w:r>
      <w:r w:rsidRPr="00E04C9A">
        <w:rPr>
          <w:rFonts w:ascii="Arial" w:hAnsi="Arial" w:cs="Arial"/>
          <w:color w:val="000000"/>
          <w:lang w:val="es-ES"/>
        </w:rPr>
        <w:t>mero de reingresos anuales sin proyecto</w:t>
      </w:r>
      <w:r w:rsidR="0022696D">
        <w:rPr>
          <w:rFonts w:ascii="Arial" w:hAnsi="Arial" w:cs="Arial"/>
          <w:color w:val="000000"/>
          <w:lang w:val="es-ES"/>
        </w:rPr>
        <w:t>,</w:t>
      </w:r>
      <w:r w:rsidRPr="00E04C9A">
        <w:rPr>
          <w:rFonts w:ascii="Arial" w:hAnsi="Arial" w:cs="Arial"/>
          <w:color w:val="000000"/>
          <w:lang w:val="es-ES"/>
        </w:rPr>
        <w:t xml:space="preserve"> que es equivalente al 35% para cada cohorte y se multiplica por cuatro años que es la duración de la sentencia promedio para delitos menores. (</w:t>
      </w:r>
      <w:r w:rsidR="00A23D46">
        <w:rPr>
          <w:rFonts w:ascii="Arial" w:hAnsi="Arial" w:cs="Arial"/>
          <w:color w:val="000000"/>
          <w:lang w:val="es-ES"/>
        </w:rPr>
        <w:t>v</w:t>
      </w:r>
      <w:r w:rsidRPr="00E04C9A">
        <w:rPr>
          <w:rFonts w:ascii="Arial" w:hAnsi="Arial" w:cs="Arial"/>
          <w:color w:val="000000"/>
          <w:lang w:val="es-ES"/>
        </w:rPr>
        <w:t>er hoja de cálculo)</w:t>
      </w:r>
    </w:p>
    <w:p w14:paraId="38DF05CA" w14:textId="6D955238"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 xml:space="preserve">En el escenario con proyecto se calculan los costos de manutención futuro para cada grupo de PPL, que se </w:t>
      </w:r>
      <w:r w:rsidR="0022696D">
        <w:rPr>
          <w:rFonts w:ascii="Arial" w:hAnsi="Arial" w:cs="Arial"/>
          <w:color w:val="000000"/>
          <w:lang w:val="es-ES"/>
        </w:rPr>
        <w:t>presentan</w:t>
      </w:r>
      <w:r w:rsidRPr="00E04C9A">
        <w:rPr>
          <w:rFonts w:ascii="Arial" w:hAnsi="Arial" w:cs="Arial"/>
          <w:color w:val="000000"/>
          <w:lang w:val="es-ES"/>
        </w:rPr>
        <w:t xml:space="preserve"> en la </w:t>
      </w:r>
      <w:r w:rsidR="00332385">
        <w:rPr>
          <w:rFonts w:ascii="Arial" w:hAnsi="Arial" w:cs="Arial"/>
          <w:color w:val="000000"/>
          <w:lang w:val="es-ES"/>
        </w:rPr>
        <w:t>T</w:t>
      </w:r>
      <w:r w:rsidRPr="00E04C9A">
        <w:rPr>
          <w:rFonts w:ascii="Arial" w:hAnsi="Arial" w:cs="Arial"/>
          <w:color w:val="000000"/>
          <w:lang w:val="es-ES"/>
        </w:rPr>
        <w:t>abla 2 y se computa la diferencia de los costos sin proyecto menos los costos con proyecto. Es relevante mencionar que esta línea de costos evitados solo se computa para las cohortes financiadas por el proyecto, es decir que solo se computan los costos evitados para los reingresos atribuibles al proyecto que varían de acuerdo con el grupo de intervención</w:t>
      </w:r>
    </w:p>
    <w:p w14:paraId="5EEDF9F6" w14:textId="77777777" w:rsidR="00C33C4C" w:rsidRPr="001539EF" w:rsidRDefault="00C33C4C" w:rsidP="001539EF">
      <w:pPr>
        <w:spacing w:after="240" w:line="360" w:lineRule="auto"/>
        <w:jc w:val="both"/>
        <w:rPr>
          <w:rFonts w:ascii="Arial" w:hAnsi="Arial" w:cs="Arial"/>
          <w:b/>
          <w:bCs/>
          <w:color w:val="000000"/>
          <w:lang w:val="es-ES"/>
        </w:rPr>
      </w:pPr>
      <w:r w:rsidRPr="001539EF">
        <w:rPr>
          <w:rFonts w:ascii="Arial" w:hAnsi="Arial" w:cs="Arial"/>
          <w:b/>
          <w:bCs/>
          <w:color w:val="000000"/>
          <w:lang w:val="es-ES"/>
        </w:rPr>
        <w:t>Beneficios derivados del aumento de la empleabilidad de la población post penada.</w:t>
      </w:r>
    </w:p>
    <w:p w14:paraId="6A9B3B90" w14:textId="5AEF68E4" w:rsidR="00C33C4C" w:rsidRPr="00332385"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 xml:space="preserve">Un segundo impacto que define el </w:t>
      </w:r>
      <w:r w:rsidR="00332385">
        <w:rPr>
          <w:rFonts w:ascii="Arial" w:hAnsi="Arial" w:cs="Arial"/>
          <w:color w:val="000000"/>
          <w:lang w:val="es-ES"/>
        </w:rPr>
        <w:t>p</w:t>
      </w:r>
      <w:r w:rsidRPr="00E04C9A">
        <w:rPr>
          <w:rFonts w:ascii="Arial" w:hAnsi="Arial" w:cs="Arial"/>
          <w:color w:val="000000"/>
          <w:lang w:val="es-ES"/>
        </w:rPr>
        <w:t>rograma es el aumento de la tasa de empleabilidad para los pos</w:t>
      </w:r>
      <w:r w:rsidR="00996745">
        <w:rPr>
          <w:rFonts w:ascii="Arial" w:hAnsi="Arial" w:cs="Arial"/>
          <w:color w:val="000000"/>
          <w:lang w:val="es-ES"/>
        </w:rPr>
        <w:t>t</w:t>
      </w:r>
      <w:r w:rsidRPr="00E04C9A">
        <w:rPr>
          <w:rFonts w:ascii="Arial" w:hAnsi="Arial" w:cs="Arial"/>
          <w:color w:val="000000"/>
          <w:lang w:val="es-ES"/>
        </w:rPr>
        <w:t xml:space="preserve">penados. De acuerdo con la teoría de cambio del programa, la mejora de los servicios de reinserción social contemplados en el </w:t>
      </w:r>
      <w:r w:rsidR="00A23D46">
        <w:rPr>
          <w:rFonts w:ascii="Arial" w:hAnsi="Arial" w:cs="Arial"/>
          <w:color w:val="000000"/>
          <w:lang w:val="es-ES"/>
        </w:rPr>
        <w:t>C</w:t>
      </w:r>
      <w:r w:rsidRPr="00E04C9A">
        <w:rPr>
          <w:rFonts w:ascii="Arial" w:hAnsi="Arial" w:cs="Arial"/>
          <w:color w:val="000000"/>
          <w:lang w:val="es-ES"/>
        </w:rPr>
        <w:t xml:space="preserve">omponente 1 incluyen intervenciones dirigidas a la formación profesional para el empleo. Para esto, el </w:t>
      </w:r>
      <w:r w:rsidR="00A23D46">
        <w:rPr>
          <w:rFonts w:ascii="Arial" w:hAnsi="Arial" w:cs="Arial"/>
          <w:color w:val="000000"/>
          <w:lang w:val="es-ES"/>
        </w:rPr>
        <w:t>p</w:t>
      </w:r>
      <w:r w:rsidRPr="00E04C9A">
        <w:rPr>
          <w:rFonts w:ascii="Arial" w:hAnsi="Arial" w:cs="Arial"/>
          <w:color w:val="000000"/>
          <w:lang w:val="es-ES"/>
        </w:rPr>
        <w:t xml:space="preserve">rograma ha planteado como indicador de impacto </w:t>
      </w:r>
      <w:r w:rsidRPr="00332385">
        <w:rPr>
          <w:rFonts w:ascii="Arial" w:hAnsi="Arial" w:cs="Arial"/>
          <w:color w:val="000000"/>
          <w:lang w:val="es-ES"/>
        </w:rPr>
        <w:t xml:space="preserve">“Porcentaje de personas que hicieron uso del escritorio social y acceden a un trabajo remunerado” como variable para medir el logro del </w:t>
      </w:r>
      <w:r w:rsidR="00996745" w:rsidRPr="00332385">
        <w:rPr>
          <w:rFonts w:ascii="Arial" w:hAnsi="Arial" w:cs="Arial"/>
          <w:color w:val="000000"/>
          <w:lang w:val="es-ES"/>
        </w:rPr>
        <w:t>objetivo general</w:t>
      </w:r>
      <w:r w:rsidRPr="00332385">
        <w:rPr>
          <w:rFonts w:ascii="Arial" w:hAnsi="Arial" w:cs="Arial"/>
          <w:color w:val="000000"/>
          <w:lang w:val="es-ES"/>
        </w:rPr>
        <w:t xml:space="preserve"> del programa.</w:t>
      </w:r>
    </w:p>
    <w:p w14:paraId="6049046A" w14:textId="13C32A24"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 xml:space="preserve">No obstante, no todos las PPL recibirán una intervención especializada en términos laborales, o formación profesional, por </w:t>
      </w:r>
      <w:r w:rsidR="00996745">
        <w:rPr>
          <w:rFonts w:ascii="Arial" w:hAnsi="Arial" w:cs="Arial"/>
          <w:color w:val="000000"/>
          <w:lang w:val="es-ES"/>
        </w:rPr>
        <w:t>lo cual</w:t>
      </w:r>
      <w:r w:rsidRPr="00E04C9A">
        <w:rPr>
          <w:rFonts w:ascii="Arial" w:hAnsi="Arial" w:cs="Arial"/>
          <w:color w:val="000000"/>
          <w:lang w:val="es-ES"/>
        </w:rPr>
        <w:t xml:space="preserve"> el conjunto de beneficiarios de este programa se establece como la proporción de PPL que serán diagnosticados de riesgo medio y alto y serán financiados por el </w:t>
      </w:r>
      <w:r w:rsidR="00332385">
        <w:rPr>
          <w:rFonts w:ascii="Arial" w:hAnsi="Arial" w:cs="Arial"/>
          <w:color w:val="000000"/>
          <w:lang w:val="es-ES"/>
        </w:rPr>
        <w:t>p</w:t>
      </w:r>
      <w:r w:rsidRPr="00E04C9A">
        <w:rPr>
          <w:rFonts w:ascii="Arial" w:hAnsi="Arial" w:cs="Arial"/>
          <w:color w:val="000000"/>
          <w:lang w:val="es-ES"/>
        </w:rPr>
        <w:t>rograma</w:t>
      </w:r>
      <w:r w:rsidR="00996745">
        <w:rPr>
          <w:rFonts w:ascii="Arial" w:hAnsi="Arial" w:cs="Arial"/>
          <w:color w:val="000000"/>
          <w:lang w:val="es-ES"/>
        </w:rPr>
        <w:t>,</w:t>
      </w:r>
      <w:r w:rsidRPr="00E04C9A">
        <w:rPr>
          <w:rFonts w:ascii="Arial" w:hAnsi="Arial" w:cs="Arial"/>
          <w:color w:val="000000"/>
          <w:lang w:val="es-ES"/>
        </w:rPr>
        <w:t xml:space="preserve"> que según datos de la matriz de resultados asciende a cuatro cohortes de 5</w:t>
      </w:r>
      <w:r w:rsidR="00996745">
        <w:rPr>
          <w:rFonts w:ascii="Arial" w:hAnsi="Arial" w:cs="Arial"/>
          <w:color w:val="000000"/>
          <w:lang w:val="es-ES"/>
        </w:rPr>
        <w:t>.</w:t>
      </w:r>
      <w:r w:rsidRPr="00E04C9A">
        <w:rPr>
          <w:rFonts w:ascii="Arial" w:hAnsi="Arial" w:cs="Arial"/>
          <w:color w:val="000000"/>
          <w:lang w:val="es-ES"/>
        </w:rPr>
        <w:t>000 PPL por año</w:t>
      </w:r>
      <w:r w:rsidR="00996745">
        <w:rPr>
          <w:rFonts w:ascii="Arial" w:hAnsi="Arial" w:cs="Arial"/>
          <w:color w:val="000000"/>
          <w:lang w:val="es-ES"/>
        </w:rPr>
        <w:t>.</w:t>
      </w:r>
    </w:p>
    <w:p w14:paraId="6C3B2F12" w14:textId="15F8E95C"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 xml:space="preserve">La </w:t>
      </w:r>
      <w:r w:rsidR="00332385">
        <w:rPr>
          <w:rFonts w:ascii="Arial" w:hAnsi="Arial" w:cs="Arial"/>
          <w:color w:val="000000"/>
          <w:lang w:val="es-ES"/>
        </w:rPr>
        <w:t>T</w:t>
      </w:r>
      <w:r w:rsidRPr="00E04C9A">
        <w:rPr>
          <w:rFonts w:ascii="Arial" w:hAnsi="Arial" w:cs="Arial"/>
          <w:color w:val="000000"/>
          <w:lang w:val="es-ES"/>
        </w:rPr>
        <w:t xml:space="preserve">abla 4 </w:t>
      </w:r>
      <w:r w:rsidR="00996745">
        <w:rPr>
          <w:rFonts w:ascii="Arial" w:hAnsi="Arial" w:cs="Arial"/>
          <w:color w:val="000000"/>
          <w:lang w:val="es-ES"/>
        </w:rPr>
        <w:t>presenta</w:t>
      </w:r>
      <w:r w:rsidRPr="00E04C9A">
        <w:rPr>
          <w:rFonts w:ascii="Arial" w:hAnsi="Arial" w:cs="Arial"/>
          <w:color w:val="000000"/>
          <w:lang w:val="es-ES"/>
        </w:rPr>
        <w:t xml:space="preserve"> los efectos esperados del programa, la relación con la </w:t>
      </w:r>
      <w:r w:rsidR="00996745">
        <w:rPr>
          <w:rFonts w:ascii="Arial" w:hAnsi="Arial" w:cs="Arial"/>
          <w:color w:val="000000"/>
          <w:lang w:val="es-ES"/>
        </w:rPr>
        <w:t>m</w:t>
      </w:r>
      <w:r w:rsidRPr="00E04C9A">
        <w:rPr>
          <w:rFonts w:ascii="Arial" w:hAnsi="Arial" w:cs="Arial"/>
          <w:color w:val="000000"/>
          <w:lang w:val="es-ES"/>
        </w:rPr>
        <w:t xml:space="preserve">atriz de </w:t>
      </w:r>
      <w:r w:rsidR="00996745">
        <w:rPr>
          <w:rFonts w:ascii="Arial" w:hAnsi="Arial" w:cs="Arial"/>
          <w:color w:val="000000"/>
          <w:lang w:val="es-ES"/>
        </w:rPr>
        <w:t>r</w:t>
      </w:r>
      <w:r w:rsidRPr="00E04C9A">
        <w:rPr>
          <w:rFonts w:ascii="Arial" w:hAnsi="Arial" w:cs="Arial"/>
          <w:color w:val="000000"/>
          <w:lang w:val="es-ES"/>
        </w:rPr>
        <w:t>esultados y el efecto promedio de las intervenciones encontrado en la literatura.</w:t>
      </w:r>
    </w:p>
    <w:p w14:paraId="3589BA34" w14:textId="77777777" w:rsidR="00C33C4C" w:rsidRPr="00332385" w:rsidRDefault="00C33C4C" w:rsidP="005C655F">
      <w:pPr>
        <w:pStyle w:val="ListParagraph"/>
        <w:spacing w:after="0" w:line="240" w:lineRule="auto"/>
        <w:jc w:val="center"/>
        <w:rPr>
          <w:rFonts w:ascii="Arial" w:hAnsi="Arial" w:cs="Arial"/>
          <w:kern w:val="28"/>
          <w:sz w:val="18"/>
          <w:szCs w:val="18"/>
          <w:lang w:val="es-ES_tradnl"/>
        </w:rPr>
      </w:pPr>
      <w:r w:rsidRPr="00332385">
        <w:rPr>
          <w:rFonts w:ascii="Arial" w:hAnsi="Arial" w:cs="Arial"/>
          <w:b/>
          <w:bCs/>
          <w:kern w:val="28"/>
          <w:sz w:val="18"/>
          <w:szCs w:val="18"/>
          <w:lang w:val="es-ES_tradnl"/>
        </w:rPr>
        <w:t>Tabla 4</w:t>
      </w:r>
      <w:r w:rsidR="001539EF" w:rsidRPr="00332385">
        <w:rPr>
          <w:rFonts w:ascii="Arial" w:hAnsi="Arial" w:cs="Arial"/>
          <w:b/>
          <w:bCs/>
          <w:kern w:val="28"/>
          <w:sz w:val="18"/>
          <w:szCs w:val="18"/>
          <w:lang w:val="es-ES_tradnl"/>
        </w:rPr>
        <w:t>.</w:t>
      </w:r>
      <w:r w:rsidRPr="00332385">
        <w:rPr>
          <w:rFonts w:ascii="Arial" w:hAnsi="Arial" w:cs="Arial"/>
          <w:b/>
          <w:bCs/>
          <w:kern w:val="28"/>
          <w:sz w:val="18"/>
          <w:szCs w:val="18"/>
          <w:lang w:val="es-ES_tradnl"/>
        </w:rPr>
        <w:t xml:space="preserve"> Efecto promedio esperado del programa sobre empleabilidad de los postpenados</w:t>
      </w:r>
    </w:p>
    <w:tbl>
      <w:tblPr>
        <w:tblW w:w="8535" w:type="dxa"/>
        <w:tblInd w:w="180" w:type="dxa"/>
        <w:tblCellMar>
          <w:left w:w="70" w:type="dxa"/>
          <w:right w:w="70" w:type="dxa"/>
        </w:tblCellMar>
        <w:tblLook w:val="04A0" w:firstRow="1" w:lastRow="0" w:firstColumn="1" w:lastColumn="0" w:noHBand="0" w:noVBand="1"/>
      </w:tblPr>
      <w:tblGrid>
        <w:gridCol w:w="1988"/>
        <w:gridCol w:w="877"/>
        <w:gridCol w:w="1005"/>
        <w:gridCol w:w="1143"/>
        <w:gridCol w:w="1400"/>
        <w:gridCol w:w="2122"/>
      </w:tblGrid>
      <w:tr w:rsidR="00584CC7" w:rsidRPr="00AE10D5" w14:paraId="66361230" w14:textId="77777777" w:rsidTr="00BD5AA4">
        <w:trPr>
          <w:trHeight w:val="300"/>
          <w:tblHeader/>
        </w:trPr>
        <w:tc>
          <w:tcPr>
            <w:tcW w:w="1988" w:type="dxa"/>
            <w:tcBorders>
              <w:top w:val="single" w:sz="12" w:space="0" w:color="auto"/>
              <w:bottom w:val="single" w:sz="12" w:space="0" w:color="auto"/>
            </w:tcBorders>
            <w:shd w:val="clear" w:color="auto" w:fill="auto"/>
            <w:vAlign w:val="center"/>
            <w:hideMark/>
          </w:tcPr>
          <w:p w14:paraId="7FB92FAF" w14:textId="77777777" w:rsidR="00C33C4C" w:rsidRPr="00332385" w:rsidRDefault="00C33C4C" w:rsidP="00710C72">
            <w:pPr>
              <w:spacing w:after="0" w:line="240" w:lineRule="auto"/>
              <w:jc w:val="center"/>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Indicador Matriz de Resultados</w:t>
            </w:r>
            <w:r w:rsidR="001539EF" w:rsidRPr="00332385">
              <w:rPr>
                <w:rFonts w:ascii="Arial" w:eastAsia="Times New Roman" w:hAnsi="Arial" w:cs="Arial"/>
                <w:b/>
                <w:bCs/>
                <w:color w:val="000000"/>
                <w:sz w:val="18"/>
                <w:szCs w:val="18"/>
                <w:lang w:val="es-ES_tradnl" w:eastAsia="es-ES_tradnl"/>
              </w:rPr>
              <w:t xml:space="preserve"> (MDR)</w:t>
            </w:r>
          </w:p>
        </w:tc>
        <w:tc>
          <w:tcPr>
            <w:tcW w:w="877" w:type="dxa"/>
            <w:tcBorders>
              <w:top w:val="single" w:sz="12" w:space="0" w:color="auto"/>
              <w:bottom w:val="single" w:sz="12" w:space="0" w:color="auto"/>
            </w:tcBorders>
            <w:shd w:val="clear" w:color="auto" w:fill="auto"/>
            <w:vAlign w:val="center"/>
            <w:hideMark/>
          </w:tcPr>
          <w:p w14:paraId="7E6741C2" w14:textId="77777777" w:rsidR="00C33C4C" w:rsidRPr="00332385" w:rsidRDefault="001539EF" w:rsidP="00710C72">
            <w:pPr>
              <w:spacing w:after="0" w:line="240" w:lineRule="auto"/>
              <w:jc w:val="center"/>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U</w:t>
            </w:r>
            <w:r w:rsidR="00C33C4C" w:rsidRPr="00332385">
              <w:rPr>
                <w:rFonts w:ascii="Arial" w:eastAsia="Times New Roman" w:hAnsi="Arial" w:cs="Arial"/>
                <w:b/>
                <w:bCs/>
                <w:color w:val="000000"/>
                <w:sz w:val="18"/>
                <w:szCs w:val="18"/>
                <w:lang w:val="es-ES_tradnl" w:eastAsia="es-ES_tradnl"/>
              </w:rPr>
              <w:t>nidad de medida</w:t>
            </w:r>
          </w:p>
        </w:tc>
        <w:tc>
          <w:tcPr>
            <w:tcW w:w="1005" w:type="dxa"/>
            <w:tcBorders>
              <w:top w:val="single" w:sz="12" w:space="0" w:color="auto"/>
              <w:bottom w:val="single" w:sz="12" w:space="0" w:color="auto"/>
            </w:tcBorders>
            <w:shd w:val="clear" w:color="auto" w:fill="auto"/>
            <w:vAlign w:val="center"/>
            <w:hideMark/>
          </w:tcPr>
          <w:p w14:paraId="5A52B2F9" w14:textId="77777777" w:rsidR="00C33C4C" w:rsidRPr="00332385" w:rsidRDefault="00584CC7" w:rsidP="00710C72">
            <w:pPr>
              <w:spacing w:after="0" w:line="240" w:lineRule="auto"/>
              <w:jc w:val="center"/>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L</w:t>
            </w:r>
            <w:r w:rsidR="00C33C4C" w:rsidRPr="00332385">
              <w:rPr>
                <w:rFonts w:ascii="Arial" w:eastAsia="Times New Roman" w:hAnsi="Arial" w:cs="Arial"/>
                <w:b/>
                <w:bCs/>
                <w:color w:val="000000"/>
                <w:sz w:val="18"/>
                <w:szCs w:val="18"/>
                <w:lang w:val="es-ES_tradnl" w:eastAsia="es-ES_tradnl"/>
              </w:rPr>
              <w:t>ínea de base</w:t>
            </w:r>
          </w:p>
        </w:tc>
        <w:tc>
          <w:tcPr>
            <w:tcW w:w="1143" w:type="dxa"/>
            <w:tcBorders>
              <w:top w:val="single" w:sz="12" w:space="0" w:color="auto"/>
              <w:bottom w:val="single" w:sz="12" w:space="0" w:color="auto"/>
            </w:tcBorders>
            <w:shd w:val="clear" w:color="auto" w:fill="auto"/>
            <w:vAlign w:val="center"/>
            <w:hideMark/>
          </w:tcPr>
          <w:p w14:paraId="31A8F245" w14:textId="77777777" w:rsidR="00C33C4C" w:rsidRPr="00332385" w:rsidRDefault="00C33C4C" w:rsidP="00710C72">
            <w:pPr>
              <w:spacing w:after="0" w:line="240" w:lineRule="auto"/>
              <w:jc w:val="center"/>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Fin del proyecto</w:t>
            </w:r>
          </w:p>
        </w:tc>
        <w:tc>
          <w:tcPr>
            <w:tcW w:w="1400" w:type="dxa"/>
            <w:tcBorders>
              <w:top w:val="single" w:sz="12" w:space="0" w:color="auto"/>
              <w:bottom w:val="single" w:sz="12" w:space="0" w:color="auto"/>
            </w:tcBorders>
            <w:vAlign w:val="center"/>
          </w:tcPr>
          <w:p w14:paraId="3963058D" w14:textId="77777777" w:rsidR="00C33C4C" w:rsidRPr="00332385" w:rsidRDefault="00C33C4C" w:rsidP="00710C72">
            <w:pPr>
              <w:spacing w:after="0" w:line="240" w:lineRule="auto"/>
              <w:jc w:val="center"/>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 xml:space="preserve">Efecto </w:t>
            </w:r>
            <w:r w:rsidR="00584CC7" w:rsidRPr="00332385">
              <w:rPr>
                <w:rFonts w:ascii="Arial" w:eastAsia="Times New Roman" w:hAnsi="Arial" w:cs="Arial"/>
                <w:b/>
                <w:bCs/>
                <w:color w:val="000000"/>
                <w:sz w:val="18"/>
                <w:szCs w:val="18"/>
                <w:lang w:val="es-ES_tradnl" w:eastAsia="es-ES_tradnl"/>
              </w:rPr>
              <w:t xml:space="preserve">esperado </w:t>
            </w:r>
            <w:r w:rsidRPr="00332385">
              <w:rPr>
                <w:rFonts w:ascii="Arial" w:eastAsia="Times New Roman" w:hAnsi="Arial" w:cs="Arial"/>
                <w:b/>
                <w:bCs/>
                <w:color w:val="000000"/>
                <w:sz w:val="18"/>
                <w:szCs w:val="18"/>
                <w:lang w:val="es-ES_tradnl" w:eastAsia="es-ES_tradnl"/>
              </w:rPr>
              <w:t xml:space="preserve">promedio del programa </w:t>
            </w:r>
          </w:p>
        </w:tc>
        <w:tc>
          <w:tcPr>
            <w:tcW w:w="2122" w:type="dxa"/>
            <w:tcBorders>
              <w:top w:val="single" w:sz="12" w:space="0" w:color="auto"/>
              <w:bottom w:val="single" w:sz="12" w:space="0" w:color="auto"/>
            </w:tcBorders>
            <w:vAlign w:val="center"/>
          </w:tcPr>
          <w:p w14:paraId="26D8CCD0" w14:textId="77777777" w:rsidR="00C33C4C" w:rsidRPr="00332385" w:rsidRDefault="00C33C4C" w:rsidP="00710C72">
            <w:pPr>
              <w:spacing w:after="0" w:line="240" w:lineRule="auto"/>
              <w:jc w:val="center"/>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Efecto promedio de la intervención según Literatura</w:t>
            </w:r>
          </w:p>
        </w:tc>
      </w:tr>
      <w:tr w:rsidR="00584CC7" w:rsidRPr="00332385" w14:paraId="26697552" w14:textId="77777777" w:rsidTr="007070FC">
        <w:trPr>
          <w:trHeight w:val="468"/>
        </w:trPr>
        <w:tc>
          <w:tcPr>
            <w:tcW w:w="1988" w:type="dxa"/>
            <w:tcBorders>
              <w:top w:val="single" w:sz="12" w:space="0" w:color="auto"/>
              <w:bottom w:val="single" w:sz="12" w:space="0" w:color="auto"/>
            </w:tcBorders>
            <w:shd w:val="clear" w:color="auto" w:fill="auto"/>
            <w:vAlign w:val="center"/>
            <w:hideMark/>
          </w:tcPr>
          <w:p w14:paraId="4364B858" w14:textId="77777777" w:rsidR="00C33C4C" w:rsidRPr="00332385" w:rsidRDefault="00C33C4C" w:rsidP="00710C72">
            <w:pPr>
              <w:spacing w:after="0" w:line="240" w:lineRule="auto"/>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419" w:eastAsia="es-ES_tradnl"/>
              </w:rPr>
              <w:t xml:space="preserve">Impacto 2: Porcentaje de personas que hicieron uso del </w:t>
            </w:r>
            <w:r w:rsidRPr="00332385">
              <w:rPr>
                <w:rFonts w:ascii="Arial" w:eastAsia="Times New Roman" w:hAnsi="Arial" w:cs="Arial"/>
                <w:color w:val="000000"/>
                <w:sz w:val="18"/>
                <w:szCs w:val="18"/>
                <w:lang w:val="es-419" w:eastAsia="es-ES_tradnl"/>
              </w:rPr>
              <w:lastRenderedPageBreak/>
              <w:t>escritorio social y acceden a un trabajo remunerado</w:t>
            </w:r>
          </w:p>
        </w:tc>
        <w:tc>
          <w:tcPr>
            <w:tcW w:w="877" w:type="dxa"/>
            <w:tcBorders>
              <w:top w:val="single" w:sz="12" w:space="0" w:color="auto"/>
              <w:bottom w:val="single" w:sz="12" w:space="0" w:color="auto"/>
            </w:tcBorders>
            <w:shd w:val="clear" w:color="auto" w:fill="auto"/>
            <w:vAlign w:val="center"/>
            <w:hideMark/>
          </w:tcPr>
          <w:p w14:paraId="0A00D9F2" w14:textId="77777777" w:rsidR="00C33C4C" w:rsidRPr="00332385" w:rsidRDefault="00C33C4C" w:rsidP="00710C72">
            <w:pPr>
              <w:spacing w:after="0" w:line="240" w:lineRule="auto"/>
              <w:jc w:val="center"/>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lastRenderedPageBreak/>
              <w:t>%</w:t>
            </w:r>
          </w:p>
        </w:tc>
        <w:tc>
          <w:tcPr>
            <w:tcW w:w="1005" w:type="dxa"/>
            <w:tcBorders>
              <w:top w:val="single" w:sz="12" w:space="0" w:color="auto"/>
              <w:bottom w:val="single" w:sz="12" w:space="0" w:color="auto"/>
            </w:tcBorders>
            <w:shd w:val="clear" w:color="auto" w:fill="auto"/>
            <w:vAlign w:val="center"/>
            <w:hideMark/>
          </w:tcPr>
          <w:p w14:paraId="5DB5C173" w14:textId="77777777" w:rsidR="00C33C4C" w:rsidRPr="00332385" w:rsidRDefault="00C33C4C" w:rsidP="00710C72">
            <w:pPr>
              <w:spacing w:after="0" w:line="240" w:lineRule="auto"/>
              <w:jc w:val="center"/>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4</w:t>
            </w:r>
            <w:r w:rsidR="006B3E73" w:rsidRPr="00332385">
              <w:rPr>
                <w:rFonts w:ascii="Arial" w:eastAsia="Times New Roman" w:hAnsi="Arial" w:cs="Arial"/>
                <w:color w:val="000000"/>
                <w:sz w:val="18"/>
                <w:szCs w:val="18"/>
                <w:lang w:val="es-ES_tradnl" w:eastAsia="es-ES_tradnl"/>
              </w:rPr>
              <w:t>,</w:t>
            </w:r>
            <w:r w:rsidRPr="00332385">
              <w:rPr>
                <w:rFonts w:ascii="Arial" w:eastAsia="Times New Roman" w:hAnsi="Arial" w:cs="Arial"/>
                <w:color w:val="000000"/>
                <w:sz w:val="18"/>
                <w:szCs w:val="18"/>
                <w:lang w:val="es-ES_tradnl" w:eastAsia="es-ES_tradnl"/>
              </w:rPr>
              <w:t>2%</w:t>
            </w:r>
          </w:p>
        </w:tc>
        <w:tc>
          <w:tcPr>
            <w:tcW w:w="1143" w:type="dxa"/>
            <w:tcBorders>
              <w:top w:val="single" w:sz="12" w:space="0" w:color="auto"/>
              <w:bottom w:val="single" w:sz="12" w:space="0" w:color="auto"/>
            </w:tcBorders>
            <w:shd w:val="clear" w:color="auto" w:fill="auto"/>
            <w:vAlign w:val="center"/>
            <w:hideMark/>
          </w:tcPr>
          <w:p w14:paraId="20CB3CE2" w14:textId="77777777" w:rsidR="00C33C4C" w:rsidRPr="00332385" w:rsidRDefault="00C33C4C" w:rsidP="00710C72">
            <w:pPr>
              <w:spacing w:after="0" w:line="240" w:lineRule="auto"/>
              <w:jc w:val="center"/>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15%</w:t>
            </w:r>
          </w:p>
        </w:tc>
        <w:tc>
          <w:tcPr>
            <w:tcW w:w="1400" w:type="dxa"/>
            <w:tcBorders>
              <w:top w:val="single" w:sz="12" w:space="0" w:color="auto"/>
              <w:bottom w:val="single" w:sz="12" w:space="0" w:color="auto"/>
            </w:tcBorders>
            <w:vAlign w:val="center"/>
          </w:tcPr>
          <w:p w14:paraId="2FEB775B" w14:textId="77777777" w:rsidR="00C33C4C" w:rsidRPr="00332385" w:rsidRDefault="00C33C4C" w:rsidP="009217BB">
            <w:pPr>
              <w:spacing w:after="0" w:line="240" w:lineRule="auto"/>
              <w:rPr>
                <w:rFonts w:ascii="Arial" w:eastAsia="Times New Roman" w:hAnsi="Arial" w:cs="Arial"/>
                <w:color w:val="000000"/>
                <w:sz w:val="18"/>
                <w:szCs w:val="18"/>
                <w:lang w:val="es-ES_tradnl" w:eastAsia="es-ES_tradnl"/>
              </w:rPr>
            </w:pPr>
          </w:p>
          <w:p w14:paraId="774E9BF2" w14:textId="77777777" w:rsidR="00C33C4C" w:rsidRPr="00332385" w:rsidRDefault="00C33C4C" w:rsidP="009217BB">
            <w:pPr>
              <w:spacing w:after="0" w:line="240" w:lineRule="auto"/>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11 puntos porcentuales</w:t>
            </w:r>
          </w:p>
        </w:tc>
        <w:tc>
          <w:tcPr>
            <w:tcW w:w="2122" w:type="dxa"/>
            <w:tcBorders>
              <w:top w:val="single" w:sz="12" w:space="0" w:color="auto"/>
              <w:bottom w:val="single" w:sz="12" w:space="0" w:color="auto"/>
            </w:tcBorders>
            <w:vAlign w:val="center"/>
          </w:tcPr>
          <w:p w14:paraId="1DC19478" w14:textId="77777777" w:rsidR="00C33C4C" w:rsidRPr="00332385" w:rsidRDefault="00C33C4C" w:rsidP="009217BB">
            <w:pPr>
              <w:spacing w:after="0" w:line="240" w:lineRule="auto"/>
              <w:rPr>
                <w:rFonts w:ascii="Arial" w:eastAsia="Times New Roman" w:hAnsi="Arial" w:cs="Arial"/>
                <w:color w:val="000000"/>
                <w:sz w:val="18"/>
                <w:szCs w:val="18"/>
                <w:lang w:val="es-ES_tradnl" w:eastAsia="es-ES_tradnl"/>
              </w:rPr>
            </w:pPr>
            <w:r w:rsidRPr="00332385">
              <w:rPr>
                <w:rFonts w:ascii="Arial" w:hAnsi="Arial" w:cs="Arial"/>
                <w:sz w:val="18"/>
                <w:szCs w:val="18"/>
                <w:lang w:val="es-419"/>
              </w:rPr>
              <w:t xml:space="preserve">Saylor &amp; Gaes (1997) efecto positivo de 14 </w:t>
            </w:r>
            <w:r w:rsidRPr="00332385">
              <w:rPr>
                <w:rFonts w:ascii="Arial" w:hAnsi="Arial" w:cs="Arial"/>
                <w:sz w:val="18"/>
                <w:szCs w:val="18"/>
                <w:lang w:val="es-419"/>
              </w:rPr>
              <w:lastRenderedPageBreak/>
              <w:t>puntos porcentuales sobre empleabilidad</w:t>
            </w:r>
          </w:p>
        </w:tc>
      </w:tr>
    </w:tbl>
    <w:p w14:paraId="36C68755" w14:textId="5155D302" w:rsidR="007070FC" w:rsidRDefault="007070FC" w:rsidP="00A23D46">
      <w:pPr>
        <w:pStyle w:val="ListParagraph"/>
        <w:rPr>
          <w:rFonts w:ascii="Arial" w:hAnsi="Arial" w:cs="Arial"/>
          <w:kern w:val="28"/>
          <w:sz w:val="16"/>
          <w:szCs w:val="16"/>
          <w:lang w:val="es-ES_tradnl"/>
        </w:rPr>
      </w:pPr>
      <w:r w:rsidRPr="00AF46A1">
        <w:rPr>
          <w:rFonts w:ascii="Arial" w:hAnsi="Arial" w:cs="Arial"/>
          <w:kern w:val="28"/>
          <w:sz w:val="16"/>
          <w:szCs w:val="16"/>
          <w:lang w:val="es-ES_tradnl"/>
        </w:rPr>
        <w:lastRenderedPageBreak/>
        <w:t>Fuente: Matriz de resultados</w:t>
      </w:r>
      <w:r>
        <w:rPr>
          <w:rFonts w:ascii="Arial" w:hAnsi="Arial" w:cs="Arial"/>
          <w:kern w:val="28"/>
          <w:sz w:val="16"/>
          <w:szCs w:val="16"/>
          <w:lang w:val="es-ES_tradnl"/>
        </w:rPr>
        <w:t xml:space="preserve"> (MDR)</w:t>
      </w:r>
      <w:r w:rsidRPr="00AF46A1">
        <w:rPr>
          <w:rFonts w:ascii="Arial" w:hAnsi="Arial" w:cs="Arial"/>
          <w:kern w:val="28"/>
          <w:sz w:val="16"/>
          <w:szCs w:val="16"/>
          <w:lang w:val="es-ES_tradnl"/>
        </w:rPr>
        <w:t xml:space="preserve"> BR-L1545</w:t>
      </w:r>
      <w:r w:rsidR="00BD5AA4">
        <w:rPr>
          <w:rFonts w:ascii="Arial" w:hAnsi="Arial" w:cs="Arial"/>
          <w:kern w:val="28"/>
          <w:sz w:val="16"/>
          <w:szCs w:val="16"/>
          <w:lang w:val="es-ES_tradnl"/>
        </w:rPr>
        <w:t>.</w:t>
      </w:r>
    </w:p>
    <w:p w14:paraId="07292AA6" w14:textId="77777777" w:rsidR="00BD5AA4" w:rsidRDefault="00BD5AA4" w:rsidP="00A23D46">
      <w:pPr>
        <w:pStyle w:val="ListParagraph"/>
        <w:rPr>
          <w:rFonts w:ascii="Arial" w:hAnsi="Arial" w:cs="Arial"/>
          <w:kern w:val="28"/>
          <w:sz w:val="16"/>
          <w:szCs w:val="16"/>
          <w:lang w:val="es-ES_tradnl"/>
        </w:rPr>
      </w:pPr>
    </w:p>
    <w:p w14:paraId="0AE9F10A" w14:textId="77DD835B"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Bajo el escenario sin proyecto, se toma la tasa de PPL beneficiarios del escritorio social que acceden a un trabajo remunerado que para 2019 fue de 4,2%. En el escenario con proyecto se asume un efecto promedio del programa de 11 puntos porcentuales, es decir que alrededor de 15% de los postpenados que recibieron intervención tendrán acceso a un empleo remunerado. Este es un efecto conservador dado que la literatura señala que el efecto puede ser 14</w:t>
      </w:r>
      <w:r w:rsidR="00332385">
        <w:rPr>
          <w:rFonts w:ascii="Arial" w:hAnsi="Arial" w:cs="Arial"/>
          <w:color w:val="000000"/>
          <w:lang w:val="es-ES"/>
        </w:rPr>
        <w:t> </w:t>
      </w:r>
      <w:r w:rsidRPr="00E04C9A">
        <w:rPr>
          <w:rFonts w:ascii="Arial" w:hAnsi="Arial" w:cs="Arial"/>
          <w:color w:val="000000"/>
          <w:lang w:val="es-ES"/>
        </w:rPr>
        <w:t>puntos porcentuales.</w:t>
      </w:r>
    </w:p>
    <w:p w14:paraId="4BD0BB9D" w14:textId="77777777"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Asimismo, se asume que un postpenado trabajar</w:t>
      </w:r>
      <w:r w:rsidR="006B3E73">
        <w:rPr>
          <w:rFonts w:ascii="Arial" w:hAnsi="Arial" w:cs="Arial"/>
          <w:color w:val="000000"/>
          <w:lang w:val="es-ES"/>
        </w:rPr>
        <w:t>á</w:t>
      </w:r>
      <w:r w:rsidRPr="00E04C9A">
        <w:rPr>
          <w:rFonts w:ascii="Arial" w:hAnsi="Arial" w:cs="Arial"/>
          <w:color w:val="000000"/>
          <w:lang w:val="es-ES"/>
        </w:rPr>
        <w:t xml:space="preserve"> en promedio 10 años. Adicionalmente, se asume que cada persona recibe un salario mínimo como remuneración laboral. Por lo tanto, el beneficio, corresponde a la diferencia del flujo de ingresos por empleabilidad del escenario con proyecto menos el flujo de ingresos de personas empleadas. </w:t>
      </w:r>
    </w:p>
    <w:p w14:paraId="21BA4B9B" w14:textId="080541E8"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Por último</w:t>
      </w:r>
      <w:r w:rsidR="006B3E73">
        <w:rPr>
          <w:rFonts w:ascii="Arial" w:hAnsi="Arial" w:cs="Arial"/>
          <w:color w:val="000000"/>
          <w:lang w:val="es-ES"/>
        </w:rPr>
        <w:t>,</w:t>
      </w:r>
      <w:r w:rsidRPr="00E04C9A">
        <w:rPr>
          <w:rFonts w:ascii="Arial" w:hAnsi="Arial" w:cs="Arial"/>
          <w:color w:val="000000"/>
          <w:lang w:val="es-ES"/>
        </w:rPr>
        <w:t xml:space="preserve"> para las PPL que no reciben esta intervención específica, se asume que la tasa de empleabilidad será del 4</w:t>
      </w:r>
      <w:r w:rsidR="006B3E73">
        <w:rPr>
          <w:rFonts w:ascii="Arial" w:hAnsi="Arial" w:cs="Arial"/>
          <w:color w:val="000000"/>
          <w:lang w:val="es-ES"/>
        </w:rPr>
        <w:t>,</w:t>
      </w:r>
      <w:r w:rsidRPr="00E04C9A">
        <w:rPr>
          <w:rFonts w:ascii="Arial" w:hAnsi="Arial" w:cs="Arial"/>
          <w:color w:val="000000"/>
          <w:lang w:val="es-ES"/>
        </w:rPr>
        <w:t>2%</w:t>
      </w:r>
      <w:r w:rsidR="00332385">
        <w:rPr>
          <w:rFonts w:ascii="Arial" w:hAnsi="Arial" w:cs="Arial"/>
          <w:color w:val="000000"/>
          <w:lang w:val="es-ES"/>
        </w:rPr>
        <w:t>.</w:t>
      </w:r>
    </w:p>
    <w:p w14:paraId="02F33D6C" w14:textId="77777777" w:rsidR="00C33C4C" w:rsidRPr="006B3E73" w:rsidRDefault="00C33C4C" w:rsidP="006B3E73">
      <w:pPr>
        <w:spacing w:after="240" w:line="360" w:lineRule="auto"/>
        <w:jc w:val="both"/>
        <w:rPr>
          <w:rFonts w:ascii="Arial" w:hAnsi="Arial" w:cs="Arial"/>
          <w:b/>
          <w:bCs/>
          <w:color w:val="000000"/>
          <w:lang w:val="es-ES"/>
        </w:rPr>
      </w:pPr>
      <w:r w:rsidRPr="006B3E73">
        <w:rPr>
          <w:rFonts w:ascii="Arial" w:hAnsi="Arial" w:cs="Arial"/>
          <w:b/>
          <w:bCs/>
          <w:color w:val="000000"/>
          <w:lang w:val="es-ES"/>
        </w:rPr>
        <w:t>Beneficios derivados por la mejora de la eficiencia en la gestión penitenciaria</w:t>
      </w:r>
    </w:p>
    <w:p w14:paraId="48880FFB" w14:textId="6CFB923B"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 xml:space="preserve">El segundo objetivo específico del </w:t>
      </w:r>
      <w:r w:rsidR="00332385">
        <w:rPr>
          <w:rFonts w:ascii="Arial" w:hAnsi="Arial" w:cs="Arial"/>
          <w:color w:val="000000"/>
          <w:lang w:val="es-ES"/>
        </w:rPr>
        <w:t>p</w:t>
      </w:r>
      <w:r w:rsidRPr="00E04C9A">
        <w:rPr>
          <w:rFonts w:ascii="Arial" w:hAnsi="Arial" w:cs="Arial"/>
          <w:color w:val="000000"/>
          <w:lang w:val="es-ES"/>
        </w:rPr>
        <w:t>rograma es aumentar la eficiencia del gasto a través del uso de nuevas tecnologías de gestión y monitoreo y del mejoramiento de la infraestructura penitenciaria para la reinserción</w:t>
      </w:r>
      <w:r w:rsidR="006B3E73">
        <w:rPr>
          <w:rFonts w:ascii="Arial" w:hAnsi="Arial" w:cs="Arial"/>
          <w:color w:val="000000"/>
          <w:lang w:val="es-ES"/>
        </w:rPr>
        <w:t>. P</w:t>
      </w:r>
      <w:r w:rsidRPr="00E04C9A">
        <w:rPr>
          <w:rFonts w:ascii="Arial" w:hAnsi="Arial" w:cs="Arial"/>
          <w:color w:val="000000"/>
          <w:lang w:val="es-ES"/>
        </w:rPr>
        <w:t>or tanto, una tercera línea de beneficios se deriva de una disminución de los costos logísticos y de los costos de manutención de los PPL por una gestión más eficiente. En términos de teoría de cambio, las actividades de</w:t>
      </w:r>
      <w:r w:rsidR="00332385">
        <w:rPr>
          <w:rFonts w:ascii="Arial" w:hAnsi="Arial" w:cs="Arial"/>
          <w:color w:val="000000"/>
          <w:lang w:val="es-ES"/>
        </w:rPr>
        <w:t xml:space="preserve"> los</w:t>
      </w:r>
      <w:r w:rsidRPr="00E04C9A">
        <w:rPr>
          <w:rFonts w:ascii="Arial" w:hAnsi="Arial" w:cs="Arial"/>
          <w:color w:val="000000"/>
          <w:lang w:val="es-ES"/>
        </w:rPr>
        <w:t xml:space="preserve"> </w:t>
      </w:r>
      <w:r w:rsidR="00332385">
        <w:rPr>
          <w:rFonts w:ascii="Arial" w:hAnsi="Arial" w:cs="Arial"/>
          <w:color w:val="000000"/>
          <w:lang w:val="es-ES"/>
        </w:rPr>
        <w:t>C</w:t>
      </w:r>
      <w:r w:rsidRPr="00E04C9A">
        <w:rPr>
          <w:rFonts w:ascii="Arial" w:hAnsi="Arial" w:cs="Arial"/>
          <w:color w:val="000000"/>
          <w:lang w:val="es-ES"/>
        </w:rPr>
        <w:t>omponente</w:t>
      </w:r>
      <w:r w:rsidR="00332385">
        <w:rPr>
          <w:rFonts w:ascii="Arial" w:hAnsi="Arial" w:cs="Arial"/>
          <w:color w:val="000000"/>
          <w:lang w:val="es-ES"/>
        </w:rPr>
        <w:t>s</w:t>
      </w:r>
      <w:r w:rsidRPr="00E04C9A">
        <w:rPr>
          <w:rFonts w:ascii="Arial" w:hAnsi="Arial" w:cs="Arial"/>
          <w:color w:val="000000"/>
          <w:lang w:val="es-ES"/>
        </w:rPr>
        <w:t xml:space="preserve"> 2 y 3 inciden de manera directa a disminuir los costos logísticos por una implementación de audiencias judiciales de manera virtual y por un aumento de la proporción de PPL que acceden a penas alternativas.</w:t>
      </w:r>
    </w:p>
    <w:p w14:paraId="26D9EF6C" w14:textId="77777777"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El presente análisis toma dos beneficios</w:t>
      </w:r>
      <w:r w:rsidR="004335BF">
        <w:rPr>
          <w:rFonts w:ascii="Arial" w:hAnsi="Arial" w:cs="Arial"/>
          <w:color w:val="000000"/>
          <w:lang w:val="es-ES"/>
        </w:rPr>
        <w:t>. E</w:t>
      </w:r>
      <w:r w:rsidRPr="00E04C9A">
        <w:rPr>
          <w:rFonts w:ascii="Arial" w:hAnsi="Arial" w:cs="Arial"/>
          <w:color w:val="000000"/>
          <w:lang w:val="es-ES"/>
        </w:rPr>
        <w:t>l primero se refiere al ahorro logístico por la implementación de equipos de video conferencia para la realización de audiencias, y el segundo a ahorros de manutención por la implementación de medidas alternativas.</w:t>
      </w:r>
    </w:p>
    <w:p w14:paraId="11C2C78C" w14:textId="77777777"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Según datos del SEJUS, en 2019 el gasto para la realización de 34.000 audiencias que implicaron el traslado de 21.804 PPL ascendió a los US$705.438. En un escenario con proyecto se contempla una introducción gradual del sistema de videoconferencias que evitara el desplazamiento de PPL a las diligencias judiciales. En efecto, bajo el escenario con proyecto y como lo contempla la matriz de resultados se espera un efecto del 60% de ahorro en desplazamientos a causa de esta intervención anual.</w:t>
      </w:r>
    </w:p>
    <w:p w14:paraId="786DFA02" w14:textId="77777777"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Por otro lado, el programa contempla un incremento del porcentaje de PPL que acceden a alguna medida alternativa privativa de libertad. En particular, para el 2019 según datos del SEJUS un 39% de las PPL con sentencias menores a cuatro años contaban con este tipo de medidas, en un escenario con proyecto, se asume que esta proporción incrementará a un 45%.</w:t>
      </w:r>
    </w:p>
    <w:p w14:paraId="4D47FC1C" w14:textId="01CFA324" w:rsidR="005C655F" w:rsidRPr="00BD5AA4" w:rsidRDefault="00C33C4C" w:rsidP="00BD5AA4">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lastRenderedPageBreak/>
        <w:t xml:space="preserve">La </w:t>
      </w:r>
      <w:r w:rsidR="00A23D46">
        <w:rPr>
          <w:rFonts w:ascii="Arial" w:hAnsi="Arial" w:cs="Arial"/>
          <w:color w:val="000000"/>
          <w:lang w:val="es-ES"/>
        </w:rPr>
        <w:t>T</w:t>
      </w:r>
      <w:r w:rsidRPr="00E04C9A">
        <w:rPr>
          <w:rFonts w:ascii="Arial" w:hAnsi="Arial" w:cs="Arial"/>
          <w:color w:val="000000"/>
          <w:lang w:val="es-ES"/>
        </w:rPr>
        <w:t xml:space="preserve">abla 5 </w:t>
      </w:r>
      <w:r w:rsidR="004335BF">
        <w:rPr>
          <w:rFonts w:ascii="Arial" w:hAnsi="Arial" w:cs="Arial"/>
          <w:color w:val="000000"/>
          <w:lang w:val="es-ES"/>
        </w:rPr>
        <w:t>presenta</w:t>
      </w:r>
      <w:r w:rsidRPr="00E04C9A">
        <w:rPr>
          <w:rFonts w:ascii="Arial" w:hAnsi="Arial" w:cs="Arial"/>
          <w:color w:val="000000"/>
          <w:lang w:val="es-ES"/>
        </w:rPr>
        <w:t xml:space="preserve"> los efectos esperados del programa, la relación con la Matriz de Resultados.</w:t>
      </w:r>
    </w:p>
    <w:p w14:paraId="2AE5887D" w14:textId="45511A3E" w:rsidR="00C33C4C" w:rsidRPr="00332385" w:rsidRDefault="00C33C4C" w:rsidP="00BD5AA4">
      <w:pPr>
        <w:spacing w:after="0" w:line="240" w:lineRule="auto"/>
        <w:jc w:val="center"/>
        <w:rPr>
          <w:rFonts w:ascii="Arial" w:hAnsi="Arial" w:cs="Arial"/>
          <w:kern w:val="28"/>
          <w:sz w:val="18"/>
          <w:szCs w:val="18"/>
          <w:lang w:val="es-ES_tradnl"/>
        </w:rPr>
      </w:pPr>
      <w:r w:rsidRPr="00332385">
        <w:rPr>
          <w:rFonts w:ascii="Arial" w:hAnsi="Arial" w:cs="Arial"/>
          <w:b/>
          <w:bCs/>
          <w:kern w:val="28"/>
          <w:sz w:val="18"/>
          <w:szCs w:val="18"/>
          <w:lang w:val="es-ES_tradnl"/>
        </w:rPr>
        <w:t>Tabla 5</w:t>
      </w:r>
      <w:r w:rsidR="00E86029">
        <w:rPr>
          <w:rFonts w:ascii="Arial" w:hAnsi="Arial" w:cs="Arial"/>
          <w:b/>
          <w:bCs/>
          <w:kern w:val="28"/>
          <w:sz w:val="18"/>
          <w:szCs w:val="18"/>
          <w:lang w:val="es-ES_tradnl"/>
        </w:rPr>
        <w:t>.</w:t>
      </w:r>
      <w:r w:rsidRPr="00332385">
        <w:rPr>
          <w:rFonts w:ascii="Arial" w:hAnsi="Arial" w:cs="Arial"/>
          <w:b/>
          <w:bCs/>
          <w:kern w:val="28"/>
          <w:sz w:val="18"/>
          <w:szCs w:val="18"/>
          <w:lang w:val="es-ES_tradnl"/>
        </w:rPr>
        <w:t xml:space="preserve"> Efecto promedio esperado del programa sobre acceso a penas alternativas y costos </w:t>
      </w:r>
      <w:r w:rsidR="004335BF" w:rsidRPr="00332385">
        <w:rPr>
          <w:rFonts w:ascii="Arial" w:hAnsi="Arial" w:cs="Arial"/>
          <w:b/>
          <w:bCs/>
          <w:kern w:val="28"/>
          <w:sz w:val="18"/>
          <w:szCs w:val="18"/>
          <w:lang w:val="es-ES_tradnl"/>
        </w:rPr>
        <w:t>logísticos</w:t>
      </w:r>
    </w:p>
    <w:tbl>
      <w:tblPr>
        <w:tblW w:w="8535" w:type="dxa"/>
        <w:tblInd w:w="180" w:type="dxa"/>
        <w:tblCellMar>
          <w:left w:w="70" w:type="dxa"/>
          <w:right w:w="70" w:type="dxa"/>
        </w:tblCellMar>
        <w:tblLook w:val="04A0" w:firstRow="1" w:lastRow="0" w:firstColumn="1" w:lastColumn="0" w:noHBand="0" w:noVBand="1"/>
      </w:tblPr>
      <w:tblGrid>
        <w:gridCol w:w="2230"/>
        <w:gridCol w:w="911"/>
        <w:gridCol w:w="1143"/>
        <w:gridCol w:w="1204"/>
        <w:gridCol w:w="1302"/>
        <w:gridCol w:w="1745"/>
      </w:tblGrid>
      <w:tr w:rsidR="004335BF" w:rsidRPr="00AE10D5" w14:paraId="211E6AC3" w14:textId="77777777" w:rsidTr="004335BF">
        <w:trPr>
          <w:trHeight w:val="300"/>
        </w:trPr>
        <w:tc>
          <w:tcPr>
            <w:tcW w:w="2230" w:type="dxa"/>
            <w:tcBorders>
              <w:top w:val="single" w:sz="12" w:space="0" w:color="auto"/>
              <w:bottom w:val="single" w:sz="12" w:space="0" w:color="auto"/>
            </w:tcBorders>
            <w:shd w:val="clear" w:color="auto" w:fill="auto"/>
            <w:vAlign w:val="center"/>
            <w:hideMark/>
          </w:tcPr>
          <w:p w14:paraId="42B1FBFA" w14:textId="77777777" w:rsidR="004335BF" w:rsidRPr="00332385" w:rsidRDefault="004335BF" w:rsidP="004335BF">
            <w:pPr>
              <w:spacing w:after="0" w:line="240" w:lineRule="auto"/>
              <w:jc w:val="center"/>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Indicador Matriz de Resultados (MDR)</w:t>
            </w:r>
          </w:p>
        </w:tc>
        <w:tc>
          <w:tcPr>
            <w:tcW w:w="911" w:type="dxa"/>
            <w:tcBorders>
              <w:top w:val="single" w:sz="12" w:space="0" w:color="auto"/>
              <w:bottom w:val="single" w:sz="12" w:space="0" w:color="auto"/>
            </w:tcBorders>
            <w:shd w:val="clear" w:color="auto" w:fill="auto"/>
            <w:vAlign w:val="center"/>
            <w:hideMark/>
          </w:tcPr>
          <w:p w14:paraId="411C741F" w14:textId="77777777" w:rsidR="004335BF" w:rsidRPr="00332385" w:rsidRDefault="004335BF" w:rsidP="004335BF">
            <w:pPr>
              <w:spacing w:after="0" w:line="240" w:lineRule="auto"/>
              <w:jc w:val="center"/>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Unidad de medida</w:t>
            </w:r>
          </w:p>
        </w:tc>
        <w:tc>
          <w:tcPr>
            <w:tcW w:w="1143" w:type="dxa"/>
            <w:tcBorders>
              <w:top w:val="single" w:sz="12" w:space="0" w:color="auto"/>
              <w:bottom w:val="single" w:sz="12" w:space="0" w:color="auto"/>
            </w:tcBorders>
            <w:shd w:val="clear" w:color="auto" w:fill="auto"/>
            <w:vAlign w:val="center"/>
            <w:hideMark/>
          </w:tcPr>
          <w:p w14:paraId="7B9F9BFB" w14:textId="77777777" w:rsidR="004335BF" w:rsidRPr="00332385" w:rsidRDefault="004335BF" w:rsidP="004335BF">
            <w:pPr>
              <w:spacing w:after="0" w:line="240" w:lineRule="auto"/>
              <w:jc w:val="center"/>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Línea de base</w:t>
            </w:r>
          </w:p>
        </w:tc>
        <w:tc>
          <w:tcPr>
            <w:tcW w:w="1204" w:type="dxa"/>
            <w:tcBorders>
              <w:top w:val="single" w:sz="12" w:space="0" w:color="auto"/>
              <w:bottom w:val="single" w:sz="12" w:space="0" w:color="auto"/>
            </w:tcBorders>
            <w:shd w:val="clear" w:color="auto" w:fill="auto"/>
            <w:vAlign w:val="center"/>
            <w:hideMark/>
          </w:tcPr>
          <w:p w14:paraId="352FDA67" w14:textId="77777777" w:rsidR="004335BF" w:rsidRPr="00332385" w:rsidRDefault="004335BF" w:rsidP="004335BF">
            <w:pPr>
              <w:spacing w:after="0" w:line="240" w:lineRule="auto"/>
              <w:jc w:val="center"/>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Fin del proyecto</w:t>
            </w:r>
          </w:p>
        </w:tc>
        <w:tc>
          <w:tcPr>
            <w:tcW w:w="1302" w:type="dxa"/>
            <w:tcBorders>
              <w:top w:val="single" w:sz="12" w:space="0" w:color="auto"/>
              <w:bottom w:val="single" w:sz="12" w:space="0" w:color="auto"/>
            </w:tcBorders>
            <w:vAlign w:val="center"/>
          </w:tcPr>
          <w:p w14:paraId="07DA82C1" w14:textId="77777777" w:rsidR="004335BF" w:rsidRPr="00332385" w:rsidRDefault="004335BF" w:rsidP="004335BF">
            <w:pPr>
              <w:spacing w:after="0" w:line="240" w:lineRule="auto"/>
              <w:jc w:val="center"/>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 xml:space="preserve">Efecto esperado promedio del programa </w:t>
            </w:r>
          </w:p>
        </w:tc>
        <w:tc>
          <w:tcPr>
            <w:tcW w:w="1745" w:type="dxa"/>
            <w:tcBorders>
              <w:top w:val="single" w:sz="12" w:space="0" w:color="auto"/>
              <w:bottom w:val="single" w:sz="12" w:space="0" w:color="auto"/>
            </w:tcBorders>
            <w:vAlign w:val="center"/>
          </w:tcPr>
          <w:p w14:paraId="64D6D7B7" w14:textId="77777777" w:rsidR="004335BF" w:rsidRPr="00332385" w:rsidRDefault="004335BF" w:rsidP="004335BF">
            <w:pPr>
              <w:spacing w:after="0" w:line="240" w:lineRule="auto"/>
              <w:jc w:val="center"/>
              <w:rPr>
                <w:rFonts w:ascii="Arial" w:eastAsia="Times New Roman" w:hAnsi="Arial" w:cs="Arial"/>
                <w:b/>
                <w:bCs/>
                <w:color w:val="000000"/>
                <w:sz w:val="18"/>
                <w:szCs w:val="18"/>
                <w:lang w:val="es-ES_tradnl" w:eastAsia="es-ES_tradnl"/>
              </w:rPr>
            </w:pPr>
            <w:r w:rsidRPr="00332385">
              <w:rPr>
                <w:rFonts w:ascii="Arial" w:eastAsia="Times New Roman" w:hAnsi="Arial" w:cs="Arial"/>
                <w:b/>
                <w:bCs/>
                <w:color w:val="000000"/>
                <w:sz w:val="18"/>
                <w:szCs w:val="18"/>
                <w:lang w:val="es-ES_tradnl" w:eastAsia="es-ES_tradnl"/>
              </w:rPr>
              <w:t>Efecto promedio de la intervención según Literatura</w:t>
            </w:r>
          </w:p>
        </w:tc>
      </w:tr>
      <w:tr w:rsidR="00C33C4C" w:rsidRPr="00332385" w14:paraId="7DBC2A71" w14:textId="77777777" w:rsidTr="004335BF">
        <w:trPr>
          <w:trHeight w:val="468"/>
        </w:trPr>
        <w:tc>
          <w:tcPr>
            <w:tcW w:w="2230" w:type="dxa"/>
            <w:tcBorders>
              <w:top w:val="single" w:sz="12" w:space="0" w:color="auto"/>
              <w:bottom w:val="single" w:sz="12" w:space="0" w:color="auto"/>
            </w:tcBorders>
            <w:shd w:val="clear" w:color="auto" w:fill="auto"/>
            <w:vAlign w:val="center"/>
            <w:hideMark/>
          </w:tcPr>
          <w:p w14:paraId="26F2882B" w14:textId="77777777" w:rsidR="00C33C4C" w:rsidRPr="00332385" w:rsidRDefault="00C33C4C" w:rsidP="00710C72">
            <w:pPr>
              <w:spacing w:after="0" w:line="240" w:lineRule="auto"/>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419" w:eastAsia="es-ES_tradnl"/>
              </w:rPr>
              <w:t xml:space="preserve">Impacto 4: </w:t>
            </w:r>
            <w:r w:rsidRPr="00332385">
              <w:rPr>
                <w:rFonts w:ascii="Arial" w:hAnsi="Arial" w:cs="Arial"/>
                <w:sz w:val="18"/>
                <w:szCs w:val="18"/>
                <w:lang w:val="es-419"/>
              </w:rPr>
              <w:t>Porcentaje de infractores que acceden a penas alternativas por delitos menores a 4 años anualmente</w:t>
            </w:r>
          </w:p>
        </w:tc>
        <w:tc>
          <w:tcPr>
            <w:tcW w:w="911" w:type="dxa"/>
            <w:tcBorders>
              <w:top w:val="single" w:sz="12" w:space="0" w:color="auto"/>
              <w:bottom w:val="single" w:sz="12" w:space="0" w:color="auto"/>
            </w:tcBorders>
            <w:shd w:val="clear" w:color="auto" w:fill="auto"/>
            <w:vAlign w:val="center"/>
            <w:hideMark/>
          </w:tcPr>
          <w:p w14:paraId="415E9E7B" w14:textId="77777777" w:rsidR="00C33C4C" w:rsidRPr="00332385" w:rsidRDefault="00C33C4C" w:rsidP="00710C72">
            <w:pPr>
              <w:spacing w:after="0" w:line="240" w:lineRule="auto"/>
              <w:jc w:val="center"/>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w:t>
            </w:r>
          </w:p>
        </w:tc>
        <w:tc>
          <w:tcPr>
            <w:tcW w:w="1143" w:type="dxa"/>
            <w:tcBorders>
              <w:top w:val="single" w:sz="12" w:space="0" w:color="auto"/>
              <w:bottom w:val="single" w:sz="12" w:space="0" w:color="auto"/>
            </w:tcBorders>
            <w:shd w:val="clear" w:color="auto" w:fill="auto"/>
            <w:vAlign w:val="center"/>
            <w:hideMark/>
          </w:tcPr>
          <w:p w14:paraId="65F2ABC0" w14:textId="77777777" w:rsidR="00C33C4C" w:rsidRPr="00332385" w:rsidRDefault="00C33C4C" w:rsidP="00710C72">
            <w:pPr>
              <w:spacing w:after="0" w:line="240" w:lineRule="auto"/>
              <w:jc w:val="center"/>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38%</w:t>
            </w:r>
          </w:p>
        </w:tc>
        <w:tc>
          <w:tcPr>
            <w:tcW w:w="1204" w:type="dxa"/>
            <w:tcBorders>
              <w:top w:val="single" w:sz="12" w:space="0" w:color="auto"/>
              <w:bottom w:val="single" w:sz="12" w:space="0" w:color="auto"/>
            </w:tcBorders>
            <w:shd w:val="clear" w:color="auto" w:fill="auto"/>
            <w:vAlign w:val="center"/>
            <w:hideMark/>
          </w:tcPr>
          <w:p w14:paraId="29B3C123" w14:textId="77777777" w:rsidR="00C33C4C" w:rsidRPr="00332385" w:rsidRDefault="00C33C4C" w:rsidP="00710C72">
            <w:pPr>
              <w:spacing w:after="0" w:line="240" w:lineRule="auto"/>
              <w:jc w:val="center"/>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43%</w:t>
            </w:r>
          </w:p>
        </w:tc>
        <w:tc>
          <w:tcPr>
            <w:tcW w:w="1302" w:type="dxa"/>
            <w:tcBorders>
              <w:top w:val="single" w:sz="12" w:space="0" w:color="auto"/>
              <w:bottom w:val="single" w:sz="12" w:space="0" w:color="auto"/>
            </w:tcBorders>
            <w:vAlign w:val="center"/>
          </w:tcPr>
          <w:p w14:paraId="12ADBCB8" w14:textId="77777777" w:rsidR="00C33C4C" w:rsidRPr="00332385" w:rsidRDefault="00C33C4C" w:rsidP="009217BB">
            <w:pPr>
              <w:spacing w:after="0" w:line="240" w:lineRule="auto"/>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15% de incremento de PPL</w:t>
            </w:r>
            <w:r w:rsidR="004335BF" w:rsidRPr="00332385">
              <w:rPr>
                <w:rFonts w:ascii="Arial" w:eastAsia="Times New Roman" w:hAnsi="Arial" w:cs="Arial"/>
                <w:color w:val="000000"/>
                <w:sz w:val="18"/>
                <w:szCs w:val="18"/>
                <w:lang w:val="es-ES_tradnl" w:eastAsia="es-ES_tradnl"/>
              </w:rPr>
              <w:t xml:space="preserve"> </w:t>
            </w:r>
            <w:r w:rsidRPr="00332385">
              <w:rPr>
                <w:rFonts w:ascii="Arial" w:eastAsia="Times New Roman" w:hAnsi="Arial" w:cs="Arial"/>
                <w:color w:val="000000"/>
                <w:sz w:val="18"/>
                <w:szCs w:val="18"/>
                <w:lang w:val="es-ES_tradnl" w:eastAsia="es-ES_tradnl"/>
              </w:rPr>
              <w:t>con penas alternativas</w:t>
            </w:r>
          </w:p>
        </w:tc>
        <w:tc>
          <w:tcPr>
            <w:tcW w:w="1745" w:type="dxa"/>
            <w:tcBorders>
              <w:top w:val="single" w:sz="12" w:space="0" w:color="auto"/>
              <w:bottom w:val="single" w:sz="12" w:space="0" w:color="auto"/>
            </w:tcBorders>
            <w:vAlign w:val="center"/>
          </w:tcPr>
          <w:p w14:paraId="66379781" w14:textId="361C4ED6" w:rsidR="004335BF" w:rsidRPr="00332385" w:rsidRDefault="00C33C4C" w:rsidP="00A23D46">
            <w:pPr>
              <w:spacing w:after="0" w:line="240" w:lineRule="auto"/>
              <w:jc w:val="center"/>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N/A</w:t>
            </w:r>
          </w:p>
        </w:tc>
      </w:tr>
      <w:tr w:rsidR="00C33C4C" w:rsidRPr="00332385" w14:paraId="4983F779" w14:textId="77777777" w:rsidTr="004335BF">
        <w:trPr>
          <w:trHeight w:val="468"/>
        </w:trPr>
        <w:tc>
          <w:tcPr>
            <w:tcW w:w="2230" w:type="dxa"/>
            <w:tcBorders>
              <w:top w:val="single" w:sz="12" w:space="0" w:color="auto"/>
              <w:bottom w:val="single" w:sz="12" w:space="0" w:color="auto"/>
            </w:tcBorders>
            <w:shd w:val="clear" w:color="auto" w:fill="auto"/>
            <w:vAlign w:val="center"/>
          </w:tcPr>
          <w:p w14:paraId="36B5378C" w14:textId="54121C89" w:rsidR="00C33C4C" w:rsidRPr="00332385" w:rsidRDefault="00C33C4C" w:rsidP="00710C72">
            <w:pPr>
              <w:spacing w:after="0" w:line="240" w:lineRule="auto"/>
              <w:rPr>
                <w:rFonts w:ascii="Arial" w:eastAsia="Times New Roman" w:hAnsi="Arial" w:cs="Arial"/>
                <w:color w:val="000000"/>
                <w:sz w:val="18"/>
                <w:szCs w:val="18"/>
                <w:lang w:val="es-419" w:eastAsia="es-ES_tradnl"/>
              </w:rPr>
            </w:pPr>
            <w:r w:rsidRPr="00332385">
              <w:rPr>
                <w:rFonts w:ascii="Arial" w:eastAsia="Times New Roman" w:hAnsi="Arial" w:cs="Arial"/>
                <w:color w:val="000000"/>
                <w:sz w:val="18"/>
                <w:szCs w:val="18"/>
                <w:lang w:val="es-419" w:eastAsia="es-ES_tradnl"/>
              </w:rPr>
              <w:t xml:space="preserve">Resultado 2: </w:t>
            </w:r>
            <w:r w:rsidRPr="00332385">
              <w:rPr>
                <w:rFonts w:ascii="Arial" w:hAnsi="Arial" w:cs="Arial"/>
                <w:sz w:val="18"/>
                <w:szCs w:val="18"/>
                <w:lang w:val="es-419"/>
              </w:rPr>
              <w:t>Costo promedio anual logístico de las audiencias</w:t>
            </w:r>
          </w:p>
        </w:tc>
        <w:tc>
          <w:tcPr>
            <w:tcW w:w="911" w:type="dxa"/>
            <w:tcBorders>
              <w:top w:val="single" w:sz="12" w:space="0" w:color="auto"/>
              <w:bottom w:val="single" w:sz="12" w:space="0" w:color="auto"/>
            </w:tcBorders>
            <w:shd w:val="clear" w:color="auto" w:fill="auto"/>
            <w:vAlign w:val="center"/>
          </w:tcPr>
          <w:p w14:paraId="6120D17F" w14:textId="77777777" w:rsidR="00C33C4C" w:rsidRPr="00332385" w:rsidRDefault="00C33C4C" w:rsidP="00710C72">
            <w:pPr>
              <w:spacing w:after="0" w:line="240" w:lineRule="auto"/>
              <w:jc w:val="center"/>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US</w:t>
            </w:r>
            <w:r w:rsidR="004335BF" w:rsidRPr="00332385">
              <w:rPr>
                <w:rFonts w:ascii="Arial" w:eastAsia="Times New Roman" w:hAnsi="Arial" w:cs="Arial"/>
                <w:color w:val="000000"/>
                <w:sz w:val="18"/>
                <w:szCs w:val="18"/>
                <w:lang w:val="es-ES_tradnl" w:eastAsia="es-ES_tradnl"/>
              </w:rPr>
              <w:t>$</w:t>
            </w:r>
          </w:p>
        </w:tc>
        <w:tc>
          <w:tcPr>
            <w:tcW w:w="1143" w:type="dxa"/>
            <w:tcBorders>
              <w:top w:val="single" w:sz="12" w:space="0" w:color="auto"/>
              <w:bottom w:val="single" w:sz="12" w:space="0" w:color="auto"/>
            </w:tcBorders>
            <w:shd w:val="clear" w:color="auto" w:fill="auto"/>
            <w:vAlign w:val="center"/>
          </w:tcPr>
          <w:p w14:paraId="4311D498" w14:textId="77777777" w:rsidR="00C33C4C" w:rsidRPr="00332385" w:rsidRDefault="00C33C4C" w:rsidP="00710C72">
            <w:pPr>
              <w:spacing w:after="0" w:line="240" w:lineRule="auto"/>
              <w:jc w:val="center"/>
              <w:rPr>
                <w:rFonts w:ascii="Arial" w:eastAsia="Times New Roman" w:hAnsi="Arial" w:cs="Arial"/>
                <w:color w:val="000000"/>
                <w:sz w:val="18"/>
                <w:szCs w:val="18"/>
                <w:lang w:val="es-ES_tradnl" w:eastAsia="es-ES_tradnl"/>
              </w:rPr>
            </w:pPr>
            <w:r w:rsidRPr="00332385">
              <w:rPr>
                <w:rFonts w:ascii="Arial" w:hAnsi="Arial" w:cs="Arial"/>
                <w:sz w:val="18"/>
                <w:szCs w:val="18"/>
                <w:lang w:val="es-419"/>
              </w:rPr>
              <w:t>705.500</w:t>
            </w:r>
          </w:p>
        </w:tc>
        <w:tc>
          <w:tcPr>
            <w:tcW w:w="1204" w:type="dxa"/>
            <w:tcBorders>
              <w:top w:val="single" w:sz="12" w:space="0" w:color="auto"/>
              <w:bottom w:val="single" w:sz="12" w:space="0" w:color="auto"/>
            </w:tcBorders>
            <w:shd w:val="clear" w:color="auto" w:fill="auto"/>
            <w:vAlign w:val="center"/>
          </w:tcPr>
          <w:p w14:paraId="1E15B4CC" w14:textId="77777777" w:rsidR="00C33C4C" w:rsidRPr="00332385" w:rsidRDefault="00C33C4C" w:rsidP="00710C72">
            <w:pPr>
              <w:spacing w:after="0" w:line="240" w:lineRule="auto"/>
              <w:jc w:val="center"/>
              <w:rPr>
                <w:rFonts w:ascii="Arial" w:eastAsia="Times New Roman" w:hAnsi="Arial" w:cs="Arial"/>
                <w:color w:val="000000"/>
                <w:sz w:val="18"/>
                <w:szCs w:val="18"/>
                <w:lang w:val="es-ES_tradnl" w:eastAsia="es-ES_tradnl"/>
              </w:rPr>
            </w:pPr>
            <w:r w:rsidRPr="00332385">
              <w:rPr>
                <w:rFonts w:ascii="Arial" w:hAnsi="Arial" w:cs="Arial"/>
                <w:sz w:val="18"/>
                <w:szCs w:val="18"/>
                <w:lang w:val="es-419"/>
              </w:rPr>
              <w:t>282.200</w:t>
            </w:r>
          </w:p>
        </w:tc>
        <w:tc>
          <w:tcPr>
            <w:tcW w:w="1302" w:type="dxa"/>
            <w:tcBorders>
              <w:top w:val="single" w:sz="12" w:space="0" w:color="auto"/>
              <w:bottom w:val="single" w:sz="12" w:space="0" w:color="auto"/>
            </w:tcBorders>
            <w:vAlign w:val="center"/>
          </w:tcPr>
          <w:p w14:paraId="41C5A6F6" w14:textId="77777777" w:rsidR="00C33C4C" w:rsidRPr="00332385" w:rsidRDefault="00C33C4C" w:rsidP="009217BB">
            <w:pPr>
              <w:spacing w:after="0" w:line="240" w:lineRule="auto"/>
              <w:rPr>
                <w:rFonts w:ascii="Arial" w:eastAsia="Times New Roman" w:hAnsi="Arial" w:cs="Arial"/>
                <w:color w:val="000000"/>
                <w:sz w:val="18"/>
                <w:szCs w:val="18"/>
                <w:lang w:val="es-ES_tradnl" w:eastAsia="es-ES_tradnl"/>
              </w:rPr>
            </w:pPr>
            <w:r w:rsidRPr="00332385">
              <w:rPr>
                <w:rFonts w:ascii="Arial" w:eastAsia="Times New Roman" w:hAnsi="Arial" w:cs="Arial"/>
                <w:color w:val="000000"/>
                <w:sz w:val="18"/>
                <w:szCs w:val="18"/>
                <w:lang w:val="es-ES_tradnl" w:eastAsia="es-ES_tradnl"/>
              </w:rPr>
              <w:t xml:space="preserve">60% de disminución del costo </w:t>
            </w:r>
            <w:r w:rsidR="004335BF" w:rsidRPr="00332385">
              <w:rPr>
                <w:rFonts w:ascii="Arial" w:eastAsia="Times New Roman" w:hAnsi="Arial" w:cs="Arial"/>
                <w:color w:val="000000"/>
                <w:sz w:val="18"/>
                <w:szCs w:val="18"/>
                <w:lang w:val="es-ES_tradnl" w:eastAsia="es-ES_tradnl"/>
              </w:rPr>
              <w:t>logístico</w:t>
            </w:r>
          </w:p>
        </w:tc>
        <w:tc>
          <w:tcPr>
            <w:tcW w:w="1745" w:type="dxa"/>
            <w:tcBorders>
              <w:top w:val="single" w:sz="12" w:space="0" w:color="auto"/>
              <w:bottom w:val="single" w:sz="12" w:space="0" w:color="auto"/>
            </w:tcBorders>
            <w:vAlign w:val="center"/>
          </w:tcPr>
          <w:p w14:paraId="56A315B0" w14:textId="77777777" w:rsidR="00C33C4C" w:rsidRPr="00332385" w:rsidRDefault="00C33C4C" w:rsidP="00710C72">
            <w:pPr>
              <w:spacing w:after="0" w:line="240" w:lineRule="auto"/>
              <w:jc w:val="center"/>
              <w:rPr>
                <w:rFonts w:ascii="Arial" w:hAnsi="Arial" w:cs="Arial"/>
                <w:sz w:val="18"/>
                <w:szCs w:val="18"/>
                <w:lang w:val="es-419"/>
              </w:rPr>
            </w:pPr>
            <w:r w:rsidRPr="00332385">
              <w:rPr>
                <w:rFonts w:ascii="Arial" w:eastAsia="Times New Roman" w:hAnsi="Arial" w:cs="Arial"/>
                <w:color w:val="000000"/>
                <w:sz w:val="18"/>
                <w:szCs w:val="18"/>
                <w:lang w:val="es-ES_tradnl" w:eastAsia="es-ES_tradnl"/>
              </w:rPr>
              <w:t>N/A</w:t>
            </w:r>
          </w:p>
        </w:tc>
      </w:tr>
    </w:tbl>
    <w:p w14:paraId="66B9C46E" w14:textId="32482FBB" w:rsidR="007070FC" w:rsidRDefault="007070FC" w:rsidP="00332385">
      <w:pPr>
        <w:pStyle w:val="ListParagraph"/>
        <w:ind w:left="360"/>
        <w:rPr>
          <w:rFonts w:ascii="Arial" w:hAnsi="Arial" w:cs="Arial"/>
          <w:kern w:val="28"/>
          <w:sz w:val="16"/>
          <w:szCs w:val="16"/>
          <w:lang w:val="es-ES_tradnl"/>
        </w:rPr>
      </w:pPr>
      <w:r w:rsidRPr="00AF46A1">
        <w:rPr>
          <w:rFonts w:ascii="Arial" w:hAnsi="Arial" w:cs="Arial"/>
          <w:kern w:val="28"/>
          <w:sz w:val="16"/>
          <w:szCs w:val="16"/>
          <w:lang w:val="es-ES_tradnl"/>
        </w:rPr>
        <w:t>Fuente: Matriz de resultados</w:t>
      </w:r>
      <w:r>
        <w:rPr>
          <w:rFonts w:ascii="Arial" w:hAnsi="Arial" w:cs="Arial"/>
          <w:kern w:val="28"/>
          <w:sz w:val="16"/>
          <w:szCs w:val="16"/>
          <w:lang w:val="es-ES_tradnl"/>
        </w:rPr>
        <w:t xml:space="preserve"> (MDR)</w:t>
      </w:r>
      <w:r w:rsidRPr="00AF46A1">
        <w:rPr>
          <w:rFonts w:ascii="Arial" w:hAnsi="Arial" w:cs="Arial"/>
          <w:kern w:val="28"/>
          <w:sz w:val="16"/>
          <w:szCs w:val="16"/>
          <w:lang w:val="es-ES_tradnl"/>
        </w:rPr>
        <w:t xml:space="preserve"> BR-L1545</w:t>
      </w:r>
      <w:r w:rsidR="00BD5AA4">
        <w:rPr>
          <w:rFonts w:ascii="Arial" w:hAnsi="Arial" w:cs="Arial"/>
          <w:kern w:val="28"/>
          <w:sz w:val="16"/>
          <w:szCs w:val="16"/>
          <w:lang w:val="es-ES_tradnl"/>
        </w:rPr>
        <w:t>.</w:t>
      </w:r>
    </w:p>
    <w:p w14:paraId="7FB1AA3E" w14:textId="77777777" w:rsidR="007070FC" w:rsidRDefault="007070FC" w:rsidP="007070FC">
      <w:pPr>
        <w:pStyle w:val="ListParagraph"/>
        <w:ind w:left="360"/>
        <w:rPr>
          <w:rFonts w:ascii="Arial" w:hAnsi="Arial" w:cs="Arial"/>
          <w:kern w:val="28"/>
          <w:sz w:val="16"/>
          <w:szCs w:val="16"/>
          <w:lang w:val="es-ES_tradnl"/>
        </w:rPr>
      </w:pPr>
    </w:p>
    <w:p w14:paraId="5DDCF725" w14:textId="77777777"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 xml:space="preserve">El incremento de PPL que acceden a penas alternativas implica una descongestión de la infraestructura penitenciaria y en particular una reducción en los gastos de manutención. Por ejemplo, una persona que tiene accede a prisión domiciliaria el costo de manutención se reduce sustancialmente. No obstante, dado que el SEJUS incurrirá en gastos de monitoreo y supervisión de la pena como vistas domiciliarias, para efectos del presente calculo, se asume que el ahorro en el costo de manutención será máximo del 60%. </w:t>
      </w:r>
    </w:p>
    <w:p w14:paraId="01023291" w14:textId="212C288C" w:rsidR="00C33C4C" w:rsidRPr="00E04C9A" w:rsidRDefault="00C33C4C" w:rsidP="00E03D16">
      <w:pPr>
        <w:pStyle w:val="ListParagraph"/>
        <w:numPr>
          <w:ilvl w:val="1"/>
          <w:numId w:val="1"/>
        </w:numPr>
        <w:spacing w:after="240" w:line="240" w:lineRule="auto"/>
        <w:contextualSpacing w:val="0"/>
        <w:jc w:val="both"/>
        <w:rPr>
          <w:rFonts w:ascii="Arial" w:hAnsi="Arial" w:cs="Arial"/>
          <w:color w:val="000000"/>
          <w:lang w:val="es-ES"/>
        </w:rPr>
      </w:pPr>
      <w:r w:rsidRPr="00E04C9A">
        <w:rPr>
          <w:rFonts w:ascii="Arial" w:hAnsi="Arial" w:cs="Arial"/>
          <w:color w:val="000000"/>
          <w:lang w:val="es-ES"/>
        </w:rPr>
        <w:t>Para calcular los costos evitados por manutención, se construye un escenario contrafactual que donde se calculan los costos de manutención en ausencia de la intervención, para esto, se toma el costo de manutención anual por PPL con pena alternativa equivalente US</w:t>
      </w:r>
      <w:r w:rsidR="00A23D46">
        <w:rPr>
          <w:rFonts w:ascii="Arial" w:hAnsi="Arial" w:cs="Arial"/>
          <w:color w:val="000000"/>
          <w:lang w:val="es-ES"/>
        </w:rPr>
        <w:t>$</w:t>
      </w:r>
      <w:r w:rsidRPr="00E04C9A">
        <w:rPr>
          <w:rFonts w:ascii="Arial" w:hAnsi="Arial" w:cs="Arial"/>
          <w:color w:val="000000"/>
          <w:lang w:val="es-ES"/>
        </w:rPr>
        <w:t>2</w:t>
      </w:r>
      <w:r w:rsidR="00A23D46">
        <w:rPr>
          <w:rFonts w:ascii="Arial" w:hAnsi="Arial" w:cs="Arial"/>
          <w:color w:val="000000"/>
          <w:lang w:val="es-ES"/>
        </w:rPr>
        <w:t>.</w:t>
      </w:r>
      <w:r w:rsidRPr="00E04C9A">
        <w:rPr>
          <w:rFonts w:ascii="Arial" w:hAnsi="Arial" w:cs="Arial"/>
          <w:color w:val="000000"/>
          <w:lang w:val="es-ES"/>
        </w:rPr>
        <w:t>000</w:t>
      </w:r>
      <w:r w:rsidRPr="00E04C9A">
        <w:rPr>
          <w:rStyle w:val="FootnoteReference"/>
          <w:rFonts w:ascii="Arial" w:hAnsi="Arial" w:cs="Arial"/>
          <w:color w:val="000000"/>
          <w:lang w:val="es-ES"/>
        </w:rPr>
        <w:footnoteReference w:id="19"/>
      </w:r>
      <w:r w:rsidRPr="00E04C9A">
        <w:rPr>
          <w:rFonts w:ascii="Arial" w:hAnsi="Arial" w:cs="Arial"/>
          <w:color w:val="000000"/>
          <w:lang w:val="es-ES"/>
        </w:rPr>
        <w:t xml:space="preserve"> y se multiplica por el número de PPL con penas alternativas sin proyecto que es equivalente al 38% para cada cohorte (Ver hoja de cálculo). </w:t>
      </w:r>
      <w:r w:rsidR="0092405E">
        <w:rPr>
          <w:rFonts w:ascii="Arial" w:hAnsi="Arial" w:cs="Arial"/>
          <w:color w:val="000000"/>
          <w:lang w:val="es-ES"/>
        </w:rPr>
        <w:t>Luego,</w:t>
      </w:r>
      <w:r w:rsidRPr="00E04C9A">
        <w:rPr>
          <w:rFonts w:ascii="Arial" w:hAnsi="Arial" w:cs="Arial"/>
          <w:color w:val="000000"/>
          <w:lang w:val="es-ES"/>
        </w:rPr>
        <w:t xml:space="preserve"> se calcula el escenario con proyecto </w:t>
      </w:r>
      <w:r w:rsidR="0092405E">
        <w:rPr>
          <w:rFonts w:ascii="Arial" w:hAnsi="Arial" w:cs="Arial"/>
          <w:color w:val="000000"/>
          <w:lang w:val="es-ES"/>
        </w:rPr>
        <w:t xml:space="preserve">en el que </w:t>
      </w:r>
      <w:r w:rsidRPr="00E04C9A">
        <w:rPr>
          <w:rFonts w:ascii="Arial" w:hAnsi="Arial" w:cs="Arial"/>
          <w:color w:val="000000"/>
          <w:lang w:val="es-ES"/>
        </w:rPr>
        <w:t>la proporción aumenta a un 43%</w:t>
      </w:r>
      <w:r w:rsidR="00A23D46">
        <w:rPr>
          <w:rFonts w:ascii="Arial" w:hAnsi="Arial" w:cs="Arial"/>
          <w:color w:val="000000"/>
          <w:lang w:val="es-ES"/>
        </w:rPr>
        <w:t>.</w:t>
      </w:r>
    </w:p>
    <w:p w14:paraId="4C5A9C46" w14:textId="77777777" w:rsidR="00C33C4C" w:rsidRPr="00E04C9A" w:rsidRDefault="00C33C4C" w:rsidP="00E03D16">
      <w:pPr>
        <w:pStyle w:val="Vieta"/>
        <w:numPr>
          <w:ilvl w:val="0"/>
          <w:numId w:val="0"/>
        </w:numPr>
        <w:spacing w:line="240" w:lineRule="auto"/>
        <w:ind w:left="720" w:hanging="360"/>
        <w:rPr>
          <w:rFonts w:ascii="Arial" w:hAnsi="Arial" w:cs="Arial"/>
          <w:sz w:val="22"/>
          <w:szCs w:val="22"/>
          <w:lang w:val="es-CO"/>
        </w:rPr>
      </w:pPr>
    </w:p>
    <w:p w14:paraId="4B29FABA" w14:textId="77777777" w:rsidR="00C33C4C" w:rsidRPr="00E04C9A" w:rsidRDefault="00C33C4C" w:rsidP="00E03D16">
      <w:pPr>
        <w:numPr>
          <w:ilvl w:val="0"/>
          <w:numId w:val="1"/>
        </w:numPr>
        <w:tabs>
          <w:tab w:val="num" w:pos="2448"/>
        </w:tabs>
        <w:spacing w:after="0" w:line="240" w:lineRule="auto"/>
        <w:ind w:left="567" w:hanging="567"/>
        <w:jc w:val="both"/>
        <w:rPr>
          <w:rFonts w:ascii="Arial" w:hAnsi="Arial" w:cs="Arial"/>
          <w:b/>
          <w:lang w:val="es-ES"/>
        </w:rPr>
      </w:pPr>
      <w:r w:rsidRPr="00E04C9A">
        <w:rPr>
          <w:rFonts w:ascii="Arial" w:hAnsi="Arial" w:cs="Arial"/>
          <w:b/>
          <w:lang w:val="es-ES"/>
        </w:rPr>
        <w:t>Cálculos</w:t>
      </w:r>
    </w:p>
    <w:p w14:paraId="248499F3" w14:textId="738A7CCE" w:rsidR="00C33C4C" w:rsidRPr="00E04C9A" w:rsidRDefault="00C33C4C" w:rsidP="00E03D16">
      <w:pPr>
        <w:pStyle w:val="Paragraph"/>
        <w:numPr>
          <w:ilvl w:val="1"/>
          <w:numId w:val="1"/>
        </w:numPr>
        <w:rPr>
          <w:rFonts w:ascii="Arial" w:eastAsia="Calibri" w:hAnsi="Arial" w:cs="Arial"/>
          <w:color w:val="000000"/>
          <w:sz w:val="22"/>
          <w:szCs w:val="22"/>
        </w:rPr>
      </w:pPr>
      <w:r w:rsidRPr="00E04C9A">
        <w:rPr>
          <w:rFonts w:ascii="Arial" w:eastAsia="Calibri" w:hAnsi="Arial" w:cs="Arial"/>
          <w:color w:val="000000"/>
          <w:sz w:val="22"/>
          <w:szCs w:val="22"/>
        </w:rPr>
        <w:t>Para el cálculo de los indicadores claves del análisis costo beneficio, primero se calculan los beneficios del proyecto entendido como la diferencia del escenario con proyecto contra el escenario sin proyecto</w:t>
      </w:r>
      <w:r w:rsidR="002E2BC5">
        <w:rPr>
          <w:rFonts w:ascii="Arial" w:eastAsia="Calibri" w:hAnsi="Arial" w:cs="Arial"/>
          <w:color w:val="000000"/>
          <w:sz w:val="22"/>
          <w:szCs w:val="22"/>
        </w:rPr>
        <w:t>.</w:t>
      </w:r>
      <w:r w:rsidRPr="00E04C9A">
        <w:rPr>
          <w:rFonts w:ascii="Arial" w:eastAsia="Calibri" w:hAnsi="Arial" w:cs="Arial"/>
          <w:color w:val="000000"/>
          <w:sz w:val="22"/>
          <w:szCs w:val="22"/>
        </w:rPr>
        <w:t xml:space="preserve"> </w:t>
      </w:r>
      <w:r w:rsidR="002E2BC5">
        <w:rPr>
          <w:rFonts w:ascii="Arial" w:eastAsia="Calibri" w:hAnsi="Arial" w:cs="Arial"/>
          <w:color w:val="000000"/>
          <w:sz w:val="22"/>
          <w:szCs w:val="22"/>
        </w:rPr>
        <w:t>E</w:t>
      </w:r>
      <w:r w:rsidRPr="00E04C9A">
        <w:rPr>
          <w:rFonts w:ascii="Arial" w:eastAsia="Calibri" w:hAnsi="Arial" w:cs="Arial"/>
          <w:color w:val="000000"/>
          <w:sz w:val="22"/>
          <w:szCs w:val="22"/>
        </w:rPr>
        <w:t>n particular</w:t>
      </w:r>
      <w:r w:rsidR="002E2BC5">
        <w:rPr>
          <w:rFonts w:ascii="Arial" w:eastAsia="Calibri" w:hAnsi="Arial" w:cs="Arial"/>
          <w:color w:val="000000"/>
          <w:sz w:val="22"/>
          <w:szCs w:val="22"/>
        </w:rPr>
        <w:t>,</w:t>
      </w:r>
      <w:r w:rsidRPr="00E04C9A">
        <w:rPr>
          <w:rFonts w:ascii="Arial" w:eastAsia="Calibri" w:hAnsi="Arial" w:cs="Arial"/>
          <w:color w:val="000000"/>
          <w:sz w:val="22"/>
          <w:szCs w:val="22"/>
        </w:rPr>
        <w:t xml:space="preserve"> cada fuente de beneficios explicada en la sección anterior será replicada para cada año utilizando una tasa de descuento del 12%. Para estimar los beneficios totales se debe tener en cuenta el supuesto de 5 años durante los cuales se consideran los efectos del programa. Luego de transcurrido ese período no se computarán beneficios, aunque es muy posible que existan. Este supuesto es conservador </w:t>
      </w:r>
      <w:r w:rsidR="005D015D" w:rsidRPr="00E04C9A">
        <w:rPr>
          <w:rFonts w:ascii="Arial" w:eastAsia="Calibri" w:hAnsi="Arial" w:cs="Arial"/>
          <w:color w:val="000000"/>
          <w:sz w:val="22"/>
          <w:szCs w:val="22"/>
        </w:rPr>
        <w:t>ya que,</w:t>
      </w:r>
      <w:r w:rsidRPr="00E04C9A">
        <w:rPr>
          <w:rFonts w:ascii="Arial" w:eastAsia="Calibri" w:hAnsi="Arial" w:cs="Arial"/>
          <w:color w:val="000000"/>
          <w:sz w:val="22"/>
          <w:szCs w:val="22"/>
        </w:rPr>
        <w:t xml:space="preserve"> de no cumplirse, los beneficios finales serían mayores a los estimados en este análisis.</w:t>
      </w:r>
    </w:p>
    <w:p w14:paraId="0E12B3BB" w14:textId="77777777" w:rsidR="00C33C4C" w:rsidRPr="00E04C9A" w:rsidRDefault="00C33C4C" w:rsidP="00E03D16">
      <w:pPr>
        <w:pStyle w:val="Paragraph"/>
        <w:numPr>
          <w:ilvl w:val="1"/>
          <w:numId w:val="1"/>
        </w:numPr>
        <w:rPr>
          <w:rFonts w:ascii="Arial" w:eastAsia="Calibri" w:hAnsi="Arial" w:cs="Arial"/>
          <w:color w:val="000000"/>
          <w:sz w:val="22"/>
          <w:szCs w:val="22"/>
        </w:rPr>
      </w:pPr>
      <w:r w:rsidRPr="00E04C9A">
        <w:rPr>
          <w:rFonts w:ascii="Arial" w:eastAsia="Calibri" w:hAnsi="Arial" w:cs="Arial"/>
          <w:color w:val="000000"/>
          <w:sz w:val="22"/>
          <w:szCs w:val="22"/>
        </w:rPr>
        <w:t>En síntesis, los beneficios totales se calculan mediante la siguiente fórmula:</w:t>
      </w:r>
    </w:p>
    <w:p w14:paraId="7E85C61A" w14:textId="77777777" w:rsidR="00C33C4C" w:rsidRPr="00E04C9A" w:rsidRDefault="0042460B" w:rsidP="00C33C4C">
      <w:pPr>
        <w:spacing w:after="0" w:line="360" w:lineRule="auto"/>
        <w:ind w:left="567" w:hanging="567"/>
        <w:jc w:val="both"/>
        <w:rPr>
          <w:rFonts w:ascii="Arial" w:hAnsi="Arial" w:cs="Arial"/>
          <w:lang w:val="es-ES"/>
        </w:rPr>
      </w:pPr>
      <m:oMathPara>
        <m:oMath>
          <m:sSub>
            <m:sSubPr>
              <m:ctrlPr>
                <w:rPr>
                  <w:rFonts w:ascii="Cambria Math" w:hAnsi="Cambria Math" w:cs="Arial"/>
                  <w:i/>
                  <w:lang w:val="es-ES"/>
                </w:rPr>
              </m:ctrlPr>
            </m:sSubPr>
            <m:e>
              <m:r>
                <w:rPr>
                  <w:rFonts w:ascii="Cambria Math" w:hAnsi="Cambria Math" w:cs="Arial"/>
                  <w:lang w:val="es-ES"/>
                </w:rPr>
                <m:t>B</m:t>
              </m:r>
            </m:e>
            <m:sub>
              <m:r>
                <w:rPr>
                  <w:rFonts w:ascii="Cambria Math" w:hAnsi="Cambria Math" w:cs="Arial"/>
                  <w:lang w:val="es-ES"/>
                </w:rPr>
                <m:t>tI</m:t>
              </m:r>
            </m:sub>
          </m:sSub>
          <m:r>
            <w:rPr>
              <w:rFonts w:ascii="Cambria Math" w:hAnsi="Cambria Math" w:cs="Arial"/>
              <w:lang w:val="es-ES"/>
            </w:rPr>
            <m:t>=</m:t>
          </m:r>
          <m:nary>
            <m:naryPr>
              <m:chr m:val="∑"/>
              <m:limLoc m:val="undOvr"/>
              <m:ctrlPr>
                <w:rPr>
                  <w:rFonts w:ascii="Cambria Math" w:hAnsi="Cambria Math" w:cs="Arial"/>
                  <w:i/>
                  <w:lang w:val="es-ES"/>
                </w:rPr>
              </m:ctrlPr>
            </m:naryPr>
            <m:sub>
              <m:r>
                <w:rPr>
                  <w:rFonts w:ascii="Cambria Math" w:hAnsi="Cambria Math" w:cs="Arial"/>
                  <w:lang w:val="es-ES"/>
                </w:rPr>
                <m:t>t=019</m:t>
              </m:r>
            </m:sub>
            <m:sup>
              <m:r>
                <w:rPr>
                  <w:rFonts w:ascii="Cambria Math" w:hAnsi="Cambria Math" w:cs="Arial"/>
                  <w:lang w:val="es-ES"/>
                </w:rPr>
                <m:t>10</m:t>
              </m:r>
            </m:sup>
            <m:e>
              <m:f>
                <m:fPr>
                  <m:ctrlPr>
                    <w:rPr>
                      <w:rFonts w:ascii="Cambria Math" w:hAnsi="Cambria Math" w:cs="Arial"/>
                      <w:i/>
                      <w:lang w:val="es-ES"/>
                    </w:rPr>
                  </m:ctrlPr>
                </m:fPr>
                <m:num>
                  <m:sSub>
                    <m:sSubPr>
                      <m:ctrlPr>
                        <w:rPr>
                          <w:rFonts w:ascii="Cambria Math" w:hAnsi="Cambria Math" w:cs="Arial"/>
                          <w:i/>
                          <w:lang w:val="es-ES"/>
                        </w:rPr>
                      </m:ctrlPr>
                    </m:sSubPr>
                    <m:e>
                      <m:r>
                        <w:rPr>
                          <w:rFonts w:ascii="Cambria Math" w:hAnsi="Cambria Math" w:cs="Arial"/>
                          <w:lang w:val="es-ES"/>
                        </w:rPr>
                        <m:t>B</m:t>
                      </m:r>
                    </m:e>
                    <m:sub>
                      <m:r>
                        <w:rPr>
                          <w:rFonts w:ascii="Cambria Math" w:hAnsi="Cambria Math" w:cs="Arial"/>
                          <w:lang w:val="es-ES"/>
                        </w:rPr>
                        <m:t>t</m:t>
                      </m:r>
                    </m:sub>
                  </m:sSub>
                </m:num>
                <m:den>
                  <m:sSup>
                    <m:sSupPr>
                      <m:ctrlPr>
                        <w:rPr>
                          <w:rFonts w:ascii="Cambria Math" w:hAnsi="Cambria Math" w:cs="Arial"/>
                          <w:i/>
                          <w:lang w:val="es-ES"/>
                        </w:rPr>
                      </m:ctrlPr>
                    </m:sSupPr>
                    <m:e>
                      <m:r>
                        <w:rPr>
                          <w:rFonts w:ascii="Cambria Math" w:hAnsi="Cambria Math" w:cs="Arial"/>
                          <w:lang w:val="es-ES"/>
                        </w:rPr>
                        <m:t>1,12</m:t>
                      </m:r>
                    </m:e>
                    <m:sup>
                      <m:r>
                        <w:rPr>
                          <w:rFonts w:ascii="Cambria Math" w:hAnsi="Cambria Math" w:cs="Arial"/>
                          <w:lang w:val="es-ES"/>
                        </w:rPr>
                        <m:t>t</m:t>
                      </m:r>
                    </m:sup>
                  </m:sSup>
                </m:den>
              </m:f>
            </m:e>
          </m:nary>
          <m:r>
            <w:rPr>
              <w:rFonts w:ascii="Cambria Math" w:hAnsi="Cambria Math" w:cs="Arial"/>
              <w:lang w:val="es-ES"/>
            </w:rPr>
            <m:t>,</m:t>
          </m:r>
        </m:oMath>
      </m:oMathPara>
    </w:p>
    <w:p w14:paraId="6D0DC3FC" w14:textId="77777777" w:rsidR="00C33C4C" w:rsidRPr="00E04C9A" w:rsidRDefault="00C33C4C" w:rsidP="00E03D16">
      <w:pPr>
        <w:pStyle w:val="Paragraph"/>
        <w:numPr>
          <w:ilvl w:val="0"/>
          <w:numId w:val="0"/>
        </w:numPr>
        <w:ind w:left="562" w:hanging="562"/>
        <w:rPr>
          <w:rFonts w:ascii="Arial" w:hAnsi="Arial" w:cs="Arial"/>
          <w:kern w:val="28"/>
          <w:sz w:val="22"/>
          <w:szCs w:val="22"/>
        </w:rPr>
      </w:pPr>
      <w:r w:rsidRPr="00E04C9A">
        <w:rPr>
          <w:rFonts w:ascii="Arial" w:hAnsi="Arial" w:cs="Arial"/>
          <w:sz w:val="22"/>
          <w:szCs w:val="22"/>
        </w:rPr>
        <w:lastRenderedPageBreak/>
        <w:tab/>
        <w:t xml:space="preserve">donde </w:t>
      </w:r>
      <m:oMath>
        <m:r>
          <w:rPr>
            <w:rFonts w:ascii="Cambria Math" w:hAnsi="Cambria Math" w:cs="Arial"/>
            <w:sz w:val="22"/>
            <w:szCs w:val="22"/>
          </w:rPr>
          <m:t>I</m:t>
        </m:r>
      </m:oMath>
      <w:r w:rsidRPr="00E04C9A">
        <w:rPr>
          <w:rFonts w:ascii="Arial" w:hAnsi="Arial" w:cs="Arial"/>
          <w:i/>
          <w:sz w:val="22"/>
          <w:szCs w:val="22"/>
        </w:rPr>
        <w:t xml:space="preserve"> </w:t>
      </w:r>
      <w:r w:rsidRPr="00E04C9A">
        <w:rPr>
          <w:rFonts w:ascii="Arial" w:hAnsi="Arial" w:cs="Arial"/>
          <w:sz w:val="22"/>
          <w:szCs w:val="22"/>
        </w:rPr>
        <w:t>se</w:t>
      </w:r>
      <w:r w:rsidRPr="00E04C9A">
        <w:rPr>
          <w:rFonts w:ascii="Arial" w:hAnsi="Arial" w:cs="Arial"/>
          <w:i/>
          <w:sz w:val="22"/>
          <w:szCs w:val="22"/>
        </w:rPr>
        <w:t xml:space="preserve"> </w:t>
      </w:r>
      <w:r w:rsidRPr="00E04C9A">
        <w:rPr>
          <w:rFonts w:ascii="Arial" w:hAnsi="Arial" w:cs="Arial"/>
          <w:sz w:val="22"/>
          <w:szCs w:val="22"/>
        </w:rPr>
        <w:t xml:space="preserve">refiere a que los beneficios generados por el programa, </w:t>
      </w:r>
      <m:oMath>
        <m:r>
          <w:rPr>
            <w:rFonts w:ascii="Cambria Math" w:hAnsi="Cambria Math" w:cs="Arial"/>
            <w:sz w:val="22"/>
            <w:szCs w:val="22"/>
          </w:rPr>
          <m:t>B</m:t>
        </m:r>
      </m:oMath>
      <w:r w:rsidRPr="00E04C9A">
        <w:rPr>
          <w:rFonts w:ascii="Arial" w:hAnsi="Arial" w:cs="Arial"/>
          <w:sz w:val="22"/>
          <w:szCs w:val="22"/>
        </w:rPr>
        <w:t xml:space="preserve"> denota los beneficios y </w:t>
      </w:r>
      <m:oMath>
        <m:r>
          <w:rPr>
            <w:rFonts w:ascii="Cambria Math" w:hAnsi="Cambria Math" w:cs="Arial"/>
            <w:sz w:val="22"/>
            <w:szCs w:val="22"/>
          </w:rPr>
          <m:t>t</m:t>
        </m:r>
      </m:oMath>
      <w:r w:rsidRPr="00E04C9A">
        <w:rPr>
          <w:rFonts w:ascii="Arial" w:hAnsi="Arial" w:cs="Arial"/>
          <w:sz w:val="22"/>
          <w:szCs w:val="22"/>
        </w:rPr>
        <w:t xml:space="preserve"> indica el año corriente. </w:t>
      </w:r>
    </w:p>
    <w:p w14:paraId="44249428" w14:textId="77777777" w:rsidR="00C33C4C" w:rsidRPr="00E04C9A" w:rsidRDefault="00C33C4C" w:rsidP="00E03D16">
      <w:pPr>
        <w:pStyle w:val="Paragraph"/>
        <w:numPr>
          <w:ilvl w:val="1"/>
          <w:numId w:val="1"/>
        </w:numPr>
        <w:ind w:left="562" w:hanging="562"/>
        <w:rPr>
          <w:rFonts w:ascii="Arial" w:hAnsi="Arial" w:cs="Arial"/>
          <w:sz w:val="22"/>
          <w:szCs w:val="22"/>
        </w:rPr>
      </w:pPr>
      <w:r w:rsidRPr="00E04C9A">
        <w:rPr>
          <w:rFonts w:ascii="Arial" w:hAnsi="Arial" w:cs="Arial"/>
          <w:sz w:val="22"/>
          <w:szCs w:val="22"/>
        </w:rPr>
        <w:t>Los costos de operación se calculan como el valor presente del flujo de gastos del proyecto. La fórmula utilizada es:</w:t>
      </w:r>
    </w:p>
    <w:p w14:paraId="4A5494E1" w14:textId="77777777" w:rsidR="00C33C4C" w:rsidRPr="00E04C9A" w:rsidRDefault="0042460B" w:rsidP="00C33C4C">
      <w:pPr>
        <w:spacing w:after="0" w:line="360" w:lineRule="auto"/>
        <w:ind w:left="567" w:hanging="567"/>
        <w:jc w:val="center"/>
        <w:rPr>
          <w:rFonts w:ascii="Arial" w:hAnsi="Arial" w:cs="Arial"/>
          <w:lang w:val="es-ES"/>
        </w:rPr>
      </w:pPr>
      <m:oMathPara>
        <m:oMath>
          <m:sSub>
            <m:sSubPr>
              <m:ctrlPr>
                <w:rPr>
                  <w:rFonts w:ascii="Cambria Math" w:hAnsi="Cambria Math" w:cs="Arial"/>
                  <w:i/>
                  <w:lang w:val="es-ES"/>
                </w:rPr>
              </m:ctrlPr>
            </m:sSubPr>
            <m:e>
              <m:r>
                <w:rPr>
                  <w:rFonts w:ascii="Cambria Math" w:hAnsi="Cambria Math" w:cs="Arial"/>
                  <w:lang w:val="es-ES"/>
                </w:rPr>
                <m:t>Co</m:t>
              </m:r>
            </m:e>
            <m:sub>
              <m:r>
                <w:rPr>
                  <w:rFonts w:ascii="Cambria Math" w:hAnsi="Cambria Math" w:cs="Arial"/>
                  <w:lang w:val="es-ES"/>
                </w:rPr>
                <m:t>i</m:t>
              </m:r>
            </m:sub>
          </m:sSub>
          <m:r>
            <w:rPr>
              <w:rFonts w:ascii="Cambria Math" w:hAnsi="Cambria Math" w:cs="Arial"/>
              <w:lang w:val="es-ES"/>
            </w:rPr>
            <m:t>=</m:t>
          </m:r>
          <m:nary>
            <m:naryPr>
              <m:chr m:val="∑"/>
              <m:limLoc m:val="undOvr"/>
              <m:ctrlPr>
                <w:rPr>
                  <w:rFonts w:ascii="Cambria Math" w:hAnsi="Cambria Math" w:cs="Arial"/>
                  <w:i/>
                  <w:lang w:val="es-ES"/>
                </w:rPr>
              </m:ctrlPr>
            </m:naryPr>
            <m:sub>
              <m:r>
                <w:rPr>
                  <w:rFonts w:ascii="Cambria Math" w:hAnsi="Cambria Math" w:cs="Arial"/>
                  <w:lang w:val="es-ES"/>
                </w:rPr>
                <m:t>t=0</m:t>
              </m:r>
            </m:sub>
            <m:sup>
              <m:r>
                <w:rPr>
                  <w:rFonts w:ascii="Cambria Math" w:hAnsi="Cambria Math" w:cs="Arial"/>
                  <w:lang w:val="es-ES"/>
                </w:rPr>
                <m:t>10</m:t>
              </m:r>
            </m:sup>
            <m:e>
              <m:f>
                <m:fPr>
                  <m:ctrlPr>
                    <w:rPr>
                      <w:rFonts w:ascii="Cambria Math" w:hAnsi="Cambria Math" w:cs="Arial"/>
                      <w:i/>
                      <w:lang w:val="es-ES"/>
                    </w:rPr>
                  </m:ctrlPr>
                </m:fPr>
                <m:num>
                  <m:sSub>
                    <m:sSubPr>
                      <m:ctrlPr>
                        <w:rPr>
                          <w:rFonts w:ascii="Cambria Math" w:hAnsi="Cambria Math" w:cs="Arial"/>
                          <w:i/>
                          <w:lang w:val="es-ES"/>
                        </w:rPr>
                      </m:ctrlPr>
                    </m:sSubPr>
                    <m:e>
                      <m:r>
                        <w:rPr>
                          <w:rFonts w:ascii="Cambria Math" w:hAnsi="Cambria Math" w:cs="Arial"/>
                          <w:lang w:val="es-ES"/>
                        </w:rPr>
                        <m:t>g</m:t>
                      </m:r>
                    </m:e>
                    <m:sub>
                      <m:r>
                        <w:rPr>
                          <w:rFonts w:ascii="Cambria Math" w:hAnsi="Cambria Math" w:cs="Arial"/>
                          <w:lang w:val="es-ES"/>
                        </w:rPr>
                        <m:t>t</m:t>
                      </m:r>
                    </m:sub>
                  </m:sSub>
                </m:num>
                <m:den>
                  <m:sSup>
                    <m:sSupPr>
                      <m:ctrlPr>
                        <w:rPr>
                          <w:rFonts w:ascii="Cambria Math" w:hAnsi="Cambria Math" w:cs="Arial"/>
                          <w:i/>
                          <w:lang w:val="es-ES"/>
                        </w:rPr>
                      </m:ctrlPr>
                    </m:sSupPr>
                    <m:e>
                      <m:r>
                        <w:rPr>
                          <w:rFonts w:ascii="Cambria Math" w:hAnsi="Cambria Math" w:cs="Arial"/>
                          <w:lang w:val="es-ES"/>
                        </w:rPr>
                        <m:t>1,12</m:t>
                      </m:r>
                    </m:e>
                    <m:sup>
                      <m:r>
                        <w:rPr>
                          <w:rFonts w:ascii="Cambria Math" w:hAnsi="Cambria Math" w:cs="Arial"/>
                          <w:lang w:val="es-ES"/>
                        </w:rPr>
                        <m:t>t</m:t>
                      </m:r>
                    </m:sup>
                  </m:sSup>
                </m:den>
              </m:f>
            </m:e>
          </m:nary>
          <m:r>
            <w:rPr>
              <w:rFonts w:ascii="Cambria Math" w:hAnsi="Cambria Math" w:cs="Arial"/>
              <w:lang w:val="es-ES"/>
            </w:rPr>
            <m:t>,</m:t>
          </m:r>
        </m:oMath>
      </m:oMathPara>
    </w:p>
    <w:p w14:paraId="29E0471E" w14:textId="77777777" w:rsidR="00C33C4C" w:rsidRPr="00E04C9A" w:rsidRDefault="00C33C4C" w:rsidP="00E03D16">
      <w:pPr>
        <w:spacing w:before="120" w:after="120" w:line="240" w:lineRule="auto"/>
        <w:ind w:left="562" w:hanging="562"/>
        <w:jc w:val="both"/>
        <w:rPr>
          <w:lang w:val="es-ES_tradnl"/>
        </w:rPr>
      </w:pPr>
      <w:r w:rsidRPr="00E04C9A">
        <w:rPr>
          <w:rFonts w:ascii="Arial" w:hAnsi="Arial" w:cs="Arial"/>
          <w:lang w:val="es-ES"/>
        </w:rPr>
        <w:tab/>
        <w:t>donde g es el gasto anual para del proyecto y el costo total es de US$102.000.000.</w:t>
      </w:r>
    </w:p>
    <w:p w14:paraId="1C151966" w14:textId="77777777" w:rsidR="00C33C4C" w:rsidRPr="00E04C9A" w:rsidRDefault="00C33C4C" w:rsidP="00C33C4C">
      <w:pPr>
        <w:pStyle w:val="TItuloAnexo"/>
        <w:numPr>
          <w:ilvl w:val="0"/>
          <w:numId w:val="0"/>
        </w:numPr>
        <w:spacing w:before="0" w:after="120" w:line="360" w:lineRule="auto"/>
        <w:ind w:left="567"/>
        <w:jc w:val="both"/>
        <w:rPr>
          <w:rFonts w:ascii="Arial" w:hAnsi="Arial" w:cs="Arial"/>
          <w:b w:val="0"/>
          <w:sz w:val="22"/>
          <w:szCs w:val="22"/>
        </w:rPr>
      </w:pPr>
    </w:p>
    <w:p w14:paraId="707C2D2D" w14:textId="77777777" w:rsidR="00C33C4C" w:rsidRPr="00E04C9A" w:rsidRDefault="00C33C4C" w:rsidP="00C33C4C">
      <w:pPr>
        <w:numPr>
          <w:ilvl w:val="0"/>
          <w:numId w:val="1"/>
        </w:numPr>
        <w:tabs>
          <w:tab w:val="num" w:pos="2448"/>
        </w:tabs>
        <w:spacing w:after="0" w:line="360" w:lineRule="auto"/>
        <w:ind w:left="567" w:hanging="567"/>
        <w:jc w:val="both"/>
        <w:rPr>
          <w:rFonts w:ascii="Arial" w:hAnsi="Arial" w:cs="Arial"/>
          <w:b/>
          <w:lang w:val="es-ES"/>
        </w:rPr>
      </w:pPr>
      <w:r w:rsidRPr="00E04C9A">
        <w:rPr>
          <w:rFonts w:ascii="Arial" w:hAnsi="Arial" w:cs="Arial"/>
          <w:b/>
          <w:lang w:val="es-ES"/>
        </w:rPr>
        <w:t>Resultados, análisis de sensibilidad y discusión</w:t>
      </w:r>
    </w:p>
    <w:p w14:paraId="66DE105B" w14:textId="77777777" w:rsidR="00C33C4C" w:rsidRPr="00E04C9A" w:rsidRDefault="00C33C4C" w:rsidP="00E03D16">
      <w:pPr>
        <w:pStyle w:val="Paragraph"/>
        <w:numPr>
          <w:ilvl w:val="1"/>
          <w:numId w:val="1"/>
        </w:numPr>
        <w:ind w:left="562" w:hanging="562"/>
        <w:rPr>
          <w:rFonts w:ascii="Arial" w:hAnsi="Arial" w:cs="Arial"/>
          <w:sz w:val="22"/>
          <w:szCs w:val="22"/>
        </w:rPr>
      </w:pPr>
      <w:r w:rsidRPr="00E04C9A">
        <w:rPr>
          <w:rFonts w:ascii="Arial" w:hAnsi="Arial" w:cs="Arial"/>
          <w:sz w:val="22"/>
          <w:szCs w:val="22"/>
        </w:rPr>
        <w:t>La Tabla 6 presenta los resultados del análisis costo beneficio en el escenario base y también se presenta un escenario conservador. A continuación, se presentan las variables utilizadas para el análisis de sensibilidad.</w:t>
      </w:r>
    </w:p>
    <w:p w14:paraId="70265A62" w14:textId="77777777" w:rsidR="00C33C4C" w:rsidRPr="00E04C9A" w:rsidRDefault="00C33C4C" w:rsidP="00C33C4C">
      <w:pPr>
        <w:pStyle w:val="Paragraph"/>
        <w:numPr>
          <w:ilvl w:val="0"/>
          <w:numId w:val="0"/>
        </w:numPr>
        <w:spacing w:line="360" w:lineRule="auto"/>
        <w:ind w:left="720" w:hanging="720"/>
        <w:rPr>
          <w:rFonts w:ascii="Arial" w:hAnsi="Arial" w:cs="Arial"/>
          <w:sz w:val="22"/>
          <w:szCs w:val="22"/>
        </w:rPr>
      </w:pPr>
    </w:p>
    <w:tbl>
      <w:tblPr>
        <w:tblStyle w:val="TableGrid"/>
        <w:tblW w:w="5000" w:type="pct"/>
        <w:jc w:val="center"/>
        <w:tblLook w:val="04A0" w:firstRow="1" w:lastRow="0" w:firstColumn="1" w:lastColumn="0" w:noHBand="0" w:noVBand="1"/>
      </w:tblPr>
      <w:tblGrid>
        <w:gridCol w:w="2075"/>
        <w:gridCol w:w="2074"/>
        <w:gridCol w:w="2074"/>
        <w:gridCol w:w="2074"/>
      </w:tblGrid>
      <w:tr w:rsidR="00C33C4C" w:rsidRPr="005D015D" w14:paraId="6A1DB992" w14:textId="77777777" w:rsidTr="00E03D16">
        <w:trPr>
          <w:jc w:val="center"/>
        </w:trPr>
        <w:tc>
          <w:tcPr>
            <w:tcW w:w="1250" w:type="pct"/>
            <w:vAlign w:val="center"/>
          </w:tcPr>
          <w:p w14:paraId="0A664DF4" w14:textId="77777777" w:rsidR="00C33C4C" w:rsidRPr="00332385" w:rsidRDefault="00C33C4C" w:rsidP="00E03D16">
            <w:pPr>
              <w:spacing w:after="0" w:line="240" w:lineRule="auto"/>
              <w:jc w:val="center"/>
              <w:rPr>
                <w:rFonts w:ascii="Arial" w:eastAsia="Times New Roman" w:hAnsi="Arial" w:cs="Arial"/>
                <w:b/>
                <w:bCs/>
                <w:sz w:val="18"/>
                <w:szCs w:val="18"/>
                <w:lang w:val="es-ES"/>
              </w:rPr>
            </w:pPr>
            <w:r w:rsidRPr="00332385">
              <w:rPr>
                <w:rFonts w:ascii="Arial" w:eastAsia="Times New Roman" w:hAnsi="Arial" w:cs="Arial"/>
                <w:b/>
                <w:bCs/>
                <w:sz w:val="18"/>
                <w:szCs w:val="18"/>
                <w:lang w:val="es-ES"/>
              </w:rPr>
              <w:t>Beneficio</w:t>
            </w:r>
          </w:p>
        </w:tc>
        <w:tc>
          <w:tcPr>
            <w:tcW w:w="1250" w:type="pct"/>
            <w:vAlign w:val="center"/>
          </w:tcPr>
          <w:p w14:paraId="11C92FEF" w14:textId="77777777" w:rsidR="00C33C4C" w:rsidRPr="00332385" w:rsidRDefault="00C33C4C" w:rsidP="00E03D16">
            <w:pPr>
              <w:spacing w:after="0" w:line="240" w:lineRule="auto"/>
              <w:jc w:val="center"/>
              <w:rPr>
                <w:rFonts w:ascii="Arial" w:eastAsia="Times New Roman" w:hAnsi="Arial" w:cs="Arial"/>
                <w:b/>
                <w:bCs/>
                <w:sz w:val="18"/>
                <w:szCs w:val="18"/>
                <w:lang w:val="es-ES"/>
              </w:rPr>
            </w:pPr>
            <w:r w:rsidRPr="00332385">
              <w:rPr>
                <w:rFonts w:ascii="Arial" w:eastAsia="Times New Roman" w:hAnsi="Arial" w:cs="Arial"/>
                <w:b/>
                <w:bCs/>
                <w:sz w:val="18"/>
                <w:szCs w:val="18"/>
                <w:lang w:val="es-ES"/>
              </w:rPr>
              <w:t>Supuesto</w:t>
            </w:r>
          </w:p>
        </w:tc>
        <w:tc>
          <w:tcPr>
            <w:tcW w:w="1250" w:type="pct"/>
            <w:vAlign w:val="center"/>
          </w:tcPr>
          <w:p w14:paraId="6E409054" w14:textId="77777777" w:rsidR="00C33C4C" w:rsidRPr="00332385" w:rsidRDefault="00C33C4C" w:rsidP="00E03D16">
            <w:pPr>
              <w:spacing w:after="0" w:line="240" w:lineRule="auto"/>
              <w:jc w:val="center"/>
              <w:rPr>
                <w:rFonts w:ascii="Arial" w:eastAsia="Times New Roman" w:hAnsi="Arial" w:cs="Arial"/>
                <w:b/>
                <w:bCs/>
                <w:sz w:val="18"/>
                <w:szCs w:val="18"/>
                <w:lang w:val="es-ES"/>
              </w:rPr>
            </w:pPr>
            <w:r w:rsidRPr="00332385">
              <w:rPr>
                <w:rFonts w:ascii="Arial" w:eastAsia="Times New Roman" w:hAnsi="Arial" w:cs="Arial"/>
                <w:b/>
                <w:bCs/>
                <w:sz w:val="18"/>
                <w:szCs w:val="18"/>
                <w:lang w:val="es-ES"/>
              </w:rPr>
              <w:t>Escenario Base</w:t>
            </w:r>
          </w:p>
        </w:tc>
        <w:tc>
          <w:tcPr>
            <w:tcW w:w="1250" w:type="pct"/>
            <w:vAlign w:val="center"/>
          </w:tcPr>
          <w:p w14:paraId="3DEDE2AC" w14:textId="77777777" w:rsidR="00C33C4C" w:rsidRPr="00332385" w:rsidRDefault="00C33C4C" w:rsidP="00E03D16">
            <w:pPr>
              <w:spacing w:after="0" w:line="240" w:lineRule="auto"/>
              <w:jc w:val="center"/>
              <w:rPr>
                <w:rFonts w:ascii="Arial" w:eastAsia="Times New Roman" w:hAnsi="Arial" w:cs="Arial"/>
                <w:b/>
                <w:bCs/>
                <w:sz w:val="18"/>
                <w:szCs w:val="18"/>
                <w:lang w:val="es-ES"/>
              </w:rPr>
            </w:pPr>
            <w:r w:rsidRPr="00332385">
              <w:rPr>
                <w:rFonts w:ascii="Arial" w:eastAsia="Times New Roman" w:hAnsi="Arial" w:cs="Arial"/>
                <w:b/>
                <w:bCs/>
                <w:sz w:val="18"/>
                <w:szCs w:val="18"/>
                <w:lang w:val="es-ES"/>
              </w:rPr>
              <w:t>Escenario Conservador</w:t>
            </w:r>
          </w:p>
        </w:tc>
      </w:tr>
      <w:tr w:rsidR="00C33C4C" w:rsidRPr="005D015D" w14:paraId="53278A98" w14:textId="77777777" w:rsidTr="00E03D16">
        <w:trPr>
          <w:jc w:val="center"/>
        </w:trPr>
        <w:tc>
          <w:tcPr>
            <w:tcW w:w="1250" w:type="pct"/>
            <w:vAlign w:val="center"/>
          </w:tcPr>
          <w:p w14:paraId="1165151F" w14:textId="77777777" w:rsidR="00C33C4C" w:rsidRPr="00332385" w:rsidRDefault="00C33C4C" w:rsidP="00E03D16">
            <w:pPr>
              <w:spacing w:after="0" w:line="240" w:lineRule="auto"/>
              <w:jc w:val="center"/>
              <w:rPr>
                <w:rFonts w:ascii="Arial" w:eastAsia="Times New Roman" w:hAnsi="Arial" w:cs="Arial"/>
                <w:sz w:val="18"/>
                <w:szCs w:val="18"/>
                <w:lang w:val="es-ES"/>
              </w:rPr>
            </w:pPr>
            <w:r w:rsidRPr="00332385">
              <w:rPr>
                <w:rFonts w:ascii="Arial" w:eastAsia="Times New Roman" w:hAnsi="Arial" w:cs="Arial"/>
                <w:sz w:val="18"/>
                <w:szCs w:val="18"/>
                <w:lang w:val="es-ES"/>
              </w:rPr>
              <w:t>B1. Costos para el sistema penitenciario para PPL de riesgo bajo que reciben diagnostico RNR</w:t>
            </w:r>
          </w:p>
        </w:tc>
        <w:tc>
          <w:tcPr>
            <w:tcW w:w="1250" w:type="pct"/>
            <w:vAlign w:val="center"/>
          </w:tcPr>
          <w:p w14:paraId="6DE7FC22" w14:textId="77777777" w:rsidR="00C33C4C" w:rsidRPr="00332385" w:rsidRDefault="00C33C4C" w:rsidP="00E03D16">
            <w:pPr>
              <w:spacing w:after="0" w:line="240" w:lineRule="auto"/>
              <w:jc w:val="center"/>
              <w:rPr>
                <w:rFonts w:ascii="Arial" w:eastAsia="Times New Roman" w:hAnsi="Arial" w:cs="Arial"/>
                <w:sz w:val="18"/>
                <w:szCs w:val="18"/>
                <w:lang w:val="es-ES"/>
              </w:rPr>
            </w:pPr>
            <w:r w:rsidRPr="00332385">
              <w:rPr>
                <w:rFonts w:ascii="Arial" w:eastAsia="Times New Roman" w:hAnsi="Arial" w:cs="Arial"/>
                <w:sz w:val="18"/>
                <w:szCs w:val="18"/>
                <w:lang w:val="es-ES"/>
              </w:rPr>
              <w:t>Efecto en la tasa de reincidencia</w:t>
            </w:r>
          </w:p>
        </w:tc>
        <w:tc>
          <w:tcPr>
            <w:tcW w:w="1250" w:type="pct"/>
            <w:vAlign w:val="center"/>
          </w:tcPr>
          <w:p w14:paraId="77C09531" w14:textId="77777777" w:rsidR="00C33C4C" w:rsidRPr="00332385" w:rsidRDefault="00C33C4C" w:rsidP="00E03D16">
            <w:pPr>
              <w:spacing w:after="0" w:line="240" w:lineRule="auto"/>
              <w:jc w:val="center"/>
              <w:rPr>
                <w:rFonts w:ascii="Arial" w:eastAsia="Times New Roman" w:hAnsi="Arial" w:cs="Arial"/>
                <w:sz w:val="18"/>
                <w:szCs w:val="18"/>
                <w:lang w:val="es-ES"/>
              </w:rPr>
            </w:pPr>
            <w:r w:rsidRPr="00332385">
              <w:rPr>
                <w:rFonts w:ascii="Arial" w:eastAsia="Times New Roman" w:hAnsi="Arial" w:cs="Arial"/>
                <w:sz w:val="18"/>
                <w:szCs w:val="18"/>
                <w:lang w:val="es-ES"/>
              </w:rPr>
              <w:t>7 puntos porcentuales</w:t>
            </w:r>
          </w:p>
        </w:tc>
        <w:tc>
          <w:tcPr>
            <w:tcW w:w="1250" w:type="pct"/>
            <w:vAlign w:val="center"/>
          </w:tcPr>
          <w:p w14:paraId="322867EC" w14:textId="77777777" w:rsidR="00C33C4C" w:rsidRPr="00332385" w:rsidRDefault="00C33C4C" w:rsidP="00E03D16">
            <w:pPr>
              <w:spacing w:after="0" w:line="240" w:lineRule="auto"/>
              <w:jc w:val="center"/>
              <w:rPr>
                <w:rFonts w:ascii="Arial" w:eastAsia="Times New Roman" w:hAnsi="Arial" w:cs="Arial"/>
                <w:sz w:val="18"/>
                <w:szCs w:val="18"/>
                <w:lang w:val="es-ES"/>
              </w:rPr>
            </w:pPr>
            <w:r w:rsidRPr="00332385">
              <w:rPr>
                <w:rFonts w:ascii="Arial" w:eastAsia="Times New Roman" w:hAnsi="Arial" w:cs="Arial"/>
                <w:sz w:val="18"/>
                <w:szCs w:val="18"/>
                <w:lang w:val="es-ES"/>
              </w:rPr>
              <w:t>6 puntos porcentuales</w:t>
            </w:r>
          </w:p>
        </w:tc>
      </w:tr>
      <w:tr w:rsidR="00C33C4C" w:rsidRPr="005D015D" w14:paraId="4787C909" w14:textId="77777777" w:rsidTr="00E03D16">
        <w:trPr>
          <w:jc w:val="center"/>
        </w:trPr>
        <w:tc>
          <w:tcPr>
            <w:tcW w:w="1250" w:type="pct"/>
            <w:vAlign w:val="center"/>
          </w:tcPr>
          <w:p w14:paraId="2EFCDC76" w14:textId="77777777" w:rsidR="00C33C4C" w:rsidRPr="00332385" w:rsidRDefault="00C33C4C" w:rsidP="00E03D16">
            <w:pPr>
              <w:spacing w:after="0" w:line="240" w:lineRule="auto"/>
              <w:jc w:val="center"/>
              <w:rPr>
                <w:rFonts w:ascii="Arial" w:eastAsia="Times New Roman" w:hAnsi="Arial" w:cs="Arial"/>
                <w:sz w:val="18"/>
                <w:szCs w:val="18"/>
                <w:lang w:val="es-ES"/>
              </w:rPr>
            </w:pPr>
            <w:r w:rsidRPr="00332385">
              <w:rPr>
                <w:rFonts w:ascii="Arial" w:eastAsia="Times New Roman" w:hAnsi="Arial" w:cs="Arial"/>
                <w:sz w:val="18"/>
                <w:szCs w:val="18"/>
                <w:lang w:val="es-ES"/>
              </w:rPr>
              <w:t>B1. Costos para el sistema penitenciario para PPL de riesgo medio alto que reciben TCC</w:t>
            </w:r>
          </w:p>
        </w:tc>
        <w:tc>
          <w:tcPr>
            <w:tcW w:w="1250" w:type="pct"/>
            <w:vAlign w:val="center"/>
          </w:tcPr>
          <w:p w14:paraId="35A25C48" w14:textId="77777777" w:rsidR="00C33C4C" w:rsidRPr="00332385" w:rsidRDefault="00C33C4C" w:rsidP="00E03D16">
            <w:pPr>
              <w:spacing w:after="0" w:line="240" w:lineRule="auto"/>
              <w:jc w:val="center"/>
              <w:rPr>
                <w:rFonts w:ascii="Arial" w:eastAsia="Times New Roman" w:hAnsi="Arial" w:cs="Arial"/>
                <w:sz w:val="18"/>
                <w:szCs w:val="18"/>
                <w:lang w:val="es-ES"/>
              </w:rPr>
            </w:pPr>
            <w:r w:rsidRPr="00332385">
              <w:rPr>
                <w:rFonts w:ascii="Arial" w:eastAsia="Times New Roman" w:hAnsi="Arial" w:cs="Arial"/>
                <w:sz w:val="18"/>
                <w:szCs w:val="18"/>
                <w:lang w:val="es-ES"/>
              </w:rPr>
              <w:t>Efecto en la tasa de reincidencia</w:t>
            </w:r>
          </w:p>
        </w:tc>
        <w:tc>
          <w:tcPr>
            <w:tcW w:w="1250" w:type="pct"/>
            <w:vAlign w:val="center"/>
          </w:tcPr>
          <w:p w14:paraId="30BAFF96" w14:textId="77777777" w:rsidR="00C33C4C" w:rsidRPr="00332385" w:rsidRDefault="00C33C4C" w:rsidP="00E03D16">
            <w:pPr>
              <w:spacing w:after="0" w:line="240" w:lineRule="auto"/>
              <w:jc w:val="center"/>
              <w:rPr>
                <w:rFonts w:ascii="Arial" w:eastAsia="Times New Roman" w:hAnsi="Arial" w:cs="Arial"/>
                <w:sz w:val="18"/>
                <w:szCs w:val="18"/>
                <w:lang w:val="es-ES"/>
              </w:rPr>
            </w:pPr>
            <w:r w:rsidRPr="00332385">
              <w:rPr>
                <w:rFonts w:ascii="Arial" w:eastAsia="Times New Roman" w:hAnsi="Arial" w:cs="Arial"/>
                <w:sz w:val="18"/>
                <w:szCs w:val="18"/>
                <w:lang w:val="es-ES"/>
              </w:rPr>
              <w:t>10 puntos porcentuales</w:t>
            </w:r>
          </w:p>
        </w:tc>
        <w:tc>
          <w:tcPr>
            <w:tcW w:w="1250" w:type="pct"/>
            <w:vAlign w:val="center"/>
          </w:tcPr>
          <w:p w14:paraId="10EBF7A2" w14:textId="77777777" w:rsidR="00C33C4C" w:rsidRPr="00332385" w:rsidRDefault="00C33C4C" w:rsidP="00E03D16">
            <w:pPr>
              <w:spacing w:after="0" w:line="240" w:lineRule="auto"/>
              <w:jc w:val="center"/>
              <w:rPr>
                <w:rFonts w:ascii="Arial" w:eastAsia="Times New Roman" w:hAnsi="Arial" w:cs="Arial"/>
                <w:sz w:val="18"/>
                <w:szCs w:val="18"/>
                <w:lang w:val="es-ES"/>
              </w:rPr>
            </w:pPr>
            <w:r w:rsidRPr="00332385">
              <w:rPr>
                <w:rFonts w:ascii="Arial" w:eastAsia="Times New Roman" w:hAnsi="Arial" w:cs="Arial"/>
                <w:sz w:val="18"/>
                <w:szCs w:val="18"/>
                <w:lang w:val="es-ES"/>
              </w:rPr>
              <w:t>8 puntos porcentuales</w:t>
            </w:r>
          </w:p>
        </w:tc>
      </w:tr>
      <w:tr w:rsidR="00C33C4C" w:rsidRPr="005D015D" w14:paraId="334F402A" w14:textId="77777777" w:rsidTr="00E03D16">
        <w:trPr>
          <w:jc w:val="center"/>
        </w:trPr>
        <w:tc>
          <w:tcPr>
            <w:tcW w:w="1250" w:type="pct"/>
            <w:vAlign w:val="center"/>
          </w:tcPr>
          <w:p w14:paraId="3F38272D" w14:textId="77777777" w:rsidR="00C33C4C" w:rsidRPr="00332385" w:rsidRDefault="00C33C4C" w:rsidP="00E03D16">
            <w:pPr>
              <w:spacing w:after="0" w:line="240" w:lineRule="auto"/>
              <w:jc w:val="center"/>
              <w:rPr>
                <w:rFonts w:ascii="Arial" w:eastAsia="Times New Roman" w:hAnsi="Arial" w:cs="Arial"/>
                <w:sz w:val="18"/>
                <w:szCs w:val="18"/>
                <w:lang w:val="es-ES_tradnl"/>
              </w:rPr>
            </w:pPr>
            <w:r w:rsidRPr="00332385">
              <w:rPr>
                <w:rFonts w:ascii="Arial" w:eastAsia="Times New Roman" w:hAnsi="Arial" w:cs="Arial"/>
                <w:sz w:val="18"/>
                <w:szCs w:val="18"/>
                <w:lang w:val="es-ES"/>
              </w:rPr>
              <w:t xml:space="preserve">B3. Empleabilidad de las PPL que reciben </w:t>
            </w:r>
            <w:r w:rsidR="005D015D" w:rsidRPr="00332385">
              <w:rPr>
                <w:rFonts w:ascii="Arial" w:eastAsia="Times New Roman" w:hAnsi="Arial" w:cs="Arial"/>
                <w:sz w:val="18"/>
                <w:szCs w:val="18"/>
                <w:lang w:val="es-ES"/>
              </w:rPr>
              <w:t>intervención</w:t>
            </w:r>
            <w:r w:rsidRPr="00332385">
              <w:rPr>
                <w:rFonts w:ascii="Arial" w:eastAsia="Times New Roman" w:hAnsi="Arial" w:cs="Arial"/>
                <w:sz w:val="18"/>
                <w:szCs w:val="18"/>
                <w:lang w:val="es-ES_tradnl"/>
              </w:rPr>
              <w:t xml:space="preserve"> para el empleo</w:t>
            </w:r>
          </w:p>
        </w:tc>
        <w:tc>
          <w:tcPr>
            <w:tcW w:w="1250" w:type="pct"/>
            <w:vAlign w:val="center"/>
          </w:tcPr>
          <w:p w14:paraId="6843B912" w14:textId="77777777" w:rsidR="00C33C4C" w:rsidRPr="00332385" w:rsidRDefault="00C33C4C" w:rsidP="00E03D16">
            <w:pPr>
              <w:spacing w:after="0" w:line="240" w:lineRule="auto"/>
              <w:jc w:val="center"/>
              <w:rPr>
                <w:rFonts w:ascii="Arial" w:eastAsia="Times New Roman" w:hAnsi="Arial" w:cs="Arial"/>
                <w:sz w:val="18"/>
                <w:szCs w:val="18"/>
                <w:lang w:val="es-ES"/>
              </w:rPr>
            </w:pPr>
            <w:r w:rsidRPr="00332385">
              <w:rPr>
                <w:rFonts w:ascii="Arial" w:eastAsia="Times New Roman" w:hAnsi="Arial" w:cs="Arial"/>
                <w:sz w:val="18"/>
                <w:szCs w:val="18"/>
                <w:lang w:val="es-ES"/>
              </w:rPr>
              <w:t>Efecto en la tasa de empleabilidad</w:t>
            </w:r>
          </w:p>
        </w:tc>
        <w:tc>
          <w:tcPr>
            <w:tcW w:w="1250" w:type="pct"/>
            <w:vAlign w:val="center"/>
          </w:tcPr>
          <w:p w14:paraId="091FCB92" w14:textId="77777777" w:rsidR="00C33C4C" w:rsidRPr="00332385" w:rsidRDefault="00C33C4C" w:rsidP="00E03D16">
            <w:pPr>
              <w:spacing w:after="0" w:line="240" w:lineRule="auto"/>
              <w:jc w:val="center"/>
              <w:rPr>
                <w:rFonts w:ascii="Arial" w:eastAsia="Times New Roman" w:hAnsi="Arial" w:cs="Arial"/>
                <w:sz w:val="18"/>
                <w:szCs w:val="18"/>
                <w:lang w:val="es-ES"/>
              </w:rPr>
            </w:pPr>
            <w:r w:rsidRPr="00332385">
              <w:rPr>
                <w:rFonts w:ascii="Arial" w:eastAsia="Times New Roman" w:hAnsi="Arial" w:cs="Arial"/>
                <w:sz w:val="18"/>
                <w:szCs w:val="18"/>
                <w:lang w:val="es-ES"/>
              </w:rPr>
              <w:t>11 puntos porcentuales</w:t>
            </w:r>
          </w:p>
        </w:tc>
        <w:tc>
          <w:tcPr>
            <w:tcW w:w="1250" w:type="pct"/>
            <w:vAlign w:val="center"/>
          </w:tcPr>
          <w:p w14:paraId="23D16653" w14:textId="77777777" w:rsidR="00C33C4C" w:rsidRPr="00332385" w:rsidRDefault="00C33C4C" w:rsidP="00E03D16">
            <w:pPr>
              <w:spacing w:after="0" w:line="240" w:lineRule="auto"/>
              <w:jc w:val="center"/>
              <w:rPr>
                <w:rFonts w:ascii="Arial" w:eastAsia="Times New Roman" w:hAnsi="Arial" w:cs="Arial"/>
                <w:sz w:val="18"/>
                <w:szCs w:val="18"/>
                <w:lang w:val="es-ES"/>
              </w:rPr>
            </w:pPr>
            <w:r w:rsidRPr="00332385">
              <w:rPr>
                <w:rFonts w:ascii="Arial" w:eastAsia="Times New Roman" w:hAnsi="Arial" w:cs="Arial"/>
                <w:sz w:val="18"/>
                <w:szCs w:val="18"/>
                <w:lang w:val="es-ES"/>
              </w:rPr>
              <w:t>10 puntos porcentuales</w:t>
            </w:r>
          </w:p>
        </w:tc>
      </w:tr>
      <w:tr w:rsidR="00C33C4C" w:rsidRPr="005D015D" w14:paraId="037E4F35" w14:textId="77777777" w:rsidTr="00E03D16">
        <w:trPr>
          <w:jc w:val="center"/>
        </w:trPr>
        <w:tc>
          <w:tcPr>
            <w:tcW w:w="1250" w:type="pct"/>
            <w:vAlign w:val="center"/>
          </w:tcPr>
          <w:p w14:paraId="025D6613" w14:textId="77777777" w:rsidR="00C33C4C" w:rsidRPr="00332385" w:rsidRDefault="00C33C4C" w:rsidP="00E03D16">
            <w:pPr>
              <w:spacing w:after="0" w:line="240" w:lineRule="auto"/>
              <w:jc w:val="center"/>
              <w:rPr>
                <w:rFonts w:ascii="Arial" w:eastAsia="Times New Roman" w:hAnsi="Arial" w:cs="Arial"/>
                <w:sz w:val="18"/>
                <w:szCs w:val="18"/>
                <w:lang w:val="es-ES"/>
              </w:rPr>
            </w:pPr>
            <w:r w:rsidRPr="00332385">
              <w:rPr>
                <w:rFonts w:ascii="Arial" w:eastAsia="Times New Roman" w:hAnsi="Arial" w:cs="Arial"/>
                <w:sz w:val="18"/>
                <w:szCs w:val="18"/>
                <w:lang w:val="es-ES"/>
              </w:rPr>
              <w:t>B4. Costo de manutención PPL</w:t>
            </w:r>
          </w:p>
        </w:tc>
        <w:tc>
          <w:tcPr>
            <w:tcW w:w="1250" w:type="pct"/>
            <w:vAlign w:val="center"/>
          </w:tcPr>
          <w:p w14:paraId="5421A012" w14:textId="77777777" w:rsidR="00C33C4C" w:rsidRPr="00332385" w:rsidRDefault="00C33C4C" w:rsidP="00E03D16">
            <w:pPr>
              <w:spacing w:after="0" w:line="240" w:lineRule="auto"/>
              <w:jc w:val="center"/>
              <w:rPr>
                <w:rFonts w:ascii="Arial" w:eastAsia="Times New Roman" w:hAnsi="Arial" w:cs="Arial"/>
                <w:sz w:val="18"/>
                <w:szCs w:val="18"/>
                <w:lang w:val="es-ES"/>
              </w:rPr>
            </w:pPr>
            <w:r w:rsidRPr="00332385">
              <w:rPr>
                <w:rFonts w:ascii="Arial" w:eastAsia="Times New Roman" w:hAnsi="Arial" w:cs="Arial"/>
                <w:sz w:val="18"/>
                <w:szCs w:val="18"/>
                <w:lang w:val="es-ES"/>
              </w:rPr>
              <w:t>Incremento en el % de PPL con sentencias menores a cuatro años con penas alternativas</w:t>
            </w:r>
          </w:p>
        </w:tc>
        <w:tc>
          <w:tcPr>
            <w:tcW w:w="1250" w:type="pct"/>
            <w:vAlign w:val="center"/>
          </w:tcPr>
          <w:p w14:paraId="2906C316" w14:textId="77777777" w:rsidR="00C33C4C" w:rsidRPr="00332385" w:rsidRDefault="00C33C4C" w:rsidP="00E03D16">
            <w:pPr>
              <w:spacing w:after="0" w:line="240" w:lineRule="auto"/>
              <w:jc w:val="center"/>
              <w:rPr>
                <w:rFonts w:ascii="Arial" w:eastAsia="Times New Roman" w:hAnsi="Arial" w:cs="Arial"/>
                <w:sz w:val="18"/>
                <w:szCs w:val="18"/>
                <w:lang w:val="es-ES"/>
              </w:rPr>
            </w:pPr>
            <w:r w:rsidRPr="00332385">
              <w:rPr>
                <w:rFonts w:ascii="Arial" w:eastAsia="Times New Roman" w:hAnsi="Arial" w:cs="Arial"/>
                <w:sz w:val="18"/>
                <w:szCs w:val="18"/>
                <w:lang w:val="es-ES"/>
              </w:rPr>
              <w:t>15%</w:t>
            </w:r>
          </w:p>
        </w:tc>
        <w:tc>
          <w:tcPr>
            <w:tcW w:w="1250" w:type="pct"/>
            <w:vAlign w:val="center"/>
          </w:tcPr>
          <w:p w14:paraId="0376E6BB" w14:textId="77777777" w:rsidR="00C33C4C" w:rsidRPr="00332385" w:rsidRDefault="00C33C4C" w:rsidP="00E03D16">
            <w:pPr>
              <w:spacing w:after="0" w:line="240" w:lineRule="auto"/>
              <w:jc w:val="center"/>
              <w:rPr>
                <w:rFonts w:ascii="Arial" w:eastAsia="Times New Roman" w:hAnsi="Arial" w:cs="Arial"/>
                <w:sz w:val="18"/>
                <w:szCs w:val="18"/>
                <w:lang w:val="es-ES"/>
              </w:rPr>
            </w:pPr>
            <w:r w:rsidRPr="00332385">
              <w:rPr>
                <w:rFonts w:ascii="Arial" w:eastAsia="Times New Roman" w:hAnsi="Arial" w:cs="Arial"/>
                <w:sz w:val="18"/>
                <w:szCs w:val="18"/>
                <w:lang w:val="es-ES"/>
              </w:rPr>
              <w:t>412%</w:t>
            </w:r>
          </w:p>
        </w:tc>
      </w:tr>
      <w:tr w:rsidR="00C33C4C" w:rsidRPr="005D015D" w14:paraId="719E5B7B" w14:textId="77777777" w:rsidTr="00E03D16">
        <w:trPr>
          <w:jc w:val="center"/>
        </w:trPr>
        <w:tc>
          <w:tcPr>
            <w:tcW w:w="1250" w:type="pct"/>
            <w:vAlign w:val="center"/>
          </w:tcPr>
          <w:p w14:paraId="1FB14B5E" w14:textId="77777777" w:rsidR="00C33C4C" w:rsidRPr="00332385" w:rsidRDefault="00C33C4C" w:rsidP="00E03D16">
            <w:pPr>
              <w:spacing w:after="0" w:line="240" w:lineRule="auto"/>
              <w:jc w:val="center"/>
              <w:rPr>
                <w:rFonts w:ascii="Arial" w:eastAsia="Times New Roman" w:hAnsi="Arial" w:cs="Arial"/>
                <w:sz w:val="18"/>
                <w:szCs w:val="18"/>
                <w:lang w:val="es-ES"/>
              </w:rPr>
            </w:pPr>
            <w:r w:rsidRPr="00332385">
              <w:rPr>
                <w:rFonts w:ascii="Arial" w:eastAsia="Times New Roman" w:hAnsi="Arial" w:cs="Arial"/>
                <w:sz w:val="18"/>
                <w:szCs w:val="18"/>
                <w:lang w:val="es-ES"/>
              </w:rPr>
              <w:t>B5. Costo logístico audiencias</w:t>
            </w:r>
          </w:p>
        </w:tc>
        <w:tc>
          <w:tcPr>
            <w:tcW w:w="1250" w:type="pct"/>
            <w:vAlign w:val="center"/>
          </w:tcPr>
          <w:p w14:paraId="6FA527F1" w14:textId="77777777" w:rsidR="00C33C4C" w:rsidRPr="00332385" w:rsidRDefault="00C33C4C" w:rsidP="00E03D16">
            <w:pPr>
              <w:spacing w:after="0" w:line="240" w:lineRule="auto"/>
              <w:jc w:val="center"/>
              <w:rPr>
                <w:rFonts w:ascii="Arial" w:eastAsia="Times New Roman" w:hAnsi="Arial" w:cs="Arial"/>
                <w:sz w:val="18"/>
                <w:szCs w:val="18"/>
                <w:lang w:val="es-ES"/>
              </w:rPr>
            </w:pPr>
            <w:r w:rsidRPr="00332385">
              <w:rPr>
                <w:rFonts w:ascii="Arial" w:eastAsia="Times New Roman" w:hAnsi="Arial" w:cs="Arial"/>
                <w:sz w:val="18"/>
                <w:szCs w:val="18"/>
                <w:lang w:val="es-ES"/>
              </w:rPr>
              <w:t>Porcentaje de ahorro en logística por videoconferencia</w:t>
            </w:r>
          </w:p>
        </w:tc>
        <w:tc>
          <w:tcPr>
            <w:tcW w:w="1250" w:type="pct"/>
            <w:vAlign w:val="center"/>
          </w:tcPr>
          <w:p w14:paraId="2DFA3DBD" w14:textId="77777777" w:rsidR="00C33C4C" w:rsidRPr="00332385" w:rsidRDefault="00C33C4C" w:rsidP="00E03D16">
            <w:pPr>
              <w:spacing w:after="0" w:line="240" w:lineRule="auto"/>
              <w:jc w:val="center"/>
              <w:rPr>
                <w:rFonts w:ascii="Arial" w:eastAsia="Times New Roman" w:hAnsi="Arial" w:cs="Arial"/>
                <w:sz w:val="18"/>
                <w:szCs w:val="18"/>
                <w:lang w:val="es-ES"/>
              </w:rPr>
            </w:pPr>
            <w:r w:rsidRPr="00332385">
              <w:rPr>
                <w:rFonts w:ascii="Arial" w:eastAsia="Times New Roman" w:hAnsi="Arial" w:cs="Arial"/>
                <w:sz w:val="18"/>
                <w:szCs w:val="18"/>
                <w:lang w:val="es-ES"/>
              </w:rPr>
              <w:t>60%</w:t>
            </w:r>
          </w:p>
        </w:tc>
        <w:tc>
          <w:tcPr>
            <w:tcW w:w="1250" w:type="pct"/>
            <w:vAlign w:val="center"/>
          </w:tcPr>
          <w:p w14:paraId="741F58CB" w14:textId="77777777" w:rsidR="00C33C4C" w:rsidRPr="00332385" w:rsidRDefault="00C33C4C" w:rsidP="00E03D16">
            <w:pPr>
              <w:spacing w:after="0" w:line="240" w:lineRule="auto"/>
              <w:jc w:val="center"/>
              <w:rPr>
                <w:rFonts w:ascii="Arial" w:eastAsia="Times New Roman" w:hAnsi="Arial" w:cs="Arial"/>
                <w:sz w:val="18"/>
                <w:szCs w:val="18"/>
                <w:lang w:val="es-ES"/>
              </w:rPr>
            </w:pPr>
            <w:r w:rsidRPr="00332385">
              <w:rPr>
                <w:rFonts w:ascii="Arial" w:eastAsia="Times New Roman" w:hAnsi="Arial" w:cs="Arial"/>
                <w:sz w:val="18"/>
                <w:szCs w:val="18"/>
                <w:lang w:val="es-ES"/>
              </w:rPr>
              <w:t>50%</w:t>
            </w:r>
          </w:p>
        </w:tc>
      </w:tr>
    </w:tbl>
    <w:p w14:paraId="632861B6" w14:textId="77777777" w:rsidR="00C33C4C" w:rsidRPr="00E04C9A" w:rsidRDefault="00C33C4C" w:rsidP="00C33C4C">
      <w:pPr>
        <w:pStyle w:val="Vieta"/>
        <w:numPr>
          <w:ilvl w:val="0"/>
          <w:numId w:val="0"/>
        </w:numPr>
        <w:spacing w:line="360" w:lineRule="auto"/>
        <w:rPr>
          <w:rFonts w:ascii="Arial" w:hAnsi="Arial" w:cs="Arial"/>
          <w:sz w:val="22"/>
          <w:szCs w:val="22"/>
        </w:rPr>
      </w:pPr>
    </w:p>
    <w:p w14:paraId="5BC95B88" w14:textId="77777777" w:rsidR="00A23D46" w:rsidRDefault="00A23D46" w:rsidP="00C33C4C">
      <w:pPr>
        <w:spacing w:after="0" w:line="360" w:lineRule="auto"/>
        <w:jc w:val="center"/>
        <w:rPr>
          <w:rFonts w:ascii="Arial" w:hAnsi="Arial" w:cs="Arial"/>
          <w:b/>
          <w:sz w:val="18"/>
          <w:szCs w:val="18"/>
          <w:lang w:val="es-ES_tradnl"/>
        </w:rPr>
      </w:pPr>
    </w:p>
    <w:p w14:paraId="79845415" w14:textId="63D0C95A" w:rsidR="00C33C4C" w:rsidRPr="00332385" w:rsidRDefault="00C33C4C" w:rsidP="00C33C4C">
      <w:pPr>
        <w:spacing w:after="0" w:line="360" w:lineRule="auto"/>
        <w:jc w:val="center"/>
        <w:rPr>
          <w:rFonts w:ascii="Arial" w:hAnsi="Arial" w:cs="Arial"/>
          <w:b/>
          <w:sz w:val="18"/>
          <w:szCs w:val="18"/>
          <w:lang w:val="es-ES_tradnl"/>
        </w:rPr>
      </w:pPr>
      <w:r w:rsidRPr="00332385">
        <w:rPr>
          <w:rFonts w:ascii="Arial" w:hAnsi="Arial" w:cs="Arial"/>
          <w:b/>
          <w:sz w:val="18"/>
          <w:szCs w:val="18"/>
          <w:lang w:val="es-ES_tradnl"/>
        </w:rPr>
        <w:t>Tabla 6. Costo-beneficio y escenarios</w:t>
      </w:r>
    </w:p>
    <w:tbl>
      <w:tblPr>
        <w:tblW w:w="8354" w:type="dxa"/>
        <w:jc w:val="center"/>
        <w:tblLook w:val="04A0" w:firstRow="1" w:lastRow="0" w:firstColumn="1" w:lastColumn="0" w:noHBand="0" w:noVBand="1"/>
      </w:tblPr>
      <w:tblGrid>
        <w:gridCol w:w="4569"/>
        <w:gridCol w:w="1669"/>
        <w:gridCol w:w="2116"/>
      </w:tblGrid>
      <w:tr w:rsidR="00C33C4C" w:rsidRPr="00332385" w14:paraId="7C313622" w14:textId="77777777" w:rsidTr="009217BB">
        <w:trPr>
          <w:trHeight w:val="288"/>
          <w:jc w:val="center"/>
        </w:trPr>
        <w:tc>
          <w:tcPr>
            <w:tcW w:w="4569"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49AA6AF" w14:textId="77777777" w:rsidR="00C33C4C" w:rsidRPr="00332385" w:rsidRDefault="00C33C4C" w:rsidP="00710C72">
            <w:pPr>
              <w:spacing w:after="0" w:line="360" w:lineRule="auto"/>
              <w:jc w:val="center"/>
              <w:rPr>
                <w:rFonts w:ascii="Arial" w:eastAsia="Times New Roman" w:hAnsi="Arial" w:cs="Arial"/>
                <w:b/>
                <w:bCs/>
                <w:color w:val="000000"/>
                <w:sz w:val="18"/>
                <w:szCs w:val="18"/>
                <w:lang w:val="es-ES_tradnl"/>
              </w:rPr>
            </w:pPr>
            <w:r w:rsidRPr="00332385">
              <w:rPr>
                <w:rFonts w:ascii="Arial" w:eastAsia="Times New Roman" w:hAnsi="Arial" w:cs="Arial"/>
                <w:b/>
                <w:bCs/>
                <w:color w:val="000000"/>
                <w:sz w:val="18"/>
                <w:szCs w:val="18"/>
                <w:lang w:val="es-ES_tradnl"/>
              </w:rPr>
              <w:t> </w:t>
            </w:r>
          </w:p>
        </w:tc>
        <w:tc>
          <w:tcPr>
            <w:tcW w:w="1669" w:type="dxa"/>
            <w:tcBorders>
              <w:top w:val="single" w:sz="8" w:space="0" w:color="auto"/>
              <w:left w:val="nil"/>
              <w:bottom w:val="single" w:sz="4" w:space="0" w:color="auto"/>
              <w:right w:val="single" w:sz="4" w:space="0" w:color="auto"/>
            </w:tcBorders>
            <w:shd w:val="clear" w:color="auto" w:fill="auto"/>
            <w:noWrap/>
            <w:vAlign w:val="bottom"/>
            <w:hideMark/>
          </w:tcPr>
          <w:p w14:paraId="1BF9678F" w14:textId="77777777" w:rsidR="00C33C4C" w:rsidRPr="00332385" w:rsidRDefault="00C33C4C" w:rsidP="00710C72">
            <w:pPr>
              <w:spacing w:after="0" w:line="360" w:lineRule="auto"/>
              <w:jc w:val="center"/>
              <w:rPr>
                <w:rFonts w:ascii="Arial" w:eastAsia="Times New Roman" w:hAnsi="Arial" w:cs="Arial"/>
                <w:b/>
                <w:bCs/>
                <w:color w:val="000000"/>
                <w:sz w:val="18"/>
                <w:szCs w:val="18"/>
                <w:lang w:val="es-ES_tradnl"/>
              </w:rPr>
            </w:pPr>
            <w:r w:rsidRPr="00332385">
              <w:rPr>
                <w:rFonts w:ascii="Arial" w:eastAsia="Times New Roman" w:hAnsi="Arial" w:cs="Arial"/>
                <w:b/>
                <w:bCs/>
                <w:color w:val="000000"/>
                <w:sz w:val="18"/>
                <w:szCs w:val="18"/>
                <w:lang w:val="es-ES_tradnl"/>
              </w:rPr>
              <w:t>Base</w:t>
            </w:r>
          </w:p>
        </w:tc>
        <w:tc>
          <w:tcPr>
            <w:tcW w:w="2116" w:type="dxa"/>
            <w:tcBorders>
              <w:top w:val="single" w:sz="8" w:space="0" w:color="auto"/>
              <w:left w:val="nil"/>
              <w:bottom w:val="single" w:sz="4" w:space="0" w:color="auto"/>
              <w:right w:val="single" w:sz="4" w:space="0" w:color="auto"/>
            </w:tcBorders>
            <w:shd w:val="clear" w:color="auto" w:fill="auto"/>
            <w:noWrap/>
            <w:vAlign w:val="bottom"/>
            <w:hideMark/>
          </w:tcPr>
          <w:p w14:paraId="4A06A693" w14:textId="77777777" w:rsidR="00C33C4C" w:rsidRPr="00332385" w:rsidRDefault="00C33C4C" w:rsidP="00710C72">
            <w:pPr>
              <w:spacing w:after="0" w:line="360" w:lineRule="auto"/>
              <w:jc w:val="center"/>
              <w:rPr>
                <w:rFonts w:ascii="Arial" w:eastAsia="Times New Roman" w:hAnsi="Arial" w:cs="Arial"/>
                <w:b/>
                <w:bCs/>
                <w:color w:val="000000"/>
                <w:sz w:val="18"/>
                <w:szCs w:val="18"/>
                <w:lang w:val="es-ES_tradnl"/>
              </w:rPr>
            </w:pPr>
            <w:r w:rsidRPr="00332385">
              <w:rPr>
                <w:rFonts w:ascii="Arial" w:eastAsia="Times New Roman" w:hAnsi="Arial" w:cs="Arial"/>
                <w:b/>
                <w:bCs/>
                <w:color w:val="000000"/>
                <w:sz w:val="18"/>
                <w:szCs w:val="18"/>
                <w:lang w:val="es-ES_tradnl"/>
              </w:rPr>
              <w:t>Conservador</w:t>
            </w:r>
          </w:p>
        </w:tc>
      </w:tr>
      <w:tr w:rsidR="00C33C4C" w:rsidRPr="00332385" w14:paraId="63980C0B" w14:textId="77777777" w:rsidTr="009217BB">
        <w:trPr>
          <w:trHeight w:val="288"/>
          <w:jc w:val="center"/>
        </w:trPr>
        <w:tc>
          <w:tcPr>
            <w:tcW w:w="4569" w:type="dxa"/>
            <w:tcBorders>
              <w:top w:val="nil"/>
              <w:left w:val="single" w:sz="8" w:space="0" w:color="auto"/>
              <w:bottom w:val="single" w:sz="4" w:space="0" w:color="auto"/>
              <w:right w:val="single" w:sz="4" w:space="0" w:color="auto"/>
            </w:tcBorders>
            <w:shd w:val="clear" w:color="auto" w:fill="auto"/>
            <w:noWrap/>
            <w:vAlign w:val="bottom"/>
            <w:hideMark/>
          </w:tcPr>
          <w:p w14:paraId="06F6A34D" w14:textId="77777777" w:rsidR="00C33C4C" w:rsidRPr="00332385" w:rsidRDefault="00C33C4C" w:rsidP="00710C72">
            <w:pPr>
              <w:spacing w:after="0" w:line="360" w:lineRule="auto"/>
              <w:rPr>
                <w:rFonts w:ascii="Arial" w:eastAsia="Times New Roman" w:hAnsi="Arial" w:cs="Arial"/>
                <w:color w:val="000000"/>
                <w:sz w:val="18"/>
                <w:szCs w:val="18"/>
                <w:lang w:val="es-ES_tradnl"/>
              </w:rPr>
            </w:pPr>
            <w:r w:rsidRPr="00332385">
              <w:rPr>
                <w:rFonts w:ascii="Arial" w:eastAsia="Times New Roman" w:hAnsi="Arial" w:cs="Arial"/>
                <w:color w:val="000000"/>
                <w:sz w:val="18"/>
                <w:szCs w:val="18"/>
                <w:lang w:val="es-ES_tradnl"/>
              </w:rPr>
              <w:t>Subtotal VPN beneficios (US$)</w:t>
            </w:r>
          </w:p>
        </w:tc>
        <w:tc>
          <w:tcPr>
            <w:tcW w:w="1669" w:type="dxa"/>
            <w:tcBorders>
              <w:top w:val="nil"/>
              <w:left w:val="nil"/>
              <w:bottom w:val="single" w:sz="4" w:space="0" w:color="auto"/>
              <w:right w:val="single" w:sz="4" w:space="0" w:color="auto"/>
            </w:tcBorders>
            <w:shd w:val="clear" w:color="auto" w:fill="auto"/>
            <w:noWrap/>
            <w:vAlign w:val="bottom"/>
            <w:hideMark/>
          </w:tcPr>
          <w:p w14:paraId="3EE378A5" w14:textId="27745ACB" w:rsidR="00C33C4C" w:rsidRPr="00332385" w:rsidRDefault="00C33C4C" w:rsidP="00710C72">
            <w:pPr>
              <w:spacing w:after="0" w:line="360" w:lineRule="auto"/>
              <w:jc w:val="right"/>
              <w:rPr>
                <w:rFonts w:ascii="Arial" w:eastAsia="Times New Roman" w:hAnsi="Arial" w:cs="Arial"/>
                <w:color w:val="000000"/>
                <w:sz w:val="18"/>
                <w:szCs w:val="18"/>
                <w:highlight w:val="yellow"/>
                <w:lang w:val="es-ES_tradnl"/>
              </w:rPr>
            </w:pPr>
            <w:r w:rsidRPr="00332385">
              <w:rPr>
                <w:rFonts w:ascii="Arial" w:eastAsia="Times New Roman" w:hAnsi="Arial" w:cs="Arial"/>
                <w:color w:val="000000"/>
                <w:sz w:val="18"/>
                <w:szCs w:val="18"/>
                <w:lang w:val="es-ES_tradnl"/>
              </w:rPr>
              <w:t>82</w:t>
            </w:r>
            <w:r w:rsidR="00332385">
              <w:rPr>
                <w:rFonts w:ascii="Arial" w:eastAsia="Times New Roman" w:hAnsi="Arial" w:cs="Arial"/>
                <w:color w:val="000000"/>
                <w:sz w:val="18"/>
                <w:szCs w:val="18"/>
                <w:lang w:val="es-ES_tradnl"/>
              </w:rPr>
              <w:t>.</w:t>
            </w:r>
            <w:r w:rsidRPr="00332385">
              <w:rPr>
                <w:rFonts w:ascii="Arial" w:eastAsia="Times New Roman" w:hAnsi="Arial" w:cs="Arial"/>
                <w:color w:val="000000"/>
                <w:sz w:val="18"/>
                <w:szCs w:val="18"/>
                <w:lang w:val="es-ES_tradnl"/>
              </w:rPr>
              <w:t>181</w:t>
            </w:r>
            <w:r w:rsidR="00332385">
              <w:rPr>
                <w:rFonts w:ascii="Arial" w:eastAsia="Times New Roman" w:hAnsi="Arial" w:cs="Arial"/>
                <w:color w:val="000000"/>
                <w:sz w:val="18"/>
                <w:szCs w:val="18"/>
                <w:lang w:val="es-ES_tradnl"/>
              </w:rPr>
              <w:t>.</w:t>
            </w:r>
            <w:r w:rsidRPr="00332385">
              <w:rPr>
                <w:rFonts w:ascii="Arial" w:eastAsia="Times New Roman" w:hAnsi="Arial" w:cs="Arial"/>
                <w:color w:val="000000"/>
                <w:sz w:val="18"/>
                <w:szCs w:val="18"/>
                <w:lang w:val="es-ES_tradnl"/>
              </w:rPr>
              <w:t>219</w:t>
            </w:r>
          </w:p>
        </w:tc>
        <w:tc>
          <w:tcPr>
            <w:tcW w:w="2116" w:type="dxa"/>
            <w:tcBorders>
              <w:top w:val="nil"/>
              <w:left w:val="nil"/>
              <w:bottom w:val="single" w:sz="4" w:space="0" w:color="auto"/>
              <w:right w:val="single" w:sz="4" w:space="0" w:color="auto"/>
            </w:tcBorders>
            <w:shd w:val="clear" w:color="auto" w:fill="auto"/>
            <w:noWrap/>
            <w:vAlign w:val="bottom"/>
            <w:hideMark/>
          </w:tcPr>
          <w:p w14:paraId="37982A35" w14:textId="77777777" w:rsidR="00C33C4C" w:rsidRPr="00332385" w:rsidRDefault="00C33C4C" w:rsidP="00710C72">
            <w:pPr>
              <w:spacing w:after="0" w:line="360" w:lineRule="auto"/>
              <w:jc w:val="right"/>
              <w:rPr>
                <w:rFonts w:ascii="Arial" w:eastAsia="Times New Roman" w:hAnsi="Arial" w:cs="Arial"/>
                <w:color w:val="000000"/>
                <w:sz w:val="18"/>
                <w:szCs w:val="18"/>
                <w:highlight w:val="yellow"/>
                <w:lang w:val="es-ES_tradnl"/>
              </w:rPr>
            </w:pPr>
            <w:r w:rsidRPr="00332385">
              <w:rPr>
                <w:rFonts w:ascii="Arial" w:eastAsia="Times New Roman" w:hAnsi="Arial" w:cs="Arial"/>
                <w:color w:val="000000"/>
                <w:sz w:val="18"/>
                <w:szCs w:val="18"/>
                <w:lang w:val="es-ES_tradnl"/>
              </w:rPr>
              <w:t>74.468.904</w:t>
            </w:r>
          </w:p>
        </w:tc>
      </w:tr>
      <w:tr w:rsidR="00C33C4C" w:rsidRPr="00332385" w14:paraId="2EEFE047" w14:textId="77777777" w:rsidTr="009217BB">
        <w:trPr>
          <w:trHeight w:val="288"/>
          <w:jc w:val="center"/>
        </w:trPr>
        <w:tc>
          <w:tcPr>
            <w:tcW w:w="4569" w:type="dxa"/>
            <w:tcBorders>
              <w:top w:val="nil"/>
              <w:left w:val="single" w:sz="8" w:space="0" w:color="auto"/>
              <w:bottom w:val="single" w:sz="4" w:space="0" w:color="auto"/>
              <w:right w:val="single" w:sz="4" w:space="0" w:color="auto"/>
            </w:tcBorders>
            <w:shd w:val="clear" w:color="auto" w:fill="auto"/>
            <w:noWrap/>
            <w:vAlign w:val="bottom"/>
            <w:hideMark/>
          </w:tcPr>
          <w:p w14:paraId="5B12E533" w14:textId="77777777" w:rsidR="00C33C4C" w:rsidRPr="00332385" w:rsidRDefault="00C33C4C" w:rsidP="00710C72">
            <w:pPr>
              <w:spacing w:after="0" w:line="360" w:lineRule="auto"/>
              <w:rPr>
                <w:rFonts w:ascii="Arial" w:eastAsia="Times New Roman" w:hAnsi="Arial" w:cs="Arial"/>
                <w:color w:val="000000"/>
                <w:sz w:val="18"/>
                <w:szCs w:val="18"/>
                <w:lang w:val="es-ES_tradnl"/>
              </w:rPr>
            </w:pPr>
            <w:r w:rsidRPr="00332385">
              <w:rPr>
                <w:rFonts w:ascii="Arial" w:eastAsia="Times New Roman" w:hAnsi="Arial" w:cs="Arial"/>
                <w:color w:val="000000"/>
                <w:sz w:val="18"/>
                <w:szCs w:val="18"/>
                <w:lang w:val="es-ES_tradnl"/>
              </w:rPr>
              <w:t>VPN (US$)</w:t>
            </w:r>
          </w:p>
        </w:tc>
        <w:tc>
          <w:tcPr>
            <w:tcW w:w="1669" w:type="dxa"/>
            <w:tcBorders>
              <w:top w:val="nil"/>
              <w:left w:val="nil"/>
              <w:bottom w:val="single" w:sz="4" w:space="0" w:color="auto"/>
              <w:right w:val="single" w:sz="4" w:space="0" w:color="auto"/>
            </w:tcBorders>
            <w:shd w:val="clear" w:color="auto" w:fill="auto"/>
            <w:noWrap/>
            <w:vAlign w:val="bottom"/>
            <w:hideMark/>
          </w:tcPr>
          <w:p w14:paraId="7EEFC23F" w14:textId="747DF47F" w:rsidR="00C33C4C" w:rsidRPr="00332385" w:rsidRDefault="00C33C4C" w:rsidP="00710C72">
            <w:pPr>
              <w:spacing w:after="0" w:line="360" w:lineRule="auto"/>
              <w:jc w:val="right"/>
              <w:rPr>
                <w:rFonts w:ascii="Arial" w:eastAsia="Times New Roman" w:hAnsi="Arial" w:cs="Arial"/>
                <w:color w:val="000000"/>
                <w:sz w:val="18"/>
                <w:szCs w:val="18"/>
                <w:lang w:val="es-ES_tradnl"/>
              </w:rPr>
            </w:pPr>
            <w:r w:rsidRPr="00332385">
              <w:rPr>
                <w:rFonts w:ascii="Arial" w:eastAsia="Times New Roman" w:hAnsi="Arial" w:cs="Arial"/>
                <w:color w:val="000000"/>
                <w:sz w:val="18"/>
                <w:szCs w:val="18"/>
                <w:lang w:val="es-ES_tradnl"/>
              </w:rPr>
              <w:t>5</w:t>
            </w:r>
            <w:r w:rsidR="00332385">
              <w:rPr>
                <w:rFonts w:ascii="Arial" w:eastAsia="Times New Roman" w:hAnsi="Arial" w:cs="Arial"/>
                <w:color w:val="000000"/>
                <w:sz w:val="18"/>
                <w:szCs w:val="18"/>
                <w:lang w:val="es-ES_tradnl"/>
              </w:rPr>
              <w:t>.</w:t>
            </w:r>
            <w:r w:rsidRPr="00332385">
              <w:rPr>
                <w:rFonts w:ascii="Arial" w:eastAsia="Times New Roman" w:hAnsi="Arial" w:cs="Arial"/>
                <w:color w:val="000000"/>
                <w:sz w:val="18"/>
                <w:szCs w:val="18"/>
                <w:lang w:val="es-ES_tradnl"/>
              </w:rPr>
              <w:t>130</w:t>
            </w:r>
            <w:r w:rsidR="00332385">
              <w:rPr>
                <w:rFonts w:ascii="Arial" w:eastAsia="Times New Roman" w:hAnsi="Arial" w:cs="Arial"/>
                <w:color w:val="000000"/>
                <w:sz w:val="18"/>
                <w:szCs w:val="18"/>
                <w:lang w:val="es-ES_tradnl"/>
              </w:rPr>
              <w:t>.</w:t>
            </w:r>
            <w:r w:rsidRPr="00332385">
              <w:rPr>
                <w:rFonts w:ascii="Arial" w:eastAsia="Times New Roman" w:hAnsi="Arial" w:cs="Arial"/>
                <w:color w:val="000000"/>
                <w:sz w:val="18"/>
                <w:szCs w:val="18"/>
                <w:lang w:val="es-ES_tradnl"/>
              </w:rPr>
              <w:t>569</w:t>
            </w:r>
          </w:p>
        </w:tc>
        <w:tc>
          <w:tcPr>
            <w:tcW w:w="2116" w:type="dxa"/>
            <w:tcBorders>
              <w:top w:val="nil"/>
              <w:left w:val="nil"/>
              <w:bottom w:val="single" w:sz="4" w:space="0" w:color="auto"/>
              <w:right w:val="single" w:sz="4" w:space="0" w:color="auto"/>
            </w:tcBorders>
            <w:shd w:val="clear" w:color="auto" w:fill="auto"/>
            <w:noWrap/>
            <w:vAlign w:val="bottom"/>
            <w:hideMark/>
          </w:tcPr>
          <w:p w14:paraId="4EFBDA3B" w14:textId="1775E726" w:rsidR="00C33C4C" w:rsidRPr="00332385" w:rsidRDefault="00C33C4C" w:rsidP="00710C72">
            <w:pPr>
              <w:spacing w:after="0" w:line="360" w:lineRule="auto"/>
              <w:jc w:val="right"/>
              <w:rPr>
                <w:rFonts w:ascii="Arial" w:eastAsia="Times New Roman" w:hAnsi="Arial" w:cs="Arial"/>
                <w:color w:val="000000"/>
                <w:sz w:val="18"/>
                <w:szCs w:val="18"/>
                <w:lang w:val="es-ES_tradnl"/>
              </w:rPr>
            </w:pPr>
            <w:r w:rsidRPr="00332385">
              <w:rPr>
                <w:rFonts w:ascii="Arial" w:eastAsia="Times New Roman" w:hAnsi="Arial" w:cs="Arial"/>
                <w:color w:val="000000"/>
                <w:sz w:val="18"/>
                <w:szCs w:val="18"/>
                <w:lang w:val="es-ES_tradnl"/>
              </w:rPr>
              <w:t>931</w:t>
            </w:r>
            <w:r w:rsidR="00332385">
              <w:rPr>
                <w:rFonts w:ascii="Arial" w:eastAsia="Times New Roman" w:hAnsi="Arial" w:cs="Arial"/>
                <w:color w:val="000000"/>
                <w:sz w:val="18"/>
                <w:szCs w:val="18"/>
                <w:lang w:val="es-ES_tradnl"/>
              </w:rPr>
              <w:t>.</w:t>
            </w:r>
            <w:r w:rsidRPr="00332385">
              <w:rPr>
                <w:rFonts w:ascii="Arial" w:eastAsia="Times New Roman" w:hAnsi="Arial" w:cs="Arial"/>
                <w:color w:val="000000"/>
                <w:sz w:val="18"/>
                <w:szCs w:val="18"/>
                <w:lang w:val="es-ES_tradnl"/>
              </w:rPr>
              <w:t>470</w:t>
            </w:r>
          </w:p>
        </w:tc>
      </w:tr>
      <w:tr w:rsidR="00C33C4C" w:rsidRPr="00332385" w14:paraId="093C5E17" w14:textId="77777777" w:rsidTr="009217BB">
        <w:trPr>
          <w:trHeight w:val="288"/>
          <w:jc w:val="center"/>
        </w:trPr>
        <w:tc>
          <w:tcPr>
            <w:tcW w:w="4569" w:type="dxa"/>
            <w:tcBorders>
              <w:top w:val="nil"/>
              <w:left w:val="single" w:sz="8" w:space="0" w:color="auto"/>
              <w:bottom w:val="single" w:sz="4" w:space="0" w:color="auto"/>
              <w:right w:val="single" w:sz="4" w:space="0" w:color="auto"/>
            </w:tcBorders>
            <w:shd w:val="clear" w:color="auto" w:fill="auto"/>
            <w:noWrap/>
            <w:vAlign w:val="bottom"/>
            <w:hideMark/>
          </w:tcPr>
          <w:p w14:paraId="437BCB46" w14:textId="77777777" w:rsidR="00C33C4C" w:rsidRPr="00332385" w:rsidRDefault="00C33C4C" w:rsidP="00710C72">
            <w:pPr>
              <w:spacing w:after="0" w:line="360" w:lineRule="auto"/>
              <w:rPr>
                <w:rFonts w:ascii="Arial" w:eastAsia="Times New Roman" w:hAnsi="Arial" w:cs="Arial"/>
                <w:color w:val="000000"/>
                <w:sz w:val="18"/>
                <w:szCs w:val="18"/>
                <w:lang w:val="es-ES_tradnl"/>
              </w:rPr>
            </w:pPr>
            <w:r w:rsidRPr="00332385">
              <w:rPr>
                <w:rFonts w:ascii="Arial" w:eastAsia="Times New Roman" w:hAnsi="Arial" w:cs="Arial"/>
                <w:color w:val="000000"/>
                <w:sz w:val="18"/>
                <w:szCs w:val="18"/>
                <w:lang w:val="es-ES_tradnl"/>
              </w:rPr>
              <w:t>Razón beneficio-costo</w:t>
            </w:r>
          </w:p>
        </w:tc>
        <w:tc>
          <w:tcPr>
            <w:tcW w:w="1669" w:type="dxa"/>
            <w:tcBorders>
              <w:top w:val="nil"/>
              <w:left w:val="nil"/>
              <w:bottom w:val="single" w:sz="4" w:space="0" w:color="auto"/>
              <w:right w:val="single" w:sz="4" w:space="0" w:color="auto"/>
            </w:tcBorders>
            <w:shd w:val="clear" w:color="auto" w:fill="auto"/>
            <w:noWrap/>
            <w:vAlign w:val="bottom"/>
            <w:hideMark/>
          </w:tcPr>
          <w:p w14:paraId="7F322134" w14:textId="77777777" w:rsidR="00C33C4C" w:rsidRPr="00332385" w:rsidRDefault="00C33C4C" w:rsidP="00710C72">
            <w:pPr>
              <w:spacing w:after="0" w:line="360" w:lineRule="auto"/>
              <w:jc w:val="right"/>
              <w:rPr>
                <w:rFonts w:ascii="Arial" w:eastAsia="Times New Roman" w:hAnsi="Arial" w:cs="Arial"/>
                <w:color w:val="000000"/>
                <w:sz w:val="18"/>
                <w:szCs w:val="18"/>
                <w:lang w:val="es-ES_tradnl"/>
              </w:rPr>
            </w:pPr>
            <w:r w:rsidRPr="00332385">
              <w:rPr>
                <w:rFonts w:ascii="Arial" w:eastAsia="Times New Roman" w:hAnsi="Arial" w:cs="Arial"/>
                <w:color w:val="000000"/>
                <w:sz w:val="18"/>
                <w:szCs w:val="18"/>
                <w:lang w:val="es-ES_tradnl"/>
              </w:rPr>
              <w:t>1,07</w:t>
            </w:r>
          </w:p>
        </w:tc>
        <w:tc>
          <w:tcPr>
            <w:tcW w:w="2116" w:type="dxa"/>
            <w:tcBorders>
              <w:top w:val="nil"/>
              <w:left w:val="nil"/>
              <w:bottom w:val="single" w:sz="4" w:space="0" w:color="auto"/>
              <w:right w:val="single" w:sz="4" w:space="0" w:color="auto"/>
            </w:tcBorders>
            <w:shd w:val="clear" w:color="auto" w:fill="auto"/>
            <w:noWrap/>
            <w:vAlign w:val="bottom"/>
            <w:hideMark/>
          </w:tcPr>
          <w:p w14:paraId="4130D3DB" w14:textId="77777777" w:rsidR="00C33C4C" w:rsidRPr="00332385" w:rsidRDefault="00C33C4C" w:rsidP="00710C72">
            <w:pPr>
              <w:spacing w:after="0" w:line="360" w:lineRule="auto"/>
              <w:jc w:val="right"/>
              <w:rPr>
                <w:rFonts w:ascii="Arial" w:eastAsia="Times New Roman" w:hAnsi="Arial" w:cs="Arial"/>
                <w:color w:val="000000"/>
                <w:sz w:val="18"/>
                <w:szCs w:val="18"/>
                <w:lang w:val="es-ES_tradnl"/>
              </w:rPr>
            </w:pPr>
            <w:r w:rsidRPr="00332385">
              <w:rPr>
                <w:rFonts w:ascii="Arial" w:eastAsia="Times New Roman" w:hAnsi="Arial" w:cs="Arial"/>
                <w:color w:val="000000"/>
                <w:sz w:val="18"/>
                <w:szCs w:val="18"/>
                <w:lang w:val="es-ES_tradnl"/>
              </w:rPr>
              <w:t>1,01</w:t>
            </w:r>
          </w:p>
        </w:tc>
      </w:tr>
      <w:tr w:rsidR="00C33C4C" w:rsidRPr="00332385" w14:paraId="0980BB69" w14:textId="77777777" w:rsidTr="009217BB">
        <w:trPr>
          <w:trHeight w:val="300"/>
          <w:jc w:val="center"/>
        </w:trPr>
        <w:tc>
          <w:tcPr>
            <w:tcW w:w="4569" w:type="dxa"/>
            <w:tcBorders>
              <w:top w:val="nil"/>
              <w:left w:val="single" w:sz="8" w:space="0" w:color="auto"/>
              <w:bottom w:val="single" w:sz="8" w:space="0" w:color="auto"/>
              <w:right w:val="single" w:sz="4" w:space="0" w:color="auto"/>
            </w:tcBorders>
            <w:shd w:val="clear" w:color="auto" w:fill="auto"/>
            <w:noWrap/>
            <w:vAlign w:val="bottom"/>
            <w:hideMark/>
          </w:tcPr>
          <w:p w14:paraId="6BF2508D" w14:textId="77777777" w:rsidR="00C33C4C" w:rsidRPr="00332385" w:rsidRDefault="00C33C4C" w:rsidP="00710C72">
            <w:pPr>
              <w:spacing w:after="0" w:line="360" w:lineRule="auto"/>
              <w:rPr>
                <w:rFonts w:ascii="Arial" w:eastAsia="Times New Roman" w:hAnsi="Arial" w:cs="Arial"/>
                <w:color w:val="000000"/>
                <w:sz w:val="18"/>
                <w:szCs w:val="18"/>
                <w:lang w:val="es-ES_tradnl"/>
              </w:rPr>
            </w:pPr>
            <w:r w:rsidRPr="00332385">
              <w:rPr>
                <w:rFonts w:ascii="Arial" w:eastAsia="Times New Roman" w:hAnsi="Arial" w:cs="Arial"/>
                <w:color w:val="000000"/>
                <w:sz w:val="18"/>
                <w:szCs w:val="18"/>
                <w:lang w:val="es-ES_tradnl"/>
              </w:rPr>
              <w:t>Tasa interna de retorno</w:t>
            </w:r>
          </w:p>
        </w:tc>
        <w:tc>
          <w:tcPr>
            <w:tcW w:w="1669" w:type="dxa"/>
            <w:tcBorders>
              <w:top w:val="nil"/>
              <w:left w:val="nil"/>
              <w:bottom w:val="single" w:sz="8" w:space="0" w:color="auto"/>
              <w:right w:val="single" w:sz="4" w:space="0" w:color="auto"/>
            </w:tcBorders>
            <w:shd w:val="clear" w:color="auto" w:fill="auto"/>
            <w:noWrap/>
            <w:vAlign w:val="bottom"/>
            <w:hideMark/>
          </w:tcPr>
          <w:p w14:paraId="4A0913E7" w14:textId="77777777" w:rsidR="00C33C4C" w:rsidRPr="00332385" w:rsidRDefault="00C33C4C" w:rsidP="00710C72">
            <w:pPr>
              <w:spacing w:after="0" w:line="360" w:lineRule="auto"/>
              <w:jc w:val="right"/>
              <w:rPr>
                <w:rFonts w:ascii="Arial" w:eastAsia="Times New Roman" w:hAnsi="Arial" w:cs="Arial"/>
                <w:color w:val="000000"/>
                <w:sz w:val="18"/>
                <w:szCs w:val="18"/>
                <w:lang w:val="es-ES_tradnl"/>
              </w:rPr>
            </w:pPr>
            <w:r w:rsidRPr="00332385">
              <w:rPr>
                <w:rFonts w:ascii="Arial" w:eastAsia="Times New Roman" w:hAnsi="Arial" w:cs="Arial"/>
                <w:color w:val="000000"/>
                <w:sz w:val="18"/>
                <w:szCs w:val="18"/>
                <w:lang w:val="es-ES_tradnl"/>
              </w:rPr>
              <w:t>23%</w:t>
            </w:r>
          </w:p>
        </w:tc>
        <w:tc>
          <w:tcPr>
            <w:tcW w:w="2116" w:type="dxa"/>
            <w:tcBorders>
              <w:top w:val="nil"/>
              <w:left w:val="nil"/>
              <w:bottom w:val="single" w:sz="8" w:space="0" w:color="auto"/>
              <w:right w:val="single" w:sz="4" w:space="0" w:color="auto"/>
            </w:tcBorders>
            <w:shd w:val="clear" w:color="auto" w:fill="auto"/>
            <w:noWrap/>
            <w:vAlign w:val="bottom"/>
            <w:hideMark/>
          </w:tcPr>
          <w:p w14:paraId="594D674C" w14:textId="77777777" w:rsidR="00C33C4C" w:rsidRPr="00332385" w:rsidRDefault="00C33C4C" w:rsidP="00710C72">
            <w:pPr>
              <w:spacing w:after="0" w:line="360" w:lineRule="auto"/>
              <w:jc w:val="right"/>
              <w:rPr>
                <w:rFonts w:ascii="Arial" w:eastAsia="Times New Roman" w:hAnsi="Arial" w:cs="Arial"/>
                <w:color w:val="000000"/>
                <w:sz w:val="18"/>
                <w:szCs w:val="18"/>
                <w:lang w:val="es-ES_tradnl"/>
              </w:rPr>
            </w:pPr>
            <w:r w:rsidRPr="00332385">
              <w:rPr>
                <w:rFonts w:ascii="Arial" w:eastAsia="Times New Roman" w:hAnsi="Arial" w:cs="Arial"/>
                <w:color w:val="000000"/>
                <w:sz w:val="18"/>
                <w:szCs w:val="18"/>
                <w:lang w:val="es-ES_tradnl"/>
              </w:rPr>
              <w:t>16%</w:t>
            </w:r>
          </w:p>
        </w:tc>
      </w:tr>
    </w:tbl>
    <w:p w14:paraId="2AA254BB" w14:textId="77777777" w:rsidR="00C33C4C" w:rsidRPr="00E04C9A" w:rsidRDefault="00C33C4C" w:rsidP="00C33C4C">
      <w:pPr>
        <w:pStyle w:val="Paragraph"/>
        <w:numPr>
          <w:ilvl w:val="0"/>
          <w:numId w:val="0"/>
        </w:numPr>
        <w:spacing w:before="0" w:after="0" w:line="360" w:lineRule="auto"/>
        <w:ind w:left="567"/>
        <w:rPr>
          <w:rFonts w:ascii="Arial" w:hAnsi="Arial" w:cs="Arial"/>
          <w:sz w:val="22"/>
          <w:szCs w:val="22"/>
        </w:rPr>
      </w:pPr>
    </w:p>
    <w:p w14:paraId="30995C81" w14:textId="3DCC1866" w:rsidR="00C33C4C" w:rsidRPr="00E04C9A" w:rsidRDefault="00C33C4C" w:rsidP="00CF5055">
      <w:pPr>
        <w:pStyle w:val="Paragraph"/>
        <w:numPr>
          <w:ilvl w:val="1"/>
          <w:numId w:val="1"/>
        </w:numPr>
        <w:ind w:left="562" w:hanging="562"/>
        <w:rPr>
          <w:rFonts w:ascii="Arial" w:hAnsi="Arial" w:cs="Arial"/>
          <w:sz w:val="22"/>
          <w:szCs w:val="22"/>
        </w:rPr>
      </w:pPr>
      <w:r w:rsidRPr="00E04C9A">
        <w:rPr>
          <w:rFonts w:ascii="Arial" w:hAnsi="Arial" w:cs="Arial"/>
          <w:sz w:val="22"/>
          <w:szCs w:val="22"/>
        </w:rPr>
        <w:t>En el escenario base, la relación costo beneficio para el programa resulta ser de 1,07. Esto significa que se espera recuperar 1,</w:t>
      </w:r>
      <w:r w:rsidR="005D015D">
        <w:rPr>
          <w:rFonts w:ascii="Arial" w:hAnsi="Arial" w:cs="Arial"/>
          <w:sz w:val="22"/>
          <w:szCs w:val="22"/>
        </w:rPr>
        <w:t>07</w:t>
      </w:r>
      <w:r w:rsidRPr="00E04C9A">
        <w:rPr>
          <w:rFonts w:ascii="Arial" w:hAnsi="Arial" w:cs="Arial"/>
          <w:sz w:val="22"/>
          <w:szCs w:val="22"/>
        </w:rPr>
        <w:t xml:space="preserve"> dólares por cada dólar </w:t>
      </w:r>
      <w:r w:rsidRPr="00E04C9A">
        <w:rPr>
          <w:rFonts w:ascii="Arial" w:hAnsi="Arial" w:cs="Arial"/>
          <w:sz w:val="22"/>
          <w:szCs w:val="22"/>
        </w:rPr>
        <w:lastRenderedPageBreak/>
        <w:t>invertido en el proyecto. La Tasa Interna de Retorno (TIR) social resulta ser del 23% y el valor presente neto es de US$5</w:t>
      </w:r>
      <w:r w:rsidR="00332385">
        <w:rPr>
          <w:rFonts w:ascii="Arial" w:hAnsi="Arial" w:cs="Arial"/>
          <w:sz w:val="22"/>
          <w:szCs w:val="22"/>
        </w:rPr>
        <w:t>.</w:t>
      </w:r>
      <w:r w:rsidRPr="00E04C9A">
        <w:rPr>
          <w:rFonts w:ascii="Arial" w:hAnsi="Arial" w:cs="Arial"/>
          <w:sz w:val="22"/>
          <w:szCs w:val="22"/>
        </w:rPr>
        <w:t>130</w:t>
      </w:r>
      <w:r w:rsidR="00332385">
        <w:rPr>
          <w:rFonts w:ascii="Arial" w:hAnsi="Arial" w:cs="Arial"/>
          <w:sz w:val="22"/>
          <w:szCs w:val="22"/>
        </w:rPr>
        <w:t>.</w:t>
      </w:r>
      <w:r w:rsidRPr="00E04C9A">
        <w:rPr>
          <w:rFonts w:ascii="Arial" w:hAnsi="Arial" w:cs="Arial"/>
          <w:sz w:val="22"/>
          <w:szCs w:val="22"/>
        </w:rPr>
        <w:t>569.</w:t>
      </w:r>
    </w:p>
    <w:p w14:paraId="067EA126" w14:textId="77777777" w:rsidR="00C33C4C" w:rsidRPr="00E04C9A" w:rsidRDefault="00C33C4C" w:rsidP="00CF5055">
      <w:pPr>
        <w:pStyle w:val="Paragraph"/>
        <w:numPr>
          <w:ilvl w:val="1"/>
          <w:numId w:val="1"/>
        </w:numPr>
        <w:ind w:left="562" w:hanging="562"/>
        <w:rPr>
          <w:rFonts w:ascii="Arial" w:hAnsi="Arial" w:cs="Arial"/>
          <w:sz w:val="22"/>
          <w:szCs w:val="22"/>
        </w:rPr>
      </w:pPr>
      <w:r w:rsidRPr="00E04C9A">
        <w:rPr>
          <w:rFonts w:ascii="Arial" w:hAnsi="Arial" w:cs="Arial"/>
          <w:sz w:val="22"/>
          <w:szCs w:val="22"/>
        </w:rPr>
        <w:t xml:space="preserve">En el escenario más conservador, los resultados siguen siendo positivos, con una menor caída en la tasa de reincidencia, menor tasa de empleo y menor porcentaje de ahorro en la </w:t>
      </w:r>
      <w:r w:rsidR="005D015D" w:rsidRPr="00E04C9A">
        <w:rPr>
          <w:rFonts w:ascii="Arial" w:hAnsi="Arial" w:cs="Arial"/>
          <w:sz w:val="22"/>
          <w:szCs w:val="22"/>
        </w:rPr>
        <w:t>logística</w:t>
      </w:r>
      <w:r w:rsidRPr="00E04C9A">
        <w:rPr>
          <w:rFonts w:ascii="Arial" w:hAnsi="Arial" w:cs="Arial"/>
          <w:sz w:val="22"/>
          <w:szCs w:val="22"/>
        </w:rPr>
        <w:t xml:space="preserve"> resulta una TIR social del 16% y una razón beneficio costo 1,01. Esto demuestra que aún en escenarios menos favorables, el proyecto sigue siendo rentable para la sociedad.</w:t>
      </w:r>
    </w:p>
    <w:p w14:paraId="42F8F1F1" w14:textId="77777777" w:rsidR="00C33C4C" w:rsidRPr="00E04C9A" w:rsidRDefault="00C33C4C" w:rsidP="00CF5055">
      <w:pPr>
        <w:pStyle w:val="Paragraph"/>
        <w:numPr>
          <w:ilvl w:val="1"/>
          <w:numId w:val="1"/>
        </w:numPr>
        <w:ind w:left="562" w:hanging="562"/>
        <w:rPr>
          <w:rFonts w:ascii="Arial" w:hAnsi="Arial" w:cs="Arial"/>
          <w:sz w:val="22"/>
          <w:szCs w:val="22"/>
        </w:rPr>
      </w:pPr>
      <w:r w:rsidRPr="00E04C9A">
        <w:rPr>
          <w:rFonts w:ascii="Arial" w:hAnsi="Arial" w:cs="Arial"/>
          <w:sz w:val="22"/>
          <w:szCs w:val="22"/>
        </w:rPr>
        <w:t>Como conclusión, puede afirmarse que el programa posee una alta rentabilidad social. Aún en los escenarios más conservadores se mantiene la rentabilidad. Así, considerando el programa en el agregado, se observa en el escenario base una razón costo beneficio de 1,07 dólares por cada dólar invertido, con una TIR social del 23%, superior a la tasa del 12% establecida como estándar del Banco.</w:t>
      </w:r>
    </w:p>
    <w:p w14:paraId="63667ACC" w14:textId="77777777" w:rsidR="00C33C4C" w:rsidRPr="00E04C9A" w:rsidRDefault="00C33C4C" w:rsidP="00C33C4C">
      <w:pPr>
        <w:pStyle w:val="Paragraph"/>
        <w:numPr>
          <w:ilvl w:val="0"/>
          <w:numId w:val="0"/>
        </w:numPr>
        <w:spacing w:before="0" w:after="0" w:line="360" w:lineRule="auto"/>
        <w:ind w:left="720" w:hanging="720"/>
        <w:rPr>
          <w:rFonts w:ascii="Arial" w:hAnsi="Arial" w:cs="Arial"/>
          <w:sz w:val="22"/>
          <w:szCs w:val="22"/>
        </w:rPr>
      </w:pPr>
    </w:p>
    <w:p w14:paraId="58FE46D2" w14:textId="77777777" w:rsidR="00C33C4C" w:rsidRPr="00E04C9A" w:rsidRDefault="00C33C4C" w:rsidP="00C33C4C">
      <w:pPr>
        <w:pStyle w:val="Paragraph"/>
        <w:numPr>
          <w:ilvl w:val="0"/>
          <w:numId w:val="0"/>
        </w:numPr>
        <w:spacing w:before="0" w:after="0" w:line="360" w:lineRule="auto"/>
        <w:ind w:left="720" w:hanging="720"/>
        <w:jc w:val="center"/>
        <w:rPr>
          <w:rFonts w:ascii="Arial" w:hAnsi="Arial" w:cs="Arial"/>
          <w:b/>
          <w:bCs/>
          <w:sz w:val="22"/>
          <w:szCs w:val="22"/>
          <w:lang w:val="en-US"/>
        </w:rPr>
      </w:pPr>
      <w:r w:rsidRPr="00E04C9A">
        <w:rPr>
          <w:rFonts w:ascii="Arial" w:hAnsi="Arial" w:cs="Arial"/>
          <w:b/>
          <w:bCs/>
          <w:sz w:val="22"/>
          <w:szCs w:val="22"/>
          <w:lang w:val="en-US"/>
        </w:rPr>
        <w:t>Referencias</w:t>
      </w:r>
    </w:p>
    <w:p w14:paraId="2DEFC41A" w14:textId="77777777" w:rsidR="00C33C4C" w:rsidRPr="00E04C9A" w:rsidRDefault="00C33C4C" w:rsidP="00C33C4C">
      <w:pPr>
        <w:pStyle w:val="Paragraph"/>
        <w:numPr>
          <w:ilvl w:val="0"/>
          <w:numId w:val="0"/>
        </w:numPr>
        <w:spacing w:before="0" w:after="0" w:line="360" w:lineRule="auto"/>
        <w:ind w:left="720" w:hanging="720"/>
        <w:rPr>
          <w:rFonts w:ascii="Arial" w:hAnsi="Arial" w:cs="Arial"/>
          <w:sz w:val="22"/>
          <w:szCs w:val="22"/>
          <w:lang w:val="en-US"/>
        </w:rPr>
      </w:pPr>
    </w:p>
    <w:p w14:paraId="6242DCCE" w14:textId="77777777" w:rsidR="00C33C4C" w:rsidRPr="00E04C9A" w:rsidRDefault="00C33C4C" w:rsidP="00E03D16">
      <w:pPr>
        <w:spacing w:line="240" w:lineRule="auto"/>
        <w:jc w:val="both"/>
        <w:rPr>
          <w:rFonts w:ascii="Arial" w:hAnsi="Arial" w:cs="Arial"/>
        </w:rPr>
      </w:pPr>
      <w:r w:rsidRPr="00E04C9A">
        <w:rPr>
          <w:rFonts w:ascii="Arial" w:hAnsi="Arial" w:cs="Arial"/>
        </w:rPr>
        <w:t>Bozick, R., Steele, J., Davis, L., &amp; Turner, S. (2018). Does Providing Inmates with Education Improve Postrelease Outcomes? A Meta-Analysis of Correctional Education Programs in the United States. Springer Science.</w:t>
      </w:r>
    </w:p>
    <w:p w14:paraId="3A1DAFFD" w14:textId="77777777" w:rsidR="00C33C4C" w:rsidRPr="00E04C9A" w:rsidRDefault="00C33C4C" w:rsidP="00E03D16">
      <w:pPr>
        <w:spacing w:line="240" w:lineRule="auto"/>
        <w:jc w:val="both"/>
        <w:rPr>
          <w:rFonts w:ascii="Arial" w:hAnsi="Arial" w:cs="Arial"/>
        </w:rPr>
      </w:pPr>
      <w:r w:rsidRPr="00E04C9A">
        <w:rPr>
          <w:rFonts w:ascii="Arial" w:hAnsi="Arial" w:cs="Arial"/>
        </w:rPr>
        <w:t>Davis, L., Steele, J., Bozick, R., Williams, M., Turner, S., Miles, J. Steinberg, P. (2014). How Effective Is Correctional Education for Incarcerated Adults? In How Effective Is Correctional Education, and Where Do We Go from Here? The Results of a Comprehensive Evaluation (pp. 7-20). RAND Corporation. Retrieved June 17, 2020</w:t>
      </w:r>
    </w:p>
    <w:p w14:paraId="1FF55EFE" w14:textId="77777777" w:rsidR="00C33C4C" w:rsidRPr="00E04C9A" w:rsidRDefault="00C33C4C" w:rsidP="00E03D16">
      <w:pPr>
        <w:spacing w:line="240" w:lineRule="auto"/>
        <w:jc w:val="both"/>
        <w:rPr>
          <w:rFonts w:ascii="Arial" w:hAnsi="Arial" w:cs="Arial"/>
        </w:rPr>
      </w:pPr>
      <w:r w:rsidRPr="00E04C9A">
        <w:rPr>
          <w:rFonts w:ascii="Arial" w:hAnsi="Arial" w:cs="Arial"/>
        </w:rPr>
        <w:t>Formon, D. L., Schmidt, A. T., &amp; Henderson, C. (2018). Examining Employment Outcomes of Offender and Nonoffender Vocational Program Graduates. International Journal of Offender Therapy and Comparative Criminology, 62(9), 2781–2800.</w:t>
      </w:r>
    </w:p>
    <w:p w14:paraId="234A0733" w14:textId="77777777" w:rsidR="00C33C4C" w:rsidRPr="005634EB" w:rsidRDefault="00C33C4C" w:rsidP="00E03D16">
      <w:pPr>
        <w:spacing w:line="240" w:lineRule="auto"/>
        <w:jc w:val="both"/>
        <w:rPr>
          <w:rFonts w:ascii="Arial" w:hAnsi="Arial" w:cs="Arial"/>
          <w:lang w:val="es-CO"/>
        </w:rPr>
      </w:pPr>
      <w:r w:rsidRPr="00E04C9A">
        <w:rPr>
          <w:rFonts w:ascii="Arial" w:hAnsi="Arial" w:cs="Arial"/>
        </w:rPr>
        <w:t xml:space="preserve">Heller, S., Shah, A., Guryan, J., Ludwig, J., Mullainathan, S., &amp; Pollack, H. (2015). Thinking, Fast and Slow? Some Field Experiments to Reduce Crime and Dropout in Chicago. </w:t>
      </w:r>
      <w:r w:rsidRPr="005634EB">
        <w:rPr>
          <w:rFonts w:ascii="Arial" w:hAnsi="Arial" w:cs="Arial"/>
          <w:lang w:val="es-CO"/>
        </w:rPr>
        <w:t>Working Paper 21178.</w:t>
      </w:r>
    </w:p>
    <w:p w14:paraId="6A02E998" w14:textId="77777777" w:rsidR="00D14972" w:rsidRPr="00E04C9A" w:rsidRDefault="00D14972" w:rsidP="00E03D16">
      <w:pPr>
        <w:spacing w:line="240" w:lineRule="auto"/>
        <w:jc w:val="both"/>
        <w:rPr>
          <w:rFonts w:ascii="Arial" w:hAnsi="Arial" w:cs="Arial"/>
        </w:rPr>
      </w:pPr>
      <w:r w:rsidRPr="00D14972">
        <w:rPr>
          <w:rFonts w:ascii="Arial" w:hAnsi="Arial" w:cs="Arial"/>
          <w:lang w:val="es-CO"/>
        </w:rPr>
        <w:t xml:space="preserve">Letelier, Cristian; Cerda, Andrea; Díaz, Daniela (2019). Programas de rehabilitación y reinserción social del Ministerio de Justicia y Derechos Humanos y Gendarmería de Chile: Informe final de evaluación de programas gubernamentales (EPG). </w:t>
      </w:r>
      <w:r w:rsidRPr="00D14972">
        <w:rPr>
          <w:rFonts w:ascii="Arial" w:hAnsi="Arial" w:cs="Arial"/>
        </w:rPr>
        <w:t>Dirección de Presupuestos, Ministerio de Hacienda, Gobierno de Chile.</w:t>
      </w:r>
    </w:p>
    <w:p w14:paraId="0CC863A8" w14:textId="77777777" w:rsidR="008F4231" w:rsidRPr="00E04C9A" w:rsidRDefault="008F4231" w:rsidP="00E03D16">
      <w:pPr>
        <w:spacing w:line="240" w:lineRule="auto"/>
      </w:pPr>
    </w:p>
    <w:sectPr w:rsidR="008F4231" w:rsidRPr="00E04C9A" w:rsidSect="00076A66">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0D1EB9" w14:textId="77777777" w:rsidR="0042460B" w:rsidRDefault="0042460B" w:rsidP="00C33C4C">
      <w:pPr>
        <w:spacing w:after="0" w:line="240" w:lineRule="auto"/>
      </w:pPr>
      <w:r>
        <w:separator/>
      </w:r>
    </w:p>
  </w:endnote>
  <w:endnote w:type="continuationSeparator" w:id="0">
    <w:p w14:paraId="6D08CCF7" w14:textId="77777777" w:rsidR="0042460B" w:rsidRDefault="0042460B" w:rsidP="00C33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3E82F1" w14:textId="77777777" w:rsidR="0042460B" w:rsidRDefault="0042460B" w:rsidP="00C33C4C">
      <w:pPr>
        <w:spacing w:after="0" w:line="240" w:lineRule="auto"/>
      </w:pPr>
      <w:r>
        <w:separator/>
      </w:r>
    </w:p>
  </w:footnote>
  <w:footnote w:type="continuationSeparator" w:id="0">
    <w:p w14:paraId="084A133E" w14:textId="77777777" w:rsidR="0042460B" w:rsidRDefault="0042460B" w:rsidP="00C33C4C">
      <w:pPr>
        <w:spacing w:after="0" w:line="240" w:lineRule="auto"/>
      </w:pPr>
      <w:r>
        <w:continuationSeparator/>
      </w:r>
    </w:p>
  </w:footnote>
  <w:footnote w:id="1">
    <w:p w14:paraId="7019FF1A" w14:textId="77777777" w:rsidR="00990A61" w:rsidRPr="00041901" w:rsidRDefault="00990A61" w:rsidP="00990A61">
      <w:pPr>
        <w:pStyle w:val="FootnoteText"/>
        <w:spacing w:after="0"/>
        <w:ind w:left="270" w:hanging="270"/>
        <w:rPr>
          <w:rFonts w:ascii="Arial" w:hAnsi="Arial" w:cs="Arial"/>
          <w:sz w:val="18"/>
          <w:szCs w:val="18"/>
          <w:lang w:val="es-AR"/>
        </w:rPr>
      </w:pPr>
      <w:r w:rsidRPr="00041901">
        <w:rPr>
          <w:rStyle w:val="FootnoteReference"/>
          <w:rFonts w:ascii="Arial" w:eastAsia="Calibri" w:hAnsi="Arial" w:cs="Arial"/>
          <w:sz w:val="18"/>
          <w:szCs w:val="18"/>
        </w:rPr>
        <w:footnoteRef/>
      </w:r>
      <w:r w:rsidRPr="00041901">
        <w:rPr>
          <w:rFonts w:ascii="Arial" w:hAnsi="Arial" w:cs="Arial"/>
          <w:sz w:val="18"/>
          <w:szCs w:val="18"/>
        </w:rPr>
        <w:t xml:space="preserve"> </w:t>
      </w:r>
      <w:r w:rsidRPr="00041901">
        <w:rPr>
          <w:rFonts w:ascii="Arial" w:hAnsi="Arial" w:cs="Arial"/>
          <w:sz w:val="18"/>
          <w:szCs w:val="18"/>
        </w:rPr>
        <w:tab/>
      </w:r>
      <w:r w:rsidRPr="00041901">
        <w:rPr>
          <w:rFonts w:ascii="Arial" w:hAnsi="Arial" w:cs="Arial"/>
          <w:sz w:val="18"/>
          <w:szCs w:val="18"/>
          <w:lang w:val="es-AR"/>
        </w:rPr>
        <w:t>Corresponde al Sector 4 de la CCLIP.</w:t>
      </w:r>
    </w:p>
  </w:footnote>
  <w:footnote w:id="2">
    <w:p w14:paraId="2F82B46B" w14:textId="77777777" w:rsidR="00C33C4C" w:rsidRPr="00E03D16" w:rsidRDefault="00C33C4C" w:rsidP="00C33C4C">
      <w:pPr>
        <w:pStyle w:val="FootnoteText"/>
        <w:spacing w:after="0"/>
        <w:ind w:left="270" w:hanging="270"/>
        <w:rPr>
          <w:rFonts w:ascii="Arial" w:hAnsi="Arial" w:cs="Arial"/>
          <w:sz w:val="16"/>
          <w:szCs w:val="16"/>
          <w:lang w:val="es-AR"/>
        </w:rPr>
      </w:pPr>
      <w:r>
        <w:rPr>
          <w:rStyle w:val="FootnoteReference"/>
          <w:rFonts w:ascii="Arial" w:eastAsia="Calibri" w:hAnsi="Arial" w:cs="Arial"/>
          <w:sz w:val="18"/>
          <w:szCs w:val="18"/>
        </w:rPr>
        <w:footnoteRef/>
      </w:r>
      <w:r>
        <w:rPr>
          <w:rFonts w:ascii="Arial" w:hAnsi="Arial" w:cs="Arial"/>
          <w:sz w:val="18"/>
          <w:szCs w:val="18"/>
          <w:lang w:val="es-AR"/>
        </w:rPr>
        <w:t xml:space="preserve"> </w:t>
      </w:r>
      <w:r>
        <w:rPr>
          <w:rFonts w:ascii="Arial" w:hAnsi="Arial" w:cs="Arial"/>
          <w:sz w:val="18"/>
          <w:szCs w:val="18"/>
          <w:lang w:val="es-AR"/>
        </w:rPr>
        <w:tab/>
      </w:r>
      <w:r w:rsidRPr="00E03D16">
        <w:rPr>
          <w:rFonts w:ascii="Arial" w:hAnsi="Arial" w:cs="Arial"/>
          <w:sz w:val="16"/>
          <w:szCs w:val="16"/>
          <w:lang w:val="es-AR"/>
        </w:rPr>
        <w:t>ICPR, 2019.</w:t>
      </w:r>
    </w:p>
  </w:footnote>
  <w:footnote w:id="3">
    <w:p w14:paraId="445049EF" w14:textId="77777777" w:rsidR="00C33C4C" w:rsidRPr="00803FE4" w:rsidRDefault="00C33C4C" w:rsidP="00C33C4C">
      <w:pPr>
        <w:pStyle w:val="FootnoteText"/>
        <w:spacing w:after="0"/>
        <w:ind w:left="274" w:hanging="274"/>
        <w:rPr>
          <w:sz w:val="16"/>
          <w:szCs w:val="16"/>
        </w:rPr>
      </w:pPr>
      <w:r w:rsidRPr="00E03D16">
        <w:rPr>
          <w:rStyle w:val="FootnoteReference"/>
          <w:rFonts w:ascii="Arial" w:eastAsia="Calibri" w:hAnsi="Arial" w:cs="Arial"/>
          <w:sz w:val="16"/>
          <w:szCs w:val="16"/>
        </w:rPr>
        <w:footnoteRef/>
      </w:r>
      <w:r w:rsidRPr="00E03D16">
        <w:rPr>
          <w:rFonts w:ascii="Arial" w:hAnsi="Arial" w:cs="Arial"/>
          <w:sz w:val="16"/>
          <w:szCs w:val="16"/>
        </w:rPr>
        <w:t xml:space="preserve"> </w:t>
      </w:r>
      <w:r w:rsidRPr="00E03D16">
        <w:rPr>
          <w:rFonts w:ascii="Arial" w:hAnsi="Arial" w:cs="Arial"/>
          <w:sz w:val="16"/>
          <w:szCs w:val="16"/>
        </w:rPr>
        <w:tab/>
        <w:t>SEJUS, 2020</w:t>
      </w:r>
      <w:r w:rsidRPr="00803FE4">
        <w:rPr>
          <w:rFonts w:ascii="Arial" w:hAnsi="Arial" w:cs="Arial"/>
          <w:sz w:val="16"/>
          <w:szCs w:val="16"/>
        </w:rPr>
        <w:t>.</w:t>
      </w:r>
    </w:p>
  </w:footnote>
  <w:footnote w:id="4">
    <w:p w14:paraId="5731203A" w14:textId="77777777" w:rsidR="00C33C4C" w:rsidRPr="00E24447" w:rsidRDefault="00C33C4C" w:rsidP="00E24447">
      <w:pPr>
        <w:pStyle w:val="ListParagraph"/>
        <w:spacing w:after="0"/>
        <w:ind w:left="274" w:hanging="274"/>
        <w:contextualSpacing w:val="0"/>
        <w:jc w:val="both"/>
        <w:rPr>
          <w:rFonts w:ascii="Arial" w:hAnsi="Arial" w:cs="Arial"/>
          <w:sz w:val="18"/>
          <w:szCs w:val="18"/>
          <w:lang w:val="es-ES_tradnl"/>
        </w:rPr>
      </w:pPr>
      <w:r w:rsidRPr="00E24447">
        <w:rPr>
          <w:rStyle w:val="FootnoteReference"/>
          <w:rFonts w:ascii="Arial" w:hAnsi="Arial" w:cs="Arial"/>
          <w:sz w:val="18"/>
          <w:szCs w:val="18"/>
        </w:rPr>
        <w:footnoteRef/>
      </w:r>
      <w:r w:rsidRPr="00E24447">
        <w:rPr>
          <w:rFonts w:ascii="Arial" w:hAnsi="Arial" w:cs="Arial"/>
          <w:sz w:val="18"/>
          <w:szCs w:val="18"/>
          <w:lang w:val="es-ES_tradnl"/>
        </w:rPr>
        <w:t xml:space="preserve"> </w:t>
      </w:r>
      <w:r w:rsidRPr="00E24447">
        <w:rPr>
          <w:rFonts w:ascii="Arial" w:hAnsi="Arial" w:cs="Arial"/>
          <w:sz w:val="18"/>
          <w:szCs w:val="18"/>
          <w:lang w:val="es-ES_tradnl"/>
        </w:rPr>
        <w:tab/>
        <w:t xml:space="preserve">La reincidencia aquí se define como reingreso al sistema penitenciario. </w:t>
      </w:r>
    </w:p>
  </w:footnote>
  <w:footnote w:id="5">
    <w:p w14:paraId="12AE3913" w14:textId="77777777" w:rsidR="00C33C4C" w:rsidRPr="00E24447" w:rsidRDefault="00C33C4C" w:rsidP="00E24447">
      <w:pPr>
        <w:pStyle w:val="FootnoteText"/>
        <w:spacing w:after="0"/>
        <w:ind w:left="270" w:hanging="270"/>
        <w:rPr>
          <w:rFonts w:ascii="Arial" w:hAnsi="Arial" w:cs="Arial"/>
          <w:sz w:val="18"/>
          <w:szCs w:val="18"/>
        </w:rPr>
      </w:pPr>
      <w:r w:rsidRPr="00E24447">
        <w:rPr>
          <w:rStyle w:val="FootnoteReference"/>
          <w:rFonts w:ascii="Arial" w:eastAsia="Calibri" w:hAnsi="Arial" w:cs="Arial"/>
          <w:sz w:val="18"/>
          <w:szCs w:val="18"/>
        </w:rPr>
        <w:footnoteRef/>
      </w:r>
      <w:r w:rsidRPr="00E24447">
        <w:rPr>
          <w:rFonts w:ascii="Arial" w:hAnsi="Arial" w:cs="Arial"/>
          <w:sz w:val="18"/>
          <w:szCs w:val="18"/>
        </w:rPr>
        <w:t xml:space="preserve"> </w:t>
      </w:r>
      <w:r w:rsidRPr="00E24447">
        <w:rPr>
          <w:rFonts w:ascii="Arial" w:hAnsi="Arial" w:cs="Arial"/>
          <w:sz w:val="18"/>
          <w:szCs w:val="18"/>
        </w:rPr>
        <w:tab/>
        <w:t xml:space="preserve">IPEA (2015). </w:t>
      </w:r>
    </w:p>
  </w:footnote>
  <w:footnote w:id="6">
    <w:p w14:paraId="40D045E0" w14:textId="77777777" w:rsidR="00C33C4C" w:rsidRPr="00E24447" w:rsidRDefault="00C33C4C" w:rsidP="00E24447">
      <w:pPr>
        <w:pStyle w:val="FootnoteText"/>
        <w:spacing w:after="0"/>
        <w:ind w:left="270" w:hanging="270"/>
        <w:rPr>
          <w:rFonts w:ascii="Arial" w:hAnsi="Arial" w:cs="Arial"/>
          <w:sz w:val="18"/>
          <w:szCs w:val="18"/>
        </w:rPr>
      </w:pPr>
      <w:r w:rsidRPr="00E24447">
        <w:rPr>
          <w:rStyle w:val="FootnoteReference"/>
          <w:rFonts w:ascii="Arial" w:eastAsia="Calibri" w:hAnsi="Arial" w:cs="Arial"/>
          <w:sz w:val="18"/>
          <w:szCs w:val="18"/>
        </w:rPr>
        <w:footnoteRef/>
      </w:r>
      <w:r w:rsidRPr="00E24447">
        <w:rPr>
          <w:rFonts w:ascii="Arial" w:hAnsi="Arial" w:cs="Arial"/>
          <w:sz w:val="18"/>
          <w:szCs w:val="18"/>
        </w:rPr>
        <w:t xml:space="preserve"> </w:t>
      </w:r>
      <w:r w:rsidRPr="00E24447">
        <w:rPr>
          <w:rFonts w:ascii="Arial" w:hAnsi="Arial" w:cs="Arial"/>
          <w:sz w:val="18"/>
          <w:szCs w:val="18"/>
        </w:rPr>
        <w:tab/>
        <w:t>SEJUS (2020).</w:t>
      </w:r>
    </w:p>
  </w:footnote>
  <w:footnote w:id="7">
    <w:p w14:paraId="11157027" w14:textId="77777777" w:rsidR="00C33C4C" w:rsidRPr="00E24447" w:rsidRDefault="00C33C4C" w:rsidP="00E24447">
      <w:pPr>
        <w:pStyle w:val="FootnoteText"/>
        <w:spacing w:after="0"/>
        <w:ind w:left="270" w:hanging="270"/>
        <w:rPr>
          <w:rFonts w:ascii="Arial" w:hAnsi="Arial" w:cs="Arial"/>
          <w:sz w:val="18"/>
          <w:szCs w:val="18"/>
          <w:lang w:val="es-AR"/>
        </w:rPr>
      </w:pPr>
      <w:r w:rsidRPr="00E24447">
        <w:rPr>
          <w:rStyle w:val="FootnoteReference"/>
          <w:rFonts w:ascii="Arial" w:eastAsia="Calibri" w:hAnsi="Arial" w:cs="Arial"/>
          <w:sz w:val="18"/>
          <w:szCs w:val="18"/>
        </w:rPr>
        <w:footnoteRef/>
      </w:r>
      <w:r w:rsidRPr="00E24447">
        <w:rPr>
          <w:rFonts w:ascii="Arial" w:hAnsi="Arial" w:cs="Arial"/>
          <w:sz w:val="18"/>
          <w:szCs w:val="18"/>
        </w:rPr>
        <w:t xml:space="preserve"> </w:t>
      </w:r>
      <w:r w:rsidRPr="00E24447">
        <w:rPr>
          <w:rFonts w:ascii="Arial" w:hAnsi="Arial" w:cs="Arial"/>
          <w:sz w:val="18"/>
          <w:szCs w:val="18"/>
        </w:rPr>
        <w:tab/>
      </w:r>
      <w:r w:rsidRPr="00E24447">
        <w:rPr>
          <w:rFonts w:ascii="Arial" w:hAnsi="Arial" w:cs="Arial"/>
          <w:sz w:val="18"/>
          <w:szCs w:val="18"/>
          <w:lang w:val="es-AR"/>
        </w:rPr>
        <w:t>Corresponde al Sector 4 de la CCLIP.</w:t>
      </w:r>
    </w:p>
  </w:footnote>
  <w:footnote w:id="8">
    <w:p w14:paraId="7E7C5078" w14:textId="77777777" w:rsidR="00C33C4C" w:rsidRPr="00E24447" w:rsidRDefault="00C33C4C" w:rsidP="00E24447">
      <w:pPr>
        <w:pStyle w:val="FootnoteText"/>
        <w:spacing w:after="0"/>
        <w:ind w:left="270" w:hanging="270"/>
        <w:rPr>
          <w:rFonts w:ascii="Arial" w:hAnsi="Arial" w:cs="Arial"/>
          <w:sz w:val="18"/>
          <w:szCs w:val="18"/>
          <w:lang w:val="es-ES"/>
        </w:rPr>
      </w:pPr>
      <w:r w:rsidRPr="00E24447">
        <w:rPr>
          <w:rStyle w:val="FootnoteReference"/>
          <w:rFonts w:ascii="Arial" w:eastAsia="Calibri" w:hAnsi="Arial" w:cs="Arial"/>
          <w:sz w:val="18"/>
          <w:szCs w:val="18"/>
        </w:rPr>
        <w:footnoteRef/>
      </w:r>
      <w:r w:rsidRPr="00E24447">
        <w:rPr>
          <w:rFonts w:ascii="Arial" w:hAnsi="Arial" w:cs="Arial"/>
          <w:sz w:val="18"/>
          <w:szCs w:val="18"/>
          <w:lang w:val="es-ES"/>
        </w:rPr>
        <w:t xml:space="preserve"> </w:t>
      </w:r>
      <w:r w:rsidRPr="00E24447">
        <w:rPr>
          <w:rFonts w:ascii="Arial" w:hAnsi="Arial" w:cs="Arial"/>
          <w:sz w:val="18"/>
          <w:szCs w:val="18"/>
          <w:lang w:val="es-ES"/>
        </w:rPr>
        <w:tab/>
      </w:r>
      <w:r w:rsidRPr="00E24447">
        <w:rPr>
          <w:rFonts w:ascii="Arial" w:hAnsi="Arial" w:cs="Arial"/>
          <w:sz w:val="18"/>
          <w:szCs w:val="18"/>
        </w:rPr>
        <w:t xml:space="preserve">Existen siete principios que son esenciales para una política de reinserción basada en evidencia, que incluyen clasificación, acompañamiento personalizado, acceso a educación, etc. </w:t>
      </w:r>
      <w:r w:rsidRPr="00E24447">
        <w:rPr>
          <w:rFonts w:ascii="Arial" w:hAnsi="Arial" w:cs="Arial"/>
          <w:sz w:val="18"/>
          <w:szCs w:val="18"/>
          <w:lang w:val="es-ES"/>
        </w:rPr>
        <w:t>Gendreau (1996).</w:t>
      </w:r>
    </w:p>
  </w:footnote>
  <w:footnote w:id="9">
    <w:p w14:paraId="28746FBE" w14:textId="77777777" w:rsidR="00990A61" w:rsidRPr="005B1A64" w:rsidRDefault="00990A61" w:rsidP="005D1E3E">
      <w:pPr>
        <w:spacing w:after="0" w:line="240" w:lineRule="auto"/>
        <w:ind w:left="270" w:hanging="270"/>
        <w:jc w:val="both"/>
        <w:rPr>
          <w:lang w:val="es-AR"/>
        </w:rPr>
      </w:pPr>
      <w:r w:rsidRPr="005B1A64">
        <w:rPr>
          <w:rStyle w:val="FootnoteReference"/>
          <w:rFonts w:ascii="Arial" w:hAnsi="Arial" w:cs="Arial"/>
          <w:sz w:val="18"/>
          <w:szCs w:val="18"/>
        </w:rPr>
        <w:footnoteRef/>
      </w:r>
      <w:r w:rsidRPr="006B0329">
        <w:rPr>
          <w:rFonts w:ascii="Arial" w:hAnsi="Arial" w:cs="Arial"/>
          <w:sz w:val="18"/>
          <w:szCs w:val="18"/>
          <w:lang w:val="es-419"/>
        </w:rPr>
        <w:t xml:space="preserve"> </w:t>
      </w:r>
      <w:r w:rsidRPr="006B0329">
        <w:rPr>
          <w:rFonts w:ascii="Arial" w:hAnsi="Arial" w:cs="Arial"/>
          <w:sz w:val="18"/>
          <w:szCs w:val="18"/>
          <w:lang w:val="es-419"/>
        </w:rPr>
        <w:tab/>
      </w:r>
      <w:r w:rsidRPr="005B1A64">
        <w:rPr>
          <w:rFonts w:ascii="Arial" w:hAnsi="Arial" w:cs="Arial"/>
          <w:spacing w:val="-3"/>
          <w:sz w:val="18"/>
          <w:szCs w:val="18"/>
          <w:lang w:val="es-AR"/>
        </w:rPr>
        <w:t xml:space="preserve">Si bien la población </w:t>
      </w:r>
      <w:r>
        <w:rPr>
          <w:rFonts w:ascii="Arial" w:hAnsi="Arial" w:cs="Arial"/>
          <w:spacing w:val="-3"/>
          <w:sz w:val="18"/>
          <w:szCs w:val="18"/>
          <w:lang w:val="es-AR"/>
        </w:rPr>
        <w:t>en</w:t>
      </w:r>
      <w:r w:rsidRPr="005B1A64">
        <w:rPr>
          <w:rFonts w:ascii="Arial" w:hAnsi="Arial" w:cs="Arial"/>
          <w:spacing w:val="-3"/>
          <w:sz w:val="18"/>
          <w:szCs w:val="18"/>
          <w:lang w:val="es-AR"/>
        </w:rPr>
        <w:t xml:space="preserve"> condiciones de acceder a educación terciaria es sustancialmente menor que l</w:t>
      </w:r>
      <w:r>
        <w:rPr>
          <w:rFonts w:ascii="Arial" w:hAnsi="Arial" w:cs="Arial"/>
          <w:spacing w:val="-3"/>
          <w:sz w:val="18"/>
          <w:szCs w:val="18"/>
          <w:lang w:val="es-AR"/>
        </w:rPr>
        <w:t>a de</w:t>
      </w:r>
      <w:r w:rsidRPr="005B1A64">
        <w:rPr>
          <w:rFonts w:ascii="Arial" w:hAnsi="Arial" w:cs="Arial"/>
          <w:spacing w:val="-3"/>
          <w:sz w:val="18"/>
          <w:szCs w:val="18"/>
          <w:lang w:val="es-AR"/>
        </w:rPr>
        <w:t xml:space="preserve"> educación primaria y secundaria, la SEJUS ya tiene acciones para expandir la cobertura de estos últimos grupos mientras que no existe ningún apoyo al primero. Adicionalmente, la falta de becas es un desincentivo para terminar la secundaria, y existe evidencia científica fuerte sobre el impacto del acceso a estudios terciarios en la reducción de la reincidencia</w:t>
      </w:r>
      <w:r>
        <w:rPr>
          <w:rFonts w:ascii="Arial" w:hAnsi="Arial" w:cs="Arial"/>
          <w:spacing w:val="-3"/>
          <w:sz w:val="18"/>
          <w:szCs w:val="18"/>
          <w:lang w:val="es-AR"/>
        </w:rPr>
        <w:t>[24]</w:t>
      </w:r>
      <w:r w:rsidRPr="005B1A64">
        <w:rPr>
          <w:rFonts w:ascii="Arial" w:hAnsi="Arial" w:cs="Arial"/>
          <w:spacing w:val="-3"/>
          <w:sz w:val="18"/>
          <w:szCs w:val="18"/>
          <w:lang w:val="es-AR"/>
        </w:rPr>
        <w:t>.</w:t>
      </w:r>
    </w:p>
  </w:footnote>
  <w:footnote w:id="10">
    <w:p w14:paraId="15EF971B" w14:textId="77777777" w:rsidR="00990A61" w:rsidRPr="005B1A64" w:rsidRDefault="00990A61" w:rsidP="005D1E3E">
      <w:pPr>
        <w:pStyle w:val="FootnoteText"/>
        <w:spacing w:after="0"/>
        <w:rPr>
          <w:rFonts w:ascii="Arial" w:hAnsi="Arial" w:cs="Arial"/>
          <w:sz w:val="18"/>
          <w:szCs w:val="18"/>
          <w:lang w:val="es-AR"/>
        </w:rPr>
      </w:pPr>
      <w:r w:rsidRPr="00041901">
        <w:rPr>
          <w:rStyle w:val="FootnoteReference"/>
          <w:rFonts w:ascii="Arial" w:eastAsia="Calibri" w:hAnsi="Arial" w:cs="Arial"/>
          <w:sz w:val="18"/>
          <w:szCs w:val="18"/>
        </w:rPr>
        <w:footnoteRef/>
      </w:r>
      <w:r w:rsidRPr="00041901">
        <w:rPr>
          <w:rFonts w:ascii="Arial" w:hAnsi="Arial" w:cs="Arial"/>
          <w:sz w:val="18"/>
          <w:szCs w:val="18"/>
          <w:lang w:val="es-AR"/>
        </w:rPr>
        <w:t xml:space="preserve"> </w:t>
      </w:r>
      <w:r>
        <w:rPr>
          <w:rFonts w:ascii="Arial" w:hAnsi="Arial" w:cs="Arial"/>
          <w:sz w:val="18"/>
          <w:szCs w:val="18"/>
          <w:lang w:val="es-AR"/>
        </w:rPr>
        <w:tab/>
      </w:r>
      <w:r w:rsidRPr="00041901">
        <w:rPr>
          <w:rFonts w:ascii="Arial" w:hAnsi="Arial" w:cs="Arial"/>
          <w:sz w:val="18"/>
          <w:szCs w:val="18"/>
          <w:lang w:val="es-AR"/>
        </w:rPr>
        <w:t>Este programa contratará profesionales de psicología, trabajo social, pedagogía, y otras áreas afines al objetivo de reinserción social. Servirá como piloto para estructurar la carrera de agente de re</w:t>
      </w:r>
      <w:r>
        <w:rPr>
          <w:rFonts w:ascii="Arial" w:hAnsi="Arial" w:cs="Arial"/>
          <w:sz w:val="18"/>
          <w:szCs w:val="18"/>
          <w:lang w:val="es-AR"/>
        </w:rPr>
        <w:t>socializac</w:t>
      </w:r>
      <w:r w:rsidRPr="00041901">
        <w:rPr>
          <w:rFonts w:ascii="Arial" w:hAnsi="Arial" w:cs="Arial"/>
          <w:sz w:val="18"/>
          <w:szCs w:val="18"/>
          <w:lang w:val="es-AR"/>
        </w:rPr>
        <w:t xml:space="preserve">ión, diferenciada de la carrera de agente penitenciario </w:t>
      </w:r>
      <w:r>
        <w:rPr>
          <w:rFonts w:ascii="Arial" w:hAnsi="Arial" w:cs="Arial"/>
          <w:sz w:val="18"/>
          <w:szCs w:val="18"/>
          <w:lang w:val="es-AR"/>
        </w:rPr>
        <w:t>actual,</w:t>
      </w:r>
      <w:r w:rsidRPr="00041901">
        <w:rPr>
          <w:rFonts w:ascii="Arial" w:hAnsi="Arial" w:cs="Arial"/>
          <w:sz w:val="18"/>
          <w:szCs w:val="18"/>
          <w:lang w:val="es-AR"/>
        </w:rPr>
        <w:t xml:space="preserve"> enfocada en aspectos de </w:t>
      </w:r>
      <w:r w:rsidRPr="005B1A64">
        <w:rPr>
          <w:rFonts w:ascii="Arial" w:hAnsi="Arial" w:cs="Arial"/>
          <w:sz w:val="18"/>
          <w:szCs w:val="18"/>
          <w:lang w:val="es-AR"/>
        </w:rPr>
        <w:t>seguridad.</w:t>
      </w:r>
    </w:p>
  </w:footnote>
  <w:footnote w:id="11">
    <w:p w14:paraId="3AA3FE16" w14:textId="77777777" w:rsidR="00990A61" w:rsidRPr="003D3CE1" w:rsidRDefault="00990A61" w:rsidP="00990A61">
      <w:pPr>
        <w:pStyle w:val="FootnoteText"/>
        <w:spacing w:after="0"/>
        <w:rPr>
          <w:rFonts w:ascii="Arial" w:hAnsi="Arial" w:cs="Arial"/>
          <w:sz w:val="18"/>
          <w:szCs w:val="18"/>
        </w:rPr>
      </w:pPr>
      <w:r w:rsidRPr="003D3CE1">
        <w:rPr>
          <w:rStyle w:val="FootnoteReference"/>
          <w:rFonts w:ascii="Arial" w:eastAsia="Calibri" w:hAnsi="Arial" w:cs="Arial"/>
          <w:sz w:val="18"/>
          <w:szCs w:val="18"/>
        </w:rPr>
        <w:footnoteRef/>
      </w:r>
      <w:r w:rsidRPr="003D3CE1">
        <w:rPr>
          <w:rFonts w:ascii="Arial" w:hAnsi="Arial" w:cs="Arial"/>
          <w:sz w:val="18"/>
          <w:szCs w:val="18"/>
        </w:rPr>
        <w:t xml:space="preserve"> </w:t>
      </w:r>
      <w:r>
        <w:rPr>
          <w:rFonts w:ascii="Arial" w:hAnsi="Arial" w:cs="Arial"/>
          <w:sz w:val="18"/>
          <w:szCs w:val="18"/>
        </w:rPr>
        <w:tab/>
      </w:r>
      <w:r w:rsidRPr="003D3CE1">
        <w:rPr>
          <w:rFonts w:ascii="Arial" w:hAnsi="Arial" w:cs="Arial"/>
          <w:sz w:val="18"/>
          <w:szCs w:val="18"/>
        </w:rPr>
        <w:t>La conexión internet fibra óptica desde la central hasta los centros penitenciarios es un proyecto en curso por la SEJUS y P</w:t>
      </w:r>
      <w:r>
        <w:rPr>
          <w:rFonts w:ascii="Arial" w:hAnsi="Arial" w:cs="Arial"/>
          <w:sz w:val="18"/>
          <w:szCs w:val="18"/>
        </w:rPr>
        <w:t>RODEST</w:t>
      </w:r>
      <w:r w:rsidRPr="003D3CE1">
        <w:rPr>
          <w:rFonts w:ascii="Arial" w:hAnsi="Arial" w:cs="Arial"/>
          <w:sz w:val="18"/>
          <w:szCs w:val="18"/>
        </w:rPr>
        <w:t>.</w:t>
      </w:r>
    </w:p>
  </w:footnote>
  <w:footnote w:id="12">
    <w:p w14:paraId="4057628A" w14:textId="77777777" w:rsidR="00990A61" w:rsidRPr="00041901" w:rsidRDefault="00990A61" w:rsidP="00990A61">
      <w:pPr>
        <w:pStyle w:val="FootnoteText"/>
        <w:spacing w:after="0"/>
        <w:rPr>
          <w:rFonts w:ascii="Arial" w:hAnsi="Arial" w:cs="Arial"/>
          <w:sz w:val="18"/>
          <w:szCs w:val="18"/>
          <w:lang w:val="es-CO"/>
        </w:rPr>
      </w:pPr>
      <w:r w:rsidRPr="00041901">
        <w:rPr>
          <w:rStyle w:val="FootnoteReference"/>
          <w:rFonts w:ascii="Arial" w:eastAsia="Calibri" w:hAnsi="Arial" w:cs="Arial"/>
          <w:sz w:val="18"/>
          <w:szCs w:val="18"/>
        </w:rPr>
        <w:footnoteRef/>
      </w:r>
      <w:r w:rsidRPr="00041901">
        <w:rPr>
          <w:rFonts w:ascii="Arial" w:hAnsi="Arial" w:cs="Arial"/>
          <w:sz w:val="18"/>
          <w:szCs w:val="18"/>
        </w:rPr>
        <w:t xml:space="preserve"> </w:t>
      </w:r>
      <w:r>
        <w:rPr>
          <w:rFonts w:ascii="Arial" w:hAnsi="Arial" w:cs="Arial"/>
          <w:sz w:val="18"/>
          <w:szCs w:val="18"/>
        </w:rPr>
        <w:tab/>
      </w:r>
      <w:r w:rsidRPr="00041901">
        <w:rPr>
          <w:rFonts w:ascii="Arial" w:hAnsi="Arial" w:cs="Arial"/>
          <w:sz w:val="18"/>
          <w:szCs w:val="18"/>
          <w:lang w:val="es-CO"/>
        </w:rPr>
        <w:t>Estos sistemas resultarán en una reducción de emisiones de gases de efecto invernadero dada la disminución de desplazamientos.</w:t>
      </w:r>
    </w:p>
  </w:footnote>
  <w:footnote w:id="13">
    <w:p w14:paraId="736C2C16" w14:textId="77777777" w:rsidR="00990A61" w:rsidRPr="00041901" w:rsidRDefault="00990A61" w:rsidP="00990A61">
      <w:pPr>
        <w:pStyle w:val="FootnoteText"/>
        <w:spacing w:after="0"/>
        <w:ind w:left="270" w:hanging="270"/>
        <w:rPr>
          <w:rFonts w:ascii="Arial" w:hAnsi="Arial" w:cs="Arial"/>
          <w:sz w:val="18"/>
          <w:szCs w:val="18"/>
        </w:rPr>
      </w:pPr>
      <w:r w:rsidRPr="00041901">
        <w:rPr>
          <w:rStyle w:val="FootnoteReference"/>
          <w:rFonts w:ascii="Arial" w:eastAsia="Calibri" w:hAnsi="Arial" w:cs="Arial"/>
          <w:sz w:val="18"/>
          <w:szCs w:val="18"/>
        </w:rPr>
        <w:footnoteRef/>
      </w:r>
      <w:r w:rsidRPr="00041901">
        <w:rPr>
          <w:rFonts w:ascii="Arial" w:hAnsi="Arial" w:cs="Arial"/>
          <w:sz w:val="18"/>
          <w:szCs w:val="18"/>
        </w:rPr>
        <w:t xml:space="preserve"> </w:t>
      </w:r>
      <w:r w:rsidRPr="00041901">
        <w:rPr>
          <w:rFonts w:ascii="Arial" w:hAnsi="Arial" w:cs="Arial"/>
          <w:sz w:val="18"/>
          <w:szCs w:val="18"/>
        </w:rPr>
        <w:tab/>
        <w:t xml:space="preserve">Procel </w:t>
      </w:r>
      <w:r>
        <w:rPr>
          <w:rFonts w:ascii="Arial" w:hAnsi="Arial" w:cs="Arial"/>
          <w:sz w:val="18"/>
          <w:szCs w:val="18"/>
        </w:rPr>
        <w:t>C</w:t>
      </w:r>
      <w:r w:rsidRPr="00041901">
        <w:rPr>
          <w:rFonts w:ascii="Arial" w:hAnsi="Arial" w:cs="Arial"/>
          <w:sz w:val="18"/>
          <w:szCs w:val="18"/>
        </w:rPr>
        <w:t xml:space="preserve">ategoría A, </w:t>
      </w:r>
      <w:r w:rsidRPr="00041901">
        <w:rPr>
          <w:rFonts w:ascii="Arial" w:hAnsi="Arial" w:cs="Arial"/>
          <w:i/>
          <w:iCs/>
          <w:sz w:val="18"/>
          <w:szCs w:val="18"/>
        </w:rPr>
        <w:t>Energy Star</w:t>
      </w:r>
      <w:r w:rsidRPr="00041901">
        <w:rPr>
          <w:rFonts w:ascii="Arial" w:hAnsi="Arial" w:cs="Arial"/>
          <w:sz w:val="18"/>
          <w:szCs w:val="18"/>
        </w:rPr>
        <w:t xml:space="preserve"> o equivalente. </w:t>
      </w:r>
    </w:p>
  </w:footnote>
  <w:footnote w:id="14">
    <w:p w14:paraId="480F24BF" w14:textId="77777777" w:rsidR="00990A61" w:rsidRPr="00305C11" w:rsidRDefault="00990A61" w:rsidP="00990A61">
      <w:pPr>
        <w:pStyle w:val="FootnoteText"/>
        <w:spacing w:after="0"/>
        <w:rPr>
          <w:rFonts w:ascii="Arial" w:hAnsi="Arial" w:cs="Arial"/>
          <w:sz w:val="18"/>
          <w:szCs w:val="18"/>
        </w:rPr>
      </w:pPr>
      <w:r w:rsidRPr="00305C11">
        <w:rPr>
          <w:rStyle w:val="FootnoteReference"/>
          <w:rFonts w:ascii="Arial" w:eastAsia="Calibri" w:hAnsi="Arial" w:cs="Arial"/>
          <w:sz w:val="18"/>
          <w:szCs w:val="18"/>
        </w:rPr>
        <w:footnoteRef/>
      </w:r>
      <w:r w:rsidRPr="00305C11">
        <w:rPr>
          <w:rFonts w:ascii="Arial" w:hAnsi="Arial" w:cs="Arial"/>
          <w:sz w:val="18"/>
          <w:szCs w:val="18"/>
        </w:rPr>
        <w:t xml:space="preserve"> </w:t>
      </w:r>
      <w:r>
        <w:rPr>
          <w:rFonts w:ascii="Arial" w:hAnsi="Arial" w:cs="Arial"/>
          <w:sz w:val="18"/>
          <w:szCs w:val="18"/>
        </w:rPr>
        <w:tab/>
      </w:r>
      <w:r w:rsidRPr="00AE66E0">
        <w:rPr>
          <w:rFonts w:ascii="Arial" w:hAnsi="Arial" w:cs="Arial"/>
          <w:sz w:val="18"/>
          <w:szCs w:val="18"/>
        </w:rPr>
        <w:t xml:space="preserve">El diseño de las obras, que se llevará a cabo con herramientas </w:t>
      </w:r>
      <w:r w:rsidRPr="00795E30">
        <w:rPr>
          <w:rFonts w:ascii="Arial" w:hAnsi="Arial" w:cs="Arial"/>
          <w:i/>
          <w:iCs/>
          <w:sz w:val="18"/>
          <w:szCs w:val="18"/>
        </w:rPr>
        <w:t>Building Information Modeling,</w:t>
      </w:r>
      <w:r w:rsidRPr="00AE66E0">
        <w:rPr>
          <w:rFonts w:ascii="Arial" w:hAnsi="Arial" w:cs="Arial"/>
          <w:sz w:val="18"/>
          <w:szCs w:val="18"/>
        </w:rPr>
        <w:t xml:space="preserve"> incluirá un plan de mantenimiento integral costeado que permitirá optimizar y presupuestar más certeramente los gastos recurrentes para la sostenibilidad de las infraestructuras</w:t>
      </w:r>
      <w:r>
        <w:rPr>
          <w:rFonts w:ascii="Arial" w:hAnsi="Arial" w:cs="Arial"/>
          <w:sz w:val="18"/>
          <w:szCs w:val="18"/>
        </w:rPr>
        <w:t xml:space="preserve">.  </w:t>
      </w:r>
    </w:p>
  </w:footnote>
  <w:footnote w:id="15">
    <w:p w14:paraId="08018849" w14:textId="77777777" w:rsidR="00990A61" w:rsidRPr="00820BC6" w:rsidRDefault="00990A61" w:rsidP="00990A61">
      <w:pPr>
        <w:pStyle w:val="FootnoteText"/>
        <w:spacing w:after="0"/>
        <w:ind w:left="270" w:hanging="270"/>
      </w:pPr>
      <w:r w:rsidRPr="00041901">
        <w:rPr>
          <w:rStyle w:val="FootnoteReference"/>
          <w:rFonts w:ascii="Arial" w:eastAsia="Calibri" w:hAnsi="Arial" w:cs="Arial"/>
          <w:sz w:val="18"/>
          <w:szCs w:val="18"/>
        </w:rPr>
        <w:footnoteRef/>
      </w:r>
      <w:r w:rsidRPr="00041901">
        <w:rPr>
          <w:rFonts w:ascii="Arial" w:hAnsi="Arial" w:cs="Arial"/>
          <w:sz w:val="18"/>
          <w:szCs w:val="18"/>
        </w:rPr>
        <w:t xml:space="preserve"> </w:t>
      </w:r>
      <w:r w:rsidRPr="00041901">
        <w:rPr>
          <w:rFonts w:ascii="Arial" w:hAnsi="Arial" w:cs="Arial"/>
          <w:sz w:val="18"/>
          <w:szCs w:val="18"/>
        </w:rPr>
        <w:tab/>
        <w:t xml:space="preserve">Se está trabajando con el equipo especializado en construcción penitenciaria de la Universidad de Brasilia, y se aplicará guía de selección de predios para la construcción de infraestructura </w:t>
      </w:r>
      <w:r w:rsidRPr="006852C5">
        <w:rPr>
          <w:rFonts w:ascii="Arial" w:hAnsi="Arial" w:cs="Arial"/>
          <w:sz w:val="18"/>
          <w:szCs w:val="18"/>
        </w:rPr>
        <w:t xml:space="preserve">social </w:t>
      </w:r>
      <w:r w:rsidRPr="00795E30">
        <w:rPr>
          <w:rFonts w:ascii="Arial" w:hAnsi="Arial" w:cs="Arial"/>
          <w:sz w:val="18"/>
          <w:szCs w:val="18"/>
        </w:rPr>
        <w:t>del BID.</w:t>
      </w:r>
      <w:r w:rsidRPr="00041901">
        <w:rPr>
          <w:rFonts w:ascii="Arial" w:hAnsi="Arial" w:cs="Arial"/>
          <w:sz w:val="18"/>
          <w:szCs w:val="18"/>
        </w:rPr>
        <w:t xml:space="preserve"> </w:t>
      </w:r>
    </w:p>
  </w:footnote>
  <w:footnote w:id="16">
    <w:p w14:paraId="3DD60447" w14:textId="77777777" w:rsidR="00990A61" w:rsidRPr="00A03156" w:rsidRDefault="00990A61" w:rsidP="00990A61">
      <w:pPr>
        <w:pStyle w:val="FootnoteText"/>
        <w:spacing w:after="0"/>
        <w:rPr>
          <w:rFonts w:ascii="Arial" w:hAnsi="Arial" w:cs="Arial"/>
          <w:sz w:val="18"/>
          <w:szCs w:val="18"/>
        </w:rPr>
      </w:pPr>
      <w:r w:rsidRPr="00A03156">
        <w:rPr>
          <w:rStyle w:val="FootnoteReference"/>
          <w:rFonts w:ascii="Arial" w:eastAsia="Calibri" w:hAnsi="Arial" w:cs="Arial"/>
          <w:sz w:val="18"/>
          <w:szCs w:val="18"/>
        </w:rPr>
        <w:footnoteRef/>
      </w:r>
      <w:r w:rsidRPr="00A03156">
        <w:rPr>
          <w:rFonts w:ascii="Arial" w:hAnsi="Arial" w:cs="Arial"/>
          <w:sz w:val="18"/>
          <w:szCs w:val="18"/>
        </w:rPr>
        <w:t xml:space="preserve"> </w:t>
      </w:r>
      <w:r>
        <w:rPr>
          <w:rFonts w:ascii="Arial" w:hAnsi="Arial" w:cs="Arial"/>
          <w:sz w:val="18"/>
          <w:szCs w:val="18"/>
        </w:rPr>
        <w:tab/>
        <w:t>R</w:t>
      </w:r>
      <w:r w:rsidRPr="005D1E3E">
        <w:rPr>
          <w:rFonts w:ascii="Arial" w:hAnsi="Arial" w:cs="Arial"/>
          <w:sz w:val="18"/>
          <w:szCs w:val="18"/>
        </w:rPr>
        <w:t>eglas Mandela, asegurando un mínimo de espacio suficiente para</w:t>
      </w:r>
      <w:r>
        <w:rPr>
          <w:rStyle w:val="FootnoteReference"/>
          <w:rFonts w:ascii="Arial" w:eastAsia="Calibri" w:hAnsi="Arial" w:cs="Arial"/>
          <w:sz w:val="18"/>
          <w:szCs w:val="18"/>
        </w:rPr>
        <w:t xml:space="preserve"> </w:t>
      </w:r>
      <w:r>
        <w:rPr>
          <w:rFonts w:ascii="Arial" w:hAnsi="Arial" w:cs="Arial"/>
          <w:sz w:val="18"/>
          <w:szCs w:val="18"/>
        </w:rPr>
        <w:t>actividades laborales, educacionales, y de tratamiento psico-social. Contempla aspectos de adaptaciones culturales en casos necesarios.</w:t>
      </w:r>
    </w:p>
  </w:footnote>
  <w:footnote w:id="17">
    <w:p w14:paraId="6BA05145" w14:textId="29FE2D71" w:rsidR="004B4716" w:rsidRPr="00332385" w:rsidRDefault="004B4716">
      <w:pPr>
        <w:pStyle w:val="FootnoteText"/>
        <w:rPr>
          <w:rFonts w:ascii="Arial" w:hAnsi="Arial" w:cs="Arial"/>
          <w:sz w:val="18"/>
          <w:szCs w:val="18"/>
        </w:rPr>
      </w:pPr>
      <w:r w:rsidRPr="00332385">
        <w:rPr>
          <w:rStyle w:val="FootnoteReference"/>
          <w:rFonts w:ascii="Arial" w:hAnsi="Arial" w:cs="Arial"/>
          <w:sz w:val="18"/>
          <w:szCs w:val="18"/>
        </w:rPr>
        <w:footnoteRef/>
      </w:r>
      <w:r w:rsidRPr="00332385">
        <w:rPr>
          <w:rFonts w:ascii="Arial" w:hAnsi="Arial" w:cs="Arial"/>
          <w:sz w:val="18"/>
          <w:szCs w:val="18"/>
        </w:rPr>
        <w:t xml:space="preserve"> </w:t>
      </w:r>
      <w:r w:rsidR="00332385">
        <w:rPr>
          <w:rFonts w:ascii="Arial" w:hAnsi="Arial" w:cs="Arial"/>
          <w:sz w:val="18"/>
          <w:szCs w:val="18"/>
        </w:rPr>
        <w:tab/>
      </w:r>
      <w:r w:rsidRPr="00332385">
        <w:rPr>
          <w:rFonts w:ascii="Arial" w:hAnsi="Arial" w:cs="Arial"/>
          <w:sz w:val="18"/>
          <w:szCs w:val="18"/>
        </w:rPr>
        <w:t xml:space="preserve">Un estudio de reducción de riesgo en las cárceles del sistema cerrado </w:t>
      </w:r>
      <w:r w:rsidR="002424DC" w:rsidRPr="00332385">
        <w:rPr>
          <w:rFonts w:ascii="Arial" w:hAnsi="Arial" w:cs="Arial"/>
          <w:sz w:val="18"/>
          <w:szCs w:val="18"/>
        </w:rPr>
        <w:t>chileno</w:t>
      </w:r>
      <w:r w:rsidRPr="00332385">
        <w:rPr>
          <w:rFonts w:ascii="Arial" w:hAnsi="Arial" w:cs="Arial"/>
          <w:sz w:val="18"/>
          <w:szCs w:val="18"/>
        </w:rPr>
        <w:t xml:space="preserve"> encuentra que el 83% de las personas que inician intervención del modelo RNR con un nivel de riesgo de reincidencia muy alto, redujeron sus niveles de riesgo, mientras que esta reducción se presentó en el 55% de la población con un nivel de riesgo alto (Letelier, Cerda y Díaz, 2019)</w:t>
      </w:r>
      <w:r w:rsidR="00332385">
        <w:rPr>
          <w:rFonts w:ascii="Arial" w:hAnsi="Arial" w:cs="Arial"/>
          <w:sz w:val="18"/>
          <w:szCs w:val="18"/>
        </w:rPr>
        <w:t>.</w:t>
      </w:r>
    </w:p>
  </w:footnote>
  <w:footnote w:id="18">
    <w:p w14:paraId="005AB4B0" w14:textId="506610C3" w:rsidR="00C33C4C" w:rsidRPr="00332385" w:rsidRDefault="00C33C4C" w:rsidP="00AF46A1">
      <w:pPr>
        <w:pStyle w:val="FootnoteText"/>
        <w:rPr>
          <w:sz w:val="18"/>
          <w:szCs w:val="18"/>
        </w:rPr>
      </w:pPr>
      <w:r w:rsidRPr="00332385">
        <w:rPr>
          <w:rFonts w:ascii="Arial" w:hAnsi="Arial" w:cs="Arial"/>
          <w:sz w:val="18"/>
          <w:szCs w:val="18"/>
          <w:vertAlign w:val="superscript"/>
        </w:rPr>
        <w:footnoteRef/>
      </w:r>
      <w:r w:rsidRPr="00332385">
        <w:rPr>
          <w:rFonts w:ascii="Arial" w:hAnsi="Arial" w:cs="Arial"/>
          <w:sz w:val="18"/>
          <w:szCs w:val="18"/>
        </w:rPr>
        <w:t xml:space="preserve"> </w:t>
      </w:r>
      <w:r w:rsidR="00332385">
        <w:rPr>
          <w:rFonts w:ascii="Arial" w:hAnsi="Arial" w:cs="Arial"/>
          <w:sz w:val="18"/>
          <w:szCs w:val="18"/>
        </w:rPr>
        <w:tab/>
      </w:r>
      <w:r w:rsidRPr="00332385">
        <w:rPr>
          <w:rFonts w:ascii="Arial" w:hAnsi="Arial" w:cs="Arial"/>
          <w:sz w:val="18"/>
          <w:szCs w:val="18"/>
        </w:rPr>
        <w:t>E</w:t>
      </w:r>
      <w:r w:rsidR="00AF46A1" w:rsidRPr="00332385">
        <w:rPr>
          <w:rFonts w:ascii="Arial" w:hAnsi="Arial" w:cs="Arial"/>
          <w:sz w:val="18"/>
          <w:szCs w:val="18"/>
        </w:rPr>
        <w:t>l</w:t>
      </w:r>
      <w:r w:rsidRPr="00332385">
        <w:rPr>
          <w:rFonts w:ascii="Arial" w:hAnsi="Arial" w:cs="Arial"/>
          <w:sz w:val="18"/>
          <w:szCs w:val="18"/>
        </w:rPr>
        <w:t xml:space="preserve"> indicador de </w:t>
      </w:r>
      <w:r w:rsidR="00AF46A1" w:rsidRPr="00332385">
        <w:rPr>
          <w:rFonts w:ascii="Arial" w:hAnsi="Arial" w:cs="Arial"/>
          <w:sz w:val="18"/>
          <w:szCs w:val="18"/>
        </w:rPr>
        <w:t>l</w:t>
      </w:r>
      <w:r w:rsidRPr="00332385">
        <w:rPr>
          <w:rFonts w:ascii="Arial" w:hAnsi="Arial" w:cs="Arial"/>
          <w:sz w:val="18"/>
          <w:szCs w:val="18"/>
        </w:rPr>
        <w:t xml:space="preserve">ínea de </w:t>
      </w:r>
      <w:r w:rsidR="00AF46A1" w:rsidRPr="00332385">
        <w:rPr>
          <w:rFonts w:ascii="Arial" w:hAnsi="Arial" w:cs="Arial"/>
          <w:sz w:val="18"/>
          <w:szCs w:val="18"/>
        </w:rPr>
        <w:t>b</w:t>
      </w:r>
      <w:r w:rsidRPr="00332385">
        <w:rPr>
          <w:rFonts w:ascii="Arial" w:hAnsi="Arial" w:cs="Arial"/>
          <w:sz w:val="18"/>
          <w:szCs w:val="18"/>
        </w:rPr>
        <w:t>ase asume 0% porque es un indicador vis a vis grupo de control</w:t>
      </w:r>
      <w:r w:rsidR="00AF46A1" w:rsidRPr="00332385">
        <w:rPr>
          <w:rFonts w:ascii="Arial" w:hAnsi="Arial" w:cs="Arial"/>
          <w:sz w:val="18"/>
          <w:szCs w:val="18"/>
        </w:rPr>
        <w:t>.</w:t>
      </w:r>
      <w:r w:rsidRPr="00332385">
        <w:rPr>
          <w:rFonts w:ascii="Arial" w:hAnsi="Arial" w:cs="Arial"/>
          <w:sz w:val="18"/>
          <w:szCs w:val="18"/>
        </w:rPr>
        <w:t xml:space="preserve"> Para efectos del cálculo de beneficios se asume que es equivalente a la tasa de reincidencia en Espíritu </w:t>
      </w:r>
      <w:r w:rsidR="00AF46A1" w:rsidRPr="00332385">
        <w:rPr>
          <w:rFonts w:ascii="Arial" w:hAnsi="Arial" w:cs="Arial"/>
          <w:sz w:val="18"/>
          <w:szCs w:val="18"/>
        </w:rPr>
        <w:t>S</w:t>
      </w:r>
      <w:r w:rsidRPr="00332385">
        <w:rPr>
          <w:rFonts w:ascii="Arial" w:hAnsi="Arial" w:cs="Arial"/>
          <w:sz w:val="18"/>
          <w:szCs w:val="18"/>
        </w:rPr>
        <w:t>anto</w:t>
      </w:r>
      <w:r w:rsidR="00AF46A1" w:rsidRPr="00332385">
        <w:rPr>
          <w:rFonts w:ascii="Arial" w:hAnsi="Arial" w:cs="Arial"/>
          <w:sz w:val="18"/>
          <w:szCs w:val="18"/>
        </w:rPr>
        <w:t>, correspondiente al</w:t>
      </w:r>
      <w:r w:rsidRPr="00332385">
        <w:rPr>
          <w:rFonts w:ascii="Arial" w:hAnsi="Arial" w:cs="Arial"/>
          <w:sz w:val="18"/>
          <w:szCs w:val="18"/>
        </w:rPr>
        <w:t xml:space="preserve"> 35%</w:t>
      </w:r>
      <w:r w:rsidR="00DC2315" w:rsidRPr="00332385">
        <w:rPr>
          <w:rFonts w:ascii="Arial" w:hAnsi="Arial" w:cs="Arial"/>
          <w:sz w:val="18"/>
          <w:szCs w:val="18"/>
        </w:rPr>
        <w:t>.</w:t>
      </w:r>
    </w:p>
  </w:footnote>
  <w:footnote w:id="19">
    <w:p w14:paraId="32D277B7" w14:textId="7DDF1DE3" w:rsidR="00C33C4C" w:rsidRPr="00332385" w:rsidRDefault="00C33C4C" w:rsidP="00C33C4C">
      <w:pPr>
        <w:pStyle w:val="FootnoteText"/>
        <w:rPr>
          <w:sz w:val="18"/>
          <w:szCs w:val="18"/>
        </w:rPr>
      </w:pPr>
      <w:r w:rsidRPr="00332385">
        <w:rPr>
          <w:rFonts w:ascii="Arial" w:hAnsi="Arial" w:cs="Arial"/>
          <w:sz w:val="18"/>
          <w:szCs w:val="18"/>
          <w:vertAlign w:val="superscript"/>
        </w:rPr>
        <w:footnoteRef/>
      </w:r>
      <w:r w:rsidRPr="00332385">
        <w:rPr>
          <w:rFonts w:ascii="Arial" w:hAnsi="Arial" w:cs="Arial"/>
          <w:sz w:val="18"/>
          <w:szCs w:val="18"/>
          <w:vertAlign w:val="superscript"/>
        </w:rPr>
        <w:t xml:space="preserve"> </w:t>
      </w:r>
      <w:r w:rsidR="00332385">
        <w:rPr>
          <w:rFonts w:ascii="Arial" w:hAnsi="Arial" w:cs="Arial"/>
          <w:sz w:val="18"/>
          <w:szCs w:val="18"/>
        </w:rPr>
        <w:tab/>
      </w:r>
      <w:r w:rsidRPr="00332385">
        <w:rPr>
          <w:rFonts w:ascii="Arial" w:hAnsi="Arial" w:cs="Arial"/>
          <w:sz w:val="18"/>
          <w:szCs w:val="18"/>
        </w:rPr>
        <w:t>Equivalente al 40% del costo de manutención de un PPL en un centro penitenciario</w:t>
      </w:r>
      <w:r w:rsidR="005D015D" w:rsidRPr="00332385">
        <w:rPr>
          <w:rFonts w:ascii="Arial" w:hAnsi="Arial" w:cs="Arial"/>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AB7FC9"/>
    <w:multiLevelType w:val="multilevel"/>
    <w:tmpl w:val="A2B2F9A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color w:val="auto"/>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15:restartNumberingAfterBreak="0">
    <w:nsid w:val="197F5EE9"/>
    <w:multiLevelType w:val="multilevel"/>
    <w:tmpl w:val="8C04D886"/>
    <w:lvl w:ilvl="0">
      <w:start w:val="3"/>
      <w:numFmt w:val="upperRoman"/>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15:restartNumberingAfterBreak="0">
    <w:nsid w:val="1DF02660"/>
    <w:multiLevelType w:val="multilevel"/>
    <w:tmpl w:val="43F8E6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B21467A"/>
    <w:multiLevelType w:val="multilevel"/>
    <w:tmpl w:val="FCB20498"/>
    <w:lvl w:ilvl="0">
      <w:start w:val="1"/>
      <w:numFmt w:val="upperRoman"/>
      <w:pStyle w:val="Vieta"/>
      <w:lvlText w:val="%1."/>
      <w:lvlJc w:val="left"/>
      <w:pPr>
        <w:ind w:left="360" w:hanging="360"/>
      </w:pPr>
      <w:rPr>
        <w:rFonts w:hint="default"/>
      </w:rPr>
    </w:lvl>
    <w:lvl w:ilvl="1">
      <w:start w:val="1"/>
      <w:numFmt w:val="bullet"/>
      <w:pStyle w:val="Vieta"/>
      <w:lvlText w:val=""/>
      <w:lvlJc w:val="left"/>
      <w:pPr>
        <w:ind w:left="72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15:restartNumberingAfterBreak="0">
    <w:nsid w:val="359B4991"/>
    <w:multiLevelType w:val="multilevel"/>
    <w:tmpl w:val="24A05A0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4A167A3E"/>
    <w:multiLevelType w:val="hybridMultilevel"/>
    <w:tmpl w:val="9D3C99A2"/>
    <w:lvl w:ilvl="0" w:tplc="935EF358">
      <w:start w:val="1"/>
      <w:numFmt w:val="decimal"/>
      <w:pStyle w:val="TItuloAnexo"/>
      <w:lvlText w:val="%1."/>
      <w:lvlJc w:val="left"/>
      <w:pPr>
        <w:ind w:left="928" w:hanging="360"/>
      </w:pPr>
      <w:rPr>
        <w:rFonts w:hint="default"/>
      </w:rPr>
    </w:lvl>
    <w:lvl w:ilvl="1" w:tplc="2C0A0019">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6" w15:restartNumberingAfterBreak="0">
    <w:nsid w:val="515915DF"/>
    <w:multiLevelType w:val="multilevel"/>
    <w:tmpl w:val="518270AE"/>
    <w:lvl w:ilvl="0">
      <w:start w:val="1"/>
      <w:numFmt w:val="upperRoman"/>
      <w:lvlText w:val="%1."/>
      <w:lvlJc w:val="left"/>
      <w:pPr>
        <w:ind w:left="360" w:hanging="360"/>
      </w:pPr>
      <w:rPr>
        <w:rFonts w:hint="default"/>
      </w:rPr>
    </w:lvl>
    <w:lvl w:ilvl="1">
      <w:start w:val="1"/>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7" w15:restartNumberingAfterBreak="0">
    <w:nsid w:val="569905A8"/>
    <w:multiLevelType w:val="multilevel"/>
    <w:tmpl w:val="569905A8"/>
    <w:lvl w:ilvl="0">
      <w:start w:val="1"/>
      <w:numFmt w:val="upperRoman"/>
      <w:lvlText w:val="%1."/>
      <w:lvlJc w:val="center"/>
      <w:pPr>
        <w:tabs>
          <w:tab w:val="left" w:pos="648"/>
        </w:tabs>
        <w:ind w:left="0" w:firstLine="288"/>
      </w:pPr>
      <w:rPr>
        <w:b/>
        <w:i w:val="0"/>
      </w:rPr>
    </w:lvl>
    <w:lvl w:ilvl="1">
      <w:start w:val="1"/>
      <w:numFmt w:val="decimal"/>
      <w:isLgl/>
      <w:lvlText w:val="%1.%2"/>
      <w:lvlJc w:val="left"/>
      <w:pPr>
        <w:tabs>
          <w:tab w:val="left" w:pos="1296"/>
        </w:tabs>
        <w:ind w:left="1296" w:hanging="1296"/>
      </w:pPr>
      <w:rPr>
        <w:rFonts w:ascii="Arial" w:hAnsi="Arial" w:cs="Arial" w:hint="default"/>
        <w:b w:val="0"/>
        <w:i w:val="0"/>
        <w:sz w:val="22"/>
        <w:szCs w:val="22"/>
      </w:rPr>
    </w:lvl>
    <w:lvl w:ilvl="2">
      <w:start w:val="1"/>
      <w:numFmt w:val="lowerLetter"/>
      <w:lvlText w:val="%3."/>
      <w:lvlJc w:val="left"/>
      <w:pPr>
        <w:tabs>
          <w:tab w:val="left" w:pos="1152"/>
        </w:tabs>
        <w:ind w:left="1152" w:hanging="432"/>
      </w:pPr>
    </w:lvl>
    <w:lvl w:ilvl="3">
      <w:start w:val="1"/>
      <w:numFmt w:val="lowerRoman"/>
      <w:lvlText w:val="%4."/>
      <w:lvlJc w:val="right"/>
      <w:pPr>
        <w:tabs>
          <w:tab w:val="left" w:pos="1584"/>
        </w:tabs>
        <w:ind w:left="1584" w:hanging="288"/>
      </w:pPr>
    </w:lvl>
    <w:lvl w:ilvl="4">
      <w:start w:val="1"/>
      <w:numFmt w:val="none"/>
      <w:lvlText w:val=""/>
      <w:lvlJc w:val="left"/>
      <w:pPr>
        <w:tabs>
          <w:tab w:val="left" w:pos="3240"/>
        </w:tabs>
        <w:ind w:left="2880" w:firstLine="0"/>
      </w:pPr>
    </w:lvl>
    <w:lvl w:ilvl="5">
      <w:start w:val="1"/>
      <w:numFmt w:val="none"/>
      <w:lvlText w:val=""/>
      <w:lvlJc w:val="left"/>
      <w:pPr>
        <w:tabs>
          <w:tab w:val="left" w:pos="3960"/>
        </w:tabs>
        <w:ind w:left="3600" w:firstLine="0"/>
      </w:pPr>
    </w:lvl>
    <w:lvl w:ilvl="6">
      <w:start w:val="1"/>
      <w:numFmt w:val="none"/>
      <w:lvlText w:val=""/>
      <w:lvlJc w:val="left"/>
      <w:pPr>
        <w:tabs>
          <w:tab w:val="left" w:pos="4680"/>
        </w:tabs>
        <w:ind w:left="4320" w:firstLine="0"/>
      </w:pPr>
    </w:lvl>
    <w:lvl w:ilvl="7">
      <w:start w:val="1"/>
      <w:numFmt w:val="none"/>
      <w:lvlText w:val=""/>
      <w:lvlJc w:val="left"/>
      <w:pPr>
        <w:tabs>
          <w:tab w:val="left" w:pos="5400"/>
        </w:tabs>
        <w:ind w:left="5040" w:firstLine="0"/>
      </w:pPr>
    </w:lvl>
    <w:lvl w:ilvl="8">
      <w:start w:val="1"/>
      <w:numFmt w:val="none"/>
      <w:lvlText w:val=""/>
      <w:lvlJc w:val="left"/>
      <w:pPr>
        <w:tabs>
          <w:tab w:val="left" w:pos="6120"/>
        </w:tabs>
        <w:ind w:left="5760" w:firstLine="0"/>
      </w:pPr>
    </w:lvl>
  </w:abstractNum>
  <w:abstractNum w:abstractNumId="8" w15:restartNumberingAfterBreak="0">
    <w:nsid w:val="5E424829"/>
    <w:multiLevelType w:val="hybridMultilevel"/>
    <w:tmpl w:val="325A373C"/>
    <w:lvl w:ilvl="0" w:tplc="08C4A804">
      <w:start w:val="1"/>
      <w:numFmt w:val="lowerLetter"/>
      <w:lvlText w:val="%1."/>
      <w:lvlJc w:val="left"/>
      <w:pPr>
        <w:ind w:left="927" w:hanging="360"/>
      </w:pPr>
      <w:rPr>
        <w:rFonts w:hint="default"/>
      </w:rPr>
    </w:lvl>
    <w:lvl w:ilvl="1" w:tplc="040A0019">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num w:numId="1">
    <w:abstractNumId w:val="6"/>
  </w:num>
  <w:num w:numId="2">
    <w:abstractNumId w:val="0"/>
  </w:num>
  <w:num w:numId="3">
    <w:abstractNumId w:val="3"/>
  </w:num>
  <w:num w:numId="4">
    <w:abstractNumId w:val="1"/>
  </w:num>
  <w:num w:numId="5">
    <w:abstractNumId w:val="5"/>
  </w:num>
  <w:num w:numId="6">
    <w:abstractNumId w:val="2"/>
  </w:num>
  <w:num w:numId="7">
    <w:abstractNumId w:val="8"/>
  </w:num>
  <w:num w:numId="8">
    <w:abstractNumId w:val="4"/>
  </w:num>
  <w:num w:numId="9">
    <w:abstractNumId w:val="7"/>
  </w:num>
  <w:num w:numId="10">
    <w:abstractNumId w:val="0"/>
  </w:num>
  <w:num w:numId="11">
    <w:abstractNumId w:val="0"/>
  </w:num>
  <w:num w:numId="1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s Gonzalez, Sonia Amalia">
    <w15:presenceInfo w15:providerId="AD" w15:userId="S::srojas@iadb.org::45654170-60e4-4515-bd7d-9865281086a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C4C"/>
    <w:rsid w:val="0000409E"/>
    <w:rsid w:val="00005E2C"/>
    <w:rsid w:val="00025C5D"/>
    <w:rsid w:val="000A4C80"/>
    <w:rsid w:val="001539EF"/>
    <w:rsid w:val="001F2C21"/>
    <w:rsid w:val="0022696D"/>
    <w:rsid w:val="002424DC"/>
    <w:rsid w:val="00293AA6"/>
    <w:rsid w:val="002E2BC5"/>
    <w:rsid w:val="00314F0E"/>
    <w:rsid w:val="00327D85"/>
    <w:rsid w:val="00332385"/>
    <w:rsid w:val="00351DE1"/>
    <w:rsid w:val="003B42DB"/>
    <w:rsid w:val="003D3F1A"/>
    <w:rsid w:val="003D5313"/>
    <w:rsid w:val="00422A24"/>
    <w:rsid w:val="0042460B"/>
    <w:rsid w:val="004335BF"/>
    <w:rsid w:val="004A124B"/>
    <w:rsid w:val="004B4716"/>
    <w:rsid w:val="004C260C"/>
    <w:rsid w:val="004E19EA"/>
    <w:rsid w:val="0054398E"/>
    <w:rsid w:val="005634EB"/>
    <w:rsid w:val="00584CC7"/>
    <w:rsid w:val="005B41F4"/>
    <w:rsid w:val="005C655F"/>
    <w:rsid w:val="005D015D"/>
    <w:rsid w:val="005D1E3E"/>
    <w:rsid w:val="00602683"/>
    <w:rsid w:val="006134E1"/>
    <w:rsid w:val="00641CFF"/>
    <w:rsid w:val="00686415"/>
    <w:rsid w:val="006B0329"/>
    <w:rsid w:val="006B3E73"/>
    <w:rsid w:val="006C1F4C"/>
    <w:rsid w:val="007070FC"/>
    <w:rsid w:val="0071513D"/>
    <w:rsid w:val="0073233D"/>
    <w:rsid w:val="007338B0"/>
    <w:rsid w:val="0076013C"/>
    <w:rsid w:val="00775755"/>
    <w:rsid w:val="0078352B"/>
    <w:rsid w:val="007E1C09"/>
    <w:rsid w:val="00803FE4"/>
    <w:rsid w:val="008478C5"/>
    <w:rsid w:val="008C6665"/>
    <w:rsid w:val="008F3587"/>
    <w:rsid w:val="008F4231"/>
    <w:rsid w:val="009217BB"/>
    <w:rsid w:val="0092405E"/>
    <w:rsid w:val="00971485"/>
    <w:rsid w:val="00983C43"/>
    <w:rsid w:val="00990A61"/>
    <w:rsid w:val="00996745"/>
    <w:rsid w:val="00A06008"/>
    <w:rsid w:val="00A23D46"/>
    <w:rsid w:val="00A459C0"/>
    <w:rsid w:val="00AE10D5"/>
    <w:rsid w:val="00AE4E83"/>
    <w:rsid w:val="00AF46A1"/>
    <w:rsid w:val="00B075E4"/>
    <w:rsid w:val="00B5109C"/>
    <w:rsid w:val="00BD5AA4"/>
    <w:rsid w:val="00C23B12"/>
    <w:rsid w:val="00C33C4C"/>
    <w:rsid w:val="00C42DAD"/>
    <w:rsid w:val="00CA22A8"/>
    <w:rsid w:val="00CC47C5"/>
    <w:rsid w:val="00CF5055"/>
    <w:rsid w:val="00D0661D"/>
    <w:rsid w:val="00D14972"/>
    <w:rsid w:val="00D93D46"/>
    <w:rsid w:val="00DC2315"/>
    <w:rsid w:val="00DD6C34"/>
    <w:rsid w:val="00E03D16"/>
    <w:rsid w:val="00E04C9A"/>
    <w:rsid w:val="00E16708"/>
    <w:rsid w:val="00E24447"/>
    <w:rsid w:val="00E86029"/>
    <w:rsid w:val="00F51EEC"/>
    <w:rsid w:val="00FC7650"/>
    <w:rsid w:val="00FD32D8"/>
    <w:rsid w:val="00FE222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54383"/>
  <w15:chartTrackingRefBased/>
  <w15:docId w15:val="{0902B2FD-3C8C-4622-8F25-F7525A0CA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C4C"/>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33C4C"/>
    <w:pPr>
      <w:ind w:left="720"/>
      <w:contextualSpacing/>
    </w:pPr>
  </w:style>
  <w:style w:type="table" w:styleId="TableGrid">
    <w:name w:val="Table Grid"/>
    <w:basedOn w:val="TableNormal"/>
    <w:uiPriority w:val="59"/>
    <w:rsid w:val="00C33C4C"/>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link w:val="TitleChar"/>
    <w:uiPriority w:val="99"/>
    <w:qFormat/>
    <w:rsid w:val="00C33C4C"/>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uiPriority w:val="99"/>
    <w:rsid w:val="00C33C4C"/>
    <w:rPr>
      <w:rFonts w:ascii="Times New Roman" w:eastAsia="Times New Roman" w:hAnsi="Times New Roman" w:cs="Times New Roman"/>
      <w:sz w:val="24"/>
      <w:szCs w:val="20"/>
      <w:lang w:val="en-US"/>
    </w:rPr>
  </w:style>
  <w:style w:type="paragraph" w:customStyle="1" w:styleId="Newpage">
    <w:name w:val="Newpage"/>
    <w:basedOn w:val="Normal"/>
    <w:rsid w:val="00C33C4C"/>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C33C4C"/>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C33C4C"/>
    <w:rPr>
      <w:rFonts w:ascii="Times New Roman" w:eastAsia="Times New Roman" w:hAnsi="Times New Roman" w:cs="Times New Roman"/>
      <w:sz w:val="24"/>
      <w:szCs w:val="20"/>
      <w:lang w:val="en-US"/>
    </w:rPr>
  </w:style>
  <w:style w:type="paragraph" w:customStyle="1" w:styleId="Chapter">
    <w:name w:val="Chapter"/>
    <w:basedOn w:val="Normal"/>
    <w:next w:val="Normal"/>
    <w:qFormat/>
    <w:rsid w:val="00C33C4C"/>
    <w:pPr>
      <w:numPr>
        <w:numId w:val="2"/>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paragraph+1"/>
    <w:basedOn w:val="BodyTextIndent"/>
    <w:link w:val="ParagraphChar"/>
    <w:qFormat/>
    <w:rsid w:val="00C33C4C"/>
    <w:pPr>
      <w:numPr>
        <w:ilvl w:val="1"/>
        <w:numId w:val="2"/>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uiPriority w:val="99"/>
    <w:rsid w:val="00C33C4C"/>
    <w:pPr>
      <w:numPr>
        <w:ilvl w:val="2"/>
        <w:numId w:val="2"/>
      </w:numPr>
      <w:tabs>
        <w:tab w:val="clear" w:pos="1152"/>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qFormat/>
    <w:rsid w:val="00C33C4C"/>
    <w:pPr>
      <w:numPr>
        <w:ilvl w:val="3"/>
      </w:numPr>
      <w:tabs>
        <w:tab w:val="clear" w:pos="1584"/>
        <w:tab w:val="left" w:pos="0"/>
      </w:tabs>
      <w:ind w:left="2880" w:hanging="360"/>
    </w:pPr>
  </w:style>
  <w:style w:type="character" w:customStyle="1" w:styleId="ParagraphChar">
    <w:name w:val="Paragraph Char"/>
    <w:aliases w:val="paragraph Char,p Char,PARAGRAPH Char,PG Char,pa Char,at Char"/>
    <w:link w:val="Paragraph"/>
    <w:rsid w:val="00C33C4C"/>
    <w:rPr>
      <w:rFonts w:ascii="Times New Roman" w:eastAsia="Times New Roman" w:hAnsi="Times New Roman" w:cs="Times New Roman"/>
      <w:sz w:val="24"/>
      <w:szCs w:val="20"/>
      <w:lang w:val="es-ES"/>
    </w:rPr>
  </w:style>
  <w:style w:type="paragraph" w:customStyle="1" w:styleId="Vieta">
    <w:name w:val="Viñeta"/>
    <w:basedOn w:val="Paragraph"/>
    <w:link w:val="VietaCar"/>
    <w:qFormat/>
    <w:rsid w:val="00C33C4C"/>
    <w:pPr>
      <w:numPr>
        <w:numId w:val="3"/>
      </w:numPr>
      <w:spacing w:before="0" w:after="0" w:line="480" w:lineRule="auto"/>
      <w:ind w:left="360"/>
    </w:pPr>
    <w:rPr>
      <w:kern w:val="28"/>
    </w:rPr>
  </w:style>
  <w:style w:type="character" w:customStyle="1" w:styleId="VietaCar">
    <w:name w:val="Viñeta Car"/>
    <w:basedOn w:val="ParagraphChar"/>
    <w:link w:val="Vieta"/>
    <w:rsid w:val="00C33C4C"/>
    <w:rPr>
      <w:rFonts w:ascii="Times New Roman" w:eastAsia="Times New Roman" w:hAnsi="Times New Roman" w:cs="Times New Roman"/>
      <w:kern w:val="28"/>
      <w:sz w:val="24"/>
      <w:szCs w:val="20"/>
      <w:lang w:val="es-ES"/>
    </w:rPr>
  </w:style>
  <w:style w:type="paragraph" w:customStyle="1" w:styleId="TItuloAnexo">
    <w:name w:val="TItulo Anexo"/>
    <w:basedOn w:val="Normal"/>
    <w:link w:val="TItuloAnexoCar"/>
    <w:qFormat/>
    <w:rsid w:val="00C33C4C"/>
    <w:pPr>
      <w:numPr>
        <w:numId w:val="5"/>
      </w:numPr>
      <w:spacing w:before="240" w:after="0" w:line="480" w:lineRule="auto"/>
      <w:outlineLvl w:val="1"/>
    </w:pPr>
    <w:rPr>
      <w:rFonts w:ascii="Times New Roman" w:eastAsia="Times New Roman" w:hAnsi="Times New Roman"/>
      <w:b/>
      <w:bCs/>
      <w:sz w:val="24"/>
      <w:szCs w:val="24"/>
      <w:lang w:val="es-ES"/>
    </w:rPr>
  </w:style>
  <w:style w:type="character" w:customStyle="1" w:styleId="TItuloAnexoCar">
    <w:name w:val="TItulo Anexo Car"/>
    <w:basedOn w:val="DefaultParagraphFont"/>
    <w:link w:val="TItuloAnexo"/>
    <w:rsid w:val="00C33C4C"/>
    <w:rPr>
      <w:rFonts w:ascii="Times New Roman" w:eastAsia="Times New Roman" w:hAnsi="Times New Roman" w:cs="Times New Roman"/>
      <w:b/>
      <w:bCs/>
      <w:sz w:val="24"/>
      <w:szCs w:val="24"/>
      <w:lang w:val="es-ES"/>
    </w:rPr>
  </w:style>
  <w:style w:type="character" w:customStyle="1" w:styleId="ListParagraphChar">
    <w:name w:val="List Paragraph Char"/>
    <w:link w:val="ListParagraph"/>
    <w:uiPriority w:val="34"/>
    <w:locked/>
    <w:rsid w:val="00C33C4C"/>
    <w:rPr>
      <w:rFonts w:ascii="Calibri" w:eastAsia="Calibri" w:hAnsi="Calibri" w:cs="Times New Roman"/>
      <w:lang w:val="en-US"/>
    </w:rPr>
  </w:style>
  <w:style w:type="character" w:customStyle="1" w:styleId="FootnoteTextChar">
    <w:name w:val="Footnote Text Char"/>
    <w:aliases w:val="fn Char,foottextfra Char,footnote Char,F Char,Texto nota pie IIRSA Char,Texto de rodapé Char,nota_rodapé Char,nota de rodapé Char,FOOTNOTES Char,single space Char,footnote text Char,Style 25 Char,Texto nota piepddes Car Car Char"/>
    <w:basedOn w:val="DefaultParagraphFont"/>
    <w:link w:val="FootnoteText"/>
    <w:uiPriority w:val="99"/>
    <w:locked/>
    <w:rsid w:val="00C33C4C"/>
    <w:rPr>
      <w:rFonts w:ascii="Times New Roman" w:eastAsia="Times New Roman" w:hAnsi="Times New Roman" w:cs="Times New Roman"/>
      <w:spacing w:val="-3"/>
      <w:sz w:val="20"/>
      <w:szCs w:val="20"/>
      <w:lang w:val="es-ES_tradnl"/>
    </w:rPr>
  </w:style>
  <w:style w:type="paragraph" w:styleId="FootnoteText">
    <w:name w:val="footnote text"/>
    <w:aliases w:val="fn,foottextfra,footnote,F,Texto nota pie IIRSA,Texto de rodapé,nota_rodapé,nota de rodapé,FOOTNOTES,single space,footnote text,Style 25,Texto nota piepddes Car Car,Texto nota piepddes Car,ft,ft Car Car,Texto nota pie2,ft1,FA Fu,f"/>
    <w:basedOn w:val="Normal"/>
    <w:link w:val="FootnoteTextChar"/>
    <w:uiPriority w:val="99"/>
    <w:unhideWhenUsed/>
    <w:qFormat/>
    <w:rsid w:val="00C33C4C"/>
    <w:pPr>
      <w:keepNext/>
      <w:keepLines/>
      <w:spacing w:after="120" w:line="240" w:lineRule="auto"/>
      <w:ind w:left="288" w:hanging="288"/>
      <w:jc w:val="both"/>
    </w:pPr>
    <w:rPr>
      <w:rFonts w:ascii="Times New Roman" w:eastAsia="Times New Roman" w:hAnsi="Times New Roman"/>
      <w:spacing w:val="-3"/>
      <w:sz w:val="20"/>
      <w:szCs w:val="20"/>
      <w:lang w:val="es-ES_tradnl"/>
    </w:rPr>
  </w:style>
  <w:style w:type="character" w:customStyle="1" w:styleId="TextonotapieCar1">
    <w:name w:val="Texto nota pie Car1"/>
    <w:basedOn w:val="DefaultParagraphFont"/>
    <w:uiPriority w:val="99"/>
    <w:semiHidden/>
    <w:rsid w:val="00C33C4C"/>
    <w:rPr>
      <w:rFonts w:ascii="Calibri" w:eastAsia="Calibri" w:hAnsi="Calibri" w:cs="Times New Roman"/>
      <w:sz w:val="20"/>
      <w:szCs w:val="20"/>
      <w:lang w:val="en-US"/>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
    <w:basedOn w:val="DefaultParagraphFont"/>
    <w:uiPriority w:val="99"/>
    <w:unhideWhenUsed/>
    <w:qFormat/>
    <w:rsid w:val="00C33C4C"/>
    <w:rPr>
      <w:vertAlign w:val="superscript"/>
    </w:rPr>
  </w:style>
  <w:style w:type="paragraph" w:customStyle="1" w:styleId="ColorfulList-Accent11">
    <w:name w:val="Colorful List - Accent 11"/>
    <w:basedOn w:val="Normal"/>
    <w:link w:val="ColorfulList-Accent1Char"/>
    <w:uiPriority w:val="34"/>
    <w:qFormat/>
    <w:rsid w:val="00C33C4C"/>
    <w:pPr>
      <w:ind w:left="720"/>
      <w:contextualSpacing/>
    </w:pPr>
    <w:rPr>
      <w:rFonts w:ascii="Times New Roman" w:hAnsi="Times New Roman"/>
    </w:rPr>
  </w:style>
  <w:style w:type="character" w:customStyle="1" w:styleId="ColorfulList-Accent1Char">
    <w:name w:val="Colorful List - Accent 1 Char"/>
    <w:link w:val="ColorfulList-Accent11"/>
    <w:uiPriority w:val="34"/>
    <w:rsid w:val="00C33C4C"/>
    <w:rPr>
      <w:rFonts w:ascii="Times New Roman" w:eastAsia="Calibri" w:hAnsi="Times New Roman" w:cs="Times New Roman"/>
      <w:lang w:val="en-US"/>
    </w:rPr>
  </w:style>
  <w:style w:type="paragraph" w:styleId="BodyTextIndent">
    <w:name w:val="Body Text Indent"/>
    <w:basedOn w:val="Normal"/>
    <w:link w:val="BodyTextIndentChar"/>
    <w:uiPriority w:val="99"/>
    <w:semiHidden/>
    <w:unhideWhenUsed/>
    <w:rsid w:val="00C33C4C"/>
    <w:pPr>
      <w:spacing w:after="120"/>
      <w:ind w:left="283"/>
    </w:pPr>
  </w:style>
  <w:style w:type="character" w:customStyle="1" w:styleId="BodyTextIndentChar">
    <w:name w:val="Body Text Indent Char"/>
    <w:basedOn w:val="DefaultParagraphFont"/>
    <w:link w:val="BodyTextIndent"/>
    <w:uiPriority w:val="99"/>
    <w:semiHidden/>
    <w:rsid w:val="00C33C4C"/>
    <w:rPr>
      <w:rFonts w:ascii="Calibri" w:eastAsia="Calibri" w:hAnsi="Calibri" w:cs="Times New Roman"/>
      <w:lang w:val="en-US"/>
    </w:rPr>
  </w:style>
  <w:style w:type="paragraph" w:styleId="BodyTextIndent3">
    <w:name w:val="Body Text Indent 3"/>
    <w:basedOn w:val="Normal"/>
    <w:link w:val="BodyTextIndent3Char"/>
    <w:uiPriority w:val="99"/>
    <w:semiHidden/>
    <w:unhideWhenUsed/>
    <w:rsid w:val="00C33C4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33C4C"/>
    <w:rPr>
      <w:rFonts w:ascii="Calibri" w:eastAsia="Calibri" w:hAnsi="Calibri" w:cs="Times New Roman"/>
      <w:sz w:val="16"/>
      <w:szCs w:val="16"/>
      <w:lang w:val="en-US"/>
    </w:rPr>
  </w:style>
  <w:style w:type="paragraph" w:styleId="BalloonText">
    <w:name w:val="Balloon Text"/>
    <w:basedOn w:val="Normal"/>
    <w:link w:val="BalloonTextChar"/>
    <w:uiPriority w:val="99"/>
    <w:semiHidden/>
    <w:unhideWhenUsed/>
    <w:rsid w:val="00803F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FE4"/>
    <w:rPr>
      <w:rFonts w:ascii="Segoe UI" w:eastAsia="Calibri" w:hAnsi="Segoe UI" w:cs="Segoe UI"/>
      <w:sz w:val="18"/>
      <w:szCs w:val="18"/>
      <w:lang w:val="en-US"/>
    </w:rPr>
  </w:style>
  <w:style w:type="paragraph" w:styleId="CommentText">
    <w:name w:val="annotation text"/>
    <w:basedOn w:val="Normal"/>
    <w:link w:val="CommentTextChar"/>
    <w:uiPriority w:val="99"/>
    <w:unhideWhenUsed/>
    <w:qFormat/>
    <w:rsid w:val="00D0661D"/>
    <w:pPr>
      <w:spacing w:after="0" w:line="240" w:lineRule="auto"/>
    </w:pPr>
    <w:rPr>
      <w:rFonts w:ascii="Times New Roman" w:eastAsia="Times New Roman" w:hAnsi="Times New Roman"/>
      <w:sz w:val="24"/>
      <w:szCs w:val="24"/>
      <w:lang w:val="es-CO"/>
    </w:rPr>
  </w:style>
  <w:style w:type="character" w:customStyle="1" w:styleId="CommentTextChar">
    <w:name w:val="Comment Text Char"/>
    <w:basedOn w:val="DefaultParagraphFont"/>
    <w:link w:val="CommentText"/>
    <w:uiPriority w:val="99"/>
    <w:rsid w:val="00D0661D"/>
    <w:rPr>
      <w:rFonts w:ascii="Times New Roman" w:eastAsia="Times New Roman" w:hAnsi="Times New Roman" w:cs="Times New Roman"/>
      <w:sz w:val="24"/>
      <w:szCs w:val="24"/>
    </w:rPr>
  </w:style>
  <w:style w:type="character" w:styleId="CommentReference">
    <w:name w:val="annotation reference"/>
    <w:uiPriority w:val="99"/>
    <w:unhideWhenUsed/>
    <w:qFormat/>
    <w:rsid w:val="00D0661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1.1458426575549087E-2"/>
          <c:y val="2.1965556604493418E-2"/>
          <c:w val="0.9770833333333333"/>
          <c:h val="0.80117252160711461"/>
        </c:manualLayout>
      </c:layout>
      <c:lineChart>
        <c:grouping val="standard"/>
        <c:varyColors val="0"/>
        <c:ser>
          <c:idx val="0"/>
          <c:order val="0"/>
          <c:tx>
            <c:strRef>
              <c:f>Evolução!$B$1</c:f>
              <c:strCache>
                <c:ptCount val="1"/>
                <c:pt idx="0">
                  <c:v>N° DE VAGAS</c:v>
                </c:pt>
              </c:strCache>
            </c:strRef>
          </c:tx>
          <c:spPr>
            <a:ln w="28575" cap="rnd">
              <a:solidFill>
                <a:schemeClr val="accent1"/>
              </a:solidFill>
              <a:round/>
            </a:ln>
            <a:effectLst/>
          </c:spPr>
          <c:marker>
            <c:symbol val="none"/>
          </c:marker>
          <c:dLbls>
            <c:dLbl>
              <c:idx val="5"/>
              <c:layout>
                <c:manualLayout>
                  <c:x val="-3.0016682652165963E-2"/>
                  <c:y val="4.792592592592592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E90-4D6D-908E-4427DBC4DB69}"/>
                </c:ext>
              </c:extLst>
            </c:dLbl>
            <c:spPr>
              <a:noFill/>
              <a:ln>
                <a:noFill/>
              </a:ln>
              <a:effectLst/>
            </c:spPr>
            <c:txPr>
              <a:bodyPr rot="0" spcFirstLastPara="1" vertOverflow="ellipsis" vert="horz" wrap="square" anchor="ctr" anchorCtr="1"/>
              <a:lstStyle/>
              <a:p>
                <a:pPr>
                  <a:defRPr sz="800" b="1" i="0" u="none" strike="noStrike" kern="1200" baseline="0">
                    <a:solidFill>
                      <a:schemeClr val="accent1"/>
                    </a:solidFill>
                    <a:latin typeface="Arial" panose="020B0604020202020204" pitchFamily="34" charset="0"/>
                    <a:ea typeface="+mn-ea"/>
                    <a:cs typeface="Arial" panose="020B0604020202020204" pitchFamily="34" charset="0"/>
                  </a:defRPr>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Evolução!$A$2:$A$16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Evolução!$B$2:$B$16</c:f>
              <c:numCache>
                <c:formatCode>#,##0_ ;\-#,##0\ </c:formatCode>
                <c:ptCount val="15"/>
                <c:pt idx="0">
                  <c:v>3648</c:v>
                </c:pt>
                <c:pt idx="1">
                  <c:v>3525</c:v>
                </c:pt>
                <c:pt idx="2">
                  <c:v>4344</c:v>
                </c:pt>
                <c:pt idx="3">
                  <c:v>4839</c:v>
                </c:pt>
                <c:pt idx="4">
                  <c:v>5846</c:v>
                </c:pt>
                <c:pt idx="5">
                  <c:v>9481</c:v>
                </c:pt>
                <c:pt idx="6">
                  <c:v>12177</c:v>
                </c:pt>
                <c:pt idx="7">
                  <c:v>12704</c:v>
                </c:pt>
                <c:pt idx="8">
                  <c:v>13192</c:v>
                </c:pt>
                <c:pt idx="9">
                  <c:v>13660</c:v>
                </c:pt>
                <c:pt idx="10">
                  <c:v>13784</c:v>
                </c:pt>
                <c:pt idx="11">
                  <c:v>13873</c:v>
                </c:pt>
                <c:pt idx="12">
                  <c:v>13863</c:v>
                </c:pt>
                <c:pt idx="13">
                  <c:v>13863</c:v>
                </c:pt>
                <c:pt idx="14">
                  <c:v>13634</c:v>
                </c:pt>
              </c:numCache>
            </c:numRef>
          </c:val>
          <c:smooth val="1"/>
          <c:extLst>
            <c:ext xmlns:c16="http://schemas.microsoft.com/office/drawing/2014/chart" uri="{C3380CC4-5D6E-409C-BE32-E72D297353CC}">
              <c16:uniqueId val="{00000001-AE90-4D6D-908E-4427DBC4DB69}"/>
            </c:ext>
          </c:extLst>
        </c:ser>
        <c:ser>
          <c:idx val="1"/>
          <c:order val="1"/>
          <c:tx>
            <c:strRef>
              <c:f>Evolução!$C$1</c:f>
              <c:strCache>
                <c:ptCount val="1"/>
                <c:pt idx="0">
                  <c:v>N° DE PRESOS</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anchor="ctr" anchorCtr="1"/>
              <a:lstStyle/>
              <a:p>
                <a:pPr>
                  <a:defRPr sz="800" b="1" i="0" u="none" strike="noStrike" kern="1200" baseline="0">
                    <a:solidFill>
                      <a:schemeClr val="accent2"/>
                    </a:solidFill>
                    <a:latin typeface="Arial" panose="020B0604020202020204" pitchFamily="34" charset="0"/>
                    <a:ea typeface="+mn-ea"/>
                    <a:cs typeface="Arial"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Evolução!$A$2:$A$16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Evolução!$C$2:$C$16</c:f>
              <c:numCache>
                <c:formatCode>#,##0_ ;\-#,##0\ </c:formatCode>
                <c:ptCount val="15"/>
                <c:pt idx="0">
                  <c:v>5095</c:v>
                </c:pt>
                <c:pt idx="1">
                  <c:v>5068</c:v>
                </c:pt>
                <c:pt idx="2">
                  <c:v>5851</c:v>
                </c:pt>
                <c:pt idx="3">
                  <c:v>6981</c:v>
                </c:pt>
                <c:pt idx="4">
                  <c:v>8509</c:v>
                </c:pt>
                <c:pt idx="5">
                  <c:v>11381</c:v>
                </c:pt>
                <c:pt idx="6">
                  <c:v>13027</c:v>
                </c:pt>
                <c:pt idx="7">
                  <c:v>14532</c:v>
                </c:pt>
                <c:pt idx="8">
                  <c:v>15039</c:v>
                </c:pt>
                <c:pt idx="9">
                  <c:v>16541</c:v>
                </c:pt>
                <c:pt idx="10">
                  <c:v>18459</c:v>
                </c:pt>
                <c:pt idx="11">
                  <c:v>19579</c:v>
                </c:pt>
                <c:pt idx="12">
                  <c:v>20540</c:v>
                </c:pt>
                <c:pt idx="13">
                  <c:v>22386</c:v>
                </c:pt>
                <c:pt idx="14">
                  <c:v>23836</c:v>
                </c:pt>
              </c:numCache>
            </c:numRef>
          </c:val>
          <c:smooth val="1"/>
          <c:extLst>
            <c:ext xmlns:c16="http://schemas.microsoft.com/office/drawing/2014/chart" uri="{C3380CC4-5D6E-409C-BE32-E72D297353CC}">
              <c16:uniqueId val="{00000002-AE90-4D6D-908E-4427DBC4DB69}"/>
            </c:ext>
          </c:extLst>
        </c:ser>
        <c:dLbls>
          <c:showLegendKey val="0"/>
          <c:showVal val="0"/>
          <c:showCatName val="0"/>
          <c:showSerName val="0"/>
          <c:showPercent val="0"/>
          <c:showBubbleSize val="0"/>
        </c:dLbls>
        <c:smooth val="0"/>
        <c:axId val="511137824"/>
        <c:axId val="511138152"/>
      </c:lineChart>
      <c:catAx>
        <c:axId val="511137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en-US"/>
          </a:p>
        </c:txPr>
        <c:crossAx val="511138152"/>
        <c:crosses val="autoZero"/>
        <c:auto val="1"/>
        <c:lblAlgn val="ctr"/>
        <c:lblOffset val="100"/>
        <c:noMultiLvlLbl val="0"/>
      </c:catAx>
      <c:valAx>
        <c:axId val="511138152"/>
        <c:scaling>
          <c:orientation val="minMax"/>
        </c:scaling>
        <c:delete val="1"/>
        <c:axPos val="l"/>
        <c:numFmt formatCode="#,##0_ ;\-#,##0\ " sourceLinked="1"/>
        <c:majorTickMark val="none"/>
        <c:minorTickMark val="none"/>
        <c:tickLblPos val="nextTo"/>
        <c:crossAx val="51113782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50"/>
      </a:pPr>
      <a:endParaRPr lang="en-US"/>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0.81067</cdr:x>
      <cdr:y>0.57875</cdr:y>
    </cdr:from>
    <cdr:to>
      <cdr:x>1</cdr:x>
      <cdr:y>0.63125</cdr:y>
    </cdr:to>
    <cdr:sp macro="" textlink="">
      <cdr:nvSpPr>
        <cdr:cNvPr id="3" name="Caixa de Texto 2"/>
        <cdr:cNvSpPr txBox="1">
          <a:spLocks xmlns:a="http://schemas.openxmlformats.org/drawingml/2006/main" noChangeArrowheads="1"/>
        </cdr:cNvSpPr>
      </cdr:nvSpPr>
      <cdr:spPr bwMode="auto">
        <a:xfrm xmlns:a="http://schemas.openxmlformats.org/drawingml/2006/main">
          <a:off x="4486276" y="2646045"/>
          <a:ext cx="1047749" cy="240030"/>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marL="0" marR="0">
            <a:spcBef>
              <a:spcPts val="0"/>
            </a:spcBef>
            <a:spcAft>
              <a:spcPts val="0"/>
            </a:spcAft>
          </a:pPr>
          <a:r>
            <a:rPr lang="es-AR" sz="900" b="1">
              <a:effectLst/>
              <a:latin typeface="+mn-lt"/>
              <a:ea typeface="Times New Roman" panose="02020603050405020304" pitchFamily="18" charset="0"/>
            </a:rPr>
            <a:t>Nro de</a:t>
          </a:r>
          <a:r>
            <a:rPr lang="es-AR" sz="900" b="1" baseline="0">
              <a:effectLst/>
              <a:latin typeface="+mn-lt"/>
              <a:ea typeface="Times New Roman" panose="02020603050405020304" pitchFamily="18" charset="0"/>
            </a:rPr>
            <a:t> plazas</a:t>
          </a:r>
          <a:r>
            <a:rPr lang="es-AR" sz="900" b="1">
              <a:effectLst/>
              <a:latin typeface="+mn-lt"/>
              <a:ea typeface="Times New Roman" panose="02020603050405020304" pitchFamily="18" charset="0"/>
            </a:rPr>
            <a:t>   </a:t>
          </a:r>
          <a:r>
            <a:rPr lang="es-ES_tradnl" sz="1200" b="1">
              <a:effectLst/>
              <a:latin typeface="+mn-lt"/>
              <a:ea typeface="Times New Roman" panose="02020603050405020304" pitchFamily="18" charset="0"/>
            </a:rPr>
            <a:t> </a:t>
          </a:r>
          <a:endParaRPr lang="pt-BR" sz="1200" b="1">
            <a:effectLst/>
            <a:latin typeface="+mn-lt"/>
            <a:ea typeface="Times New Roman" panose="02020603050405020304" pitchFamily="18" charset="0"/>
          </a:endParaRP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Rojas Gonzalez Sonia Amalia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IS-SEC</TermName>
          <TermId xmlns="http://schemas.microsoft.com/office/infopath/2007/PartnerControls">954fe912-dcd8-47cc-a622-637d228b7304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33</Value>
      <Value>13</Value>
      <Value>52</Value>
      <Value>30</Value>
      <Value>1</Value>
      <Value>51</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BR-L1545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EZSHARE-1952643763-19</_dlc_DocId>
    <_dlc_DocIdUrl xmlns="cdc7663a-08f0-4737-9e8c-148ce897a09c">
      <Url>https://idbg.sharepoint.com/teams/EZ-BR-LON/BR-L1545/_layouts/15/DocIdRedir.aspx?ID=EZSHARE-1952643763-19</Url>
      <Description>EZSHARE-1952643763-19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8F7B5B973A77C459360DA580E470BD3" ma:contentTypeVersion="5681" ma:contentTypeDescription="A content type to manage public (operations) IDB documents" ma:contentTypeScope="" ma:versionID="02461f9006706e09192cae56fe7b361e">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F4F70D-6DBF-4E4E-991D-E3845C0B4228}">
  <ds:schemaRefs>
    <ds:schemaRef ds:uri="http://schemas.openxmlformats.org/officeDocument/2006/bibliography"/>
  </ds:schemaRefs>
</ds:datastoreItem>
</file>

<file path=customXml/itemProps2.xml><?xml version="1.0" encoding="utf-8"?>
<ds:datastoreItem xmlns:ds="http://schemas.openxmlformats.org/officeDocument/2006/customXml" ds:itemID="{477114BB-15E5-4B18-8AE2-2A9BD07D1E2D}"/>
</file>

<file path=customXml/itemProps3.xml><?xml version="1.0" encoding="utf-8"?>
<ds:datastoreItem xmlns:ds="http://schemas.openxmlformats.org/officeDocument/2006/customXml" ds:itemID="{1E2CBEFE-28E7-4D19-BF4B-56836075BE46}">
  <ds:schemaRefs>
    <ds:schemaRef ds:uri="http://schemas.microsoft.com/sharepoint/v3/contenttype/forms"/>
  </ds:schemaRefs>
</ds:datastoreItem>
</file>

<file path=customXml/itemProps4.xml><?xml version="1.0" encoding="utf-8"?>
<ds:datastoreItem xmlns:ds="http://schemas.openxmlformats.org/officeDocument/2006/customXml" ds:itemID="{9577E8BD-C8FE-459B-826A-E3CC2F0F1332}">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1074FAD-BAEB-4890-AD49-A8EB60A0BF24}"/>
</file>

<file path=customXml/itemProps6.xml><?xml version="1.0" encoding="utf-8"?>
<ds:datastoreItem xmlns:ds="http://schemas.openxmlformats.org/officeDocument/2006/customXml" ds:itemID="{1F1CA2F3-5820-4894-961F-111D59FD724B}"/>
</file>

<file path=customXml/itemProps7.xml><?xml version="1.0" encoding="utf-8"?>
<ds:datastoreItem xmlns:ds="http://schemas.openxmlformats.org/officeDocument/2006/customXml" ds:itemID="{4ABF20F7-48F4-4A30-9748-3EBD6BDEF85D}"/>
</file>

<file path=docProps/app.xml><?xml version="1.0" encoding="utf-8"?>
<Properties xmlns="http://schemas.openxmlformats.org/officeDocument/2006/extended-properties" xmlns:vt="http://schemas.openxmlformats.org/officeDocument/2006/docPropsVTypes">
  <Template>Normal.dotm</Template>
  <TotalTime>2</TotalTime>
  <Pages>11</Pages>
  <Words>3775</Words>
  <Characters>21522</Characters>
  <Application>Microsoft Office Word</Application>
  <DocSecurity>0</DocSecurity>
  <Lines>179</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Victoria Dulce</dc:creator>
  <cp:keywords/>
  <dc:description/>
  <cp:lastModifiedBy>Rojas Gonzalez, Sonia Amalia</cp:lastModifiedBy>
  <cp:revision>4</cp:revision>
  <dcterms:created xsi:type="dcterms:W3CDTF">2020-10-26T19:56:00Z</dcterms:created>
  <dcterms:modified xsi:type="dcterms:W3CDTF">2020-10-27T22:28:00Z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13;#Loan Proposal|6ee86b6f-6e46-485b-8bfb-87a1f44622ac</vt:lpwstr>
  </property>
  <property fmtid="{D5CDD505-2E9C-101B-9397-08002B2CF9AE}" pid="6" name="Sub-Sector">
    <vt:lpwstr>52;#IS-SEC|954fe912-dcd8-47cc-a622-637d228b7304</vt:lpwstr>
  </property>
  <property fmtid="{D5CDD505-2E9C-101B-9397-08002B2CF9AE}" pid="7" name="Country">
    <vt:lpwstr>30;#BR|7deb27ec-6837-4974-9aa8-6cfbac841ef8</vt:lpwstr>
  </property>
  <property fmtid="{D5CDD505-2E9C-101B-9397-08002B2CF9AE}" pid="8" name="_dlc_DocIdItemGuid">
    <vt:lpwstr>80772ee9-9ce5-422d-bcf7-15c7ba8b6081</vt:lpwstr>
  </property>
  <property fmtid="{D5CDD505-2E9C-101B-9397-08002B2CF9AE}" pid="9" name="Fund IDB">
    <vt:lpwstr>33;#ORC|c028a4b2-ad8b-4cf4-9cac-a2ae6a778e23</vt:lpwstr>
  </property>
  <property fmtid="{D5CDD505-2E9C-101B-9397-08002B2CF9AE}" pid="10" name="Sector IDB">
    <vt:lpwstr>51;#IS|3f908695-d5b5-49f6-941f-76876b39564f</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0x0101001A458A224826124E8B45B1D613300CFC0048F7B5B973A77C459360DA580E470BD3</vt:lpwstr>
  </property>
</Properties>
</file>