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445" w:rsidRPr="00676D0A" w:rsidRDefault="00F05445" w:rsidP="00676D0A">
      <w:pPr>
        <w:pStyle w:val="SubSubPar"/>
        <w:numPr>
          <w:ilvl w:val="0"/>
          <w:numId w:val="0"/>
        </w:numPr>
        <w:spacing w:after="0"/>
        <w:jc w:val="center"/>
        <w:rPr>
          <w:smallCaps/>
          <w:sz w:val="22"/>
          <w:szCs w:val="22"/>
          <w:lang w:val="es-ES_tradnl"/>
        </w:rPr>
      </w:pPr>
      <w:bookmarkStart w:id="1" w:name="_GoBack"/>
      <w:bookmarkEnd w:id="1"/>
      <w:r w:rsidRPr="00676D0A">
        <w:rPr>
          <w:smallCaps/>
          <w:sz w:val="22"/>
          <w:szCs w:val="22"/>
          <w:lang w:val="es-ES_tradnl"/>
        </w:rPr>
        <w:t>Documento del Banco Interamericano de Desarrollo</w:t>
      </w: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Default="00F05445" w:rsidP="00676D0A">
      <w:pPr>
        <w:tabs>
          <w:tab w:val="left" w:pos="1440"/>
          <w:tab w:val="left" w:pos="3060"/>
        </w:tabs>
        <w:jc w:val="center"/>
        <w:rPr>
          <w:smallCaps/>
          <w:sz w:val="22"/>
          <w:szCs w:val="22"/>
          <w:lang w:val="es-ES_tradnl"/>
        </w:rPr>
      </w:pPr>
    </w:p>
    <w:p w:rsidR="005318CF" w:rsidRDefault="005318CF" w:rsidP="00676D0A">
      <w:pPr>
        <w:tabs>
          <w:tab w:val="left" w:pos="1440"/>
          <w:tab w:val="left" w:pos="3060"/>
        </w:tabs>
        <w:jc w:val="center"/>
        <w:rPr>
          <w:smallCaps/>
          <w:sz w:val="22"/>
          <w:szCs w:val="22"/>
          <w:lang w:val="es-ES_tradnl"/>
        </w:rPr>
      </w:pPr>
    </w:p>
    <w:p w:rsidR="005318CF" w:rsidRDefault="005318CF" w:rsidP="00676D0A">
      <w:pPr>
        <w:tabs>
          <w:tab w:val="left" w:pos="1440"/>
          <w:tab w:val="left" w:pos="3060"/>
        </w:tabs>
        <w:jc w:val="center"/>
        <w:rPr>
          <w:smallCaps/>
          <w:sz w:val="22"/>
          <w:szCs w:val="22"/>
          <w:lang w:val="es-ES_tradnl"/>
        </w:rPr>
      </w:pPr>
    </w:p>
    <w:p w:rsidR="005318CF" w:rsidRDefault="005318CF" w:rsidP="00676D0A">
      <w:pPr>
        <w:tabs>
          <w:tab w:val="left" w:pos="1440"/>
          <w:tab w:val="left" w:pos="3060"/>
        </w:tabs>
        <w:jc w:val="center"/>
        <w:rPr>
          <w:smallCaps/>
          <w:sz w:val="22"/>
          <w:szCs w:val="22"/>
          <w:lang w:val="es-ES_tradnl"/>
        </w:rPr>
      </w:pPr>
    </w:p>
    <w:p w:rsidR="005318CF" w:rsidRDefault="005318CF" w:rsidP="00676D0A">
      <w:pPr>
        <w:tabs>
          <w:tab w:val="left" w:pos="1440"/>
          <w:tab w:val="left" w:pos="3060"/>
        </w:tabs>
        <w:jc w:val="center"/>
        <w:rPr>
          <w:smallCaps/>
          <w:sz w:val="22"/>
          <w:szCs w:val="22"/>
          <w:lang w:val="es-ES_tradnl"/>
        </w:rPr>
      </w:pPr>
    </w:p>
    <w:p w:rsidR="005318CF" w:rsidRDefault="005318CF" w:rsidP="00676D0A">
      <w:pPr>
        <w:tabs>
          <w:tab w:val="left" w:pos="1440"/>
          <w:tab w:val="left" w:pos="3060"/>
        </w:tabs>
        <w:jc w:val="center"/>
        <w:rPr>
          <w:smallCaps/>
          <w:sz w:val="22"/>
          <w:szCs w:val="22"/>
          <w:lang w:val="es-ES_tradnl"/>
        </w:rPr>
      </w:pPr>
    </w:p>
    <w:p w:rsidR="005318CF" w:rsidRPr="00676D0A" w:rsidRDefault="005318CF"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C2C77" w:rsidRPr="00340E00" w:rsidRDefault="00FA2604" w:rsidP="00FC2C77">
      <w:pPr>
        <w:tabs>
          <w:tab w:val="left" w:pos="1440"/>
          <w:tab w:val="left" w:pos="3060"/>
        </w:tabs>
        <w:jc w:val="center"/>
        <w:rPr>
          <w:b/>
          <w:smallCaps/>
        </w:rPr>
      </w:pPr>
      <w:r>
        <w:rPr>
          <w:b/>
          <w:smallCaps/>
        </w:rPr>
        <w:t>Perú</w:t>
      </w:r>
    </w:p>
    <w:p w:rsidR="005318CF" w:rsidRDefault="005318CF" w:rsidP="00676D0A">
      <w:pPr>
        <w:tabs>
          <w:tab w:val="left" w:pos="1440"/>
          <w:tab w:val="left" w:pos="3060"/>
        </w:tabs>
        <w:jc w:val="center"/>
        <w:rPr>
          <w:smallCaps/>
          <w:sz w:val="22"/>
          <w:szCs w:val="22"/>
          <w:lang w:val="es-ES_tradnl"/>
        </w:rPr>
      </w:pPr>
    </w:p>
    <w:p w:rsidR="005318CF" w:rsidRPr="00676D0A" w:rsidRDefault="005318CF"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C2C77" w:rsidRPr="00E07F55" w:rsidRDefault="00E07F55" w:rsidP="00FC2C77">
      <w:pPr>
        <w:pStyle w:val="Title"/>
        <w:tabs>
          <w:tab w:val="clear" w:pos="1440"/>
          <w:tab w:val="clear" w:pos="3060"/>
        </w:tabs>
        <w:outlineLvl w:val="9"/>
        <w:rPr>
          <w:b/>
          <w:smallCaps/>
          <w:lang w:val="es-ES_tradnl"/>
        </w:rPr>
      </w:pPr>
      <w:r>
        <w:rPr>
          <w:b/>
          <w:smallCaps/>
        </w:rPr>
        <w:t>Consolidaci</w:t>
      </w:r>
      <w:r>
        <w:rPr>
          <w:b/>
          <w:smallCaps/>
          <w:lang w:val="es-ES_tradnl"/>
        </w:rPr>
        <w:t>ón de la gestión tributaria y aduanera</w:t>
      </w:r>
    </w:p>
    <w:p w:rsidR="00FC2C77" w:rsidRPr="00E07F55" w:rsidRDefault="00FC2C77" w:rsidP="00FC2C77">
      <w:pPr>
        <w:pStyle w:val="Title"/>
        <w:tabs>
          <w:tab w:val="clear" w:pos="1440"/>
          <w:tab w:val="clear" w:pos="3060"/>
        </w:tabs>
        <w:outlineLvl w:val="9"/>
        <w:rPr>
          <w:b/>
          <w:smallCaps/>
          <w:lang w:val="es-ES_tradnl"/>
        </w:rPr>
      </w:pPr>
    </w:p>
    <w:p w:rsidR="00FC2C77" w:rsidRPr="00340E00" w:rsidRDefault="00FC2C77" w:rsidP="00FC2C77">
      <w:pPr>
        <w:tabs>
          <w:tab w:val="left" w:pos="1440"/>
          <w:tab w:val="left" w:pos="3060"/>
        </w:tabs>
        <w:jc w:val="center"/>
        <w:rPr>
          <w:b/>
          <w:smallCaps/>
        </w:rPr>
      </w:pPr>
      <w:r w:rsidRPr="00340E00">
        <w:rPr>
          <w:b/>
          <w:smallCaps/>
        </w:rPr>
        <w:t>(</w:t>
      </w:r>
      <w:r w:rsidR="00E07F55">
        <w:rPr>
          <w:b/>
          <w:smallCaps/>
        </w:rPr>
        <w:t>PE-L1130</w:t>
      </w:r>
      <w:r w:rsidRPr="00340E00">
        <w:rPr>
          <w:b/>
          <w:smallCaps/>
        </w:rPr>
        <w:t>)</w:t>
      </w:r>
    </w:p>
    <w:p w:rsidR="00F05445" w:rsidRPr="00676D0A" w:rsidRDefault="00F05445" w:rsidP="00676D0A">
      <w:pPr>
        <w:tabs>
          <w:tab w:val="left" w:pos="1440"/>
          <w:tab w:val="left" w:pos="3060"/>
        </w:tabs>
        <w:jc w:val="center"/>
        <w:rPr>
          <w:smallCaps/>
          <w:sz w:val="22"/>
          <w:szCs w:val="22"/>
          <w:lang w:val="es-ES_tradnl"/>
        </w:rPr>
      </w:pPr>
    </w:p>
    <w:p w:rsidR="00244762" w:rsidRPr="00676D0A" w:rsidRDefault="00244762"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7B61F9" w:rsidRPr="00676D0A" w:rsidRDefault="007B61F9"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2995"/>
          <w:tab w:val="left" w:pos="4680"/>
          <w:tab w:val="left" w:pos="5155"/>
          <w:tab w:val="left" w:pos="7675"/>
          <w:tab w:val="left" w:pos="10555"/>
        </w:tabs>
        <w:jc w:val="center"/>
        <w:rPr>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F05445" w:rsidRPr="00676D0A" w:rsidRDefault="00F05445" w:rsidP="00676D0A">
      <w:pPr>
        <w:tabs>
          <w:tab w:val="left" w:pos="1440"/>
          <w:tab w:val="left" w:pos="3060"/>
        </w:tabs>
        <w:jc w:val="center"/>
        <w:rPr>
          <w:smallCaps/>
          <w:sz w:val="22"/>
          <w:szCs w:val="22"/>
          <w:lang w:val="es-ES_tradnl"/>
        </w:rPr>
      </w:pPr>
    </w:p>
    <w:p w:rsidR="007B61F9" w:rsidRPr="00676D0A" w:rsidRDefault="007B61F9" w:rsidP="00676D0A">
      <w:pPr>
        <w:tabs>
          <w:tab w:val="left" w:pos="1440"/>
          <w:tab w:val="left" w:pos="3060"/>
        </w:tabs>
        <w:jc w:val="center"/>
        <w:rPr>
          <w:smallCaps/>
          <w:sz w:val="22"/>
          <w:szCs w:val="22"/>
          <w:lang w:val="es-ES_tradnl"/>
        </w:rPr>
      </w:pPr>
    </w:p>
    <w:p w:rsidR="00F05445" w:rsidRPr="00676D0A" w:rsidRDefault="00195B3C" w:rsidP="00676D0A">
      <w:pPr>
        <w:tabs>
          <w:tab w:val="left" w:pos="1440"/>
          <w:tab w:val="left" w:pos="3060"/>
        </w:tabs>
        <w:jc w:val="center"/>
        <w:rPr>
          <w:sz w:val="22"/>
          <w:szCs w:val="22"/>
          <w:lang w:val="es-ES_tradnl"/>
        </w:rPr>
      </w:pPr>
      <w:r>
        <w:rPr>
          <w:b/>
          <w:bCs/>
          <w:smallCaps/>
          <w:sz w:val="22"/>
          <w:szCs w:val="22"/>
          <w:lang w:val="es-ES_tradnl"/>
        </w:rPr>
        <w:t>Plan de Monitoreo y Evaluación</w:t>
      </w:r>
    </w:p>
    <w:p w:rsidR="00F05445" w:rsidRPr="00676D0A" w:rsidRDefault="00F05445" w:rsidP="00676D0A">
      <w:pPr>
        <w:tabs>
          <w:tab w:val="left" w:pos="1440"/>
          <w:tab w:val="left" w:pos="3060"/>
        </w:tabs>
        <w:jc w:val="center"/>
        <w:rPr>
          <w:sz w:val="22"/>
          <w:szCs w:val="22"/>
          <w:lang w:val="es-ES_tradnl"/>
        </w:rPr>
      </w:pPr>
    </w:p>
    <w:p w:rsidR="00F05445" w:rsidRPr="00676D0A" w:rsidRDefault="00F05445" w:rsidP="00676D0A">
      <w:pPr>
        <w:tabs>
          <w:tab w:val="left" w:pos="1440"/>
          <w:tab w:val="left" w:pos="3060"/>
        </w:tabs>
        <w:jc w:val="center"/>
        <w:rPr>
          <w:sz w:val="22"/>
          <w:szCs w:val="22"/>
          <w:lang w:val="es-ES_tradnl"/>
        </w:rPr>
      </w:pPr>
    </w:p>
    <w:p w:rsidR="00F05445" w:rsidRDefault="00F05445" w:rsidP="00676D0A">
      <w:pPr>
        <w:tabs>
          <w:tab w:val="left" w:pos="1440"/>
          <w:tab w:val="left" w:pos="3060"/>
        </w:tabs>
        <w:jc w:val="center"/>
        <w:rPr>
          <w:sz w:val="22"/>
          <w:szCs w:val="22"/>
          <w:lang w:val="es-ES_tradnl"/>
        </w:rPr>
      </w:pPr>
    </w:p>
    <w:p w:rsidR="005318CF" w:rsidRPr="00676D0A" w:rsidRDefault="005318CF" w:rsidP="00676D0A">
      <w:pPr>
        <w:tabs>
          <w:tab w:val="left" w:pos="1440"/>
          <w:tab w:val="left" w:pos="3060"/>
        </w:tabs>
        <w:jc w:val="center"/>
        <w:rPr>
          <w:sz w:val="22"/>
          <w:szCs w:val="22"/>
          <w:lang w:val="es-ES_tradnl"/>
        </w:rPr>
      </w:pPr>
    </w:p>
    <w:p w:rsidR="00F05445" w:rsidRPr="00676D0A" w:rsidRDefault="00F05445" w:rsidP="00676D0A">
      <w:pPr>
        <w:tabs>
          <w:tab w:val="left" w:pos="1440"/>
          <w:tab w:val="left" w:pos="3060"/>
        </w:tabs>
        <w:jc w:val="center"/>
        <w:rPr>
          <w:sz w:val="22"/>
          <w:szCs w:val="22"/>
          <w:lang w:val="es-ES_tradnl"/>
        </w:rPr>
      </w:pPr>
    </w:p>
    <w:p w:rsidR="00F05445" w:rsidRPr="00676D0A" w:rsidRDefault="00F05445" w:rsidP="00676D0A">
      <w:pPr>
        <w:tabs>
          <w:tab w:val="left" w:pos="1440"/>
          <w:tab w:val="left" w:pos="3060"/>
        </w:tabs>
        <w:jc w:val="center"/>
        <w:rPr>
          <w:sz w:val="22"/>
          <w:szCs w:val="22"/>
          <w:lang w:val="es-ES_tradnl"/>
        </w:rPr>
      </w:pPr>
    </w:p>
    <w:p w:rsidR="00F05445" w:rsidRPr="00676D0A" w:rsidRDefault="00F05445" w:rsidP="00676D0A">
      <w:pPr>
        <w:tabs>
          <w:tab w:val="left" w:pos="1440"/>
          <w:tab w:val="left" w:pos="3060"/>
        </w:tabs>
        <w:jc w:val="center"/>
        <w:rPr>
          <w:sz w:val="22"/>
          <w:szCs w:val="22"/>
          <w:lang w:val="es-ES_tradnl"/>
        </w:rPr>
      </w:pPr>
    </w:p>
    <w:p w:rsidR="00F05445" w:rsidRPr="00676D0A" w:rsidRDefault="00F05445" w:rsidP="00676D0A">
      <w:pPr>
        <w:tabs>
          <w:tab w:val="left" w:pos="1440"/>
          <w:tab w:val="left" w:pos="3060"/>
        </w:tabs>
        <w:jc w:val="center"/>
        <w:rPr>
          <w:sz w:val="22"/>
          <w:szCs w:val="22"/>
          <w:lang w:val="es-ES_tradnl"/>
        </w:rPr>
      </w:pPr>
    </w:p>
    <w:p w:rsidR="00FC2C77" w:rsidRPr="00A61F15" w:rsidRDefault="00FC2C77" w:rsidP="00FC2C77">
      <w:pPr>
        <w:pStyle w:val="BodyText"/>
        <w:pBdr>
          <w:top w:val="single" w:sz="4" w:space="1" w:color="auto"/>
          <w:left w:val="single" w:sz="4" w:space="4" w:color="auto"/>
          <w:bottom w:val="single" w:sz="4" w:space="1" w:color="auto"/>
          <w:right w:val="single" w:sz="4" w:space="4" w:color="auto"/>
        </w:pBdr>
        <w:tabs>
          <w:tab w:val="left" w:pos="1440"/>
        </w:tabs>
        <w:jc w:val="both"/>
      </w:pPr>
      <w:r w:rsidRPr="00A61F15">
        <w:t xml:space="preserve">Este documento fue preparado por </w:t>
      </w:r>
      <w:r w:rsidR="00D333BE">
        <w:t>Axel Radics</w:t>
      </w:r>
      <w:r w:rsidRPr="00A61F15">
        <w:t xml:space="preserve">, Jefe de Equipo </w:t>
      </w:r>
      <w:r w:rsidR="00195B3C">
        <w:t xml:space="preserve">de Proyecto </w:t>
      </w:r>
      <w:r w:rsidRPr="00A61F15">
        <w:t>(</w:t>
      </w:r>
      <w:r w:rsidR="00E07F55">
        <w:t>IFD/FMM</w:t>
      </w:r>
      <w:r w:rsidRPr="00A61F15">
        <w:t>)</w:t>
      </w:r>
    </w:p>
    <w:p w:rsidR="00F05445" w:rsidRPr="00676D0A" w:rsidRDefault="00F05445" w:rsidP="00676D0A">
      <w:pPr>
        <w:pStyle w:val="Newpage"/>
        <w:jc w:val="both"/>
        <w:rPr>
          <w:lang w:val="es-ES_tradnl"/>
        </w:rPr>
      </w:pPr>
      <w:r w:rsidRPr="00676D0A">
        <w:rPr>
          <w:lang w:val="es-ES_tradnl"/>
        </w:rPr>
        <w:br w:type="page"/>
      </w:r>
    </w:p>
    <w:p w:rsidR="00F05445" w:rsidRPr="00676D0A" w:rsidRDefault="00F05445" w:rsidP="00676D0A">
      <w:pPr>
        <w:tabs>
          <w:tab w:val="left" w:pos="1440"/>
          <w:tab w:val="left" w:pos="3060"/>
        </w:tabs>
        <w:jc w:val="both"/>
        <w:outlineLvl w:val="0"/>
        <w:rPr>
          <w:lang w:val="es-ES_tradnl"/>
        </w:rPr>
      </w:pPr>
    </w:p>
    <w:p w:rsidR="00F05445" w:rsidRPr="00676D0A" w:rsidRDefault="00195B3C" w:rsidP="000907C9">
      <w:pPr>
        <w:pStyle w:val="Newpage"/>
        <w:rPr>
          <w:lang w:val="es-ES_tradnl"/>
        </w:rPr>
      </w:pPr>
      <w:r>
        <w:rPr>
          <w:lang w:val="es-ES_tradnl"/>
        </w:rPr>
        <w:t>Contenido</w:t>
      </w:r>
    </w:p>
    <w:p w:rsidR="00F05445" w:rsidRPr="00676D0A" w:rsidRDefault="00F05445" w:rsidP="00676D0A">
      <w:pPr>
        <w:pStyle w:val="Newpage"/>
        <w:jc w:val="both"/>
        <w:rPr>
          <w:lang w:val="es-ES_tradnl"/>
        </w:rPr>
      </w:pPr>
    </w:p>
    <w:p w:rsidR="001B0D57" w:rsidRPr="001B0D57" w:rsidRDefault="00454A07">
      <w:pPr>
        <w:pStyle w:val="TOC1"/>
        <w:rPr>
          <w:rFonts w:asciiTheme="minorHAnsi" w:eastAsiaTheme="minorEastAsia" w:hAnsiTheme="minorHAnsi" w:cstheme="minorBidi"/>
          <w:smallCaps w:val="0"/>
          <w:sz w:val="22"/>
          <w:szCs w:val="22"/>
          <w:lang w:val="es-ES_tradnl"/>
        </w:rPr>
      </w:pPr>
      <w:r w:rsidRPr="00676D0A">
        <w:rPr>
          <w:smallCaps w:val="0"/>
          <w:noProof w:val="0"/>
          <w:lang w:val="es-ES_tradnl"/>
        </w:rPr>
        <w:fldChar w:fldCharType="begin"/>
      </w:r>
      <w:r w:rsidR="00F05445" w:rsidRPr="00676D0A">
        <w:rPr>
          <w:smallCaps w:val="0"/>
          <w:noProof w:val="0"/>
          <w:lang w:val="es-ES_tradnl"/>
        </w:rPr>
        <w:instrText xml:space="preserve"> TOC \f \t "Chapter,1,FirstHeading,2,SecHeading,3" </w:instrText>
      </w:r>
      <w:r w:rsidRPr="00676D0A">
        <w:rPr>
          <w:smallCaps w:val="0"/>
          <w:noProof w:val="0"/>
          <w:lang w:val="es-ES_tradnl"/>
        </w:rPr>
        <w:fldChar w:fldCharType="separate"/>
      </w:r>
      <w:r w:rsidR="001B0D57" w:rsidRPr="00A13299">
        <w:rPr>
          <w:lang w:val="es-ES_tradnl"/>
        </w:rPr>
        <w:t>I.</w:t>
      </w:r>
      <w:r w:rsidR="001B0D57" w:rsidRPr="001B0D57">
        <w:rPr>
          <w:rFonts w:asciiTheme="minorHAnsi" w:eastAsiaTheme="minorEastAsia" w:hAnsiTheme="minorHAnsi" w:cstheme="minorBidi"/>
          <w:smallCaps w:val="0"/>
          <w:sz w:val="22"/>
          <w:szCs w:val="22"/>
          <w:lang w:val="es-ES_tradnl"/>
        </w:rPr>
        <w:tab/>
      </w:r>
      <w:r w:rsidR="001B0D57" w:rsidRPr="00A13299">
        <w:rPr>
          <w:lang w:val="es-ES_tradnl"/>
        </w:rPr>
        <w:t>Introducción</w:t>
      </w:r>
      <w:r w:rsidR="001B0D57">
        <w:tab/>
      </w:r>
      <w:r w:rsidR="001B0D57">
        <w:fldChar w:fldCharType="begin"/>
      </w:r>
      <w:r w:rsidR="001B0D57">
        <w:instrText xml:space="preserve"> PAGEREF _Toc385535401 \h </w:instrText>
      </w:r>
      <w:r w:rsidR="001B0D57">
        <w:fldChar w:fldCharType="separate"/>
      </w:r>
      <w:r w:rsidR="001B0D57">
        <w:t>1</w:t>
      </w:r>
      <w:r w:rsidR="001B0D57">
        <w:fldChar w:fldCharType="end"/>
      </w:r>
    </w:p>
    <w:p w:rsidR="001B0D57" w:rsidRPr="001B0D57" w:rsidRDefault="001B0D57">
      <w:pPr>
        <w:pStyle w:val="TOC1"/>
        <w:rPr>
          <w:rFonts w:asciiTheme="minorHAnsi" w:eastAsiaTheme="minorEastAsia" w:hAnsiTheme="minorHAnsi" w:cstheme="minorBidi"/>
          <w:smallCaps w:val="0"/>
          <w:sz w:val="22"/>
          <w:szCs w:val="22"/>
          <w:lang w:val="es-ES_tradnl"/>
        </w:rPr>
      </w:pPr>
      <w:r w:rsidRPr="00A13299">
        <w:rPr>
          <w:lang w:val="es-ES_tradnl"/>
        </w:rPr>
        <w:t>II.</w:t>
      </w:r>
      <w:r w:rsidRPr="001B0D57">
        <w:rPr>
          <w:rFonts w:asciiTheme="minorHAnsi" w:eastAsiaTheme="minorEastAsia" w:hAnsiTheme="minorHAnsi" w:cstheme="minorBidi"/>
          <w:smallCaps w:val="0"/>
          <w:sz w:val="22"/>
          <w:szCs w:val="22"/>
          <w:lang w:val="es-ES_tradnl"/>
        </w:rPr>
        <w:tab/>
      </w:r>
      <w:r w:rsidRPr="00A13299">
        <w:rPr>
          <w:lang w:val="es-ES_tradnl"/>
        </w:rPr>
        <w:t>Monitoreo</w:t>
      </w:r>
      <w:r>
        <w:tab/>
      </w:r>
      <w:r>
        <w:fldChar w:fldCharType="begin"/>
      </w:r>
      <w:r>
        <w:instrText xml:space="preserve"> PAGEREF _Toc385535402 \h </w:instrText>
      </w:r>
      <w:r>
        <w:fldChar w:fldCharType="separate"/>
      </w:r>
      <w:r>
        <w:t>1</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A.</w:t>
      </w:r>
      <w:r w:rsidRPr="001B0D57">
        <w:rPr>
          <w:rFonts w:asciiTheme="minorHAnsi" w:eastAsiaTheme="minorEastAsia" w:hAnsiTheme="minorHAnsi" w:cstheme="minorBidi"/>
          <w:sz w:val="22"/>
          <w:szCs w:val="22"/>
          <w:lang w:val="es-ES_tradnl"/>
        </w:rPr>
        <w:tab/>
      </w:r>
      <w:r w:rsidRPr="00A13299">
        <w:rPr>
          <w:lang w:val="es-ES_tradnl"/>
        </w:rPr>
        <w:t>Indicadores</w:t>
      </w:r>
      <w:r>
        <w:tab/>
      </w:r>
      <w:r>
        <w:fldChar w:fldCharType="begin"/>
      </w:r>
      <w:r>
        <w:instrText xml:space="preserve"> PAGEREF _Toc385535403 \h </w:instrText>
      </w:r>
      <w:r>
        <w:fldChar w:fldCharType="separate"/>
      </w:r>
      <w:r>
        <w:t>1</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B.</w:t>
      </w:r>
      <w:r w:rsidRPr="001B0D57">
        <w:rPr>
          <w:rFonts w:asciiTheme="minorHAnsi" w:eastAsiaTheme="minorEastAsia" w:hAnsiTheme="minorHAnsi" w:cstheme="minorBidi"/>
          <w:sz w:val="22"/>
          <w:szCs w:val="22"/>
          <w:lang w:val="es-ES_tradnl"/>
        </w:rPr>
        <w:tab/>
      </w:r>
      <w:r w:rsidRPr="00A13299">
        <w:rPr>
          <w:lang w:val="es-ES_tradnl"/>
        </w:rPr>
        <w:t>Recolección de información e instrumentos</w:t>
      </w:r>
      <w:r>
        <w:tab/>
      </w:r>
      <w:r>
        <w:fldChar w:fldCharType="begin"/>
      </w:r>
      <w:r>
        <w:instrText xml:space="preserve"> PAGEREF _Toc385535404 \h </w:instrText>
      </w:r>
      <w:r>
        <w:fldChar w:fldCharType="separate"/>
      </w:r>
      <w:r>
        <w:t>2</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C.</w:t>
      </w:r>
      <w:r w:rsidRPr="001B0D57">
        <w:rPr>
          <w:rFonts w:asciiTheme="minorHAnsi" w:eastAsiaTheme="minorEastAsia" w:hAnsiTheme="minorHAnsi" w:cstheme="minorBidi"/>
          <w:sz w:val="22"/>
          <w:szCs w:val="22"/>
          <w:lang w:val="es-ES_tradnl"/>
        </w:rPr>
        <w:tab/>
      </w:r>
      <w:r w:rsidRPr="00A13299">
        <w:rPr>
          <w:lang w:val="es-ES_tradnl"/>
        </w:rPr>
        <w:t>Reportes</w:t>
      </w:r>
      <w:r>
        <w:tab/>
      </w:r>
      <w:r>
        <w:fldChar w:fldCharType="begin"/>
      </w:r>
      <w:r>
        <w:instrText xml:space="preserve"> PAGEREF _Toc385535405 \h </w:instrText>
      </w:r>
      <w:r>
        <w:fldChar w:fldCharType="separate"/>
      </w:r>
      <w:r>
        <w:t>2</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D.</w:t>
      </w:r>
      <w:r w:rsidRPr="001B0D57">
        <w:rPr>
          <w:rFonts w:asciiTheme="minorHAnsi" w:eastAsiaTheme="minorEastAsia" w:hAnsiTheme="minorHAnsi" w:cstheme="minorBidi"/>
          <w:sz w:val="22"/>
          <w:szCs w:val="22"/>
          <w:lang w:val="es-ES_tradnl"/>
        </w:rPr>
        <w:tab/>
      </w:r>
      <w:r w:rsidRPr="00A13299">
        <w:rPr>
          <w:lang w:val="es-ES_tradnl"/>
        </w:rPr>
        <w:t>Coordinación del monitoreo, plan de trabajo y presupuesto</w:t>
      </w:r>
      <w:r>
        <w:tab/>
      </w:r>
      <w:r>
        <w:fldChar w:fldCharType="begin"/>
      </w:r>
      <w:r>
        <w:instrText xml:space="preserve"> PAGEREF _Toc385535406 \h </w:instrText>
      </w:r>
      <w:r>
        <w:fldChar w:fldCharType="separate"/>
      </w:r>
      <w:r>
        <w:t>3</w:t>
      </w:r>
      <w:r>
        <w:fldChar w:fldCharType="end"/>
      </w:r>
    </w:p>
    <w:p w:rsidR="001B0D57" w:rsidRPr="001B0D57" w:rsidRDefault="001B0D57">
      <w:pPr>
        <w:pStyle w:val="TOC1"/>
        <w:rPr>
          <w:rFonts w:asciiTheme="minorHAnsi" w:eastAsiaTheme="minorEastAsia" w:hAnsiTheme="minorHAnsi" w:cstheme="minorBidi"/>
          <w:smallCaps w:val="0"/>
          <w:sz w:val="22"/>
          <w:szCs w:val="22"/>
          <w:lang w:val="es-ES_tradnl"/>
        </w:rPr>
      </w:pPr>
      <w:r w:rsidRPr="00A13299">
        <w:rPr>
          <w:lang w:val="es-ES_tradnl"/>
        </w:rPr>
        <w:t>III.</w:t>
      </w:r>
      <w:r w:rsidRPr="001B0D57">
        <w:rPr>
          <w:rFonts w:asciiTheme="minorHAnsi" w:eastAsiaTheme="minorEastAsia" w:hAnsiTheme="minorHAnsi" w:cstheme="minorBidi"/>
          <w:smallCaps w:val="0"/>
          <w:sz w:val="22"/>
          <w:szCs w:val="22"/>
          <w:lang w:val="es-ES_tradnl"/>
        </w:rPr>
        <w:tab/>
      </w:r>
      <w:r w:rsidRPr="00A13299">
        <w:rPr>
          <w:lang w:val="es-ES_tradnl"/>
        </w:rPr>
        <w:t>Evaluación</w:t>
      </w:r>
      <w:r>
        <w:tab/>
      </w:r>
      <w:r>
        <w:fldChar w:fldCharType="begin"/>
      </w:r>
      <w:r>
        <w:instrText xml:space="preserve"> PAGEREF _Toc385535407 \h </w:instrText>
      </w:r>
      <w:r>
        <w:fldChar w:fldCharType="separate"/>
      </w:r>
      <w:r>
        <w:t>3</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A.</w:t>
      </w:r>
      <w:r w:rsidRPr="001B0D57">
        <w:rPr>
          <w:rFonts w:asciiTheme="minorHAnsi" w:eastAsiaTheme="minorEastAsia" w:hAnsiTheme="minorHAnsi" w:cstheme="minorBidi"/>
          <w:sz w:val="22"/>
          <w:szCs w:val="22"/>
          <w:lang w:val="es-ES_tradnl"/>
        </w:rPr>
        <w:tab/>
      </w:r>
      <w:r w:rsidRPr="00A13299">
        <w:rPr>
          <w:lang w:val="es-ES_tradnl"/>
        </w:rPr>
        <w:t>Principales preguntas de evaluación</w:t>
      </w:r>
      <w:r>
        <w:tab/>
      </w:r>
      <w:r>
        <w:fldChar w:fldCharType="begin"/>
      </w:r>
      <w:r>
        <w:instrText xml:space="preserve"> PAGEREF _Toc385535408 \h </w:instrText>
      </w:r>
      <w:r>
        <w:fldChar w:fldCharType="separate"/>
      </w:r>
      <w:r>
        <w:t>3</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B.</w:t>
      </w:r>
      <w:r w:rsidRPr="001B0D57">
        <w:rPr>
          <w:rFonts w:asciiTheme="minorHAnsi" w:eastAsiaTheme="minorEastAsia" w:hAnsiTheme="minorHAnsi" w:cstheme="minorBidi"/>
          <w:sz w:val="22"/>
          <w:szCs w:val="22"/>
          <w:lang w:val="es-ES_tradnl"/>
        </w:rPr>
        <w:tab/>
      </w:r>
      <w:r w:rsidRPr="00A13299">
        <w:rPr>
          <w:lang w:val="es-ES_tradnl"/>
        </w:rPr>
        <w:t>Conocimiento existente</w:t>
      </w:r>
      <w:r>
        <w:tab/>
      </w:r>
      <w:r>
        <w:fldChar w:fldCharType="begin"/>
      </w:r>
      <w:r>
        <w:instrText xml:space="preserve"> PAGEREF _Toc385535409 \h </w:instrText>
      </w:r>
      <w:r>
        <w:fldChar w:fldCharType="separate"/>
      </w:r>
      <w:r>
        <w:t>4</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C.</w:t>
      </w:r>
      <w:r w:rsidRPr="001B0D57">
        <w:rPr>
          <w:rFonts w:asciiTheme="minorHAnsi" w:eastAsiaTheme="minorEastAsia" w:hAnsiTheme="minorHAnsi" w:cstheme="minorBidi"/>
          <w:sz w:val="22"/>
          <w:szCs w:val="22"/>
          <w:lang w:val="es-ES_tradnl"/>
        </w:rPr>
        <w:tab/>
      </w:r>
      <w:r w:rsidRPr="00A13299">
        <w:rPr>
          <w:lang w:val="es-ES_tradnl"/>
        </w:rPr>
        <w:t>Indicadores clave de resultados</w:t>
      </w:r>
      <w:r>
        <w:tab/>
      </w:r>
      <w:r>
        <w:fldChar w:fldCharType="begin"/>
      </w:r>
      <w:r>
        <w:instrText xml:space="preserve"> PAGEREF _Toc385535410 \h </w:instrText>
      </w:r>
      <w:r>
        <w:fldChar w:fldCharType="separate"/>
      </w:r>
      <w:r>
        <w:t>4</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D.</w:t>
      </w:r>
      <w:r w:rsidRPr="001B0D57">
        <w:rPr>
          <w:rFonts w:asciiTheme="minorHAnsi" w:eastAsiaTheme="minorEastAsia" w:hAnsiTheme="minorHAnsi" w:cstheme="minorBidi"/>
          <w:sz w:val="22"/>
          <w:szCs w:val="22"/>
          <w:lang w:val="es-ES_tradnl"/>
        </w:rPr>
        <w:tab/>
      </w:r>
      <w:r w:rsidRPr="00A13299">
        <w:rPr>
          <w:lang w:val="es-ES_tradnl"/>
        </w:rPr>
        <w:t>Metodología de evaluación</w:t>
      </w:r>
      <w:r>
        <w:tab/>
      </w:r>
      <w:r>
        <w:fldChar w:fldCharType="begin"/>
      </w:r>
      <w:r>
        <w:instrText xml:space="preserve"> PAGEREF _Toc385535411 \h </w:instrText>
      </w:r>
      <w:r>
        <w:fldChar w:fldCharType="separate"/>
      </w:r>
      <w:r>
        <w:t>5</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E.</w:t>
      </w:r>
      <w:r w:rsidRPr="001B0D57">
        <w:rPr>
          <w:rFonts w:asciiTheme="minorHAnsi" w:eastAsiaTheme="minorEastAsia" w:hAnsiTheme="minorHAnsi" w:cstheme="minorBidi"/>
          <w:sz w:val="22"/>
          <w:szCs w:val="22"/>
          <w:lang w:val="es-ES_tradnl"/>
        </w:rPr>
        <w:tab/>
      </w:r>
      <w:r w:rsidRPr="00A13299">
        <w:rPr>
          <w:lang w:val="es-ES_tradnl"/>
        </w:rPr>
        <w:t>Aspectos técnicos de la metodología seleccionada</w:t>
      </w:r>
      <w:r>
        <w:tab/>
      </w:r>
      <w:r>
        <w:fldChar w:fldCharType="begin"/>
      </w:r>
      <w:r>
        <w:instrText xml:space="preserve"> PAGEREF _Toc385535412 \h </w:instrText>
      </w:r>
      <w:r>
        <w:fldChar w:fldCharType="separate"/>
      </w:r>
      <w:r>
        <w:t>5</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F.</w:t>
      </w:r>
      <w:r w:rsidRPr="001B0D57">
        <w:rPr>
          <w:rFonts w:asciiTheme="minorHAnsi" w:eastAsiaTheme="minorEastAsia" w:hAnsiTheme="minorHAnsi" w:cstheme="minorBidi"/>
          <w:sz w:val="22"/>
          <w:szCs w:val="22"/>
          <w:lang w:val="es-ES_tradnl"/>
        </w:rPr>
        <w:tab/>
      </w:r>
      <w:r w:rsidRPr="00A13299">
        <w:rPr>
          <w:lang w:val="es-ES_tradnl"/>
        </w:rPr>
        <w:t>Reporte de resultados</w:t>
      </w:r>
      <w:r>
        <w:tab/>
      </w:r>
      <w:r>
        <w:fldChar w:fldCharType="begin"/>
      </w:r>
      <w:r>
        <w:instrText xml:space="preserve"> PAGEREF _Toc385535413 \h </w:instrText>
      </w:r>
      <w:r>
        <w:fldChar w:fldCharType="separate"/>
      </w:r>
      <w:r>
        <w:t>7</w:t>
      </w:r>
      <w:r>
        <w:fldChar w:fldCharType="end"/>
      </w:r>
    </w:p>
    <w:p w:rsidR="001B0D57" w:rsidRPr="001B0D57" w:rsidRDefault="001B0D57">
      <w:pPr>
        <w:pStyle w:val="TOC2"/>
        <w:rPr>
          <w:rFonts w:asciiTheme="minorHAnsi" w:eastAsiaTheme="minorEastAsia" w:hAnsiTheme="minorHAnsi" w:cstheme="minorBidi"/>
          <w:sz w:val="22"/>
          <w:szCs w:val="22"/>
          <w:lang w:val="es-ES_tradnl"/>
        </w:rPr>
      </w:pPr>
      <w:r w:rsidRPr="00A13299">
        <w:rPr>
          <w:lang w:val="es-ES_tradnl"/>
        </w:rPr>
        <w:t>G.</w:t>
      </w:r>
      <w:r w:rsidRPr="001B0D57">
        <w:rPr>
          <w:rFonts w:asciiTheme="minorHAnsi" w:eastAsiaTheme="minorEastAsia" w:hAnsiTheme="minorHAnsi" w:cstheme="minorBidi"/>
          <w:sz w:val="22"/>
          <w:szCs w:val="22"/>
          <w:lang w:val="es-ES_tradnl"/>
        </w:rPr>
        <w:tab/>
      </w:r>
      <w:r w:rsidRPr="00A13299">
        <w:rPr>
          <w:lang w:val="es-ES_tradnl"/>
        </w:rPr>
        <w:t>Coordinación de la evaluación, plan de trabajo y presupuesto</w:t>
      </w:r>
      <w:r>
        <w:tab/>
      </w:r>
      <w:r>
        <w:fldChar w:fldCharType="begin"/>
      </w:r>
      <w:r>
        <w:instrText xml:space="preserve"> PAGEREF _Toc385535414 \h </w:instrText>
      </w:r>
      <w:r>
        <w:fldChar w:fldCharType="separate"/>
      </w:r>
      <w:r>
        <w:t>8</w:t>
      </w:r>
      <w:r>
        <w:fldChar w:fldCharType="end"/>
      </w:r>
    </w:p>
    <w:p w:rsidR="00F05445" w:rsidRPr="00676D0A" w:rsidRDefault="00454A07" w:rsidP="00676D0A">
      <w:pPr>
        <w:pStyle w:val="TOC3"/>
        <w:ind w:left="0" w:firstLine="0"/>
        <w:jc w:val="both"/>
        <w:rPr>
          <w:lang w:val="es-ES_tradnl"/>
        </w:rPr>
      </w:pPr>
      <w:r w:rsidRPr="00676D0A">
        <w:rPr>
          <w:smallCaps/>
          <w:lang w:val="es-ES_tradnl"/>
        </w:rPr>
        <w:fldChar w:fldCharType="end"/>
      </w:r>
    </w:p>
    <w:p w:rsidR="00F05445" w:rsidRPr="00676D0A" w:rsidRDefault="00F05445" w:rsidP="00676D0A">
      <w:pPr>
        <w:pStyle w:val="Newpage"/>
        <w:jc w:val="both"/>
        <w:rPr>
          <w:lang w:val="es-ES_tradnl"/>
        </w:rPr>
        <w:sectPr w:rsidR="00F05445" w:rsidRPr="00676D0A" w:rsidSect="00F473A7">
          <w:headerReference w:type="default" r:id="rId10"/>
          <w:footerReference w:type="default" r:id="rId11"/>
          <w:headerReference w:type="first" r:id="rId12"/>
          <w:pgSz w:w="12240" w:h="15840" w:code="1"/>
          <w:pgMar w:top="1080" w:right="1800" w:bottom="1440" w:left="1800" w:header="706" w:footer="706" w:gutter="0"/>
          <w:pgNumType w:fmt="lowerRoman" w:start="1"/>
          <w:cols w:space="720"/>
          <w:formProt w:val="0"/>
          <w:titlePg/>
        </w:sectPr>
      </w:pPr>
    </w:p>
    <w:p w:rsidR="00F05445" w:rsidRPr="00676D0A" w:rsidRDefault="00F05445" w:rsidP="00676D0A">
      <w:pPr>
        <w:pStyle w:val="Newpage"/>
        <w:jc w:val="both"/>
        <w:rPr>
          <w:lang w:val="es-ES_tradnl"/>
        </w:rPr>
      </w:pPr>
      <w:r w:rsidRPr="00676D0A">
        <w:rPr>
          <w:lang w:val="es-ES_tradnl"/>
        </w:rPr>
        <w:lastRenderedPageBreak/>
        <w:br w:type="page"/>
      </w:r>
    </w:p>
    <w:p w:rsidR="00F05445" w:rsidRPr="00791FBE" w:rsidRDefault="00F05445" w:rsidP="00676D0A">
      <w:pPr>
        <w:jc w:val="both"/>
        <w:rPr>
          <w:sz w:val="22"/>
          <w:szCs w:val="22"/>
          <w:lang w:val="es-ES_tradnl" w:eastAsia="es-ES_tradnl"/>
        </w:rPr>
      </w:pPr>
    </w:p>
    <w:p w:rsidR="00F05445" w:rsidRPr="00791FBE" w:rsidRDefault="00F05445" w:rsidP="00676D0A">
      <w:pPr>
        <w:tabs>
          <w:tab w:val="left" w:pos="3060"/>
        </w:tabs>
        <w:jc w:val="both"/>
        <w:rPr>
          <w:b/>
          <w:bCs/>
          <w:sz w:val="22"/>
          <w:szCs w:val="22"/>
          <w:lang w:val="es-ES_tradnl"/>
        </w:rPr>
      </w:pPr>
    </w:p>
    <w:p w:rsidR="00F05445" w:rsidRPr="00791FBE" w:rsidRDefault="00F05445" w:rsidP="00676D0A">
      <w:pPr>
        <w:pStyle w:val="Newpage"/>
        <w:jc w:val="both"/>
        <w:rPr>
          <w:sz w:val="22"/>
          <w:szCs w:val="22"/>
          <w:lang w:val="es-ES_tradnl"/>
        </w:rPr>
      </w:pPr>
      <w:r w:rsidRPr="00791FBE">
        <w:rPr>
          <w:sz w:val="22"/>
          <w:szCs w:val="22"/>
          <w:lang w:val="es-ES_tradnl"/>
        </w:rPr>
        <w:t>Siglas y abreviaturas</w:t>
      </w:r>
    </w:p>
    <w:p w:rsidR="00F05445" w:rsidRPr="00791FBE" w:rsidRDefault="00F05445" w:rsidP="00676D0A">
      <w:pPr>
        <w:tabs>
          <w:tab w:val="left" w:pos="3060"/>
        </w:tabs>
        <w:jc w:val="both"/>
        <w:rPr>
          <w:b/>
          <w:bCs/>
          <w:sz w:val="22"/>
          <w:szCs w:val="22"/>
          <w:lang w:val="es-ES_tradnl"/>
        </w:rPr>
      </w:pPr>
    </w:p>
    <w:tbl>
      <w:tblPr>
        <w:tblW w:w="8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7"/>
        <w:gridCol w:w="6947"/>
      </w:tblGrid>
      <w:tr w:rsidR="00342B5C" w:rsidRPr="00791FBE" w:rsidTr="00316D47">
        <w:trPr>
          <w:cantSplit/>
        </w:trPr>
        <w:tc>
          <w:tcPr>
            <w:tcW w:w="1367" w:type="dxa"/>
          </w:tcPr>
          <w:p w:rsidR="00342B5C" w:rsidRDefault="00342B5C" w:rsidP="00D6630B">
            <w:pPr>
              <w:spacing w:before="20" w:afterLines="20" w:after="48" w:line="260" w:lineRule="exact"/>
              <w:jc w:val="both"/>
              <w:rPr>
                <w:sz w:val="22"/>
                <w:szCs w:val="22"/>
                <w:lang w:val="es-ES_tradnl"/>
              </w:rPr>
            </w:pPr>
            <w:r w:rsidRPr="00791FBE">
              <w:rPr>
                <w:sz w:val="22"/>
                <w:szCs w:val="22"/>
                <w:lang w:val="es-ES_tradnl"/>
              </w:rPr>
              <w:t>BID</w:t>
            </w:r>
          </w:p>
        </w:tc>
        <w:tc>
          <w:tcPr>
            <w:tcW w:w="6947" w:type="dxa"/>
          </w:tcPr>
          <w:p w:rsidR="00342B5C" w:rsidRDefault="00342B5C" w:rsidP="00550307">
            <w:pPr>
              <w:spacing w:before="20" w:afterLines="20" w:after="48" w:line="260" w:lineRule="exact"/>
              <w:jc w:val="both"/>
              <w:rPr>
                <w:sz w:val="22"/>
                <w:szCs w:val="22"/>
                <w:lang w:val="es-ES_tradnl"/>
              </w:rPr>
            </w:pPr>
            <w:r w:rsidRPr="00791FBE">
              <w:rPr>
                <w:sz w:val="22"/>
                <w:szCs w:val="22"/>
                <w:lang w:val="es-ES_tradnl"/>
              </w:rPr>
              <w:t>Banco Interamericano de Desarrollo</w:t>
            </w:r>
          </w:p>
        </w:tc>
      </w:tr>
      <w:tr w:rsidR="00342B5C" w:rsidRPr="00791FBE" w:rsidTr="00316D47">
        <w:trPr>
          <w:cantSplit/>
        </w:trPr>
        <w:tc>
          <w:tcPr>
            <w:tcW w:w="1367" w:type="dxa"/>
          </w:tcPr>
          <w:p w:rsidR="00342B5C" w:rsidRDefault="00342B5C" w:rsidP="007F0FB3">
            <w:pPr>
              <w:tabs>
                <w:tab w:val="left" w:pos="1440"/>
                <w:tab w:val="left" w:pos="3060"/>
              </w:tabs>
              <w:jc w:val="both"/>
              <w:rPr>
                <w:sz w:val="22"/>
                <w:szCs w:val="22"/>
                <w:lang w:val="es-ES_tradnl"/>
              </w:rPr>
            </w:pPr>
            <w:r>
              <w:rPr>
                <w:sz w:val="22"/>
                <w:szCs w:val="22"/>
                <w:lang w:val="es-ES_tradnl"/>
              </w:rPr>
              <w:t>DG</w:t>
            </w:r>
            <w:r w:rsidR="00BD2DBC">
              <w:rPr>
                <w:sz w:val="22"/>
                <w:szCs w:val="22"/>
                <w:lang w:val="es-ES_tradnl"/>
              </w:rPr>
              <w:t>PIP</w:t>
            </w:r>
          </w:p>
        </w:tc>
        <w:tc>
          <w:tcPr>
            <w:tcW w:w="6947" w:type="dxa"/>
          </w:tcPr>
          <w:p w:rsidR="00342B5C" w:rsidRDefault="00342B5C" w:rsidP="00BD2DBC">
            <w:pPr>
              <w:spacing w:before="20" w:afterLines="20" w:after="48" w:line="260" w:lineRule="exact"/>
              <w:jc w:val="both"/>
              <w:rPr>
                <w:sz w:val="22"/>
                <w:szCs w:val="22"/>
                <w:lang w:val="es-ES_tradnl"/>
              </w:rPr>
            </w:pPr>
            <w:r>
              <w:rPr>
                <w:sz w:val="22"/>
                <w:szCs w:val="22"/>
                <w:lang w:val="es-ES_tradnl"/>
              </w:rPr>
              <w:t xml:space="preserve">Dirección General de </w:t>
            </w:r>
            <w:r w:rsidR="00BD2DBC">
              <w:rPr>
                <w:sz w:val="22"/>
                <w:szCs w:val="22"/>
                <w:lang w:val="es-ES_tradnl"/>
              </w:rPr>
              <w:t>Política de Ingresos Públicos</w:t>
            </w:r>
          </w:p>
        </w:tc>
      </w:tr>
      <w:tr w:rsidR="00342B5C" w:rsidRPr="00791FBE" w:rsidTr="00316D47">
        <w:trPr>
          <w:cantSplit/>
        </w:trPr>
        <w:tc>
          <w:tcPr>
            <w:tcW w:w="1367" w:type="dxa"/>
          </w:tcPr>
          <w:p w:rsidR="00342B5C" w:rsidRPr="00791FBE" w:rsidRDefault="00342B5C" w:rsidP="00D6630B">
            <w:pPr>
              <w:spacing w:before="20" w:afterLines="20" w:after="48" w:line="260" w:lineRule="exact"/>
              <w:jc w:val="both"/>
              <w:rPr>
                <w:sz w:val="22"/>
                <w:szCs w:val="22"/>
                <w:lang w:val="es-ES_tradnl"/>
              </w:rPr>
            </w:pPr>
            <w:r>
              <w:rPr>
                <w:sz w:val="22"/>
                <w:szCs w:val="22"/>
                <w:lang w:val="es-ES_tradnl"/>
              </w:rPr>
              <w:t>GGLL</w:t>
            </w:r>
          </w:p>
        </w:tc>
        <w:tc>
          <w:tcPr>
            <w:tcW w:w="6947" w:type="dxa"/>
          </w:tcPr>
          <w:p w:rsidR="00342B5C" w:rsidRDefault="00342B5C" w:rsidP="00550307">
            <w:pPr>
              <w:spacing w:before="20" w:afterLines="20" w:after="48" w:line="260" w:lineRule="exact"/>
              <w:jc w:val="both"/>
              <w:rPr>
                <w:sz w:val="22"/>
                <w:szCs w:val="22"/>
                <w:lang w:val="es-ES_tradnl"/>
              </w:rPr>
            </w:pPr>
            <w:r>
              <w:rPr>
                <w:sz w:val="22"/>
                <w:szCs w:val="22"/>
                <w:lang w:val="es-ES_tradnl"/>
              </w:rPr>
              <w:t>Gobiernos Locales</w:t>
            </w:r>
          </w:p>
        </w:tc>
      </w:tr>
      <w:tr w:rsidR="00342B5C" w:rsidRPr="00791FBE" w:rsidTr="00316D47">
        <w:trPr>
          <w:cantSplit/>
        </w:trPr>
        <w:tc>
          <w:tcPr>
            <w:tcW w:w="1367" w:type="dxa"/>
          </w:tcPr>
          <w:p w:rsidR="00342B5C" w:rsidRPr="00791FBE" w:rsidRDefault="00342B5C" w:rsidP="00BD2DBC">
            <w:pPr>
              <w:spacing w:before="20" w:afterLines="20" w:after="48" w:line="260" w:lineRule="exact"/>
              <w:jc w:val="both"/>
              <w:rPr>
                <w:sz w:val="22"/>
                <w:szCs w:val="22"/>
                <w:lang w:val="es-ES_tradnl"/>
              </w:rPr>
            </w:pPr>
            <w:r>
              <w:rPr>
                <w:sz w:val="22"/>
                <w:szCs w:val="22"/>
                <w:lang w:val="es-ES_tradnl"/>
              </w:rPr>
              <w:t>G</w:t>
            </w:r>
            <w:r w:rsidR="00BD2DBC">
              <w:rPr>
                <w:sz w:val="22"/>
                <w:szCs w:val="22"/>
                <w:lang w:val="es-ES_tradnl"/>
              </w:rPr>
              <w:t>C</w:t>
            </w:r>
          </w:p>
        </w:tc>
        <w:tc>
          <w:tcPr>
            <w:tcW w:w="6947" w:type="dxa"/>
          </w:tcPr>
          <w:p w:rsidR="00342B5C" w:rsidRDefault="00342B5C" w:rsidP="00BD2DBC">
            <w:pPr>
              <w:spacing w:before="20" w:afterLines="20" w:after="48" w:line="260" w:lineRule="exact"/>
              <w:jc w:val="both"/>
              <w:rPr>
                <w:sz w:val="22"/>
                <w:szCs w:val="22"/>
                <w:lang w:val="es-ES_tradnl"/>
              </w:rPr>
            </w:pPr>
            <w:r>
              <w:rPr>
                <w:sz w:val="22"/>
                <w:szCs w:val="22"/>
                <w:lang w:val="es-ES_tradnl"/>
              </w:rPr>
              <w:t xml:space="preserve">Gobierno </w:t>
            </w:r>
            <w:r w:rsidR="00BD2DBC">
              <w:rPr>
                <w:sz w:val="22"/>
                <w:szCs w:val="22"/>
                <w:lang w:val="es-ES_tradnl"/>
              </w:rPr>
              <w:t>Central</w:t>
            </w:r>
          </w:p>
        </w:tc>
      </w:tr>
      <w:tr w:rsidR="00D73A06" w:rsidRPr="00791FBE" w:rsidTr="00316D47">
        <w:trPr>
          <w:cantSplit/>
        </w:trPr>
        <w:tc>
          <w:tcPr>
            <w:tcW w:w="1367" w:type="dxa"/>
          </w:tcPr>
          <w:p w:rsidR="00D73A06" w:rsidRDefault="00D73A06" w:rsidP="00BD2DBC">
            <w:pPr>
              <w:spacing w:before="20" w:afterLines="20" w:after="48" w:line="260" w:lineRule="exact"/>
              <w:jc w:val="both"/>
              <w:rPr>
                <w:sz w:val="22"/>
                <w:szCs w:val="22"/>
                <w:lang w:val="es-ES_tradnl"/>
              </w:rPr>
            </w:pPr>
            <w:r>
              <w:rPr>
                <w:sz w:val="22"/>
                <w:szCs w:val="22"/>
                <w:lang w:val="es-ES_tradnl"/>
              </w:rPr>
              <w:t>GCF</w:t>
            </w:r>
          </w:p>
        </w:tc>
        <w:tc>
          <w:tcPr>
            <w:tcW w:w="6947" w:type="dxa"/>
          </w:tcPr>
          <w:p w:rsidR="00D73A06" w:rsidRDefault="00D73A06" w:rsidP="00BD2DBC">
            <w:pPr>
              <w:spacing w:before="20" w:afterLines="20" w:after="48" w:line="260" w:lineRule="exact"/>
              <w:jc w:val="both"/>
              <w:rPr>
                <w:sz w:val="22"/>
                <w:szCs w:val="22"/>
                <w:lang w:val="es-ES_tradnl"/>
              </w:rPr>
            </w:pPr>
            <w:r>
              <w:rPr>
                <w:sz w:val="22"/>
                <w:szCs w:val="22"/>
                <w:lang w:val="es-ES_tradnl"/>
              </w:rPr>
              <w:t>Gestión Coordinada de Fronteras</w:t>
            </w:r>
          </w:p>
        </w:tc>
      </w:tr>
      <w:tr w:rsidR="00342B5C" w:rsidRPr="00791FBE" w:rsidTr="00316D47">
        <w:trPr>
          <w:cantSplit/>
        </w:trPr>
        <w:tc>
          <w:tcPr>
            <w:tcW w:w="1367" w:type="dxa"/>
          </w:tcPr>
          <w:p w:rsidR="00342B5C" w:rsidRPr="00791FBE" w:rsidRDefault="00342B5C" w:rsidP="007F0FB3">
            <w:pPr>
              <w:tabs>
                <w:tab w:val="left" w:pos="1440"/>
                <w:tab w:val="left" w:pos="3060"/>
              </w:tabs>
              <w:jc w:val="both"/>
              <w:rPr>
                <w:sz w:val="22"/>
                <w:szCs w:val="22"/>
                <w:lang w:val="es-ES_tradnl"/>
              </w:rPr>
            </w:pPr>
            <w:r>
              <w:rPr>
                <w:sz w:val="22"/>
                <w:szCs w:val="22"/>
                <w:lang w:val="es-ES_tradnl"/>
              </w:rPr>
              <w:t xml:space="preserve">ISP </w:t>
            </w:r>
          </w:p>
        </w:tc>
        <w:tc>
          <w:tcPr>
            <w:tcW w:w="6947" w:type="dxa"/>
          </w:tcPr>
          <w:p w:rsidR="00342B5C" w:rsidRPr="00791FBE" w:rsidRDefault="00342B5C" w:rsidP="00236F0A">
            <w:pPr>
              <w:spacing w:before="20" w:afterLines="20" w:after="48" w:line="260" w:lineRule="exact"/>
              <w:jc w:val="both"/>
              <w:rPr>
                <w:sz w:val="22"/>
                <w:szCs w:val="22"/>
                <w:lang w:val="es-ES_tradnl"/>
              </w:rPr>
            </w:pPr>
            <w:r>
              <w:rPr>
                <w:sz w:val="22"/>
                <w:szCs w:val="22"/>
                <w:lang w:val="es-ES_tradnl"/>
              </w:rPr>
              <w:t>Informe de Seguimiento del Progreso</w:t>
            </w:r>
          </w:p>
        </w:tc>
      </w:tr>
      <w:tr w:rsidR="00342B5C" w:rsidRPr="00791FBE" w:rsidTr="00316D47">
        <w:trPr>
          <w:cantSplit/>
        </w:trPr>
        <w:tc>
          <w:tcPr>
            <w:tcW w:w="1367" w:type="dxa"/>
          </w:tcPr>
          <w:p w:rsidR="00342B5C" w:rsidRDefault="00342B5C" w:rsidP="00D6630B">
            <w:pPr>
              <w:spacing w:before="20" w:afterLines="20" w:after="48" w:line="260" w:lineRule="exact"/>
              <w:jc w:val="both"/>
              <w:rPr>
                <w:sz w:val="22"/>
                <w:szCs w:val="22"/>
                <w:lang w:val="es-ES_tradnl"/>
              </w:rPr>
            </w:pPr>
            <w:r>
              <w:rPr>
                <w:sz w:val="22"/>
                <w:szCs w:val="22"/>
                <w:lang w:val="es-ES_tradnl"/>
              </w:rPr>
              <w:t>MEF</w:t>
            </w:r>
          </w:p>
        </w:tc>
        <w:tc>
          <w:tcPr>
            <w:tcW w:w="6947" w:type="dxa"/>
          </w:tcPr>
          <w:p w:rsidR="00342B5C" w:rsidRDefault="00342B5C" w:rsidP="00550307">
            <w:pPr>
              <w:spacing w:before="20" w:afterLines="20" w:after="48" w:line="260" w:lineRule="exact"/>
              <w:jc w:val="both"/>
              <w:rPr>
                <w:sz w:val="22"/>
                <w:szCs w:val="22"/>
                <w:lang w:val="es-ES_tradnl"/>
              </w:rPr>
            </w:pPr>
            <w:r>
              <w:rPr>
                <w:sz w:val="22"/>
                <w:szCs w:val="22"/>
                <w:lang w:val="es-ES_tradnl"/>
              </w:rPr>
              <w:t xml:space="preserve">Ministerio de Economía y Finanzas </w:t>
            </w:r>
          </w:p>
        </w:tc>
      </w:tr>
      <w:tr w:rsidR="00BD2DBC" w:rsidRPr="00791FBE" w:rsidDel="001C20F6" w:rsidTr="00316D47">
        <w:trPr>
          <w:cantSplit/>
          <w:del w:id="2" w:author="Inter-American Development Bank" w:date="2014-06-05T11:04:00Z"/>
        </w:trPr>
        <w:tc>
          <w:tcPr>
            <w:tcW w:w="1367" w:type="dxa"/>
          </w:tcPr>
          <w:p w:rsidR="00BD2DBC" w:rsidDel="001C20F6" w:rsidRDefault="00BD2DBC" w:rsidP="00D6630B">
            <w:pPr>
              <w:spacing w:before="20" w:afterLines="20" w:after="48" w:line="260" w:lineRule="exact"/>
              <w:jc w:val="both"/>
              <w:rPr>
                <w:del w:id="3" w:author="Inter-American Development Bank" w:date="2014-06-05T11:04:00Z"/>
                <w:sz w:val="22"/>
                <w:szCs w:val="22"/>
                <w:lang w:val="es-ES_tradnl"/>
              </w:rPr>
            </w:pPr>
            <w:del w:id="4" w:author="Inter-American Development Bank" w:date="2014-06-05T11:04:00Z">
              <w:r w:rsidDel="001C20F6">
                <w:rPr>
                  <w:sz w:val="22"/>
                  <w:szCs w:val="22"/>
                  <w:lang w:val="es-ES_tradnl"/>
                </w:rPr>
                <w:delText>OC</w:delText>
              </w:r>
            </w:del>
          </w:p>
        </w:tc>
        <w:tc>
          <w:tcPr>
            <w:tcW w:w="6947" w:type="dxa"/>
          </w:tcPr>
          <w:p w:rsidR="00BD2DBC" w:rsidDel="001C20F6" w:rsidRDefault="00BD2DBC" w:rsidP="00550307">
            <w:pPr>
              <w:spacing w:before="20" w:afterLines="20" w:after="48" w:line="260" w:lineRule="exact"/>
              <w:jc w:val="both"/>
              <w:rPr>
                <w:del w:id="5" w:author="Inter-American Development Bank" w:date="2014-06-05T11:04:00Z"/>
                <w:sz w:val="22"/>
                <w:szCs w:val="22"/>
                <w:lang w:val="es-ES_tradnl"/>
              </w:rPr>
            </w:pPr>
            <w:del w:id="6" w:author="Inter-American Development Bank" w:date="2014-06-05T11:04:00Z">
              <w:r w:rsidDel="001C20F6">
                <w:rPr>
                  <w:sz w:val="22"/>
                  <w:szCs w:val="22"/>
                  <w:lang w:val="es-ES_tradnl"/>
                </w:rPr>
                <w:delText>Organismo Coejecutor</w:delText>
              </w:r>
            </w:del>
          </w:p>
        </w:tc>
      </w:tr>
      <w:tr w:rsidR="00342B5C" w:rsidRPr="00791FBE" w:rsidTr="00316D47">
        <w:trPr>
          <w:cantSplit/>
        </w:trPr>
        <w:tc>
          <w:tcPr>
            <w:tcW w:w="1367" w:type="dxa"/>
          </w:tcPr>
          <w:p w:rsidR="00342B5C" w:rsidRDefault="00342B5C" w:rsidP="00D6630B">
            <w:pPr>
              <w:spacing w:before="20" w:afterLines="20" w:after="48" w:line="260" w:lineRule="exact"/>
              <w:jc w:val="both"/>
              <w:rPr>
                <w:sz w:val="22"/>
                <w:szCs w:val="22"/>
                <w:lang w:val="es-ES_tradnl"/>
              </w:rPr>
            </w:pPr>
            <w:r>
              <w:rPr>
                <w:sz w:val="22"/>
                <w:szCs w:val="22"/>
                <w:lang w:val="es-ES_tradnl"/>
              </w:rPr>
              <w:t>OE</w:t>
            </w:r>
          </w:p>
        </w:tc>
        <w:tc>
          <w:tcPr>
            <w:tcW w:w="6947" w:type="dxa"/>
          </w:tcPr>
          <w:p w:rsidR="00342B5C" w:rsidRDefault="00342B5C" w:rsidP="00550307">
            <w:pPr>
              <w:spacing w:before="20" w:afterLines="20" w:after="48" w:line="260" w:lineRule="exact"/>
              <w:jc w:val="both"/>
              <w:rPr>
                <w:sz w:val="22"/>
                <w:szCs w:val="22"/>
                <w:lang w:val="es-ES_tradnl"/>
              </w:rPr>
            </w:pPr>
            <w:r>
              <w:rPr>
                <w:sz w:val="22"/>
                <w:szCs w:val="22"/>
                <w:lang w:val="es-ES_tradnl"/>
              </w:rPr>
              <w:t>Organismo Ejecutor</w:t>
            </w:r>
          </w:p>
        </w:tc>
      </w:tr>
      <w:tr w:rsidR="00342B5C" w:rsidRPr="00791FBE" w:rsidTr="00316D47">
        <w:trPr>
          <w:trHeight w:val="299"/>
        </w:trPr>
        <w:tc>
          <w:tcPr>
            <w:tcW w:w="1367" w:type="dxa"/>
          </w:tcPr>
          <w:p w:rsidR="00342B5C" w:rsidRPr="00762DB4" w:rsidRDefault="00342B5C" w:rsidP="00762DB4">
            <w:pPr>
              <w:tabs>
                <w:tab w:val="left" w:pos="1440"/>
                <w:tab w:val="left" w:pos="3060"/>
              </w:tabs>
              <w:jc w:val="both"/>
              <w:rPr>
                <w:sz w:val="22"/>
                <w:szCs w:val="22"/>
                <w:lang w:val="es-ES_tradnl"/>
              </w:rPr>
            </w:pPr>
            <w:r>
              <w:rPr>
                <w:sz w:val="22"/>
                <w:szCs w:val="22"/>
                <w:lang w:val="es-ES_tradnl"/>
              </w:rPr>
              <w:t>PIP</w:t>
            </w:r>
          </w:p>
        </w:tc>
        <w:tc>
          <w:tcPr>
            <w:tcW w:w="6947" w:type="dxa"/>
          </w:tcPr>
          <w:p w:rsidR="00342B5C" w:rsidRPr="00791FBE" w:rsidRDefault="00DC2A6B" w:rsidP="00762DB4">
            <w:pPr>
              <w:tabs>
                <w:tab w:val="left" w:pos="1440"/>
                <w:tab w:val="left" w:pos="3060"/>
              </w:tabs>
              <w:jc w:val="both"/>
              <w:rPr>
                <w:sz w:val="22"/>
                <w:szCs w:val="22"/>
                <w:lang w:val="es-ES_tradnl"/>
              </w:rPr>
            </w:pPr>
            <w:r>
              <w:rPr>
                <w:sz w:val="22"/>
                <w:szCs w:val="22"/>
                <w:lang w:val="es-ES_tradnl"/>
              </w:rPr>
              <w:t>Proyecto</w:t>
            </w:r>
            <w:r w:rsidR="00342B5C">
              <w:rPr>
                <w:sz w:val="22"/>
                <w:szCs w:val="22"/>
                <w:lang w:val="es-ES_tradnl"/>
              </w:rPr>
              <w:t xml:space="preserve"> de inversión pública</w:t>
            </w:r>
          </w:p>
        </w:tc>
      </w:tr>
      <w:tr w:rsidR="00342B5C" w:rsidRPr="00791FBE" w:rsidTr="00316D47">
        <w:trPr>
          <w:cantSplit/>
        </w:trPr>
        <w:tc>
          <w:tcPr>
            <w:tcW w:w="1367" w:type="dxa"/>
          </w:tcPr>
          <w:p w:rsidR="00342B5C" w:rsidRDefault="00342B5C" w:rsidP="00373100">
            <w:pPr>
              <w:tabs>
                <w:tab w:val="left" w:pos="1440"/>
                <w:tab w:val="left" w:pos="3060"/>
              </w:tabs>
              <w:jc w:val="both"/>
              <w:rPr>
                <w:sz w:val="22"/>
                <w:szCs w:val="22"/>
                <w:lang w:val="es-ES_tradnl"/>
              </w:rPr>
            </w:pPr>
            <w:r>
              <w:rPr>
                <w:sz w:val="22"/>
                <w:szCs w:val="22"/>
                <w:lang w:val="es-ES_tradnl"/>
              </w:rPr>
              <w:t>PME</w:t>
            </w:r>
          </w:p>
        </w:tc>
        <w:tc>
          <w:tcPr>
            <w:tcW w:w="6947" w:type="dxa"/>
          </w:tcPr>
          <w:p w:rsidR="00342B5C" w:rsidRDefault="00342B5C" w:rsidP="00D6630B">
            <w:pPr>
              <w:spacing w:before="20" w:afterLines="20" w:after="48" w:line="260" w:lineRule="exact"/>
              <w:jc w:val="both"/>
              <w:rPr>
                <w:sz w:val="22"/>
                <w:szCs w:val="22"/>
                <w:lang w:val="es-ES_tradnl"/>
              </w:rPr>
            </w:pPr>
            <w:r>
              <w:rPr>
                <w:sz w:val="22"/>
                <w:szCs w:val="22"/>
                <w:lang w:val="es-ES_tradnl"/>
              </w:rPr>
              <w:t>Plan de Monitoreo y Evaluación</w:t>
            </w:r>
          </w:p>
        </w:tc>
      </w:tr>
      <w:tr w:rsidR="00342B5C" w:rsidRPr="00791FBE" w:rsidTr="00316D47">
        <w:trPr>
          <w:cantSplit/>
        </w:trPr>
        <w:tc>
          <w:tcPr>
            <w:tcW w:w="1367" w:type="dxa"/>
          </w:tcPr>
          <w:p w:rsidR="00342B5C" w:rsidRDefault="00BD2DBC" w:rsidP="007F0FB3">
            <w:pPr>
              <w:tabs>
                <w:tab w:val="left" w:pos="1440"/>
                <w:tab w:val="left" w:pos="3060"/>
              </w:tabs>
              <w:jc w:val="both"/>
              <w:rPr>
                <w:sz w:val="22"/>
                <w:szCs w:val="22"/>
                <w:lang w:val="es-ES_tradnl"/>
              </w:rPr>
            </w:pPr>
            <w:r>
              <w:rPr>
                <w:sz w:val="22"/>
                <w:szCs w:val="22"/>
                <w:lang w:val="es-ES_tradnl"/>
              </w:rPr>
              <w:t>SUNAT</w:t>
            </w:r>
          </w:p>
        </w:tc>
        <w:tc>
          <w:tcPr>
            <w:tcW w:w="6947" w:type="dxa"/>
          </w:tcPr>
          <w:p w:rsidR="00342B5C" w:rsidRDefault="00BD2DBC" w:rsidP="00D6630B">
            <w:pPr>
              <w:spacing w:before="20" w:afterLines="20" w:after="48" w:line="260" w:lineRule="exact"/>
              <w:jc w:val="both"/>
              <w:rPr>
                <w:sz w:val="22"/>
                <w:szCs w:val="22"/>
                <w:lang w:val="es-ES_tradnl"/>
              </w:rPr>
            </w:pPr>
            <w:r>
              <w:rPr>
                <w:sz w:val="22"/>
                <w:szCs w:val="22"/>
                <w:lang w:val="es-ES_tradnl"/>
              </w:rPr>
              <w:t>Superintendencia Nacional de Aduanas y Administración Tributaria</w:t>
            </w:r>
          </w:p>
        </w:tc>
      </w:tr>
      <w:tr w:rsidR="00342B5C" w:rsidRPr="00791FBE" w:rsidTr="00316D47">
        <w:trPr>
          <w:cantSplit/>
        </w:trPr>
        <w:tc>
          <w:tcPr>
            <w:tcW w:w="1367" w:type="dxa"/>
          </w:tcPr>
          <w:p w:rsidR="00342B5C" w:rsidRDefault="00342B5C" w:rsidP="00373100">
            <w:pPr>
              <w:tabs>
                <w:tab w:val="left" w:pos="1440"/>
                <w:tab w:val="left" w:pos="3060"/>
              </w:tabs>
              <w:jc w:val="both"/>
              <w:rPr>
                <w:sz w:val="22"/>
                <w:szCs w:val="22"/>
                <w:lang w:val="es-ES_tradnl"/>
              </w:rPr>
            </w:pPr>
            <w:r>
              <w:rPr>
                <w:sz w:val="22"/>
                <w:szCs w:val="22"/>
                <w:lang w:val="es-ES_tradnl"/>
              </w:rPr>
              <w:t>SNIP</w:t>
            </w:r>
          </w:p>
        </w:tc>
        <w:tc>
          <w:tcPr>
            <w:tcW w:w="6947" w:type="dxa"/>
          </w:tcPr>
          <w:p w:rsidR="00342B5C" w:rsidRDefault="00342B5C" w:rsidP="00D6630B">
            <w:pPr>
              <w:spacing w:before="20" w:afterLines="20" w:after="48" w:line="260" w:lineRule="exact"/>
              <w:jc w:val="both"/>
              <w:rPr>
                <w:sz w:val="22"/>
                <w:szCs w:val="22"/>
                <w:lang w:val="es-ES_tradnl"/>
              </w:rPr>
            </w:pPr>
            <w:r>
              <w:rPr>
                <w:sz w:val="22"/>
                <w:szCs w:val="22"/>
                <w:lang w:val="es-ES_tradnl"/>
              </w:rPr>
              <w:t>Sistema Nacional de Inversión Pública</w:t>
            </w:r>
          </w:p>
        </w:tc>
      </w:tr>
      <w:tr w:rsidR="00B36AED" w:rsidRPr="00791FBE" w:rsidTr="00316D47">
        <w:trPr>
          <w:cantSplit/>
        </w:trPr>
        <w:tc>
          <w:tcPr>
            <w:tcW w:w="1367" w:type="dxa"/>
          </w:tcPr>
          <w:p w:rsidR="00B36AED" w:rsidRDefault="00B36AED" w:rsidP="00373100">
            <w:pPr>
              <w:tabs>
                <w:tab w:val="left" w:pos="1440"/>
                <w:tab w:val="left" w:pos="3060"/>
              </w:tabs>
              <w:jc w:val="both"/>
              <w:rPr>
                <w:sz w:val="22"/>
                <w:szCs w:val="22"/>
                <w:lang w:val="es-ES_tradnl"/>
              </w:rPr>
            </w:pPr>
            <w:r>
              <w:rPr>
                <w:sz w:val="22"/>
                <w:szCs w:val="22"/>
                <w:lang w:val="es-ES_tradnl"/>
              </w:rPr>
              <w:t>SRTM</w:t>
            </w:r>
          </w:p>
        </w:tc>
        <w:tc>
          <w:tcPr>
            <w:tcW w:w="6947" w:type="dxa"/>
          </w:tcPr>
          <w:p w:rsidR="00B36AED" w:rsidRDefault="00B36AED" w:rsidP="00D6630B">
            <w:pPr>
              <w:spacing w:before="20" w:afterLines="20" w:after="48" w:line="260" w:lineRule="exact"/>
              <w:jc w:val="both"/>
              <w:rPr>
                <w:sz w:val="22"/>
                <w:szCs w:val="22"/>
                <w:lang w:val="es-ES_tradnl"/>
              </w:rPr>
            </w:pPr>
            <w:r>
              <w:rPr>
                <w:sz w:val="22"/>
                <w:szCs w:val="22"/>
                <w:lang w:val="es-ES_tradnl"/>
              </w:rPr>
              <w:t>Sistema de Recaudación Tributaria Municipal</w:t>
            </w:r>
          </w:p>
        </w:tc>
      </w:tr>
      <w:tr w:rsidR="00342B5C" w:rsidRPr="00791FBE" w:rsidDel="001C20F6" w:rsidTr="00316D47">
        <w:trPr>
          <w:cantSplit/>
          <w:del w:id="7" w:author="Inter-American Development Bank" w:date="2014-06-05T11:04:00Z"/>
        </w:trPr>
        <w:tc>
          <w:tcPr>
            <w:tcW w:w="1367" w:type="dxa"/>
          </w:tcPr>
          <w:p w:rsidR="00342B5C" w:rsidDel="001C20F6" w:rsidRDefault="00342B5C" w:rsidP="00373100">
            <w:pPr>
              <w:tabs>
                <w:tab w:val="left" w:pos="1440"/>
                <w:tab w:val="left" w:pos="3060"/>
              </w:tabs>
              <w:jc w:val="both"/>
              <w:rPr>
                <w:del w:id="8" w:author="Inter-American Development Bank" w:date="2014-06-05T11:04:00Z"/>
                <w:sz w:val="22"/>
                <w:szCs w:val="22"/>
                <w:lang w:val="es-ES_tradnl"/>
              </w:rPr>
            </w:pPr>
            <w:del w:id="9" w:author="Inter-American Development Bank" w:date="2014-06-05T11:04:00Z">
              <w:r w:rsidDel="001C20F6">
                <w:rPr>
                  <w:sz w:val="22"/>
                  <w:szCs w:val="22"/>
                  <w:lang w:val="es-ES_tradnl"/>
                </w:rPr>
                <w:delText>UCP</w:delText>
              </w:r>
            </w:del>
          </w:p>
        </w:tc>
        <w:tc>
          <w:tcPr>
            <w:tcW w:w="6947" w:type="dxa"/>
          </w:tcPr>
          <w:p w:rsidR="00342B5C" w:rsidDel="001C20F6" w:rsidRDefault="00342B5C" w:rsidP="00D6630B">
            <w:pPr>
              <w:spacing w:before="20" w:afterLines="20" w:after="48" w:line="260" w:lineRule="exact"/>
              <w:jc w:val="both"/>
              <w:rPr>
                <w:del w:id="10" w:author="Inter-American Development Bank" w:date="2014-06-05T11:04:00Z"/>
                <w:sz w:val="22"/>
                <w:szCs w:val="22"/>
                <w:lang w:val="es-ES_tradnl"/>
              </w:rPr>
            </w:pPr>
            <w:del w:id="11" w:author="Inter-American Development Bank" w:date="2014-06-05T11:04:00Z">
              <w:r w:rsidDel="001C20F6">
                <w:rPr>
                  <w:sz w:val="22"/>
                  <w:szCs w:val="22"/>
                  <w:lang w:val="es-ES_tradnl"/>
                </w:rPr>
                <w:delText>Unidad Coordinadora del Proyecto</w:delText>
              </w:r>
            </w:del>
          </w:p>
        </w:tc>
      </w:tr>
    </w:tbl>
    <w:p w:rsidR="00365CFA" w:rsidRPr="00373100" w:rsidRDefault="00365CFA" w:rsidP="00676D0A">
      <w:pPr>
        <w:tabs>
          <w:tab w:val="left" w:pos="1440"/>
          <w:tab w:val="left" w:pos="3060"/>
        </w:tabs>
        <w:jc w:val="both"/>
        <w:rPr>
          <w:sz w:val="22"/>
          <w:szCs w:val="22"/>
        </w:rPr>
        <w:sectPr w:rsidR="00365CFA" w:rsidRPr="00373100" w:rsidSect="00F473A7">
          <w:headerReference w:type="default" r:id="rId13"/>
          <w:type w:val="continuous"/>
          <w:pgSz w:w="12240" w:h="15840" w:code="1"/>
          <w:pgMar w:top="960" w:right="1800" w:bottom="1440" w:left="1800" w:header="706" w:footer="706" w:gutter="0"/>
          <w:pgNumType w:fmt="lowerRoman" w:start="1"/>
          <w:cols w:space="720"/>
          <w:formProt w:val="0"/>
          <w:titlePg/>
        </w:sectPr>
      </w:pPr>
    </w:p>
    <w:p w:rsidR="00365CFA" w:rsidRPr="00791FBE" w:rsidRDefault="00365CFA" w:rsidP="00676D0A">
      <w:pPr>
        <w:pStyle w:val="AbbrDesc"/>
        <w:tabs>
          <w:tab w:val="left" w:pos="1440"/>
        </w:tabs>
        <w:spacing w:line="40" w:lineRule="exact"/>
        <w:rPr>
          <w:sz w:val="22"/>
          <w:szCs w:val="22"/>
          <w:lang w:val="es-ES_tradnl"/>
        </w:rPr>
      </w:pPr>
    </w:p>
    <w:p w:rsidR="00F05445" w:rsidRPr="00791FBE" w:rsidRDefault="007F5655" w:rsidP="00676D0A">
      <w:pPr>
        <w:pStyle w:val="AbbrDesc"/>
        <w:tabs>
          <w:tab w:val="left" w:pos="1440"/>
        </w:tabs>
        <w:spacing w:line="40" w:lineRule="exact"/>
        <w:rPr>
          <w:sz w:val="22"/>
          <w:szCs w:val="22"/>
          <w:lang w:val="es-ES_tradnl"/>
        </w:rPr>
        <w:sectPr w:rsidR="00F05445" w:rsidRPr="00791FBE" w:rsidSect="00F473A7">
          <w:headerReference w:type="default" r:id="rId14"/>
          <w:type w:val="continuous"/>
          <w:pgSz w:w="12240" w:h="15840" w:code="1"/>
          <w:pgMar w:top="960" w:right="1800" w:bottom="1440" w:left="1800" w:header="706" w:footer="449" w:gutter="0"/>
          <w:pgNumType w:fmt="lowerRoman" w:start="1"/>
          <w:cols w:space="720"/>
          <w:formProt w:val="0"/>
          <w:titlePg/>
        </w:sectPr>
      </w:pPr>
      <w:r w:rsidRPr="00791FBE">
        <w:rPr>
          <w:sz w:val="22"/>
          <w:szCs w:val="22"/>
          <w:lang w:val="es-ES_tradnl"/>
        </w:rPr>
        <w:br w:type="page"/>
      </w:r>
    </w:p>
    <w:p w:rsidR="00F05445" w:rsidRPr="009A7AB8" w:rsidRDefault="00E46E75" w:rsidP="001A6B21">
      <w:pPr>
        <w:pStyle w:val="Chapter"/>
        <w:numPr>
          <w:ilvl w:val="0"/>
          <w:numId w:val="4"/>
        </w:numPr>
        <w:jc w:val="both"/>
        <w:rPr>
          <w:lang w:val="es-ES_tradnl"/>
        </w:rPr>
      </w:pPr>
      <w:bookmarkStart w:id="12" w:name="ESSectionPages0"/>
      <w:bookmarkStart w:id="13" w:name="ESSectionPages"/>
      <w:bookmarkStart w:id="14" w:name="_Toc385535401"/>
      <w:bookmarkEnd w:id="12"/>
      <w:bookmarkEnd w:id="13"/>
      <w:r w:rsidRPr="009A7AB8">
        <w:rPr>
          <w:lang w:val="es-ES_tradnl"/>
        </w:rPr>
        <w:lastRenderedPageBreak/>
        <w:t>Introducción</w:t>
      </w:r>
      <w:bookmarkEnd w:id="14"/>
    </w:p>
    <w:p w:rsidR="009539AB" w:rsidRPr="004A7EE1" w:rsidRDefault="00233B78" w:rsidP="00200259">
      <w:pPr>
        <w:pStyle w:val="Paragraph"/>
        <w:tabs>
          <w:tab w:val="clear" w:pos="1746"/>
          <w:tab w:val="num" w:pos="709"/>
        </w:tabs>
        <w:ind w:left="720" w:hanging="720"/>
        <w:rPr>
          <w:lang w:val="es-MX"/>
        </w:rPr>
      </w:pPr>
      <w:r>
        <w:t xml:space="preserve">El objetivo general del proyecto es </w:t>
      </w:r>
      <w:r w:rsidR="00550307">
        <w:t xml:space="preserve">incrementar </w:t>
      </w:r>
      <w:r w:rsidR="004A1969">
        <w:t>los ingresos estructurales</w:t>
      </w:r>
      <w:r w:rsidR="00B833F2">
        <w:t xml:space="preserve"> </w:t>
      </w:r>
      <w:r w:rsidR="00107DB4">
        <w:t xml:space="preserve">sobre el PIB </w:t>
      </w:r>
      <w:r w:rsidR="00B833F2">
        <w:t xml:space="preserve">del gobierno general. Los objetivos específicos son: (i) mejorar la efectividad para controlar el cumplimiento de obligaciones tributarias y aduaneras del universo de administrados a nivel nacional; y (ii) lograr una adecuada </w:t>
      </w:r>
      <w:r w:rsidR="00B833F2" w:rsidRPr="00E8668F">
        <w:t xml:space="preserve">gestión de política de ingresos públicos, con énfasis en la </w:t>
      </w:r>
      <w:r w:rsidR="00B833F2">
        <w:t xml:space="preserve">recaudación tributaria </w:t>
      </w:r>
      <w:r w:rsidR="00B833F2" w:rsidRPr="00E8668F">
        <w:t>municipal</w:t>
      </w:r>
      <w:r w:rsidR="00B833F2">
        <w:t>.</w:t>
      </w:r>
      <w:r w:rsidR="00550307">
        <w:t xml:space="preserve"> </w:t>
      </w:r>
      <w:r w:rsidR="002A157E">
        <w:t>E</w:t>
      </w:r>
      <w:r w:rsidR="00B239DE">
        <w:t xml:space="preserve">l proyecto se estructura en </w:t>
      </w:r>
      <w:r w:rsidR="00550307">
        <w:t xml:space="preserve">dos </w:t>
      </w:r>
      <w:r w:rsidR="00B239DE">
        <w:t>componentes</w:t>
      </w:r>
      <w:r w:rsidR="000A736E">
        <w:t>: 1.</w:t>
      </w:r>
      <w:r w:rsidR="00B239DE">
        <w:t xml:space="preserve"> </w:t>
      </w:r>
      <w:r w:rsidR="009845A9" w:rsidRPr="009845A9">
        <w:t>Mejoramiento de la efectividad del control tributario y aduanero del universo de administrados a nivel nacional</w:t>
      </w:r>
      <w:r w:rsidR="00550307">
        <w:t xml:space="preserve">; y 2. </w:t>
      </w:r>
      <w:r w:rsidR="009845A9" w:rsidRPr="009845A9">
        <w:t>Mejoramiento de la gestión de la política de ingresos públicos con énfasis en la recaudación tributaria municipal</w:t>
      </w:r>
      <w:r w:rsidR="00550307">
        <w:t xml:space="preserve">. </w:t>
      </w:r>
      <w:bookmarkStart w:id="15" w:name="_Ref270415340"/>
      <w:bookmarkStart w:id="16" w:name="_Ref270082895"/>
      <w:r w:rsidR="004A7EE1">
        <w:t>En</w:t>
      </w:r>
      <w:r w:rsidR="00557871" w:rsidRPr="004A7EE1">
        <w:rPr>
          <w:lang w:val="es-ES_tradnl"/>
        </w:rPr>
        <w:t xml:space="preserve"> este marco</w:t>
      </w:r>
      <w:r w:rsidR="005C584B" w:rsidRPr="004A7EE1">
        <w:rPr>
          <w:lang w:val="es-ES_tradnl"/>
        </w:rPr>
        <w:t xml:space="preserve">, </w:t>
      </w:r>
      <w:r w:rsidR="00264571" w:rsidRPr="004A7EE1">
        <w:rPr>
          <w:lang w:val="es-ES_tradnl"/>
        </w:rPr>
        <w:t xml:space="preserve">el </w:t>
      </w:r>
      <w:r w:rsidR="004C2C71" w:rsidRPr="004A7EE1">
        <w:rPr>
          <w:lang w:val="es-ES_tradnl"/>
        </w:rPr>
        <w:t>P</w:t>
      </w:r>
      <w:r w:rsidR="003E6427" w:rsidRPr="004A7EE1">
        <w:rPr>
          <w:lang w:val="es-ES_tradnl"/>
        </w:rPr>
        <w:t xml:space="preserve">lan de </w:t>
      </w:r>
      <w:r w:rsidR="004C2C71" w:rsidRPr="004A7EE1">
        <w:rPr>
          <w:lang w:val="es-ES_tradnl"/>
        </w:rPr>
        <w:t>M</w:t>
      </w:r>
      <w:r w:rsidR="003E6427" w:rsidRPr="004A7EE1">
        <w:rPr>
          <w:lang w:val="es-ES_tradnl"/>
        </w:rPr>
        <w:t xml:space="preserve">onitoreo y </w:t>
      </w:r>
      <w:r w:rsidR="004C2C71" w:rsidRPr="004A7EE1">
        <w:rPr>
          <w:lang w:val="es-ES_tradnl"/>
        </w:rPr>
        <w:t>E</w:t>
      </w:r>
      <w:r w:rsidR="003E6427" w:rsidRPr="004A7EE1">
        <w:rPr>
          <w:lang w:val="es-ES_tradnl"/>
        </w:rPr>
        <w:t>valuación</w:t>
      </w:r>
      <w:r w:rsidR="004C2C71" w:rsidRPr="004A7EE1">
        <w:rPr>
          <w:lang w:val="es-ES_tradnl"/>
        </w:rPr>
        <w:t xml:space="preserve"> </w:t>
      </w:r>
      <w:r w:rsidR="001454E8">
        <w:rPr>
          <w:lang w:val="es-ES_tradnl"/>
        </w:rPr>
        <w:t xml:space="preserve">(PME) </w:t>
      </w:r>
      <w:r w:rsidR="000E5F92" w:rsidRPr="004A7EE1">
        <w:rPr>
          <w:lang w:val="es-ES_tradnl"/>
        </w:rPr>
        <w:t xml:space="preserve">presenta el mecanismo para dar seguimiento a </w:t>
      </w:r>
      <w:r w:rsidR="004A7EE1" w:rsidRPr="004A7EE1">
        <w:rPr>
          <w:lang w:val="es-ES_tradnl"/>
        </w:rPr>
        <w:t>los productos y resultados previstos en el proyecto</w:t>
      </w:r>
      <w:r w:rsidR="00162F10" w:rsidRPr="004A7EE1">
        <w:rPr>
          <w:lang w:val="es-ES_tradnl"/>
        </w:rPr>
        <w:t xml:space="preserve">. </w:t>
      </w:r>
    </w:p>
    <w:p w:rsidR="00F05445" w:rsidRPr="00676D0A" w:rsidRDefault="007C0977" w:rsidP="00676D0A">
      <w:pPr>
        <w:pStyle w:val="Chapter"/>
        <w:jc w:val="both"/>
        <w:rPr>
          <w:lang w:val="es-ES_tradnl"/>
        </w:rPr>
      </w:pPr>
      <w:bookmarkStart w:id="17" w:name="_Toc385535402"/>
      <w:bookmarkStart w:id="18" w:name="_Toc173239052"/>
      <w:bookmarkEnd w:id="15"/>
      <w:bookmarkEnd w:id="16"/>
      <w:r>
        <w:rPr>
          <w:lang w:val="es-ES_tradnl"/>
        </w:rPr>
        <w:t>Monitoreo</w:t>
      </w:r>
      <w:bookmarkEnd w:id="17"/>
    </w:p>
    <w:p w:rsidR="00F05445" w:rsidRPr="00676D0A" w:rsidRDefault="00F05445" w:rsidP="00B73CA6">
      <w:pPr>
        <w:pStyle w:val="FirstHeading"/>
        <w:numPr>
          <w:ilvl w:val="0"/>
          <w:numId w:val="0"/>
        </w:numPr>
        <w:jc w:val="both"/>
        <w:rPr>
          <w:lang w:val="es-ES_tradnl"/>
        </w:rPr>
      </w:pPr>
      <w:bookmarkStart w:id="19" w:name="_Toc429646044"/>
      <w:bookmarkStart w:id="20" w:name="_Toc429652576"/>
      <w:bookmarkStart w:id="21" w:name="_Toc429655312"/>
      <w:bookmarkStart w:id="22" w:name="_Toc429655347"/>
      <w:bookmarkStart w:id="23" w:name="_Toc429655491"/>
      <w:bookmarkStart w:id="24" w:name="_Toc429655688"/>
      <w:bookmarkStart w:id="25" w:name="_Toc429657381"/>
      <w:bookmarkStart w:id="26" w:name="_Toc430679374"/>
      <w:bookmarkStart w:id="27" w:name="_Toc430679398"/>
      <w:bookmarkStart w:id="28" w:name="_Toc434845955"/>
      <w:bookmarkStart w:id="29" w:name="_Toc434846223"/>
      <w:bookmarkStart w:id="30" w:name="_Toc434846936"/>
      <w:bookmarkStart w:id="31" w:name="_Toc437759764"/>
      <w:bookmarkStart w:id="32" w:name="_Toc444883305"/>
      <w:bookmarkStart w:id="33" w:name="_Toc445703756"/>
      <w:bookmarkStart w:id="34" w:name="_Toc445703975"/>
      <w:bookmarkStart w:id="35" w:name="_Toc454879425"/>
      <w:bookmarkStart w:id="36" w:name="_Toc456437342"/>
      <w:bookmarkStart w:id="37" w:name="_Toc456438396"/>
      <w:bookmarkStart w:id="38" w:name="_Toc456441630"/>
      <w:bookmarkStart w:id="39" w:name="_Toc457383666"/>
      <w:bookmarkStart w:id="40" w:name="_Toc457884576"/>
      <w:bookmarkStart w:id="41" w:name="_Toc461010075"/>
      <w:bookmarkStart w:id="42" w:name="_Toc461010246"/>
      <w:bookmarkStart w:id="43" w:name="_Toc461356849"/>
      <w:bookmarkStart w:id="44" w:name="_Toc461356889"/>
      <w:bookmarkStart w:id="45" w:name="_Toc173239053"/>
      <w:bookmarkStart w:id="46" w:name="_Toc211400748"/>
      <w:bookmarkStart w:id="47" w:name="_Toc385535403"/>
      <w:bookmarkEnd w:id="18"/>
      <w:r w:rsidRPr="00676D0A">
        <w:rPr>
          <w:lang w:val="es-ES_tradnl"/>
        </w:rPr>
        <w:t>A.</w:t>
      </w:r>
      <w:r w:rsidRPr="00676D0A">
        <w:rPr>
          <w:lang w:val="es-ES_tradnl"/>
        </w:rPr>
        <w:tab/>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007C0977">
        <w:rPr>
          <w:lang w:val="es-ES_tradnl"/>
        </w:rPr>
        <w:t>Indicadores</w:t>
      </w:r>
      <w:bookmarkEnd w:id="47"/>
    </w:p>
    <w:p w:rsidR="001B2488" w:rsidRDefault="009A7ED5" w:rsidP="00200259">
      <w:pPr>
        <w:pStyle w:val="Paragraph"/>
        <w:tabs>
          <w:tab w:val="clear" w:pos="1746"/>
          <w:tab w:val="num" w:pos="709"/>
        </w:tabs>
        <w:ind w:left="720" w:hanging="720"/>
        <w:rPr>
          <w:lang w:val="es-ES_tradnl"/>
        </w:rPr>
      </w:pPr>
      <w:r>
        <w:rPr>
          <w:lang w:val="es-ES_tradnl"/>
        </w:rPr>
        <w:t xml:space="preserve">Durante </w:t>
      </w:r>
      <w:r w:rsidR="006C0EF3">
        <w:rPr>
          <w:lang w:val="es-ES_tradnl"/>
        </w:rPr>
        <w:t xml:space="preserve">el monitoreo </w:t>
      </w:r>
      <w:r>
        <w:rPr>
          <w:lang w:val="es-ES_tradnl"/>
        </w:rPr>
        <w:t xml:space="preserve">del proyecto </w:t>
      </w:r>
      <w:r w:rsidR="00EB23C3">
        <w:rPr>
          <w:lang w:val="es-ES_tradnl"/>
        </w:rPr>
        <w:t xml:space="preserve">el Banco, </w:t>
      </w:r>
      <w:r w:rsidR="00D51414">
        <w:rPr>
          <w:lang w:val="es-ES_tradnl"/>
        </w:rPr>
        <w:t xml:space="preserve">el Organismo Ejecutor (OE), que es la SUNAT, </w:t>
      </w:r>
      <w:r w:rsidR="00EB23C3">
        <w:rPr>
          <w:lang w:val="es-ES_tradnl"/>
        </w:rPr>
        <w:t xml:space="preserve">y el </w:t>
      </w:r>
      <w:del w:id="48" w:author="Inter-American Development Bank" w:date="2014-06-05T11:05:00Z">
        <w:r w:rsidR="00EB23C3" w:rsidDel="001C20F6">
          <w:rPr>
            <w:lang w:val="es-ES_tradnl"/>
          </w:rPr>
          <w:delText>Organismo Co-Ejecutor (OC)</w:delText>
        </w:r>
        <w:r w:rsidR="00D51414" w:rsidDel="001C20F6">
          <w:rPr>
            <w:lang w:val="es-ES_tradnl"/>
          </w:rPr>
          <w:delText xml:space="preserve">, que es el </w:delText>
        </w:r>
      </w:del>
      <w:r w:rsidR="00D51414">
        <w:rPr>
          <w:lang w:val="es-ES_tradnl"/>
        </w:rPr>
        <w:t>MEF,</w:t>
      </w:r>
      <w:r w:rsidR="00EB23C3">
        <w:rPr>
          <w:lang w:val="es-ES_tradnl"/>
        </w:rPr>
        <w:t xml:space="preserve"> </w:t>
      </w:r>
      <w:ins w:id="49" w:author="Inter-American Development Bank" w:date="2014-06-05T11:05:00Z">
        <w:r w:rsidR="001C20F6">
          <w:rPr>
            <w:lang w:val="es-ES_tradnl"/>
          </w:rPr>
          <w:t>que ejecutar</w:t>
        </w:r>
      </w:ins>
      <w:ins w:id="50" w:author="Inter-American Development Bank" w:date="2014-06-05T11:08:00Z">
        <w:r w:rsidR="001C20F6">
          <w:rPr>
            <w:lang w:val="es-ES_tradnl"/>
          </w:rPr>
          <w:t xml:space="preserve">á el componente 2, </w:t>
        </w:r>
      </w:ins>
      <w:r w:rsidR="00B919C2">
        <w:rPr>
          <w:lang w:val="es-ES_tradnl"/>
        </w:rPr>
        <w:t xml:space="preserve">han acordado que </w:t>
      </w:r>
      <w:r w:rsidR="006C0EF3">
        <w:rPr>
          <w:lang w:val="es-ES_tradnl"/>
        </w:rPr>
        <w:t xml:space="preserve">se </w:t>
      </w:r>
      <w:r>
        <w:rPr>
          <w:lang w:val="es-ES_tradnl"/>
        </w:rPr>
        <w:t xml:space="preserve">dará seguimiento a los siguientes indicadores que </w:t>
      </w:r>
      <w:r w:rsidR="004D02D3">
        <w:rPr>
          <w:lang w:val="es-ES_tradnl"/>
        </w:rPr>
        <w:t xml:space="preserve">forman parte de la matriz de resultados y </w:t>
      </w:r>
      <w:r w:rsidR="00916879">
        <w:rPr>
          <w:lang w:val="es-ES_tradnl"/>
        </w:rPr>
        <w:t xml:space="preserve">serán incluidos en el </w:t>
      </w:r>
      <w:r w:rsidR="000D4102">
        <w:rPr>
          <w:lang w:val="es-ES_tradnl"/>
        </w:rPr>
        <w:t>Informe de</w:t>
      </w:r>
      <w:r w:rsidR="00B42DE0">
        <w:rPr>
          <w:lang w:val="es-ES_tradnl"/>
        </w:rPr>
        <w:t xml:space="preserve"> Seguimiento del Progreso (ISP)</w:t>
      </w:r>
      <w:r w:rsidR="00117E21">
        <w:rPr>
          <w:lang w:val="es-ES_tradnl"/>
        </w:rPr>
        <w:t xml:space="preserve">. </w:t>
      </w:r>
    </w:p>
    <w:p w:rsidR="00D80C99" w:rsidRDefault="005767AD" w:rsidP="00D80C99">
      <w:pPr>
        <w:pStyle w:val="Paragraph"/>
        <w:numPr>
          <w:ilvl w:val="0"/>
          <w:numId w:val="0"/>
        </w:numPr>
        <w:spacing w:after="0"/>
        <w:jc w:val="center"/>
        <w:rPr>
          <w:b/>
          <w:sz w:val="20"/>
          <w:szCs w:val="20"/>
          <w:lang w:val="es-ES_tradnl"/>
        </w:rPr>
      </w:pPr>
      <w:r w:rsidRPr="009F3257">
        <w:rPr>
          <w:b/>
          <w:sz w:val="20"/>
          <w:szCs w:val="20"/>
          <w:lang w:val="es-ES_tradnl"/>
        </w:rPr>
        <w:t>Tabla I</w:t>
      </w:r>
      <w:r w:rsidR="00B30C16">
        <w:rPr>
          <w:b/>
          <w:sz w:val="20"/>
          <w:szCs w:val="20"/>
          <w:lang w:val="es-ES_tradnl"/>
        </w:rPr>
        <w:t>I-1</w:t>
      </w:r>
      <w:r w:rsidRPr="009F3257">
        <w:rPr>
          <w:b/>
          <w:sz w:val="20"/>
          <w:szCs w:val="20"/>
          <w:lang w:val="es-ES_tradnl"/>
        </w:rPr>
        <w:t xml:space="preserve"> – Indicadores de Monitoreo</w:t>
      </w:r>
      <w:r w:rsidR="00B30C16">
        <w:rPr>
          <w:b/>
          <w:sz w:val="20"/>
          <w:szCs w:val="20"/>
          <w:lang w:val="es-ES_tradnl"/>
        </w:rPr>
        <w:t xml:space="preserve"> del proyecto</w:t>
      </w:r>
    </w:p>
    <w:tbl>
      <w:tblPr>
        <w:tblStyle w:val="TableGrid"/>
        <w:tblW w:w="0" w:type="auto"/>
        <w:tblLayout w:type="fixed"/>
        <w:tblLook w:val="04A0" w:firstRow="1" w:lastRow="0" w:firstColumn="1" w:lastColumn="0" w:noHBand="0" w:noVBand="1"/>
      </w:tblPr>
      <w:tblGrid>
        <w:gridCol w:w="3528"/>
        <w:gridCol w:w="1440"/>
        <w:gridCol w:w="1530"/>
        <w:gridCol w:w="2358"/>
      </w:tblGrid>
      <w:tr w:rsidR="00355BC7" w:rsidRPr="00C36213" w:rsidTr="00870270">
        <w:trPr>
          <w:tblHeader/>
        </w:trPr>
        <w:tc>
          <w:tcPr>
            <w:tcW w:w="3528" w:type="dxa"/>
          </w:tcPr>
          <w:p w:rsidR="00D80C99" w:rsidRPr="00D80C99" w:rsidRDefault="00D80C99" w:rsidP="00D80C99">
            <w:pPr>
              <w:pStyle w:val="Paragraph"/>
              <w:numPr>
                <w:ilvl w:val="0"/>
                <w:numId w:val="0"/>
              </w:numPr>
              <w:spacing w:before="0" w:after="0"/>
              <w:jc w:val="center"/>
              <w:rPr>
                <w:b/>
                <w:lang w:val="es-ES_tradnl"/>
              </w:rPr>
            </w:pPr>
            <w:r w:rsidRPr="00D80C99">
              <w:rPr>
                <w:b/>
                <w:lang w:val="es-ES_tradnl"/>
              </w:rPr>
              <w:t>Indicador</w:t>
            </w:r>
          </w:p>
        </w:tc>
        <w:tc>
          <w:tcPr>
            <w:tcW w:w="1440" w:type="dxa"/>
          </w:tcPr>
          <w:p w:rsidR="00D80C99" w:rsidRPr="00D80C99" w:rsidRDefault="00414F3B" w:rsidP="00D80C99">
            <w:pPr>
              <w:pStyle w:val="Paragraph"/>
              <w:numPr>
                <w:ilvl w:val="0"/>
                <w:numId w:val="0"/>
              </w:numPr>
              <w:spacing w:before="0" w:after="0"/>
              <w:jc w:val="center"/>
              <w:rPr>
                <w:b/>
                <w:lang w:val="es-ES_tradnl"/>
              </w:rPr>
            </w:pPr>
            <w:r>
              <w:rPr>
                <w:b/>
                <w:lang w:val="es-ES_tradnl"/>
              </w:rPr>
              <w:t>Unidad de medida</w:t>
            </w:r>
          </w:p>
        </w:tc>
        <w:tc>
          <w:tcPr>
            <w:tcW w:w="1530" w:type="dxa"/>
          </w:tcPr>
          <w:p w:rsidR="00D80C99" w:rsidRPr="00D80C99" w:rsidRDefault="00D80C99" w:rsidP="00D80C99">
            <w:pPr>
              <w:pStyle w:val="Paragraph"/>
              <w:numPr>
                <w:ilvl w:val="0"/>
                <w:numId w:val="0"/>
              </w:numPr>
              <w:spacing w:before="0" w:after="0"/>
              <w:jc w:val="center"/>
              <w:rPr>
                <w:b/>
                <w:lang w:val="es-ES_tradnl"/>
              </w:rPr>
            </w:pPr>
            <w:r w:rsidRPr="00D80C99">
              <w:rPr>
                <w:b/>
                <w:lang w:val="es-ES_tradnl"/>
              </w:rPr>
              <w:t>Frecuencia de Medición</w:t>
            </w:r>
          </w:p>
        </w:tc>
        <w:tc>
          <w:tcPr>
            <w:tcW w:w="2358" w:type="dxa"/>
          </w:tcPr>
          <w:p w:rsidR="00D80C99" w:rsidRPr="00D80C99" w:rsidRDefault="00D80C99" w:rsidP="00D80C99">
            <w:pPr>
              <w:pStyle w:val="Paragraph"/>
              <w:numPr>
                <w:ilvl w:val="0"/>
                <w:numId w:val="0"/>
              </w:numPr>
              <w:spacing w:before="0" w:after="0"/>
              <w:jc w:val="center"/>
              <w:rPr>
                <w:b/>
                <w:lang w:val="es-ES_tradnl"/>
              </w:rPr>
            </w:pPr>
            <w:r w:rsidRPr="00D80C99">
              <w:rPr>
                <w:b/>
                <w:lang w:val="es-ES_tradnl"/>
              </w:rPr>
              <w:t>Fuente de Verificación</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1.1</w:t>
            </w:r>
            <w:r w:rsidRPr="00245365">
              <w:rPr>
                <w:sz w:val="20"/>
                <w:szCs w:val="20"/>
                <w:lang w:val="es-ES_tradnl"/>
              </w:rPr>
              <w:tab/>
              <w:t>Sistema de cuenta única diseñado e implantado</w:t>
            </w:r>
          </w:p>
        </w:tc>
        <w:tc>
          <w:tcPr>
            <w:tcW w:w="1440" w:type="dxa"/>
            <w:shd w:val="clear" w:color="auto" w:fill="auto"/>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Sistema</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rPr>
          <w:trHeight w:val="917"/>
        </w:trPr>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1.2</w:t>
            </w:r>
            <w:r w:rsidRPr="00245365">
              <w:rPr>
                <w:sz w:val="20"/>
                <w:szCs w:val="20"/>
                <w:lang w:val="es-ES_tradnl"/>
              </w:rPr>
              <w:tab/>
              <w:t>Sistema de gestión inductiva (CRM) diseñado e implantado</w:t>
            </w:r>
          </w:p>
        </w:tc>
        <w:tc>
          <w:tcPr>
            <w:tcW w:w="1440" w:type="dxa"/>
            <w:shd w:val="clear" w:color="auto" w:fill="auto"/>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Sistema</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1.3</w:t>
            </w:r>
            <w:r w:rsidRPr="00245365">
              <w:rPr>
                <w:sz w:val="20"/>
                <w:szCs w:val="20"/>
                <w:lang w:val="es-ES_tradnl"/>
              </w:rPr>
              <w:tab/>
              <w:t>Sistema de gestión de riesgo diseñado e implantado</w:t>
            </w:r>
          </w:p>
        </w:tc>
        <w:tc>
          <w:tcPr>
            <w:tcW w:w="1440" w:type="dxa"/>
            <w:shd w:val="clear" w:color="auto" w:fill="auto"/>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Sistema</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pPr>
              <w:pStyle w:val="Paragraph"/>
              <w:numPr>
                <w:ilvl w:val="0"/>
                <w:numId w:val="0"/>
              </w:numPr>
              <w:spacing w:before="0" w:after="0"/>
              <w:jc w:val="left"/>
              <w:rPr>
                <w:sz w:val="20"/>
                <w:szCs w:val="20"/>
                <w:lang w:val="es-ES_tradnl"/>
              </w:rPr>
            </w:pPr>
            <w:r w:rsidRPr="00245365">
              <w:rPr>
                <w:sz w:val="20"/>
                <w:szCs w:val="20"/>
                <w:lang w:val="es-ES_tradnl"/>
              </w:rPr>
              <w:t>1.</w:t>
            </w:r>
            <w:r w:rsidR="004A1969">
              <w:rPr>
                <w:sz w:val="20"/>
                <w:szCs w:val="20"/>
                <w:lang w:val="es-ES_tradnl"/>
              </w:rPr>
              <w:t>4</w:t>
            </w:r>
            <w:r w:rsidRPr="00245365">
              <w:rPr>
                <w:sz w:val="20"/>
                <w:szCs w:val="20"/>
                <w:lang w:val="es-ES_tradnl"/>
              </w:rPr>
              <w:t xml:space="preserve"> Modelo de gestión coordinada de fronteras (GCF) diseñado</w:t>
            </w:r>
          </w:p>
        </w:tc>
        <w:tc>
          <w:tcPr>
            <w:tcW w:w="1440" w:type="dxa"/>
            <w:shd w:val="clear" w:color="auto" w:fill="auto"/>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Modelo</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pPr>
              <w:pStyle w:val="Paragraph"/>
              <w:numPr>
                <w:ilvl w:val="0"/>
                <w:numId w:val="0"/>
              </w:numPr>
              <w:spacing w:before="0" w:after="0"/>
              <w:jc w:val="left"/>
              <w:rPr>
                <w:sz w:val="20"/>
                <w:szCs w:val="20"/>
                <w:lang w:val="es-ES_tradnl"/>
              </w:rPr>
            </w:pPr>
            <w:r w:rsidRPr="00245365">
              <w:rPr>
                <w:sz w:val="20"/>
                <w:szCs w:val="20"/>
                <w:lang w:val="es-ES_tradnl"/>
              </w:rPr>
              <w:t>1.</w:t>
            </w:r>
            <w:r w:rsidR="004A1969">
              <w:rPr>
                <w:sz w:val="20"/>
                <w:szCs w:val="20"/>
                <w:lang w:val="es-ES_tradnl"/>
              </w:rPr>
              <w:t>5</w:t>
            </w:r>
            <w:r w:rsidRPr="00245365">
              <w:rPr>
                <w:sz w:val="20"/>
                <w:szCs w:val="20"/>
                <w:lang w:val="es-ES_tradnl"/>
              </w:rPr>
              <w:t xml:space="preserve"> Equipamiento nuevo no intrusivo adquirido y en funcionamiento</w:t>
            </w:r>
            <w:r w:rsidRPr="00245365">
              <w:rPr>
                <w:sz w:val="20"/>
                <w:szCs w:val="20"/>
                <w:lang w:val="es-ES_tradnl"/>
              </w:rPr>
              <w:footnoteReference w:id="1"/>
            </w:r>
          </w:p>
        </w:tc>
        <w:tc>
          <w:tcPr>
            <w:tcW w:w="1440" w:type="dxa"/>
            <w:shd w:val="clear" w:color="auto" w:fill="auto"/>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Equipamiento no intrusivo</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1.</w:t>
            </w:r>
            <w:r w:rsidR="004A1969">
              <w:rPr>
                <w:sz w:val="20"/>
                <w:szCs w:val="20"/>
                <w:lang w:val="es-ES_tradnl"/>
              </w:rPr>
              <w:t>6</w:t>
            </w:r>
            <w:r w:rsidRPr="00245365">
              <w:rPr>
                <w:sz w:val="20"/>
                <w:szCs w:val="20"/>
                <w:lang w:val="es-ES_tradnl"/>
              </w:rPr>
              <w:t xml:space="preserve"> Embarcaciones nuevas para operaciones acuáticas adquirido y en funcionamiento</w:t>
            </w:r>
          </w:p>
        </w:tc>
        <w:tc>
          <w:tcPr>
            <w:tcW w:w="1440" w:type="dxa"/>
            <w:shd w:val="clear" w:color="auto" w:fill="auto"/>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Embarcaciones para operaciones acuáticas</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pPr>
              <w:pStyle w:val="Paragraph"/>
              <w:numPr>
                <w:ilvl w:val="0"/>
                <w:numId w:val="0"/>
              </w:numPr>
              <w:spacing w:before="0" w:after="0"/>
              <w:jc w:val="left"/>
              <w:rPr>
                <w:sz w:val="20"/>
                <w:szCs w:val="20"/>
                <w:lang w:val="es-ES_tradnl"/>
              </w:rPr>
            </w:pPr>
            <w:r w:rsidRPr="00245365">
              <w:rPr>
                <w:sz w:val="20"/>
                <w:szCs w:val="20"/>
                <w:lang w:val="es-ES_tradnl"/>
              </w:rPr>
              <w:t>1.</w:t>
            </w:r>
            <w:r w:rsidR="004A1969">
              <w:rPr>
                <w:sz w:val="20"/>
                <w:szCs w:val="20"/>
                <w:lang w:val="es-ES_tradnl"/>
              </w:rPr>
              <w:t>7</w:t>
            </w:r>
            <w:r w:rsidRPr="00245365">
              <w:rPr>
                <w:sz w:val="20"/>
                <w:szCs w:val="20"/>
                <w:lang w:val="es-ES_tradnl"/>
              </w:rPr>
              <w:t xml:space="preserve"> </w:t>
            </w:r>
            <w:ins w:id="51" w:author="Inter-American Development Bank" w:date="2014-06-05T11:12:00Z">
              <w:r w:rsidR="001C20F6" w:rsidRPr="001C20F6">
                <w:rPr>
                  <w:spacing w:val="-4"/>
                  <w:sz w:val="20"/>
                  <w:szCs w:val="20"/>
                  <w:rPrChange w:id="52" w:author="Inter-American Development Bank" w:date="2014-06-05T11:13:00Z">
                    <w:rPr>
                      <w:spacing w:val="-4"/>
                    </w:rPr>
                  </w:rPrChange>
                </w:rPr>
                <w:t xml:space="preserve">Plataformas de servidores para base de </w:t>
              </w:r>
              <w:r w:rsidR="001C20F6" w:rsidRPr="001C20F6">
                <w:rPr>
                  <w:spacing w:val="-4"/>
                  <w:sz w:val="20"/>
                  <w:szCs w:val="20"/>
                  <w:rPrChange w:id="53" w:author="Inter-American Development Bank" w:date="2014-06-05T11:13:00Z">
                    <w:rPr>
                      <w:spacing w:val="-4"/>
                    </w:rPr>
                  </w:rPrChange>
                </w:rPr>
                <w:lastRenderedPageBreak/>
                <w:t>datos y soluciones continuas de alta disponibilidad adquiridos</w:t>
              </w:r>
            </w:ins>
            <w:del w:id="54" w:author="Inter-American Development Bank" w:date="2014-06-05T11:12:00Z">
              <w:r w:rsidRPr="00245365" w:rsidDel="001C20F6">
                <w:rPr>
                  <w:sz w:val="20"/>
                  <w:szCs w:val="20"/>
                  <w:lang w:val="es-ES_tradnl"/>
                </w:rPr>
                <w:delText>Servidores para plataforma de base de datos y soluciones continuas de alta disponibilidad adquiridos</w:delText>
              </w:r>
            </w:del>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lastRenderedPageBreak/>
              <w:t>Servidores</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 xml:space="preserve">Informe semestral de </w:t>
            </w:r>
            <w:r>
              <w:rPr>
                <w:sz w:val="20"/>
                <w:szCs w:val="20"/>
                <w:lang w:val="es-ES_tradnl"/>
              </w:rPr>
              <w:lastRenderedPageBreak/>
              <w:t>proyecto, en base a supervisión de actividad</w:t>
            </w:r>
          </w:p>
        </w:tc>
      </w:tr>
      <w:tr w:rsidR="00245365" w:rsidRPr="008877DE" w:rsidDel="001C20F6" w:rsidTr="00870270">
        <w:trPr>
          <w:del w:id="55" w:author="Inter-American Development Bank" w:date="2014-06-05T11:13:00Z"/>
        </w:trPr>
        <w:tc>
          <w:tcPr>
            <w:tcW w:w="3528" w:type="dxa"/>
            <w:shd w:val="clear" w:color="auto" w:fill="auto"/>
          </w:tcPr>
          <w:p w:rsidR="00245365" w:rsidRPr="00245365" w:rsidDel="001C20F6" w:rsidRDefault="00245365">
            <w:pPr>
              <w:pStyle w:val="Paragraph"/>
              <w:numPr>
                <w:ilvl w:val="0"/>
                <w:numId w:val="0"/>
              </w:numPr>
              <w:spacing w:before="0" w:after="0"/>
              <w:jc w:val="left"/>
              <w:rPr>
                <w:del w:id="56" w:author="Inter-American Development Bank" w:date="2014-06-05T11:13:00Z"/>
                <w:sz w:val="20"/>
                <w:szCs w:val="20"/>
                <w:lang w:val="es-ES_tradnl"/>
              </w:rPr>
            </w:pPr>
            <w:del w:id="57" w:author="Inter-American Development Bank" w:date="2014-06-05T11:13:00Z">
              <w:r w:rsidRPr="00245365" w:rsidDel="001C20F6">
                <w:rPr>
                  <w:sz w:val="20"/>
                  <w:szCs w:val="20"/>
                  <w:lang w:val="es-ES_tradnl"/>
                </w:rPr>
                <w:lastRenderedPageBreak/>
                <w:delText>1.</w:delText>
              </w:r>
              <w:r w:rsidR="004A1969" w:rsidDel="001C20F6">
                <w:rPr>
                  <w:sz w:val="20"/>
                  <w:szCs w:val="20"/>
                  <w:lang w:val="es-ES_tradnl"/>
                </w:rPr>
                <w:delText>8</w:delText>
              </w:r>
              <w:r w:rsidRPr="00245365" w:rsidDel="001C20F6">
                <w:rPr>
                  <w:sz w:val="20"/>
                  <w:szCs w:val="20"/>
                  <w:lang w:val="es-ES_tradnl"/>
                </w:rPr>
                <w:delText xml:space="preserve"> Licencias de bases de datos para plataforma de base de datos y soluciones continuas de alta disponibilidad adquiridas</w:delText>
              </w:r>
            </w:del>
          </w:p>
        </w:tc>
        <w:tc>
          <w:tcPr>
            <w:tcW w:w="1440" w:type="dxa"/>
            <w:shd w:val="clear" w:color="auto" w:fill="auto"/>
            <w:vAlign w:val="center"/>
          </w:tcPr>
          <w:p w:rsidR="00245365" w:rsidRPr="00245365" w:rsidDel="001C20F6" w:rsidRDefault="00245365" w:rsidP="00245365">
            <w:pPr>
              <w:pStyle w:val="Paragraph"/>
              <w:numPr>
                <w:ilvl w:val="0"/>
                <w:numId w:val="0"/>
              </w:numPr>
              <w:spacing w:before="0" w:after="0"/>
              <w:jc w:val="center"/>
              <w:rPr>
                <w:del w:id="58" w:author="Inter-American Development Bank" w:date="2014-06-05T11:13:00Z"/>
                <w:sz w:val="20"/>
                <w:szCs w:val="20"/>
                <w:lang w:val="es-ES_tradnl"/>
              </w:rPr>
            </w:pPr>
            <w:del w:id="59" w:author="Inter-American Development Bank" w:date="2014-06-05T11:13:00Z">
              <w:r w:rsidRPr="00245365" w:rsidDel="001C20F6">
                <w:rPr>
                  <w:sz w:val="20"/>
                  <w:szCs w:val="20"/>
                  <w:lang w:val="es-ES_tradnl"/>
                </w:rPr>
                <w:delText>Licencias</w:delText>
              </w:r>
            </w:del>
          </w:p>
        </w:tc>
        <w:tc>
          <w:tcPr>
            <w:tcW w:w="1530" w:type="dxa"/>
            <w:shd w:val="clear" w:color="auto" w:fill="auto"/>
            <w:vAlign w:val="center"/>
          </w:tcPr>
          <w:p w:rsidR="00245365" w:rsidDel="001C20F6" w:rsidRDefault="00245365" w:rsidP="00D80C99">
            <w:pPr>
              <w:pStyle w:val="Paragraph"/>
              <w:numPr>
                <w:ilvl w:val="0"/>
                <w:numId w:val="0"/>
              </w:numPr>
              <w:spacing w:before="0" w:after="0"/>
              <w:jc w:val="center"/>
              <w:rPr>
                <w:del w:id="60" w:author="Inter-American Development Bank" w:date="2014-06-05T11:13:00Z"/>
                <w:sz w:val="20"/>
                <w:szCs w:val="20"/>
                <w:lang w:val="es-ES_tradnl"/>
              </w:rPr>
            </w:pPr>
            <w:del w:id="61" w:author="Inter-American Development Bank" w:date="2014-06-05T11:13:00Z">
              <w:r w:rsidDel="001C20F6">
                <w:rPr>
                  <w:sz w:val="20"/>
                  <w:szCs w:val="20"/>
                  <w:lang w:val="es-ES_tradnl"/>
                </w:rPr>
                <w:delText>Anual</w:delText>
              </w:r>
            </w:del>
          </w:p>
        </w:tc>
        <w:tc>
          <w:tcPr>
            <w:tcW w:w="2358" w:type="dxa"/>
            <w:shd w:val="clear" w:color="auto" w:fill="auto"/>
            <w:vAlign w:val="center"/>
          </w:tcPr>
          <w:p w:rsidR="00245365" w:rsidDel="001C20F6" w:rsidRDefault="00245365" w:rsidP="00D80C99">
            <w:pPr>
              <w:pStyle w:val="Paragraph"/>
              <w:numPr>
                <w:ilvl w:val="0"/>
                <w:numId w:val="0"/>
              </w:numPr>
              <w:spacing w:before="0" w:after="0"/>
              <w:jc w:val="center"/>
              <w:rPr>
                <w:del w:id="62" w:author="Inter-American Development Bank" w:date="2014-06-05T11:13:00Z"/>
                <w:sz w:val="20"/>
                <w:szCs w:val="20"/>
                <w:lang w:val="es-ES_tradnl"/>
              </w:rPr>
            </w:pPr>
            <w:del w:id="63" w:author="Inter-American Development Bank" w:date="2014-06-05T11:13:00Z">
              <w:r w:rsidDel="001C20F6">
                <w:rPr>
                  <w:sz w:val="20"/>
                  <w:szCs w:val="20"/>
                  <w:lang w:val="es-ES_tradnl"/>
                </w:rPr>
                <w:delText>Informe semestral de proyecto, en base a supervisión de actividad</w:delText>
              </w:r>
            </w:del>
          </w:p>
        </w:tc>
      </w:tr>
      <w:tr w:rsidR="00245365" w:rsidRPr="008877DE" w:rsidTr="00870270">
        <w:tc>
          <w:tcPr>
            <w:tcW w:w="3528" w:type="dxa"/>
            <w:shd w:val="clear" w:color="auto" w:fill="auto"/>
          </w:tcPr>
          <w:p w:rsidR="00245365" w:rsidRPr="00245365" w:rsidRDefault="00245365" w:rsidP="001C20F6">
            <w:pPr>
              <w:pStyle w:val="Paragraph"/>
              <w:numPr>
                <w:ilvl w:val="0"/>
                <w:numId w:val="0"/>
              </w:numPr>
              <w:spacing w:before="0" w:after="0"/>
              <w:jc w:val="left"/>
              <w:rPr>
                <w:sz w:val="20"/>
                <w:szCs w:val="20"/>
                <w:lang w:val="es-ES_tradnl"/>
              </w:rPr>
            </w:pPr>
            <w:r w:rsidRPr="00245365">
              <w:rPr>
                <w:sz w:val="20"/>
                <w:szCs w:val="20"/>
                <w:lang w:val="es-ES_tradnl"/>
              </w:rPr>
              <w:t>1.</w:t>
            </w:r>
            <w:del w:id="64" w:author="Inter-American Development Bank" w:date="2014-06-05T11:13:00Z">
              <w:r w:rsidR="004A1969" w:rsidDel="001C20F6">
                <w:rPr>
                  <w:sz w:val="20"/>
                  <w:szCs w:val="20"/>
                  <w:lang w:val="es-ES_tradnl"/>
                </w:rPr>
                <w:delText>9</w:delText>
              </w:r>
            </w:del>
            <w:ins w:id="65" w:author="Inter-American Development Bank" w:date="2014-06-05T11:13:00Z">
              <w:r w:rsidR="001C20F6">
                <w:rPr>
                  <w:sz w:val="20"/>
                  <w:szCs w:val="20"/>
                  <w:lang w:val="es-ES_tradnl"/>
                </w:rPr>
                <w:t>8</w:t>
              </w:r>
            </w:ins>
            <w:r w:rsidRPr="00245365">
              <w:rPr>
                <w:sz w:val="20"/>
                <w:szCs w:val="20"/>
                <w:lang w:val="es-ES_tradnl"/>
              </w:rPr>
              <w:t xml:space="preserve"> Centro de monitoreo predictivo implementado</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Centro</w:t>
            </w:r>
          </w:p>
        </w:tc>
        <w:tc>
          <w:tcPr>
            <w:tcW w:w="1530"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D80C99">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2.1 Sistema de Recaudación Tributaria Municipal rediseñado e implementado en 50 GGLL</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 xml:space="preserve">GGLL </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2.2 Aplicativo web implementado en ciudades principales tipo A y B</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GGLL</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2.3 Propuesta organizacional de la DGPIP  implementada</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Propuesta organizacional</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2.4 Sistema de gestión documentaria de la DGPIP implementado</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Sistema de gestión documentaria</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2.5 Funcionarios de la DGPIP capacitados en temas de tributación sectorial</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Funcionarios capacitados</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2.6 Equipos informáticos adquiridos</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Equipos informáticos</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870270">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2.7 Aplicativo tributario adquirido</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Aplicativo tributario</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r w:rsidR="00245365" w:rsidRPr="008877DE" w:rsidTr="00634B2A">
        <w:tc>
          <w:tcPr>
            <w:tcW w:w="3528" w:type="dxa"/>
            <w:shd w:val="clear" w:color="auto" w:fill="auto"/>
          </w:tcPr>
          <w:p w:rsidR="00245365" w:rsidRPr="00245365" w:rsidRDefault="00245365" w:rsidP="00245365">
            <w:pPr>
              <w:pStyle w:val="Paragraph"/>
              <w:numPr>
                <w:ilvl w:val="0"/>
                <w:numId w:val="0"/>
              </w:numPr>
              <w:spacing w:before="0" w:after="0"/>
              <w:jc w:val="left"/>
              <w:rPr>
                <w:sz w:val="20"/>
                <w:szCs w:val="20"/>
                <w:lang w:val="es-ES_tradnl"/>
              </w:rPr>
            </w:pPr>
            <w:r w:rsidRPr="00245365">
              <w:rPr>
                <w:sz w:val="20"/>
                <w:szCs w:val="20"/>
                <w:lang w:val="es-ES_tradnl"/>
              </w:rPr>
              <w:t>2.8 Bases de datos adquiridas</w:t>
            </w:r>
          </w:p>
        </w:tc>
        <w:tc>
          <w:tcPr>
            <w:tcW w:w="1440" w:type="dxa"/>
            <w:shd w:val="clear" w:color="auto" w:fill="auto"/>
            <w:vAlign w:val="center"/>
          </w:tcPr>
          <w:p w:rsidR="00245365" w:rsidRPr="00245365" w:rsidRDefault="00245365" w:rsidP="00245365">
            <w:pPr>
              <w:pStyle w:val="Paragraph"/>
              <w:numPr>
                <w:ilvl w:val="0"/>
                <w:numId w:val="0"/>
              </w:numPr>
              <w:spacing w:before="0" w:after="0"/>
              <w:jc w:val="center"/>
              <w:rPr>
                <w:sz w:val="20"/>
                <w:szCs w:val="20"/>
                <w:lang w:val="es-ES_tradnl"/>
              </w:rPr>
            </w:pPr>
            <w:r w:rsidRPr="00245365">
              <w:rPr>
                <w:sz w:val="20"/>
                <w:szCs w:val="20"/>
                <w:lang w:val="es-ES_tradnl"/>
              </w:rPr>
              <w:t>Bases de datos</w:t>
            </w:r>
          </w:p>
        </w:tc>
        <w:tc>
          <w:tcPr>
            <w:tcW w:w="1530"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Anual</w:t>
            </w:r>
          </w:p>
        </w:tc>
        <w:tc>
          <w:tcPr>
            <w:tcW w:w="2358" w:type="dxa"/>
            <w:shd w:val="clear" w:color="auto" w:fill="auto"/>
            <w:vAlign w:val="center"/>
          </w:tcPr>
          <w:p w:rsidR="00245365" w:rsidRDefault="00245365" w:rsidP="00255B13">
            <w:pPr>
              <w:pStyle w:val="Paragraph"/>
              <w:numPr>
                <w:ilvl w:val="0"/>
                <w:numId w:val="0"/>
              </w:numPr>
              <w:spacing w:before="0" w:after="0"/>
              <w:jc w:val="center"/>
              <w:rPr>
                <w:sz w:val="20"/>
                <w:szCs w:val="20"/>
                <w:lang w:val="es-ES_tradnl"/>
              </w:rPr>
            </w:pPr>
            <w:r>
              <w:rPr>
                <w:sz w:val="20"/>
                <w:szCs w:val="20"/>
                <w:lang w:val="es-ES_tradnl"/>
              </w:rPr>
              <w:t>Informe semestral de proyecto, en base a supervisión de actividad</w:t>
            </w:r>
          </w:p>
        </w:tc>
      </w:tr>
    </w:tbl>
    <w:p w:rsidR="00F05445" w:rsidRPr="00F86D22" w:rsidRDefault="00F05445" w:rsidP="00B73CA6">
      <w:pPr>
        <w:pStyle w:val="FirstHeading"/>
        <w:numPr>
          <w:ilvl w:val="0"/>
          <w:numId w:val="0"/>
        </w:numPr>
        <w:jc w:val="both"/>
        <w:rPr>
          <w:lang w:val="es-ES_tradnl"/>
        </w:rPr>
      </w:pPr>
      <w:bookmarkStart w:id="66" w:name="_Toc385535404"/>
      <w:bookmarkStart w:id="67" w:name="_Toc173239054"/>
      <w:bookmarkStart w:id="68" w:name="_Toc211400749"/>
      <w:r w:rsidRPr="00F86D22">
        <w:rPr>
          <w:lang w:val="es-ES_tradnl"/>
        </w:rPr>
        <w:t>B.</w:t>
      </w:r>
      <w:r w:rsidRPr="00F86D22">
        <w:rPr>
          <w:lang w:val="es-ES_tradnl"/>
        </w:rPr>
        <w:tab/>
      </w:r>
      <w:r w:rsidR="009F3257">
        <w:rPr>
          <w:lang w:val="es-ES_tradnl"/>
        </w:rPr>
        <w:t>Recolección de información e instrumentos</w:t>
      </w:r>
      <w:bookmarkEnd w:id="66"/>
      <w:r w:rsidRPr="00F86D22">
        <w:rPr>
          <w:lang w:val="es-ES_tradnl"/>
        </w:rPr>
        <w:t xml:space="preserve"> </w:t>
      </w:r>
      <w:bookmarkEnd w:id="67"/>
      <w:bookmarkEnd w:id="68"/>
    </w:p>
    <w:p w:rsidR="009C3CFD" w:rsidRPr="00F723E0" w:rsidRDefault="00D51414" w:rsidP="009C3CFD">
      <w:pPr>
        <w:pStyle w:val="Paragraph"/>
        <w:tabs>
          <w:tab w:val="clear" w:pos="1746"/>
          <w:tab w:val="num" w:pos="709"/>
        </w:tabs>
        <w:ind w:left="720" w:hanging="720"/>
      </w:pPr>
      <w:bookmarkStart w:id="69" w:name="_Toc173239055"/>
      <w:r>
        <w:rPr>
          <w:lang w:val="es-ES_tradnl"/>
        </w:rPr>
        <w:t xml:space="preserve">Tanto SUNAT como el MEF </w:t>
      </w:r>
      <w:r w:rsidR="00FD254C" w:rsidRPr="0078344B">
        <w:rPr>
          <w:lang w:val="es-ES_tradnl"/>
        </w:rPr>
        <w:t>contratará</w:t>
      </w:r>
      <w:r>
        <w:rPr>
          <w:lang w:val="es-ES_tradnl"/>
        </w:rPr>
        <w:t>n sendos</w:t>
      </w:r>
      <w:r w:rsidR="00FD254C" w:rsidRPr="0078344B">
        <w:rPr>
          <w:lang w:val="es-ES_tradnl"/>
        </w:rPr>
        <w:t xml:space="preserve"> </w:t>
      </w:r>
      <w:r w:rsidR="00894F01">
        <w:rPr>
          <w:lang w:val="es-ES_tradnl"/>
        </w:rPr>
        <w:t>consultor</w:t>
      </w:r>
      <w:r>
        <w:rPr>
          <w:lang w:val="es-ES_tradnl"/>
        </w:rPr>
        <w:t>es</w:t>
      </w:r>
      <w:r w:rsidR="00894F01">
        <w:rPr>
          <w:lang w:val="es-ES_tradnl"/>
        </w:rPr>
        <w:t xml:space="preserve"> especialista</w:t>
      </w:r>
      <w:r>
        <w:rPr>
          <w:lang w:val="es-ES_tradnl"/>
        </w:rPr>
        <w:t>s</w:t>
      </w:r>
      <w:r w:rsidR="00894F01">
        <w:rPr>
          <w:lang w:val="es-ES_tradnl"/>
        </w:rPr>
        <w:t xml:space="preserve"> en monitoreo y seguimiento, responsable</w:t>
      </w:r>
      <w:r>
        <w:rPr>
          <w:lang w:val="es-ES_tradnl"/>
        </w:rPr>
        <w:t>s</w:t>
      </w:r>
      <w:r w:rsidR="002E654E">
        <w:t xml:space="preserve"> </w:t>
      </w:r>
      <w:r w:rsidR="00011546">
        <w:t>de</w:t>
      </w:r>
      <w:r w:rsidR="00DE09B4">
        <w:t xml:space="preserve"> coordinar </w:t>
      </w:r>
      <w:r w:rsidR="00011546">
        <w:t>l</w:t>
      </w:r>
      <w:r w:rsidR="00DE09B4">
        <w:t>as actividades de</w:t>
      </w:r>
      <w:r w:rsidR="00011546">
        <w:t xml:space="preserve"> </w:t>
      </w:r>
      <w:r w:rsidR="00DF7EB2">
        <w:t>monitoreo de</w:t>
      </w:r>
      <w:r>
        <w:t xml:space="preserve"> </w:t>
      </w:r>
      <w:r w:rsidR="002E654E">
        <w:t>l</w:t>
      </w:r>
      <w:r>
        <w:t xml:space="preserve">os respectivos componentes del </w:t>
      </w:r>
      <w:r w:rsidR="00DF7EB2">
        <w:t>proyecto</w:t>
      </w:r>
      <w:r>
        <w:t xml:space="preserve">. </w:t>
      </w:r>
    </w:p>
    <w:p w:rsidR="004B708F" w:rsidRPr="00043375" w:rsidRDefault="004D30F0" w:rsidP="00B73CA6">
      <w:pPr>
        <w:pStyle w:val="FirstHeading"/>
        <w:numPr>
          <w:ilvl w:val="0"/>
          <w:numId w:val="0"/>
        </w:numPr>
        <w:jc w:val="both"/>
        <w:rPr>
          <w:lang w:val="es-ES_tradnl"/>
        </w:rPr>
      </w:pPr>
      <w:bookmarkStart w:id="70" w:name="_Toc385535405"/>
      <w:r>
        <w:rPr>
          <w:lang w:val="es-ES_tradnl"/>
        </w:rPr>
        <w:t>C.</w:t>
      </w:r>
      <w:r>
        <w:rPr>
          <w:lang w:val="es-ES_tradnl"/>
        </w:rPr>
        <w:tab/>
      </w:r>
      <w:r w:rsidR="003A129C">
        <w:rPr>
          <w:lang w:val="es-ES_tradnl"/>
        </w:rPr>
        <w:t>Reportes</w:t>
      </w:r>
      <w:bookmarkEnd w:id="70"/>
      <w:r w:rsidR="003A129C">
        <w:rPr>
          <w:lang w:val="es-ES_tradnl"/>
        </w:rPr>
        <w:t xml:space="preserve"> </w:t>
      </w:r>
      <w:r>
        <w:rPr>
          <w:lang w:val="es-ES_tradnl"/>
        </w:rPr>
        <w:t xml:space="preserve"> </w:t>
      </w:r>
      <w:bookmarkEnd w:id="69"/>
    </w:p>
    <w:p w:rsidR="00A82EB7" w:rsidRDefault="00785BD6" w:rsidP="00301E3A">
      <w:pPr>
        <w:pStyle w:val="Paragraph"/>
        <w:tabs>
          <w:tab w:val="clear" w:pos="1746"/>
          <w:tab w:val="num" w:pos="709"/>
        </w:tabs>
        <w:ind w:left="720" w:hanging="720"/>
        <w:rPr>
          <w:lang w:val="es-ES_tradnl"/>
        </w:rPr>
      </w:pPr>
      <w:r w:rsidRPr="00A82EB7">
        <w:rPr>
          <w:lang w:val="es-ES_tradnl"/>
        </w:rPr>
        <w:t xml:space="preserve">La </w:t>
      </w:r>
      <w:r w:rsidR="00D51414">
        <w:rPr>
          <w:lang w:val="es-ES_tradnl"/>
        </w:rPr>
        <w:t xml:space="preserve">SUNAT y </w:t>
      </w:r>
      <w:r w:rsidR="007C5D51">
        <w:rPr>
          <w:lang w:val="es-ES_tradnl"/>
        </w:rPr>
        <w:t xml:space="preserve">el MEF </w:t>
      </w:r>
      <w:r w:rsidRPr="00A82EB7">
        <w:rPr>
          <w:lang w:val="es-ES_tradnl"/>
        </w:rPr>
        <w:t>será</w:t>
      </w:r>
      <w:r w:rsidR="007C5D51">
        <w:rPr>
          <w:lang w:val="es-ES_tradnl"/>
        </w:rPr>
        <w:t>n</w:t>
      </w:r>
      <w:r w:rsidRPr="00A82EB7">
        <w:rPr>
          <w:lang w:val="es-ES_tradnl"/>
        </w:rPr>
        <w:t xml:space="preserve"> responsable</w:t>
      </w:r>
      <w:r w:rsidR="007C5D51">
        <w:rPr>
          <w:lang w:val="es-ES_tradnl"/>
        </w:rPr>
        <w:t>s</w:t>
      </w:r>
      <w:r w:rsidRPr="00A82EB7">
        <w:rPr>
          <w:lang w:val="es-ES_tradnl"/>
        </w:rPr>
        <w:t xml:space="preserve"> de elaborar informes semestrales de progreso</w:t>
      </w:r>
      <w:r w:rsidR="007C5D51">
        <w:rPr>
          <w:lang w:val="es-ES_tradnl"/>
        </w:rPr>
        <w:t xml:space="preserve"> de sus respectivos componentes</w:t>
      </w:r>
      <w:r w:rsidR="003655EB" w:rsidRPr="00A82EB7">
        <w:rPr>
          <w:lang w:val="es-ES_tradnl"/>
        </w:rPr>
        <w:t xml:space="preserve">, </w:t>
      </w:r>
      <w:r w:rsidR="003537ED" w:rsidRPr="00A82EB7">
        <w:rPr>
          <w:lang w:val="es-ES_tradnl"/>
        </w:rPr>
        <w:t xml:space="preserve">que deberán </w:t>
      </w:r>
      <w:r w:rsidR="009E3361" w:rsidRPr="00A82EB7">
        <w:rPr>
          <w:lang w:val="es-ES_tradnl"/>
        </w:rPr>
        <w:t xml:space="preserve">contener la información necesaria para la elaboración del ISP por parte del Banco, incluyendo </w:t>
      </w:r>
      <w:r w:rsidR="004739C5" w:rsidRPr="00A82EB7">
        <w:rPr>
          <w:lang w:val="es-ES_tradnl"/>
        </w:rPr>
        <w:t>información sobre los avances financieros y físicos en la ejecuci</w:t>
      </w:r>
      <w:r w:rsidR="00B917A2">
        <w:rPr>
          <w:lang w:val="es-ES_tradnl"/>
        </w:rPr>
        <w:t>ón de la operación</w:t>
      </w:r>
      <w:r w:rsidR="004739C5" w:rsidRPr="00A82EB7">
        <w:rPr>
          <w:lang w:val="es-ES_tradnl"/>
        </w:rPr>
        <w:t xml:space="preserve">, la actualización de la matriz de </w:t>
      </w:r>
      <w:r w:rsidR="0072034B" w:rsidRPr="00A82EB7">
        <w:rPr>
          <w:lang w:val="es-ES_tradnl"/>
        </w:rPr>
        <w:t>resultados</w:t>
      </w:r>
      <w:r w:rsidR="005D4B9B" w:rsidRPr="00A82EB7">
        <w:rPr>
          <w:lang w:val="es-ES_tradnl"/>
        </w:rPr>
        <w:t xml:space="preserve"> y de riesgos, </w:t>
      </w:r>
      <w:r w:rsidR="00F63572" w:rsidRPr="00A82EB7">
        <w:rPr>
          <w:lang w:val="es-ES_tradnl"/>
        </w:rPr>
        <w:t xml:space="preserve">aspectos críticos de gestión y lecciones aprendidas. </w:t>
      </w:r>
      <w:r w:rsidR="00BC7EA4" w:rsidRPr="00A82EB7">
        <w:rPr>
          <w:lang w:val="es-ES_tradnl"/>
        </w:rPr>
        <w:t>Dichos informes se</w:t>
      </w:r>
      <w:r w:rsidR="001D4C18" w:rsidRPr="00A82EB7">
        <w:rPr>
          <w:lang w:val="es-ES_tradnl"/>
        </w:rPr>
        <w:t xml:space="preserve">rán remitidos </w:t>
      </w:r>
      <w:r w:rsidR="00264D4B">
        <w:rPr>
          <w:lang w:val="es-ES_tradnl"/>
        </w:rPr>
        <w:t xml:space="preserve">al Banco </w:t>
      </w:r>
      <w:r w:rsidR="00F511FC">
        <w:rPr>
          <w:lang w:val="es-ES_tradnl"/>
        </w:rPr>
        <w:t>dentro de los 30 días de concluido cada semestre calendario.</w:t>
      </w:r>
    </w:p>
    <w:p w:rsidR="001640FB" w:rsidRPr="00F86D22" w:rsidRDefault="003C4E26" w:rsidP="00B73CA6">
      <w:pPr>
        <w:pStyle w:val="FirstHeading"/>
        <w:numPr>
          <w:ilvl w:val="0"/>
          <w:numId w:val="0"/>
        </w:numPr>
        <w:jc w:val="both"/>
        <w:rPr>
          <w:highlight w:val="yellow"/>
          <w:lang w:val="es-ES_tradnl"/>
        </w:rPr>
      </w:pPr>
      <w:bookmarkStart w:id="71" w:name="_Toc385535406"/>
      <w:r w:rsidRPr="00F86D22">
        <w:rPr>
          <w:lang w:val="es-ES_tradnl"/>
        </w:rPr>
        <w:lastRenderedPageBreak/>
        <w:t>D</w:t>
      </w:r>
      <w:r w:rsidR="001640FB" w:rsidRPr="00F86D22">
        <w:rPr>
          <w:lang w:val="es-ES_tradnl"/>
        </w:rPr>
        <w:t>.</w:t>
      </w:r>
      <w:r w:rsidR="001640FB" w:rsidRPr="00F86D22">
        <w:rPr>
          <w:lang w:val="es-ES_tradnl"/>
        </w:rPr>
        <w:tab/>
      </w:r>
      <w:r w:rsidR="001148D5">
        <w:rPr>
          <w:lang w:val="es-ES_tradnl"/>
        </w:rPr>
        <w:t>Coordinación de</w:t>
      </w:r>
      <w:r w:rsidR="00AD3A39">
        <w:rPr>
          <w:lang w:val="es-ES_tradnl"/>
        </w:rPr>
        <w:t>l</w:t>
      </w:r>
      <w:r w:rsidR="001148D5">
        <w:rPr>
          <w:lang w:val="es-ES_tradnl"/>
        </w:rPr>
        <w:t xml:space="preserve"> monitoreo, plan de trabajo y presupuesto</w:t>
      </w:r>
      <w:bookmarkEnd w:id="71"/>
      <w:r w:rsidR="007C57F6">
        <w:rPr>
          <w:lang w:val="es-ES_tradnl"/>
        </w:rPr>
        <w:t xml:space="preserve"> </w:t>
      </w:r>
    </w:p>
    <w:p w:rsidR="001B2488" w:rsidRDefault="00DA1F4F" w:rsidP="00627585">
      <w:pPr>
        <w:pStyle w:val="Paragraph"/>
        <w:tabs>
          <w:tab w:val="clear" w:pos="1746"/>
          <w:tab w:val="num" w:pos="709"/>
        </w:tabs>
        <w:ind w:left="720" w:hanging="720"/>
        <w:rPr>
          <w:bCs/>
        </w:rPr>
      </w:pPr>
      <w:r>
        <w:rPr>
          <w:bCs/>
        </w:rPr>
        <w:t xml:space="preserve">La SUNAT y el MEF </w:t>
      </w:r>
      <w:r w:rsidR="000916F5">
        <w:rPr>
          <w:bCs/>
        </w:rPr>
        <w:t>será</w:t>
      </w:r>
      <w:r>
        <w:rPr>
          <w:bCs/>
        </w:rPr>
        <w:t>n</w:t>
      </w:r>
      <w:r w:rsidR="000916F5">
        <w:rPr>
          <w:bCs/>
        </w:rPr>
        <w:t xml:space="preserve"> responsable</w:t>
      </w:r>
      <w:r>
        <w:rPr>
          <w:bCs/>
        </w:rPr>
        <w:t>s</w:t>
      </w:r>
      <w:r w:rsidR="000916F5">
        <w:rPr>
          <w:bCs/>
        </w:rPr>
        <w:t xml:space="preserve"> </w:t>
      </w:r>
      <w:r w:rsidR="00BD1468">
        <w:rPr>
          <w:bCs/>
        </w:rPr>
        <w:t xml:space="preserve">de las actividades </w:t>
      </w:r>
      <w:r w:rsidR="000916F5">
        <w:rPr>
          <w:bCs/>
        </w:rPr>
        <w:t>de monitoreo del proyecto,</w:t>
      </w:r>
      <w:r w:rsidR="00B105D4">
        <w:rPr>
          <w:bCs/>
        </w:rPr>
        <w:t xml:space="preserve"> a través </w:t>
      </w:r>
      <w:r w:rsidR="000F0783">
        <w:rPr>
          <w:bCs/>
        </w:rPr>
        <w:t>de</w:t>
      </w:r>
      <w:r>
        <w:rPr>
          <w:bCs/>
        </w:rPr>
        <w:t xml:space="preserve"> sus respectivos </w:t>
      </w:r>
      <w:r w:rsidR="006B05BB">
        <w:rPr>
          <w:bCs/>
        </w:rPr>
        <w:t>c</w:t>
      </w:r>
      <w:r w:rsidR="003D4222">
        <w:rPr>
          <w:bCs/>
        </w:rPr>
        <w:t>oordinador</w:t>
      </w:r>
      <w:r>
        <w:rPr>
          <w:bCs/>
        </w:rPr>
        <w:t>es de</w:t>
      </w:r>
      <w:r w:rsidR="00A52783">
        <w:rPr>
          <w:bCs/>
        </w:rPr>
        <w:t xml:space="preserve"> p</w:t>
      </w:r>
      <w:r w:rsidR="003D4222">
        <w:rPr>
          <w:bCs/>
        </w:rPr>
        <w:t>royecto y consultor</w:t>
      </w:r>
      <w:r w:rsidR="00E26717">
        <w:rPr>
          <w:bCs/>
        </w:rPr>
        <w:t>es</w:t>
      </w:r>
      <w:r w:rsidR="003D4222">
        <w:rPr>
          <w:bCs/>
        </w:rPr>
        <w:t xml:space="preserve"> especializado</w:t>
      </w:r>
      <w:r w:rsidR="00E26717">
        <w:rPr>
          <w:bCs/>
        </w:rPr>
        <w:t>s</w:t>
      </w:r>
      <w:r w:rsidR="003D4222">
        <w:rPr>
          <w:bCs/>
        </w:rPr>
        <w:t xml:space="preserve"> en monitoreo y seguimiento</w:t>
      </w:r>
      <w:r w:rsidR="00067868">
        <w:rPr>
          <w:bCs/>
        </w:rPr>
        <w:t>.</w:t>
      </w:r>
      <w:r w:rsidR="005B2A5B">
        <w:rPr>
          <w:bCs/>
        </w:rPr>
        <w:t xml:space="preserve"> </w:t>
      </w:r>
      <w:r w:rsidR="00C0297D">
        <w:rPr>
          <w:bCs/>
        </w:rPr>
        <w:t xml:space="preserve">Dichas actividades </w:t>
      </w:r>
      <w:r w:rsidR="007B60F8">
        <w:rPr>
          <w:bCs/>
        </w:rPr>
        <w:t>incluir</w:t>
      </w:r>
      <w:r w:rsidR="009B36FF">
        <w:rPr>
          <w:bCs/>
        </w:rPr>
        <w:t>á</w:t>
      </w:r>
      <w:r w:rsidR="00C0297D">
        <w:rPr>
          <w:bCs/>
        </w:rPr>
        <w:t>n</w:t>
      </w:r>
      <w:r w:rsidR="007B60F8">
        <w:rPr>
          <w:bCs/>
        </w:rPr>
        <w:t xml:space="preserve"> la elaboración de </w:t>
      </w:r>
      <w:r w:rsidR="000A550D">
        <w:rPr>
          <w:bCs/>
        </w:rPr>
        <w:t xml:space="preserve">los </w:t>
      </w:r>
      <w:r w:rsidR="00A52783">
        <w:rPr>
          <w:bCs/>
        </w:rPr>
        <w:t xml:space="preserve">respectivos </w:t>
      </w:r>
      <w:r w:rsidR="007B60F8">
        <w:rPr>
          <w:bCs/>
        </w:rPr>
        <w:t>i</w:t>
      </w:r>
      <w:r w:rsidR="00543349">
        <w:rPr>
          <w:bCs/>
        </w:rPr>
        <w:t>nformes semestrales de progreso</w:t>
      </w:r>
      <w:r w:rsidR="00EC559D">
        <w:rPr>
          <w:bCs/>
        </w:rPr>
        <w:t xml:space="preserve">. </w:t>
      </w:r>
    </w:p>
    <w:p w:rsidR="001B2488" w:rsidRDefault="00A52783" w:rsidP="00627585">
      <w:pPr>
        <w:pStyle w:val="Paragraph"/>
        <w:tabs>
          <w:tab w:val="clear" w:pos="1746"/>
          <w:tab w:val="num" w:pos="709"/>
        </w:tabs>
        <w:ind w:left="720" w:hanging="720"/>
      </w:pPr>
      <w:r>
        <w:t xml:space="preserve">El Banco, la SUNAT y el MEF </w:t>
      </w:r>
      <w:r w:rsidR="00161FA5">
        <w:t xml:space="preserve">realizarán reuniones </w:t>
      </w:r>
      <w:r w:rsidR="0018064A">
        <w:t xml:space="preserve">con periodicidad mínima semestral </w:t>
      </w:r>
      <w:r w:rsidR="00C6607B">
        <w:t xml:space="preserve">para </w:t>
      </w:r>
      <w:r w:rsidR="00AA7E3A">
        <w:t xml:space="preserve">monitorear </w:t>
      </w:r>
      <w:r w:rsidR="00A501F5">
        <w:t xml:space="preserve">de manera conjunta </w:t>
      </w:r>
      <w:r w:rsidR="00F00930">
        <w:t xml:space="preserve">la marcha en la ejecución de la operación. </w:t>
      </w:r>
      <w:r w:rsidR="002C2A9C">
        <w:t xml:space="preserve">Asimismo, </w:t>
      </w:r>
      <w:r w:rsidR="00882DFC">
        <w:t xml:space="preserve">realizarán </w:t>
      </w:r>
      <w:r w:rsidR="00FD04E9">
        <w:t xml:space="preserve">en conjunto al menos una visita de inspección anual </w:t>
      </w:r>
      <w:r w:rsidR="000B09FC">
        <w:t xml:space="preserve">para supervisar </w:t>
      </w:r>
      <w:r w:rsidR="00C3564C">
        <w:t xml:space="preserve">los avances de ejecución </w:t>
      </w:r>
      <w:r w:rsidR="00E55C17">
        <w:t xml:space="preserve">de </w:t>
      </w:r>
      <w:r w:rsidR="00AB2DF0">
        <w:t xml:space="preserve">las actividades y productos </w:t>
      </w:r>
      <w:r w:rsidR="00E55C17">
        <w:t>del proyecto</w:t>
      </w:r>
      <w:r w:rsidR="00C3564C">
        <w:t xml:space="preserve">. </w:t>
      </w:r>
    </w:p>
    <w:p w:rsidR="00C22BBA" w:rsidRDefault="00855A4B" w:rsidP="00627585">
      <w:pPr>
        <w:pStyle w:val="Paragraph"/>
        <w:tabs>
          <w:tab w:val="clear" w:pos="1746"/>
          <w:tab w:val="num" w:pos="709"/>
        </w:tabs>
        <w:ind w:left="720" w:hanging="720"/>
      </w:pPr>
      <w:r>
        <w:t xml:space="preserve">El proyecto financiará </w:t>
      </w:r>
      <w:r w:rsidR="0035711E">
        <w:t xml:space="preserve">los gastos de contratación </w:t>
      </w:r>
      <w:r w:rsidR="00AA3E7E">
        <w:t xml:space="preserve">del personal especializado responsable </w:t>
      </w:r>
      <w:r w:rsidR="00DE0241">
        <w:t>de las actividades de monitoreo</w:t>
      </w:r>
      <w:r w:rsidR="0035711E">
        <w:t>.</w:t>
      </w:r>
      <w:r w:rsidR="005C74F5">
        <w:t xml:space="preserve"> </w:t>
      </w:r>
      <w:r w:rsidR="00D62753">
        <w:t xml:space="preserve">El cuadro </w:t>
      </w:r>
      <w:r w:rsidR="0096661E">
        <w:t>II-2</w:t>
      </w:r>
      <w:r w:rsidR="00FF6608">
        <w:t xml:space="preserve"> presenta el presupuesto</w:t>
      </w:r>
      <w:r w:rsidR="001F60FB">
        <w:t>:</w:t>
      </w:r>
    </w:p>
    <w:p w:rsidR="00623574" w:rsidRPr="00E462FB" w:rsidRDefault="0096661E" w:rsidP="00E462FB">
      <w:pPr>
        <w:pStyle w:val="Paragraph"/>
        <w:numPr>
          <w:ilvl w:val="0"/>
          <w:numId w:val="0"/>
        </w:numPr>
        <w:ind w:left="720"/>
        <w:jc w:val="center"/>
        <w:rPr>
          <w:b/>
          <w:sz w:val="20"/>
          <w:szCs w:val="20"/>
        </w:rPr>
      </w:pPr>
      <w:r>
        <w:rPr>
          <w:b/>
          <w:sz w:val="20"/>
          <w:szCs w:val="20"/>
        </w:rPr>
        <w:t>Cuadro II-2</w:t>
      </w:r>
      <w:r w:rsidR="00623574" w:rsidRPr="00E462FB">
        <w:rPr>
          <w:b/>
          <w:sz w:val="20"/>
          <w:szCs w:val="20"/>
        </w:rPr>
        <w:t xml:space="preserve"> – Financiamiento del plan de monitoreo del proyecto</w:t>
      </w:r>
    </w:p>
    <w:tbl>
      <w:tblPr>
        <w:tblStyle w:val="TableGrid"/>
        <w:tblW w:w="0" w:type="auto"/>
        <w:tblLook w:val="04A0" w:firstRow="1" w:lastRow="0" w:firstColumn="1" w:lastColumn="0" w:noHBand="0" w:noVBand="1"/>
      </w:tblPr>
      <w:tblGrid>
        <w:gridCol w:w="5688"/>
        <w:gridCol w:w="1710"/>
        <w:gridCol w:w="1458"/>
      </w:tblGrid>
      <w:tr w:rsidR="009D4F58" w:rsidRPr="00623574" w:rsidTr="00926BBA">
        <w:tc>
          <w:tcPr>
            <w:tcW w:w="5688" w:type="dxa"/>
          </w:tcPr>
          <w:p w:rsidR="009D4F58" w:rsidRPr="00623574" w:rsidRDefault="009D4F58" w:rsidP="00623574">
            <w:pPr>
              <w:pStyle w:val="Paragraph"/>
              <w:numPr>
                <w:ilvl w:val="0"/>
                <w:numId w:val="0"/>
              </w:numPr>
              <w:jc w:val="center"/>
              <w:rPr>
                <w:b/>
                <w:sz w:val="20"/>
                <w:szCs w:val="20"/>
              </w:rPr>
            </w:pPr>
            <w:r w:rsidRPr="00623574">
              <w:rPr>
                <w:b/>
                <w:sz w:val="20"/>
                <w:szCs w:val="20"/>
              </w:rPr>
              <w:t>Concepto</w:t>
            </w:r>
          </w:p>
        </w:tc>
        <w:tc>
          <w:tcPr>
            <w:tcW w:w="1710" w:type="dxa"/>
          </w:tcPr>
          <w:p w:rsidR="009D4F58" w:rsidRPr="00623574" w:rsidRDefault="009D4F58" w:rsidP="00623574">
            <w:pPr>
              <w:pStyle w:val="Paragraph"/>
              <w:numPr>
                <w:ilvl w:val="0"/>
                <w:numId w:val="0"/>
              </w:numPr>
              <w:jc w:val="center"/>
              <w:rPr>
                <w:b/>
                <w:sz w:val="20"/>
                <w:szCs w:val="20"/>
              </w:rPr>
            </w:pPr>
            <w:r w:rsidRPr="00623574">
              <w:rPr>
                <w:b/>
                <w:sz w:val="20"/>
                <w:szCs w:val="20"/>
              </w:rPr>
              <w:t>Costo Unitario (en US$)</w:t>
            </w:r>
          </w:p>
        </w:tc>
        <w:tc>
          <w:tcPr>
            <w:tcW w:w="1458" w:type="dxa"/>
          </w:tcPr>
          <w:p w:rsidR="009D4F58" w:rsidRPr="00623574" w:rsidRDefault="009D4F58" w:rsidP="00623574">
            <w:pPr>
              <w:pStyle w:val="Paragraph"/>
              <w:numPr>
                <w:ilvl w:val="0"/>
                <w:numId w:val="0"/>
              </w:numPr>
              <w:jc w:val="center"/>
              <w:rPr>
                <w:b/>
                <w:sz w:val="20"/>
                <w:szCs w:val="20"/>
              </w:rPr>
            </w:pPr>
            <w:r w:rsidRPr="00623574">
              <w:rPr>
                <w:b/>
                <w:sz w:val="20"/>
                <w:szCs w:val="20"/>
              </w:rPr>
              <w:t>Costo Total (en US$)</w:t>
            </w:r>
          </w:p>
        </w:tc>
      </w:tr>
      <w:tr w:rsidR="009D4F58" w:rsidRPr="00623574" w:rsidTr="00926BBA">
        <w:trPr>
          <w:trHeight w:val="548"/>
        </w:trPr>
        <w:tc>
          <w:tcPr>
            <w:tcW w:w="5688" w:type="dxa"/>
          </w:tcPr>
          <w:p w:rsidR="009D4F58" w:rsidRPr="00623574" w:rsidRDefault="009D4F58" w:rsidP="0074783F">
            <w:pPr>
              <w:pStyle w:val="Paragraph"/>
              <w:numPr>
                <w:ilvl w:val="0"/>
                <w:numId w:val="0"/>
              </w:numPr>
              <w:rPr>
                <w:sz w:val="20"/>
                <w:szCs w:val="20"/>
              </w:rPr>
            </w:pPr>
            <w:r w:rsidRPr="00623574">
              <w:rPr>
                <w:sz w:val="20"/>
                <w:szCs w:val="20"/>
              </w:rPr>
              <w:t>Consultor</w:t>
            </w:r>
            <w:r w:rsidR="00A52783">
              <w:rPr>
                <w:sz w:val="20"/>
                <w:szCs w:val="20"/>
              </w:rPr>
              <w:t xml:space="preserve"> </w:t>
            </w:r>
            <w:r w:rsidRPr="00623574">
              <w:rPr>
                <w:sz w:val="20"/>
                <w:szCs w:val="20"/>
              </w:rPr>
              <w:t xml:space="preserve">Especializado en monitoreo y </w:t>
            </w:r>
            <w:r w:rsidR="0074783F">
              <w:rPr>
                <w:sz w:val="20"/>
                <w:szCs w:val="20"/>
              </w:rPr>
              <w:t>seguimiento</w:t>
            </w:r>
            <w:r w:rsidR="00A52783">
              <w:rPr>
                <w:sz w:val="20"/>
                <w:szCs w:val="20"/>
              </w:rPr>
              <w:t xml:space="preserve"> </w:t>
            </w:r>
            <w:r w:rsidR="003F01F7">
              <w:rPr>
                <w:sz w:val="20"/>
                <w:szCs w:val="20"/>
              </w:rPr>
              <w:t>–</w:t>
            </w:r>
            <w:r w:rsidR="00A52783">
              <w:rPr>
                <w:sz w:val="20"/>
                <w:szCs w:val="20"/>
              </w:rPr>
              <w:t xml:space="preserve"> SUNAT</w:t>
            </w:r>
          </w:p>
        </w:tc>
        <w:tc>
          <w:tcPr>
            <w:tcW w:w="1710" w:type="dxa"/>
          </w:tcPr>
          <w:p w:rsidR="009D4F58" w:rsidRPr="00623574" w:rsidRDefault="009D4F58" w:rsidP="002424A7">
            <w:pPr>
              <w:pStyle w:val="Paragraph"/>
              <w:numPr>
                <w:ilvl w:val="0"/>
                <w:numId w:val="0"/>
              </w:numPr>
              <w:jc w:val="center"/>
              <w:rPr>
                <w:sz w:val="20"/>
                <w:szCs w:val="20"/>
              </w:rPr>
            </w:pPr>
            <w:r w:rsidRPr="00623574">
              <w:rPr>
                <w:sz w:val="20"/>
                <w:szCs w:val="20"/>
              </w:rPr>
              <w:t xml:space="preserve">US$ </w:t>
            </w:r>
            <w:r w:rsidR="00115C37">
              <w:rPr>
                <w:sz w:val="20"/>
                <w:szCs w:val="20"/>
              </w:rPr>
              <w:t>3</w:t>
            </w:r>
            <w:r w:rsidRPr="00623574">
              <w:rPr>
                <w:sz w:val="20"/>
                <w:szCs w:val="20"/>
              </w:rPr>
              <w:t>.</w:t>
            </w:r>
            <w:r w:rsidR="00115C37">
              <w:rPr>
                <w:sz w:val="20"/>
                <w:szCs w:val="20"/>
              </w:rPr>
              <w:t>571</w:t>
            </w:r>
            <w:r>
              <w:rPr>
                <w:sz w:val="20"/>
                <w:szCs w:val="20"/>
              </w:rPr>
              <w:t xml:space="preserve"> </w:t>
            </w:r>
            <w:r w:rsidRPr="00623574">
              <w:rPr>
                <w:sz w:val="20"/>
                <w:szCs w:val="20"/>
              </w:rPr>
              <w:t>/</w:t>
            </w:r>
            <w:r>
              <w:rPr>
                <w:sz w:val="20"/>
                <w:szCs w:val="20"/>
              </w:rPr>
              <w:t xml:space="preserve"> </w:t>
            </w:r>
            <w:r w:rsidRPr="00623574">
              <w:rPr>
                <w:sz w:val="20"/>
                <w:szCs w:val="20"/>
              </w:rPr>
              <w:t>mes</w:t>
            </w:r>
            <w:r>
              <w:rPr>
                <w:sz w:val="20"/>
                <w:szCs w:val="20"/>
              </w:rPr>
              <w:t xml:space="preserve"> </w:t>
            </w:r>
            <w:r w:rsidRPr="00623574">
              <w:rPr>
                <w:sz w:val="20"/>
                <w:szCs w:val="20"/>
              </w:rPr>
              <w:t>/</w:t>
            </w:r>
            <w:r>
              <w:rPr>
                <w:sz w:val="20"/>
                <w:szCs w:val="20"/>
              </w:rPr>
              <w:t xml:space="preserve"> </w:t>
            </w:r>
            <w:r w:rsidR="00115C37">
              <w:rPr>
                <w:sz w:val="20"/>
                <w:szCs w:val="20"/>
              </w:rPr>
              <w:t>48</w:t>
            </w:r>
            <w:r w:rsidRPr="00623574">
              <w:rPr>
                <w:sz w:val="20"/>
                <w:szCs w:val="20"/>
              </w:rPr>
              <w:t xml:space="preserve"> meses</w:t>
            </w:r>
          </w:p>
        </w:tc>
        <w:tc>
          <w:tcPr>
            <w:tcW w:w="1458" w:type="dxa"/>
          </w:tcPr>
          <w:p w:rsidR="009D4F58" w:rsidRPr="00623574" w:rsidRDefault="009D4F58" w:rsidP="006A3650">
            <w:pPr>
              <w:pStyle w:val="Paragraph"/>
              <w:numPr>
                <w:ilvl w:val="0"/>
                <w:numId w:val="0"/>
              </w:numPr>
              <w:jc w:val="center"/>
              <w:rPr>
                <w:sz w:val="20"/>
                <w:szCs w:val="20"/>
              </w:rPr>
            </w:pPr>
            <w:r w:rsidRPr="00623574">
              <w:rPr>
                <w:sz w:val="20"/>
                <w:szCs w:val="20"/>
              </w:rPr>
              <w:t xml:space="preserve">US$ </w:t>
            </w:r>
            <w:r w:rsidR="006A3650">
              <w:rPr>
                <w:sz w:val="20"/>
                <w:szCs w:val="20"/>
              </w:rPr>
              <w:t>171.427</w:t>
            </w:r>
          </w:p>
        </w:tc>
      </w:tr>
      <w:tr w:rsidR="003F01F7" w:rsidRPr="00623574" w:rsidTr="00926BBA">
        <w:trPr>
          <w:trHeight w:val="548"/>
        </w:trPr>
        <w:tc>
          <w:tcPr>
            <w:tcW w:w="5688" w:type="dxa"/>
          </w:tcPr>
          <w:p w:rsidR="003F01F7" w:rsidRPr="00623574" w:rsidRDefault="003F01F7" w:rsidP="00A55A49">
            <w:pPr>
              <w:pStyle w:val="Paragraph"/>
              <w:numPr>
                <w:ilvl w:val="0"/>
                <w:numId w:val="0"/>
              </w:numPr>
              <w:rPr>
                <w:sz w:val="20"/>
                <w:szCs w:val="20"/>
              </w:rPr>
            </w:pPr>
            <w:r w:rsidRPr="00623574">
              <w:rPr>
                <w:sz w:val="20"/>
                <w:szCs w:val="20"/>
              </w:rPr>
              <w:t>Consultor</w:t>
            </w:r>
            <w:r>
              <w:rPr>
                <w:sz w:val="20"/>
                <w:szCs w:val="20"/>
              </w:rPr>
              <w:t xml:space="preserve"> </w:t>
            </w:r>
            <w:r w:rsidRPr="00623574">
              <w:rPr>
                <w:sz w:val="20"/>
                <w:szCs w:val="20"/>
              </w:rPr>
              <w:t xml:space="preserve">Especializado en monitoreo y </w:t>
            </w:r>
            <w:r>
              <w:rPr>
                <w:sz w:val="20"/>
                <w:szCs w:val="20"/>
              </w:rPr>
              <w:t>seguimiento – MEF</w:t>
            </w:r>
          </w:p>
        </w:tc>
        <w:tc>
          <w:tcPr>
            <w:tcW w:w="1710" w:type="dxa"/>
          </w:tcPr>
          <w:p w:rsidR="003F01F7" w:rsidRPr="00623574" w:rsidRDefault="00115C37" w:rsidP="002424A7">
            <w:pPr>
              <w:pStyle w:val="Paragraph"/>
              <w:numPr>
                <w:ilvl w:val="0"/>
                <w:numId w:val="0"/>
              </w:numPr>
              <w:jc w:val="center"/>
              <w:rPr>
                <w:sz w:val="20"/>
                <w:szCs w:val="20"/>
              </w:rPr>
            </w:pPr>
            <w:r w:rsidRPr="00623574">
              <w:rPr>
                <w:sz w:val="20"/>
                <w:szCs w:val="20"/>
              </w:rPr>
              <w:t xml:space="preserve">US$ </w:t>
            </w:r>
            <w:r>
              <w:rPr>
                <w:sz w:val="20"/>
                <w:szCs w:val="20"/>
              </w:rPr>
              <w:t>3</w:t>
            </w:r>
            <w:r w:rsidRPr="00623574">
              <w:rPr>
                <w:sz w:val="20"/>
                <w:szCs w:val="20"/>
              </w:rPr>
              <w:t>.</w:t>
            </w:r>
            <w:r>
              <w:rPr>
                <w:sz w:val="20"/>
                <w:szCs w:val="20"/>
              </w:rPr>
              <w:t xml:space="preserve">571 </w:t>
            </w:r>
            <w:r w:rsidRPr="00623574">
              <w:rPr>
                <w:sz w:val="20"/>
                <w:szCs w:val="20"/>
              </w:rPr>
              <w:t>/</w:t>
            </w:r>
            <w:r>
              <w:rPr>
                <w:sz w:val="20"/>
                <w:szCs w:val="20"/>
              </w:rPr>
              <w:t xml:space="preserve"> </w:t>
            </w:r>
            <w:r w:rsidRPr="00623574">
              <w:rPr>
                <w:sz w:val="20"/>
                <w:szCs w:val="20"/>
              </w:rPr>
              <w:t>mes</w:t>
            </w:r>
            <w:r>
              <w:rPr>
                <w:sz w:val="20"/>
                <w:szCs w:val="20"/>
              </w:rPr>
              <w:t xml:space="preserve"> </w:t>
            </w:r>
            <w:r w:rsidRPr="00623574">
              <w:rPr>
                <w:sz w:val="20"/>
                <w:szCs w:val="20"/>
              </w:rPr>
              <w:t>/</w:t>
            </w:r>
            <w:r>
              <w:rPr>
                <w:sz w:val="20"/>
                <w:szCs w:val="20"/>
              </w:rPr>
              <w:t xml:space="preserve"> 50</w:t>
            </w:r>
            <w:r w:rsidRPr="00623574">
              <w:rPr>
                <w:sz w:val="20"/>
                <w:szCs w:val="20"/>
              </w:rPr>
              <w:t xml:space="preserve"> meses</w:t>
            </w:r>
          </w:p>
        </w:tc>
        <w:tc>
          <w:tcPr>
            <w:tcW w:w="1458" w:type="dxa"/>
          </w:tcPr>
          <w:p w:rsidR="003F01F7" w:rsidRPr="00623574" w:rsidRDefault="006A3650" w:rsidP="002424A7">
            <w:pPr>
              <w:pStyle w:val="Paragraph"/>
              <w:numPr>
                <w:ilvl w:val="0"/>
                <w:numId w:val="0"/>
              </w:numPr>
              <w:jc w:val="center"/>
              <w:rPr>
                <w:sz w:val="20"/>
                <w:szCs w:val="20"/>
              </w:rPr>
            </w:pPr>
            <w:r w:rsidRPr="00623574">
              <w:rPr>
                <w:sz w:val="20"/>
                <w:szCs w:val="20"/>
              </w:rPr>
              <w:t xml:space="preserve">US$ </w:t>
            </w:r>
            <w:r>
              <w:rPr>
                <w:sz w:val="20"/>
                <w:szCs w:val="20"/>
              </w:rPr>
              <w:t>178.570</w:t>
            </w:r>
          </w:p>
        </w:tc>
      </w:tr>
      <w:tr w:rsidR="003F01F7" w:rsidRPr="00623574" w:rsidTr="00926BBA">
        <w:tc>
          <w:tcPr>
            <w:tcW w:w="7398" w:type="dxa"/>
            <w:gridSpan w:val="2"/>
          </w:tcPr>
          <w:p w:rsidR="003F01F7" w:rsidRDefault="003F01F7" w:rsidP="009D4F58">
            <w:pPr>
              <w:pStyle w:val="Paragraph"/>
              <w:numPr>
                <w:ilvl w:val="0"/>
                <w:numId w:val="0"/>
              </w:numPr>
              <w:jc w:val="right"/>
              <w:rPr>
                <w:b/>
                <w:sz w:val="20"/>
                <w:szCs w:val="20"/>
              </w:rPr>
            </w:pPr>
            <w:r w:rsidRPr="00240D27">
              <w:rPr>
                <w:b/>
                <w:sz w:val="20"/>
                <w:szCs w:val="20"/>
              </w:rPr>
              <w:t>Total</w:t>
            </w:r>
          </w:p>
        </w:tc>
        <w:tc>
          <w:tcPr>
            <w:tcW w:w="1458" w:type="dxa"/>
          </w:tcPr>
          <w:p w:rsidR="003F01F7" w:rsidRPr="00240D27" w:rsidRDefault="003F01F7" w:rsidP="00F73004">
            <w:pPr>
              <w:pStyle w:val="Paragraph"/>
              <w:numPr>
                <w:ilvl w:val="0"/>
                <w:numId w:val="0"/>
              </w:numPr>
              <w:jc w:val="center"/>
              <w:rPr>
                <w:b/>
                <w:sz w:val="20"/>
                <w:szCs w:val="20"/>
              </w:rPr>
            </w:pPr>
            <w:r>
              <w:rPr>
                <w:b/>
                <w:sz w:val="20"/>
                <w:szCs w:val="20"/>
              </w:rPr>
              <w:t xml:space="preserve">US$ </w:t>
            </w:r>
            <w:r w:rsidR="006A3650">
              <w:rPr>
                <w:b/>
                <w:sz w:val="20"/>
                <w:szCs w:val="20"/>
              </w:rPr>
              <w:t>349.997</w:t>
            </w:r>
          </w:p>
        </w:tc>
      </w:tr>
    </w:tbl>
    <w:p w:rsidR="00FF6608" w:rsidRDefault="00FF6608" w:rsidP="00FF6608">
      <w:pPr>
        <w:pStyle w:val="Paragraph"/>
        <w:numPr>
          <w:ilvl w:val="0"/>
          <w:numId w:val="0"/>
        </w:numPr>
      </w:pPr>
    </w:p>
    <w:p w:rsidR="00F05445" w:rsidRPr="00676D0A" w:rsidRDefault="00F31093" w:rsidP="00676D0A">
      <w:pPr>
        <w:pStyle w:val="Chapter"/>
        <w:jc w:val="both"/>
        <w:rPr>
          <w:lang w:val="es-ES_tradnl"/>
        </w:rPr>
      </w:pPr>
      <w:bookmarkStart w:id="72" w:name="_Toc385535407"/>
      <w:r>
        <w:rPr>
          <w:lang w:val="es-ES_tradnl"/>
        </w:rPr>
        <w:t>Evaluación</w:t>
      </w:r>
      <w:bookmarkEnd w:id="72"/>
    </w:p>
    <w:p w:rsidR="00F05445" w:rsidRPr="00CC1AFD" w:rsidRDefault="00F05445" w:rsidP="00B73CA6">
      <w:pPr>
        <w:pStyle w:val="FirstHeading"/>
        <w:numPr>
          <w:ilvl w:val="0"/>
          <w:numId w:val="0"/>
        </w:numPr>
        <w:jc w:val="both"/>
        <w:rPr>
          <w:lang w:val="es-ES_tradnl"/>
        </w:rPr>
      </w:pPr>
      <w:bookmarkStart w:id="73" w:name="_Toc385535408"/>
      <w:r w:rsidRPr="00676D0A">
        <w:rPr>
          <w:lang w:val="es-ES_tradnl"/>
        </w:rPr>
        <w:t>A.</w:t>
      </w:r>
      <w:r w:rsidRPr="00676D0A">
        <w:rPr>
          <w:lang w:val="es-ES_tradnl"/>
        </w:rPr>
        <w:tab/>
      </w:r>
      <w:r w:rsidR="00F31093">
        <w:rPr>
          <w:lang w:val="es-ES_tradnl"/>
        </w:rPr>
        <w:t>Principales preguntas de evaluación</w:t>
      </w:r>
      <w:bookmarkEnd w:id="73"/>
      <w:r w:rsidRPr="00676D0A">
        <w:rPr>
          <w:lang w:val="es-ES_tradnl"/>
        </w:rPr>
        <w:t xml:space="preserve"> </w:t>
      </w:r>
    </w:p>
    <w:p w:rsidR="003312B1" w:rsidRPr="001820CB" w:rsidRDefault="006B26C9" w:rsidP="00627585">
      <w:pPr>
        <w:pStyle w:val="Paragraph"/>
        <w:tabs>
          <w:tab w:val="clear" w:pos="1746"/>
          <w:tab w:val="num" w:pos="709"/>
        </w:tabs>
        <w:ind w:left="720" w:hanging="720"/>
        <w:rPr>
          <w:bCs/>
          <w:lang w:val="es-ES_tradnl"/>
        </w:rPr>
      </w:pPr>
      <w:r>
        <w:rPr>
          <w:lang w:val="es-ES_tradnl"/>
        </w:rPr>
        <w:t>L</w:t>
      </w:r>
      <w:r w:rsidR="003B735F">
        <w:rPr>
          <w:lang w:val="es-ES_tradnl"/>
        </w:rPr>
        <w:t xml:space="preserve">a evaluación del proyecto </w:t>
      </w:r>
      <w:r w:rsidR="003312B1" w:rsidRPr="001820CB">
        <w:t xml:space="preserve">se </w:t>
      </w:r>
      <w:r>
        <w:t>alimentará d</w:t>
      </w:r>
      <w:r w:rsidR="003312B1" w:rsidRPr="001820CB">
        <w:t xml:space="preserve">el seguimiento detallado a los indicadores de productos y resultados </w:t>
      </w:r>
      <w:r w:rsidR="00365AC3" w:rsidRPr="001820CB">
        <w:t xml:space="preserve">e impacto </w:t>
      </w:r>
      <w:r w:rsidR="003312B1" w:rsidRPr="001820CB">
        <w:t xml:space="preserve">que se han definido en la matriz de resultados. La matriz de resultados, anexa también a este documento, presenta indicadores de </w:t>
      </w:r>
      <w:r w:rsidR="001B1283">
        <w:t>i</w:t>
      </w:r>
      <w:r w:rsidR="00F34806" w:rsidRPr="001820CB">
        <w:t xml:space="preserve">mpacto, </w:t>
      </w:r>
      <w:r w:rsidR="001B1283">
        <w:t>r</w:t>
      </w:r>
      <w:r w:rsidR="00F34806" w:rsidRPr="001820CB">
        <w:t xml:space="preserve">esultados y </w:t>
      </w:r>
      <w:r w:rsidR="001B1283">
        <w:t>p</w:t>
      </w:r>
      <w:r w:rsidR="00F34806" w:rsidRPr="001820CB">
        <w:t>roductos.</w:t>
      </w:r>
      <w:r w:rsidR="003312B1" w:rsidRPr="001820CB">
        <w:t xml:space="preserve"> </w:t>
      </w:r>
      <w:r w:rsidR="00F34806" w:rsidRPr="001820CB">
        <w:t>Estos</w:t>
      </w:r>
      <w:r w:rsidR="003312B1" w:rsidRPr="001820CB">
        <w:t xml:space="preserve"> son consistentes con el análisis económico realizado</w:t>
      </w:r>
      <w:r w:rsidR="006A3650">
        <w:t>,</w:t>
      </w:r>
      <w:r w:rsidR="003312B1" w:rsidRPr="001820CB">
        <w:t xml:space="preserve"> y con lo que se espera resulte de la</w:t>
      </w:r>
      <w:r w:rsidR="006A3650">
        <w:t xml:space="preserve"> mejora </w:t>
      </w:r>
      <w:r w:rsidR="006A3650" w:rsidRPr="009845A9">
        <w:t>de la efectividad del control tributario y aduanero</w:t>
      </w:r>
      <w:r w:rsidR="006A3650">
        <w:t xml:space="preserve"> de la SUNAT</w:t>
      </w:r>
      <w:r w:rsidR="004664C2">
        <w:t>;</w:t>
      </w:r>
      <w:r w:rsidR="00BF075C">
        <w:t xml:space="preserve"> así como del m</w:t>
      </w:r>
      <w:r w:rsidR="006A3650" w:rsidRPr="009845A9">
        <w:t xml:space="preserve">ejoramiento de la gestión de la </w:t>
      </w:r>
      <w:r w:rsidR="004664C2">
        <w:t>DGPIP</w:t>
      </w:r>
      <w:r w:rsidR="006935D6">
        <w:t xml:space="preserve"> del MEF</w:t>
      </w:r>
      <w:r w:rsidR="004664C2">
        <w:t xml:space="preserve">, </w:t>
      </w:r>
      <w:r w:rsidR="006A3650" w:rsidRPr="009845A9">
        <w:t>con énfasis en la recaudación tributaria municipal</w:t>
      </w:r>
      <w:r w:rsidR="003312B1" w:rsidRPr="001820CB">
        <w:t>.</w:t>
      </w:r>
      <w:r w:rsidR="00E24EFE">
        <w:t xml:space="preserve"> Por ende</w:t>
      </w:r>
      <w:r w:rsidR="003312B1" w:rsidRPr="001820CB">
        <w:t>, se dará seguimiento a dichos indicadores para poder determinar si se lograron los productos y cumplieron los resultado</w:t>
      </w:r>
      <w:r w:rsidR="0099082D" w:rsidRPr="001820CB">
        <w:t>s. Esta es una evaluación antes-</w:t>
      </w:r>
      <w:r w:rsidR="003312B1" w:rsidRPr="001820CB">
        <w:t xml:space="preserve">después que no aborda el tema de atribución, sino </w:t>
      </w:r>
      <w:r w:rsidR="0099082D" w:rsidRPr="001820CB">
        <w:t>solamente</w:t>
      </w:r>
      <w:r w:rsidR="003312B1" w:rsidRPr="001820CB">
        <w:t xml:space="preserve"> medir </w:t>
      </w:r>
      <w:r w:rsidR="0099082D" w:rsidRPr="001820CB">
        <w:t>el alcance del cumplimiento de las metas propuestas para la operación</w:t>
      </w:r>
      <w:r w:rsidR="00F34806" w:rsidRPr="001820CB">
        <w:t>.</w:t>
      </w:r>
    </w:p>
    <w:p w:rsidR="001B2488" w:rsidRPr="001820CB" w:rsidRDefault="00F429C8" w:rsidP="00627585">
      <w:pPr>
        <w:pStyle w:val="Paragraph"/>
        <w:tabs>
          <w:tab w:val="clear" w:pos="1746"/>
          <w:tab w:val="num" w:pos="709"/>
        </w:tabs>
        <w:ind w:left="720" w:hanging="720"/>
        <w:rPr>
          <w:bCs/>
          <w:lang w:val="es-ES_tradnl"/>
        </w:rPr>
      </w:pPr>
      <w:r w:rsidRPr="001820CB">
        <w:rPr>
          <w:bCs/>
          <w:lang w:val="es-ES_tradnl"/>
        </w:rPr>
        <w:t>La</w:t>
      </w:r>
      <w:r w:rsidR="00974806" w:rsidRPr="001820CB">
        <w:rPr>
          <w:bCs/>
          <w:lang w:val="es-ES_tradnl"/>
        </w:rPr>
        <w:t>s</w:t>
      </w:r>
      <w:r w:rsidRPr="001820CB">
        <w:rPr>
          <w:bCs/>
          <w:lang w:val="es-ES_tradnl"/>
        </w:rPr>
        <w:t xml:space="preserve"> pregunta</w:t>
      </w:r>
      <w:r w:rsidR="00974806" w:rsidRPr="001820CB">
        <w:rPr>
          <w:bCs/>
          <w:lang w:val="es-ES_tradnl"/>
        </w:rPr>
        <w:t>s</w:t>
      </w:r>
      <w:r w:rsidRPr="001820CB">
        <w:rPr>
          <w:bCs/>
          <w:lang w:val="es-ES_tradnl"/>
        </w:rPr>
        <w:t xml:space="preserve"> de evaluación </w:t>
      </w:r>
      <w:r w:rsidR="00974806" w:rsidRPr="001820CB">
        <w:rPr>
          <w:bCs/>
          <w:lang w:val="es-ES_tradnl"/>
        </w:rPr>
        <w:t>se enmarcan dentro del contexto</w:t>
      </w:r>
      <w:r w:rsidR="00F242C4" w:rsidRPr="001820CB">
        <w:rPr>
          <w:bCs/>
          <w:lang w:val="es-ES_tradnl"/>
        </w:rPr>
        <w:t xml:space="preserve"> de </w:t>
      </w:r>
      <w:r w:rsidR="005E6ADA" w:rsidRPr="001820CB">
        <w:rPr>
          <w:bCs/>
          <w:lang w:val="es-ES_tradnl"/>
        </w:rPr>
        <w:t xml:space="preserve">la lógica de la intervención, </w:t>
      </w:r>
      <w:r w:rsidR="00163F57" w:rsidRPr="001820CB">
        <w:rPr>
          <w:bCs/>
          <w:lang w:val="es-ES_tradnl"/>
        </w:rPr>
        <w:t xml:space="preserve">en términos </w:t>
      </w:r>
      <w:r w:rsidR="00A238AE" w:rsidRPr="001820CB">
        <w:rPr>
          <w:bCs/>
          <w:lang w:val="es-ES_tradnl"/>
        </w:rPr>
        <w:t xml:space="preserve">del efecto </w:t>
      </w:r>
      <w:r w:rsidR="00041604" w:rsidRPr="001820CB">
        <w:rPr>
          <w:bCs/>
          <w:lang w:val="es-ES_tradnl"/>
        </w:rPr>
        <w:t xml:space="preserve">de </w:t>
      </w:r>
      <w:r w:rsidR="00217198" w:rsidRPr="001820CB">
        <w:rPr>
          <w:bCs/>
          <w:lang w:val="es-ES_tradnl"/>
        </w:rPr>
        <w:t>las actividades financiadas por el proyecto en</w:t>
      </w:r>
      <w:r w:rsidR="003F4519" w:rsidRPr="001820CB">
        <w:rPr>
          <w:bCs/>
          <w:lang w:val="es-ES_tradnl"/>
        </w:rPr>
        <w:t xml:space="preserve"> </w:t>
      </w:r>
      <w:r w:rsidR="00E24EFE">
        <w:t xml:space="preserve">mejorar la efectividad para controlar el cumplimiento de obligaciones tributarias y aduaneras del universo de administrados a nivel nacional; y lograr </w:t>
      </w:r>
      <w:r w:rsidR="00E24EFE">
        <w:lastRenderedPageBreak/>
        <w:t xml:space="preserve">una adecuada </w:t>
      </w:r>
      <w:r w:rsidR="00E24EFE" w:rsidRPr="00E8668F">
        <w:t xml:space="preserve">gestión de política de ingresos públicos, con énfasis en la </w:t>
      </w:r>
      <w:r w:rsidR="00E24EFE">
        <w:t xml:space="preserve">recaudación tributaria </w:t>
      </w:r>
      <w:r w:rsidR="00E24EFE" w:rsidRPr="00E8668F">
        <w:t>municipal</w:t>
      </w:r>
      <w:r w:rsidR="00E24EFE">
        <w:t>, y a su vez cómo esto repercute en incrementar l</w:t>
      </w:r>
      <w:r w:rsidR="00210440">
        <w:t>os ingresos estructurales</w:t>
      </w:r>
      <w:r w:rsidR="00E24EFE">
        <w:t xml:space="preserve"> </w:t>
      </w:r>
      <w:r w:rsidR="00C51B40">
        <w:t xml:space="preserve">sobre el PIB </w:t>
      </w:r>
      <w:r w:rsidR="00E24EFE">
        <w:t xml:space="preserve">del gobierno general </w:t>
      </w:r>
      <w:r w:rsidR="00974806" w:rsidRPr="001820CB">
        <w:rPr>
          <w:bCs/>
          <w:lang w:val="es-ES_tradnl"/>
        </w:rPr>
        <w:t>y en afectar las principales variables contenid</w:t>
      </w:r>
      <w:r w:rsidR="00BE277C" w:rsidRPr="001820CB">
        <w:rPr>
          <w:bCs/>
          <w:lang w:val="es-ES_tradnl"/>
        </w:rPr>
        <w:t xml:space="preserve">as en la Matriz de Resultados. </w:t>
      </w:r>
      <w:r w:rsidR="00974806" w:rsidRPr="001820CB">
        <w:rPr>
          <w:bCs/>
          <w:lang w:val="es-ES_tradnl"/>
        </w:rPr>
        <w:t xml:space="preserve">Más específicamente, las principales preguntas de evaluación son: </w:t>
      </w:r>
      <w:r w:rsidR="00ED57EC" w:rsidRPr="001820CB">
        <w:rPr>
          <w:bCs/>
          <w:lang w:val="es-ES_tradnl"/>
        </w:rPr>
        <w:t xml:space="preserve">¿Se ha </w:t>
      </w:r>
      <w:r w:rsidR="00DB38AE">
        <w:rPr>
          <w:bCs/>
          <w:lang w:val="es-ES_tradnl"/>
        </w:rPr>
        <w:t>expandido el porcentaje de contribuyentes sobre los cuales hay acciones de control</w:t>
      </w:r>
      <w:r w:rsidR="00ED57EC" w:rsidRPr="001820CB">
        <w:rPr>
          <w:bCs/>
          <w:lang w:val="es-ES_tradnl"/>
        </w:rPr>
        <w:t xml:space="preserve">? </w:t>
      </w:r>
      <w:r w:rsidR="00974806" w:rsidRPr="001820CB">
        <w:rPr>
          <w:bCs/>
          <w:lang w:val="es-ES_tradnl"/>
        </w:rPr>
        <w:t>¿</w:t>
      </w:r>
      <w:r w:rsidR="00DB38AE">
        <w:rPr>
          <w:bCs/>
          <w:lang w:val="es-ES_tradnl"/>
        </w:rPr>
        <w:t xml:space="preserve">Ha aumentado la tasa de crecimiento del número de intervenciones con incidencia como resultado del control aduanero? </w:t>
      </w:r>
      <w:r w:rsidR="00123861">
        <w:rPr>
          <w:bCs/>
          <w:lang w:val="es-ES_tradnl"/>
        </w:rPr>
        <w:t>¿Ha incrementado el número de contribuyentes alcanzados por la gestión inductiva?</w:t>
      </w:r>
      <w:r w:rsidR="00DB38AE" w:rsidRPr="001820CB">
        <w:rPr>
          <w:bCs/>
          <w:lang w:val="es-ES_tradnl"/>
        </w:rPr>
        <w:t xml:space="preserve"> </w:t>
      </w:r>
      <w:r w:rsidR="00123861">
        <w:rPr>
          <w:bCs/>
          <w:lang w:val="es-ES_tradnl"/>
        </w:rPr>
        <w:t xml:space="preserve">¿Ha incrementado el ratio de acciones de fiscalización no conformes? </w:t>
      </w:r>
      <w:r w:rsidR="006110E6">
        <w:rPr>
          <w:bCs/>
          <w:lang w:val="es-ES_tradnl"/>
        </w:rPr>
        <w:t xml:space="preserve">¿Se han reducido las horas de caída al año del sistema virtual PDT y del sistema de despacho aduanero? </w:t>
      </w:r>
      <w:r w:rsidR="00996B97">
        <w:rPr>
          <w:bCs/>
          <w:lang w:val="es-ES_tradnl"/>
        </w:rPr>
        <w:t xml:space="preserve">¿Ha incrementado la recaudación en los GGLL seleccionados para implementar el SRTM? </w:t>
      </w:r>
    </w:p>
    <w:p w:rsidR="001B2488" w:rsidRDefault="00B47CB2" w:rsidP="00627585">
      <w:pPr>
        <w:pStyle w:val="Paragraph"/>
        <w:tabs>
          <w:tab w:val="clear" w:pos="1746"/>
          <w:tab w:val="num" w:pos="709"/>
        </w:tabs>
        <w:ind w:left="720" w:hanging="720"/>
        <w:rPr>
          <w:lang w:val="es-ES_tradnl"/>
        </w:rPr>
      </w:pPr>
      <w:r>
        <w:rPr>
          <w:lang w:val="es-ES_tradnl"/>
        </w:rPr>
        <w:t>La</w:t>
      </w:r>
      <w:r w:rsidR="00A708B4">
        <w:rPr>
          <w:lang w:val="es-ES_tradnl"/>
        </w:rPr>
        <w:t>s</w:t>
      </w:r>
      <w:r>
        <w:rPr>
          <w:lang w:val="es-ES_tradnl"/>
        </w:rPr>
        <w:t xml:space="preserve"> respuesta</w:t>
      </w:r>
      <w:r w:rsidR="00A708B4">
        <w:rPr>
          <w:lang w:val="es-ES_tradnl"/>
        </w:rPr>
        <w:t>s</w:t>
      </w:r>
      <w:r>
        <w:rPr>
          <w:lang w:val="es-ES_tradnl"/>
        </w:rPr>
        <w:t xml:space="preserve"> </w:t>
      </w:r>
      <w:r w:rsidR="007B33A3">
        <w:rPr>
          <w:lang w:val="es-ES_tradnl"/>
        </w:rPr>
        <w:t xml:space="preserve">a estas preguntas </w:t>
      </w:r>
      <w:r>
        <w:rPr>
          <w:lang w:val="es-ES_tradnl"/>
        </w:rPr>
        <w:t>permitirá</w:t>
      </w:r>
      <w:r w:rsidR="00844791">
        <w:rPr>
          <w:lang w:val="es-ES_tradnl"/>
        </w:rPr>
        <w:t>n</w:t>
      </w:r>
      <w:r>
        <w:rPr>
          <w:lang w:val="es-ES_tradnl"/>
        </w:rPr>
        <w:t xml:space="preserve"> </w:t>
      </w:r>
      <w:r w:rsidR="00FB6AB0">
        <w:rPr>
          <w:lang w:val="es-ES_tradnl"/>
        </w:rPr>
        <w:t xml:space="preserve">contrastar </w:t>
      </w:r>
      <w:r w:rsidR="00C15DB2">
        <w:rPr>
          <w:lang w:val="es-ES_tradnl"/>
        </w:rPr>
        <w:t xml:space="preserve">la experiencia Peruana con otras intervenciones </w:t>
      </w:r>
      <w:r w:rsidR="00AC64D2">
        <w:rPr>
          <w:lang w:val="es-ES_tradnl"/>
        </w:rPr>
        <w:t xml:space="preserve">en </w:t>
      </w:r>
      <w:r w:rsidR="001D4E67">
        <w:rPr>
          <w:lang w:val="es-ES_tradnl"/>
        </w:rPr>
        <w:t xml:space="preserve">administración y política tributaria y aduanera </w:t>
      </w:r>
      <w:r w:rsidR="00AC64D2">
        <w:rPr>
          <w:lang w:val="es-ES_tradnl"/>
        </w:rPr>
        <w:t>en la región</w:t>
      </w:r>
      <w:r w:rsidR="00F34E5C">
        <w:rPr>
          <w:lang w:val="es-ES_tradnl"/>
        </w:rPr>
        <w:t xml:space="preserve">. Asimismo, </w:t>
      </w:r>
      <w:r w:rsidR="001B04F9">
        <w:rPr>
          <w:lang w:val="es-ES_tradnl"/>
        </w:rPr>
        <w:t>contribuirá</w:t>
      </w:r>
      <w:r w:rsidR="00741CDC">
        <w:rPr>
          <w:lang w:val="es-ES_tradnl"/>
        </w:rPr>
        <w:t>n</w:t>
      </w:r>
      <w:r w:rsidR="001B04F9">
        <w:rPr>
          <w:lang w:val="es-ES_tradnl"/>
        </w:rPr>
        <w:t xml:space="preserve"> a esclarecer el efecto de </w:t>
      </w:r>
      <w:r w:rsidR="001D4E67">
        <w:rPr>
          <w:lang w:val="es-ES_tradnl"/>
        </w:rPr>
        <w:t xml:space="preserve">mejoras en la administración y política tributaria y aduanera en </w:t>
      </w:r>
      <w:r w:rsidR="0070678B">
        <w:rPr>
          <w:lang w:val="es-ES_tradnl"/>
        </w:rPr>
        <w:t>los ingresos estructurales</w:t>
      </w:r>
      <w:r w:rsidR="0010767D">
        <w:rPr>
          <w:lang w:val="es-ES_tradnl"/>
        </w:rPr>
        <w:t xml:space="preserve"> sobre el PIB</w:t>
      </w:r>
      <w:r w:rsidR="00F20F3B">
        <w:rPr>
          <w:lang w:val="es-ES_tradnl"/>
        </w:rPr>
        <w:t xml:space="preserve"> del gobierno general. </w:t>
      </w:r>
      <w:r w:rsidR="00724039">
        <w:rPr>
          <w:lang w:val="es-ES_tradnl"/>
        </w:rPr>
        <w:t>S</w:t>
      </w:r>
      <w:r w:rsidR="0098467E">
        <w:rPr>
          <w:lang w:val="es-ES_tradnl"/>
        </w:rPr>
        <w:t xml:space="preserve">e buscará </w:t>
      </w:r>
      <w:r w:rsidR="00724039">
        <w:rPr>
          <w:lang w:val="es-ES_tradnl"/>
        </w:rPr>
        <w:t xml:space="preserve">también </w:t>
      </w:r>
      <w:r w:rsidR="00C32C22">
        <w:rPr>
          <w:lang w:val="es-ES_tradnl"/>
        </w:rPr>
        <w:t xml:space="preserve">verificar </w:t>
      </w:r>
      <w:r w:rsidR="00BE5A6A">
        <w:rPr>
          <w:lang w:val="es-ES_tradnl"/>
        </w:rPr>
        <w:t>ex post si se materializaron los beneficios netos esperados</w:t>
      </w:r>
      <w:r w:rsidR="00AE75F6">
        <w:rPr>
          <w:lang w:val="es-ES_tradnl"/>
        </w:rPr>
        <w:t xml:space="preserve"> en el análisis económico que acompaña</w:t>
      </w:r>
      <w:r w:rsidR="00D6528D">
        <w:rPr>
          <w:lang w:val="es-ES_tradnl"/>
        </w:rPr>
        <w:t xml:space="preserve"> la elaboración del proyecto</w:t>
      </w:r>
      <w:r w:rsidR="0002635C">
        <w:rPr>
          <w:lang w:val="es-ES_tradnl"/>
        </w:rPr>
        <w:t xml:space="preserve">. </w:t>
      </w:r>
      <w:del w:id="74" w:author="Inter-American Development Bank" w:date="2014-06-03T11:42:00Z">
        <w:r w:rsidR="00724039" w:rsidDel="00811F4C">
          <w:rPr>
            <w:lang w:val="es-ES_tradnl"/>
          </w:rPr>
          <w:delText>Por último, se realizará una evaluación de impacto para evaluar la efectividad del SRTM de incrementar la recaudación tributaria a nivel municipal.</w:delText>
        </w:r>
      </w:del>
    </w:p>
    <w:p w:rsidR="00F05445" w:rsidRPr="00676D0A" w:rsidRDefault="00F05445" w:rsidP="00B73CA6">
      <w:pPr>
        <w:pStyle w:val="FirstHeading"/>
        <w:numPr>
          <w:ilvl w:val="0"/>
          <w:numId w:val="0"/>
        </w:numPr>
        <w:jc w:val="both"/>
        <w:rPr>
          <w:lang w:val="es-ES_tradnl"/>
        </w:rPr>
      </w:pPr>
      <w:bookmarkStart w:id="75" w:name="_Toc385535409"/>
      <w:bookmarkStart w:id="76" w:name="_Ref284498013"/>
      <w:r w:rsidRPr="00676D0A">
        <w:rPr>
          <w:lang w:val="es-ES_tradnl"/>
        </w:rPr>
        <w:t>B.</w:t>
      </w:r>
      <w:r w:rsidRPr="00676D0A">
        <w:rPr>
          <w:lang w:val="es-ES_tradnl"/>
        </w:rPr>
        <w:tab/>
      </w:r>
      <w:r w:rsidR="009C7493">
        <w:rPr>
          <w:lang w:val="es-ES_tradnl"/>
        </w:rPr>
        <w:t>Conocimiento existente</w:t>
      </w:r>
      <w:bookmarkEnd w:id="75"/>
      <w:r w:rsidRPr="00676D0A">
        <w:rPr>
          <w:lang w:val="es-ES_tradnl"/>
        </w:rPr>
        <w:t xml:space="preserve"> </w:t>
      </w:r>
      <w:bookmarkEnd w:id="76"/>
    </w:p>
    <w:p w:rsidR="001B2488" w:rsidRDefault="00623536" w:rsidP="00A97C6C">
      <w:pPr>
        <w:pStyle w:val="Paragraph"/>
        <w:tabs>
          <w:tab w:val="clear" w:pos="1746"/>
          <w:tab w:val="num" w:pos="709"/>
        </w:tabs>
        <w:ind w:left="720" w:hanging="720"/>
        <w:rPr>
          <w:lang w:val="es-ES_tradnl"/>
        </w:rPr>
      </w:pPr>
      <w:r>
        <w:rPr>
          <w:lang w:val="es-ES_tradnl"/>
        </w:rPr>
        <w:t xml:space="preserve">Los </w:t>
      </w:r>
      <w:r w:rsidR="00C15530">
        <w:rPr>
          <w:lang w:val="es-ES_tradnl"/>
        </w:rPr>
        <w:t>principal</w:t>
      </w:r>
      <w:r>
        <w:rPr>
          <w:lang w:val="es-ES_tradnl"/>
        </w:rPr>
        <w:t>es</w:t>
      </w:r>
      <w:r w:rsidR="00C15530">
        <w:rPr>
          <w:lang w:val="es-ES_tradnl"/>
        </w:rPr>
        <w:t xml:space="preserve"> </w:t>
      </w:r>
      <w:r w:rsidR="00F65207">
        <w:rPr>
          <w:lang w:val="es-ES_tradnl"/>
        </w:rPr>
        <w:t>ant</w:t>
      </w:r>
      <w:r w:rsidR="00103193">
        <w:rPr>
          <w:lang w:val="es-ES_tradnl"/>
        </w:rPr>
        <w:t>e</w:t>
      </w:r>
      <w:r w:rsidR="00F65207">
        <w:rPr>
          <w:lang w:val="es-ES_tradnl"/>
        </w:rPr>
        <w:t xml:space="preserve">cedentes </w:t>
      </w:r>
      <w:r w:rsidR="005C77F9">
        <w:rPr>
          <w:lang w:val="es-ES_tradnl"/>
        </w:rPr>
        <w:t xml:space="preserve">para esta evaluación </w:t>
      </w:r>
      <w:r w:rsidR="00620BB6">
        <w:rPr>
          <w:lang w:val="es-ES_tradnl"/>
        </w:rPr>
        <w:t xml:space="preserve">son </w:t>
      </w:r>
      <w:r w:rsidR="00F65207">
        <w:rPr>
          <w:lang w:val="es-ES_tradnl"/>
        </w:rPr>
        <w:t xml:space="preserve">los estudios de </w:t>
      </w:r>
      <w:r w:rsidR="00103193">
        <w:rPr>
          <w:lang w:val="es-ES_tradnl"/>
        </w:rPr>
        <w:t>pre inversión</w:t>
      </w:r>
      <w:r w:rsidR="002A065B">
        <w:rPr>
          <w:lang w:val="es-ES_tradnl"/>
        </w:rPr>
        <w:t xml:space="preserve">, </w:t>
      </w:r>
      <w:r w:rsidR="00D204B8">
        <w:rPr>
          <w:lang w:val="es-ES_tradnl"/>
        </w:rPr>
        <w:t xml:space="preserve">que incluyen </w:t>
      </w:r>
      <w:r w:rsidR="00181EFF">
        <w:rPr>
          <w:lang w:val="es-ES_tradnl"/>
        </w:rPr>
        <w:t xml:space="preserve">el </w:t>
      </w:r>
      <w:r w:rsidR="00141A68">
        <w:rPr>
          <w:lang w:val="es-ES_tradnl"/>
        </w:rPr>
        <w:t>análisis económico que acompaña el diseño</w:t>
      </w:r>
      <w:r w:rsidR="005472AD">
        <w:rPr>
          <w:lang w:val="es-ES_tradnl"/>
        </w:rPr>
        <w:t xml:space="preserve"> del proyecto</w:t>
      </w:r>
      <w:r w:rsidR="00A47CA7">
        <w:rPr>
          <w:lang w:val="es-ES_tradnl"/>
        </w:rPr>
        <w:t xml:space="preserve">. </w:t>
      </w:r>
      <w:r w:rsidR="00D348C1">
        <w:rPr>
          <w:lang w:val="es-ES_tradnl"/>
        </w:rPr>
        <w:t xml:space="preserve">Allí se mencionan las fuentes </w:t>
      </w:r>
      <w:r w:rsidR="009872D2">
        <w:rPr>
          <w:lang w:val="es-ES_tradnl"/>
        </w:rPr>
        <w:t xml:space="preserve">primarias y </w:t>
      </w:r>
      <w:r w:rsidR="0017223C">
        <w:rPr>
          <w:lang w:val="es-ES_tradnl"/>
        </w:rPr>
        <w:t xml:space="preserve">secundarias </w:t>
      </w:r>
      <w:r w:rsidR="004C4E4D">
        <w:rPr>
          <w:lang w:val="es-ES_tradnl"/>
        </w:rPr>
        <w:t xml:space="preserve">de </w:t>
      </w:r>
      <w:r w:rsidR="00811156">
        <w:rPr>
          <w:lang w:val="es-ES_tradnl"/>
        </w:rPr>
        <w:t xml:space="preserve">las </w:t>
      </w:r>
      <w:r w:rsidR="009872D2">
        <w:rPr>
          <w:lang w:val="es-ES_tradnl"/>
        </w:rPr>
        <w:t xml:space="preserve">que </w:t>
      </w:r>
      <w:r w:rsidR="004C4E4D">
        <w:rPr>
          <w:lang w:val="es-ES_tradnl"/>
        </w:rPr>
        <w:t xml:space="preserve">se extrae buena parte de </w:t>
      </w:r>
      <w:r w:rsidR="000F5994">
        <w:rPr>
          <w:lang w:val="es-ES_tradnl"/>
        </w:rPr>
        <w:t xml:space="preserve">la línea de base de </w:t>
      </w:r>
      <w:r w:rsidR="004C4E4D">
        <w:rPr>
          <w:lang w:val="es-ES_tradnl"/>
        </w:rPr>
        <w:t xml:space="preserve">indicadores de la </w:t>
      </w:r>
      <w:r w:rsidR="000C5BDB">
        <w:rPr>
          <w:lang w:val="es-ES_tradnl"/>
        </w:rPr>
        <w:t xml:space="preserve">matriz de resultados </w:t>
      </w:r>
      <w:r w:rsidR="00E60436">
        <w:rPr>
          <w:lang w:val="es-ES_tradnl"/>
        </w:rPr>
        <w:t xml:space="preserve">que </w:t>
      </w:r>
      <w:r w:rsidR="00F16107">
        <w:rPr>
          <w:lang w:val="es-ES_tradnl"/>
        </w:rPr>
        <w:t xml:space="preserve">serán utilizados </w:t>
      </w:r>
      <w:r w:rsidR="00E07EF8">
        <w:rPr>
          <w:lang w:val="es-ES_tradnl"/>
        </w:rPr>
        <w:t xml:space="preserve">en </w:t>
      </w:r>
      <w:r w:rsidR="00F16107">
        <w:rPr>
          <w:lang w:val="es-ES_tradnl"/>
        </w:rPr>
        <w:t xml:space="preserve">el monitoreo y </w:t>
      </w:r>
      <w:r w:rsidR="00037E01">
        <w:rPr>
          <w:lang w:val="es-ES_tradnl"/>
        </w:rPr>
        <w:t xml:space="preserve">evaluación ex post. </w:t>
      </w:r>
      <w:r w:rsidR="00141A68">
        <w:rPr>
          <w:lang w:val="es-ES_tradnl"/>
        </w:rPr>
        <w:t xml:space="preserve"> </w:t>
      </w:r>
    </w:p>
    <w:p w:rsidR="001B2488" w:rsidRDefault="00E0586C" w:rsidP="00E0586C">
      <w:pPr>
        <w:pStyle w:val="FirstHeading"/>
        <w:numPr>
          <w:ilvl w:val="0"/>
          <w:numId w:val="0"/>
        </w:numPr>
        <w:jc w:val="both"/>
        <w:rPr>
          <w:lang w:val="es-ES_tradnl"/>
        </w:rPr>
      </w:pPr>
      <w:bookmarkStart w:id="77" w:name="_Toc385535410"/>
      <w:r>
        <w:rPr>
          <w:lang w:val="es-ES_tradnl"/>
        </w:rPr>
        <w:t>C</w:t>
      </w:r>
      <w:r w:rsidRPr="00676D0A">
        <w:rPr>
          <w:lang w:val="es-ES_tradnl"/>
        </w:rPr>
        <w:t>.</w:t>
      </w:r>
      <w:r w:rsidRPr="00676D0A">
        <w:rPr>
          <w:lang w:val="es-ES_tradnl"/>
        </w:rPr>
        <w:tab/>
      </w:r>
      <w:r w:rsidR="00225536">
        <w:rPr>
          <w:lang w:val="es-ES_tradnl"/>
        </w:rPr>
        <w:t>Indicadores clave de resultados</w:t>
      </w:r>
      <w:bookmarkEnd w:id="77"/>
    </w:p>
    <w:p w:rsidR="00E0586C" w:rsidRDefault="008A3FF8" w:rsidP="00DC5921">
      <w:pPr>
        <w:pStyle w:val="Paragraph"/>
        <w:tabs>
          <w:tab w:val="clear" w:pos="1746"/>
          <w:tab w:val="num" w:pos="709"/>
        </w:tabs>
        <w:ind w:left="720" w:hanging="720"/>
        <w:rPr>
          <w:lang w:val="es-ES_tradnl"/>
        </w:rPr>
      </w:pPr>
      <w:r>
        <w:rPr>
          <w:lang w:val="es-ES_tradnl"/>
        </w:rPr>
        <w:t xml:space="preserve">A continuación se presentan </w:t>
      </w:r>
      <w:r w:rsidR="009A7275">
        <w:rPr>
          <w:lang w:val="es-ES_tradnl"/>
        </w:rPr>
        <w:t xml:space="preserve">en el Cuadro III-1 </w:t>
      </w:r>
      <w:r>
        <w:rPr>
          <w:lang w:val="es-ES_tradnl"/>
        </w:rPr>
        <w:t xml:space="preserve">los principales indicadores </w:t>
      </w:r>
      <w:r w:rsidR="005E5ECF">
        <w:rPr>
          <w:lang w:val="es-ES_tradnl"/>
        </w:rPr>
        <w:t xml:space="preserve">que se utilizarán para </w:t>
      </w:r>
      <w:r w:rsidR="000B2EC2">
        <w:rPr>
          <w:lang w:val="es-ES_tradnl"/>
        </w:rPr>
        <w:t>medir los resultados del pro</w:t>
      </w:r>
      <w:r w:rsidR="009A7275">
        <w:rPr>
          <w:lang w:val="es-ES_tradnl"/>
        </w:rPr>
        <w:t xml:space="preserve">yecto: </w:t>
      </w:r>
    </w:p>
    <w:p w:rsidR="001F35E6" w:rsidRPr="00074BCD" w:rsidRDefault="001F35E6" w:rsidP="00074BCD">
      <w:pPr>
        <w:pStyle w:val="Paragraph"/>
        <w:numPr>
          <w:ilvl w:val="0"/>
          <w:numId w:val="0"/>
        </w:numPr>
        <w:ind w:left="720"/>
        <w:jc w:val="center"/>
        <w:rPr>
          <w:b/>
          <w:sz w:val="20"/>
          <w:szCs w:val="20"/>
          <w:lang w:val="es-ES_tradnl"/>
        </w:rPr>
      </w:pPr>
      <w:r w:rsidRPr="00074BCD">
        <w:rPr>
          <w:b/>
          <w:sz w:val="20"/>
          <w:szCs w:val="20"/>
          <w:lang w:val="es-ES_tradnl"/>
        </w:rPr>
        <w:t>Cuadro III-1 – Principales indicadores a utilizar en la medición de resultados del proyecto</w:t>
      </w:r>
    </w:p>
    <w:tbl>
      <w:tblPr>
        <w:tblStyle w:val="TableGrid"/>
        <w:tblW w:w="9002" w:type="dxa"/>
        <w:tblLayout w:type="fixed"/>
        <w:tblLook w:val="04A0" w:firstRow="1" w:lastRow="0" w:firstColumn="1" w:lastColumn="0" w:noHBand="0" w:noVBand="1"/>
      </w:tblPr>
      <w:tblGrid>
        <w:gridCol w:w="3438"/>
        <w:gridCol w:w="1350"/>
        <w:gridCol w:w="1170"/>
        <w:gridCol w:w="3044"/>
      </w:tblGrid>
      <w:tr w:rsidR="0088507C" w:rsidTr="00886B7D">
        <w:tc>
          <w:tcPr>
            <w:tcW w:w="3438" w:type="dxa"/>
          </w:tcPr>
          <w:p w:rsidR="00D80C99" w:rsidRDefault="0088507C" w:rsidP="00D80C99">
            <w:pPr>
              <w:pStyle w:val="Paragraph"/>
              <w:numPr>
                <w:ilvl w:val="0"/>
                <w:numId w:val="0"/>
              </w:numPr>
              <w:spacing w:after="0"/>
              <w:jc w:val="center"/>
              <w:rPr>
                <w:b/>
                <w:sz w:val="20"/>
                <w:szCs w:val="20"/>
                <w:lang w:val="es-ES_tradnl"/>
              </w:rPr>
            </w:pPr>
            <w:r w:rsidRPr="00074BCD">
              <w:rPr>
                <w:b/>
                <w:sz w:val="20"/>
                <w:szCs w:val="20"/>
                <w:lang w:val="es-ES_tradnl"/>
              </w:rPr>
              <w:t>Indicador</w:t>
            </w:r>
          </w:p>
        </w:tc>
        <w:tc>
          <w:tcPr>
            <w:tcW w:w="1350" w:type="dxa"/>
          </w:tcPr>
          <w:p w:rsidR="00D80C99" w:rsidRDefault="0088507C" w:rsidP="00D80C99">
            <w:pPr>
              <w:pStyle w:val="Paragraph"/>
              <w:numPr>
                <w:ilvl w:val="0"/>
                <w:numId w:val="0"/>
              </w:numPr>
              <w:spacing w:after="0"/>
              <w:jc w:val="center"/>
              <w:rPr>
                <w:b/>
                <w:sz w:val="20"/>
                <w:szCs w:val="20"/>
                <w:lang w:val="es-ES_tradnl"/>
              </w:rPr>
            </w:pPr>
            <w:r w:rsidRPr="00074BCD">
              <w:rPr>
                <w:b/>
                <w:sz w:val="20"/>
                <w:szCs w:val="20"/>
                <w:lang w:val="es-ES_tradnl"/>
              </w:rPr>
              <w:t>Fórmula-Definición</w:t>
            </w:r>
          </w:p>
        </w:tc>
        <w:tc>
          <w:tcPr>
            <w:tcW w:w="1170" w:type="dxa"/>
          </w:tcPr>
          <w:p w:rsidR="00D80C99" w:rsidRDefault="0088507C" w:rsidP="00D80C99">
            <w:pPr>
              <w:pStyle w:val="Paragraph"/>
              <w:numPr>
                <w:ilvl w:val="0"/>
                <w:numId w:val="0"/>
              </w:numPr>
              <w:spacing w:after="0"/>
              <w:jc w:val="center"/>
              <w:rPr>
                <w:b/>
                <w:sz w:val="20"/>
                <w:szCs w:val="20"/>
                <w:lang w:val="es-ES_tradnl"/>
              </w:rPr>
            </w:pPr>
            <w:r w:rsidRPr="00074BCD">
              <w:rPr>
                <w:b/>
                <w:sz w:val="20"/>
                <w:szCs w:val="20"/>
                <w:lang w:val="es-ES_tradnl"/>
              </w:rPr>
              <w:t>Frecuencia de Medición</w:t>
            </w:r>
          </w:p>
        </w:tc>
        <w:tc>
          <w:tcPr>
            <w:tcW w:w="3044" w:type="dxa"/>
          </w:tcPr>
          <w:p w:rsidR="00D80C99" w:rsidRDefault="0088507C" w:rsidP="00D80C99">
            <w:pPr>
              <w:pStyle w:val="Paragraph"/>
              <w:numPr>
                <w:ilvl w:val="0"/>
                <w:numId w:val="0"/>
              </w:numPr>
              <w:spacing w:after="0"/>
              <w:jc w:val="center"/>
              <w:rPr>
                <w:b/>
                <w:sz w:val="20"/>
                <w:szCs w:val="20"/>
                <w:lang w:val="es-ES_tradnl"/>
              </w:rPr>
            </w:pPr>
            <w:r w:rsidRPr="00074BCD">
              <w:rPr>
                <w:b/>
                <w:sz w:val="20"/>
                <w:szCs w:val="20"/>
                <w:lang w:val="es-ES_tradnl"/>
              </w:rPr>
              <w:t>Fuente</w:t>
            </w:r>
          </w:p>
        </w:tc>
      </w:tr>
      <w:tr w:rsidR="00F07C46" w:rsidTr="00B516C0">
        <w:tc>
          <w:tcPr>
            <w:tcW w:w="3438" w:type="dxa"/>
          </w:tcPr>
          <w:p w:rsidR="00F07C46" w:rsidRDefault="00076ABE" w:rsidP="00F07C46">
            <w:pPr>
              <w:pStyle w:val="Header"/>
              <w:numPr>
                <w:ilvl w:val="0"/>
                <w:numId w:val="10"/>
              </w:numPr>
              <w:tabs>
                <w:tab w:val="clear" w:pos="4320"/>
                <w:tab w:val="clear" w:pos="8640"/>
              </w:tabs>
              <w:ind w:left="180" w:hanging="180"/>
            </w:pPr>
            <w:r>
              <w:t>Porcentaje de contribuyentes sobre los cuales se realiza el  control de la deuda tributaria</w:t>
            </w:r>
            <w:r w:rsidDel="00076ABE">
              <w:t xml:space="preserve"> </w:t>
            </w:r>
            <w:r w:rsidR="00F07C46">
              <w:rPr>
                <w:rStyle w:val="FootnoteReference"/>
              </w:rPr>
              <w:footnoteReference w:id="2"/>
            </w:r>
          </w:p>
        </w:tc>
        <w:tc>
          <w:tcPr>
            <w:tcW w:w="1350" w:type="dxa"/>
            <w:vAlign w:val="center"/>
          </w:tcPr>
          <w:p w:rsidR="00F07C46" w:rsidRDefault="00F07C46" w:rsidP="00F07C46">
            <w:pPr>
              <w:pStyle w:val="Paragraph"/>
              <w:numPr>
                <w:ilvl w:val="0"/>
                <w:numId w:val="0"/>
              </w:numPr>
              <w:spacing w:after="0"/>
              <w:jc w:val="left"/>
              <w:rPr>
                <w:sz w:val="20"/>
                <w:szCs w:val="20"/>
                <w:lang w:val="es-ES_tradnl"/>
              </w:rPr>
            </w:pPr>
            <w:r>
              <w:rPr>
                <w:sz w:val="20"/>
                <w:szCs w:val="20"/>
                <w:lang w:val="es-ES_tradnl"/>
              </w:rPr>
              <w:t>Porcentaje</w:t>
            </w:r>
          </w:p>
        </w:tc>
        <w:tc>
          <w:tcPr>
            <w:tcW w:w="1170" w:type="dxa"/>
            <w:vAlign w:val="center"/>
          </w:tcPr>
          <w:p w:rsidR="00F07C46" w:rsidRDefault="00F07C46" w:rsidP="00F07C46">
            <w:pPr>
              <w:pStyle w:val="Paragraph"/>
              <w:numPr>
                <w:ilvl w:val="0"/>
                <w:numId w:val="0"/>
              </w:numPr>
              <w:spacing w:after="0"/>
              <w:jc w:val="left"/>
              <w:rPr>
                <w:sz w:val="20"/>
                <w:szCs w:val="20"/>
                <w:lang w:val="es-ES_tradnl"/>
              </w:rPr>
            </w:pPr>
            <w:r w:rsidRPr="00D375A7">
              <w:rPr>
                <w:sz w:val="20"/>
                <w:szCs w:val="20"/>
                <w:lang w:val="es-ES_tradnl"/>
              </w:rPr>
              <w:t>Anual</w:t>
            </w:r>
          </w:p>
        </w:tc>
        <w:tc>
          <w:tcPr>
            <w:tcW w:w="3044" w:type="dxa"/>
            <w:vAlign w:val="center"/>
          </w:tcPr>
          <w:p w:rsidR="00F07C46" w:rsidRDefault="00F07C46" w:rsidP="00F07C46">
            <w:pPr>
              <w:pStyle w:val="Paragraph"/>
              <w:numPr>
                <w:ilvl w:val="0"/>
                <w:numId w:val="0"/>
              </w:numPr>
              <w:spacing w:after="0"/>
              <w:jc w:val="left"/>
              <w:rPr>
                <w:bCs/>
              </w:rPr>
            </w:pPr>
            <w:r>
              <w:rPr>
                <w:sz w:val="20"/>
                <w:szCs w:val="20"/>
                <w:lang w:val="es-ES_tradnl"/>
              </w:rPr>
              <w:t>SUNAT</w:t>
            </w:r>
          </w:p>
        </w:tc>
      </w:tr>
      <w:tr w:rsidR="00F07C46" w:rsidTr="00B516C0">
        <w:tc>
          <w:tcPr>
            <w:tcW w:w="3438" w:type="dxa"/>
          </w:tcPr>
          <w:p w:rsidR="00F07C46" w:rsidRDefault="00F07C46" w:rsidP="00F07C46">
            <w:pPr>
              <w:pStyle w:val="Header"/>
              <w:numPr>
                <w:ilvl w:val="0"/>
                <w:numId w:val="10"/>
              </w:numPr>
              <w:tabs>
                <w:tab w:val="clear" w:pos="4320"/>
                <w:tab w:val="clear" w:pos="8640"/>
              </w:tabs>
              <w:ind w:left="180" w:hanging="180"/>
            </w:pPr>
            <w:r>
              <w:t>Ratio de acciones de fiscalización no conformes</w:t>
            </w:r>
            <w:r>
              <w:rPr>
                <w:rStyle w:val="FootnoteReference"/>
              </w:rPr>
              <w:footnoteReference w:id="3"/>
            </w:r>
            <w:r>
              <w:t xml:space="preserve"> (auditorías más verificaciones)</w:t>
            </w:r>
          </w:p>
        </w:tc>
        <w:tc>
          <w:tcPr>
            <w:tcW w:w="1350" w:type="dxa"/>
            <w:vAlign w:val="center"/>
          </w:tcPr>
          <w:p w:rsidR="00F07C46" w:rsidRDefault="00F07C46" w:rsidP="00F07C46">
            <w:pPr>
              <w:pStyle w:val="Paragraph"/>
              <w:numPr>
                <w:ilvl w:val="0"/>
                <w:numId w:val="0"/>
              </w:numPr>
              <w:spacing w:after="0"/>
              <w:jc w:val="left"/>
              <w:rPr>
                <w:sz w:val="20"/>
                <w:szCs w:val="20"/>
                <w:lang w:val="es-ES_tradnl"/>
              </w:rPr>
            </w:pPr>
            <w:r>
              <w:rPr>
                <w:sz w:val="20"/>
                <w:szCs w:val="20"/>
                <w:lang w:val="es-ES_tradnl"/>
              </w:rPr>
              <w:t>Porcentaje</w:t>
            </w:r>
          </w:p>
        </w:tc>
        <w:tc>
          <w:tcPr>
            <w:tcW w:w="1170" w:type="dxa"/>
            <w:vAlign w:val="center"/>
          </w:tcPr>
          <w:p w:rsidR="00F07C46" w:rsidRDefault="00F07C46" w:rsidP="00F07C46">
            <w:pPr>
              <w:pStyle w:val="Paragraph"/>
              <w:numPr>
                <w:ilvl w:val="0"/>
                <w:numId w:val="0"/>
              </w:numPr>
              <w:spacing w:after="0"/>
              <w:jc w:val="left"/>
              <w:rPr>
                <w:sz w:val="20"/>
                <w:szCs w:val="20"/>
                <w:lang w:val="es-ES_tradnl"/>
              </w:rPr>
            </w:pPr>
            <w:r w:rsidRPr="00D375A7">
              <w:rPr>
                <w:sz w:val="20"/>
                <w:szCs w:val="20"/>
                <w:lang w:val="es-ES_tradnl"/>
              </w:rPr>
              <w:t>Anual</w:t>
            </w:r>
          </w:p>
        </w:tc>
        <w:tc>
          <w:tcPr>
            <w:tcW w:w="3044" w:type="dxa"/>
            <w:vAlign w:val="center"/>
          </w:tcPr>
          <w:p w:rsidR="00F07C46" w:rsidRDefault="00F07C46" w:rsidP="00F07C46">
            <w:pPr>
              <w:pStyle w:val="Paragraph"/>
              <w:numPr>
                <w:ilvl w:val="0"/>
                <w:numId w:val="0"/>
              </w:numPr>
              <w:spacing w:after="0"/>
              <w:jc w:val="left"/>
              <w:rPr>
                <w:bCs/>
              </w:rPr>
            </w:pPr>
            <w:r>
              <w:rPr>
                <w:sz w:val="20"/>
                <w:szCs w:val="20"/>
                <w:lang w:val="es-ES_tradnl"/>
              </w:rPr>
              <w:t>SUNAT</w:t>
            </w:r>
          </w:p>
        </w:tc>
      </w:tr>
      <w:tr w:rsidR="00F07C46" w:rsidTr="00B516C0">
        <w:tc>
          <w:tcPr>
            <w:tcW w:w="3438" w:type="dxa"/>
          </w:tcPr>
          <w:p w:rsidR="00F07C46" w:rsidRDefault="00F07C46" w:rsidP="00F07C46">
            <w:pPr>
              <w:pStyle w:val="Header"/>
              <w:numPr>
                <w:ilvl w:val="0"/>
                <w:numId w:val="10"/>
              </w:numPr>
              <w:tabs>
                <w:tab w:val="clear" w:pos="4320"/>
                <w:tab w:val="clear" w:pos="8640"/>
              </w:tabs>
              <w:ind w:left="180" w:hanging="180"/>
            </w:pPr>
            <w:r>
              <w:lastRenderedPageBreak/>
              <w:t>Crecimiento porcentual anual del número de intervenciones con incidencia como resultado del control aduanero</w:t>
            </w:r>
            <w:r>
              <w:rPr>
                <w:rStyle w:val="FootnoteReference"/>
              </w:rPr>
              <w:footnoteReference w:id="4"/>
            </w:r>
          </w:p>
        </w:tc>
        <w:tc>
          <w:tcPr>
            <w:tcW w:w="1350" w:type="dxa"/>
            <w:vAlign w:val="center"/>
          </w:tcPr>
          <w:p w:rsidR="00F07C46" w:rsidRDefault="000C76B1" w:rsidP="00F07C46">
            <w:pPr>
              <w:pStyle w:val="Paragraph"/>
              <w:numPr>
                <w:ilvl w:val="0"/>
                <w:numId w:val="0"/>
              </w:numPr>
              <w:spacing w:after="0"/>
              <w:jc w:val="left"/>
              <w:rPr>
                <w:sz w:val="20"/>
                <w:szCs w:val="20"/>
                <w:lang w:val="es-ES_tradnl"/>
              </w:rPr>
            </w:pPr>
            <w:r>
              <w:rPr>
                <w:sz w:val="20"/>
                <w:szCs w:val="20"/>
                <w:lang w:val="es-ES_tradnl"/>
              </w:rPr>
              <w:t>Crecimiento porcentual</w:t>
            </w:r>
          </w:p>
        </w:tc>
        <w:tc>
          <w:tcPr>
            <w:tcW w:w="1170" w:type="dxa"/>
            <w:vAlign w:val="center"/>
          </w:tcPr>
          <w:p w:rsidR="00F07C46" w:rsidRPr="009E4FF0" w:rsidRDefault="00F07C46" w:rsidP="00F07C46">
            <w:pPr>
              <w:pStyle w:val="Paragraph"/>
              <w:numPr>
                <w:ilvl w:val="0"/>
                <w:numId w:val="0"/>
              </w:numPr>
              <w:spacing w:after="0"/>
              <w:jc w:val="left"/>
              <w:rPr>
                <w:sz w:val="20"/>
                <w:szCs w:val="20"/>
              </w:rPr>
            </w:pPr>
            <w:r w:rsidRPr="009E4FF0">
              <w:rPr>
                <w:sz w:val="20"/>
                <w:szCs w:val="20"/>
              </w:rPr>
              <w:t>Anual</w:t>
            </w:r>
          </w:p>
        </w:tc>
        <w:tc>
          <w:tcPr>
            <w:tcW w:w="3044" w:type="dxa"/>
            <w:vAlign w:val="center"/>
          </w:tcPr>
          <w:p w:rsidR="00F07C46" w:rsidRPr="009E4FF0" w:rsidRDefault="00F07C46" w:rsidP="00F07C46">
            <w:pPr>
              <w:rPr>
                <w:sz w:val="20"/>
                <w:szCs w:val="20"/>
              </w:rPr>
            </w:pPr>
            <w:r>
              <w:rPr>
                <w:sz w:val="20"/>
                <w:szCs w:val="20"/>
              </w:rPr>
              <w:t>SUNAT</w:t>
            </w:r>
          </w:p>
        </w:tc>
      </w:tr>
      <w:tr w:rsidR="00F07C46" w:rsidTr="00251829">
        <w:tc>
          <w:tcPr>
            <w:tcW w:w="3438" w:type="dxa"/>
          </w:tcPr>
          <w:p w:rsidR="00F07C46" w:rsidRDefault="00F07C46" w:rsidP="00F07C46">
            <w:pPr>
              <w:pStyle w:val="Header"/>
              <w:numPr>
                <w:ilvl w:val="0"/>
                <w:numId w:val="10"/>
              </w:numPr>
              <w:tabs>
                <w:tab w:val="clear" w:pos="4320"/>
                <w:tab w:val="clear" w:pos="8640"/>
              </w:tabs>
              <w:ind w:left="180" w:hanging="180"/>
            </w:pPr>
            <w:r>
              <w:t>Reducción de las horas de caída al año del sistema virtual PDT</w:t>
            </w:r>
            <w:r>
              <w:rPr>
                <w:rStyle w:val="FootnoteReference"/>
              </w:rPr>
              <w:footnoteReference w:id="5"/>
            </w:r>
            <w:r>
              <w:t xml:space="preserve"> </w:t>
            </w:r>
          </w:p>
        </w:tc>
        <w:tc>
          <w:tcPr>
            <w:tcW w:w="1350" w:type="dxa"/>
            <w:vAlign w:val="center"/>
          </w:tcPr>
          <w:p w:rsidR="00F07C46" w:rsidRDefault="00F07C46" w:rsidP="00F07C46">
            <w:pPr>
              <w:pStyle w:val="Paragraph"/>
              <w:numPr>
                <w:ilvl w:val="0"/>
                <w:numId w:val="0"/>
              </w:numPr>
              <w:spacing w:after="0"/>
              <w:jc w:val="left"/>
              <w:rPr>
                <w:sz w:val="20"/>
                <w:szCs w:val="20"/>
                <w:lang w:val="es-ES_tradnl"/>
              </w:rPr>
            </w:pPr>
            <w:r>
              <w:rPr>
                <w:sz w:val="20"/>
                <w:szCs w:val="20"/>
                <w:lang w:val="es-ES_tradnl"/>
              </w:rPr>
              <w:t>Horas</w:t>
            </w:r>
          </w:p>
        </w:tc>
        <w:tc>
          <w:tcPr>
            <w:tcW w:w="1170" w:type="dxa"/>
            <w:vAlign w:val="center"/>
          </w:tcPr>
          <w:p w:rsidR="00F07C46" w:rsidRDefault="00F07C46" w:rsidP="00F07C46">
            <w:pPr>
              <w:pStyle w:val="Paragraph"/>
              <w:numPr>
                <w:ilvl w:val="0"/>
                <w:numId w:val="0"/>
              </w:numPr>
              <w:spacing w:after="0"/>
              <w:jc w:val="left"/>
              <w:rPr>
                <w:sz w:val="20"/>
                <w:szCs w:val="20"/>
                <w:lang w:val="es-ES_tradnl"/>
              </w:rPr>
            </w:pPr>
            <w:r w:rsidRPr="009E4FF0">
              <w:rPr>
                <w:sz w:val="20"/>
                <w:szCs w:val="20"/>
              </w:rPr>
              <w:t>Anual</w:t>
            </w:r>
          </w:p>
        </w:tc>
        <w:tc>
          <w:tcPr>
            <w:tcW w:w="3044" w:type="dxa"/>
            <w:vAlign w:val="center"/>
          </w:tcPr>
          <w:p w:rsidR="00F07C46" w:rsidRDefault="00F07C46" w:rsidP="00F07C46">
            <w:r>
              <w:rPr>
                <w:sz w:val="20"/>
                <w:szCs w:val="20"/>
              </w:rPr>
              <w:t>SUNAT</w:t>
            </w:r>
          </w:p>
        </w:tc>
      </w:tr>
      <w:tr w:rsidR="00F07C46" w:rsidTr="00916BB3">
        <w:tc>
          <w:tcPr>
            <w:tcW w:w="3438" w:type="dxa"/>
          </w:tcPr>
          <w:p w:rsidR="00F07C46" w:rsidRDefault="00F07C46" w:rsidP="00F07C46">
            <w:pPr>
              <w:pStyle w:val="Header"/>
              <w:numPr>
                <w:ilvl w:val="0"/>
                <w:numId w:val="10"/>
              </w:numPr>
              <w:tabs>
                <w:tab w:val="clear" w:pos="4320"/>
                <w:tab w:val="clear" w:pos="8640"/>
              </w:tabs>
              <w:ind w:left="180" w:hanging="180"/>
            </w:pPr>
            <w:r>
              <w:t xml:space="preserve">Crecimiento porcentual anual de la recaudación del impuesto predial en ciudades principales tipo A y B </w:t>
            </w:r>
          </w:p>
        </w:tc>
        <w:tc>
          <w:tcPr>
            <w:tcW w:w="1350" w:type="dxa"/>
            <w:vAlign w:val="center"/>
          </w:tcPr>
          <w:p w:rsidR="00F07C46" w:rsidRDefault="009C58E4" w:rsidP="00F07C46">
            <w:pPr>
              <w:pStyle w:val="Paragraph"/>
              <w:numPr>
                <w:ilvl w:val="0"/>
                <w:numId w:val="0"/>
              </w:numPr>
              <w:spacing w:after="0"/>
              <w:jc w:val="left"/>
              <w:rPr>
                <w:sz w:val="20"/>
                <w:szCs w:val="20"/>
                <w:lang w:val="es-ES_tradnl"/>
              </w:rPr>
            </w:pPr>
            <w:r>
              <w:rPr>
                <w:sz w:val="20"/>
                <w:szCs w:val="20"/>
                <w:lang w:val="es-ES_tradnl"/>
              </w:rPr>
              <w:t>Crecimiento porcentual</w:t>
            </w:r>
          </w:p>
        </w:tc>
        <w:tc>
          <w:tcPr>
            <w:tcW w:w="1170" w:type="dxa"/>
            <w:vAlign w:val="center"/>
          </w:tcPr>
          <w:p w:rsidR="00F07C46" w:rsidRDefault="00F07C46" w:rsidP="00F07C46">
            <w:pPr>
              <w:pStyle w:val="Paragraph"/>
              <w:numPr>
                <w:ilvl w:val="0"/>
                <w:numId w:val="0"/>
              </w:numPr>
              <w:spacing w:after="0"/>
              <w:jc w:val="left"/>
              <w:rPr>
                <w:sz w:val="20"/>
                <w:szCs w:val="20"/>
                <w:lang w:val="es-ES_tradnl"/>
              </w:rPr>
            </w:pPr>
            <w:r>
              <w:rPr>
                <w:sz w:val="20"/>
                <w:szCs w:val="20"/>
                <w:lang w:val="es-ES_tradnl"/>
              </w:rPr>
              <w:t>Anual</w:t>
            </w:r>
          </w:p>
        </w:tc>
        <w:tc>
          <w:tcPr>
            <w:tcW w:w="3044" w:type="dxa"/>
            <w:vAlign w:val="center"/>
          </w:tcPr>
          <w:p w:rsidR="00F07C46" w:rsidRDefault="00F07C46" w:rsidP="00F07C46">
            <w:pPr>
              <w:rPr>
                <w:sz w:val="20"/>
                <w:szCs w:val="20"/>
                <w:lang w:val="es-ES_tradnl"/>
              </w:rPr>
            </w:pPr>
            <w:r>
              <w:rPr>
                <w:sz w:val="20"/>
                <w:szCs w:val="20"/>
              </w:rPr>
              <w:t>MEF</w:t>
            </w:r>
          </w:p>
        </w:tc>
      </w:tr>
      <w:tr w:rsidR="00811F4C" w:rsidTr="00126438">
        <w:trPr>
          <w:ins w:id="78" w:author="Inter-American Development Bank" w:date="2014-06-03T11:44:00Z"/>
        </w:trPr>
        <w:tc>
          <w:tcPr>
            <w:tcW w:w="3438" w:type="dxa"/>
          </w:tcPr>
          <w:p w:rsidR="00811F4C" w:rsidRDefault="00811F4C" w:rsidP="00811F4C">
            <w:pPr>
              <w:pStyle w:val="Header"/>
              <w:numPr>
                <w:ilvl w:val="0"/>
                <w:numId w:val="10"/>
              </w:numPr>
              <w:tabs>
                <w:tab w:val="clear" w:pos="4320"/>
                <w:tab w:val="clear" w:pos="8640"/>
              </w:tabs>
              <w:ind w:left="180" w:hanging="180"/>
              <w:rPr>
                <w:ins w:id="79" w:author="Inter-American Development Bank" w:date="2014-06-03T11:44:00Z"/>
              </w:rPr>
            </w:pPr>
            <w:ins w:id="80" w:author="Inter-American Development Bank" w:date="2014-06-03T11:44:00Z">
              <w:r w:rsidRPr="0014459A">
                <w:t>Porcentaje de expedientes sin respuesta luego de 30 días de recibidos</w:t>
              </w:r>
            </w:ins>
          </w:p>
        </w:tc>
        <w:tc>
          <w:tcPr>
            <w:tcW w:w="1350" w:type="dxa"/>
            <w:vAlign w:val="center"/>
          </w:tcPr>
          <w:p w:rsidR="00811F4C" w:rsidRDefault="00811F4C" w:rsidP="00126438">
            <w:pPr>
              <w:pStyle w:val="Paragraph"/>
              <w:numPr>
                <w:ilvl w:val="0"/>
                <w:numId w:val="0"/>
              </w:numPr>
              <w:spacing w:after="0"/>
              <w:jc w:val="left"/>
              <w:rPr>
                <w:ins w:id="81" w:author="Inter-American Development Bank" w:date="2014-06-03T11:44:00Z"/>
                <w:sz w:val="20"/>
                <w:szCs w:val="20"/>
                <w:lang w:val="es-ES_tradnl"/>
              </w:rPr>
            </w:pPr>
            <w:ins w:id="82" w:author="Inter-American Development Bank" w:date="2014-06-03T11:44:00Z">
              <w:r>
                <w:rPr>
                  <w:sz w:val="20"/>
                  <w:szCs w:val="20"/>
                  <w:lang w:val="es-ES_tradnl"/>
                </w:rPr>
                <w:t>Porcentaje</w:t>
              </w:r>
            </w:ins>
          </w:p>
        </w:tc>
        <w:tc>
          <w:tcPr>
            <w:tcW w:w="1170" w:type="dxa"/>
            <w:vAlign w:val="center"/>
          </w:tcPr>
          <w:p w:rsidR="00811F4C" w:rsidRDefault="00811F4C" w:rsidP="00126438">
            <w:pPr>
              <w:pStyle w:val="Paragraph"/>
              <w:numPr>
                <w:ilvl w:val="0"/>
                <w:numId w:val="0"/>
              </w:numPr>
              <w:spacing w:after="0"/>
              <w:jc w:val="left"/>
              <w:rPr>
                <w:ins w:id="83" w:author="Inter-American Development Bank" w:date="2014-06-03T11:44:00Z"/>
                <w:sz w:val="20"/>
                <w:szCs w:val="20"/>
                <w:lang w:val="es-ES_tradnl"/>
              </w:rPr>
            </w:pPr>
            <w:ins w:id="84" w:author="Inter-American Development Bank" w:date="2014-06-03T11:44:00Z">
              <w:r>
                <w:rPr>
                  <w:sz w:val="20"/>
                  <w:szCs w:val="20"/>
                  <w:lang w:val="es-ES_tradnl"/>
                </w:rPr>
                <w:t>Anual</w:t>
              </w:r>
            </w:ins>
          </w:p>
        </w:tc>
        <w:tc>
          <w:tcPr>
            <w:tcW w:w="3044" w:type="dxa"/>
            <w:vAlign w:val="center"/>
          </w:tcPr>
          <w:p w:rsidR="00811F4C" w:rsidRDefault="00811F4C" w:rsidP="00126438">
            <w:pPr>
              <w:rPr>
                <w:ins w:id="85" w:author="Inter-American Development Bank" w:date="2014-06-03T11:44:00Z"/>
                <w:sz w:val="20"/>
                <w:szCs w:val="20"/>
              </w:rPr>
            </w:pPr>
            <w:ins w:id="86" w:author="Inter-American Development Bank" w:date="2014-06-03T11:44:00Z">
              <w:r>
                <w:rPr>
                  <w:sz w:val="20"/>
                  <w:szCs w:val="20"/>
                </w:rPr>
                <w:t>MEF</w:t>
              </w:r>
            </w:ins>
          </w:p>
        </w:tc>
      </w:tr>
    </w:tbl>
    <w:p w:rsidR="00DC5921" w:rsidRPr="00DC5921" w:rsidRDefault="0077478C" w:rsidP="0077478C">
      <w:pPr>
        <w:pStyle w:val="Paragraph"/>
        <w:numPr>
          <w:ilvl w:val="0"/>
          <w:numId w:val="0"/>
        </w:numPr>
        <w:tabs>
          <w:tab w:val="left" w:pos="7290"/>
        </w:tabs>
        <w:rPr>
          <w:lang w:val="es-ES_tradnl"/>
        </w:rPr>
      </w:pPr>
      <w:r>
        <w:rPr>
          <w:lang w:val="es-ES_tradnl"/>
        </w:rPr>
        <w:tab/>
      </w:r>
    </w:p>
    <w:p w:rsidR="00B1260A" w:rsidRDefault="00D32CC1" w:rsidP="00B1260A">
      <w:pPr>
        <w:pStyle w:val="FirstHeading"/>
        <w:numPr>
          <w:ilvl w:val="0"/>
          <w:numId w:val="0"/>
        </w:numPr>
        <w:jc w:val="both"/>
        <w:rPr>
          <w:lang w:val="es-ES_tradnl"/>
        </w:rPr>
      </w:pPr>
      <w:bookmarkStart w:id="87" w:name="_Toc385535411"/>
      <w:r>
        <w:rPr>
          <w:lang w:val="es-ES_tradnl"/>
        </w:rPr>
        <w:t>D</w:t>
      </w:r>
      <w:r w:rsidR="00B1260A" w:rsidRPr="00676D0A">
        <w:rPr>
          <w:lang w:val="es-ES_tradnl"/>
        </w:rPr>
        <w:t>.</w:t>
      </w:r>
      <w:r w:rsidR="00B1260A" w:rsidRPr="00676D0A">
        <w:rPr>
          <w:lang w:val="es-ES_tradnl"/>
        </w:rPr>
        <w:tab/>
      </w:r>
      <w:r w:rsidR="00AE7923">
        <w:rPr>
          <w:lang w:val="es-ES_tradnl"/>
        </w:rPr>
        <w:t>Metodología de evaluación</w:t>
      </w:r>
      <w:bookmarkEnd w:id="87"/>
    </w:p>
    <w:p w:rsidR="00D81879" w:rsidRPr="00340CE9" w:rsidRDefault="00715562" w:rsidP="00831F99">
      <w:pPr>
        <w:pStyle w:val="Paragraph"/>
        <w:tabs>
          <w:tab w:val="clear" w:pos="1746"/>
          <w:tab w:val="num" w:pos="709"/>
        </w:tabs>
        <w:ind w:left="720" w:hanging="720"/>
        <w:rPr>
          <w:lang w:val="es-ES_tradnl"/>
        </w:rPr>
      </w:pPr>
      <w:r w:rsidRPr="00340CE9">
        <w:rPr>
          <w:lang w:val="es-ES_tradnl"/>
        </w:rPr>
        <w:t xml:space="preserve">Para evaluar los resultados del proyecto </w:t>
      </w:r>
      <w:r w:rsidR="003C6823">
        <w:rPr>
          <w:lang w:val="es-ES_tradnl"/>
        </w:rPr>
        <w:t xml:space="preserve">y dar respuesta a las preguntas del párrafo 3.2, </w:t>
      </w:r>
      <w:r w:rsidRPr="00340CE9">
        <w:rPr>
          <w:lang w:val="es-ES_tradnl"/>
        </w:rPr>
        <w:t xml:space="preserve">se realizará un análisis </w:t>
      </w:r>
      <w:r w:rsidR="005A0CE3">
        <w:rPr>
          <w:lang w:val="es-ES_tradnl"/>
        </w:rPr>
        <w:t>costo-b</w:t>
      </w:r>
      <w:r w:rsidR="00974806">
        <w:rPr>
          <w:lang w:val="es-ES_tradnl"/>
        </w:rPr>
        <w:t>eneficio</w:t>
      </w:r>
      <w:r w:rsidR="00974806" w:rsidRPr="00340CE9">
        <w:rPr>
          <w:lang w:val="es-ES_tradnl"/>
        </w:rPr>
        <w:t xml:space="preserve"> </w:t>
      </w:r>
      <w:r w:rsidRPr="00340CE9">
        <w:rPr>
          <w:lang w:val="es-ES_tradnl"/>
        </w:rPr>
        <w:t xml:space="preserve">ex post, y </w:t>
      </w:r>
      <w:r w:rsidR="00FE6299" w:rsidRPr="00340CE9">
        <w:rPr>
          <w:lang w:val="es-ES_tradnl"/>
        </w:rPr>
        <w:t xml:space="preserve">una comparación </w:t>
      </w:r>
      <w:r w:rsidR="008122A1" w:rsidRPr="00340CE9">
        <w:rPr>
          <w:lang w:val="es-ES_tradnl"/>
        </w:rPr>
        <w:t>de indicadores antes y después de</w:t>
      </w:r>
      <w:r w:rsidR="00EB4BA9" w:rsidRPr="00340CE9">
        <w:rPr>
          <w:lang w:val="es-ES_tradnl"/>
        </w:rPr>
        <w:t>l proyecto</w:t>
      </w:r>
      <w:r w:rsidR="005A50D7">
        <w:rPr>
          <w:lang w:val="es-ES_tradnl"/>
        </w:rPr>
        <w:t xml:space="preserve">. </w:t>
      </w:r>
      <w:del w:id="88" w:author="Inter-American Development Bank" w:date="2014-06-03T11:45:00Z">
        <w:r w:rsidR="00340CE9" w:rsidDel="00A55575">
          <w:rPr>
            <w:lang w:val="es-ES_tradnl"/>
          </w:rPr>
          <w:delText>A</w:delText>
        </w:r>
        <w:r w:rsidR="00D81879" w:rsidRPr="00340CE9" w:rsidDel="00A55575">
          <w:rPr>
            <w:lang w:val="es-ES_tradnl"/>
          </w:rPr>
          <w:delText xml:space="preserve">dicionalmente </w:delText>
        </w:r>
        <w:r w:rsidR="0039217A" w:rsidRPr="00340CE9" w:rsidDel="00A55575">
          <w:rPr>
            <w:lang w:val="es-ES_tradnl"/>
          </w:rPr>
          <w:delText xml:space="preserve">se </w:delText>
        </w:r>
        <w:r w:rsidR="003C6823" w:rsidDel="00A55575">
          <w:rPr>
            <w:lang w:val="es-ES_tradnl"/>
          </w:rPr>
          <w:delText xml:space="preserve">realizará una evaluación de impacto de la efectividad de la implementación del SRTM. </w:delText>
        </w:r>
      </w:del>
    </w:p>
    <w:p w:rsidR="00D32CC1" w:rsidRDefault="00C4165D" w:rsidP="00FE479F">
      <w:pPr>
        <w:pStyle w:val="FirstHeading"/>
        <w:numPr>
          <w:ilvl w:val="0"/>
          <w:numId w:val="0"/>
        </w:numPr>
        <w:jc w:val="both"/>
        <w:rPr>
          <w:lang w:val="es-ES_tradnl"/>
        </w:rPr>
      </w:pPr>
      <w:bookmarkStart w:id="89" w:name="_Toc385535412"/>
      <w:r>
        <w:rPr>
          <w:lang w:val="es-ES_tradnl"/>
        </w:rPr>
        <w:t>E.</w:t>
      </w:r>
      <w:r>
        <w:rPr>
          <w:lang w:val="es-ES_tradnl"/>
        </w:rPr>
        <w:tab/>
      </w:r>
      <w:r w:rsidR="00FE479F">
        <w:rPr>
          <w:lang w:val="es-ES_tradnl"/>
        </w:rPr>
        <w:t>Aspectos técnicos de la metodología seleccionada</w:t>
      </w:r>
      <w:bookmarkEnd w:id="89"/>
    </w:p>
    <w:p w:rsidR="0023398E" w:rsidRDefault="00AD71B4" w:rsidP="007C221A">
      <w:pPr>
        <w:pStyle w:val="Paragraph"/>
        <w:tabs>
          <w:tab w:val="clear" w:pos="1746"/>
          <w:tab w:val="num" w:pos="709"/>
        </w:tabs>
        <w:ind w:left="720" w:hanging="720"/>
        <w:rPr>
          <w:lang w:val="es-ES_tradnl"/>
        </w:rPr>
      </w:pPr>
      <w:r w:rsidRPr="00BD637A">
        <w:rPr>
          <w:lang w:val="es-ES_tradnl"/>
        </w:rPr>
        <w:t xml:space="preserve">En ausencia de un diseño que permita realizar una </w:t>
      </w:r>
      <w:r w:rsidR="007F0088">
        <w:rPr>
          <w:lang w:val="es-ES_tradnl"/>
        </w:rPr>
        <w:t>comparación de r</w:t>
      </w:r>
      <w:r w:rsidR="00764ABA">
        <w:rPr>
          <w:lang w:val="es-ES_tradnl"/>
        </w:rPr>
        <w:t>esultados claramente atribuible</w:t>
      </w:r>
      <w:r w:rsidR="00CE52B7">
        <w:rPr>
          <w:lang w:val="es-ES_tradnl"/>
        </w:rPr>
        <w:t xml:space="preserve"> a todo el </w:t>
      </w:r>
      <w:r w:rsidR="007F0088">
        <w:rPr>
          <w:lang w:val="es-ES_tradnl"/>
        </w:rPr>
        <w:t>proyecto</w:t>
      </w:r>
      <w:r w:rsidR="00974806">
        <w:rPr>
          <w:lang w:val="es-ES_tradnl"/>
        </w:rPr>
        <w:t xml:space="preserve"> (atribución)</w:t>
      </w:r>
      <w:r w:rsidRPr="00BD637A">
        <w:rPr>
          <w:lang w:val="es-ES_tradnl"/>
        </w:rPr>
        <w:t xml:space="preserve">, la evaluación </w:t>
      </w:r>
      <w:r w:rsidR="005058B2" w:rsidRPr="00BD637A">
        <w:rPr>
          <w:lang w:val="es-ES_tradnl"/>
        </w:rPr>
        <w:t>es basará en el seguimiento de la mat</w:t>
      </w:r>
      <w:r w:rsidR="00943F09" w:rsidRPr="00BD637A">
        <w:rPr>
          <w:lang w:val="es-ES_tradnl"/>
        </w:rPr>
        <w:t xml:space="preserve">riz de resultados, </w:t>
      </w:r>
      <w:r w:rsidR="00DF1AE9" w:rsidRPr="00BD637A">
        <w:rPr>
          <w:lang w:val="es-ES_tradnl"/>
        </w:rPr>
        <w:t xml:space="preserve">que ha sido </w:t>
      </w:r>
      <w:r w:rsidR="00330C4E" w:rsidRPr="00BD637A">
        <w:rPr>
          <w:lang w:val="es-ES_tradnl"/>
        </w:rPr>
        <w:t xml:space="preserve">diseñada </w:t>
      </w:r>
      <w:r w:rsidR="006D2D77" w:rsidRPr="00BD637A">
        <w:rPr>
          <w:lang w:val="es-ES_tradnl"/>
        </w:rPr>
        <w:t xml:space="preserve">en función de una identificación lógica </w:t>
      </w:r>
      <w:r w:rsidR="002370C7" w:rsidRPr="00BD637A">
        <w:rPr>
          <w:lang w:val="es-ES_tradnl"/>
        </w:rPr>
        <w:t xml:space="preserve">y con </w:t>
      </w:r>
      <w:r w:rsidR="00BB0A18" w:rsidRPr="00BD637A">
        <w:rPr>
          <w:lang w:val="es-ES_tradnl"/>
        </w:rPr>
        <w:t xml:space="preserve">fundamentación empírica </w:t>
      </w:r>
      <w:r w:rsidR="002370C7" w:rsidRPr="00BD637A">
        <w:rPr>
          <w:lang w:val="es-ES_tradnl"/>
        </w:rPr>
        <w:t xml:space="preserve">del árbol </w:t>
      </w:r>
      <w:r w:rsidR="00BB0A18" w:rsidRPr="00BD637A">
        <w:rPr>
          <w:lang w:val="es-ES_tradnl"/>
        </w:rPr>
        <w:t xml:space="preserve">de problemas y </w:t>
      </w:r>
      <w:r w:rsidR="007277B5" w:rsidRPr="00BD637A">
        <w:rPr>
          <w:lang w:val="es-ES_tradnl"/>
        </w:rPr>
        <w:t xml:space="preserve">la </w:t>
      </w:r>
      <w:r w:rsidR="00BB0A18" w:rsidRPr="00BD637A">
        <w:rPr>
          <w:lang w:val="es-ES_tradnl"/>
        </w:rPr>
        <w:t>propuesta de solución</w:t>
      </w:r>
      <w:r w:rsidR="00F144F4" w:rsidRPr="00BD637A">
        <w:rPr>
          <w:lang w:val="es-ES_tradnl"/>
        </w:rPr>
        <w:t xml:space="preserve"> (relación insumos, productos, resultados e impacto)</w:t>
      </w:r>
      <w:r w:rsidR="00BB0A18" w:rsidRPr="00BD637A">
        <w:rPr>
          <w:lang w:val="es-ES_tradnl"/>
        </w:rPr>
        <w:t xml:space="preserve">. </w:t>
      </w:r>
      <w:r w:rsidR="008F74BE" w:rsidRPr="00BD637A">
        <w:rPr>
          <w:lang w:val="es-ES_tradnl"/>
        </w:rPr>
        <w:t xml:space="preserve">Para esto </w:t>
      </w:r>
      <w:r w:rsidR="00492895" w:rsidRPr="00BD637A">
        <w:rPr>
          <w:lang w:val="es-ES_tradnl"/>
        </w:rPr>
        <w:t xml:space="preserve">se completará </w:t>
      </w:r>
      <w:r w:rsidR="002522CC" w:rsidRPr="00BD637A">
        <w:rPr>
          <w:lang w:val="es-ES_tradnl"/>
        </w:rPr>
        <w:t xml:space="preserve">y actualizará </w:t>
      </w:r>
      <w:r w:rsidR="008A3402" w:rsidRPr="00BD637A">
        <w:rPr>
          <w:lang w:val="es-ES_tradnl"/>
        </w:rPr>
        <w:t xml:space="preserve">la línea de base </w:t>
      </w:r>
      <w:r w:rsidR="00542197" w:rsidRPr="00BD637A">
        <w:rPr>
          <w:lang w:val="es-ES_tradnl"/>
        </w:rPr>
        <w:t>de la matriz de resultados</w:t>
      </w:r>
      <w:r w:rsidR="00290671" w:rsidRPr="00BD637A">
        <w:rPr>
          <w:lang w:val="es-ES_tradnl"/>
        </w:rPr>
        <w:t xml:space="preserve"> </w:t>
      </w:r>
      <w:r w:rsidR="00821AB5" w:rsidRPr="00BD637A">
        <w:rPr>
          <w:lang w:val="es-ES_tradnl"/>
        </w:rPr>
        <w:t>y se realizará el levantamiento periódico del avance en los indicadores</w:t>
      </w:r>
      <w:r w:rsidR="0012051C" w:rsidRPr="00BD637A">
        <w:rPr>
          <w:lang w:val="es-ES_tradnl"/>
        </w:rPr>
        <w:t xml:space="preserve"> </w:t>
      </w:r>
      <w:r w:rsidR="00290671" w:rsidRPr="00BD637A">
        <w:rPr>
          <w:lang w:val="es-ES_tradnl"/>
        </w:rPr>
        <w:t>(</w:t>
      </w:r>
      <w:r w:rsidR="00F24A81" w:rsidRPr="00BD637A">
        <w:rPr>
          <w:lang w:val="es-ES_tradnl"/>
        </w:rPr>
        <w:t>ver cap</w:t>
      </w:r>
      <w:r w:rsidR="0012051C" w:rsidRPr="00BD637A">
        <w:rPr>
          <w:lang w:val="es-ES_tradnl"/>
        </w:rPr>
        <w:t xml:space="preserve">ítulo anterior). </w:t>
      </w:r>
    </w:p>
    <w:p w:rsidR="00064C9D" w:rsidRPr="0042349B" w:rsidRDefault="00B533F7" w:rsidP="002D7EBA">
      <w:pPr>
        <w:pStyle w:val="Paragraph"/>
        <w:tabs>
          <w:tab w:val="clear" w:pos="1746"/>
          <w:tab w:val="num" w:pos="709"/>
        </w:tabs>
        <w:ind w:left="720" w:hanging="720"/>
        <w:rPr>
          <w:lang w:val="es-ES_tradnl"/>
        </w:rPr>
      </w:pPr>
      <w:r>
        <w:rPr>
          <w:lang w:val="es-ES_tradnl"/>
        </w:rPr>
        <w:t>C</w:t>
      </w:r>
      <w:r w:rsidR="00CB27F9">
        <w:rPr>
          <w:lang w:val="es-ES_tradnl"/>
        </w:rPr>
        <w:t>omo parte de la evaluación final d</w:t>
      </w:r>
      <w:r w:rsidR="0078475D">
        <w:rPr>
          <w:lang w:val="es-ES_tradnl"/>
        </w:rPr>
        <w:t xml:space="preserve">el proyecto </w:t>
      </w:r>
      <w:r>
        <w:rPr>
          <w:lang w:val="es-ES_tradnl"/>
        </w:rPr>
        <w:t xml:space="preserve">se realizará </w:t>
      </w:r>
      <w:r w:rsidR="00671912">
        <w:rPr>
          <w:lang w:val="es-ES_tradnl"/>
        </w:rPr>
        <w:t>un an</w:t>
      </w:r>
      <w:r w:rsidR="0017407C">
        <w:rPr>
          <w:lang w:val="es-ES_tradnl"/>
        </w:rPr>
        <w:t>álisis costo-beneficio</w:t>
      </w:r>
      <w:r w:rsidR="00671912">
        <w:rPr>
          <w:lang w:val="es-ES_tradnl"/>
        </w:rPr>
        <w:t xml:space="preserve"> ex post</w:t>
      </w:r>
      <w:r w:rsidR="0017407C">
        <w:rPr>
          <w:lang w:val="es-ES_tradnl"/>
        </w:rPr>
        <w:t xml:space="preserve">, que permita </w:t>
      </w:r>
      <w:r w:rsidR="00E44ADF">
        <w:rPr>
          <w:lang w:val="es-ES_tradnl"/>
        </w:rPr>
        <w:t xml:space="preserve">validar </w:t>
      </w:r>
      <w:r w:rsidR="008E1C3F">
        <w:rPr>
          <w:lang w:val="es-ES_tradnl"/>
        </w:rPr>
        <w:t xml:space="preserve">su </w:t>
      </w:r>
      <w:r w:rsidR="00E44ADF">
        <w:rPr>
          <w:lang w:val="es-ES_tradnl"/>
        </w:rPr>
        <w:t xml:space="preserve">rentabilidad </w:t>
      </w:r>
      <w:r w:rsidR="000C43F2">
        <w:rPr>
          <w:lang w:val="es-ES_tradnl"/>
        </w:rPr>
        <w:t xml:space="preserve">social calculada </w:t>
      </w:r>
      <w:r w:rsidR="007A581A">
        <w:rPr>
          <w:lang w:val="es-ES_tradnl"/>
        </w:rPr>
        <w:t xml:space="preserve">a través de la sección de </w:t>
      </w:r>
      <w:r w:rsidR="001E7849">
        <w:rPr>
          <w:lang w:val="es-ES_tradnl"/>
        </w:rPr>
        <w:t>análisis económico</w:t>
      </w:r>
      <w:r w:rsidR="007A581A">
        <w:rPr>
          <w:lang w:val="es-ES_tradnl"/>
        </w:rPr>
        <w:t xml:space="preserve">. </w:t>
      </w:r>
      <w:r w:rsidR="00706DE5">
        <w:rPr>
          <w:lang w:val="es-ES_tradnl"/>
        </w:rPr>
        <w:t xml:space="preserve">Para esto </w:t>
      </w:r>
      <w:r w:rsidR="00343955">
        <w:rPr>
          <w:lang w:val="es-ES_tradnl"/>
        </w:rPr>
        <w:t xml:space="preserve">se verificará el cumplimiento de los supuestos de costos y beneficios incluidos en dicho análisis, incluyendo la ejecución oportuna de los componentes respetando las actividades, productos, montos y tiempos previstos; el cumplimiento de los supuestos respecto a los costos por operación y </w:t>
      </w:r>
      <w:r w:rsidR="00343955" w:rsidRPr="0042349B">
        <w:rPr>
          <w:lang w:val="es-ES_tradnl"/>
        </w:rPr>
        <w:t xml:space="preserve">mantenimiento, así como los beneficios </w:t>
      </w:r>
      <w:r w:rsidR="00C37814" w:rsidRPr="0042349B">
        <w:rPr>
          <w:lang w:val="es-ES_tradnl"/>
        </w:rPr>
        <w:t xml:space="preserve">netos </w:t>
      </w:r>
      <w:r w:rsidR="00F26E34">
        <w:rPr>
          <w:lang w:val="es-ES_tradnl"/>
        </w:rPr>
        <w:t>estimados</w:t>
      </w:r>
      <w:r w:rsidR="00F433A1" w:rsidRPr="0042349B">
        <w:rPr>
          <w:lang w:val="es-ES_tradnl"/>
        </w:rPr>
        <w:t>.</w:t>
      </w:r>
      <w:r w:rsidR="00343955" w:rsidRPr="0042349B">
        <w:rPr>
          <w:lang w:val="es-ES_tradnl"/>
        </w:rPr>
        <w:t xml:space="preserve"> </w:t>
      </w:r>
    </w:p>
    <w:p w:rsidR="00064C9D" w:rsidRPr="00E07F55" w:rsidRDefault="00064C9D">
      <w:pPr>
        <w:pStyle w:val="Paragraph"/>
        <w:tabs>
          <w:tab w:val="clear" w:pos="1746"/>
          <w:tab w:val="num" w:pos="709"/>
        </w:tabs>
        <w:ind w:left="720" w:hanging="720"/>
      </w:pPr>
      <w:r w:rsidRPr="0042349B">
        <w:rPr>
          <w:lang w:val="es-ES_tradnl"/>
        </w:rPr>
        <w:t>L</w:t>
      </w:r>
      <w:r w:rsidR="00D200C6">
        <w:rPr>
          <w:lang w:val="es-ES_tradnl"/>
        </w:rPr>
        <w:t>a evaluación costo b</w:t>
      </w:r>
      <w:r w:rsidR="00974806" w:rsidRPr="0042349B">
        <w:rPr>
          <w:lang w:val="es-ES_tradnl"/>
        </w:rPr>
        <w:t>eneficio ex ante</w:t>
      </w:r>
      <w:r w:rsidR="00343955" w:rsidRPr="0042349B">
        <w:rPr>
          <w:lang w:val="es-ES_tradnl"/>
        </w:rPr>
        <w:t xml:space="preserve"> </w:t>
      </w:r>
      <w:r w:rsidR="00974806" w:rsidRPr="0042349B">
        <w:rPr>
          <w:lang w:val="es-ES_tradnl"/>
        </w:rPr>
        <w:t xml:space="preserve">estimó </w:t>
      </w:r>
      <w:r w:rsidR="006474DC">
        <w:rPr>
          <w:lang w:val="es-ES_tradnl"/>
        </w:rPr>
        <w:t>seis</w:t>
      </w:r>
      <w:r w:rsidR="004044A1">
        <w:rPr>
          <w:lang w:val="es-ES_tradnl"/>
        </w:rPr>
        <w:t xml:space="preserve"> </w:t>
      </w:r>
      <w:r w:rsidR="00974806" w:rsidRPr="0042349B">
        <w:rPr>
          <w:lang w:val="es-ES_tradnl"/>
        </w:rPr>
        <w:t>tipos de beneficios</w:t>
      </w:r>
      <w:r w:rsidRPr="0042349B">
        <w:rPr>
          <w:lang w:val="es-ES_tradnl"/>
        </w:rPr>
        <w:t xml:space="preserve"> derivados de la </w:t>
      </w:r>
      <w:r w:rsidR="004044A1">
        <w:rPr>
          <w:lang w:val="es-ES_tradnl"/>
        </w:rPr>
        <w:t xml:space="preserve">mejora </w:t>
      </w:r>
      <w:r w:rsidR="004044A1" w:rsidRPr="009845A9">
        <w:t xml:space="preserve">de la efectividad del control </w:t>
      </w:r>
      <w:r w:rsidR="004044A1">
        <w:t>de la SUNAT</w:t>
      </w:r>
      <w:r w:rsidRPr="0042349B">
        <w:rPr>
          <w:lang w:val="es-ES_tradnl"/>
        </w:rPr>
        <w:t xml:space="preserve">: (i) </w:t>
      </w:r>
      <w:r w:rsidRPr="00E07F55">
        <w:t>Beneficio</w:t>
      </w:r>
      <w:r w:rsidR="004044A1">
        <w:t>s</w:t>
      </w:r>
      <w:r w:rsidRPr="00E07F55">
        <w:t xml:space="preserve"> por ahorro</w:t>
      </w:r>
      <w:r w:rsidR="004044A1">
        <w:t>s</w:t>
      </w:r>
      <w:r w:rsidRPr="00E07F55">
        <w:t xml:space="preserve"> de tiempo </w:t>
      </w:r>
      <w:r w:rsidR="004044A1">
        <w:t>del contribuyente por mejor servicio de la plataforma web de SUNAT;</w:t>
      </w:r>
      <w:r w:rsidRPr="00E07F55">
        <w:t xml:space="preserve"> (ii) </w:t>
      </w:r>
      <w:r w:rsidRPr="00E07F55">
        <w:lastRenderedPageBreak/>
        <w:t xml:space="preserve">Beneficio por </w:t>
      </w:r>
      <w:r w:rsidR="004044A1">
        <w:t xml:space="preserve">control de omisos al Régimen Único Simplificado; (iii) Beneficio por el interés moratorio evitado; (iv) Beneficio generado </w:t>
      </w:r>
      <w:r w:rsidR="00840798">
        <w:t>por el incremento de las inspecciones de Aduanas con incidencia; (v) Beneficio generado por la mejor disponibilidad del servicio de tele-despacho para el comercio exterior</w:t>
      </w:r>
      <w:r w:rsidR="00FC3475">
        <w:t>; y (vi) Beneficio por mayor recaudación tributaria mun</w:t>
      </w:r>
      <w:r w:rsidR="00513065">
        <w:t>i</w:t>
      </w:r>
      <w:r w:rsidR="00FC3475">
        <w:t>cipal</w:t>
      </w:r>
      <w:r w:rsidR="00840798">
        <w:t xml:space="preserve">. </w:t>
      </w:r>
      <w:r w:rsidRPr="0042349B">
        <w:t>L</w:t>
      </w:r>
      <w:r w:rsidR="00974806" w:rsidRPr="0042349B">
        <w:rPr>
          <w:lang w:val="es-ES_tradnl"/>
        </w:rPr>
        <w:t xml:space="preserve">a evaluación ex post replicará esta evaluación con un diseño similar pero con base en la información </w:t>
      </w:r>
      <w:r w:rsidR="00F941A1">
        <w:rPr>
          <w:lang w:val="es-ES_tradnl"/>
        </w:rPr>
        <w:t>recolectada</w:t>
      </w:r>
      <w:r w:rsidR="00974806" w:rsidRPr="0042349B">
        <w:rPr>
          <w:lang w:val="es-ES_tradnl"/>
        </w:rPr>
        <w:t xml:space="preserve"> </w:t>
      </w:r>
      <w:r w:rsidR="00F941A1">
        <w:rPr>
          <w:lang w:val="es-ES_tradnl"/>
        </w:rPr>
        <w:t xml:space="preserve">en </w:t>
      </w:r>
      <w:r w:rsidR="00974806" w:rsidRPr="0042349B">
        <w:rPr>
          <w:lang w:val="es-ES_tradnl"/>
        </w:rPr>
        <w:t xml:space="preserve">la ejecución del Proyecto. </w:t>
      </w:r>
    </w:p>
    <w:p w:rsidR="00833094" w:rsidRDefault="001C4F43" w:rsidP="002D7EBA">
      <w:pPr>
        <w:pStyle w:val="Paragraph"/>
        <w:tabs>
          <w:tab w:val="clear" w:pos="1746"/>
          <w:tab w:val="num" w:pos="709"/>
        </w:tabs>
        <w:ind w:left="720" w:hanging="720"/>
        <w:rPr>
          <w:lang w:val="es-ES_tradnl"/>
        </w:rPr>
      </w:pPr>
      <w:r>
        <w:t>L</w:t>
      </w:r>
      <w:r w:rsidR="00833094">
        <w:rPr>
          <w:lang w:val="es-ES_tradnl"/>
        </w:rPr>
        <w:t xml:space="preserve">a información requerida para la evaluación ex post se recolectará anualmente para los </w:t>
      </w:r>
      <w:r w:rsidR="0013422A">
        <w:rPr>
          <w:lang w:val="es-ES_tradnl"/>
        </w:rPr>
        <w:t xml:space="preserve">cinco </w:t>
      </w:r>
      <w:r w:rsidR="00833094">
        <w:rPr>
          <w:lang w:val="es-ES_tradnl"/>
        </w:rPr>
        <w:t xml:space="preserve">tipos de beneficios. La información de costos totales e itemizados del proyecto también se consolidará y reportará </w:t>
      </w:r>
      <w:r w:rsidR="00833094" w:rsidRPr="00F65167">
        <w:rPr>
          <w:lang w:val="es-ES_tradnl"/>
        </w:rPr>
        <w:t>anualmente</w:t>
      </w:r>
      <w:r w:rsidR="00833094">
        <w:rPr>
          <w:lang w:val="es-ES_tradnl"/>
        </w:rPr>
        <w:t xml:space="preserve"> a efectos de la evaluación costo beneficio ex post.</w:t>
      </w:r>
      <w:r w:rsidR="005C3860">
        <w:rPr>
          <w:lang w:val="es-ES_tradnl"/>
        </w:rPr>
        <w:t xml:space="preserve"> </w:t>
      </w:r>
    </w:p>
    <w:p w:rsidR="003D57A0" w:rsidDel="00F0359F" w:rsidRDefault="00DA6A7F" w:rsidP="002D7EBA">
      <w:pPr>
        <w:pStyle w:val="Paragraph"/>
        <w:tabs>
          <w:tab w:val="clear" w:pos="1746"/>
          <w:tab w:val="num" w:pos="709"/>
        </w:tabs>
        <w:ind w:left="720" w:hanging="720"/>
        <w:rPr>
          <w:del w:id="90" w:author="Inter-American Development Bank" w:date="2014-06-03T12:21:00Z"/>
          <w:lang w:val="es-ES_tradnl"/>
        </w:rPr>
      </w:pPr>
      <w:del w:id="91" w:author="Inter-American Development Bank" w:date="2014-06-03T12:21:00Z">
        <w:r w:rsidDel="00F0359F">
          <w:rPr>
            <w:lang w:val="es-ES_tradnl"/>
          </w:rPr>
          <w:delText xml:space="preserve">Adicionalmente, se realizará una evaluación </w:delText>
        </w:r>
        <w:r w:rsidR="00CC2E81" w:rsidDel="00F0359F">
          <w:rPr>
            <w:lang w:val="es-ES_tradnl"/>
          </w:rPr>
          <w:delText>de impacto de la efectividad del SRTM</w:delText>
        </w:r>
        <w:r w:rsidR="00F514C8" w:rsidDel="00F0359F">
          <w:rPr>
            <w:lang w:val="es-ES_tradnl"/>
          </w:rPr>
          <w:delText xml:space="preserve">. Dicha efectividad se medirá a través de la comparación de la recaudación en un grupo de GGLL en los cuales se implemente </w:delText>
        </w:r>
        <w:r w:rsidR="005A42B1" w:rsidDel="00F0359F">
          <w:rPr>
            <w:lang w:val="es-ES_tradnl"/>
          </w:rPr>
          <w:delText xml:space="preserve">la automatización del proceso de recaudación tributaria municipal a través del </w:delText>
        </w:r>
        <w:r w:rsidR="00F514C8" w:rsidDel="00F0359F">
          <w:rPr>
            <w:lang w:val="es-ES_tradnl"/>
          </w:rPr>
          <w:delText xml:space="preserve">SRTM. </w:delText>
        </w:r>
      </w:del>
    </w:p>
    <w:p w:rsidR="000879FD" w:rsidDel="00F0359F" w:rsidRDefault="00B16346" w:rsidP="002D7EBA">
      <w:pPr>
        <w:pStyle w:val="Paragraph"/>
        <w:tabs>
          <w:tab w:val="clear" w:pos="1746"/>
          <w:tab w:val="num" w:pos="709"/>
        </w:tabs>
        <w:ind w:left="720" w:hanging="720"/>
        <w:rPr>
          <w:del w:id="92" w:author="Inter-American Development Bank" w:date="2014-06-03T12:21:00Z"/>
          <w:lang w:val="es-ES_tradnl"/>
        </w:rPr>
      </w:pPr>
      <w:del w:id="93" w:author="Inter-American Development Bank" w:date="2014-06-03T12:21:00Z">
        <w:r w:rsidDel="00F0359F">
          <w:rPr>
            <w:lang w:val="es-ES_tradnl"/>
          </w:rPr>
          <w:delText>Al respecto</w:delText>
        </w:r>
        <w:r w:rsidR="00FB524F" w:rsidDel="00F0359F">
          <w:rPr>
            <w:lang w:val="es-ES_tradnl"/>
          </w:rPr>
          <w:delText xml:space="preserve">, </w:delText>
        </w:r>
        <w:r w:rsidR="003D57A0" w:rsidDel="00F0359F">
          <w:rPr>
            <w:lang w:val="es-ES_tradnl"/>
          </w:rPr>
          <w:delText xml:space="preserve">se espera </w:delText>
        </w:r>
        <w:r w:rsidR="008E2668" w:rsidDel="00F0359F">
          <w:rPr>
            <w:lang w:val="es-ES_tradnl"/>
          </w:rPr>
          <w:delText xml:space="preserve">implementar </w:delText>
        </w:r>
        <w:r w:rsidR="003D57A0" w:rsidDel="00F0359F">
          <w:rPr>
            <w:lang w:val="es-ES_tradnl"/>
          </w:rPr>
          <w:delText xml:space="preserve">el SRTM </w:delText>
        </w:r>
        <w:r w:rsidR="004255AC" w:rsidDel="00F0359F">
          <w:rPr>
            <w:lang w:val="es-ES_tradnl"/>
          </w:rPr>
          <w:delText>en 50</w:delText>
        </w:r>
        <w:r w:rsidR="00B41EC0" w:rsidDel="00F0359F">
          <w:rPr>
            <w:lang w:val="es-ES_tradnl"/>
          </w:rPr>
          <w:delText xml:space="preserve"> GGLL</w:delText>
        </w:r>
        <w:r w:rsidR="007C30AA" w:rsidDel="00F0359F">
          <w:rPr>
            <w:lang w:val="es-ES_tradnl"/>
          </w:rPr>
          <w:delText>,</w:delText>
        </w:r>
        <w:r w:rsidR="00A85EEC" w:rsidDel="00F0359F">
          <w:rPr>
            <w:lang w:val="es-ES_tradnl"/>
          </w:rPr>
          <w:delText xml:space="preserve"> de un grupo elegible de 249 municipios </w:delText>
        </w:r>
        <w:r w:rsidR="00B41EC0" w:rsidDel="00F0359F">
          <w:rPr>
            <w:lang w:val="es-ES_tradnl"/>
          </w:rPr>
          <w:delText>correspondientes a ciudades principales tipo A y B</w:delText>
        </w:r>
        <w:r w:rsidR="00A85EEC" w:rsidDel="00F0359F">
          <w:rPr>
            <w:lang w:val="es-ES_tradnl"/>
          </w:rPr>
          <w:delText xml:space="preserve">. </w:delText>
        </w:r>
        <w:r w:rsidR="00085696" w:rsidDel="00F0359F">
          <w:rPr>
            <w:lang w:val="es-ES_tradnl"/>
          </w:rPr>
          <w:delText xml:space="preserve">Dichos 50 GGLL serán </w:delText>
        </w:r>
        <w:r w:rsidR="000879FD" w:rsidDel="00F0359F">
          <w:rPr>
            <w:lang w:val="es-ES_tradnl"/>
          </w:rPr>
          <w:delText xml:space="preserve">priorizados </w:delText>
        </w:r>
        <w:r w:rsidR="00085696" w:rsidDel="00F0359F">
          <w:rPr>
            <w:lang w:val="es-ES_tradnl"/>
          </w:rPr>
          <w:delText xml:space="preserve">en función de </w:delText>
        </w:r>
        <w:r w:rsidR="000879FD" w:rsidDel="00F0359F">
          <w:delText>criterios que incluyen: potencial recaudatorio (recaudación/adeudos emitidos); tamaño; existencia de convenio con el Organismo de Formalización de la Propiedad Informal (COFOPRI) para el levantamiento catastral; dotación tecnológica y de conectividad; y ausencia de automatización de procesos de recaudación municipal</w:delText>
        </w:r>
        <w:r w:rsidR="007C30AA" w:rsidDel="00F0359F">
          <w:delText xml:space="preserve">. A su vez, la implementación del SRTM </w:delText>
        </w:r>
        <w:r w:rsidR="004255AC" w:rsidDel="00F0359F">
          <w:rPr>
            <w:lang w:val="es-ES_tradnl"/>
          </w:rPr>
          <w:delText xml:space="preserve">se </w:delText>
        </w:r>
        <w:r w:rsidR="00FB524F" w:rsidDel="00F0359F">
          <w:rPr>
            <w:lang w:val="es-ES_tradnl"/>
          </w:rPr>
          <w:delText>realizar</w:delText>
        </w:r>
        <w:r w:rsidR="000879FD" w:rsidDel="00F0359F">
          <w:rPr>
            <w:lang w:val="es-ES_tradnl"/>
          </w:rPr>
          <w:delText>á</w:delText>
        </w:r>
        <w:r w:rsidR="007C30AA" w:rsidDel="00F0359F">
          <w:rPr>
            <w:lang w:val="es-ES_tradnl"/>
          </w:rPr>
          <w:delText xml:space="preserve"> en dos fases secuenciadas de 25 GGLL cada una. </w:delText>
        </w:r>
      </w:del>
    </w:p>
    <w:p w:rsidR="00A17EAA" w:rsidDel="00F0359F" w:rsidRDefault="00950C1B" w:rsidP="002D7EBA">
      <w:pPr>
        <w:pStyle w:val="Paragraph"/>
        <w:tabs>
          <w:tab w:val="clear" w:pos="1746"/>
          <w:tab w:val="num" w:pos="709"/>
        </w:tabs>
        <w:ind w:left="720" w:hanging="720"/>
        <w:rPr>
          <w:del w:id="94" w:author="Inter-American Development Bank" w:date="2014-06-03T12:21:00Z"/>
          <w:lang w:val="es-ES_tradnl"/>
        </w:rPr>
      </w:pPr>
      <w:del w:id="95" w:author="Inter-American Development Bank" w:date="2014-06-03T12:21:00Z">
        <w:r w:rsidDel="00F0359F">
          <w:rPr>
            <w:lang w:val="es-ES_tradnl"/>
          </w:rPr>
          <w:delText xml:space="preserve">Cuando </w:delText>
        </w:r>
        <w:r w:rsidR="000879FD" w:rsidDel="00F0359F">
          <w:rPr>
            <w:lang w:val="es-ES_tradnl"/>
          </w:rPr>
          <w:delText xml:space="preserve">se </w:delText>
        </w:r>
        <w:r w:rsidDel="00F0359F">
          <w:rPr>
            <w:lang w:val="es-ES_tradnl"/>
          </w:rPr>
          <w:delText xml:space="preserve">haya definido </w:delText>
        </w:r>
        <w:r w:rsidR="000879FD" w:rsidDel="00F0359F">
          <w:rPr>
            <w:lang w:val="es-ES_tradnl"/>
          </w:rPr>
          <w:delText xml:space="preserve">el orden de prelación de los 50 GGLL en los que se intervendrá con el proyecto, </w:delText>
        </w:r>
        <w:r w:rsidR="007C30AA" w:rsidDel="00F0359F">
          <w:rPr>
            <w:lang w:val="es-ES_tradnl"/>
          </w:rPr>
          <w:delText xml:space="preserve">se realizará una selección aleatoria </w:delText>
        </w:r>
        <w:r w:rsidR="003620B7" w:rsidDel="00F0359F">
          <w:rPr>
            <w:lang w:val="es-ES_tradnl"/>
          </w:rPr>
          <w:delText xml:space="preserve">de los 25 GGLL </w:delText>
        </w:r>
        <w:r w:rsidR="007E0FC5" w:rsidDel="00F0359F">
          <w:rPr>
            <w:lang w:val="es-ES_tradnl"/>
          </w:rPr>
          <w:delText xml:space="preserve">en los cuales se implementará el SRTM en la primera fase, </w:delText>
        </w:r>
        <w:r w:rsidR="0083658E" w:rsidDel="00F0359F">
          <w:rPr>
            <w:lang w:val="es-ES_tradnl"/>
          </w:rPr>
          <w:delText xml:space="preserve">y se procederá a instalar </w:delText>
        </w:r>
        <w:r w:rsidDel="00F0359F">
          <w:rPr>
            <w:lang w:val="es-ES_tradnl"/>
          </w:rPr>
          <w:delText xml:space="preserve">y poner en producción </w:delText>
        </w:r>
        <w:r w:rsidR="0083658E" w:rsidDel="00F0359F">
          <w:rPr>
            <w:lang w:val="es-ES_tradnl"/>
          </w:rPr>
          <w:delText xml:space="preserve">el sistema en los mismos. </w:delText>
        </w:r>
        <w:r w:rsidDel="00F0359F">
          <w:rPr>
            <w:lang w:val="es-ES_tradnl"/>
          </w:rPr>
          <w:delText xml:space="preserve">Se aprovechará </w:delText>
        </w:r>
        <w:r w:rsidR="00997035" w:rsidDel="00F0359F">
          <w:rPr>
            <w:lang w:val="es-ES_tradnl"/>
          </w:rPr>
          <w:delText xml:space="preserve">luego </w:delText>
        </w:r>
        <w:r w:rsidR="00EA683B" w:rsidDel="00F0359F">
          <w:rPr>
            <w:lang w:val="es-ES_tradnl"/>
          </w:rPr>
          <w:delText>el p</w:delText>
        </w:r>
        <w:r w:rsidR="00997035" w:rsidDel="00F0359F">
          <w:rPr>
            <w:lang w:val="es-ES_tradnl"/>
          </w:rPr>
          <w:delText xml:space="preserve">eríodo de apoyo post-productivo </w:delText>
        </w:r>
        <w:r w:rsidR="00AF6543" w:rsidDel="00F0359F">
          <w:rPr>
            <w:lang w:val="es-ES_tradnl"/>
          </w:rPr>
          <w:delText xml:space="preserve">en los primeros 25 GGLL </w:delText>
        </w:r>
        <w:r w:rsidR="00997035" w:rsidDel="00F0359F">
          <w:rPr>
            <w:lang w:val="es-ES_tradnl"/>
          </w:rPr>
          <w:delText xml:space="preserve">de al menos 6 </w:delText>
        </w:r>
        <w:r w:rsidR="0059725D" w:rsidDel="00F0359F">
          <w:rPr>
            <w:lang w:val="es-ES_tradnl"/>
          </w:rPr>
          <w:delText xml:space="preserve">meses, </w:delText>
        </w:r>
        <w:r w:rsidR="00A17EAA" w:rsidDel="00F0359F">
          <w:rPr>
            <w:lang w:val="es-ES_tradnl"/>
          </w:rPr>
          <w:delText>durante el cual no se comenzará con la segunda fase de implantación</w:delText>
        </w:r>
        <w:r w:rsidR="00EA683B" w:rsidDel="00F0359F">
          <w:rPr>
            <w:lang w:val="es-ES_tradnl"/>
          </w:rPr>
          <w:delText xml:space="preserve">; y el tiempo de instalación y entrada en producción en los siguientes 25 GGLL, que tomará al menos 6 meses más, de manera que se cuente con un período de por lo menos un año en el cual </w:delText>
        </w:r>
        <w:r w:rsidR="00E82446" w:rsidDel="00F0359F">
          <w:rPr>
            <w:lang w:val="es-ES_tradnl"/>
          </w:rPr>
          <w:delText>el SRTM está en funcionamiento solo en los GGLL correspondientes a la primera fase</w:delText>
        </w:r>
        <w:r w:rsidR="00A17EAA" w:rsidDel="00F0359F">
          <w:rPr>
            <w:lang w:val="es-ES_tradnl"/>
          </w:rPr>
          <w:delText xml:space="preserve">. </w:delText>
        </w:r>
      </w:del>
    </w:p>
    <w:p w:rsidR="00054333" w:rsidDel="00F0359F" w:rsidRDefault="00A17EAA" w:rsidP="002D7EBA">
      <w:pPr>
        <w:pStyle w:val="Paragraph"/>
        <w:tabs>
          <w:tab w:val="clear" w:pos="1746"/>
          <w:tab w:val="num" w:pos="709"/>
        </w:tabs>
        <w:ind w:left="720" w:hanging="720"/>
        <w:rPr>
          <w:del w:id="96" w:author="Inter-American Development Bank" w:date="2014-06-03T12:21:00Z"/>
          <w:lang w:val="es-ES_tradnl"/>
        </w:rPr>
      </w:pPr>
      <w:del w:id="97" w:author="Inter-American Development Bank" w:date="2014-06-03T12:21:00Z">
        <w:r w:rsidDel="00F0359F">
          <w:rPr>
            <w:lang w:val="es-ES_tradnl"/>
          </w:rPr>
          <w:delText>La evaluación de impacto se hará a partir de un análisis de diferencias en diferencias, comparando el desempeño recaudatorio promedio en los 25 GGLL intervenidos en la primera fase d</w:delText>
        </w:r>
        <w:r w:rsidR="004307CD" w:rsidDel="00F0359F">
          <w:rPr>
            <w:lang w:val="es-ES_tradnl"/>
          </w:rPr>
          <w:delText xml:space="preserve">el proyecto, con el </w:delText>
        </w:r>
        <w:r w:rsidR="00D4005E" w:rsidDel="00F0359F">
          <w:rPr>
            <w:lang w:val="es-ES_tradnl"/>
          </w:rPr>
          <w:delText xml:space="preserve">promedio </w:delText>
        </w:r>
        <w:r w:rsidR="004307CD" w:rsidDel="00F0359F">
          <w:rPr>
            <w:lang w:val="es-ES_tradnl"/>
          </w:rPr>
          <w:delText xml:space="preserve">de los 25 GGLL en los cuales se intervendrá en la segunda fase. </w:delText>
        </w:r>
        <w:r w:rsidR="00E01E19" w:rsidDel="00F0359F">
          <w:rPr>
            <w:lang w:val="es-ES_tradnl"/>
          </w:rPr>
          <w:delText>La medición de dicho desempeño recaudatorio será</w:delText>
        </w:r>
        <w:r w:rsidR="004534F9" w:rsidDel="00F0359F">
          <w:rPr>
            <w:lang w:val="es-ES_tradnl"/>
          </w:rPr>
          <w:delText xml:space="preserve"> anual</w:delText>
        </w:r>
        <w:r w:rsidR="00E01E19" w:rsidDel="00F0359F">
          <w:rPr>
            <w:lang w:val="es-ES_tradnl"/>
          </w:rPr>
          <w:delText xml:space="preserve">, información con la cual ya cuentan los GGLL y que reportan a la Contaduría General de la República (CGR) para la </w:delText>
        </w:r>
        <w:r w:rsidR="009E19E8" w:rsidDel="00F0359F">
          <w:rPr>
            <w:lang w:val="es-ES_tradnl"/>
          </w:rPr>
          <w:delText xml:space="preserve">elaboración de la </w:delText>
        </w:r>
        <w:r w:rsidR="00E01E19" w:rsidDel="00F0359F">
          <w:rPr>
            <w:lang w:val="es-ES_tradnl"/>
          </w:rPr>
          <w:delText xml:space="preserve">Cuenta General </w:delText>
        </w:r>
        <w:r w:rsidR="008D0328" w:rsidDel="00F0359F">
          <w:rPr>
            <w:lang w:val="es-ES_tradnl"/>
          </w:rPr>
          <w:delText xml:space="preserve">de la República </w:delText>
        </w:r>
        <w:r w:rsidR="00E01E19" w:rsidDel="00F0359F">
          <w:rPr>
            <w:lang w:val="es-ES_tradnl"/>
          </w:rPr>
          <w:delText xml:space="preserve">que se </w:delText>
        </w:r>
        <w:r w:rsidR="009E19E8" w:rsidDel="00F0359F">
          <w:rPr>
            <w:lang w:val="es-ES_tradnl"/>
          </w:rPr>
          <w:delText xml:space="preserve">realiza </w:delText>
        </w:r>
        <w:r w:rsidR="00E01E19" w:rsidDel="00F0359F">
          <w:rPr>
            <w:lang w:val="es-ES_tradnl"/>
          </w:rPr>
          <w:delText xml:space="preserve">todos los años. </w:delText>
        </w:r>
      </w:del>
    </w:p>
    <w:p w:rsidR="00524320" w:rsidDel="00F0359F" w:rsidRDefault="00A2243A" w:rsidP="002D7EBA">
      <w:pPr>
        <w:pStyle w:val="Paragraph"/>
        <w:tabs>
          <w:tab w:val="clear" w:pos="1746"/>
          <w:tab w:val="num" w:pos="709"/>
        </w:tabs>
        <w:ind w:left="720" w:hanging="720"/>
        <w:rPr>
          <w:del w:id="98" w:author="Inter-American Development Bank" w:date="2014-06-03T12:21:00Z"/>
          <w:lang w:val="es-ES_tradnl"/>
        </w:rPr>
      </w:pPr>
      <w:del w:id="99" w:author="Inter-American Development Bank" w:date="2014-06-03T12:21:00Z">
        <w:r w:rsidDel="00F0359F">
          <w:rPr>
            <w:lang w:val="es-ES_tradnl"/>
          </w:rPr>
          <w:delText xml:space="preserve">Al contarse con la medición continua del desempeño recaudatorio será posible </w:delText>
        </w:r>
        <w:r w:rsidR="00D4005E" w:rsidDel="00F0359F">
          <w:rPr>
            <w:lang w:val="es-ES_tradnl"/>
          </w:rPr>
          <w:delText>comparar los dos grupos de GGLL a lo largo de la ejecuci</w:delText>
        </w:r>
        <w:r w:rsidR="00D426EC" w:rsidDel="00F0359F">
          <w:rPr>
            <w:lang w:val="es-ES_tradnl"/>
          </w:rPr>
          <w:delText xml:space="preserve">ón del proyecto (antes, durante y después), destacándose como momento de interés el </w:delText>
        </w:r>
        <w:r w:rsidR="008462FD" w:rsidDel="00F0359F">
          <w:rPr>
            <w:lang w:val="es-ES_tradnl"/>
          </w:rPr>
          <w:delText xml:space="preserve">año </w:delText>
        </w:r>
        <w:r w:rsidR="008462FD" w:rsidDel="00F0359F">
          <w:rPr>
            <w:lang w:val="es-ES_tradnl"/>
          </w:rPr>
          <w:lastRenderedPageBreak/>
          <w:delText xml:space="preserve">correspondiente al </w:delText>
        </w:r>
        <w:r w:rsidR="00D426EC" w:rsidDel="00F0359F">
          <w:rPr>
            <w:lang w:val="es-ES_tradnl"/>
          </w:rPr>
          <w:delText>período posterior a la</w:delText>
        </w:r>
        <w:r w:rsidR="008462FD" w:rsidDel="00F0359F">
          <w:rPr>
            <w:lang w:val="es-ES_tradnl"/>
          </w:rPr>
          <w:delText xml:space="preserve"> instalación del SRTM </w:delText>
        </w:r>
        <w:r w:rsidR="00D426EC" w:rsidDel="00F0359F">
          <w:rPr>
            <w:lang w:val="es-ES_tradnl"/>
          </w:rPr>
          <w:delText>en los 25 GGLL de la primera fase y previo a</w:delText>
        </w:r>
        <w:r w:rsidR="008462FD" w:rsidDel="00F0359F">
          <w:rPr>
            <w:lang w:val="es-ES_tradnl"/>
          </w:rPr>
          <w:delText xml:space="preserve"> </w:delText>
        </w:r>
        <w:r w:rsidR="00D426EC" w:rsidDel="00F0359F">
          <w:rPr>
            <w:lang w:val="es-ES_tradnl"/>
          </w:rPr>
          <w:delText>l</w:delText>
        </w:r>
        <w:r w:rsidR="008462FD" w:rsidDel="00F0359F">
          <w:rPr>
            <w:lang w:val="es-ES_tradnl"/>
          </w:rPr>
          <w:delText xml:space="preserve">a entrada en producción </w:delText>
        </w:r>
        <w:r w:rsidR="00D426EC" w:rsidDel="00F0359F">
          <w:rPr>
            <w:lang w:val="es-ES_tradnl"/>
          </w:rPr>
          <w:delText xml:space="preserve">en </w:delText>
        </w:r>
        <w:r w:rsidR="00FE3F5D" w:rsidDel="00F0359F">
          <w:rPr>
            <w:lang w:val="es-ES_tradnl"/>
          </w:rPr>
          <w:delText xml:space="preserve">los 25 GGLL de la segunda fase. En dicha medición podrá compararse la mejora en la recaudación de los primeros 25 GGLL intervenidos en relación con el comienzo de ejecución del proyecto, vis-a-vis el grupo de control formado por los 25 GGLL correspondientes a la segunda fase. </w:delText>
        </w:r>
      </w:del>
    </w:p>
    <w:p w:rsidR="00C2195C" w:rsidDel="00F0359F" w:rsidRDefault="00524320" w:rsidP="002D7EBA">
      <w:pPr>
        <w:pStyle w:val="Paragraph"/>
        <w:tabs>
          <w:tab w:val="clear" w:pos="1746"/>
          <w:tab w:val="num" w:pos="709"/>
        </w:tabs>
        <w:ind w:left="720" w:hanging="720"/>
        <w:rPr>
          <w:del w:id="100" w:author="Inter-American Development Bank" w:date="2014-06-03T12:21:00Z"/>
          <w:lang w:val="es-ES_tradnl"/>
        </w:rPr>
      </w:pPr>
      <w:del w:id="101" w:author="Inter-American Development Bank" w:date="2014-06-03T12:21:00Z">
        <w:r w:rsidDel="00F0359F">
          <w:rPr>
            <w:lang w:val="es-ES_tradnl"/>
          </w:rPr>
          <w:delText xml:space="preserve">También se obtendrán resultados relacionados con la sostenibilidad de la intervención comparando ambos grupos al término del apoyo post-productivo para los 25 GGLL de la </w:delText>
        </w:r>
        <w:r w:rsidR="00F86034" w:rsidDel="00F0359F">
          <w:rPr>
            <w:lang w:val="es-ES_tradnl"/>
          </w:rPr>
          <w:delText xml:space="preserve">segunda fase, en relación tanto con </w:delText>
        </w:r>
        <w:r w:rsidR="008B0D57" w:rsidDel="00F0359F">
          <w:rPr>
            <w:lang w:val="es-ES_tradnl"/>
          </w:rPr>
          <w:delText xml:space="preserve">el comienzo de ejecución del proyecto como con la conclusión del apoyo post-productivo de la primera fase. </w:delText>
        </w:r>
        <w:r w:rsidR="00C2195C" w:rsidDel="00F0359F">
          <w:rPr>
            <w:lang w:val="es-ES_tradnl"/>
          </w:rPr>
          <w:delText xml:space="preserve">Esta comparación permitirá evaluar si los resultados iniciales de recaudación posteriores a la instalación del SRTM se mantienen o cambian con el tiempo. </w:delText>
        </w:r>
      </w:del>
    </w:p>
    <w:p w:rsidR="001D055B" w:rsidRDefault="00AA48EE" w:rsidP="002D7EBA">
      <w:pPr>
        <w:pStyle w:val="Paragraph"/>
        <w:tabs>
          <w:tab w:val="clear" w:pos="1746"/>
          <w:tab w:val="num" w:pos="709"/>
        </w:tabs>
        <w:ind w:left="720" w:hanging="720"/>
        <w:rPr>
          <w:lang w:val="es-ES_tradnl"/>
        </w:rPr>
      </w:pPr>
      <w:del w:id="102" w:author="Inter-American Development Bank" w:date="2014-06-03T12:21:00Z">
        <w:r w:rsidDel="00F0359F">
          <w:rPr>
            <w:lang w:val="es-ES_tradnl"/>
          </w:rPr>
          <w:delText>Por último, se comparar</w:delText>
        </w:r>
        <w:r w:rsidR="00BF1497" w:rsidDel="00F0359F">
          <w:rPr>
            <w:lang w:val="es-ES_tradnl"/>
          </w:rPr>
          <w:delText>án</w:delText>
        </w:r>
        <w:r w:rsidDel="00F0359F">
          <w:rPr>
            <w:lang w:val="es-ES_tradnl"/>
          </w:rPr>
          <w:delText xml:space="preserve"> ambos grupos </w:delText>
        </w:r>
        <w:r w:rsidR="00BF1497" w:rsidDel="00F0359F">
          <w:rPr>
            <w:lang w:val="es-ES_tradnl"/>
          </w:rPr>
          <w:delText xml:space="preserve">de GGLL </w:delText>
        </w:r>
        <w:r w:rsidDel="00F0359F">
          <w:rPr>
            <w:lang w:val="es-ES_tradnl"/>
          </w:rPr>
          <w:delText>en los cuales se intervendrá secuencialmente con el resto de GGLL correspondientes a ciudades principales tipo A y B</w:delText>
        </w:r>
        <w:r w:rsidR="002D4EF6" w:rsidDel="00F0359F">
          <w:rPr>
            <w:lang w:val="es-ES_tradnl"/>
          </w:rPr>
          <w:delText>,</w:delText>
        </w:r>
        <w:r w:rsidDel="00F0359F">
          <w:rPr>
            <w:lang w:val="es-ES_tradnl"/>
          </w:rPr>
          <w:delText xml:space="preserve"> </w:delText>
        </w:r>
        <w:r w:rsidR="00066256" w:rsidDel="00F0359F">
          <w:rPr>
            <w:lang w:val="es-ES_tradnl"/>
          </w:rPr>
          <w:delText>l</w:delText>
        </w:r>
        <w:r w:rsidR="001F4391" w:rsidDel="00F0359F">
          <w:rPr>
            <w:lang w:val="es-ES_tradnl"/>
          </w:rPr>
          <w:delText>o</w:delText>
        </w:r>
        <w:r w:rsidR="002D4EF6" w:rsidDel="00F0359F">
          <w:rPr>
            <w:lang w:val="es-ES_tradnl"/>
          </w:rPr>
          <w:delText>s cuales no serán abarcadas por</w:delText>
        </w:r>
        <w:r w:rsidR="00D07B53" w:rsidDel="00F0359F">
          <w:rPr>
            <w:lang w:val="es-ES_tradnl"/>
          </w:rPr>
          <w:delText xml:space="preserve"> el proceso automatizado de recaudación del SRTM</w:delText>
        </w:r>
        <w:r w:rsidDel="00F0359F">
          <w:rPr>
            <w:lang w:val="es-ES_tradnl"/>
          </w:rPr>
          <w:delText xml:space="preserve">. </w:delText>
        </w:r>
        <w:r w:rsidR="00B22C0E" w:rsidDel="00F0359F">
          <w:rPr>
            <w:lang w:val="es-ES_tradnl"/>
          </w:rPr>
          <w:delText xml:space="preserve">Esto permitirá </w:delText>
        </w:r>
        <w:r w:rsidR="000578E3" w:rsidDel="00F0359F">
          <w:rPr>
            <w:lang w:val="es-ES_tradnl"/>
          </w:rPr>
          <w:delText>una comparación por un período de tiempo más prolongado con otros GGLL no intervenidos</w:delText>
        </w:r>
        <w:r w:rsidR="00EE5153" w:rsidDel="00F0359F">
          <w:rPr>
            <w:lang w:val="es-ES_tradnl"/>
          </w:rPr>
          <w:delText xml:space="preserve"> (en particular los de la primera fase), aunque sin la ventaja de comparabilidad a partir de la aleatorización del grupo homogéneo in</w:delText>
        </w:r>
        <w:r w:rsidR="005771D1" w:rsidDel="00F0359F">
          <w:rPr>
            <w:lang w:val="es-ES_tradnl"/>
          </w:rPr>
          <w:delText>ic</w:delText>
        </w:r>
        <w:r w:rsidR="00EE5153" w:rsidDel="00F0359F">
          <w:rPr>
            <w:lang w:val="es-ES_tradnl"/>
          </w:rPr>
          <w:delText>ial.</w:delText>
        </w:r>
      </w:del>
      <w:r w:rsidR="00EE5153">
        <w:rPr>
          <w:lang w:val="es-ES_tradnl"/>
        </w:rPr>
        <w:t xml:space="preserve"> </w:t>
      </w:r>
    </w:p>
    <w:p w:rsidR="00FA5765" w:rsidRDefault="00ED317B" w:rsidP="00FA5765">
      <w:pPr>
        <w:pStyle w:val="FirstHeading"/>
        <w:numPr>
          <w:ilvl w:val="0"/>
          <w:numId w:val="0"/>
        </w:numPr>
        <w:jc w:val="both"/>
        <w:rPr>
          <w:lang w:val="es-ES_tradnl"/>
        </w:rPr>
      </w:pPr>
      <w:bookmarkStart w:id="103" w:name="_Toc385535413"/>
      <w:r>
        <w:rPr>
          <w:lang w:val="es-ES_tradnl"/>
        </w:rPr>
        <w:t>F.</w:t>
      </w:r>
      <w:r w:rsidR="00FA5765">
        <w:rPr>
          <w:lang w:val="es-ES_tradnl"/>
        </w:rPr>
        <w:tab/>
        <w:t xml:space="preserve">Reporte de </w:t>
      </w:r>
      <w:r w:rsidR="00324C18">
        <w:rPr>
          <w:lang w:val="es-ES_tradnl"/>
        </w:rPr>
        <w:t>r</w:t>
      </w:r>
      <w:r w:rsidR="00FA5765">
        <w:rPr>
          <w:lang w:val="es-ES_tradnl"/>
        </w:rPr>
        <w:t>esultados</w:t>
      </w:r>
      <w:bookmarkEnd w:id="103"/>
    </w:p>
    <w:p w:rsidR="00EC7338" w:rsidRDefault="001207F0" w:rsidP="00177558">
      <w:pPr>
        <w:pStyle w:val="Paragraph"/>
        <w:tabs>
          <w:tab w:val="clear" w:pos="1746"/>
          <w:tab w:val="num" w:pos="709"/>
        </w:tabs>
        <w:ind w:left="720" w:hanging="720"/>
        <w:rPr>
          <w:lang w:val="es-ES_tradnl"/>
        </w:rPr>
      </w:pPr>
      <w:r>
        <w:rPr>
          <w:lang w:val="es-ES_tradnl"/>
        </w:rPr>
        <w:t xml:space="preserve">Durante la ejecución del proyecto </w:t>
      </w:r>
      <w:r w:rsidR="00275CDE">
        <w:rPr>
          <w:lang w:val="es-ES_tradnl"/>
        </w:rPr>
        <w:t xml:space="preserve">tanto el OE como el OC </w:t>
      </w:r>
      <w:r>
        <w:rPr>
          <w:lang w:val="es-ES_tradnl"/>
        </w:rPr>
        <w:t>realizará</w:t>
      </w:r>
      <w:r w:rsidR="00275CDE">
        <w:rPr>
          <w:lang w:val="es-ES_tradnl"/>
        </w:rPr>
        <w:t>n</w:t>
      </w:r>
      <w:r>
        <w:rPr>
          <w:lang w:val="es-ES_tradnl"/>
        </w:rPr>
        <w:t xml:space="preserve"> una </w:t>
      </w:r>
      <w:r w:rsidR="00AA6924">
        <w:rPr>
          <w:lang w:val="es-ES_tradnl"/>
        </w:rPr>
        <w:t>evaluación intermedia, cuya contratación se realizará cuando se haya ej</w:t>
      </w:r>
      <w:r w:rsidR="00275CDE">
        <w:rPr>
          <w:lang w:val="es-ES_tradnl"/>
        </w:rPr>
        <w:t>ecutado el 50% de los fondos de cada componente, respectivamente. El OE y el OC realizarán a su vez sendas evaluaciones</w:t>
      </w:r>
      <w:r>
        <w:rPr>
          <w:lang w:val="es-ES_tradnl"/>
        </w:rPr>
        <w:t xml:space="preserve"> final</w:t>
      </w:r>
      <w:r w:rsidR="00275CDE">
        <w:rPr>
          <w:lang w:val="es-ES_tradnl"/>
        </w:rPr>
        <w:t>es</w:t>
      </w:r>
      <w:r w:rsidR="00EB4F2A">
        <w:rPr>
          <w:lang w:val="es-ES_tradnl"/>
        </w:rPr>
        <w:t xml:space="preserve">, </w:t>
      </w:r>
      <w:r w:rsidR="0049491D">
        <w:rPr>
          <w:lang w:val="es-ES_tradnl"/>
        </w:rPr>
        <w:t xml:space="preserve">cuya contratación </w:t>
      </w:r>
      <w:r w:rsidR="004560F2">
        <w:rPr>
          <w:lang w:val="es-ES_tradnl"/>
        </w:rPr>
        <w:t xml:space="preserve">se realizará previo </w:t>
      </w:r>
      <w:r w:rsidR="000069E7">
        <w:rPr>
          <w:lang w:val="es-ES_tradnl"/>
        </w:rPr>
        <w:t xml:space="preserve">al </w:t>
      </w:r>
      <w:r w:rsidR="005E27FB">
        <w:rPr>
          <w:lang w:val="es-ES_tradnl"/>
        </w:rPr>
        <w:t xml:space="preserve">cierre de </w:t>
      </w:r>
      <w:r w:rsidR="00372A45">
        <w:rPr>
          <w:lang w:val="es-ES_tradnl"/>
        </w:rPr>
        <w:t>compromiso de fondos</w:t>
      </w:r>
      <w:r w:rsidR="004369B7">
        <w:rPr>
          <w:lang w:val="es-ES_tradnl"/>
        </w:rPr>
        <w:t xml:space="preserve"> del proyecto</w:t>
      </w:r>
      <w:r w:rsidR="005E27FB">
        <w:rPr>
          <w:lang w:val="es-ES_tradnl"/>
        </w:rPr>
        <w:t xml:space="preserve">. </w:t>
      </w:r>
      <w:r w:rsidR="0027722B">
        <w:rPr>
          <w:lang w:val="es-ES_tradnl"/>
        </w:rPr>
        <w:t>Dicha</w:t>
      </w:r>
      <w:r w:rsidR="00681595">
        <w:rPr>
          <w:lang w:val="es-ES_tradnl"/>
        </w:rPr>
        <w:t>s</w:t>
      </w:r>
      <w:r w:rsidR="0027722B">
        <w:rPr>
          <w:lang w:val="es-ES_tradnl"/>
        </w:rPr>
        <w:t xml:space="preserve"> </w:t>
      </w:r>
      <w:r w:rsidR="00681595">
        <w:rPr>
          <w:lang w:val="es-ES_tradnl"/>
        </w:rPr>
        <w:t>evaluaciones</w:t>
      </w:r>
      <w:r w:rsidR="0027722B">
        <w:rPr>
          <w:lang w:val="es-ES_tradnl"/>
        </w:rPr>
        <w:t xml:space="preserve"> abordará</w:t>
      </w:r>
      <w:r w:rsidR="002A17E0">
        <w:rPr>
          <w:lang w:val="es-ES_tradnl"/>
        </w:rPr>
        <w:t>n</w:t>
      </w:r>
      <w:r w:rsidR="00E137BF">
        <w:rPr>
          <w:lang w:val="es-ES_tradnl"/>
        </w:rPr>
        <w:t xml:space="preserve"> las preguntas de evaluación de los párrafos 3.1 y 3.2, </w:t>
      </w:r>
      <w:r w:rsidR="003C20C6">
        <w:rPr>
          <w:lang w:val="es-ES_tradnl"/>
        </w:rPr>
        <w:t xml:space="preserve">utilizando </w:t>
      </w:r>
      <w:r w:rsidR="00694CC4">
        <w:rPr>
          <w:lang w:val="es-ES_tradnl"/>
        </w:rPr>
        <w:t xml:space="preserve">la metodología de evaluación de los párrafos </w:t>
      </w:r>
      <w:r w:rsidR="0027722B">
        <w:rPr>
          <w:lang w:val="es-ES_tradnl"/>
        </w:rPr>
        <w:t>3.3 a 3.</w:t>
      </w:r>
      <w:r w:rsidR="00396CBE">
        <w:rPr>
          <w:lang w:val="es-ES_tradnl"/>
        </w:rPr>
        <w:t>10</w:t>
      </w:r>
      <w:r w:rsidR="00A44846">
        <w:rPr>
          <w:lang w:val="es-ES_tradnl"/>
        </w:rPr>
        <w:t xml:space="preserve"> y teniendo </w:t>
      </w:r>
      <w:r w:rsidR="003C20C6">
        <w:rPr>
          <w:lang w:val="es-ES_tradnl"/>
        </w:rPr>
        <w:t xml:space="preserve">como fuente </w:t>
      </w:r>
      <w:r w:rsidR="00812664">
        <w:rPr>
          <w:lang w:val="es-ES_tradnl"/>
        </w:rPr>
        <w:t>prin</w:t>
      </w:r>
      <w:r w:rsidR="00A44846">
        <w:rPr>
          <w:lang w:val="es-ES_tradnl"/>
        </w:rPr>
        <w:t>c</w:t>
      </w:r>
      <w:r w:rsidR="00812664">
        <w:rPr>
          <w:lang w:val="es-ES_tradnl"/>
        </w:rPr>
        <w:t>i</w:t>
      </w:r>
      <w:r w:rsidR="00A44846">
        <w:rPr>
          <w:lang w:val="es-ES_tradnl"/>
        </w:rPr>
        <w:t xml:space="preserve">pal </w:t>
      </w:r>
      <w:r w:rsidR="003C20C6">
        <w:rPr>
          <w:lang w:val="es-ES_tradnl"/>
        </w:rPr>
        <w:t xml:space="preserve">de información </w:t>
      </w:r>
      <w:r w:rsidR="00543367">
        <w:rPr>
          <w:lang w:val="es-ES_tradnl"/>
        </w:rPr>
        <w:t xml:space="preserve">los informes semestrales </w:t>
      </w:r>
      <w:r w:rsidR="002F7336">
        <w:rPr>
          <w:lang w:val="es-ES_tradnl"/>
        </w:rPr>
        <w:t>de progreso del proyecto</w:t>
      </w:r>
      <w:r w:rsidR="00C53A4D">
        <w:rPr>
          <w:lang w:val="es-ES_tradnl"/>
        </w:rPr>
        <w:t xml:space="preserve">. </w:t>
      </w:r>
      <w:r w:rsidR="00AD5B9A">
        <w:rPr>
          <w:lang w:val="es-ES_tradnl"/>
        </w:rPr>
        <w:t>Se realizar</w:t>
      </w:r>
      <w:r w:rsidR="00AB2A92">
        <w:rPr>
          <w:lang w:val="es-ES_tradnl"/>
        </w:rPr>
        <w:t xml:space="preserve">á la recolección de información primaria </w:t>
      </w:r>
      <w:r w:rsidR="006C5343">
        <w:rPr>
          <w:lang w:val="es-ES_tradnl"/>
        </w:rPr>
        <w:t xml:space="preserve">que valide </w:t>
      </w:r>
      <w:r w:rsidR="00C973F4">
        <w:rPr>
          <w:lang w:val="es-ES_tradnl"/>
        </w:rPr>
        <w:t xml:space="preserve">estas </w:t>
      </w:r>
      <w:r w:rsidR="0075729F">
        <w:rPr>
          <w:lang w:val="es-ES_tradnl"/>
        </w:rPr>
        <w:t xml:space="preserve">fuentes </w:t>
      </w:r>
      <w:r w:rsidR="00630096">
        <w:rPr>
          <w:lang w:val="es-ES_tradnl"/>
        </w:rPr>
        <w:t>de información</w:t>
      </w:r>
      <w:r w:rsidR="00765735">
        <w:rPr>
          <w:lang w:val="es-ES_tradnl"/>
        </w:rPr>
        <w:t xml:space="preserve"> </w:t>
      </w:r>
      <w:r w:rsidR="00240C43">
        <w:rPr>
          <w:lang w:val="es-ES_tradnl"/>
        </w:rPr>
        <w:t xml:space="preserve">a través de </w:t>
      </w:r>
      <w:r w:rsidR="00AD5B9A">
        <w:rPr>
          <w:lang w:val="es-ES_tradnl"/>
        </w:rPr>
        <w:t>entrevistas</w:t>
      </w:r>
      <w:r w:rsidR="00471419">
        <w:rPr>
          <w:lang w:val="es-ES_tradnl"/>
        </w:rPr>
        <w:t xml:space="preserve"> con los principales </w:t>
      </w:r>
      <w:r w:rsidR="00EC0976">
        <w:rPr>
          <w:lang w:val="es-ES_tradnl"/>
        </w:rPr>
        <w:t>involucrados en el proyecto</w:t>
      </w:r>
      <w:r w:rsidR="00AD5B9A">
        <w:rPr>
          <w:lang w:val="es-ES_tradnl"/>
        </w:rPr>
        <w:t xml:space="preserve">, encuestas y visitas de </w:t>
      </w:r>
      <w:r w:rsidR="002F3CAF">
        <w:rPr>
          <w:lang w:val="es-ES_tradnl"/>
        </w:rPr>
        <w:t>campo.</w:t>
      </w:r>
      <w:r w:rsidR="00934C4C">
        <w:rPr>
          <w:lang w:val="es-ES_tradnl"/>
        </w:rPr>
        <w:t xml:space="preserve"> </w:t>
      </w:r>
    </w:p>
    <w:p w:rsidR="001425B9" w:rsidRPr="002D7915" w:rsidRDefault="00BE76B6" w:rsidP="003C55BD">
      <w:pPr>
        <w:pStyle w:val="Paragraph"/>
        <w:tabs>
          <w:tab w:val="clear" w:pos="1746"/>
          <w:tab w:val="num" w:pos="709"/>
        </w:tabs>
        <w:ind w:left="720" w:hanging="720"/>
        <w:rPr>
          <w:lang w:val="es-ES_tradnl"/>
        </w:rPr>
      </w:pPr>
      <w:r w:rsidRPr="002D7915">
        <w:rPr>
          <w:lang w:val="es-ES_tradnl"/>
        </w:rPr>
        <w:t>En la</w:t>
      </w:r>
      <w:r w:rsidR="00C11ADD">
        <w:rPr>
          <w:lang w:val="es-ES_tradnl"/>
        </w:rPr>
        <w:t>s evaluaciones</w:t>
      </w:r>
      <w:r w:rsidRPr="002D7915">
        <w:rPr>
          <w:lang w:val="es-ES_tradnl"/>
        </w:rPr>
        <w:t xml:space="preserve"> final</w:t>
      </w:r>
      <w:r w:rsidR="00C11ADD">
        <w:rPr>
          <w:lang w:val="es-ES_tradnl"/>
        </w:rPr>
        <w:t>es</w:t>
      </w:r>
      <w:r w:rsidRPr="002D7915">
        <w:rPr>
          <w:lang w:val="es-ES_tradnl"/>
        </w:rPr>
        <w:t xml:space="preserve"> se incluirá un análisis costo-beneficio ex post que se contrastará con el análisis económico que acompaña el diseño del proyecto para verificar su rentabilidad social</w:t>
      </w:r>
      <w:r w:rsidR="00D04171">
        <w:rPr>
          <w:lang w:val="es-ES_tradnl"/>
        </w:rPr>
        <w:t xml:space="preserve"> (ver párrafo</w:t>
      </w:r>
      <w:r w:rsidR="0042349B">
        <w:rPr>
          <w:lang w:val="es-ES_tradnl"/>
        </w:rPr>
        <w:t>s</w:t>
      </w:r>
      <w:r w:rsidR="00D04171">
        <w:rPr>
          <w:lang w:val="es-ES_tradnl"/>
        </w:rPr>
        <w:t xml:space="preserve"> 3.</w:t>
      </w:r>
      <w:r w:rsidR="004A4F48">
        <w:rPr>
          <w:lang w:val="es-ES_tradnl"/>
        </w:rPr>
        <w:t>6</w:t>
      </w:r>
      <w:r w:rsidR="0042349B">
        <w:rPr>
          <w:lang w:val="es-ES_tradnl"/>
        </w:rPr>
        <w:t xml:space="preserve"> a 3.</w:t>
      </w:r>
      <w:r w:rsidR="00D04171">
        <w:rPr>
          <w:lang w:val="es-ES_tradnl"/>
        </w:rPr>
        <w:t>1</w:t>
      </w:r>
      <w:r w:rsidR="004A4F48">
        <w:rPr>
          <w:lang w:val="es-ES_tradnl"/>
        </w:rPr>
        <w:t>0</w:t>
      </w:r>
      <w:r w:rsidR="00D04171">
        <w:rPr>
          <w:lang w:val="es-ES_tradnl"/>
        </w:rPr>
        <w:t>)</w:t>
      </w:r>
      <w:r w:rsidRPr="002D7915">
        <w:rPr>
          <w:lang w:val="es-ES_tradnl"/>
        </w:rPr>
        <w:t xml:space="preserve">. </w:t>
      </w:r>
      <w:r w:rsidR="00030289">
        <w:rPr>
          <w:lang w:val="es-ES_tradnl"/>
        </w:rPr>
        <w:t xml:space="preserve">En el caso particular de la evaluación correspondiente al OC </w:t>
      </w:r>
      <w:r w:rsidRPr="002D7915">
        <w:rPr>
          <w:lang w:val="es-ES_tradnl"/>
        </w:rPr>
        <w:t>se formularán recomendaciones de cara a</w:t>
      </w:r>
      <w:r w:rsidR="0027722B">
        <w:rPr>
          <w:lang w:val="es-ES_tradnl"/>
        </w:rPr>
        <w:t xml:space="preserve"> </w:t>
      </w:r>
      <w:r w:rsidRPr="002D7915">
        <w:rPr>
          <w:lang w:val="es-ES_tradnl"/>
        </w:rPr>
        <w:t>l</w:t>
      </w:r>
      <w:r w:rsidR="0027722B">
        <w:rPr>
          <w:lang w:val="es-ES_tradnl"/>
        </w:rPr>
        <w:t xml:space="preserve">a posible extensión del </w:t>
      </w:r>
      <w:r w:rsidR="0074461E">
        <w:rPr>
          <w:lang w:val="es-ES_tradnl"/>
        </w:rPr>
        <w:t xml:space="preserve">SRTM </w:t>
      </w:r>
      <w:r w:rsidR="0027722B">
        <w:rPr>
          <w:lang w:val="es-ES_tradnl"/>
        </w:rPr>
        <w:t xml:space="preserve">a </w:t>
      </w:r>
      <w:r w:rsidR="0074461E">
        <w:rPr>
          <w:lang w:val="es-ES_tradnl"/>
        </w:rPr>
        <w:t xml:space="preserve">otros </w:t>
      </w:r>
      <w:r w:rsidR="0027722B">
        <w:rPr>
          <w:lang w:val="es-ES_tradnl"/>
        </w:rPr>
        <w:t>GGLL</w:t>
      </w:r>
      <w:r w:rsidRPr="002D7915">
        <w:rPr>
          <w:lang w:val="es-ES_tradnl"/>
        </w:rPr>
        <w:t xml:space="preserve">. </w:t>
      </w:r>
      <w:r w:rsidR="0027722B">
        <w:rPr>
          <w:lang w:val="es-ES_tradnl"/>
        </w:rPr>
        <w:t>L</w:t>
      </w:r>
      <w:r w:rsidR="00D874A7" w:rsidRPr="002D7915">
        <w:rPr>
          <w:lang w:val="es-ES_tradnl"/>
        </w:rPr>
        <w:t>a</w:t>
      </w:r>
      <w:r w:rsidR="002824FE">
        <w:rPr>
          <w:lang w:val="es-ES_tradnl"/>
        </w:rPr>
        <w:t>s evaluaciones</w:t>
      </w:r>
      <w:r w:rsidR="00D874A7" w:rsidRPr="002D7915">
        <w:rPr>
          <w:lang w:val="es-ES_tradnl"/>
        </w:rPr>
        <w:t xml:space="preserve"> final</w:t>
      </w:r>
      <w:r w:rsidR="002824FE">
        <w:rPr>
          <w:lang w:val="es-ES_tradnl"/>
        </w:rPr>
        <w:t>es</w:t>
      </w:r>
      <w:r w:rsidR="00D874A7" w:rsidRPr="002D7915">
        <w:rPr>
          <w:lang w:val="es-ES_tradnl"/>
        </w:rPr>
        <w:t xml:space="preserve"> </w:t>
      </w:r>
      <w:r w:rsidR="0027722B">
        <w:rPr>
          <w:lang w:val="es-ES_tradnl"/>
        </w:rPr>
        <w:t>será</w:t>
      </w:r>
      <w:r w:rsidR="002824FE">
        <w:rPr>
          <w:lang w:val="es-ES_tradnl"/>
        </w:rPr>
        <w:t>n</w:t>
      </w:r>
      <w:r w:rsidR="00627FBF" w:rsidRPr="002D7915">
        <w:rPr>
          <w:lang w:val="es-ES_tradnl"/>
        </w:rPr>
        <w:t xml:space="preserve"> </w:t>
      </w:r>
      <w:r w:rsidR="00407A67">
        <w:rPr>
          <w:lang w:val="es-ES_tradnl"/>
        </w:rPr>
        <w:t xml:space="preserve">los </w:t>
      </w:r>
      <w:r w:rsidR="00292D35" w:rsidRPr="002D7915">
        <w:rPr>
          <w:lang w:val="es-ES_tradnl"/>
        </w:rPr>
        <w:t>insumo</w:t>
      </w:r>
      <w:r w:rsidR="00407A67">
        <w:rPr>
          <w:lang w:val="es-ES_tradnl"/>
        </w:rPr>
        <w:t>s</w:t>
      </w:r>
      <w:r w:rsidR="00292D35" w:rsidRPr="002D7915">
        <w:rPr>
          <w:lang w:val="es-ES_tradnl"/>
        </w:rPr>
        <w:t xml:space="preserve"> básico</w:t>
      </w:r>
      <w:r w:rsidR="00407A67">
        <w:rPr>
          <w:lang w:val="es-ES_tradnl"/>
        </w:rPr>
        <w:t>s</w:t>
      </w:r>
      <w:r w:rsidR="00292D35" w:rsidRPr="002D7915">
        <w:rPr>
          <w:lang w:val="es-ES_tradnl"/>
        </w:rPr>
        <w:t xml:space="preserve"> para la realización del </w:t>
      </w:r>
      <w:r w:rsidR="00C94DA6" w:rsidRPr="002D7915">
        <w:rPr>
          <w:lang w:val="es-ES_tradnl"/>
        </w:rPr>
        <w:t xml:space="preserve">Informe de </w:t>
      </w:r>
      <w:r w:rsidR="0027722B">
        <w:rPr>
          <w:lang w:val="es-ES_tradnl"/>
        </w:rPr>
        <w:t xml:space="preserve">Terminación de Proyecto (ITP) </w:t>
      </w:r>
      <w:r w:rsidR="007E49FC">
        <w:rPr>
          <w:lang w:val="es-ES_tradnl"/>
        </w:rPr>
        <w:t>del BID</w:t>
      </w:r>
      <w:r w:rsidR="00E062F6" w:rsidRPr="002D7915">
        <w:rPr>
          <w:lang w:val="es-ES_tradnl"/>
        </w:rPr>
        <w:t>.</w:t>
      </w:r>
      <w:r w:rsidR="00966CF9" w:rsidRPr="002D7915">
        <w:rPr>
          <w:lang w:val="es-ES_tradnl"/>
        </w:rPr>
        <w:t xml:space="preserve"> </w:t>
      </w:r>
      <w:r w:rsidR="00D67D3E">
        <w:rPr>
          <w:lang w:val="es-ES_tradnl"/>
        </w:rPr>
        <w:t xml:space="preserve">El OE y el OC </w:t>
      </w:r>
      <w:r w:rsidR="00966CF9" w:rsidRPr="002D7915">
        <w:rPr>
          <w:lang w:val="es-ES_tradnl"/>
        </w:rPr>
        <w:t>coordinará</w:t>
      </w:r>
      <w:r w:rsidR="000D2B9E">
        <w:rPr>
          <w:lang w:val="es-ES_tradnl"/>
        </w:rPr>
        <w:t>n</w:t>
      </w:r>
      <w:r w:rsidR="00966CF9" w:rsidRPr="002D7915">
        <w:rPr>
          <w:lang w:val="es-ES_tradnl"/>
        </w:rPr>
        <w:t xml:space="preserve"> con el Banco la realización de </w:t>
      </w:r>
      <w:r w:rsidR="00CF1A6D" w:rsidRPr="002D7915">
        <w:rPr>
          <w:lang w:val="es-ES_tradnl"/>
        </w:rPr>
        <w:t xml:space="preserve">talleres de </w:t>
      </w:r>
      <w:r w:rsidR="00BF0B95">
        <w:rPr>
          <w:lang w:val="es-ES_tradnl"/>
        </w:rPr>
        <w:t xml:space="preserve">presentación de </w:t>
      </w:r>
      <w:r w:rsidR="00F80530" w:rsidRPr="002D7915">
        <w:rPr>
          <w:lang w:val="es-ES_tradnl"/>
        </w:rPr>
        <w:t xml:space="preserve">los resultados de </w:t>
      </w:r>
      <w:r w:rsidR="00D9605A">
        <w:rPr>
          <w:lang w:val="es-ES_tradnl"/>
        </w:rPr>
        <w:t xml:space="preserve">las </w:t>
      </w:r>
      <w:r w:rsidR="00F80530" w:rsidRPr="002D7915">
        <w:rPr>
          <w:lang w:val="es-ES_tradnl"/>
        </w:rPr>
        <w:t>evaluaci</w:t>
      </w:r>
      <w:r w:rsidR="00FE390E" w:rsidRPr="002D7915">
        <w:rPr>
          <w:lang w:val="es-ES_tradnl"/>
        </w:rPr>
        <w:t xml:space="preserve">ones a </w:t>
      </w:r>
      <w:r w:rsidR="00D03CA6" w:rsidRPr="002D7915">
        <w:rPr>
          <w:lang w:val="es-ES_tradnl"/>
        </w:rPr>
        <w:t xml:space="preserve">actores </w:t>
      </w:r>
      <w:r w:rsidR="000F11BB">
        <w:rPr>
          <w:lang w:val="es-ES_tradnl"/>
        </w:rPr>
        <w:t xml:space="preserve">relevantes </w:t>
      </w:r>
      <w:r w:rsidR="00DB33D3">
        <w:rPr>
          <w:lang w:val="es-ES_tradnl"/>
        </w:rPr>
        <w:t xml:space="preserve">involucrados </w:t>
      </w:r>
      <w:r w:rsidR="00D03CA6" w:rsidRPr="002D7915">
        <w:rPr>
          <w:lang w:val="es-ES_tradnl"/>
        </w:rPr>
        <w:t>en el diseño y</w:t>
      </w:r>
      <w:r w:rsidR="001977D2" w:rsidRPr="002D7915">
        <w:rPr>
          <w:lang w:val="es-ES_tradnl"/>
        </w:rPr>
        <w:t xml:space="preserve"> ejecución del proyecto. </w:t>
      </w:r>
    </w:p>
    <w:p w:rsidR="00C305D7" w:rsidRPr="00FA5765" w:rsidRDefault="00ED317B" w:rsidP="008B083E">
      <w:pPr>
        <w:pStyle w:val="FirstHeading"/>
        <w:numPr>
          <w:ilvl w:val="0"/>
          <w:numId w:val="0"/>
        </w:numPr>
        <w:jc w:val="both"/>
        <w:rPr>
          <w:lang w:val="es-ES_tradnl"/>
        </w:rPr>
      </w:pPr>
      <w:bookmarkStart w:id="104" w:name="_Toc385535414"/>
      <w:r>
        <w:rPr>
          <w:lang w:val="es-ES_tradnl"/>
        </w:rPr>
        <w:lastRenderedPageBreak/>
        <w:t>G.</w:t>
      </w:r>
      <w:r>
        <w:rPr>
          <w:lang w:val="es-ES_tradnl"/>
        </w:rPr>
        <w:tab/>
      </w:r>
      <w:r w:rsidR="005C3689">
        <w:rPr>
          <w:lang w:val="es-ES_tradnl"/>
        </w:rPr>
        <w:t>Coordinación de la evaluación, plan de trabajo y presu</w:t>
      </w:r>
      <w:r w:rsidR="008B083E">
        <w:rPr>
          <w:lang w:val="es-ES_tradnl"/>
        </w:rPr>
        <w:t>pu</w:t>
      </w:r>
      <w:r w:rsidR="005C3689">
        <w:rPr>
          <w:lang w:val="es-ES_tradnl"/>
        </w:rPr>
        <w:t>esto</w:t>
      </w:r>
      <w:bookmarkEnd w:id="104"/>
      <w:r w:rsidR="00D03CA6">
        <w:rPr>
          <w:lang w:val="es-ES_tradnl"/>
        </w:rPr>
        <w:t xml:space="preserve"> </w:t>
      </w:r>
    </w:p>
    <w:p w:rsidR="0042349B" w:rsidRPr="00F83B1B" w:rsidRDefault="003937A7" w:rsidP="00E07F55">
      <w:pPr>
        <w:pStyle w:val="Paragraph"/>
        <w:tabs>
          <w:tab w:val="clear" w:pos="1746"/>
          <w:tab w:val="num" w:pos="709"/>
        </w:tabs>
        <w:ind w:left="720" w:hanging="720"/>
        <w:rPr>
          <w:b/>
          <w:sz w:val="20"/>
          <w:szCs w:val="20"/>
          <w:lang w:val="es-ES_tradnl"/>
        </w:rPr>
      </w:pPr>
      <w:r>
        <w:rPr>
          <w:lang w:val="es-ES_tradnl"/>
        </w:rPr>
        <w:t xml:space="preserve">El </w:t>
      </w:r>
      <w:r w:rsidR="00B03E50">
        <w:rPr>
          <w:lang w:val="es-ES_tradnl"/>
        </w:rPr>
        <w:t xml:space="preserve">OE </w:t>
      </w:r>
      <w:r>
        <w:rPr>
          <w:lang w:val="es-ES_tradnl"/>
        </w:rPr>
        <w:t xml:space="preserve">y </w:t>
      </w:r>
      <w:r w:rsidR="00B03E50">
        <w:rPr>
          <w:lang w:val="es-ES_tradnl"/>
        </w:rPr>
        <w:t xml:space="preserve">el OC </w:t>
      </w:r>
      <w:r w:rsidR="0014631E">
        <w:rPr>
          <w:lang w:val="es-ES_tradnl"/>
        </w:rPr>
        <w:t xml:space="preserve">coordinarán </w:t>
      </w:r>
      <w:r w:rsidR="00B03E50">
        <w:rPr>
          <w:lang w:val="es-ES_tradnl"/>
        </w:rPr>
        <w:t xml:space="preserve">la </w:t>
      </w:r>
      <w:r w:rsidR="007315DE">
        <w:rPr>
          <w:lang w:val="es-ES_tradnl"/>
        </w:rPr>
        <w:t xml:space="preserve">contratación </w:t>
      </w:r>
      <w:r w:rsidR="00293D16">
        <w:rPr>
          <w:lang w:val="es-ES_tradnl"/>
        </w:rPr>
        <w:t xml:space="preserve">de </w:t>
      </w:r>
      <w:r w:rsidR="0014631E">
        <w:rPr>
          <w:lang w:val="es-ES_tradnl"/>
        </w:rPr>
        <w:t xml:space="preserve">las respectivas </w:t>
      </w:r>
      <w:r w:rsidR="00EC7338">
        <w:rPr>
          <w:lang w:val="es-ES_tradnl"/>
        </w:rPr>
        <w:t>evaluaci</w:t>
      </w:r>
      <w:r w:rsidR="0014631E">
        <w:rPr>
          <w:lang w:val="es-ES_tradnl"/>
        </w:rPr>
        <w:t>ones</w:t>
      </w:r>
      <w:r w:rsidR="00B03E50">
        <w:rPr>
          <w:lang w:val="es-ES_tradnl"/>
        </w:rPr>
        <w:t xml:space="preserve"> intermedia</w:t>
      </w:r>
      <w:r w:rsidR="00EC7338">
        <w:rPr>
          <w:lang w:val="es-ES_tradnl"/>
        </w:rPr>
        <w:t xml:space="preserve"> y</w:t>
      </w:r>
      <w:r w:rsidR="00F43D00">
        <w:rPr>
          <w:lang w:val="es-ES_tradnl"/>
        </w:rPr>
        <w:t xml:space="preserve"> </w:t>
      </w:r>
      <w:r w:rsidR="00293D16">
        <w:rPr>
          <w:lang w:val="es-ES_tradnl"/>
        </w:rPr>
        <w:t>final del proyecto</w:t>
      </w:r>
      <w:r w:rsidR="004162DE">
        <w:rPr>
          <w:lang w:val="es-ES_tradnl"/>
        </w:rPr>
        <w:t xml:space="preserve"> </w:t>
      </w:r>
      <w:r w:rsidR="002C12CD">
        <w:rPr>
          <w:lang w:val="es-ES_tradnl"/>
        </w:rPr>
        <w:t>y supervisará</w:t>
      </w:r>
      <w:r w:rsidR="004B2A8F">
        <w:rPr>
          <w:lang w:val="es-ES_tradnl"/>
        </w:rPr>
        <w:t>n</w:t>
      </w:r>
      <w:r w:rsidR="002C12CD">
        <w:rPr>
          <w:lang w:val="es-ES_tradnl"/>
        </w:rPr>
        <w:t xml:space="preserve"> su ejecución</w:t>
      </w:r>
      <w:r w:rsidR="007D6FC8">
        <w:rPr>
          <w:lang w:val="es-ES_tradnl"/>
        </w:rPr>
        <w:t xml:space="preserve">. </w:t>
      </w:r>
      <w:r w:rsidR="00190204">
        <w:rPr>
          <w:lang w:val="es-ES_tradnl"/>
        </w:rPr>
        <w:t xml:space="preserve">El presupuesto </w:t>
      </w:r>
      <w:r w:rsidR="00F35406">
        <w:rPr>
          <w:lang w:val="es-ES_tradnl"/>
        </w:rPr>
        <w:t xml:space="preserve">de </w:t>
      </w:r>
      <w:r w:rsidR="00107672">
        <w:rPr>
          <w:lang w:val="es-ES_tradnl"/>
        </w:rPr>
        <w:t xml:space="preserve">dichas </w:t>
      </w:r>
      <w:r w:rsidR="00F35406">
        <w:rPr>
          <w:lang w:val="es-ES_tradnl"/>
        </w:rPr>
        <w:t>evaluaciones se detalla a continuación en el Cuadro III-2.</w:t>
      </w:r>
    </w:p>
    <w:p w:rsidR="00960FF3" w:rsidRPr="0066090F" w:rsidRDefault="00960FF3" w:rsidP="00F83B1B">
      <w:pPr>
        <w:pStyle w:val="Chapter"/>
        <w:numPr>
          <w:ilvl w:val="0"/>
          <w:numId w:val="0"/>
        </w:numPr>
        <w:ind w:left="1152" w:firstLine="288"/>
        <w:jc w:val="left"/>
        <w:rPr>
          <w:lang w:val="es-ES_tradnl"/>
        </w:rPr>
      </w:pPr>
    </w:p>
    <w:p w:rsidR="0042349B" w:rsidRDefault="0042349B" w:rsidP="00E07F55">
      <w:pPr>
        <w:pStyle w:val="Paragraph"/>
        <w:numPr>
          <w:ilvl w:val="0"/>
          <w:numId w:val="0"/>
        </w:numPr>
        <w:ind w:left="720"/>
        <w:jc w:val="center"/>
        <w:rPr>
          <w:b/>
          <w:sz w:val="20"/>
          <w:szCs w:val="20"/>
          <w:lang w:val="es-ES_tradnl"/>
        </w:rPr>
      </w:pPr>
      <w:r w:rsidRPr="00211EED">
        <w:rPr>
          <w:b/>
          <w:sz w:val="20"/>
          <w:szCs w:val="20"/>
          <w:lang w:val="es-ES_tradnl"/>
        </w:rPr>
        <w:t>Cuadro III-2 – Plan de trabajo de evaluación</w:t>
      </w:r>
    </w:p>
    <w:tbl>
      <w:tblPr>
        <w:tblStyle w:val="TableGrid"/>
        <w:tblW w:w="0" w:type="auto"/>
        <w:tblLook w:val="04A0" w:firstRow="1" w:lastRow="0" w:firstColumn="1" w:lastColumn="0" w:noHBand="0" w:noVBand="1"/>
      </w:tblPr>
      <w:tblGrid>
        <w:gridCol w:w="3528"/>
        <w:gridCol w:w="3870"/>
        <w:gridCol w:w="1458"/>
      </w:tblGrid>
      <w:tr w:rsidR="0042349B" w:rsidRPr="00623574" w:rsidTr="00E07F55">
        <w:tc>
          <w:tcPr>
            <w:tcW w:w="3528" w:type="dxa"/>
          </w:tcPr>
          <w:p w:rsidR="0042349B" w:rsidRDefault="0042349B" w:rsidP="00A53C46">
            <w:pPr>
              <w:pStyle w:val="Paragraph"/>
              <w:numPr>
                <w:ilvl w:val="0"/>
                <w:numId w:val="0"/>
              </w:numPr>
              <w:spacing w:before="0" w:after="0"/>
              <w:jc w:val="center"/>
              <w:rPr>
                <w:b/>
                <w:sz w:val="20"/>
                <w:szCs w:val="20"/>
              </w:rPr>
            </w:pPr>
            <w:r w:rsidRPr="00623574">
              <w:rPr>
                <w:b/>
                <w:sz w:val="20"/>
                <w:szCs w:val="20"/>
              </w:rPr>
              <w:t>Concepto</w:t>
            </w:r>
          </w:p>
        </w:tc>
        <w:tc>
          <w:tcPr>
            <w:tcW w:w="3870" w:type="dxa"/>
          </w:tcPr>
          <w:p w:rsidR="0042349B" w:rsidRDefault="0042349B" w:rsidP="00A53C46">
            <w:pPr>
              <w:pStyle w:val="Paragraph"/>
              <w:numPr>
                <w:ilvl w:val="0"/>
                <w:numId w:val="0"/>
              </w:numPr>
              <w:spacing w:before="0" w:after="0"/>
              <w:jc w:val="center"/>
              <w:rPr>
                <w:b/>
                <w:sz w:val="20"/>
                <w:szCs w:val="20"/>
              </w:rPr>
            </w:pPr>
            <w:r>
              <w:rPr>
                <w:b/>
                <w:sz w:val="20"/>
                <w:szCs w:val="20"/>
              </w:rPr>
              <w:t>Momento de realización</w:t>
            </w:r>
          </w:p>
        </w:tc>
        <w:tc>
          <w:tcPr>
            <w:tcW w:w="1458" w:type="dxa"/>
          </w:tcPr>
          <w:p w:rsidR="0042349B" w:rsidRDefault="0042349B" w:rsidP="00A53C46">
            <w:pPr>
              <w:pStyle w:val="Paragraph"/>
              <w:numPr>
                <w:ilvl w:val="0"/>
                <w:numId w:val="0"/>
              </w:numPr>
              <w:spacing w:before="0" w:after="0"/>
              <w:jc w:val="center"/>
              <w:rPr>
                <w:b/>
                <w:sz w:val="20"/>
                <w:szCs w:val="20"/>
              </w:rPr>
            </w:pPr>
            <w:r w:rsidRPr="00623574">
              <w:rPr>
                <w:b/>
                <w:sz w:val="20"/>
                <w:szCs w:val="20"/>
              </w:rPr>
              <w:t>Costo (en US$)</w:t>
            </w:r>
          </w:p>
        </w:tc>
      </w:tr>
      <w:tr w:rsidR="0042349B" w:rsidRPr="00623574" w:rsidTr="00E07F55">
        <w:tc>
          <w:tcPr>
            <w:tcW w:w="3528" w:type="dxa"/>
          </w:tcPr>
          <w:p w:rsidR="0042349B" w:rsidRDefault="0042349B" w:rsidP="00FE3C6B">
            <w:pPr>
              <w:pStyle w:val="Paragraph"/>
              <w:numPr>
                <w:ilvl w:val="0"/>
                <w:numId w:val="0"/>
              </w:numPr>
              <w:spacing w:before="0" w:after="0"/>
              <w:rPr>
                <w:sz w:val="20"/>
                <w:szCs w:val="20"/>
              </w:rPr>
            </w:pPr>
            <w:r>
              <w:rPr>
                <w:sz w:val="20"/>
                <w:szCs w:val="20"/>
              </w:rPr>
              <w:t xml:space="preserve">Evaluación </w:t>
            </w:r>
            <w:r w:rsidR="00842EE1">
              <w:rPr>
                <w:sz w:val="20"/>
                <w:szCs w:val="20"/>
              </w:rPr>
              <w:t xml:space="preserve">intermedia </w:t>
            </w:r>
            <w:r w:rsidR="00317224">
              <w:rPr>
                <w:sz w:val="20"/>
                <w:szCs w:val="20"/>
              </w:rPr>
              <w:t>(contratación de firma consultora especializada en evaluación)</w:t>
            </w:r>
            <w:r w:rsidR="00CF71E4">
              <w:rPr>
                <w:sz w:val="20"/>
                <w:szCs w:val="20"/>
              </w:rPr>
              <w:t xml:space="preserve"> – SUNAT </w:t>
            </w:r>
          </w:p>
        </w:tc>
        <w:tc>
          <w:tcPr>
            <w:tcW w:w="3870" w:type="dxa"/>
          </w:tcPr>
          <w:p w:rsidR="0042349B" w:rsidRDefault="00A65C2F" w:rsidP="00CF71E4">
            <w:pPr>
              <w:pStyle w:val="Paragraph"/>
              <w:numPr>
                <w:ilvl w:val="0"/>
                <w:numId w:val="0"/>
              </w:numPr>
              <w:spacing w:before="0" w:after="0"/>
              <w:jc w:val="left"/>
              <w:rPr>
                <w:sz w:val="20"/>
                <w:szCs w:val="20"/>
              </w:rPr>
            </w:pPr>
            <w:r>
              <w:rPr>
                <w:sz w:val="20"/>
                <w:szCs w:val="20"/>
              </w:rPr>
              <w:t>Cuando se haya</w:t>
            </w:r>
            <w:r w:rsidR="00B65F47">
              <w:rPr>
                <w:sz w:val="20"/>
                <w:szCs w:val="20"/>
              </w:rPr>
              <w:t>n</w:t>
            </w:r>
            <w:r>
              <w:rPr>
                <w:sz w:val="20"/>
                <w:szCs w:val="20"/>
              </w:rPr>
              <w:t xml:space="preserve"> ejecutado 50% de los recursos de</w:t>
            </w:r>
            <w:r w:rsidR="00CF71E4">
              <w:rPr>
                <w:sz w:val="20"/>
                <w:szCs w:val="20"/>
              </w:rPr>
              <w:t>l componente correspondiente a SUNAT</w:t>
            </w:r>
          </w:p>
        </w:tc>
        <w:tc>
          <w:tcPr>
            <w:tcW w:w="1458" w:type="dxa"/>
          </w:tcPr>
          <w:p w:rsidR="0042349B" w:rsidRDefault="0042349B" w:rsidP="004F3E8E">
            <w:pPr>
              <w:pStyle w:val="Paragraph"/>
              <w:numPr>
                <w:ilvl w:val="0"/>
                <w:numId w:val="0"/>
              </w:numPr>
              <w:spacing w:before="0" w:after="0"/>
              <w:jc w:val="center"/>
              <w:rPr>
                <w:sz w:val="20"/>
                <w:szCs w:val="20"/>
              </w:rPr>
            </w:pPr>
            <w:r>
              <w:rPr>
                <w:sz w:val="20"/>
                <w:szCs w:val="20"/>
              </w:rPr>
              <w:t xml:space="preserve">US$ </w:t>
            </w:r>
            <w:r w:rsidR="00FE3C6B">
              <w:rPr>
                <w:sz w:val="20"/>
                <w:szCs w:val="20"/>
              </w:rPr>
              <w:t>4</w:t>
            </w:r>
            <w:r w:rsidR="004F3E8E">
              <w:rPr>
                <w:sz w:val="20"/>
                <w:szCs w:val="20"/>
              </w:rPr>
              <w:t>2</w:t>
            </w:r>
            <w:r w:rsidR="00FE3C6B">
              <w:rPr>
                <w:sz w:val="20"/>
                <w:szCs w:val="20"/>
              </w:rPr>
              <w:t>.</w:t>
            </w:r>
            <w:r w:rsidR="004F3E8E">
              <w:rPr>
                <w:sz w:val="20"/>
                <w:szCs w:val="20"/>
              </w:rPr>
              <w:t>857</w:t>
            </w:r>
          </w:p>
        </w:tc>
      </w:tr>
      <w:tr w:rsidR="004A18AE" w:rsidRPr="00623574" w:rsidTr="00E07F55">
        <w:tc>
          <w:tcPr>
            <w:tcW w:w="3528" w:type="dxa"/>
          </w:tcPr>
          <w:p w:rsidR="004A18AE" w:rsidRDefault="004A18AE" w:rsidP="004A18AE">
            <w:pPr>
              <w:pStyle w:val="Paragraph"/>
              <w:numPr>
                <w:ilvl w:val="0"/>
                <w:numId w:val="0"/>
              </w:numPr>
              <w:spacing w:before="0" w:after="0"/>
              <w:rPr>
                <w:sz w:val="20"/>
                <w:szCs w:val="20"/>
              </w:rPr>
            </w:pPr>
            <w:r>
              <w:rPr>
                <w:sz w:val="20"/>
                <w:szCs w:val="20"/>
              </w:rPr>
              <w:t xml:space="preserve">Evaluación intermedia (contratación de firma consultora especializada en evaluación) – DGPIP </w:t>
            </w:r>
            <w:r w:rsidR="00CF5B45">
              <w:rPr>
                <w:sz w:val="20"/>
                <w:szCs w:val="20"/>
              </w:rPr>
              <w:t>MEF</w:t>
            </w:r>
          </w:p>
        </w:tc>
        <w:tc>
          <w:tcPr>
            <w:tcW w:w="3870" w:type="dxa"/>
          </w:tcPr>
          <w:p w:rsidR="004A18AE" w:rsidRDefault="004A18AE" w:rsidP="004A18AE">
            <w:pPr>
              <w:pStyle w:val="Paragraph"/>
              <w:numPr>
                <w:ilvl w:val="0"/>
                <w:numId w:val="0"/>
              </w:numPr>
              <w:spacing w:before="0" w:after="0"/>
              <w:jc w:val="left"/>
              <w:rPr>
                <w:sz w:val="20"/>
                <w:szCs w:val="20"/>
              </w:rPr>
            </w:pPr>
            <w:r>
              <w:rPr>
                <w:sz w:val="20"/>
                <w:szCs w:val="20"/>
              </w:rPr>
              <w:t xml:space="preserve">Cuando se hayan ejecutado 50% de los recursos del componente correspondiente a DGPIP – MEF </w:t>
            </w:r>
          </w:p>
        </w:tc>
        <w:tc>
          <w:tcPr>
            <w:tcW w:w="1458" w:type="dxa"/>
          </w:tcPr>
          <w:p w:rsidR="004A18AE" w:rsidRDefault="004A18AE" w:rsidP="00033E70">
            <w:pPr>
              <w:pStyle w:val="Paragraph"/>
              <w:numPr>
                <w:ilvl w:val="0"/>
                <w:numId w:val="0"/>
              </w:numPr>
              <w:spacing w:before="0" w:after="0"/>
              <w:jc w:val="center"/>
              <w:rPr>
                <w:sz w:val="20"/>
                <w:szCs w:val="20"/>
              </w:rPr>
            </w:pPr>
            <w:r>
              <w:rPr>
                <w:sz w:val="20"/>
                <w:szCs w:val="20"/>
              </w:rPr>
              <w:t>US$ 4</w:t>
            </w:r>
            <w:r w:rsidR="00033E70">
              <w:rPr>
                <w:sz w:val="20"/>
                <w:szCs w:val="20"/>
              </w:rPr>
              <w:t>8</w:t>
            </w:r>
            <w:r>
              <w:rPr>
                <w:sz w:val="20"/>
                <w:szCs w:val="20"/>
              </w:rPr>
              <w:t>.</w:t>
            </w:r>
            <w:r w:rsidR="00033E70">
              <w:rPr>
                <w:sz w:val="20"/>
                <w:szCs w:val="20"/>
              </w:rPr>
              <w:t>571</w:t>
            </w:r>
          </w:p>
        </w:tc>
      </w:tr>
      <w:tr w:rsidR="004A18AE" w:rsidRPr="00623574" w:rsidTr="00E07F55">
        <w:tc>
          <w:tcPr>
            <w:tcW w:w="3528" w:type="dxa"/>
          </w:tcPr>
          <w:p w:rsidR="004A18AE" w:rsidRDefault="004A18AE" w:rsidP="00E543BF">
            <w:pPr>
              <w:pStyle w:val="Paragraph"/>
              <w:numPr>
                <w:ilvl w:val="0"/>
                <w:numId w:val="0"/>
              </w:numPr>
              <w:spacing w:before="0" w:after="0"/>
              <w:rPr>
                <w:sz w:val="20"/>
                <w:szCs w:val="20"/>
              </w:rPr>
            </w:pPr>
            <w:r>
              <w:rPr>
                <w:sz w:val="20"/>
                <w:szCs w:val="20"/>
              </w:rPr>
              <w:t>Evaluación Final (contratación de firma consultora especializada en evaluación)</w:t>
            </w:r>
            <w:r w:rsidR="00E543BF">
              <w:rPr>
                <w:sz w:val="20"/>
                <w:szCs w:val="20"/>
              </w:rPr>
              <w:t xml:space="preserve"> – SUNAT</w:t>
            </w:r>
          </w:p>
        </w:tc>
        <w:tc>
          <w:tcPr>
            <w:tcW w:w="3870" w:type="dxa"/>
          </w:tcPr>
          <w:p w:rsidR="004A18AE" w:rsidRDefault="004A18AE" w:rsidP="00CF5142">
            <w:pPr>
              <w:pStyle w:val="Paragraph"/>
              <w:numPr>
                <w:ilvl w:val="0"/>
                <w:numId w:val="0"/>
              </w:numPr>
              <w:spacing w:before="0" w:after="0"/>
              <w:jc w:val="left"/>
              <w:rPr>
                <w:sz w:val="20"/>
                <w:szCs w:val="20"/>
              </w:rPr>
            </w:pPr>
            <w:r>
              <w:rPr>
                <w:sz w:val="20"/>
                <w:szCs w:val="20"/>
              </w:rPr>
              <w:t xml:space="preserve">Previo al compromiso de la totalidad de fondos </w:t>
            </w:r>
            <w:r w:rsidR="00CF5142">
              <w:rPr>
                <w:sz w:val="20"/>
                <w:szCs w:val="20"/>
              </w:rPr>
              <w:t xml:space="preserve"> del componente correspondiente a SUNAT</w:t>
            </w:r>
          </w:p>
        </w:tc>
        <w:tc>
          <w:tcPr>
            <w:tcW w:w="1458" w:type="dxa"/>
          </w:tcPr>
          <w:p w:rsidR="004A18AE" w:rsidRDefault="004A18AE" w:rsidP="00CF5142">
            <w:pPr>
              <w:pStyle w:val="Paragraph"/>
              <w:numPr>
                <w:ilvl w:val="0"/>
                <w:numId w:val="0"/>
              </w:numPr>
              <w:spacing w:before="0" w:after="0"/>
              <w:jc w:val="center"/>
              <w:rPr>
                <w:sz w:val="20"/>
                <w:szCs w:val="20"/>
              </w:rPr>
            </w:pPr>
            <w:r>
              <w:rPr>
                <w:sz w:val="20"/>
                <w:szCs w:val="20"/>
              </w:rPr>
              <w:t xml:space="preserve">US$ </w:t>
            </w:r>
            <w:r w:rsidR="00CF5142">
              <w:rPr>
                <w:sz w:val="20"/>
                <w:szCs w:val="20"/>
              </w:rPr>
              <w:t>82.857</w:t>
            </w:r>
          </w:p>
        </w:tc>
      </w:tr>
      <w:tr w:rsidR="00CF5142" w:rsidRPr="00623574" w:rsidTr="00E07F55">
        <w:tc>
          <w:tcPr>
            <w:tcW w:w="3528" w:type="dxa"/>
          </w:tcPr>
          <w:p w:rsidR="00CF5142" w:rsidRDefault="00CF5142" w:rsidP="00CF5B45">
            <w:pPr>
              <w:pStyle w:val="Paragraph"/>
              <w:numPr>
                <w:ilvl w:val="0"/>
                <w:numId w:val="0"/>
              </w:numPr>
              <w:spacing w:before="0" w:after="0"/>
              <w:rPr>
                <w:sz w:val="20"/>
                <w:szCs w:val="20"/>
              </w:rPr>
            </w:pPr>
            <w:r>
              <w:rPr>
                <w:sz w:val="20"/>
                <w:szCs w:val="20"/>
              </w:rPr>
              <w:t xml:space="preserve">Evaluación Final (contratación de firma consultora especializada en evaluación) – </w:t>
            </w:r>
            <w:r w:rsidR="00CF5B45">
              <w:rPr>
                <w:sz w:val="20"/>
                <w:szCs w:val="20"/>
              </w:rPr>
              <w:t>DGPIP MEF</w:t>
            </w:r>
          </w:p>
        </w:tc>
        <w:tc>
          <w:tcPr>
            <w:tcW w:w="3870" w:type="dxa"/>
          </w:tcPr>
          <w:p w:rsidR="00CF5142" w:rsidRDefault="00CF5142" w:rsidP="00CF5B45">
            <w:pPr>
              <w:pStyle w:val="Paragraph"/>
              <w:numPr>
                <w:ilvl w:val="0"/>
                <w:numId w:val="0"/>
              </w:numPr>
              <w:spacing w:before="0" w:after="0"/>
              <w:jc w:val="left"/>
              <w:rPr>
                <w:sz w:val="20"/>
                <w:szCs w:val="20"/>
              </w:rPr>
            </w:pPr>
            <w:r>
              <w:rPr>
                <w:sz w:val="20"/>
                <w:szCs w:val="20"/>
              </w:rPr>
              <w:t xml:space="preserve">Previo al compromiso de la totalidad de fondos del </w:t>
            </w:r>
            <w:r w:rsidR="00927049">
              <w:rPr>
                <w:sz w:val="20"/>
                <w:szCs w:val="20"/>
              </w:rPr>
              <w:t xml:space="preserve">componente correspondiente a </w:t>
            </w:r>
            <w:r w:rsidR="00CF5B45">
              <w:rPr>
                <w:sz w:val="20"/>
                <w:szCs w:val="20"/>
              </w:rPr>
              <w:t xml:space="preserve">DGPIP – MEF </w:t>
            </w:r>
          </w:p>
        </w:tc>
        <w:tc>
          <w:tcPr>
            <w:tcW w:w="1458" w:type="dxa"/>
          </w:tcPr>
          <w:p w:rsidR="00CF5142" w:rsidRDefault="00CF5142" w:rsidP="00160155">
            <w:pPr>
              <w:pStyle w:val="Paragraph"/>
              <w:numPr>
                <w:ilvl w:val="0"/>
                <w:numId w:val="0"/>
              </w:numPr>
              <w:spacing w:before="0" w:after="0"/>
              <w:jc w:val="center"/>
              <w:rPr>
                <w:sz w:val="20"/>
                <w:szCs w:val="20"/>
              </w:rPr>
            </w:pPr>
            <w:r>
              <w:rPr>
                <w:sz w:val="20"/>
                <w:szCs w:val="20"/>
              </w:rPr>
              <w:t xml:space="preserve">US$ </w:t>
            </w:r>
            <w:r w:rsidR="00160155">
              <w:rPr>
                <w:sz w:val="20"/>
                <w:szCs w:val="20"/>
              </w:rPr>
              <w:t>277.300</w:t>
            </w:r>
          </w:p>
        </w:tc>
      </w:tr>
      <w:tr w:rsidR="00CF5142" w:rsidRPr="00623574" w:rsidTr="00A53C46">
        <w:tc>
          <w:tcPr>
            <w:tcW w:w="7398" w:type="dxa"/>
            <w:gridSpan w:val="2"/>
          </w:tcPr>
          <w:p w:rsidR="00CF5142" w:rsidRDefault="00CF5142" w:rsidP="00A53C46">
            <w:pPr>
              <w:pStyle w:val="Paragraph"/>
              <w:numPr>
                <w:ilvl w:val="0"/>
                <w:numId w:val="0"/>
              </w:numPr>
              <w:spacing w:before="0" w:after="0"/>
              <w:jc w:val="right"/>
              <w:rPr>
                <w:b/>
                <w:sz w:val="20"/>
                <w:szCs w:val="20"/>
              </w:rPr>
            </w:pPr>
            <w:r w:rsidRPr="00240D27">
              <w:rPr>
                <w:b/>
                <w:sz w:val="20"/>
                <w:szCs w:val="20"/>
              </w:rPr>
              <w:t>Total</w:t>
            </w:r>
          </w:p>
        </w:tc>
        <w:tc>
          <w:tcPr>
            <w:tcW w:w="1458" w:type="dxa"/>
          </w:tcPr>
          <w:p w:rsidR="00CF5142" w:rsidRDefault="00CF5142" w:rsidP="00CE003A">
            <w:pPr>
              <w:pStyle w:val="Paragraph"/>
              <w:numPr>
                <w:ilvl w:val="0"/>
                <w:numId w:val="0"/>
              </w:numPr>
              <w:spacing w:before="0" w:after="0"/>
              <w:jc w:val="center"/>
              <w:rPr>
                <w:b/>
                <w:sz w:val="20"/>
                <w:szCs w:val="20"/>
              </w:rPr>
            </w:pPr>
            <w:r>
              <w:rPr>
                <w:b/>
                <w:sz w:val="20"/>
                <w:szCs w:val="20"/>
              </w:rPr>
              <w:t xml:space="preserve">US$ </w:t>
            </w:r>
            <w:r w:rsidR="00CE003A">
              <w:rPr>
                <w:b/>
                <w:sz w:val="20"/>
                <w:szCs w:val="20"/>
              </w:rPr>
              <w:t>451.585</w:t>
            </w:r>
          </w:p>
        </w:tc>
      </w:tr>
    </w:tbl>
    <w:p w:rsidR="0042349B" w:rsidRDefault="0042349B" w:rsidP="00E07F55">
      <w:pPr>
        <w:pStyle w:val="Paragraph"/>
        <w:numPr>
          <w:ilvl w:val="0"/>
          <w:numId w:val="0"/>
        </w:numPr>
        <w:ind w:left="720"/>
        <w:rPr>
          <w:lang w:val="es-ES_tradnl"/>
        </w:rPr>
      </w:pPr>
    </w:p>
    <w:p w:rsidR="008D36A0" w:rsidRPr="0042349B" w:rsidRDefault="005E1E2B" w:rsidP="0066090F">
      <w:pPr>
        <w:jc w:val="center"/>
        <w:rPr>
          <w:lang w:val="es-ES_tradnl"/>
        </w:rPr>
      </w:pPr>
      <w:r>
        <w:rPr>
          <w:lang w:val="es-ES_tradnl"/>
        </w:rPr>
        <w:t xml:space="preserve"> </w:t>
      </w:r>
    </w:p>
    <w:p w:rsidR="00D80C99" w:rsidRPr="00E07F55" w:rsidRDefault="00D80C99" w:rsidP="00E07F55">
      <w:pPr>
        <w:pStyle w:val="Paragraph"/>
        <w:numPr>
          <w:ilvl w:val="0"/>
          <w:numId w:val="0"/>
        </w:numPr>
        <w:spacing w:before="0" w:after="0"/>
        <w:jc w:val="left"/>
        <w:rPr>
          <w:sz w:val="4"/>
        </w:rPr>
      </w:pPr>
    </w:p>
    <w:sectPr w:rsidR="00D80C99" w:rsidRPr="00E07F55" w:rsidSect="00F473A7">
      <w:headerReference w:type="default" r:id="rId15"/>
      <w:headerReference w:type="first" r:id="rId16"/>
      <w:type w:val="continuous"/>
      <w:pgSz w:w="12240" w:h="15840" w:code="1"/>
      <w:pgMar w:top="1440" w:right="1800" w:bottom="1440" w:left="1800" w:header="706" w:footer="706"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B21" w:rsidRDefault="001A6B21">
      <w:r>
        <w:separator/>
      </w:r>
    </w:p>
  </w:endnote>
  <w:endnote w:type="continuationSeparator" w:id="0">
    <w:p w:rsidR="001A6B21" w:rsidRDefault="001A6B21">
      <w:r>
        <w:continuationSeparator/>
      </w:r>
      <w:bookmarkStart w:id="0" w:name="DVXParaEnd"/>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JGABL+TimesNewRoman,Bold">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E28" w:rsidRDefault="00AE1E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B21" w:rsidRDefault="001A6B21">
      <w:r>
        <w:separator/>
      </w:r>
    </w:p>
  </w:footnote>
  <w:footnote w:type="continuationSeparator" w:id="0">
    <w:p w:rsidR="001A6B21" w:rsidRDefault="001A6B21">
      <w:r>
        <w:continuationSeparator/>
      </w:r>
    </w:p>
  </w:footnote>
  <w:footnote w:id="1">
    <w:p w:rsidR="00245365" w:rsidRPr="008264FD" w:rsidRDefault="00245365">
      <w:pPr>
        <w:pStyle w:val="FootnoteText"/>
        <w:rPr>
          <w:lang w:val="es-ES_tradnl"/>
        </w:rPr>
      </w:pPr>
      <w:r>
        <w:rPr>
          <w:rStyle w:val="FootnoteReference"/>
        </w:rPr>
        <w:footnoteRef/>
      </w:r>
      <w:r>
        <w:t xml:space="preserve"> </w:t>
      </w:r>
      <w:r>
        <w:rPr>
          <w:lang w:val="es-ES_tradnl"/>
        </w:rPr>
        <w:t xml:space="preserve">Ajustado a la GCF. </w:t>
      </w:r>
    </w:p>
  </w:footnote>
  <w:footnote w:id="2">
    <w:p w:rsidR="00F07C46" w:rsidRPr="0039071B" w:rsidRDefault="00F07C46">
      <w:pPr>
        <w:pStyle w:val="FootnoteText"/>
        <w:rPr>
          <w:sz w:val="16"/>
          <w:szCs w:val="16"/>
          <w:lang w:val="es-ES_tradnl"/>
        </w:rPr>
      </w:pPr>
      <w:r w:rsidRPr="0039071B">
        <w:rPr>
          <w:rStyle w:val="FootnoteReference"/>
          <w:sz w:val="16"/>
          <w:szCs w:val="16"/>
        </w:rPr>
        <w:footnoteRef/>
      </w:r>
      <w:r w:rsidRPr="0039071B">
        <w:rPr>
          <w:sz w:val="16"/>
          <w:szCs w:val="16"/>
        </w:rPr>
        <w:t xml:space="preserve"> </w:t>
      </w:r>
      <w:r w:rsidRPr="0039071B">
        <w:rPr>
          <w:sz w:val="16"/>
          <w:szCs w:val="16"/>
          <w:lang w:val="es-ES_tradnl"/>
        </w:rPr>
        <w:t xml:space="preserve">   </w:t>
      </w:r>
      <w:r w:rsidR="00076ABE" w:rsidRPr="0039071B">
        <w:rPr>
          <w:sz w:val="16"/>
          <w:szCs w:val="16"/>
          <w:lang w:val="es-ES_tradnl"/>
        </w:rPr>
        <w:t>Control de la deuda tributaria: procesos efectuados sobre la información remitida a la SUNAT a través de la cuenta única y la gestión inductiva.</w:t>
      </w:r>
      <w:r w:rsidRPr="00076ABE">
        <w:rPr>
          <w:sz w:val="16"/>
          <w:szCs w:val="16"/>
          <w:lang w:val="es-ES_tradnl"/>
        </w:rPr>
        <w:t xml:space="preserve"> </w:t>
      </w:r>
    </w:p>
  </w:footnote>
  <w:footnote w:id="3">
    <w:p w:rsidR="00F07C46" w:rsidRPr="003169F3" w:rsidRDefault="00F07C46" w:rsidP="001E39D6">
      <w:pPr>
        <w:pStyle w:val="FootnoteText"/>
        <w:rPr>
          <w:sz w:val="16"/>
          <w:szCs w:val="16"/>
          <w:lang w:val="es-ES_tradnl"/>
        </w:rPr>
      </w:pPr>
      <w:r w:rsidRPr="003169F3">
        <w:rPr>
          <w:rStyle w:val="FootnoteReference"/>
          <w:sz w:val="16"/>
          <w:szCs w:val="16"/>
        </w:rPr>
        <w:footnoteRef/>
      </w:r>
      <w:r w:rsidRPr="003169F3">
        <w:rPr>
          <w:sz w:val="16"/>
          <w:szCs w:val="16"/>
        </w:rPr>
        <w:t xml:space="preserve"> </w:t>
      </w:r>
      <w:r w:rsidRPr="003169F3">
        <w:rPr>
          <w:sz w:val="16"/>
          <w:szCs w:val="16"/>
          <w:lang w:val="es-ES_tradnl"/>
        </w:rPr>
        <w:t xml:space="preserve">   No conforme se refiere a omisiones sustanciales o formales. </w:t>
      </w:r>
    </w:p>
  </w:footnote>
  <w:footnote w:id="4">
    <w:p w:rsidR="00F07C46" w:rsidRPr="003169F3" w:rsidRDefault="00F07C46" w:rsidP="003169F3">
      <w:pPr>
        <w:pStyle w:val="FootnoteText"/>
        <w:ind w:left="270" w:hanging="270"/>
        <w:rPr>
          <w:lang w:val="es-ES_tradnl"/>
        </w:rPr>
      </w:pPr>
      <w:r>
        <w:rPr>
          <w:rStyle w:val="FootnoteReference"/>
        </w:rPr>
        <w:footnoteRef/>
      </w:r>
      <w:r>
        <w:t xml:space="preserve"> </w:t>
      </w:r>
      <w:r>
        <w:rPr>
          <w:lang w:val="es-ES_tradnl"/>
        </w:rPr>
        <w:t xml:space="preserve">   </w:t>
      </w:r>
      <w:r w:rsidRPr="003169F3">
        <w:rPr>
          <w:sz w:val="16"/>
          <w:szCs w:val="16"/>
          <w:lang w:val="es-ES_tradnl"/>
        </w:rPr>
        <w:t>Se refiere a intervenciones de SUNAT en el marco de acciones de prevención y represión de ilícitos aduaneros en el ingreso, salida o destinación aduanera de mercancías, vehículos y personas</w:t>
      </w:r>
      <w:r>
        <w:rPr>
          <w:sz w:val="16"/>
          <w:szCs w:val="16"/>
          <w:lang w:val="es-ES_tradnl"/>
        </w:rPr>
        <w:t xml:space="preserve"> (acciones extraordinarias en el marco de la Ley General de Aduanas)</w:t>
      </w:r>
      <w:r w:rsidRPr="003169F3">
        <w:rPr>
          <w:sz w:val="16"/>
          <w:szCs w:val="16"/>
          <w:lang w:val="es-ES_tradnl"/>
        </w:rPr>
        <w:t>.</w:t>
      </w:r>
      <w:r>
        <w:rPr>
          <w:lang w:val="es-ES_tradnl"/>
        </w:rPr>
        <w:t xml:space="preserve">  </w:t>
      </w:r>
    </w:p>
  </w:footnote>
  <w:footnote w:id="5">
    <w:p w:rsidR="00F07C46" w:rsidRPr="003169F3" w:rsidRDefault="00F07C46">
      <w:pPr>
        <w:pStyle w:val="FootnoteText"/>
        <w:rPr>
          <w:sz w:val="16"/>
          <w:szCs w:val="16"/>
          <w:lang w:val="es-ES_tradnl"/>
        </w:rPr>
      </w:pPr>
      <w:r w:rsidRPr="003169F3">
        <w:rPr>
          <w:rStyle w:val="FootnoteReference"/>
          <w:sz w:val="16"/>
          <w:szCs w:val="16"/>
        </w:rPr>
        <w:footnoteRef/>
      </w:r>
      <w:r w:rsidRPr="003169F3">
        <w:rPr>
          <w:sz w:val="16"/>
          <w:szCs w:val="16"/>
        </w:rPr>
        <w:t xml:space="preserve"> </w:t>
      </w:r>
      <w:r w:rsidRPr="003169F3">
        <w:rPr>
          <w:sz w:val="16"/>
          <w:szCs w:val="16"/>
          <w:lang w:val="es-ES_tradnl"/>
        </w:rPr>
        <w:t xml:space="preserve">   PDT: Programa de Declaración Telemática. Se refiere al sistema de declaración y envío de declaraciones juradas tributarias</w:t>
      </w:r>
      <w:r>
        <w:rPr>
          <w:sz w:val="16"/>
          <w:szCs w:val="16"/>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E28" w:rsidRDefault="00AE1E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B8" w:rsidRDefault="00270AB8">
    <w:pPr>
      <w:pStyle w:val="Header"/>
      <w:rPr>
        <w:snapToGrid w:val="0"/>
      </w:rPr>
    </w:pPr>
  </w:p>
  <w:p w:rsidR="00270AB8" w:rsidRDefault="00270AB8">
    <w:pPr>
      <w:pStyle w:val="Header"/>
      <w:jc w:val="center"/>
      <w:rP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B8" w:rsidRDefault="00270AB8" w:rsidP="00365CFA">
    <w:pPr>
      <w:pStyle w:val="Header"/>
      <w:jc w:val="center"/>
      <w:rPr>
        <w:snapToGrid w:val="0"/>
      </w:rPr>
    </w:pPr>
    <w:r>
      <w:rPr>
        <w:snapToGrid w:val="0"/>
      </w:rPr>
      <w:t>-</w:t>
    </w:r>
    <w:r w:rsidR="00454A07" w:rsidRPr="006A7782">
      <w:rPr>
        <w:snapToGrid w:val="0"/>
      </w:rPr>
      <w:fldChar w:fldCharType="begin"/>
    </w:r>
    <w:r w:rsidRPr="006A7782">
      <w:rPr>
        <w:snapToGrid w:val="0"/>
      </w:rPr>
      <w:instrText xml:space="preserve"> PAGE   \* MERGEFORMAT </w:instrText>
    </w:r>
    <w:r w:rsidR="00454A07" w:rsidRPr="006A7782">
      <w:rPr>
        <w:snapToGrid w:val="0"/>
      </w:rPr>
      <w:fldChar w:fldCharType="separate"/>
    </w:r>
    <w:r w:rsidR="004615A3">
      <w:rPr>
        <w:noProof/>
        <w:snapToGrid w:val="0"/>
      </w:rPr>
      <w:t>ii</w:t>
    </w:r>
    <w:r w:rsidR="00454A07" w:rsidRPr="006A7782">
      <w:rPr>
        <w:snapToGrid w:val="0"/>
      </w:rPr>
      <w:fldChar w:fldCharType="end"/>
    </w:r>
    <w:r>
      <w:rPr>
        <w:snapToGrid w:val="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B8" w:rsidRDefault="00270AB8" w:rsidP="00365CFA">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B8" w:rsidRDefault="00270AB8">
    <w:pPr>
      <w:pStyle w:val="Header"/>
      <w:ind w:right="360"/>
      <w:rPr>
        <w:sz w:val="22"/>
        <w:szCs w:val="22"/>
      </w:rPr>
    </w:pPr>
    <w:r>
      <w:rPr>
        <w:snapToGrid w:val="0"/>
      </w:rPr>
      <w:tab/>
      <w:t xml:space="preserve">- </w:t>
    </w:r>
    <w:r w:rsidR="00454A07">
      <w:rPr>
        <w:rStyle w:val="PageNumber"/>
        <w:sz w:val="22"/>
        <w:szCs w:val="22"/>
      </w:rPr>
      <w:fldChar w:fldCharType="begin"/>
    </w:r>
    <w:r>
      <w:rPr>
        <w:rStyle w:val="PageNumber"/>
        <w:sz w:val="22"/>
        <w:szCs w:val="22"/>
      </w:rPr>
      <w:instrText xml:space="preserve"> PAGE </w:instrText>
    </w:r>
    <w:r w:rsidR="00454A07">
      <w:rPr>
        <w:rStyle w:val="PageNumber"/>
        <w:sz w:val="22"/>
        <w:szCs w:val="22"/>
      </w:rPr>
      <w:fldChar w:fldCharType="separate"/>
    </w:r>
    <w:r w:rsidR="004615A3">
      <w:rPr>
        <w:rStyle w:val="PageNumber"/>
        <w:noProof/>
        <w:sz w:val="22"/>
        <w:szCs w:val="22"/>
      </w:rPr>
      <w:t>8</w:t>
    </w:r>
    <w:r w:rsidR="00454A07">
      <w:rPr>
        <w:rStyle w:val="PageNumber"/>
        <w:sz w:val="22"/>
        <w:szCs w:val="22"/>
      </w:rPr>
      <w:fldChar w:fldCharType="end"/>
    </w:r>
    <w:r>
      <w:rPr>
        <w:rStyle w:val="PageNumber"/>
        <w:sz w:val="22"/>
        <w:szCs w:val="22"/>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B8" w:rsidRDefault="00270A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079B0"/>
    <w:multiLevelType w:val="multilevel"/>
    <w:tmpl w:val="B5843D7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D8D1CB0"/>
    <w:multiLevelType w:val="hybridMultilevel"/>
    <w:tmpl w:val="0BDEB684"/>
    <w:lvl w:ilvl="0" w:tplc="4CC4580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6804EE"/>
    <w:multiLevelType w:val="multilevel"/>
    <w:tmpl w:val="89DC231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746"/>
        </w:tabs>
        <w:ind w:left="1746" w:hanging="1296"/>
      </w:pPr>
      <w:rPr>
        <w:b w:val="0"/>
        <w:sz w:val="24"/>
        <w:szCs w:val="24"/>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21FB5587"/>
    <w:multiLevelType w:val="hybridMultilevel"/>
    <w:tmpl w:val="4C8042B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24F62AF4"/>
    <w:multiLevelType w:val="multilevel"/>
    <w:tmpl w:val="4B1270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nsid w:val="74C74592"/>
    <w:multiLevelType w:val="multilevel"/>
    <w:tmpl w:val="1326EF44"/>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76E46786"/>
    <w:multiLevelType w:val="hybridMultilevel"/>
    <w:tmpl w:val="D35AA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2"/>
  </w:num>
  <w:num w:numId="8">
    <w:abstractNumId w:val="2"/>
  </w:num>
  <w:num w:numId="9">
    <w:abstractNumId w:val="1"/>
  </w:num>
  <w:num w:numId="10">
    <w:abstractNumId w:val="6"/>
  </w:num>
  <w:num w:numId="11">
    <w:abstractNumId w:val="2"/>
  </w:num>
  <w:num w:numId="12">
    <w:abstractNumId w:val="2"/>
  </w:num>
  <w:num w:numId="1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Abbr" w:val="w:bookmarkStar"/>
  </w:docVars>
  <w:rsids>
    <w:rsidRoot w:val="00FF3293"/>
    <w:rsid w:val="00000485"/>
    <w:rsid w:val="000008DE"/>
    <w:rsid w:val="00001110"/>
    <w:rsid w:val="00002527"/>
    <w:rsid w:val="000025F5"/>
    <w:rsid w:val="000029E3"/>
    <w:rsid w:val="00002BE3"/>
    <w:rsid w:val="00003167"/>
    <w:rsid w:val="000035DE"/>
    <w:rsid w:val="00003F74"/>
    <w:rsid w:val="000046B3"/>
    <w:rsid w:val="00004FA4"/>
    <w:rsid w:val="000055C1"/>
    <w:rsid w:val="0000630E"/>
    <w:rsid w:val="000068D1"/>
    <w:rsid w:val="000069E7"/>
    <w:rsid w:val="00006DF0"/>
    <w:rsid w:val="000071C4"/>
    <w:rsid w:val="00007ED1"/>
    <w:rsid w:val="0001077F"/>
    <w:rsid w:val="00010EB5"/>
    <w:rsid w:val="00010F5C"/>
    <w:rsid w:val="00011080"/>
    <w:rsid w:val="0001135F"/>
    <w:rsid w:val="00011546"/>
    <w:rsid w:val="000115D2"/>
    <w:rsid w:val="00011A18"/>
    <w:rsid w:val="00011B47"/>
    <w:rsid w:val="00011D55"/>
    <w:rsid w:val="0001206E"/>
    <w:rsid w:val="000144BE"/>
    <w:rsid w:val="00014503"/>
    <w:rsid w:val="00015048"/>
    <w:rsid w:val="00015CCA"/>
    <w:rsid w:val="00015FBB"/>
    <w:rsid w:val="00016320"/>
    <w:rsid w:val="00016622"/>
    <w:rsid w:val="00016899"/>
    <w:rsid w:val="000168D1"/>
    <w:rsid w:val="00016BC1"/>
    <w:rsid w:val="00017A62"/>
    <w:rsid w:val="00017B21"/>
    <w:rsid w:val="0002077C"/>
    <w:rsid w:val="000221BD"/>
    <w:rsid w:val="00022586"/>
    <w:rsid w:val="00022BE8"/>
    <w:rsid w:val="000230D9"/>
    <w:rsid w:val="00024406"/>
    <w:rsid w:val="00025848"/>
    <w:rsid w:val="0002635C"/>
    <w:rsid w:val="00026625"/>
    <w:rsid w:val="00026808"/>
    <w:rsid w:val="00026FB6"/>
    <w:rsid w:val="0002704D"/>
    <w:rsid w:val="000274D7"/>
    <w:rsid w:val="0002753F"/>
    <w:rsid w:val="00030289"/>
    <w:rsid w:val="00031557"/>
    <w:rsid w:val="00031A7E"/>
    <w:rsid w:val="00031AEE"/>
    <w:rsid w:val="00032123"/>
    <w:rsid w:val="00032875"/>
    <w:rsid w:val="00032998"/>
    <w:rsid w:val="000334FC"/>
    <w:rsid w:val="00033E70"/>
    <w:rsid w:val="00034C8F"/>
    <w:rsid w:val="00035665"/>
    <w:rsid w:val="0003619E"/>
    <w:rsid w:val="000365C7"/>
    <w:rsid w:val="000367FF"/>
    <w:rsid w:val="0003731E"/>
    <w:rsid w:val="000375B4"/>
    <w:rsid w:val="00037912"/>
    <w:rsid w:val="00037BE9"/>
    <w:rsid w:val="00037E01"/>
    <w:rsid w:val="00037EEF"/>
    <w:rsid w:val="00037FB0"/>
    <w:rsid w:val="000403A8"/>
    <w:rsid w:val="0004130F"/>
    <w:rsid w:val="00041604"/>
    <w:rsid w:val="00042DEE"/>
    <w:rsid w:val="0004301C"/>
    <w:rsid w:val="00043375"/>
    <w:rsid w:val="00044CE6"/>
    <w:rsid w:val="000460F1"/>
    <w:rsid w:val="0004617E"/>
    <w:rsid w:val="000473BC"/>
    <w:rsid w:val="00050CCB"/>
    <w:rsid w:val="00051632"/>
    <w:rsid w:val="00051A43"/>
    <w:rsid w:val="00052C96"/>
    <w:rsid w:val="00052FA1"/>
    <w:rsid w:val="00053262"/>
    <w:rsid w:val="00053792"/>
    <w:rsid w:val="00053CDA"/>
    <w:rsid w:val="00054333"/>
    <w:rsid w:val="00054542"/>
    <w:rsid w:val="00054E11"/>
    <w:rsid w:val="00054E42"/>
    <w:rsid w:val="00054FCF"/>
    <w:rsid w:val="00055193"/>
    <w:rsid w:val="000578E3"/>
    <w:rsid w:val="00061BE7"/>
    <w:rsid w:val="0006223E"/>
    <w:rsid w:val="0006253E"/>
    <w:rsid w:val="00062542"/>
    <w:rsid w:val="0006343E"/>
    <w:rsid w:val="00063774"/>
    <w:rsid w:val="00063F9E"/>
    <w:rsid w:val="00064214"/>
    <w:rsid w:val="0006459F"/>
    <w:rsid w:val="00064ADA"/>
    <w:rsid w:val="00064BFF"/>
    <w:rsid w:val="00064C9D"/>
    <w:rsid w:val="00064E03"/>
    <w:rsid w:val="000654C8"/>
    <w:rsid w:val="00066256"/>
    <w:rsid w:val="000667DC"/>
    <w:rsid w:val="00067868"/>
    <w:rsid w:val="00070DB5"/>
    <w:rsid w:val="00072212"/>
    <w:rsid w:val="00072F55"/>
    <w:rsid w:val="000730C1"/>
    <w:rsid w:val="000738B1"/>
    <w:rsid w:val="000741E0"/>
    <w:rsid w:val="00074A55"/>
    <w:rsid w:val="00074BCD"/>
    <w:rsid w:val="00074E80"/>
    <w:rsid w:val="00074FB2"/>
    <w:rsid w:val="0007654A"/>
    <w:rsid w:val="00076ABE"/>
    <w:rsid w:val="00076BD1"/>
    <w:rsid w:val="00076E3A"/>
    <w:rsid w:val="00077081"/>
    <w:rsid w:val="000777EF"/>
    <w:rsid w:val="00077849"/>
    <w:rsid w:val="00077BB4"/>
    <w:rsid w:val="000807FE"/>
    <w:rsid w:val="00080F50"/>
    <w:rsid w:val="00080F52"/>
    <w:rsid w:val="00081560"/>
    <w:rsid w:val="00081DF3"/>
    <w:rsid w:val="00081E61"/>
    <w:rsid w:val="000825E6"/>
    <w:rsid w:val="00082CAB"/>
    <w:rsid w:val="00083A69"/>
    <w:rsid w:val="00083B0D"/>
    <w:rsid w:val="00084A1F"/>
    <w:rsid w:val="00084BFB"/>
    <w:rsid w:val="00084CA2"/>
    <w:rsid w:val="00085696"/>
    <w:rsid w:val="00085E99"/>
    <w:rsid w:val="0008692B"/>
    <w:rsid w:val="000879FD"/>
    <w:rsid w:val="000901D3"/>
    <w:rsid w:val="000905FA"/>
    <w:rsid w:val="000907C9"/>
    <w:rsid w:val="00090B88"/>
    <w:rsid w:val="00090D35"/>
    <w:rsid w:val="00091631"/>
    <w:rsid w:val="000916F5"/>
    <w:rsid w:val="0009190D"/>
    <w:rsid w:val="000919FB"/>
    <w:rsid w:val="00091A3A"/>
    <w:rsid w:val="000923A3"/>
    <w:rsid w:val="00092706"/>
    <w:rsid w:val="000927E2"/>
    <w:rsid w:val="00092E06"/>
    <w:rsid w:val="000935D8"/>
    <w:rsid w:val="000938CF"/>
    <w:rsid w:val="00093F18"/>
    <w:rsid w:val="00094E01"/>
    <w:rsid w:val="00094E6E"/>
    <w:rsid w:val="00094FC7"/>
    <w:rsid w:val="0009662F"/>
    <w:rsid w:val="000966C3"/>
    <w:rsid w:val="00096CB0"/>
    <w:rsid w:val="000A04FF"/>
    <w:rsid w:val="000A1273"/>
    <w:rsid w:val="000A1C09"/>
    <w:rsid w:val="000A1D1B"/>
    <w:rsid w:val="000A1E9F"/>
    <w:rsid w:val="000A2352"/>
    <w:rsid w:val="000A2690"/>
    <w:rsid w:val="000A28F7"/>
    <w:rsid w:val="000A2BD2"/>
    <w:rsid w:val="000A5435"/>
    <w:rsid w:val="000A550D"/>
    <w:rsid w:val="000A568E"/>
    <w:rsid w:val="000A595C"/>
    <w:rsid w:val="000A6830"/>
    <w:rsid w:val="000A736E"/>
    <w:rsid w:val="000B01FA"/>
    <w:rsid w:val="000B0585"/>
    <w:rsid w:val="000B09FC"/>
    <w:rsid w:val="000B113C"/>
    <w:rsid w:val="000B17FE"/>
    <w:rsid w:val="000B184D"/>
    <w:rsid w:val="000B1CB5"/>
    <w:rsid w:val="000B233F"/>
    <w:rsid w:val="000B2935"/>
    <w:rsid w:val="000B2EC2"/>
    <w:rsid w:val="000B2F95"/>
    <w:rsid w:val="000B406B"/>
    <w:rsid w:val="000B4527"/>
    <w:rsid w:val="000B4BA3"/>
    <w:rsid w:val="000B4F56"/>
    <w:rsid w:val="000B53AE"/>
    <w:rsid w:val="000B6B23"/>
    <w:rsid w:val="000B76DF"/>
    <w:rsid w:val="000B7702"/>
    <w:rsid w:val="000C0557"/>
    <w:rsid w:val="000C0AF4"/>
    <w:rsid w:val="000C0E4F"/>
    <w:rsid w:val="000C1365"/>
    <w:rsid w:val="000C41D0"/>
    <w:rsid w:val="000C43F2"/>
    <w:rsid w:val="000C4438"/>
    <w:rsid w:val="000C4BB8"/>
    <w:rsid w:val="000C5BDB"/>
    <w:rsid w:val="000C60EA"/>
    <w:rsid w:val="000C679E"/>
    <w:rsid w:val="000C73EE"/>
    <w:rsid w:val="000C76B1"/>
    <w:rsid w:val="000D00E9"/>
    <w:rsid w:val="000D034C"/>
    <w:rsid w:val="000D07C2"/>
    <w:rsid w:val="000D2630"/>
    <w:rsid w:val="000D2860"/>
    <w:rsid w:val="000D2B9E"/>
    <w:rsid w:val="000D2D8E"/>
    <w:rsid w:val="000D39BE"/>
    <w:rsid w:val="000D3D04"/>
    <w:rsid w:val="000D4093"/>
    <w:rsid w:val="000D40AE"/>
    <w:rsid w:val="000D4102"/>
    <w:rsid w:val="000D49C2"/>
    <w:rsid w:val="000D5AF4"/>
    <w:rsid w:val="000D637B"/>
    <w:rsid w:val="000D63BE"/>
    <w:rsid w:val="000D6CB9"/>
    <w:rsid w:val="000D7787"/>
    <w:rsid w:val="000D77EE"/>
    <w:rsid w:val="000D7803"/>
    <w:rsid w:val="000E00D9"/>
    <w:rsid w:val="000E01DE"/>
    <w:rsid w:val="000E0F26"/>
    <w:rsid w:val="000E122C"/>
    <w:rsid w:val="000E1407"/>
    <w:rsid w:val="000E1584"/>
    <w:rsid w:val="000E2BC7"/>
    <w:rsid w:val="000E329C"/>
    <w:rsid w:val="000E338C"/>
    <w:rsid w:val="000E4078"/>
    <w:rsid w:val="000E59E1"/>
    <w:rsid w:val="000E5F92"/>
    <w:rsid w:val="000E60D5"/>
    <w:rsid w:val="000E72AC"/>
    <w:rsid w:val="000E7515"/>
    <w:rsid w:val="000E77EB"/>
    <w:rsid w:val="000E787E"/>
    <w:rsid w:val="000F0783"/>
    <w:rsid w:val="000F11BB"/>
    <w:rsid w:val="000F2B1B"/>
    <w:rsid w:val="000F2EB8"/>
    <w:rsid w:val="000F3738"/>
    <w:rsid w:val="000F4666"/>
    <w:rsid w:val="000F5994"/>
    <w:rsid w:val="000F5E68"/>
    <w:rsid w:val="000F616D"/>
    <w:rsid w:val="000F6A24"/>
    <w:rsid w:val="000F6A35"/>
    <w:rsid w:val="000F7393"/>
    <w:rsid w:val="00100450"/>
    <w:rsid w:val="0010045A"/>
    <w:rsid w:val="00100FD6"/>
    <w:rsid w:val="00102642"/>
    <w:rsid w:val="00102803"/>
    <w:rsid w:val="00103100"/>
    <w:rsid w:val="00103154"/>
    <w:rsid w:val="00103193"/>
    <w:rsid w:val="0010383D"/>
    <w:rsid w:val="001038ED"/>
    <w:rsid w:val="00103C6F"/>
    <w:rsid w:val="001042FF"/>
    <w:rsid w:val="00105A56"/>
    <w:rsid w:val="00106ED8"/>
    <w:rsid w:val="0010706B"/>
    <w:rsid w:val="00107672"/>
    <w:rsid w:val="0010767D"/>
    <w:rsid w:val="00107BAC"/>
    <w:rsid w:val="00107DB4"/>
    <w:rsid w:val="001117CB"/>
    <w:rsid w:val="00111A42"/>
    <w:rsid w:val="00112347"/>
    <w:rsid w:val="00112ABE"/>
    <w:rsid w:val="00112B1F"/>
    <w:rsid w:val="00112C6E"/>
    <w:rsid w:val="00113015"/>
    <w:rsid w:val="00113DE7"/>
    <w:rsid w:val="001146C1"/>
    <w:rsid w:val="001148D5"/>
    <w:rsid w:val="00114B91"/>
    <w:rsid w:val="00115C28"/>
    <w:rsid w:val="00115C37"/>
    <w:rsid w:val="00115FD3"/>
    <w:rsid w:val="00116C2D"/>
    <w:rsid w:val="00117347"/>
    <w:rsid w:val="00117E21"/>
    <w:rsid w:val="0012011D"/>
    <w:rsid w:val="0012051C"/>
    <w:rsid w:val="001207F0"/>
    <w:rsid w:val="00120854"/>
    <w:rsid w:val="00120AFD"/>
    <w:rsid w:val="001216B8"/>
    <w:rsid w:val="00121BCE"/>
    <w:rsid w:val="00122260"/>
    <w:rsid w:val="0012345D"/>
    <w:rsid w:val="00123861"/>
    <w:rsid w:val="0012553A"/>
    <w:rsid w:val="00125B44"/>
    <w:rsid w:val="001263DA"/>
    <w:rsid w:val="001266A9"/>
    <w:rsid w:val="00126C24"/>
    <w:rsid w:val="00126F92"/>
    <w:rsid w:val="001301E1"/>
    <w:rsid w:val="001303DF"/>
    <w:rsid w:val="0013197D"/>
    <w:rsid w:val="001328B0"/>
    <w:rsid w:val="00132D99"/>
    <w:rsid w:val="0013422A"/>
    <w:rsid w:val="00134442"/>
    <w:rsid w:val="00135655"/>
    <w:rsid w:val="00135EEA"/>
    <w:rsid w:val="00136260"/>
    <w:rsid w:val="001369CB"/>
    <w:rsid w:val="001408A5"/>
    <w:rsid w:val="00140955"/>
    <w:rsid w:val="00141A68"/>
    <w:rsid w:val="00141AAD"/>
    <w:rsid w:val="001425B9"/>
    <w:rsid w:val="00143A31"/>
    <w:rsid w:val="00143F68"/>
    <w:rsid w:val="0014435A"/>
    <w:rsid w:val="00144923"/>
    <w:rsid w:val="001454E8"/>
    <w:rsid w:val="0014631E"/>
    <w:rsid w:val="00146680"/>
    <w:rsid w:val="00146FA0"/>
    <w:rsid w:val="00147B1B"/>
    <w:rsid w:val="00147B2F"/>
    <w:rsid w:val="001504A1"/>
    <w:rsid w:val="00150879"/>
    <w:rsid w:val="00151515"/>
    <w:rsid w:val="0015227D"/>
    <w:rsid w:val="00152409"/>
    <w:rsid w:val="00152912"/>
    <w:rsid w:val="00153186"/>
    <w:rsid w:val="00153696"/>
    <w:rsid w:val="00153C22"/>
    <w:rsid w:val="001540E7"/>
    <w:rsid w:val="00154B0D"/>
    <w:rsid w:val="00155DE5"/>
    <w:rsid w:val="001561F1"/>
    <w:rsid w:val="001566B9"/>
    <w:rsid w:val="00156B91"/>
    <w:rsid w:val="00157D8D"/>
    <w:rsid w:val="00160155"/>
    <w:rsid w:val="00160A36"/>
    <w:rsid w:val="00160B3E"/>
    <w:rsid w:val="00161513"/>
    <w:rsid w:val="00161C7E"/>
    <w:rsid w:val="00161E38"/>
    <w:rsid w:val="00161FA5"/>
    <w:rsid w:val="00162598"/>
    <w:rsid w:val="001625F3"/>
    <w:rsid w:val="00162BA1"/>
    <w:rsid w:val="00162F10"/>
    <w:rsid w:val="00162FA5"/>
    <w:rsid w:val="00163406"/>
    <w:rsid w:val="00163DD3"/>
    <w:rsid w:val="00163F57"/>
    <w:rsid w:val="001640FB"/>
    <w:rsid w:val="001641CE"/>
    <w:rsid w:val="00165400"/>
    <w:rsid w:val="00165E98"/>
    <w:rsid w:val="001663E4"/>
    <w:rsid w:val="00170F06"/>
    <w:rsid w:val="00171C6C"/>
    <w:rsid w:val="0017223C"/>
    <w:rsid w:val="00172370"/>
    <w:rsid w:val="00172687"/>
    <w:rsid w:val="00173110"/>
    <w:rsid w:val="001734BB"/>
    <w:rsid w:val="00173F64"/>
    <w:rsid w:val="00173FED"/>
    <w:rsid w:val="0017407C"/>
    <w:rsid w:val="0017436E"/>
    <w:rsid w:val="00175AEB"/>
    <w:rsid w:val="00175D2F"/>
    <w:rsid w:val="00176951"/>
    <w:rsid w:val="00176B01"/>
    <w:rsid w:val="0017704D"/>
    <w:rsid w:val="00177391"/>
    <w:rsid w:val="00177558"/>
    <w:rsid w:val="00180154"/>
    <w:rsid w:val="0018064A"/>
    <w:rsid w:val="00181407"/>
    <w:rsid w:val="00181B31"/>
    <w:rsid w:val="00181CCF"/>
    <w:rsid w:val="00181EFF"/>
    <w:rsid w:val="001820CB"/>
    <w:rsid w:val="00182DA4"/>
    <w:rsid w:val="00182DE3"/>
    <w:rsid w:val="00184C8F"/>
    <w:rsid w:val="00184CB9"/>
    <w:rsid w:val="00184D58"/>
    <w:rsid w:val="0018537C"/>
    <w:rsid w:val="0018563A"/>
    <w:rsid w:val="001861AF"/>
    <w:rsid w:val="001861D5"/>
    <w:rsid w:val="00186BCD"/>
    <w:rsid w:val="00187364"/>
    <w:rsid w:val="0018738E"/>
    <w:rsid w:val="00190204"/>
    <w:rsid w:val="0019094E"/>
    <w:rsid w:val="00190BD0"/>
    <w:rsid w:val="00191CAB"/>
    <w:rsid w:val="00192574"/>
    <w:rsid w:val="0019283C"/>
    <w:rsid w:val="00192D8D"/>
    <w:rsid w:val="001935EF"/>
    <w:rsid w:val="001942B8"/>
    <w:rsid w:val="001951A1"/>
    <w:rsid w:val="00195815"/>
    <w:rsid w:val="00195B3C"/>
    <w:rsid w:val="0019612E"/>
    <w:rsid w:val="00197175"/>
    <w:rsid w:val="0019725F"/>
    <w:rsid w:val="001973D0"/>
    <w:rsid w:val="001973DD"/>
    <w:rsid w:val="00197413"/>
    <w:rsid w:val="001977D2"/>
    <w:rsid w:val="00197CB6"/>
    <w:rsid w:val="001A0576"/>
    <w:rsid w:val="001A0A7A"/>
    <w:rsid w:val="001A0AC4"/>
    <w:rsid w:val="001A1575"/>
    <w:rsid w:val="001A1E19"/>
    <w:rsid w:val="001A23B4"/>
    <w:rsid w:val="001A2C1A"/>
    <w:rsid w:val="001A30C6"/>
    <w:rsid w:val="001A4214"/>
    <w:rsid w:val="001A51F4"/>
    <w:rsid w:val="001A5E0E"/>
    <w:rsid w:val="001A6102"/>
    <w:rsid w:val="001A61C2"/>
    <w:rsid w:val="001A665A"/>
    <w:rsid w:val="001A6B21"/>
    <w:rsid w:val="001B02F4"/>
    <w:rsid w:val="001B04F9"/>
    <w:rsid w:val="001B0D57"/>
    <w:rsid w:val="001B1283"/>
    <w:rsid w:val="001B1686"/>
    <w:rsid w:val="001B2488"/>
    <w:rsid w:val="001B2CBA"/>
    <w:rsid w:val="001B2E07"/>
    <w:rsid w:val="001B3BE2"/>
    <w:rsid w:val="001B4328"/>
    <w:rsid w:val="001B4809"/>
    <w:rsid w:val="001B4D70"/>
    <w:rsid w:val="001B514C"/>
    <w:rsid w:val="001B5F65"/>
    <w:rsid w:val="001B67C7"/>
    <w:rsid w:val="001B6CAC"/>
    <w:rsid w:val="001B798F"/>
    <w:rsid w:val="001B7C22"/>
    <w:rsid w:val="001B7F58"/>
    <w:rsid w:val="001C0922"/>
    <w:rsid w:val="001C19B2"/>
    <w:rsid w:val="001C1AF3"/>
    <w:rsid w:val="001C20F6"/>
    <w:rsid w:val="001C2160"/>
    <w:rsid w:val="001C3193"/>
    <w:rsid w:val="001C32CB"/>
    <w:rsid w:val="001C3DE7"/>
    <w:rsid w:val="001C4F43"/>
    <w:rsid w:val="001C53D9"/>
    <w:rsid w:val="001C5575"/>
    <w:rsid w:val="001C677D"/>
    <w:rsid w:val="001C7E2C"/>
    <w:rsid w:val="001D0531"/>
    <w:rsid w:val="001D055B"/>
    <w:rsid w:val="001D114D"/>
    <w:rsid w:val="001D2765"/>
    <w:rsid w:val="001D339A"/>
    <w:rsid w:val="001D35DE"/>
    <w:rsid w:val="001D3642"/>
    <w:rsid w:val="001D4C18"/>
    <w:rsid w:val="001D4E67"/>
    <w:rsid w:val="001D5630"/>
    <w:rsid w:val="001D5F71"/>
    <w:rsid w:val="001D6265"/>
    <w:rsid w:val="001D7443"/>
    <w:rsid w:val="001D78CD"/>
    <w:rsid w:val="001D78EF"/>
    <w:rsid w:val="001D79C7"/>
    <w:rsid w:val="001E01CC"/>
    <w:rsid w:val="001E1120"/>
    <w:rsid w:val="001E1495"/>
    <w:rsid w:val="001E1651"/>
    <w:rsid w:val="001E25CB"/>
    <w:rsid w:val="001E2B40"/>
    <w:rsid w:val="001E2C20"/>
    <w:rsid w:val="001E2F6F"/>
    <w:rsid w:val="001E39D0"/>
    <w:rsid w:val="001E3FD8"/>
    <w:rsid w:val="001E5438"/>
    <w:rsid w:val="001E597F"/>
    <w:rsid w:val="001E6056"/>
    <w:rsid w:val="001E64F9"/>
    <w:rsid w:val="001E721C"/>
    <w:rsid w:val="001E725B"/>
    <w:rsid w:val="001E776A"/>
    <w:rsid w:val="001E7849"/>
    <w:rsid w:val="001F0AF5"/>
    <w:rsid w:val="001F2C0E"/>
    <w:rsid w:val="001F35E6"/>
    <w:rsid w:val="001F3B22"/>
    <w:rsid w:val="001F4212"/>
    <w:rsid w:val="001F4391"/>
    <w:rsid w:val="001F4958"/>
    <w:rsid w:val="001F5AA3"/>
    <w:rsid w:val="001F60FB"/>
    <w:rsid w:val="001F63F2"/>
    <w:rsid w:val="001F6622"/>
    <w:rsid w:val="001F6BCF"/>
    <w:rsid w:val="001F70D2"/>
    <w:rsid w:val="001F7417"/>
    <w:rsid w:val="001F7751"/>
    <w:rsid w:val="001F7AFE"/>
    <w:rsid w:val="001F7C77"/>
    <w:rsid w:val="00200259"/>
    <w:rsid w:val="0020163F"/>
    <w:rsid w:val="002018C5"/>
    <w:rsid w:val="00202D89"/>
    <w:rsid w:val="00203419"/>
    <w:rsid w:val="002034A5"/>
    <w:rsid w:val="00203B09"/>
    <w:rsid w:val="002044B8"/>
    <w:rsid w:val="00205D7F"/>
    <w:rsid w:val="00206472"/>
    <w:rsid w:val="002066F8"/>
    <w:rsid w:val="00207157"/>
    <w:rsid w:val="002078A4"/>
    <w:rsid w:val="00207E49"/>
    <w:rsid w:val="0021003E"/>
    <w:rsid w:val="00210071"/>
    <w:rsid w:val="00210440"/>
    <w:rsid w:val="00210BC0"/>
    <w:rsid w:val="00210C07"/>
    <w:rsid w:val="00211728"/>
    <w:rsid w:val="00211EED"/>
    <w:rsid w:val="002121C4"/>
    <w:rsid w:val="002126F7"/>
    <w:rsid w:val="002127C5"/>
    <w:rsid w:val="00212DA1"/>
    <w:rsid w:val="00213854"/>
    <w:rsid w:val="002141BF"/>
    <w:rsid w:val="00214879"/>
    <w:rsid w:val="00215B51"/>
    <w:rsid w:val="002160F1"/>
    <w:rsid w:val="00216561"/>
    <w:rsid w:val="00216982"/>
    <w:rsid w:val="00217198"/>
    <w:rsid w:val="00217557"/>
    <w:rsid w:val="00222D77"/>
    <w:rsid w:val="0022341D"/>
    <w:rsid w:val="00224848"/>
    <w:rsid w:val="0022496D"/>
    <w:rsid w:val="00224CE9"/>
    <w:rsid w:val="00225536"/>
    <w:rsid w:val="00225AB9"/>
    <w:rsid w:val="00225E3A"/>
    <w:rsid w:val="00226382"/>
    <w:rsid w:val="002264A0"/>
    <w:rsid w:val="002276A5"/>
    <w:rsid w:val="00227DBB"/>
    <w:rsid w:val="00230089"/>
    <w:rsid w:val="00230884"/>
    <w:rsid w:val="00230AA6"/>
    <w:rsid w:val="00230AE0"/>
    <w:rsid w:val="00230E4F"/>
    <w:rsid w:val="00231157"/>
    <w:rsid w:val="00232A9E"/>
    <w:rsid w:val="002336C5"/>
    <w:rsid w:val="002338A7"/>
    <w:rsid w:val="0023398E"/>
    <w:rsid w:val="00233B78"/>
    <w:rsid w:val="00233CC4"/>
    <w:rsid w:val="00234909"/>
    <w:rsid w:val="00234B4F"/>
    <w:rsid w:val="00235299"/>
    <w:rsid w:val="0023604E"/>
    <w:rsid w:val="00236F0A"/>
    <w:rsid w:val="00236F6F"/>
    <w:rsid w:val="002370C7"/>
    <w:rsid w:val="002371A7"/>
    <w:rsid w:val="00237C4D"/>
    <w:rsid w:val="0024092D"/>
    <w:rsid w:val="00240C43"/>
    <w:rsid w:val="00240D27"/>
    <w:rsid w:val="002424A7"/>
    <w:rsid w:val="00242A8B"/>
    <w:rsid w:val="002434B5"/>
    <w:rsid w:val="00243CCA"/>
    <w:rsid w:val="00243E5B"/>
    <w:rsid w:val="00244762"/>
    <w:rsid w:val="00244DF1"/>
    <w:rsid w:val="00245365"/>
    <w:rsid w:val="002456B8"/>
    <w:rsid w:val="00245948"/>
    <w:rsid w:val="00246119"/>
    <w:rsid w:val="00246631"/>
    <w:rsid w:val="00246A27"/>
    <w:rsid w:val="00246AA0"/>
    <w:rsid w:val="00247413"/>
    <w:rsid w:val="0024772D"/>
    <w:rsid w:val="00247E00"/>
    <w:rsid w:val="0025008E"/>
    <w:rsid w:val="0025018E"/>
    <w:rsid w:val="002515A8"/>
    <w:rsid w:val="00251682"/>
    <w:rsid w:val="002516F1"/>
    <w:rsid w:val="00251829"/>
    <w:rsid w:val="00251C70"/>
    <w:rsid w:val="00251CA8"/>
    <w:rsid w:val="00251E44"/>
    <w:rsid w:val="0025225F"/>
    <w:rsid w:val="002522CC"/>
    <w:rsid w:val="00252A74"/>
    <w:rsid w:val="0025305F"/>
    <w:rsid w:val="002533B5"/>
    <w:rsid w:val="002534C9"/>
    <w:rsid w:val="00253727"/>
    <w:rsid w:val="0025407B"/>
    <w:rsid w:val="002548F7"/>
    <w:rsid w:val="00254DE2"/>
    <w:rsid w:val="002558A6"/>
    <w:rsid w:val="0025618E"/>
    <w:rsid w:val="0025635A"/>
    <w:rsid w:val="002566D5"/>
    <w:rsid w:val="00256A5C"/>
    <w:rsid w:val="00256DA0"/>
    <w:rsid w:val="00257157"/>
    <w:rsid w:val="00257170"/>
    <w:rsid w:val="00257DDF"/>
    <w:rsid w:val="00261CAB"/>
    <w:rsid w:val="00261CDC"/>
    <w:rsid w:val="00262BD5"/>
    <w:rsid w:val="002639A2"/>
    <w:rsid w:val="00263CB0"/>
    <w:rsid w:val="00264571"/>
    <w:rsid w:val="00264BCC"/>
    <w:rsid w:val="00264D4B"/>
    <w:rsid w:val="002673C1"/>
    <w:rsid w:val="0027061C"/>
    <w:rsid w:val="00270704"/>
    <w:rsid w:val="00270AB8"/>
    <w:rsid w:val="00270BF9"/>
    <w:rsid w:val="0027115B"/>
    <w:rsid w:val="002711B0"/>
    <w:rsid w:val="002722FD"/>
    <w:rsid w:val="002725F5"/>
    <w:rsid w:val="002727D1"/>
    <w:rsid w:val="00273070"/>
    <w:rsid w:val="00274653"/>
    <w:rsid w:val="00274AE2"/>
    <w:rsid w:val="00275787"/>
    <w:rsid w:val="002759B3"/>
    <w:rsid w:val="00275CDE"/>
    <w:rsid w:val="00275D98"/>
    <w:rsid w:val="0027639E"/>
    <w:rsid w:val="00276CC7"/>
    <w:rsid w:val="0027722B"/>
    <w:rsid w:val="0027781B"/>
    <w:rsid w:val="002808A3"/>
    <w:rsid w:val="002824FE"/>
    <w:rsid w:val="00282B4C"/>
    <w:rsid w:val="00283A57"/>
    <w:rsid w:val="00283DB3"/>
    <w:rsid w:val="00283DD6"/>
    <w:rsid w:val="00283E7D"/>
    <w:rsid w:val="002840EF"/>
    <w:rsid w:val="00284114"/>
    <w:rsid w:val="00287E51"/>
    <w:rsid w:val="002903EA"/>
    <w:rsid w:val="0029064F"/>
    <w:rsid w:val="00290671"/>
    <w:rsid w:val="002915EB"/>
    <w:rsid w:val="00291C55"/>
    <w:rsid w:val="00292D35"/>
    <w:rsid w:val="00293175"/>
    <w:rsid w:val="002935EB"/>
    <w:rsid w:val="00293D16"/>
    <w:rsid w:val="0029431C"/>
    <w:rsid w:val="002953DF"/>
    <w:rsid w:val="00295808"/>
    <w:rsid w:val="00296482"/>
    <w:rsid w:val="00296541"/>
    <w:rsid w:val="002968C5"/>
    <w:rsid w:val="002A0017"/>
    <w:rsid w:val="002A065B"/>
    <w:rsid w:val="002A0963"/>
    <w:rsid w:val="002A10B2"/>
    <w:rsid w:val="002A157E"/>
    <w:rsid w:val="002A17E0"/>
    <w:rsid w:val="002A188F"/>
    <w:rsid w:val="002A1FF1"/>
    <w:rsid w:val="002A26A4"/>
    <w:rsid w:val="002A29EF"/>
    <w:rsid w:val="002A2FE9"/>
    <w:rsid w:val="002A318F"/>
    <w:rsid w:val="002A37B8"/>
    <w:rsid w:val="002A45BA"/>
    <w:rsid w:val="002A53DC"/>
    <w:rsid w:val="002A5A46"/>
    <w:rsid w:val="002A647E"/>
    <w:rsid w:val="002A7294"/>
    <w:rsid w:val="002B0355"/>
    <w:rsid w:val="002B09B5"/>
    <w:rsid w:val="002B0A1E"/>
    <w:rsid w:val="002B0F9D"/>
    <w:rsid w:val="002B11DF"/>
    <w:rsid w:val="002B1445"/>
    <w:rsid w:val="002B161B"/>
    <w:rsid w:val="002B1BA9"/>
    <w:rsid w:val="002B1DAE"/>
    <w:rsid w:val="002B21BA"/>
    <w:rsid w:val="002B349A"/>
    <w:rsid w:val="002B3940"/>
    <w:rsid w:val="002B43FC"/>
    <w:rsid w:val="002B455E"/>
    <w:rsid w:val="002B50EB"/>
    <w:rsid w:val="002B510A"/>
    <w:rsid w:val="002B5AD3"/>
    <w:rsid w:val="002B5B47"/>
    <w:rsid w:val="002B5F4B"/>
    <w:rsid w:val="002B604E"/>
    <w:rsid w:val="002C024B"/>
    <w:rsid w:val="002C0D8A"/>
    <w:rsid w:val="002C10B1"/>
    <w:rsid w:val="002C11DD"/>
    <w:rsid w:val="002C12CD"/>
    <w:rsid w:val="002C2A9C"/>
    <w:rsid w:val="002C3172"/>
    <w:rsid w:val="002C3F52"/>
    <w:rsid w:val="002C4609"/>
    <w:rsid w:val="002C4982"/>
    <w:rsid w:val="002C49D7"/>
    <w:rsid w:val="002C4C22"/>
    <w:rsid w:val="002C570E"/>
    <w:rsid w:val="002C723B"/>
    <w:rsid w:val="002C7F18"/>
    <w:rsid w:val="002D1674"/>
    <w:rsid w:val="002D1715"/>
    <w:rsid w:val="002D2BF7"/>
    <w:rsid w:val="002D2FC1"/>
    <w:rsid w:val="002D3035"/>
    <w:rsid w:val="002D4EF6"/>
    <w:rsid w:val="002D623C"/>
    <w:rsid w:val="002D7915"/>
    <w:rsid w:val="002D7C31"/>
    <w:rsid w:val="002D7EBA"/>
    <w:rsid w:val="002E0CB3"/>
    <w:rsid w:val="002E1484"/>
    <w:rsid w:val="002E17D1"/>
    <w:rsid w:val="002E18E8"/>
    <w:rsid w:val="002E1F9B"/>
    <w:rsid w:val="002E27B8"/>
    <w:rsid w:val="002E3C59"/>
    <w:rsid w:val="002E41E6"/>
    <w:rsid w:val="002E42DF"/>
    <w:rsid w:val="002E44DC"/>
    <w:rsid w:val="002E654E"/>
    <w:rsid w:val="002E6D1D"/>
    <w:rsid w:val="002E779A"/>
    <w:rsid w:val="002E7E69"/>
    <w:rsid w:val="002F2EE7"/>
    <w:rsid w:val="002F2F17"/>
    <w:rsid w:val="002F3943"/>
    <w:rsid w:val="002F3CAF"/>
    <w:rsid w:val="002F48AF"/>
    <w:rsid w:val="002F573D"/>
    <w:rsid w:val="002F5A80"/>
    <w:rsid w:val="002F5D7E"/>
    <w:rsid w:val="002F7336"/>
    <w:rsid w:val="002F75E6"/>
    <w:rsid w:val="002F7E1E"/>
    <w:rsid w:val="003013A5"/>
    <w:rsid w:val="003016A9"/>
    <w:rsid w:val="00301A75"/>
    <w:rsid w:val="00301A85"/>
    <w:rsid w:val="00301E3A"/>
    <w:rsid w:val="003022F0"/>
    <w:rsid w:val="00302502"/>
    <w:rsid w:val="00302764"/>
    <w:rsid w:val="00302C0C"/>
    <w:rsid w:val="00303444"/>
    <w:rsid w:val="00303C6B"/>
    <w:rsid w:val="0030507B"/>
    <w:rsid w:val="003052CF"/>
    <w:rsid w:val="00305326"/>
    <w:rsid w:val="00305B5A"/>
    <w:rsid w:val="003064FF"/>
    <w:rsid w:val="00306D0D"/>
    <w:rsid w:val="0030797E"/>
    <w:rsid w:val="00310B08"/>
    <w:rsid w:val="00310C87"/>
    <w:rsid w:val="00310D29"/>
    <w:rsid w:val="00310F08"/>
    <w:rsid w:val="003134CE"/>
    <w:rsid w:val="003136E6"/>
    <w:rsid w:val="00313928"/>
    <w:rsid w:val="00313DC1"/>
    <w:rsid w:val="003146D8"/>
    <w:rsid w:val="003149C6"/>
    <w:rsid w:val="00314D96"/>
    <w:rsid w:val="0031595A"/>
    <w:rsid w:val="00316C2D"/>
    <w:rsid w:val="00316D47"/>
    <w:rsid w:val="00316FE4"/>
    <w:rsid w:val="00317224"/>
    <w:rsid w:val="00317784"/>
    <w:rsid w:val="00317B09"/>
    <w:rsid w:val="00317C46"/>
    <w:rsid w:val="00317D80"/>
    <w:rsid w:val="0032160F"/>
    <w:rsid w:val="0032171D"/>
    <w:rsid w:val="00322C5E"/>
    <w:rsid w:val="00322D11"/>
    <w:rsid w:val="003234B5"/>
    <w:rsid w:val="003243D6"/>
    <w:rsid w:val="00324863"/>
    <w:rsid w:val="00324C18"/>
    <w:rsid w:val="00324EF7"/>
    <w:rsid w:val="0032506A"/>
    <w:rsid w:val="0032510F"/>
    <w:rsid w:val="003253CB"/>
    <w:rsid w:val="00325C4E"/>
    <w:rsid w:val="00326420"/>
    <w:rsid w:val="0032665A"/>
    <w:rsid w:val="003267EC"/>
    <w:rsid w:val="00326BFD"/>
    <w:rsid w:val="003279AB"/>
    <w:rsid w:val="00327A0E"/>
    <w:rsid w:val="00327A88"/>
    <w:rsid w:val="00327CA5"/>
    <w:rsid w:val="00327E59"/>
    <w:rsid w:val="00327F29"/>
    <w:rsid w:val="00330ADE"/>
    <w:rsid w:val="00330C4E"/>
    <w:rsid w:val="00331030"/>
    <w:rsid w:val="003312B1"/>
    <w:rsid w:val="00331E27"/>
    <w:rsid w:val="0033218D"/>
    <w:rsid w:val="003345CC"/>
    <w:rsid w:val="00334E66"/>
    <w:rsid w:val="00335B65"/>
    <w:rsid w:val="00336249"/>
    <w:rsid w:val="00336C91"/>
    <w:rsid w:val="00336D27"/>
    <w:rsid w:val="0034021A"/>
    <w:rsid w:val="00340686"/>
    <w:rsid w:val="00340CE9"/>
    <w:rsid w:val="003414FE"/>
    <w:rsid w:val="00342AB8"/>
    <w:rsid w:val="00342B5C"/>
    <w:rsid w:val="00343955"/>
    <w:rsid w:val="003454C2"/>
    <w:rsid w:val="00345E84"/>
    <w:rsid w:val="00345EA7"/>
    <w:rsid w:val="00346336"/>
    <w:rsid w:val="00347104"/>
    <w:rsid w:val="0035006F"/>
    <w:rsid w:val="0035081B"/>
    <w:rsid w:val="003516B2"/>
    <w:rsid w:val="003518B9"/>
    <w:rsid w:val="00352A62"/>
    <w:rsid w:val="0035334F"/>
    <w:rsid w:val="00353431"/>
    <w:rsid w:val="003537ED"/>
    <w:rsid w:val="003538DB"/>
    <w:rsid w:val="00353A9E"/>
    <w:rsid w:val="003544B3"/>
    <w:rsid w:val="00354973"/>
    <w:rsid w:val="00355B2F"/>
    <w:rsid w:val="00355BC7"/>
    <w:rsid w:val="00356112"/>
    <w:rsid w:val="003562E9"/>
    <w:rsid w:val="00356609"/>
    <w:rsid w:val="00356DE5"/>
    <w:rsid w:val="0035711E"/>
    <w:rsid w:val="00357B62"/>
    <w:rsid w:val="0036086E"/>
    <w:rsid w:val="00360A71"/>
    <w:rsid w:val="003611D8"/>
    <w:rsid w:val="0036165E"/>
    <w:rsid w:val="003620B7"/>
    <w:rsid w:val="00362E92"/>
    <w:rsid w:val="003630D8"/>
    <w:rsid w:val="003637B8"/>
    <w:rsid w:val="00364037"/>
    <w:rsid w:val="003640D8"/>
    <w:rsid w:val="0036519F"/>
    <w:rsid w:val="003655EB"/>
    <w:rsid w:val="003656DF"/>
    <w:rsid w:val="00365AC3"/>
    <w:rsid w:val="00365CB6"/>
    <w:rsid w:val="00365CFA"/>
    <w:rsid w:val="00365DCF"/>
    <w:rsid w:val="003664BE"/>
    <w:rsid w:val="00366E4B"/>
    <w:rsid w:val="00366E83"/>
    <w:rsid w:val="003716B7"/>
    <w:rsid w:val="00372537"/>
    <w:rsid w:val="0037296D"/>
    <w:rsid w:val="003729C4"/>
    <w:rsid w:val="00372A45"/>
    <w:rsid w:val="00372D2F"/>
    <w:rsid w:val="00372E86"/>
    <w:rsid w:val="003730E9"/>
    <w:rsid w:val="00373100"/>
    <w:rsid w:val="003745EE"/>
    <w:rsid w:val="00375D0D"/>
    <w:rsid w:val="00376385"/>
    <w:rsid w:val="00376D30"/>
    <w:rsid w:val="00377FE4"/>
    <w:rsid w:val="00380EFC"/>
    <w:rsid w:val="003812A6"/>
    <w:rsid w:val="00382E61"/>
    <w:rsid w:val="00382F5A"/>
    <w:rsid w:val="00383141"/>
    <w:rsid w:val="003832C2"/>
    <w:rsid w:val="00383BB9"/>
    <w:rsid w:val="0038490D"/>
    <w:rsid w:val="00384A15"/>
    <w:rsid w:val="003859AA"/>
    <w:rsid w:val="00386A35"/>
    <w:rsid w:val="00386B6C"/>
    <w:rsid w:val="00386F01"/>
    <w:rsid w:val="0038726E"/>
    <w:rsid w:val="00390367"/>
    <w:rsid w:val="003904EB"/>
    <w:rsid w:val="0039071B"/>
    <w:rsid w:val="003912CC"/>
    <w:rsid w:val="00391644"/>
    <w:rsid w:val="0039217A"/>
    <w:rsid w:val="00392362"/>
    <w:rsid w:val="00392A41"/>
    <w:rsid w:val="003937A7"/>
    <w:rsid w:val="003942A8"/>
    <w:rsid w:val="00394E7E"/>
    <w:rsid w:val="00395738"/>
    <w:rsid w:val="00395E40"/>
    <w:rsid w:val="00396C2F"/>
    <w:rsid w:val="00396CBE"/>
    <w:rsid w:val="003971EF"/>
    <w:rsid w:val="00397C35"/>
    <w:rsid w:val="00397E9A"/>
    <w:rsid w:val="00397F28"/>
    <w:rsid w:val="00397FAF"/>
    <w:rsid w:val="003A129C"/>
    <w:rsid w:val="003A1A2B"/>
    <w:rsid w:val="003A2F96"/>
    <w:rsid w:val="003A302D"/>
    <w:rsid w:val="003A40B8"/>
    <w:rsid w:val="003A4765"/>
    <w:rsid w:val="003A479A"/>
    <w:rsid w:val="003A4FC7"/>
    <w:rsid w:val="003A535A"/>
    <w:rsid w:val="003A57E5"/>
    <w:rsid w:val="003A5EBB"/>
    <w:rsid w:val="003A69AD"/>
    <w:rsid w:val="003A7F34"/>
    <w:rsid w:val="003B136C"/>
    <w:rsid w:val="003B142C"/>
    <w:rsid w:val="003B380E"/>
    <w:rsid w:val="003B4235"/>
    <w:rsid w:val="003B4C05"/>
    <w:rsid w:val="003B5018"/>
    <w:rsid w:val="003B5023"/>
    <w:rsid w:val="003B5DCA"/>
    <w:rsid w:val="003B735F"/>
    <w:rsid w:val="003C0260"/>
    <w:rsid w:val="003C0E20"/>
    <w:rsid w:val="003C0E9A"/>
    <w:rsid w:val="003C1054"/>
    <w:rsid w:val="003C1C9D"/>
    <w:rsid w:val="003C20C6"/>
    <w:rsid w:val="003C309A"/>
    <w:rsid w:val="003C4042"/>
    <w:rsid w:val="003C4339"/>
    <w:rsid w:val="003C4E22"/>
    <w:rsid w:val="003C4E26"/>
    <w:rsid w:val="003C526E"/>
    <w:rsid w:val="003C5390"/>
    <w:rsid w:val="003C55BD"/>
    <w:rsid w:val="003C6823"/>
    <w:rsid w:val="003C7005"/>
    <w:rsid w:val="003C7136"/>
    <w:rsid w:val="003C73D0"/>
    <w:rsid w:val="003C74D2"/>
    <w:rsid w:val="003C7C7D"/>
    <w:rsid w:val="003D1395"/>
    <w:rsid w:val="003D1D86"/>
    <w:rsid w:val="003D34F0"/>
    <w:rsid w:val="003D3F79"/>
    <w:rsid w:val="003D41A8"/>
    <w:rsid w:val="003D4222"/>
    <w:rsid w:val="003D4286"/>
    <w:rsid w:val="003D515C"/>
    <w:rsid w:val="003D53E2"/>
    <w:rsid w:val="003D54D2"/>
    <w:rsid w:val="003D57A0"/>
    <w:rsid w:val="003D5C33"/>
    <w:rsid w:val="003D5EFD"/>
    <w:rsid w:val="003D6237"/>
    <w:rsid w:val="003D64A5"/>
    <w:rsid w:val="003D7E51"/>
    <w:rsid w:val="003E1317"/>
    <w:rsid w:val="003E23ED"/>
    <w:rsid w:val="003E2AB3"/>
    <w:rsid w:val="003E41B5"/>
    <w:rsid w:val="003E5130"/>
    <w:rsid w:val="003E53E1"/>
    <w:rsid w:val="003E576C"/>
    <w:rsid w:val="003E6427"/>
    <w:rsid w:val="003E6BDA"/>
    <w:rsid w:val="003E6EDE"/>
    <w:rsid w:val="003F01F7"/>
    <w:rsid w:val="003F031E"/>
    <w:rsid w:val="003F1313"/>
    <w:rsid w:val="003F1527"/>
    <w:rsid w:val="003F248D"/>
    <w:rsid w:val="003F27B8"/>
    <w:rsid w:val="003F28EF"/>
    <w:rsid w:val="003F3531"/>
    <w:rsid w:val="003F3C25"/>
    <w:rsid w:val="003F3D19"/>
    <w:rsid w:val="003F425E"/>
    <w:rsid w:val="003F4519"/>
    <w:rsid w:val="003F4BAF"/>
    <w:rsid w:val="003F4D99"/>
    <w:rsid w:val="003F549C"/>
    <w:rsid w:val="003F61B2"/>
    <w:rsid w:val="003F62C0"/>
    <w:rsid w:val="003F6DCA"/>
    <w:rsid w:val="003F6E8B"/>
    <w:rsid w:val="003F7360"/>
    <w:rsid w:val="003F75E4"/>
    <w:rsid w:val="003F7662"/>
    <w:rsid w:val="003F797A"/>
    <w:rsid w:val="00400579"/>
    <w:rsid w:val="004009C5"/>
    <w:rsid w:val="00400BAC"/>
    <w:rsid w:val="00400D37"/>
    <w:rsid w:val="00400D81"/>
    <w:rsid w:val="00401CBC"/>
    <w:rsid w:val="00402C94"/>
    <w:rsid w:val="00403204"/>
    <w:rsid w:val="004044A1"/>
    <w:rsid w:val="0040468B"/>
    <w:rsid w:val="00404B5C"/>
    <w:rsid w:val="00407227"/>
    <w:rsid w:val="004076BC"/>
    <w:rsid w:val="00407A67"/>
    <w:rsid w:val="004118F6"/>
    <w:rsid w:val="004128F7"/>
    <w:rsid w:val="00413BBB"/>
    <w:rsid w:val="00413DF1"/>
    <w:rsid w:val="0041455C"/>
    <w:rsid w:val="00414F3B"/>
    <w:rsid w:val="004156B6"/>
    <w:rsid w:val="004162DE"/>
    <w:rsid w:val="0041689B"/>
    <w:rsid w:val="00417BB9"/>
    <w:rsid w:val="00417D3A"/>
    <w:rsid w:val="00417DD8"/>
    <w:rsid w:val="0042069E"/>
    <w:rsid w:val="00420A30"/>
    <w:rsid w:val="00421421"/>
    <w:rsid w:val="0042214A"/>
    <w:rsid w:val="004222A5"/>
    <w:rsid w:val="0042349B"/>
    <w:rsid w:val="00424090"/>
    <w:rsid w:val="00425465"/>
    <w:rsid w:val="004255AC"/>
    <w:rsid w:val="00425663"/>
    <w:rsid w:val="004259A3"/>
    <w:rsid w:val="00425A2C"/>
    <w:rsid w:val="0042690C"/>
    <w:rsid w:val="00426978"/>
    <w:rsid w:val="004276A6"/>
    <w:rsid w:val="00430677"/>
    <w:rsid w:val="004307CD"/>
    <w:rsid w:val="004308BF"/>
    <w:rsid w:val="00430AE9"/>
    <w:rsid w:val="00430E9D"/>
    <w:rsid w:val="00430EF8"/>
    <w:rsid w:val="0043160D"/>
    <w:rsid w:val="00432244"/>
    <w:rsid w:val="0043298F"/>
    <w:rsid w:val="00432D7A"/>
    <w:rsid w:val="00433C6D"/>
    <w:rsid w:val="00434CA1"/>
    <w:rsid w:val="00435161"/>
    <w:rsid w:val="00435D56"/>
    <w:rsid w:val="00435F7F"/>
    <w:rsid w:val="004369B7"/>
    <w:rsid w:val="00436D43"/>
    <w:rsid w:val="00440933"/>
    <w:rsid w:val="00440DFC"/>
    <w:rsid w:val="004416B1"/>
    <w:rsid w:val="004420E3"/>
    <w:rsid w:val="004422F8"/>
    <w:rsid w:val="00442306"/>
    <w:rsid w:val="00444256"/>
    <w:rsid w:val="00444896"/>
    <w:rsid w:val="004449A1"/>
    <w:rsid w:val="00444CD5"/>
    <w:rsid w:val="004456AD"/>
    <w:rsid w:val="00445776"/>
    <w:rsid w:val="0044597B"/>
    <w:rsid w:val="00445C4D"/>
    <w:rsid w:val="00445C95"/>
    <w:rsid w:val="0044692A"/>
    <w:rsid w:val="00447E14"/>
    <w:rsid w:val="00450864"/>
    <w:rsid w:val="00450CF0"/>
    <w:rsid w:val="00450E49"/>
    <w:rsid w:val="00451965"/>
    <w:rsid w:val="004525B8"/>
    <w:rsid w:val="004526D3"/>
    <w:rsid w:val="00452C0A"/>
    <w:rsid w:val="00452FD2"/>
    <w:rsid w:val="00453036"/>
    <w:rsid w:val="004534F9"/>
    <w:rsid w:val="004537ED"/>
    <w:rsid w:val="00454572"/>
    <w:rsid w:val="0045488F"/>
    <w:rsid w:val="00454A07"/>
    <w:rsid w:val="00456036"/>
    <w:rsid w:val="004560F2"/>
    <w:rsid w:val="004561FB"/>
    <w:rsid w:val="0045659C"/>
    <w:rsid w:val="004576FE"/>
    <w:rsid w:val="00457B34"/>
    <w:rsid w:val="00457EDD"/>
    <w:rsid w:val="00460825"/>
    <w:rsid w:val="004608C9"/>
    <w:rsid w:val="00460DC8"/>
    <w:rsid w:val="004615A3"/>
    <w:rsid w:val="00461741"/>
    <w:rsid w:val="00463CAD"/>
    <w:rsid w:val="00463E6F"/>
    <w:rsid w:val="00464478"/>
    <w:rsid w:val="00464A7A"/>
    <w:rsid w:val="00465972"/>
    <w:rsid w:val="00465AFE"/>
    <w:rsid w:val="00465E18"/>
    <w:rsid w:val="00465ED2"/>
    <w:rsid w:val="00466246"/>
    <w:rsid w:val="004664C2"/>
    <w:rsid w:val="0046669D"/>
    <w:rsid w:val="00466742"/>
    <w:rsid w:val="00466747"/>
    <w:rsid w:val="00467DDF"/>
    <w:rsid w:val="00470EE9"/>
    <w:rsid w:val="004713A7"/>
    <w:rsid w:val="00471419"/>
    <w:rsid w:val="00471B2E"/>
    <w:rsid w:val="00472094"/>
    <w:rsid w:val="00472727"/>
    <w:rsid w:val="004728B4"/>
    <w:rsid w:val="00473908"/>
    <w:rsid w:val="004739C5"/>
    <w:rsid w:val="00473E05"/>
    <w:rsid w:val="004745ED"/>
    <w:rsid w:val="004755EC"/>
    <w:rsid w:val="004774D1"/>
    <w:rsid w:val="004800E3"/>
    <w:rsid w:val="0048219E"/>
    <w:rsid w:val="0048339D"/>
    <w:rsid w:val="00483AD7"/>
    <w:rsid w:val="00483D7F"/>
    <w:rsid w:val="004851A3"/>
    <w:rsid w:val="00485E83"/>
    <w:rsid w:val="004864DB"/>
    <w:rsid w:val="00486AC0"/>
    <w:rsid w:val="004874D5"/>
    <w:rsid w:val="00487653"/>
    <w:rsid w:val="004878FB"/>
    <w:rsid w:val="00487AE8"/>
    <w:rsid w:val="00487F5C"/>
    <w:rsid w:val="00490268"/>
    <w:rsid w:val="004906CD"/>
    <w:rsid w:val="00490939"/>
    <w:rsid w:val="00490BBC"/>
    <w:rsid w:val="00491198"/>
    <w:rsid w:val="0049173C"/>
    <w:rsid w:val="0049285B"/>
    <w:rsid w:val="00492895"/>
    <w:rsid w:val="0049491D"/>
    <w:rsid w:val="004951EA"/>
    <w:rsid w:val="004958C7"/>
    <w:rsid w:val="00495A78"/>
    <w:rsid w:val="004964A3"/>
    <w:rsid w:val="00496634"/>
    <w:rsid w:val="004976ED"/>
    <w:rsid w:val="00497997"/>
    <w:rsid w:val="004A0197"/>
    <w:rsid w:val="004A064B"/>
    <w:rsid w:val="004A097B"/>
    <w:rsid w:val="004A18AE"/>
    <w:rsid w:val="004A1969"/>
    <w:rsid w:val="004A2F1A"/>
    <w:rsid w:val="004A31CE"/>
    <w:rsid w:val="004A37F3"/>
    <w:rsid w:val="004A3EA3"/>
    <w:rsid w:val="004A4193"/>
    <w:rsid w:val="004A4B9D"/>
    <w:rsid w:val="004A4F48"/>
    <w:rsid w:val="004A5301"/>
    <w:rsid w:val="004A5594"/>
    <w:rsid w:val="004A5DC7"/>
    <w:rsid w:val="004A60FF"/>
    <w:rsid w:val="004A6ADA"/>
    <w:rsid w:val="004A6D80"/>
    <w:rsid w:val="004A7BB7"/>
    <w:rsid w:val="004A7EE1"/>
    <w:rsid w:val="004A7F65"/>
    <w:rsid w:val="004B00E3"/>
    <w:rsid w:val="004B086F"/>
    <w:rsid w:val="004B0B97"/>
    <w:rsid w:val="004B0F1D"/>
    <w:rsid w:val="004B1029"/>
    <w:rsid w:val="004B1151"/>
    <w:rsid w:val="004B1CF3"/>
    <w:rsid w:val="004B20AD"/>
    <w:rsid w:val="004B2A8F"/>
    <w:rsid w:val="004B2BDC"/>
    <w:rsid w:val="004B2CCE"/>
    <w:rsid w:val="004B32C6"/>
    <w:rsid w:val="004B4D99"/>
    <w:rsid w:val="004B5157"/>
    <w:rsid w:val="004B5185"/>
    <w:rsid w:val="004B52B7"/>
    <w:rsid w:val="004B56F1"/>
    <w:rsid w:val="004B5EF6"/>
    <w:rsid w:val="004B708F"/>
    <w:rsid w:val="004B731C"/>
    <w:rsid w:val="004B732B"/>
    <w:rsid w:val="004B7E0A"/>
    <w:rsid w:val="004C01E3"/>
    <w:rsid w:val="004C05BF"/>
    <w:rsid w:val="004C06DE"/>
    <w:rsid w:val="004C10FB"/>
    <w:rsid w:val="004C113F"/>
    <w:rsid w:val="004C1A5D"/>
    <w:rsid w:val="004C1CAF"/>
    <w:rsid w:val="004C2C71"/>
    <w:rsid w:val="004C2DB7"/>
    <w:rsid w:val="004C2F39"/>
    <w:rsid w:val="004C44D1"/>
    <w:rsid w:val="004C46E0"/>
    <w:rsid w:val="004C4A23"/>
    <w:rsid w:val="004C4E4D"/>
    <w:rsid w:val="004C508D"/>
    <w:rsid w:val="004C55CC"/>
    <w:rsid w:val="004C6BFB"/>
    <w:rsid w:val="004C6C41"/>
    <w:rsid w:val="004C6F36"/>
    <w:rsid w:val="004C7467"/>
    <w:rsid w:val="004C765D"/>
    <w:rsid w:val="004C7EEA"/>
    <w:rsid w:val="004C7F5A"/>
    <w:rsid w:val="004D02D3"/>
    <w:rsid w:val="004D260E"/>
    <w:rsid w:val="004D2DDE"/>
    <w:rsid w:val="004D30F0"/>
    <w:rsid w:val="004D37E2"/>
    <w:rsid w:val="004D3C31"/>
    <w:rsid w:val="004D3EC7"/>
    <w:rsid w:val="004D53B1"/>
    <w:rsid w:val="004D595E"/>
    <w:rsid w:val="004D692D"/>
    <w:rsid w:val="004D7481"/>
    <w:rsid w:val="004D793D"/>
    <w:rsid w:val="004E07E9"/>
    <w:rsid w:val="004E093C"/>
    <w:rsid w:val="004E242E"/>
    <w:rsid w:val="004E2A56"/>
    <w:rsid w:val="004E2B32"/>
    <w:rsid w:val="004E2FB0"/>
    <w:rsid w:val="004E3176"/>
    <w:rsid w:val="004E4A0A"/>
    <w:rsid w:val="004E6B38"/>
    <w:rsid w:val="004E71FD"/>
    <w:rsid w:val="004E77B8"/>
    <w:rsid w:val="004F014E"/>
    <w:rsid w:val="004F0A82"/>
    <w:rsid w:val="004F0F54"/>
    <w:rsid w:val="004F24F4"/>
    <w:rsid w:val="004F26CC"/>
    <w:rsid w:val="004F2C6C"/>
    <w:rsid w:val="004F304B"/>
    <w:rsid w:val="004F3A2F"/>
    <w:rsid w:val="004F3E8E"/>
    <w:rsid w:val="004F4660"/>
    <w:rsid w:val="004F48A7"/>
    <w:rsid w:val="004F5A36"/>
    <w:rsid w:val="004F69A4"/>
    <w:rsid w:val="004F72CE"/>
    <w:rsid w:val="0050071C"/>
    <w:rsid w:val="00500BDB"/>
    <w:rsid w:val="00500DAA"/>
    <w:rsid w:val="00500DEB"/>
    <w:rsid w:val="0050267E"/>
    <w:rsid w:val="00502ECD"/>
    <w:rsid w:val="005034DE"/>
    <w:rsid w:val="00503D8A"/>
    <w:rsid w:val="00504A59"/>
    <w:rsid w:val="005058B2"/>
    <w:rsid w:val="005060DC"/>
    <w:rsid w:val="00507039"/>
    <w:rsid w:val="005070CD"/>
    <w:rsid w:val="00507B1A"/>
    <w:rsid w:val="00507BAE"/>
    <w:rsid w:val="0051046F"/>
    <w:rsid w:val="005107E7"/>
    <w:rsid w:val="00510A23"/>
    <w:rsid w:val="00510DA8"/>
    <w:rsid w:val="005111F7"/>
    <w:rsid w:val="00511ED5"/>
    <w:rsid w:val="00513065"/>
    <w:rsid w:val="00514EED"/>
    <w:rsid w:val="00515526"/>
    <w:rsid w:val="0051693A"/>
    <w:rsid w:val="005169F7"/>
    <w:rsid w:val="00516D36"/>
    <w:rsid w:val="005179A8"/>
    <w:rsid w:val="00517F96"/>
    <w:rsid w:val="005200D6"/>
    <w:rsid w:val="005209B9"/>
    <w:rsid w:val="00522D5A"/>
    <w:rsid w:val="00523484"/>
    <w:rsid w:val="00523FAD"/>
    <w:rsid w:val="00524163"/>
    <w:rsid w:val="00524320"/>
    <w:rsid w:val="00525773"/>
    <w:rsid w:val="0052591D"/>
    <w:rsid w:val="00525D19"/>
    <w:rsid w:val="00525E10"/>
    <w:rsid w:val="0052695B"/>
    <w:rsid w:val="005278F7"/>
    <w:rsid w:val="005303DE"/>
    <w:rsid w:val="00530BB7"/>
    <w:rsid w:val="00530DF4"/>
    <w:rsid w:val="005311D9"/>
    <w:rsid w:val="0053122D"/>
    <w:rsid w:val="005318CF"/>
    <w:rsid w:val="0053193E"/>
    <w:rsid w:val="00531AFA"/>
    <w:rsid w:val="00531C64"/>
    <w:rsid w:val="00532549"/>
    <w:rsid w:val="00532AA9"/>
    <w:rsid w:val="00532E03"/>
    <w:rsid w:val="00532E53"/>
    <w:rsid w:val="005334AC"/>
    <w:rsid w:val="00534A1A"/>
    <w:rsid w:val="00534B7B"/>
    <w:rsid w:val="00534D10"/>
    <w:rsid w:val="00535101"/>
    <w:rsid w:val="00536C17"/>
    <w:rsid w:val="0053736F"/>
    <w:rsid w:val="00537381"/>
    <w:rsid w:val="005373A9"/>
    <w:rsid w:val="00540945"/>
    <w:rsid w:val="00540BC9"/>
    <w:rsid w:val="0054118F"/>
    <w:rsid w:val="00542197"/>
    <w:rsid w:val="005422E7"/>
    <w:rsid w:val="00542CF7"/>
    <w:rsid w:val="00543349"/>
    <w:rsid w:val="00543367"/>
    <w:rsid w:val="00543542"/>
    <w:rsid w:val="005452CC"/>
    <w:rsid w:val="005472AD"/>
    <w:rsid w:val="0054784F"/>
    <w:rsid w:val="00550307"/>
    <w:rsid w:val="00552780"/>
    <w:rsid w:val="00552C70"/>
    <w:rsid w:val="00553219"/>
    <w:rsid w:val="0055334E"/>
    <w:rsid w:val="0055458E"/>
    <w:rsid w:val="005546EA"/>
    <w:rsid w:val="00554851"/>
    <w:rsid w:val="0055573E"/>
    <w:rsid w:val="00555ADD"/>
    <w:rsid w:val="005567E8"/>
    <w:rsid w:val="00556BEA"/>
    <w:rsid w:val="00556CFE"/>
    <w:rsid w:val="00556E93"/>
    <w:rsid w:val="00557279"/>
    <w:rsid w:val="00557871"/>
    <w:rsid w:val="00561086"/>
    <w:rsid w:val="0056114F"/>
    <w:rsid w:val="00561B88"/>
    <w:rsid w:val="00561DEA"/>
    <w:rsid w:val="00562E53"/>
    <w:rsid w:val="0056398E"/>
    <w:rsid w:val="005652A7"/>
    <w:rsid w:val="00565A5B"/>
    <w:rsid w:val="00565BDD"/>
    <w:rsid w:val="00566F25"/>
    <w:rsid w:val="00567995"/>
    <w:rsid w:val="00570D00"/>
    <w:rsid w:val="00570F9E"/>
    <w:rsid w:val="0057223A"/>
    <w:rsid w:val="00573654"/>
    <w:rsid w:val="00573E7D"/>
    <w:rsid w:val="00573E9C"/>
    <w:rsid w:val="00574184"/>
    <w:rsid w:val="00574227"/>
    <w:rsid w:val="005742E6"/>
    <w:rsid w:val="005748D3"/>
    <w:rsid w:val="00575237"/>
    <w:rsid w:val="00575B0B"/>
    <w:rsid w:val="00575DD2"/>
    <w:rsid w:val="005767AD"/>
    <w:rsid w:val="005771D1"/>
    <w:rsid w:val="005776D9"/>
    <w:rsid w:val="00577E94"/>
    <w:rsid w:val="00577EB2"/>
    <w:rsid w:val="005805F6"/>
    <w:rsid w:val="00580F3C"/>
    <w:rsid w:val="00580F9B"/>
    <w:rsid w:val="00582BE7"/>
    <w:rsid w:val="00583AEA"/>
    <w:rsid w:val="00583C7E"/>
    <w:rsid w:val="00583F89"/>
    <w:rsid w:val="0058400F"/>
    <w:rsid w:val="0058558F"/>
    <w:rsid w:val="00585B3D"/>
    <w:rsid w:val="00585B91"/>
    <w:rsid w:val="00586D20"/>
    <w:rsid w:val="00587B30"/>
    <w:rsid w:val="005901AA"/>
    <w:rsid w:val="00590387"/>
    <w:rsid w:val="00590788"/>
    <w:rsid w:val="00590CC6"/>
    <w:rsid w:val="005914D0"/>
    <w:rsid w:val="00591B87"/>
    <w:rsid w:val="00591F26"/>
    <w:rsid w:val="00592E80"/>
    <w:rsid w:val="00595F0F"/>
    <w:rsid w:val="005963FF"/>
    <w:rsid w:val="0059662B"/>
    <w:rsid w:val="00596985"/>
    <w:rsid w:val="0059709D"/>
    <w:rsid w:val="0059725D"/>
    <w:rsid w:val="005A0610"/>
    <w:rsid w:val="005A0A01"/>
    <w:rsid w:val="005A0B33"/>
    <w:rsid w:val="005A0C15"/>
    <w:rsid w:val="005A0CE3"/>
    <w:rsid w:val="005A11A0"/>
    <w:rsid w:val="005A1FCE"/>
    <w:rsid w:val="005A22FB"/>
    <w:rsid w:val="005A23F4"/>
    <w:rsid w:val="005A38D5"/>
    <w:rsid w:val="005A3E51"/>
    <w:rsid w:val="005A42B1"/>
    <w:rsid w:val="005A48EE"/>
    <w:rsid w:val="005A50D7"/>
    <w:rsid w:val="005A6A2F"/>
    <w:rsid w:val="005A6CFD"/>
    <w:rsid w:val="005A7170"/>
    <w:rsid w:val="005A7638"/>
    <w:rsid w:val="005A7D85"/>
    <w:rsid w:val="005A7FCB"/>
    <w:rsid w:val="005B1533"/>
    <w:rsid w:val="005B1749"/>
    <w:rsid w:val="005B1839"/>
    <w:rsid w:val="005B1CA4"/>
    <w:rsid w:val="005B21FA"/>
    <w:rsid w:val="005B2A5B"/>
    <w:rsid w:val="005B3D7D"/>
    <w:rsid w:val="005B56B6"/>
    <w:rsid w:val="005B619E"/>
    <w:rsid w:val="005B7BC4"/>
    <w:rsid w:val="005B7EF7"/>
    <w:rsid w:val="005C1B74"/>
    <w:rsid w:val="005C222B"/>
    <w:rsid w:val="005C2385"/>
    <w:rsid w:val="005C2AF3"/>
    <w:rsid w:val="005C32B4"/>
    <w:rsid w:val="005C3602"/>
    <w:rsid w:val="005C3689"/>
    <w:rsid w:val="005C3860"/>
    <w:rsid w:val="005C3B8E"/>
    <w:rsid w:val="005C47E8"/>
    <w:rsid w:val="005C584B"/>
    <w:rsid w:val="005C58F5"/>
    <w:rsid w:val="005C5C4E"/>
    <w:rsid w:val="005C67A4"/>
    <w:rsid w:val="005C74F5"/>
    <w:rsid w:val="005C77F9"/>
    <w:rsid w:val="005D02F2"/>
    <w:rsid w:val="005D2044"/>
    <w:rsid w:val="005D20B9"/>
    <w:rsid w:val="005D2200"/>
    <w:rsid w:val="005D3A5A"/>
    <w:rsid w:val="005D49AD"/>
    <w:rsid w:val="005D4B9B"/>
    <w:rsid w:val="005D4F22"/>
    <w:rsid w:val="005D6446"/>
    <w:rsid w:val="005D6949"/>
    <w:rsid w:val="005D7F35"/>
    <w:rsid w:val="005E0004"/>
    <w:rsid w:val="005E1492"/>
    <w:rsid w:val="005E191D"/>
    <w:rsid w:val="005E1A31"/>
    <w:rsid w:val="005E1E2B"/>
    <w:rsid w:val="005E27FB"/>
    <w:rsid w:val="005E3177"/>
    <w:rsid w:val="005E3AC2"/>
    <w:rsid w:val="005E436E"/>
    <w:rsid w:val="005E49F8"/>
    <w:rsid w:val="005E5ECF"/>
    <w:rsid w:val="005E60C7"/>
    <w:rsid w:val="005E63E5"/>
    <w:rsid w:val="005E6ADA"/>
    <w:rsid w:val="005E70A3"/>
    <w:rsid w:val="005E7E7F"/>
    <w:rsid w:val="005F020B"/>
    <w:rsid w:val="005F0255"/>
    <w:rsid w:val="005F0958"/>
    <w:rsid w:val="005F11E7"/>
    <w:rsid w:val="005F1F5B"/>
    <w:rsid w:val="005F2537"/>
    <w:rsid w:val="005F26D8"/>
    <w:rsid w:val="005F30BB"/>
    <w:rsid w:val="005F4024"/>
    <w:rsid w:val="005F4C41"/>
    <w:rsid w:val="005F5F35"/>
    <w:rsid w:val="005F6F60"/>
    <w:rsid w:val="005F7358"/>
    <w:rsid w:val="005F75A5"/>
    <w:rsid w:val="005F77FC"/>
    <w:rsid w:val="005F7893"/>
    <w:rsid w:val="00600195"/>
    <w:rsid w:val="00602238"/>
    <w:rsid w:val="00602C9E"/>
    <w:rsid w:val="0060352B"/>
    <w:rsid w:val="00603B79"/>
    <w:rsid w:val="00603C7E"/>
    <w:rsid w:val="00603CA5"/>
    <w:rsid w:val="00604339"/>
    <w:rsid w:val="0060443B"/>
    <w:rsid w:val="006053F6"/>
    <w:rsid w:val="00605ADD"/>
    <w:rsid w:val="006066F2"/>
    <w:rsid w:val="00606AB4"/>
    <w:rsid w:val="006101A7"/>
    <w:rsid w:val="006110E6"/>
    <w:rsid w:val="0061204F"/>
    <w:rsid w:val="0061367B"/>
    <w:rsid w:val="00614186"/>
    <w:rsid w:val="006143A1"/>
    <w:rsid w:val="006147FE"/>
    <w:rsid w:val="00614B7D"/>
    <w:rsid w:val="00615409"/>
    <w:rsid w:val="006155FA"/>
    <w:rsid w:val="00616166"/>
    <w:rsid w:val="00616BFD"/>
    <w:rsid w:val="00617ED7"/>
    <w:rsid w:val="00620BB6"/>
    <w:rsid w:val="006219C6"/>
    <w:rsid w:val="00621F4B"/>
    <w:rsid w:val="006227C2"/>
    <w:rsid w:val="00623405"/>
    <w:rsid w:val="00623536"/>
    <w:rsid w:val="00623574"/>
    <w:rsid w:val="00624CA9"/>
    <w:rsid w:val="00625E59"/>
    <w:rsid w:val="00626851"/>
    <w:rsid w:val="006270E2"/>
    <w:rsid w:val="00627132"/>
    <w:rsid w:val="00627348"/>
    <w:rsid w:val="00627585"/>
    <w:rsid w:val="00627BBC"/>
    <w:rsid w:val="00627FBF"/>
    <w:rsid w:val="00630096"/>
    <w:rsid w:val="00630158"/>
    <w:rsid w:val="00630240"/>
    <w:rsid w:val="00631C09"/>
    <w:rsid w:val="0063288C"/>
    <w:rsid w:val="0063340E"/>
    <w:rsid w:val="00633C1D"/>
    <w:rsid w:val="00635609"/>
    <w:rsid w:val="00635C21"/>
    <w:rsid w:val="0063682A"/>
    <w:rsid w:val="00637CA1"/>
    <w:rsid w:val="0064007B"/>
    <w:rsid w:val="006405C1"/>
    <w:rsid w:val="006409A7"/>
    <w:rsid w:val="006409D1"/>
    <w:rsid w:val="00642721"/>
    <w:rsid w:val="0064288C"/>
    <w:rsid w:val="00643D63"/>
    <w:rsid w:val="00643E8E"/>
    <w:rsid w:val="006441E4"/>
    <w:rsid w:val="00644466"/>
    <w:rsid w:val="00644D95"/>
    <w:rsid w:val="00645BAF"/>
    <w:rsid w:val="00646A88"/>
    <w:rsid w:val="006474DC"/>
    <w:rsid w:val="0065090B"/>
    <w:rsid w:val="00650970"/>
    <w:rsid w:val="00650FCE"/>
    <w:rsid w:val="0065324E"/>
    <w:rsid w:val="0065443E"/>
    <w:rsid w:val="00654EB3"/>
    <w:rsid w:val="006569AA"/>
    <w:rsid w:val="006569F7"/>
    <w:rsid w:val="00657955"/>
    <w:rsid w:val="00660299"/>
    <w:rsid w:val="0066090F"/>
    <w:rsid w:val="00661704"/>
    <w:rsid w:val="00661DD8"/>
    <w:rsid w:val="00662BE1"/>
    <w:rsid w:val="006634E5"/>
    <w:rsid w:val="00663512"/>
    <w:rsid w:val="00663FED"/>
    <w:rsid w:val="006643DE"/>
    <w:rsid w:val="006646C2"/>
    <w:rsid w:val="00665283"/>
    <w:rsid w:val="006669C8"/>
    <w:rsid w:val="006679D1"/>
    <w:rsid w:val="00667B29"/>
    <w:rsid w:val="00667CCD"/>
    <w:rsid w:val="0067029D"/>
    <w:rsid w:val="0067049C"/>
    <w:rsid w:val="00670F49"/>
    <w:rsid w:val="00671078"/>
    <w:rsid w:val="00671509"/>
    <w:rsid w:val="00671912"/>
    <w:rsid w:val="0067227E"/>
    <w:rsid w:val="006723BC"/>
    <w:rsid w:val="006733D0"/>
    <w:rsid w:val="00675201"/>
    <w:rsid w:val="0067619B"/>
    <w:rsid w:val="006761B5"/>
    <w:rsid w:val="0067678F"/>
    <w:rsid w:val="00676D0A"/>
    <w:rsid w:val="006772D0"/>
    <w:rsid w:val="00677BFD"/>
    <w:rsid w:val="00677E1B"/>
    <w:rsid w:val="00680246"/>
    <w:rsid w:val="00680524"/>
    <w:rsid w:val="00681595"/>
    <w:rsid w:val="006816FB"/>
    <w:rsid w:val="00681BF1"/>
    <w:rsid w:val="00681D7E"/>
    <w:rsid w:val="00682254"/>
    <w:rsid w:val="00682490"/>
    <w:rsid w:val="00683B74"/>
    <w:rsid w:val="00683BF1"/>
    <w:rsid w:val="00683C27"/>
    <w:rsid w:val="006850BD"/>
    <w:rsid w:val="006857F3"/>
    <w:rsid w:val="00685862"/>
    <w:rsid w:val="00685AB7"/>
    <w:rsid w:val="00686C2A"/>
    <w:rsid w:val="006909C6"/>
    <w:rsid w:val="006915B9"/>
    <w:rsid w:val="00691FA7"/>
    <w:rsid w:val="00692241"/>
    <w:rsid w:val="006935D6"/>
    <w:rsid w:val="006935ED"/>
    <w:rsid w:val="00693A7D"/>
    <w:rsid w:val="00693CCC"/>
    <w:rsid w:val="00693D8F"/>
    <w:rsid w:val="00694CC4"/>
    <w:rsid w:val="0069506B"/>
    <w:rsid w:val="00695DD3"/>
    <w:rsid w:val="00696481"/>
    <w:rsid w:val="00696575"/>
    <w:rsid w:val="00696A09"/>
    <w:rsid w:val="00696FDF"/>
    <w:rsid w:val="00697090"/>
    <w:rsid w:val="00697EEF"/>
    <w:rsid w:val="00697F5F"/>
    <w:rsid w:val="006A051B"/>
    <w:rsid w:val="006A12F1"/>
    <w:rsid w:val="006A145E"/>
    <w:rsid w:val="006A1749"/>
    <w:rsid w:val="006A17DC"/>
    <w:rsid w:val="006A241B"/>
    <w:rsid w:val="006A2AB8"/>
    <w:rsid w:val="006A2CD0"/>
    <w:rsid w:val="006A2E14"/>
    <w:rsid w:val="006A3381"/>
    <w:rsid w:val="006A351D"/>
    <w:rsid w:val="006A3650"/>
    <w:rsid w:val="006A3ECD"/>
    <w:rsid w:val="006A44B4"/>
    <w:rsid w:val="006A48EC"/>
    <w:rsid w:val="006A4BCF"/>
    <w:rsid w:val="006A7293"/>
    <w:rsid w:val="006B05BB"/>
    <w:rsid w:val="006B084B"/>
    <w:rsid w:val="006B1790"/>
    <w:rsid w:val="006B213B"/>
    <w:rsid w:val="006B26C9"/>
    <w:rsid w:val="006B2971"/>
    <w:rsid w:val="006B2B21"/>
    <w:rsid w:val="006B2DCB"/>
    <w:rsid w:val="006B2E91"/>
    <w:rsid w:val="006B2F54"/>
    <w:rsid w:val="006B33D7"/>
    <w:rsid w:val="006B3A48"/>
    <w:rsid w:val="006B46AE"/>
    <w:rsid w:val="006B5253"/>
    <w:rsid w:val="006B5405"/>
    <w:rsid w:val="006B5669"/>
    <w:rsid w:val="006B5834"/>
    <w:rsid w:val="006B6950"/>
    <w:rsid w:val="006B6D02"/>
    <w:rsid w:val="006B6D6B"/>
    <w:rsid w:val="006B7018"/>
    <w:rsid w:val="006B717E"/>
    <w:rsid w:val="006C0121"/>
    <w:rsid w:val="006C0AEB"/>
    <w:rsid w:val="006C0B79"/>
    <w:rsid w:val="006C0DAE"/>
    <w:rsid w:val="006C0DFD"/>
    <w:rsid w:val="006C0EF3"/>
    <w:rsid w:val="006C132B"/>
    <w:rsid w:val="006C13DB"/>
    <w:rsid w:val="006C2487"/>
    <w:rsid w:val="006C268C"/>
    <w:rsid w:val="006C2BED"/>
    <w:rsid w:val="006C2BF8"/>
    <w:rsid w:val="006C2F41"/>
    <w:rsid w:val="006C362E"/>
    <w:rsid w:val="006C403D"/>
    <w:rsid w:val="006C4396"/>
    <w:rsid w:val="006C524F"/>
    <w:rsid w:val="006C5343"/>
    <w:rsid w:val="006C5557"/>
    <w:rsid w:val="006C6567"/>
    <w:rsid w:val="006C6586"/>
    <w:rsid w:val="006C6BF8"/>
    <w:rsid w:val="006C7F85"/>
    <w:rsid w:val="006D0F2E"/>
    <w:rsid w:val="006D1369"/>
    <w:rsid w:val="006D2161"/>
    <w:rsid w:val="006D234E"/>
    <w:rsid w:val="006D2D77"/>
    <w:rsid w:val="006D2F44"/>
    <w:rsid w:val="006D34C4"/>
    <w:rsid w:val="006D45C5"/>
    <w:rsid w:val="006D5836"/>
    <w:rsid w:val="006D6659"/>
    <w:rsid w:val="006D67A8"/>
    <w:rsid w:val="006D7E4C"/>
    <w:rsid w:val="006E0496"/>
    <w:rsid w:val="006E06A4"/>
    <w:rsid w:val="006E0881"/>
    <w:rsid w:val="006E09EF"/>
    <w:rsid w:val="006E0E8A"/>
    <w:rsid w:val="006E101B"/>
    <w:rsid w:val="006E3260"/>
    <w:rsid w:val="006E3DC1"/>
    <w:rsid w:val="006E4EBE"/>
    <w:rsid w:val="006E5201"/>
    <w:rsid w:val="006E5CD6"/>
    <w:rsid w:val="006E5E7A"/>
    <w:rsid w:val="006E6B6D"/>
    <w:rsid w:val="006E70B7"/>
    <w:rsid w:val="006E748C"/>
    <w:rsid w:val="006E7685"/>
    <w:rsid w:val="006E76C3"/>
    <w:rsid w:val="006E78A5"/>
    <w:rsid w:val="006E79F4"/>
    <w:rsid w:val="006F0139"/>
    <w:rsid w:val="006F0EAC"/>
    <w:rsid w:val="006F0F82"/>
    <w:rsid w:val="006F1DC0"/>
    <w:rsid w:val="006F42D1"/>
    <w:rsid w:val="006F4659"/>
    <w:rsid w:val="006F4DD8"/>
    <w:rsid w:val="006F5F06"/>
    <w:rsid w:val="006F5FFD"/>
    <w:rsid w:val="006F6073"/>
    <w:rsid w:val="006F6F40"/>
    <w:rsid w:val="006F71F0"/>
    <w:rsid w:val="00700DD0"/>
    <w:rsid w:val="00701A99"/>
    <w:rsid w:val="00704A24"/>
    <w:rsid w:val="007063E7"/>
    <w:rsid w:val="0070678B"/>
    <w:rsid w:val="00706DE5"/>
    <w:rsid w:val="00707049"/>
    <w:rsid w:val="007073C9"/>
    <w:rsid w:val="007101BD"/>
    <w:rsid w:val="007125ED"/>
    <w:rsid w:val="00712B9B"/>
    <w:rsid w:val="007135B6"/>
    <w:rsid w:val="00714931"/>
    <w:rsid w:val="00715562"/>
    <w:rsid w:val="007155E2"/>
    <w:rsid w:val="00715739"/>
    <w:rsid w:val="0071652B"/>
    <w:rsid w:val="00716976"/>
    <w:rsid w:val="00716C56"/>
    <w:rsid w:val="00716D94"/>
    <w:rsid w:val="0071788E"/>
    <w:rsid w:val="00717CC0"/>
    <w:rsid w:val="0072034B"/>
    <w:rsid w:val="0072062D"/>
    <w:rsid w:val="00721121"/>
    <w:rsid w:val="00721BFF"/>
    <w:rsid w:val="00721D0C"/>
    <w:rsid w:val="00721F3E"/>
    <w:rsid w:val="007221D8"/>
    <w:rsid w:val="00722F8D"/>
    <w:rsid w:val="00723311"/>
    <w:rsid w:val="00723325"/>
    <w:rsid w:val="00723D91"/>
    <w:rsid w:val="00724039"/>
    <w:rsid w:val="007248C6"/>
    <w:rsid w:val="0072653F"/>
    <w:rsid w:val="00726DD8"/>
    <w:rsid w:val="00726F03"/>
    <w:rsid w:val="007270DE"/>
    <w:rsid w:val="007277B5"/>
    <w:rsid w:val="00730224"/>
    <w:rsid w:val="00731271"/>
    <w:rsid w:val="007315DE"/>
    <w:rsid w:val="00733CD5"/>
    <w:rsid w:val="00734051"/>
    <w:rsid w:val="00734FEB"/>
    <w:rsid w:val="00735314"/>
    <w:rsid w:val="0073558C"/>
    <w:rsid w:val="00735996"/>
    <w:rsid w:val="00736C00"/>
    <w:rsid w:val="00737046"/>
    <w:rsid w:val="007375BC"/>
    <w:rsid w:val="0074058F"/>
    <w:rsid w:val="007407B3"/>
    <w:rsid w:val="00740A56"/>
    <w:rsid w:val="007413F2"/>
    <w:rsid w:val="00741CDC"/>
    <w:rsid w:val="00741F8E"/>
    <w:rsid w:val="0074223D"/>
    <w:rsid w:val="00743065"/>
    <w:rsid w:val="00743C28"/>
    <w:rsid w:val="007440D7"/>
    <w:rsid w:val="0074461E"/>
    <w:rsid w:val="0074531D"/>
    <w:rsid w:val="0074568F"/>
    <w:rsid w:val="00745776"/>
    <w:rsid w:val="00745AB5"/>
    <w:rsid w:val="00745AE5"/>
    <w:rsid w:val="007462FC"/>
    <w:rsid w:val="00746A1C"/>
    <w:rsid w:val="00746D21"/>
    <w:rsid w:val="00746F24"/>
    <w:rsid w:val="0074783F"/>
    <w:rsid w:val="00747EE2"/>
    <w:rsid w:val="00750753"/>
    <w:rsid w:val="00750CC5"/>
    <w:rsid w:val="007512C3"/>
    <w:rsid w:val="00751DD1"/>
    <w:rsid w:val="00751E98"/>
    <w:rsid w:val="0075238A"/>
    <w:rsid w:val="00752770"/>
    <w:rsid w:val="00752AC6"/>
    <w:rsid w:val="00754490"/>
    <w:rsid w:val="00755079"/>
    <w:rsid w:val="00755862"/>
    <w:rsid w:val="00755A3A"/>
    <w:rsid w:val="0075609F"/>
    <w:rsid w:val="00757051"/>
    <w:rsid w:val="007570D9"/>
    <w:rsid w:val="0075729F"/>
    <w:rsid w:val="007575DF"/>
    <w:rsid w:val="007608DC"/>
    <w:rsid w:val="00761683"/>
    <w:rsid w:val="00762053"/>
    <w:rsid w:val="00762295"/>
    <w:rsid w:val="007623D8"/>
    <w:rsid w:val="007624C1"/>
    <w:rsid w:val="00762DB4"/>
    <w:rsid w:val="00763191"/>
    <w:rsid w:val="0076342C"/>
    <w:rsid w:val="0076347F"/>
    <w:rsid w:val="00763596"/>
    <w:rsid w:val="00764676"/>
    <w:rsid w:val="007647B6"/>
    <w:rsid w:val="00764ABA"/>
    <w:rsid w:val="00765735"/>
    <w:rsid w:val="00765F8F"/>
    <w:rsid w:val="0076634F"/>
    <w:rsid w:val="00766FDD"/>
    <w:rsid w:val="0077085F"/>
    <w:rsid w:val="00770F62"/>
    <w:rsid w:val="0077146F"/>
    <w:rsid w:val="00771F2E"/>
    <w:rsid w:val="00771F3B"/>
    <w:rsid w:val="00772633"/>
    <w:rsid w:val="00772C9A"/>
    <w:rsid w:val="00772F9E"/>
    <w:rsid w:val="0077478C"/>
    <w:rsid w:val="0077516D"/>
    <w:rsid w:val="0077695E"/>
    <w:rsid w:val="00776EEF"/>
    <w:rsid w:val="00777404"/>
    <w:rsid w:val="00777489"/>
    <w:rsid w:val="007779FA"/>
    <w:rsid w:val="00777BA0"/>
    <w:rsid w:val="00777F55"/>
    <w:rsid w:val="00780E63"/>
    <w:rsid w:val="0078128C"/>
    <w:rsid w:val="0078175C"/>
    <w:rsid w:val="00781926"/>
    <w:rsid w:val="00781A8B"/>
    <w:rsid w:val="00781C09"/>
    <w:rsid w:val="00781F10"/>
    <w:rsid w:val="00782810"/>
    <w:rsid w:val="00782CB0"/>
    <w:rsid w:val="0078344B"/>
    <w:rsid w:val="007842EF"/>
    <w:rsid w:val="007844DF"/>
    <w:rsid w:val="0078475D"/>
    <w:rsid w:val="00784C4D"/>
    <w:rsid w:val="00784C71"/>
    <w:rsid w:val="00784EC5"/>
    <w:rsid w:val="00785902"/>
    <w:rsid w:val="00785BD6"/>
    <w:rsid w:val="00785BFC"/>
    <w:rsid w:val="00785E14"/>
    <w:rsid w:val="00786134"/>
    <w:rsid w:val="0078643F"/>
    <w:rsid w:val="007866E4"/>
    <w:rsid w:val="007869FA"/>
    <w:rsid w:val="00787939"/>
    <w:rsid w:val="00787BE2"/>
    <w:rsid w:val="00790249"/>
    <w:rsid w:val="00791FBE"/>
    <w:rsid w:val="00792BEC"/>
    <w:rsid w:val="00793032"/>
    <w:rsid w:val="00793910"/>
    <w:rsid w:val="00794E94"/>
    <w:rsid w:val="007951E1"/>
    <w:rsid w:val="007963DC"/>
    <w:rsid w:val="00796D5A"/>
    <w:rsid w:val="00797063"/>
    <w:rsid w:val="007A0519"/>
    <w:rsid w:val="007A1672"/>
    <w:rsid w:val="007A2085"/>
    <w:rsid w:val="007A414E"/>
    <w:rsid w:val="007A4A51"/>
    <w:rsid w:val="007A54AC"/>
    <w:rsid w:val="007A581A"/>
    <w:rsid w:val="007A6AB1"/>
    <w:rsid w:val="007A6B74"/>
    <w:rsid w:val="007A6B81"/>
    <w:rsid w:val="007A7F75"/>
    <w:rsid w:val="007B021D"/>
    <w:rsid w:val="007B083C"/>
    <w:rsid w:val="007B0B68"/>
    <w:rsid w:val="007B2F5C"/>
    <w:rsid w:val="007B319A"/>
    <w:rsid w:val="007B33A3"/>
    <w:rsid w:val="007B3E22"/>
    <w:rsid w:val="007B3E88"/>
    <w:rsid w:val="007B4065"/>
    <w:rsid w:val="007B490B"/>
    <w:rsid w:val="007B4B06"/>
    <w:rsid w:val="007B5E09"/>
    <w:rsid w:val="007B60F8"/>
    <w:rsid w:val="007B61F9"/>
    <w:rsid w:val="007B622E"/>
    <w:rsid w:val="007B64AA"/>
    <w:rsid w:val="007B6F2F"/>
    <w:rsid w:val="007B7159"/>
    <w:rsid w:val="007C0977"/>
    <w:rsid w:val="007C1D4B"/>
    <w:rsid w:val="007C1EBB"/>
    <w:rsid w:val="007C20FB"/>
    <w:rsid w:val="007C221A"/>
    <w:rsid w:val="007C23E1"/>
    <w:rsid w:val="007C265B"/>
    <w:rsid w:val="007C2671"/>
    <w:rsid w:val="007C270C"/>
    <w:rsid w:val="007C2A0F"/>
    <w:rsid w:val="007C2EA0"/>
    <w:rsid w:val="007C30AA"/>
    <w:rsid w:val="007C349B"/>
    <w:rsid w:val="007C362E"/>
    <w:rsid w:val="007C3A01"/>
    <w:rsid w:val="007C3F8C"/>
    <w:rsid w:val="007C537A"/>
    <w:rsid w:val="007C57F6"/>
    <w:rsid w:val="007C5908"/>
    <w:rsid w:val="007C5D51"/>
    <w:rsid w:val="007C624C"/>
    <w:rsid w:val="007C6912"/>
    <w:rsid w:val="007D097C"/>
    <w:rsid w:val="007D0F1B"/>
    <w:rsid w:val="007D11C0"/>
    <w:rsid w:val="007D15D6"/>
    <w:rsid w:val="007D18D8"/>
    <w:rsid w:val="007D27BC"/>
    <w:rsid w:val="007D2A05"/>
    <w:rsid w:val="007D3502"/>
    <w:rsid w:val="007D36AE"/>
    <w:rsid w:val="007D3BAA"/>
    <w:rsid w:val="007D4150"/>
    <w:rsid w:val="007D458B"/>
    <w:rsid w:val="007D4612"/>
    <w:rsid w:val="007D5001"/>
    <w:rsid w:val="007D5840"/>
    <w:rsid w:val="007D5CDE"/>
    <w:rsid w:val="007D63F9"/>
    <w:rsid w:val="007D693B"/>
    <w:rsid w:val="007D6AB8"/>
    <w:rsid w:val="007D6B68"/>
    <w:rsid w:val="007D6FC8"/>
    <w:rsid w:val="007D76FB"/>
    <w:rsid w:val="007D784A"/>
    <w:rsid w:val="007D7B3E"/>
    <w:rsid w:val="007D7DAA"/>
    <w:rsid w:val="007E0FC5"/>
    <w:rsid w:val="007E131A"/>
    <w:rsid w:val="007E3A13"/>
    <w:rsid w:val="007E4348"/>
    <w:rsid w:val="007E483D"/>
    <w:rsid w:val="007E49FC"/>
    <w:rsid w:val="007E50EC"/>
    <w:rsid w:val="007E511D"/>
    <w:rsid w:val="007E55D2"/>
    <w:rsid w:val="007E5AAF"/>
    <w:rsid w:val="007E5AC9"/>
    <w:rsid w:val="007E63E2"/>
    <w:rsid w:val="007E7168"/>
    <w:rsid w:val="007E7171"/>
    <w:rsid w:val="007E7229"/>
    <w:rsid w:val="007E7386"/>
    <w:rsid w:val="007F0012"/>
    <w:rsid w:val="007F0088"/>
    <w:rsid w:val="007F0FB3"/>
    <w:rsid w:val="007F103B"/>
    <w:rsid w:val="007F1164"/>
    <w:rsid w:val="007F12FE"/>
    <w:rsid w:val="007F2109"/>
    <w:rsid w:val="007F2230"/>
    <w:rsid w:val="007F2869"/>
    <w:rsid w:val="007F29D5"/>
    <w:rsid w:val="007F2C6F"/>
    <w:rsid w:val="007F352D"/>
    <w:rsid w:val="007F3923"/>
    <w:rsid w:val="007F3DDE"/>
    <w:rsid w:val="007F3FB1"/>
    <w:rsid w:val="007F4370"/>
    <w:rsid w:val="007F44B4"/>
    <w:rsid w:val="007F4B32"/>
    <w:rsid w:val="007F5655"/>
    <w:rsid w:val="007F5E75"/>
    <w:rsid w:val="007F5FB3"/>
    <w:rsid w:val="007F63AD"/>
    <w:rsid w:val="007F6645"/>
    <w:rsid w:val="007F6CE9"/>
    <w:rsid w:val="007F6EF1"/>
    <w:rsid w:val="007F7831"/>
    <w:rsid w:val="007F7860"/>
    <w:rsid w:val="008006E8"/>
    <w:rsid w:val="008009EB"/>
    <w:rsid w:val="00800E04"/>
    <w:rsid w:val="00801EA3"/>
    <w:rsid w:val="00801F53"/>
    <w:rsid w:val="00802107"/>
    <w:rsid w:val="008023C1"/>
    <w:rsid w:val="00802774"/>
    <w:rsid w:val="008030F1"/>
    <w:rsid w:val="00804049"/>
    <w:rsid w:val="00804D92"/>
    <w:rsid w:val="00805029"/>
    <w:rsid w:val="00805225"/>
    <w:rsid w:val="008067E0"/>
    <w:rsid w:val="00806839"/>
    <w:rsid w:val="008076AF"/>
    <w:rsid w:val="0081037C"/>
    <w:rsid w:val="00811154"/>
    <w:rsid w:val="00811156"/>
    <w:rsid w:val="00811F4C"/>
    <w:rsid w:val="008122A1"/>
    <w:rsid w:val="00812664"/>
    <w:rsid w:val="00812776"/>
    <w:rsid w:val="008129D1"/>
    <w:rsid w:val="00812F08"/>
    <w:rsid w:val="00813DDA"/>
    <w:rsid w:val="00813EE0"/>
    <w:rsid w:val="00814B8B"/>
    <w:rsid w:val="00816E8F"/>
    <w:rsid w:val="00817107"/>
    <w:rsid w:val="0081716F"/>
    <w:rsid w:val="00820109"/>
    <w:rsid w:val="00820FB9"/>
    <w:rsid w:val="00821AB5"/>
    <w:rsid w:val="00821CA9"/>
    <w:rsid w:val="00822066"/>
    <w:rsid w:val="0082299C"/>
    <w:rsid w:val="0082391A"/>
    <w:rsid w:val="00823977"/>
    <w:rsid w:val="00823B47"/>
    <w:rsid w:val="00824518"/>
    <w:rsid w:val="00825BD1"/>
    <w:rsid w:val="00826435"/>
    <w:rsid w:val="00826611"/>
    <w:rsid w:val="00826A84"/>
    <w:rsid w:val="00827DE5"/>
    <w:rsid w:val="008307A2"/>
    <w:rsid w:val="00831D77"/>
    <w:rsid w:val="00831F99"/>
    <w:rsid w:val="00831FFF"/>
    <w:rsid w:val="00833094"/>
    <w:rsid w:val="008341F2"/>
    <w:rsid w:val="00834EF1"/>
    <w:rsid w:val="00835011"/>
    <w:rsid w:val="0083550D"/>
    <w:rsid w:val="00835CFC"/>
    <w:rsid w:val="008361FE"/>
    <w:rsid w:val="00836491"/>
    <w:rsid w:val="0083658E"/>
    <w:rsid w:val="00837D20"/>
    <w:rsid w:val="008400E2"/>
    <w:rsid w:val="00840798"/>
    <w:rsid w:val="00841962"/>
    <w:rsid w:val="00842EE1"/>
    <w:rsid w:val="00843408"/>
    <w:rsid w:val="008437D7"/>
    <w:rsid w:val="00843CFC"/>
    <w:rsid w:val="00843F8E"/>
    <w:rsid w:val="00844791"/>
    <w:rsid w:val="008449E6"/>
    <w:rsid w:val="00844F42"/>
    <w:rsid w:val="008462FD"/>
    <w:rsid w:val="00846851"/>
    <w:rsid w:val="0084690D"/>
    <w:rsid w:val="00847B7D"/>
    <w:rsid w:val="00847DC1"/>
    <w:rsid w:val="00850A6D"/>
    <w:rsid w:val="00850B70"/>
    <w:rsid w:val="00851198"/>
    <w:rsid w:val="00851337"/>
    <w:rsid w:val="0085172A"/>
    <w:rsid w:val="008525C2"/>
    <w:rsid w:val="0085345D"/>
    <w:rsid w:val="00853620"/>
    <w:rsid w:val="00854B0A"/>
    <w:rsid w:val="00854E6A"/>
    <w:rsid w:val="00855315"/>
    <w:rsid w:val="00855A4B"/>
    <w:rsid w:val="00855D76"/>
    <w:rsid w:val="00856D0A"/>
    <w:rsid w:val="0086146E"/>
    <w:rsid w:val="0086167F"/>
    <w:rsid w:val="00861B63"/>
    <w:rsid w:val="00862850"/>
    <w:rsid w:val="0086305C"/>
    <w:rsid w:val="0086369B"/>
    <w:rsid w:val="0086445F"/>
    <w:rsid w:val="008652B5"/>
    <w:rsid w:val="00865A2F"/>
    <w:rsid w:val="00865BFB"/>
    <w:rsid w:val="00866060"/>
    <w:rsid w:val="008663D8"/>
    <w:rsid w:val="0086675E"/>
    <w:rsid w:val="008669C9"/>
    <w:rsid w:val="00866AFE"/>
    <w:rsid w:val="00870270"/>
    <w:rsid w:val="008702A2"/>
    <w:rsid w:val="008704DF"/>
    <w:rsid w:val="008710AC"/>
    <w:rsid w:val="00871770"/>
    <w:rsid w:val="0087223E"/>
    <w:rsid w:val="00872ABC"/>
    <w:rsid w:val="00872E8B"/>
    <w:rsid w:val="00874AEF"/>
    <w:rsid w:val="00875639"/>
    <w:rsid w:val="00875AAE"/>
    <w:rsid w:val="008772C4"/>
    <w:rsid w:val="00877C3D"/>
    <w:rsid w:val="008807F1"/>
    <w:rsid w:val="00880918"/>
    <w:rsid w:val="00881660"/>
    <w:rsid w:val="00881BCD"/>
    <w:rsid w:val="008822EC"/>
    <w:rsid w:val="0088282B"/>
    <w:rsid w:val="00882DFC"/>
    <w:rsid w:val="00883055"/>
    <w:rsid w:val="0088379F"/>
    <w:rsid w:val="008839E9"/>
    <w:rsid w:val="008849B4"/>
    <w:rsid w:val="00884A13"/>
    <w:rsid w:val="0088507C"/>
    <w:rsid w:val="008851C1"/>
    <w:rsid w:val="008855E5"/>
    <w:rsid w:val="00885A39"/>
    <w:rsid w:val="00885D7E"/>
    <w:rsid w:val="00886327"/>
    <w:rsid w:val="008868AA"/>
    <w:rsid w:val="00886B7D"/>
    <w:rsid w:val="0088701D"/>
    <w:rsid w:val="008877DE"/>
    <w:rsid w:val="0089043C"/>
    <w:rsid w:val="00892B22"/>
    <w:rsid w:val="0089326A"/>
    <w:rsid w:val="00893836"/>
    <w:rsid w:val="00894F01"/>
    <w:rsid w:val="008952C9"/>
    <w:rsid w:val="00895519"/>
    <w:rsid w:val="00895660"/>
    <w:rsid w:val="00896195"/>
    <w:rsid w:val="00896CB3"/>
    <w:rsid w:val="008973B0"/>
    <w:rsid w:val="008A0558"/>
    <w:rsid w:val="008A0F25"/>
    <w:rsid w:val="008A0FFD"/>
    <w:rsid w:val="008A19C2"/>
    <w:rsid w:val="008A2534"/>
    <w:rsid w:val="008A2820"/>
    <w:rsid w:val="008A2EAE"/>
    <w:rsid w:val="008A3402"/>
    <w:rsid w:val="008A3FF8"/>
    <w:rsid w:val="008A521A"/>
    <w:rsid w:val="008A526E"/>
    <w:rsid w:val="008A558C"/>
    <w:rsid w:val="008A610F"/>
    <w:rsid w:val="008A6677"/>
    <w:rsid w:val="008A6D48"/>
    <w:rsid w:val="008A702B"/>
    <w:rsid w:val="008A71C8"/>
    <w:rsid w:val="008A7306"/>
    <w:rsid w:val="008A7E01"/>
    <w:rsid w:val="008B0034"/>
    <w:rsid w:val="008B04FE"/>
    <w:rsid w:val="008B05DC"/>
    <w:rsid w:val="008B083E"/>
    <w:rsid w:val="008B0D57"/>
    <w:rsid w:val="008B1613"/>
    <w:rsid w:val="008B194F"/>
    <w:rsid w:val="008B4AF4"/>
    <w:rsid w:val="008B5518"/>
    <w:rsid w:val="008B60DA"/>
    <w:rsid w:val="008B65E3"/>
    <w:rsid w:val="008B7602"/>
    <w:rsid w:val="008C0159"/>
    <w:rsid w:val="008C01DE"/>
    <w:rsid w:val="008C0508"/>
    <w:rsid w:val="008C095F"/>
    <w:rsid w:val="008C1317"/>
    <w:rsid w:val="008C1678"/>
    <w:rsid w:val="008C183D"/>
    <w:rsid w:val="008C30EA"/>
    <w:rsid w:val="008C33F8"/>
    <w:rsid w:val="008C3E3D"/>
    <w:rsid w:val="008C45FB"/>
    <w:rsid w:val="008C4CB5"/>
    <w:rsid w:val="008C532A"/>
    <w:rsid w:val="008C684D"/>
    <w:rsid w:val="008C6C1E"/>
    <w:rsid w:val="008C6E3B"/>
    <w:rsid w:val="008C7D5F"/>
    <w:rsid w:val="008C7F08"/>
    <w:rsid w:val="008D0328"/>
    <w:rsid w:val="008D058F"/>
    <w:rsid w:val="008D0F20"/>
    <w:rsid w:val="008D22D7"/>
    <w:rsid w:val="008D2AA9"/>
    <w:rsid w:val="008D32BB"/>
    <w:rsid w:val="008D36A0"/>
    <w:rsid w:val="008D487C"/>
    <w:rsid w:val="008D4A61"/>
    <w:rsid w:val="008D538E"/>
    <w:rsid w:val="008D6045"/>
    <w:rsid w:val="008D67FE"/>
    <w:rsid w:val="008D6BC5"/>
    <w:rsid w:val="008D73BD"/>
    <w:rsid w:val="008D76F3"/>
    <w:rsid w:val="008D78CC"/>
    <w:rsid w:val="008D7A43"/>
    <w:rsid w:val="008E0653"/>
    <w:rsid w:val="008E09EF"/>
    <w:rsid w:val="008E0AC8"/>
    <w:rsid w:val="008E1122"/>
    <w:rsid w:val="008E157B"/>
    <w:rsid w:val="008E1C3F"/>
    <w:rsid w:val="008E2082"/>
    <w:rsid w:val="008E2502"/>
    <w:rsid w:val="008E2614"/>
    <w:rsid w:val="008E2668"/>
    <w:rsid w:val="008E2D21"/>
    <w:rsid w:val="008E31E3"/>
    <w:rsid w:val="008E3395"/>
    <w:rsid w:val="008E41A8"/>
    <w:rsid w:val="008E4292"/>
    <w:rsid w:val="008E44E4"/>
    <w:rsid w:val="008E5B1F"/>
    <w:rsid w:val="008E6A6F"/>
    <w:rsid w:val="008E6FFB"/>
    <w:rsid w:val="008F09C7"/>
    <w:rsid w:val="008F0A7D"/>
    <w:rsid w:val="008F12A9"/>
    <w:rsid w:val="008F14D1"/>
    <w:rsid w:val="008F1DBF"/>
    <w:rsid w:val="008F1F1D"/>
    <w:rsid w:val="008F22A6"/>
    <w:rsid w:val="008F399D"/>
    <w:rsid w:val="008F3B63"/>
    <w:rsid w:val="008F42D8"/>
    <w:rsid w:val="008F4555"/>
    <w:rsid w:val="008F45B3"/>
    <w:rsid w:val="008F6955"/>
    <w:rsid w:val="008F74BE"/>
    <w:rsid w:val="0090074F"/>
    <w:rsid w:val="00902011"/>
    <w:rsid w:val="00902392"/>
    <w:rsid w:val="00902A61"/>
    <w:rsid w:val="009030E2"/>
    <w:rsid w:val="00903A86"/>
    <w:rsid w:val="00904A21"/>
    <w:rsid w:val="00905FC1"/>
    <w:rsid w:val="009073C8"/>
    <w:rsid w:val="00907E01"/>
    <w:rsid w:val="00907EB0"/>
    <w:rsid w:val="00910042"/>
    <w:rsid w:val="009103F3"/>
    <w:rsid w:val="00910520"/>
    <w:rsid w:val="00911D12"/>
    <w:rsid w:val="00911D21"/>
    <w:rsid w:val="00911D99"/>
    <w:rsid w:val="00912121"/>
    <w:rsid w:val="0091273F"/>
    <w:rsid w:val="009136EC"/>
    <w:rsid w:val="00913948"/>
    <w:rsid w:val="009139C8"/>
    <w:rsid w:val="00914015"/>
    <w:rsid w:val="009150F7"/>
    <w:rsid w:val="00915E21"/>
    <w:rsid w:val="00916879"/>
    <w:rsid w:val="00916B99"/>
    <w:rsid w:val="00916BA9"/>
    <w:rsid w:val="00920053"/>
    <w:rsid w:val="009209B6"/>
    <w:rsid w:val="009218AE"/>
    <w:rsid w:val="00921BBD"/>
    <w:rsid w:val="00922DFB"/>
    <w:rsid w:val="00923C86"/>
    <w:rsid w:val="00924AFF"/>
    <w:rsid w:val="00924EF7"/>
    <w:rsid w:val="00925992"/>
    <w:rsid w:val="00926BBA"/>
    <w:rsid w:val="00927049"/>
    <w:rsid w:val="00927471"/>
    <w:rsid w:val="009277C3"/>
    <w:rsid w:val="0093051C"/>
    <w:rsid w:val="0093182D"/>
    <w:rsid w:val="009323F0"/>
    <w:rsid w:val="00932BD7"/>
    <w:rsid w:val="00933F19"/>
    <w:rsid w:val="00934068"/>
    <w:rsid w:val="00934C4C"/>
    <w:rsid w:val="00934E8F"/>
    <w:rsid w:val="00935E2E"/>
    <w:rsid w:val="00936A60"/>
    <w:rsid w:val="00936A64"/>
    <w:rsid w:val="0093735E"/>
    <w:rsid w:val="00937BFF"/>
    <w:rsid w:val="00940748"/>
    <w:rsid w:val="00941344"/>
    <w:rsid w:val="0094138E"/>
    <w:rsid w:val="00941D95"/>
    <w:rsid w:val="00941E84"/>
    <w:rsid w:val="00941F19"/>
    <w:rsid w:val="00942803"/>
    <w:rsid w:val="009431C1"/>
    <w:rsid w:val="0094322F"/>
    <w:rsid w:val="0094398F"/>
    <w:rsid w:val="00943F09"/>
    <w:rsid w:val="0094417E"/>
    <w:rsid w:val="0094463C"/>
    <w:rsid w:val="0094533F"/>
    <w:rsid w:val="00945C0B"/>
    <w:rsid w:val="00946212"/>
    <w:rsid w:val="009473A1"/>
    <w:rsid w:val="00950148"/>
    <w:rsid w:val="0095091D"/>
    <w:rsid w:val="00950C1B"/>
    <w:rsid w:val="009522CB"/>
    <w:rsid w:val="0095238A"/>
    <w:rsid w:val="00952CDB"/>
    <w:rsid w:val="009539AB"/>
    <w:rsid w:val="00953FD9"/>
    <w:rsid w:val="009544FD"/>
    <w:rsid w:val="0095529B"/>
    <w:rsid w:val="009557FB"/>
    <w:rsid w:val="00956394"/>
    <w:rsid w:val="00957667"/>
    <w:rsid w:val="0096039D"/>
    <w:rsid w:val="00960FF3"/>
    <w:rsid w:val="009617BE"/>
    <w:rsid w:val="00961E4E"/>
    <w:rsid w:val="0096260F"/>
    <w:rsid w:val="00962BD9"/>
    <w:rsid w:val="00962F52"/>
    <w:rsid w:val="00963121"/>
    <w:rsid w:val="00963BFB"/>
    <w:rsid w:val="0096661E"/>
    <w:rsid w:val="00966CF9"/>
    <w:rsid w:val="0096727A"/>
    <w:rsid w:val="0096750F"/>
    <w:rsid w:val="00967D53"/>
    <w:rsid w:val="00971558"/>
    <w:rsid w:val="009735BA"/>
    <w:rsid w:val="00973AF6"/>
    <w:rsid w:val="00974806"/>
    <w:rsid w:val="00974ED4"/>
    <w:rsid w:val="009751EB"/>
    <w:rsid w:val="00975303"/>
    <w:rsid w:val="00975983"/>
    <w:rsid w:val="0097620E"/>
    <w:rsid w:val="0097702F"/>
    <w:rsid w:val="00977848"/>
    <w:rsid w:val="00977CEA"/>
    <w:rsid w:val="00980511"/>
    <w:rsid w:val="00981A69"/>
    <w:rsid w:val="00981BE1"/>
    <w:rsid w:val="00984224"/>
    <w:rsid w:val="009845A9"/>
    <w:rsid w:val="0098467E"/>
    <w:rsid w:val="00984F95"/>
    <w:rsid w:val="00985317"/>
    <w:rsid w:val="009856A2"/>
    <w:rsid w:val="00985A8A"/>
    <w:rsid w:val="00985F69"/>
    <w:rsid w:val="009860A5"/>
    <w:rsid w:val="0098624C"/>
    <w:rsid w:val="009869D0"/>
    <w:rsid w:val="00986C1C"/>
    <w:rsid w:val="00986DCD"/>
    <w:rsid w:val="009872D2"/>
    <w:rsid w:val="009879B1"/>
    <w:rsid w:val="00990591"/>
    <w:rsid w:val="0099082D"/>
    <w:rsid w:val="0099098C"/>
    <w:rsid w:val="00990AA9"/>
    <w:rsid w:val="00991CB9"/>
    <w:rsid w:val="00991D0C"/>
    <w:rsid w:val="00992008"/>
    <w:rsid w:val="009930FE"/>
    <w:rsid w:val="00993386"/>
    <w:rsid w:val="00993C0E"/>
    <w:rsid w:val="00993D27"/>
    <w:rsid w:val="00993D5E"/>
    <w:rsid w:val="009940FF"/>
    <w:rsid w:val="00995042"/>
    <w:rsid w:val="009965F8"/>
    <w:rsid w:val="00996B97"/>
    <w:rsid w:val="00997035"/>
    <w:rsid w:val="009972F5"/>
    <w:rsid w:val="00997F90"/>
    <w:rsid w:val="009A03ED"/>
    <w:rsid w:val="009A042F"/>
    <w:rsid w:val="009A1BEA"/>
    <w:rsid w:val="009A2240"/>
    <w:rsid w:val="009A228C"/>
    <w:rsid w:val="009A39A4"/>
    <w:rsid w:val="009A3A07"/>
    <w:rsid w:val="009A4ACE"/>
    <w:rsid w:val="009A4DFC"/>
    <w:rsid w:val="009A4E5C"/>
    <w:rsid w:val="009A54F5"/>
    <w:rsid w:val="009A6863"/>
    <w:rsid w:val="009A6C59"/>
    <w:rsid w:val="009A6E4B"/>
    <w:rsid w:val="009A6FE0"/>
    <w:rsid w:val="009A713F"/>
    <w:rsid w:val="009A7275"/>
    <w:rsid w:val="009A7AB8"/>
    <w:rsid w:val="009A7C5B"/>
    <w:rsid w:val="009A7ED5"/>
    <w:rsid w:val="009A7F07"/>
    <w:rsid w:val="009A7F17"/>
    <w:rsid w:val="009B0A1E"/>
    <w:rsid w:val="009B2277"/>
    <w:rsid w:val="009B2356"/>
    <w:rsid w:val="009B2FFC"/>
    <w:rsid w:val="009B36FF"/>
    <w:rsid w:val="009B37B2"/>
    <w:rsid w:val="009B420F"/>
    <w:rsid w:val="009B4233"/>
    <w:rsid w:val="009B4C8C"/>
    <w:rsid w:val="009B5394"/>
    <w:rsid w:val="009B5398"/>
    <w:rsid w:val="009B5F94"/>
    <w:rsid w:val="009B6BFA"/>
    <w:rsid w:val="009B75D0"/>
    <w:rsid w:val="009B79C9"/>
    <w:rsid w:val="009C1A1F"/>
    <w:rsid w:val="009C1C96"/>
    <w:rsid w:val="009C209D"/>
    <w:rsid w:val="009C26C4"/>
    <w:rsid w:val="009C2BC9"/>
    <w:rsid w:val="009C2F0F"/>
    <w:rsid w:val="009C34E9"/>
    <w:rsid w:val="009C3CFD"/>
    <w:rsid w:val="009C4331"/>
    <w:rsid w:val="009C47F7"/>
    <w:rsid w:val="009C4A28"/>
    <w:rsid w:val="009C58E4"/>
    <w:rsid w:val="009C66ED"/>
    <w:rsid w:val="009C6B99"/>
    <w:rsid w:val="009C6C27"/>
    <w:rsid w:val="009C6F1E"/>
    <w:rsid w:val="009C7493"/>
    <w:rsid w:val="009C7E3C"/>
    <w:rsid w:val="009C7FF9"/>
    <w:rsid w:val="009D026F"/>
    <w:rsid w:val="009D0AAE"/>
    <w:rsid w:val="009D1191"/>
    <w:rsid w:val="009D2836"/>
    <w:rsid w:val="009D2A70"/>
    <w:rsid w:val="009D3080"/>
    <w:rsid w:val="009D35DE"/>
    <w:rsid w:val="009D39C8"/>
    <w:rsid w:val="009D42DC"/>
    <w:rsid w:val="009D48D0"/>
    <w:rsid w:val="009D4AA0"/>
    <w:rsid w:val="009D4F58"/>
    <w:rsid w:val="009D4FDC"/>
    <w:rsid w:val="009D5A3F"/>
    <w:rsid w:val="009D5D3B"/>
    <w:rsid w:val="009D6ACB"/>
    <w:rsid w:val="009D7595"/>
    <w:rsid w:val="009E037A"/>
    <w:rsid w:val="009E0507"/>
    <w:rsid w:val="009E180D"/>
    <w:rsid w:val="009E19E8"/>
    <w:rsid w:val="009E280B"/>
    <w:rsid w:val="009E3361"/>
    <w:rsid w:val="009E3460"/>
    <w:rsid w:val="009E45D5"/>
    <w:rsid w:val="009E47A1"/>
    <w:rsid w:val="009E499A"/>
    <w:rsid w:val="009E4FF0"/>
    <w:rsid w:val="009E543A"/>
    <w:rsid w:val="009E5905"/>
    <w:rsid w:val="009E5A7A"/>
    <w:rsid w:val="009E647F"/>
    <w:rsid w:val="009E70A9"/>
    <w:rsid w:val="009E7567"/>
    <w:rsid w:val="009E7C68"/>
    <w:rsid w:val="009F0047"/>
    <w:rsid w:val="009F1426"/>
    <w:rsid w:val="009F2119"/>
    <w:rsid w:val="009F2183"/>
    <w:rsid w:val="009F28DA"/>
    <w:rsid w:val="009F28EE"/>
    <w:rsid w:val="009F2E85"/>
    <w:rsid w:val="009F3257"/>
    <w:rsid w:val="009F325A"/>
    <w:rsid w:val="009F3711"/>
    <w:rsid w:val="009F39D6"/>
    <w:rsid w:val="009F441F"/>
    <w:rsid w:val="009F6B26"/>
    <w:rsid w:val="00A012C0"/>
    <w:rsid w:val="00A020C9"/>
    <w:rsid w:val="00A02152"/>
    <w:rsid w:val="00A02A11"/>
    <w:rsid w:val="00A0333F"/>
    <w:rsid w:val="00A037CF"/>
    <w:rsid w:val="00A03BAC"/>
    <w:rsid w:val="00A03FB8"/>
    <w:rsid w:val="00A0431E"/>
    <w:rsid w:val="00A046C9"/>
    <w:rsid w:val="00A04DFB"/>
    <w:rsid w:val="00A05C6E"/>
    <w:rsid w:val="00A0635A"/>
    <w:rsid w:val="00A06BDD"/>
    <w:rsid w:val="00A06CCA"/>
    <w:rsid w:val="00A07443"/>
    <w:rsid w:val="00A07465"/>
    <w:rsid w:val="00A104F2"/>
    <w:rsid w:val="00A1107A"/>
    <w:rsid w:val="00A112D3"/>
    <w:rsid w:val="00A11505"/>
    <w:rsid w:val="00A12113"/>
    <w:rsid w:val="00A12201"/>
    <w:rsid w:val="00A13322"/>
    <w:rsid w:val="00A13476"/>
    <w:rsid w:val="00A138F9"/>
    <w:rsid w:val="00A13DB9"/>
    <w:rsid w:val="00A15D6B"/>
    <w:rsid w:val="00A162FD"/>
    <w:rsid w:val="00A166AF"/>
    <w:rsid w:val="00A17192"/>
    <w:rsid w:val="00A17330"/>
    <w:rsid w:val="00A17396"/>
    <w:rsid w:val="00A17EAA"/>
    <w:rsid w:val="00A2085B"/>
    <w:rsid w:val="00A209FE"/>
    <w:rsid w:val="00A2136B"/>
    <w:rsid w:val="00A2243A"/>
    <w:rsid w:val="00A22750"/>
    <w:rsid w:val="00A22803"/>
    <w:rsid w:val="00A238AE"/>
    <w:rsid w:val="00A2484F"/>
    <w:rsid w:val="00A24EE4"/>
    <w:rsid w:val="00A24F55"/>
    <w:rsid w:val="00A2533E"/>
    <w:rsid w:val="00A25F58"/>
    <w:rsid w:val="00A2629C"/>
    <w:rsid w:val="00A30951"/>
    <w:rsid w:val="00A30D88"/>
    <w:rsid w:val="00A31540"/>
    <w:rsid w:val="00A31DB8"/>
    <w:rsid w:val="00A31F0B"/>
    <w:rsid w:val="00A324EC"/>
    <w:rsid w:val="00A32639"/>
    <w:rsid w:val="00A32823"/>
    <w:rsid w:val="00A32F8A"/>
    <w:rsid w:val="00A34296"/>
    <w:rsid w:val="00A3571B"/>
    <w:rsid w:val="00A3712F"/>
    <w:rsid w:val="00A375A8"/>
    <w:rsid w:val="00A37D4B"/>
    <w:rsid w:val="00A40D19"/>
    <w:rsid w:val="00A4105A"/>
    <w:rsid w:val="00A419B4"/>
    <w:rsid w:val="00A42F4D"/>
    <w:rsid w:val="00A43C53"/>
    <w:rsid w:val="00A44846"/>
    <w:rsid w:val="00A44E1F"/>
    <w:rsid w:val="00A45396"/>
    <w:rsid w:val="00A45CC9"/>
    <w:rsid w:val="00A47CA7"/>
    <w:rsid w:val="00A5003A"/>
    <w:rsid w:val="00A501F5"/>
    <w:rsid w:val="00A50BE8"/>
    <w:rsid w:val="00A50C9C"/>
    <w:rsid w:val="00A5114E"/>
    <w:rsid w:val="00A5176F"/>
    <w:rsid w:val="00A51826"/>
    <w:rsid w:val="00A51965"/>
    <w:rsid w:val="00A52783"/>
    <w:rsid w:val="00A52AAB"/>
    <w:rsid w:val="00A532A2"/>
    <w:rsid w:val="00A53A38"/>
    <w:rsid w:val="00A54D0B"/>
    <w:rsid w:val="00A55575"/>
    <w:rsid w:val="00A56107"/>
    <w:rsid w:val="00A5624E"/>
    <w:rsid w:val="00A57623"/>
    <w:rsid w:val="00A60328"/>
    <w:rsid w:val="00A606EA"/>
    <w:rsid w:val="00A60E43"/>
    <w:rsid w:val="00A62584"/>
    <w:rsid w:val="00A631E8"/>
    <w:rsid w:val="00A63608"/>
    <w:rsid w:val="00A639EE"/>
    <w:rsid w:val="00A63C01"/>
    <w:rsid w:val="00A643DE"/>
    <w:rsid w:val="00A64B01"/>
    <w:rsid w:val="00A656BA"/>
    <w:rsid w:val="00A65C20"/>
    <w:rsid w:val="00A65C2F"/>
    <w:rsid w:val="00A65F37"/>
    <w:rsid w:val="00A660CB"/>
    <w:rsid w:val="00A6664D"/>
    <w:rsid w:val="00A66998"/>
    <w:rsid w:val="00A66B32"/>
    <w:rsid w:val="00A66D90"/>
    <w:rsid w:val="00A66EC7"/>
    <w:rsid w:val="00A678D6"/>
    <w:rsid w:val="00A6791B"/>
    <w:rsid w:val="00A67A9A"/>
    <w:rsid w:val="00A7043F"/>
    <w:rsid w:val="00A704A9"/>
    <w:rsid w:val="00A7083A"/>
    <w:rsid w:val="00A708B4"/>
    <w:rsid w:val="00A709E1"/>
    <w:rsid w:val="00A70A9E"/>
    <w:rsid w:val="00A70B50"/>
    <w:rsid w:val="00A70FB5"/>
    <w:rsid w:val="00A72A05"/>
    <w:rsid w:val="00A72F94"/>
    <w:rsid w:val="00A734F4"/>
    <w:rsid w:val="00A73AC4"/>
    <w:rsid w:val="00A73B3F"/>
    <w:rsid w:val="00A73CA0"/>
    <w:rsid w:val="00A73D2D"/>
    <w:rsid w:val="00A73DE3"/>
    <w:rsid w:val="00A74428"/>
    <w:rsid w:val="00A74CDB"/>
    <w:rsid w:val="00A75089"/>
    <w:rsid w:val="00A778C7"/>
    <w:rsid w:val="00A77DA4"/>
    <w:rsid w:val="00A81C0B"/>
    <w:rsid w:val="00A82EB7"/>
    <w:rsid w:val="00A83621"/>
    <w:rsid w:val="00A8379B"/>
    <w:rsid w:val="00A8393A"/>
    <w:rsid w:val="00A85AA2"/>
    <w:rsid w:val="00A85D76"/>
    <w:rsid w:val="00A85E66"/>
    <w:rsid w:val="00A85EEC"/>
    <w:rsid w:val="00A86314"/>
    <w:rsid w:val="00A875D9"/>
    <w:rsid w:val="00A8768D"/>
    <w:rsid w:val="00A87690"/>
    <w:rsid w:val="00A9073D"/>
    <w:rsid w:val="00A90933"/>
    <w:rsid w:val="00A9096D"/>
    <w:rsid w:val="00A91C04"/>
    <w:rsid w:val="00A9294E"/>
    <w:rsid w:val="00A92E7D"/>
    <w:rsid w:val="00A932BF"/>
    <w:rsid w:val="00A93781"/>
    <w:rsid w:val="00A938B7"/>
    <w:rsid w:val="00A94C62"/>
    <w:rsid w:val="00A95F92"/>
    <w:rsid w:val="00A96078"/>
    <w:rsid w:val="00A962F0"/>
    <w:rsid w:val="00A96935"/>
    <w:rsid w:val="00A97C6C"/>
    <w:rsid w:val="00A97CB0"/>
    <w:rsid w:val="00A97F73"/>
    <w:rsid w:val="00A97FE5"/>
    <w:rsid w:val="00AA17F3"/>
    <w:rsid w:val="00AA330F"/>
    <w:rsid w:val="00AA3732"/>
    <w:rsid w:val="00AA3752"/>
    <w:rsid w:val="00AA37FE"/>
    <w:rsid w:val="00AA3E7E"/>
    <w:rsid w:val="00AA48EE"/>
    <w:rsid w:val="00AA4F13"/>
    <w:rsid w:val="00AA52E9"/>
    <w:rsid w:val="00AA6206"/>
    <w:rsid w:val="00AA6924"/>
    <w:rsid w:val="00AA7E3A"/>
    <w:rsid w:val="00AB0811"/>
    <w:rsid w:val="00AB0F15"/>
    <w:rsid w:val="00AB272A"/>
    <w:rsid w:val="00AB2936"/>
    <w:rsid w:val="00AB2A92"/>
    <w:rsid w:val="00AB2DF0"/>
    <w:rsid w:val="00AB3BAB"/>
    <w:rsid w:val="00AB4B98"/>
    <w:rsid w:val="00AB5656"/>
    <w:rsid w:val="00AB57BB"/>
    <w:rsid w:val="00AB5AE7"/>
    <w:rsid w:val="00AB5E24"/>
    <w:rsid w:val="00AB5FA2"/>
    <w:rsid w:val="00AB6BEA"/>
    <w:rsid w:val="00AB72A1"/>
    <w:rsid w:val="00AC0463"/>
    <w:rsid w:val="00AC09C8"/>
    <w:rsid w:val="00AC16C7"/>
    <w:rsid w:val="00AC29D4"/>
    <w:rsid w:val="00AC4AF9"/>
    <w:rsid w:val="00AC4E90"/>
    <w:rsid w:val="00AC53C3"/>
    <w:rsid w:val="00AC64D2"/>
    <w:rsid w:val="00AC64F3"/>
    <w:rsid w:val="00AC65C9"/>
    <w:rsid w:val="00AC6F92"/>
    <w:rsid w:val="00AC72C9"/>
    <w:rsid w:val="00AC77EB"/>
    <w:rsid w:val="00AC7C30"/>
    <w:rsid w:val="00AC7E35"/>
    <w:rsid w:val="00AD1E7B"/>
    <w:rsid w:val="00AD2E48"/>
    <w:rsid w:val="00AD37F4"/>
    <w:rsid w:val="00AD3A39"/>
    <w:rsid w:val="00AD3BCE"/>
    <w:rsid w:val="00AD3C43"/>
    <w:rsid w:val="00AD40D6"/>
    <w:rsid w:val="00AD4414"/>
    <w:rsid w:val="00AD541E"/>
    <w:rsid w:val="00AD564F"/>
    <w:rsid w:val="00AD5B9A"/>
    <w:rsid w:val="00AD5BAC"/>
    <w:rsid w:val="00AD5EF7"/>
    <w:rsid w:val="00AD6145"/>
    <w:rsid w:val="00AD71B4"/>
    <w:rsid w:val="00AD7306"/>
    <w:rsid w:val="00AD736B"/>
    <w:rsid w:val="00AE0238"/>
    <w:rsid w:val="00AE0D94"/>
    <w:rsid w:val="00AE1E28"/>
    <w:rsid w:val="00AE2999"/>
    <w:rsid w:val="00AE2AE0"/>
    <w:rsid w:val="00AE2C64"/>
    <w:rsid w:val="00AE3550"/>
    <w:rsid w:val="00AE373C"/>
    <w:rsid w:val="00AE3A10"/>
    <w:rsid w:val="00AE3D2D"/>
    <w:rsid w:val="00AE3F97"/>
    <w:rsid w:val="00AE4356"/>
    <w:rsid w:val="00AE467B"/>
    <w:rsid w:val="00AE49A9"/>
    <w:rsid w:val="00AE55E8"/>
    <w:rsid w:val="00AE588C"/>
    <w:rsid w:val="00AE5D39"/>
    <w:rsid w:val="00AE6CDA"/>
    <w:rsid w:val="00AE738D"/>
    <w:rsid w:val="00AE75F6"/>
    <w:rsid w:val="00AE78B6"/>
    <w:rsid w:val="00AE7923"/>
    <w:rsid w:val="00AF009C"/>
    <w:rsid w:val="00AF0480"/>
    <w:rsid w:val="00AF0D10"/>
    <w:rsid w:val="00AF1941"/>
    <w:rsid w:val="00AF29FB"/>
    <w:rsid w:val="00AF2ABB"/>
    <w:rsid w:val="00AF3269"/>
    <w:rsid w:val="00AF3764"/>
    <w:rsid w:val="00AF3E5E"/>
    <w:rsid w:val="00AF4167"/>
    <w:rsid w:val="00AF46F0"/>
    <w:rsid w:val="00AF56C8"/>
    <w:rsid w:val="00AF58F3"/>
    <w:rsid w:val="00AF604E"/>
    <w:rsid w:val="00AF6086"/>
    <w:rsid w:val="00AF6543"/>
    <w:rsid w:val="00AF65F2"/>
    <w:rsid w:val="00AF6B0A"/>
    <w:rsid w:val="00AF6B15"/>
    <w:rsid w:val="00AF7E46"/>
    <w:rsid w:val="00AF7EEC"/>
    <w:rsid w:val="00AF7F05"/>
    <w:rsid w:val="00B000E2"/>
    <w:rsid w:val="00B007F4"/>
    <w:rsid w:val="00B01B21"/>
    <w:rsid w:val="00B01D0C"/>
    <w:rsid w:val="00B026A8"/>
    <w:rsid w:val="00B03433"/>
    <w:rsid w:val="00B0376C"/>
    <w:rsid w:val="00B03E50"/>
    <w:rsid w:val="00B0415A"/>
    <w:rsid w:val="00B04273"/>
    <w:rsid w:val="00B045F0"/>
    <w:rsid w:val="00B05575"/>
    <w:rsid w:val="00B06C82"/>
    <w:rsid w:val="00B071A6"/>
    <w:rsid w:val="00B07C64"/>
    <w:rsid w:val="00B10311"/>
    <w:rsid w:val="00B105D4"/>
    <w:rsid w:val="00B11353"/>
    <w:rsid w:val="00B115A6"/>
    <w:rsid w:val="00B1260A"/>
    <w:rsid w:val="00B12F36"/>
    <w:rsid w:val="00B130A9"/>
    <w:rsid w:val="00B15826"/>
    <w:rsid w:val="00B15CE5"/>
    <w:rsid w:val="00B15D76"/>
    <w:rsid w:val="00B15DCD"/>
    <w:rsid w:val="00B160D9"/>
    <w:rsid w:val="00B16346"/>
    <w:rsid w:val="00B16DF2"/>
    <w:rsid w:val="00B17925"/>
    <w:rsid w:val="00B21348"/>
    <w:rsid w:val="00B2195F"/>
    <w:rsid w:val="00B223DD"/>
    <w:rsid w:val="00B2283D"/>
    <w:rsid w:val="00B22B6C"/>
    <w:rsid w:val="00B22C0E"/>
    <w:rsid w:val="00B231E8"/>
    <w:rsid w:val="00B239DE"/>
    <w:rsid w:val="00B241C3"/>
    <w:rsid w:val="00B249E6"/>
    <w:rsid w:val="00B24AC1"/>
    <w:rsid w:val="00B24BB2"/>
    <w:rsid w:val="00B2533A"/>
    <w:rsid w:val="00B25F2B"/>
    <w:rsid w:val="00B26CBB"/>
    <w:rsid w:val="00B2713A"/>
    <w:rsid w:val="00B301FD"/>
    <w:rsid w:val="00B30C16"/>
    <w:rsid w:val="00B30D41"/>
    <w:rsid w:val="00B31BC0"/>
    <w:rsid w:val="00B31BE0"/>
    <w:rsid w:val="00B33610"/>
    <w:rsid w:val="00B339D7"/>
    <w:rsid w:val="00B33DA7"/>
    <w:rsid w:val="00B3467D"/>
    <w:rsid w:val="00B360AD"/>
    <w:rsid w:val="00B36AED"/>
    <w:rsid w:val="00B37993"/>
    <w:rsid w:val="00B40362"/>
    <w:rsid w:val="00B41054"/>
    <w:rsid w:val="00B410BB"/>
    <w:rsid w:val="00B41B69"/>
    <w:rsid w:val="00B41EC0"/>
    <w:rsid w:val="00B41FBF"/>
    <w:rsid w:val="00B42DE0"/>
    <w:rsid w:val="00B4369D"/>
    <w:rsid w:val="00B45C95"/>
    <w:rsid w:val="00B45FE5"/>
    <w:rsid w:val="00B4654D"/>
    <w:rsid w:val="00B4679F"/>
    <w:rsid w:val="00B46BD0"/>
    <w:rsid w:val="00B47ABB"/>
    <w:rsid w:val="00B47CB2"/>
    <w:rsid w:val="00B502FC"/>
    <w:rsid w:val="00B505D4"/>
    <w:rsid w:val="00B50659"/>
    <w:rsid w:val="00B51BC1"/>
    <w:rsid w:val="00B523DA"/>
    <w:rsid w:val="00B5307C"/>
    <w:rsid w:val="00B533F7"/>
    <w:rsid w:val="00B5350B"/>
    <w:rsid w:val="00B53F56"/>
    <w:rsid w:val="00B5445C"/>
    <w:rsid w:val="00B54606"/>
    <w:rsid w:val="00B54A72"/>
    <w:rsid w:val="00B54D6F"/>
    <w:rsid w:val="00B554ED"/>
    <w:rsid w:val="00B55631"/>
    <w:rsid w:val="00B5581B"/>
    <w:rsid w:val="00B558F1"/>
    <w:rsid w:val="00B572D9"/>
    <w:rsid w:val="00B5753B"/>
    <w:rsid w:val="00B57EA1"/>
    <w:rsid w:val="00B60751"/>
    <w:rsid w:val="00B6296D"/>
    <w:rsid w:val="00B62CAE"/>
    <w:rsid w:val="00B64195"/>
    <w:rsid w:val="00B64743"/>
    <w:rsid w:val="00B659A5"/>
    <w:rsid w:val="00B65F47"/>
    <w:rsid w:val="00B66805"/>
    <w:rsid w:val="00B66966"/>
    <w:rsid w:val="00B66C7E"/>
    <w:rsid w:val="00B67859"/>
    <w:rsid w:val="00B70422"/>
    <w:rsid w:val="00B711F8"/>
    <w:rsid w:val="00B7147E"/>
    <w:rsid w:val="00B714FC"/>
    <w:rsid w:val="00B71842"/>
    <w:rsid w:val="00B71DB5"/>
    <w:rsid w:val="00B7292C"/>
    <w:rsid w:val="00B73026"/>
    <w:rsid w:val="00B73090"/>
    <w:rsid w:val="00B73359"/>
    <w:rsid w:val="00B73CA6"/>
    <w:rsid w:val="00B73E14"/>
    <w:rsid w:val="00B75A23"/>
    <w:rsid w:val="00B76768"/>
    <w:rsid w:val="00B8066B"/>
    <w:rsid w:val="00B815EE"/>
    <w:rsid w:val="00B819D4"/>
    <w:rsid w:val="00B81DCD"/>
    <w:rsid w:val="00B825AF"/>
    <w:rsid w:val="00B82687"/>
    <w:rsid w:val="00B830BC"/>
    <w:rsid w:val="00B83300"/>
    <w:rsid w:val="00B833F2"/>
    <w:rsid w:val="00B838A1"/>
    <w:rsid w:val="00B83CFA"/>
    <w:rsid w:val="00B84B40"/>
    <w:rsid w:val="00B85B38"/>
    <w:rsid w:val="00B85DFC"/>
    <w:rsid w:val="00B865C3"/>
    <w:rsid w:val="00B877C6"/>
    <w:rsid w:val="00B90529"/>
    <w:rsid w:val="00B91329"/>
    <w:rsid w:val="00B917A2"/>
    <w:rsid w:val="00B919C2"/>
    <w:rsid w:val="00B9237A"/>
    <w:rsid w:val="00B924B4"/>
    <w:rsid w:val="00B92E55"/>
    <w:rsid w:val="00B942CC"/>
    <w:rsid w:val="00B947EE"/>
    <w:rsid w:val="00B955E8"/>
    <w:rsid w:val="00B962DB"/>
    <w:rsid w:val="00BA0563"/>
    <w:rsid w:val="00BA0ECB"/>
    <w:rsid w:val="00BA18CC"/>
    <w:rsid w:val="00BA190A"/>
    <w:rsid w:val="00BA1CD5"/>
    <w:rsid w:val="00BA21EC"/>
    <w:rsid w:val="00BA28D9"/>
    <w:rsid w:val="00BA39A5"/>
    <w:rsid w:val="00BA414C"/>
    <w:rsid w:val="00BA57AF"/>
    <w:rsid w:val="00BA5B1F"/>
    <w:rsid w:val="00BA5B5C"/>
    <w:rsid w:val="00BA5BF6"/>
    <w:rsid w:val="00BA5F34"/>
    <w:rsid w:val="00BA6804"/>
    <w:rsid w:val="00BA7012"/>
    <w:rsid w:val="00BA7520"/>
    <w:rsid w:val="00BB0118"/>
    <w:rsid w:val="00BB08EC"/>
    <w:rsid w:val="00BB0941"/>
    <w:rsid w:val="00BB0A18"/>
    <w:rsid w:val="00BB0BD2"/>
    <w:rsid w:val="00BB0E2B"/>
    <w:rsid w:val="00BB21AF"/>
    <w:rsid w:val="00BB2272"/>
    <w:rsid w:val="00BB3059"/>
    <w:rsid w:val="00BB5098"/>
    <w:rsid w:val="00BB58B4"/>
    <w:rsid w:val="00BB5928"/>
    <w:rsid w:val="00BB5CD2"/>
    <w:rsid w:val="00BB607C"/>
    <w:rsid w:val="00BB63BB"/>
    <w:rsid w:val="00BB651F"/>
    <w:rsid w:val="00BB6A13"/>
    <w:rsid w:val="00BB7171"/>
    <w:rsid w:val="00BB791C"/>
    <w:rsid w:val="00BB7B03"/>
    <w:rsid w:val="00BB7B5D"/>
    <w:rsid w:val="00BC00AB"/>
    <w:rsid w:val="00BC012E"/>
    <w:rsid w:val="00BC06BE"/>
    <w:rsid w:val="00BC0AE7"/>
    <w:rsid w:val="00BC23F3"/>
    <w:rsid w:val="00BC274A"/>
    <w:rsid w:val="00BC34C2"/>
    <w:rsid w:val="00BC447F"/>
    <w:rsid w:val="00BC51D3"/>
    <w:rsid w:val="00BC5217"/>
    <w:rsid w:val="00BC5BA8"/>
    <w:rsid w:val="00BC61CE"/>
    <w:rsid w:val="00BC6485"/>
    <w:rsid w:val="00BC76DE"/>
    <w:rsid w:val="00BC7B54"/>
    <w:rsid w:val="00BC7C01"/>
    <w:rsid w:val="00BC7EA4"/>
    <w:rsid w:val="00BD0561"/>
    <w:rsid w:val="00BD1468"/>
    <w:rsid w:val="00BD1D74"/>
    <w:rsid w:val="00BD22FB"/>
    <w:rsid w:val="00BD2DBC"/>
    <w:rsid w:val="00BD2E26"/>
    <w:rsid w:val="00BD3401"/>
    <w:rsid w:val="00BD3C4D"/>
    <w:rsid w:val="00BD3FF4"/>
    <w:rsid w:val="00BD45D0"/>
    <w:rsid w:val="00BD48DB"/>
    <w:rsid w:val="00BD56C8"/>
    <w:rsid w:val="00BD5DAD"/>
    <w:rsid w:val="00BD637A"/>
    <w:rsid w:val="00BD6F1E"/>
    <w:rsid w:val="00BD7B4B"/>
    <w:rsid w:val="00BD7B58"/>
    <w:rsid w:val="00BE0E80"/>
    <w:rsid w:val="00BE1E32"/>
    <w:rsid w:val="00BE24F5"/>
    <w:rsid w:val="00BE277C"/>
    <w:rsid w:val="00BE3153"/>
    <w:rsid w:val="00BE5744"/>
    <w:rsid w:val="00BE5A6A"/>
    <w:rsid w:val="00BE5DC9"/>
    <w:rsid w:val="00BE6038"/>
    <w:rsid w:val="00BE66E5"/>
    <w:rsid w:val="00BE6B75"/>
    <w:rsid w:val="00BE76B6"/>
    <w:rsid w:val="00BF075C"/>
    <w:rsid w:val="00BF0B95"/>
    <w:rsid w:val="00BF0DFF"/>
    <w:rsid w:val="00BF1497"/>
    <w:rsid w:val="00BF2A04"/>
    <w:rsid w:val="00BF2C9C"/>
    <w:rsid w:val="00BF30E4"/>
    <w:rsid w:val="00BF5520"/>
    <w:rsid w:val="00BF5775"/>
    <w:rsid w:val="00BF5952"/>
    <w:rsid w:val="00BF5D36"/>
    <w:rsid w:val="00BF69AD"/>
    <w:rsid w:val="00BF6D70"/>
    <w:rsid w:val="00BF75A1"/>
    <w:rsid w:val="00C00E2D"/>
    <w:rsid w:val="00C01FD0"/>
    <w:rsid w:val="00C02237"/>
    <w:rsid w:val="00C028A4"/>
    <w:rsid w:val="00C0297D"/>
    <w:rsid w:val="00C02BDC"/>
    <w:rsid w:val="00C02C4A"/>
    <w:rsid w:val="00C04EF0"/>
    <w:rsid w:val="00C04F01"/>
    <w:rsid w:val="00C051DF"/>
    <w:rsid w:val="00C05F61"/>
    <w:rsid w:val="00C10158"/>
    <w:rsid w:val="00C10B6A"/>
    <w:rsid w:val="00C11ADD"/>
    <w:rsid w:val="00C13406"/>
    <w:rsid w:val="00C13818"/>
    <w:rsid w:val="00C13C02"/>
    <w:rsid w:val="00C14119"/>
    <w:rsid w:val="00C1487C"/>
    <w:rsid w:val="00C153E6"/>
    <w:rsid w:val="00C15530"/>
    <w:rsid w:val="00C1568D"/>
    <w:rsid w:val="00C15DB2"/>
    <w:rsid w:val="00C15E63"/>
    <w:rsid w:val="00C1634D"/>
    <w:rsid w:val="00C17229"/>
    <w:rsid w:val="00C17AE0"/>
    <w:rsid w:val="00C17D34"/>
    <w:rsid w:val="00C20117"/>
    <w:rsid w:val="00C20A17"/>
    <w:rsid w:val="00C21786"/>
    <w:rsid w:val="00C2195C"/>
    <w:rsid w:val="00C21C2E"/>
    <w:rsid w:val="00C21EBC"/>
    <w:rsid w:val="00C22BBA"/>
    <w:rsid w:val="00C22BD7"/>
    <w:rsid w:val="00C23A81"/>
    <w:rsid w:val="00C247A1"/>
    <w:rsid w:val="00C25360"/>
    <w:rsid w:val="00C261CC"/>
    <w:rsid w:val="00C27610"/>
    <w:rsid w:val="00C3058E"/>
    <w:rsid w:val="00C305D7"/>
    <w:rsid w:val="00C30DE4"/>
    <w:rsid w:val="00C30FE0"/>
    <w:rsid w:val="00C311A2"/>
    <w:rsid w:val="00C31B8F"/>
    <w:rsid w:val="00C31BA2"/>
    <w:rsid w:val="00C3250D"/>
    <w:rsid w:val="00C32B89"/>
    <w:rsid w:val="00C32C22"/>
    <w:rsid w:val="00C32C96"/>
    <w:rsid w:val="00C3309E"/>
    <w:rsid w:val="00C332B9"/>
    <w:rsid w:val="00C34532"/>
    <w:rsid w:val="00C346D2"/>
    <w:rsid w:val="00C34DF6"/>
    <w:rsid w:val="00C353AF"/>
    <w:rsid w:val="00C3564C"/>
    <w:rsid w:val="00C36213"/>
    <w:rsid w:val="00C368B4"/>
    <w:rsid w:val="00C37244"/>
    <w:rsid w:val="00C37814"/>
    <w:rsid w:val="00C40F13"/>
    <w:rsid w:val="00C40FBA"/>
    <w:rsid w:val="00C4143D"/>
    <w:rsid w:val="00C4165D"/>
    <w:rsid w:val="00C43605"/>
    <w:rsid w:val="00C43775"/>
    <w:rsid w:val="00C442EC"/>
    <w:rsid w:val="00C455DB"/>
    <w:rsid w:val="00C46A64"/>
    <w:rsid w:val="00C46B67"/>
    <w:rsid w:val="00C46F5A"/>
    <w:rsid w:val="00C472FB"/>
    <w:rsid w:val="00C475C5"/>
    <w:rsid w:val="00C5059D"/>
    <w:rsid w:val="00C50C92"/>
    <w:rsid w:val="00C50CD0"/>
    <w:rsid w:val="00C51487"/>
    <w:rsid w:val="00C515F1"/>
    <w:rsid w:val="00C51B40"/>
    <w:rsid w:val="00C5203C"/>
    <w:rsid w:val="00C5208E"/>
    <w:rsid w:val="00C529B0"/>
    <w:rsid w:val="00C53A4D"/>
    <w:rsid w:val="00C53C70"/>
    <w:rsid w:val="00C546E8"/>
    <w:rsid w:val="00C55418"/>
    <w:rsid w:val="00C555EF"/>
    <w:rsid w:val="00C55E42"/>
    <w:rsid w:val="00C60306"/>
    <w:rsid w:val="00C6055C"/>
    <w:rsid w:val="00C611C0"/>
    <w:rsid w:val="00C61EAD"/>
    <w:rsid w:val="00C625F6"/>
    <w:rsid w:val="00C6387F"/>
    <w:rsid w:val="00C648B9"/>
    <w:rsid w:val="00C64D8B"/>
    <w:rsid w:val="00C64DD2"/>
    <w:rsid w:val="00C653B5"/>
    <w:rsid w:val="00C6562D"/>
    <w:rsid w:val="00C6573D"/>
    <w:rsid w:val="00C658C6"/>
    <w:rsid w:val="00C6607B"/>
    <w:rsid w:val="00C662E6"/>
    <w:rsid w:val="00C66BD8"/>
    <w:rsid w:val="00C66C5C"/>
    <w:rsid w:val="00C672F0"/>
    <w:rsid w:val="00C677D9"/>
    <w:rsid w:val="00C7074D"/>
    <w:rsid w:val="00C724CD"/>
    <w:rsid w:val="00C7326A"/>
    <w:rsid w:val="00C737CC"/>
    <w:rsid w:val="00C746B1"/>
    <w:rsid w:val="00C747B9"/>
    <w:rsid w:val="00C75853"/>
    <w:rsid w:val="00C75903"/>
    <w:rsid w:val="00C75A30"/>
    <w:rsid w:val="00C76310"/>
    <w:rsid w:val="00C76A1B"/>
    <w:rsid w:val="00C76AEC"/>
    <w:rsid w:val="00C76DA4"/>
    <w:rsid w:val="00C776AB"/>
    <w:rsid w:val="00C80C6E"/>
    <w:rsid w:val="00C81009"/>
    <w:rsid w:val="00C8217E"/>
    <w:rsid w:val="00C8346D"/>
    <w:rsid w:val="00C836B8"/>
    <w:rsid w:val="00C83CCB"/>
    <w:rsid w:val="00C85F97"/>
    <w:rsid w:val="00C86E7D"/>
    <w:rsid w:val="00C87A5C"/>
    <w:rsid w:val="00C87E93"/>
    <w:rsid w:val="00C90313"/>
    <w:rsid w:val="00C90D29"/>
    <w:rsid w:val="00C913C5"/>
    <w:rsid w:val="00C92281"/>
    <w:rsid w:val="00C92CEC"/>
    <w:rsid w:val="00C931BF"/>
    <w:rsid w:val="00C9348B"/>
    <w:rsid w:val="00C9395A"/>
    <w:rsid w:val="00C939ED"/>
    <w:rsid w:val="00C943EA"/>
    <w:rsid w:val="00C94B43"/>
    <w:rsid w:val="00C94DA6"/>
    <w:rsid w:val="00C96161"/>
    <w:rsid w:val="00C96756"/>
    <w:rsid w:val="00C971B4"/>
    <w:rsid w:val="00C973F4"/>
    <w:rsid w:val="00C97690"/>
    <w:rsid w:val="00C97E0F"/>
    <w:rsid w:val="00CA0178"/>
    <w:rsid w:val="00CA0D2B"/>
    <w:rsid w:val="00CA1546"/>
    <w:rsid w:val="00CA1818"/>
    <w:rsid w:val="00CA1B4A"/>
    <w:rsid w:val="00CA1FAB"/>
    <w:rsid w:val="00CA2B2D"/>
    <w:rsid w:val="00CA3A67"/>
    <w:rsid w:val="00CA5DB3"/>
    <w:rsid w:val="00CA5EEF"/>
    <w:rsid w:val="00CA65BE"/>
    <w:rsid w:val="00CA7F98"/>
    <w:rsid w:val="00CB00F5"/>
    <w:rsid w:val="00CB0457"/>
    <w:rsid w:val="00CB0EB9"/>
    <w:rsid w:val="00CB10D5"/>
    <w:rsid w:val="00CB1692"/>
    <w:rsid w:val="00CB1F98"/>
    <w:rsid w:val="00CB27F9"/>
    <w:rsid w:val="00CB2C93"/>
    <w:rsid w:val="00CB2D41"/>
    <w:rsid w:val="00CB340C"/>
    <w:rsid w:val="00CB3B88"/>
    <w:rsid w:val="00CB4137"/>
    <w:rsid w:val="00CB51B0"/>
    <w:rsid w:val="00CB5277"/>
    <w:rsid w:val="00CB5452"/>
    <w:rsid w:val="00CB561D"/>
    <w:rsid w:val="00CB5DEB"/>
    <w:rsid w:val="00CB5F3D"/>
    <w:rsid w:val="00CB6BD9"/>
    <w:rsid w:val="00CB746B"/>
    <w:rsid w:val="00CC0DB7"/>
    <w:rsid w:val="00CC1AFD"/>
    <w:rsid w:val="00CC2171"/>
    <w:rsid w:val="00CC21D9"/>
    <w:rsid w:val="00CC2E81"/>
    <w:rsid w:val="00CC324E"/>
    <w:rsid w:val="00CC46E8"/>
    <w:rsid w:val="00CC4D71"/>
    <w:rsid w:val="00CC715E"/>
    <w:rsid w:val="00CC73FB"/>
    <w:rsid w:val="00CC7C27"/>
    <w:rsid w:val="00CC7E6D"/>
    <w:rsid w:val="00CD0960"/>
    <w:rsid w:val="00CD1424"/>
    <w:rsid w:val="00CD154E"/>
    <w:rsid w:val="00CD1A38"/>
    <w:rsid w:val="00CD2A0F"/>
    <w:rsid w:val="00CD35FD"/>
    <w:rsid w:val="00CD38C9"/>
    <w:rsid w:val="00CD4606"/>
    <w:rsid w:val="00CD4F13"/>
    <w:rsid w:val="00CD4F98"/>
    <w:rsid w:val="00CD6820"/>
    <w:rsid w:val="00CD70FB"/>
    <w:rsid w:val="00CD7581"/>
    <w:rsid w:val="00CE003A"/>
    <w:rsid w:val="00CE050B"/>
    <w:rsid w:val="00CE0A2F"/>
    <w:rsid w:val="00CE0DB5"/>
    <w:rsid w:val="00CE121C"/>
    <w:rsid w:val="00CE19E7"/>
    <w:rsid w:val="00CE1A43"/>
    <w:rsid w:val="00CE2820"/>
    <w:rsid w:val="00CE345E"/>
    <w:rsid w:val="00CE4338"/>
    <w:rsid w:val="00CE52B7"/>
    <w:rsid w:val="00CE7E3B"/>
    <w:rsid w:val="00CE7E82"/>
    <w:rsid w:val="00CF0A12"/>
    <w:rsid w:val="00CF0D6D"/>
    <w:rsid w:val="00CF0DB1"/>
    <w:rsid w:val="00CF18A0"/>
    <w:rsid w:val="00CF1A3A"/>
    <w:rsid w:val="00CF1A6D"/>
    <w:rsid w:val="00CF232B"/>
    <w:rsid w:val="00CF25A5"/>
    <w:rsid w:val="00CF2BE9"/>
    <w:rsid w:val="00CF2C74"/>
    <w:rsid w:val="00CF31BB"/>
    <w:rsid w:val="00CF3275"/>
    <w:rsid w:val="00CF32B3"/>
    <w:rsid w:val="00CF37DE"/>
    <w:rsid w:val="00CF3CC6"/>
    <w:rsid w:val="00CF4515"/>
    <w:rsid w:val="00CF495D"/>
    <w:rsid w:val="00CF5142"/>
    <w:rsid w:val="00CF549C"/>
    <w:rsid w:val="00CF54E8"/>
    <w:rsid w:val="00CF5B45"/>
    <w:rsid w:val="00CF71E4"/>
    <w:rsid w:val="00CF7863"/>
    <w:rsid w:val="00CF7A33"/>
    <w:rsid w:val="00CF7B13"/>
    <w:rsid w:val="00CF7D80"/>
    <w:rsid w:val="00D00228"/>
    <w:rsid w:val="00D006E4"/>
    <w:rsid w:val="00D01421"/>
    <w:rsid w:val="00D019E1"/>
    <w:rsid w:val="00D0390F"/>
    <w:rsid w:val="00D03B2F"/>
    <w:rsid w:val="00D03CA6"/>
    <w:rsid w:val="00D04171"/>
    <w:rsid w:val="00D04569"/>
    <w:rsid w:val="00D04DDB"/>
    <w:rsid w:val="00D04FD6"/>
    <w:rsid w:val="00D074F4"/>
    <w:rsid w:val="00D07725"/>
    <w:rsid w:val="00D07B53"/>
    <w:rsid w:val="00D10376"/>
    <w:rsid w:val="00D104B8"/>
    <w:rsid w:val="00D10AD1"/>
    <w:rsid w:val="00D11E6B"/>
    <w:rsid w:val="00D12C29"/>
    <w:rsid w:val="00D1307D"/>
    <w:rsid w:val="00D13381"/>
    <w:rsid w:val="00D13BEB"/>
    <w:rsid w:val="00D14579"/>
    <w:rsid w:val="00D147BB"/>
    <w:rsid w:val="00D14AD0"/>
    <w:rsid w:val="00D150A1"/>
    <w:rsid w:val="00D15FF0"/>
    <w:rsid w:val="00D17436"/>
    <w:rsid w:val="00D200C6"/>
    <w:rsid w:val="00D204B8"/>
    <w:rsid w:val="00D2126E"/>
    <w:rsid w:val="00D2171C"/>
    <w:rsid w:val="00D24013"/>
    <w:rsid w:val="00D24659"/>
    <w:rsid w:val="00D24A2E"/>
    <w:rsid w:val="00D2648A"/>
    <w:rsid w:val="00D27848"/>
    <w:rsid w:val="00D306B1"/>
    <w:rsid w:val="00D30DD6"/>
    <w:rsid w:val="00D30F1B"/>
    <w:rsid w:val="00D31107"/>
    <w:rsid w:val="00D318B5"/>
    <w:rsid w:val="00D31E80"/>
    <w:rsid w:val="00D32CC1"/>
    <w:rsid w:val="00D333BE"/>
    <w:rsid w:val="00D346F5"/>
    <w:rsid w:val="00D348C1"/>
    <w:rsid w:val="00D34E88"/>
    <w:rsid w:val="00D35A78"/>
    <w:rsid w:val="00D36078"/>
    <w:rsid w:val="00D36394"/>
    <w:rsid w:val="00D375A7"/>
    <w:rsid w:val="00D37BE9"/>
    <w:rsid w:val="00D4005E"/>
    <w:rsid w:val="00D400CA"/>
    <w:rsid w:val="00D4159E"/>
    <w:rsid w:val="00D41E65"/>
    <w:rsid w:val="00D422A8"/>
    <w:rsid w:val="00D426EC"/>
    <w:rsid w:val="00D42B07"/>
    <w:rsid w:val="00D43377"/>
    <w:rsid w:val="00D43A08"/>
    <w:rsid w:val="00D43C4A"/>
    <w:rsid w:val="00D44043"/>
    <w:rsid w:val="00D440D9"/>
    <w:rsid w:val="00D44465"/>
    <w:rsid w:val="00D4450E"/>
    <w:rsid w:val="00D44A44"/>
    <w:rsid w:val="00D44C96"/>
    <w:rsid w:val="00D44E4B"/>
    <w:rsid w:val="00D45509"/>
    <w:rsid w:val="00D4552D"/>
    <w:rsid w:val="00D458F5"/>
    <w:rsid w:val="00D459C0"/>
    <w:rsid w:val="00D463F7"/>
    <w:rsid w:val="00D467F8"/>
    <w:rsid w:val="00D46B87"/>
    <w:rsid w:val="00D47FA1"/>
    <w:rsid w:val="00D50294"/>
    <w:rsid w:val="00D50AF6"/>
    <w:rsid w:val="00D51414"/>
    <w:rsid w:val="00D52150"/>
    <w:rsid w:val="00D52406"/>
    <w:rsid w:val="00D53750"/>
    <w:rsid w:val="00D53FD0"/>
    <w:rsid w:val="00D54E6E"/>
    <w:rsid w:val="00D556DB"/>
    <w:rsid w:val="00D558D2"/>
    <w:rsid w:val="00D55C47"/>
    <w:rsid w:val="00D56758"/>
    <w:rsid w:val="00D56C7C"/>
    <w:rsid w:val="00D57B18"/>
    <w:rsid w:val="00D57D8D"/>
    <w:rsid w:val="00D603C2"/>
    <w:rsid w:val="00D60E0F"/>
    <w:rsid w:val="00D612E9"/>
    <w:rsid w:val="00D61454"/>
    <w:rsid w:val="00D61DB5"/>
    <w:rsid w:val="00D61E4D"/>
    <w:rsid w:val="00D621AD"/>
    <w:rsid w:val="00D62753"/>
    <w:rsid w:val="00D6280B"/>
    <w:rsid w:val="00D633F4"/>
    <w:rsid w:val="00D636DE"/>
    <w:rsid w:val="00D64201"/>
    <w:rsid w:val="00D643A7"/>
    <w:rsid w:val="00D6452E"/>
    <w:rsid w:val="00D6528D"/>
    <w:rsid w:val="00D65321"/>
    <w:rsid w:val="00D65878"/>
    <w:rsid w:val="00D65B2D"/>
    <w:rsid w:val="00D65FB1"/>
    <w:rsid w:val="00D66133"/>
    <w:rsid w:val="00D6630B"/>
    <w:rsid w:val="00D67C43"/>
    <w:rsid w:val="00D67D3E"/>
    <w:rsid w:val="00D70B3A"/>
    <w:rsid w:val="00D70C19"/>
    <w:rsid w:val="00D70FBB"/>
    <w:rsid w:val="00D71ADC"/>
    <w:rsid w:val="00D72EBE"/>
    <w:rsid w:val="00D72ED3"/>
    <w:rsid w:val="00D73A06"/>
    <w:rsid w:val="00D74DD6"/>
    <w:rsid w:val="00D74EE6"/>
    <w:rsid w:val="00D751A0"/>
    <w:rsid w:val="00D76A12"/>
    <w:rsid w:val="00D77110"/>
    <w:rsid w:val="00D7747E"/>
    <w:rsid w:val="00D77FBF"/>
    <w:rsid w:val="00D80C99"/>
    <w:rsid w:val="00D80E18"/>
    <w:rsid w:val="00D80F0F"/>
    <w:rsid w:val="00D81879"/>
    <w:rsid w:val="00D819DA"/>
    <w:rsid w:val="00D81CAE"/>
    <w:rsid w:val="00D82649"/>
    <w:rsid w:val="00D83526"/>
    <w:rsid w:val="00D83A8C"/>
    <w:rsid w:val="00D840FB"/>
    <w:rsid w:val="00D84323"/>
    <w:rsid w:val="00D85B84"/>
    <w:rsid w:val="00D86135"/>
    <w:rsid w:val="00D86A87"/>
    <w:rsid w:val="00D86F15"/>
    <w:rsid w:val="00D874A7"/>
    <w:rsid w:val="00D904FB"/>
    <w:rsid w:val="00D90754"/>
    <w:rsid w:val="00D91209"/>
    <w:rsid w:val="00D91E15"/>
    <w:rsid w:val="00D93CB7"/>
    <w:rsid w:val="00D93F67"/>
    <w:rsid w:val="00D95A41"/>
    <w:rsid w:val="00D9605A"/>
    <w:rsid w:val="00D969CF"/>
    <w:rsid w:val="00D96A0A"/>
    <w:rsid w:val="00D97971"/>
    <w:rsid w:val="00DA1762"/>
    <w:rsid w:val="00DA17E6"/>
    <w:rsid w:val="00DA1F4F"/>
    <w:rsid w:val="00DA1FCF"/>
    <w:rsid w:val="00DA2320"/>
    <w:rsid w:val="00DA2457"/>
    <w:rsid w:val="00DA2B43"/>
    <w:rsid w:val="00DA35F2"/>
    <w:rsid w:val="00DA4ABA"/>
    <w:rsid w:val="00DA50B8"/>
    <w:rsid w:val="00DA6304"/>
    <w:rsid w:val="00DA6A7F"/>
    <w:rsid w:val="00DA75BD"/>
    <w:rsid w:val="00DB09CF"/>
    <w:rsid w:val="00DB0BDE"/>
    <w:rsid w:val="00DB17CA"/>
    <w:rsid w:val="00DB1866"/>
    <w:rsid w:val="00DB1B4F"/>
    <w:rsid w:val="00DB2BF4"/>
    <w:rsid w:val="00DB2FF0"/>
    <w:rsid w:val="00DB33D3"/>
    <w:rsid w:val="00DB38AE"/>
    <w:rsid w:val="00DB3951"/>
    <w:rsid w:val="00DB3EA7"/>
    <w:rsid w:val="00DB4E31"/>
    <w:rsid w:val="00DB5E2E"/>
    <w:rsid w:val="00DB644B"/>
    <w:rsid w:val="00DB6677"/>
    <w:rsid w:val="00DB68B6"/>
    <w:rsid w:val="00DB6E69"/>
    <w:rsid w:val="00DB71C2"/>
    <w:rsid w:val="00DB763D"/>
    <w:rsid w:val="00DB7720"/>
    <w:rsid w:val="00DC0975"/>
    <w:rsid w:val="00DC12CE"/>
    <w:rsid w:val="00DC13A4"/>
    <w:rsid w:val="00DC148E"/>
    <w:rsid w:val="00DC1912"/>
    <w:rsid w:val="00DC2427"/>
    <w:rsid w:val="00DC2523"/>
    <w:rsid w:val="00DC2A6B"/>
    <w:rsid w:val="00DC2CE8"/>
    <w:rsid w:val="00DC2D21"/>
    <w:rsid w:val="00DC3146"/>
    <w:rsid w:val="00DC33AC"/>
    <w:rsid w:val="00DC33EF"/>
    <w:rsid w:val="00DC4D13"/>
    <w:rsid w:val="00DC5493"/>
    <w:rsid w:val="00DC5921"/>
    <w:rsid w:val="00DC5F05"/>
    <w:rsid w:val="00DC6D41"/>
    <w:rsid w:val="00DC7996"/>
    <w:rsid w:val="00DD0075"/>
    <w:rsid w:val="00DD2141"/>
    <w:rsid w:val="00DD22DC"/>
    <w:rsid w:val="00DD27FA"/>
    <w:rsid w:val="00DD2836"/>
    <w:rsid w:val="00DD2C67"/>
    <w:rsid w:val="00DD3787"/>
    <w:rsid w:val="00DD4B88"/>
    <w:rsid w:val="00DD4E2F"/>
    <w:rsid w:val="00DD5B31"/>
    <w:rsid w:val="00DD68F2"/>
    <w:rsid w:val="00DD6FC3"/>
    <w:rsid w:val="00DE0241"/>
    <w:rsid w:val="00DE07AA"/>
    <w:rsid w:val="00DE09B4"/>
    <w:rsid w:val="00DE0E17"/>
    <w:rsid w:val="00DE13B8"/>
    <w:rsid w:val="00DE1559"/>
    <w:rsid w:val="00DE1B7E"/>
    <w:rsid w:val="00DE1F43"/>
    <w:rsid w:val="00DE2115"/>
    <w:rsid w:val="00DE26FF"/>
    <w:rsid w:val="00DE301D"/>
    <w:rsid w:val="00DE35D5"/>
    <w:rsid w:val="00DE404F"/>
    <w:rsid w:val="00DE5D67"/>
    <w:rsid w:val="00DE60F5"/>
    <w:rsid w:val="00DE65F8"/>
    <w:rsid w:val="00DE6BDE"/>
    <w:rsid w:val="00DE6C84"/>
    <w:rsid w:val="00DE7A8C"/>
    <w:rsid w:val="00DF0D3F"/>
    <w:rsid w:val="00DF0DEE"/>
    <w:rsid w:val="00DF16A4"/>
    <w:rsid w:val="00DF1AE9"/>
    <w:rsid w:val="00DF1B26"/>
    <w:rsid w:val="00DF1CA8"/>
    <w:rsid w:val="00DF5099"/>
    <w:rsid w:val="00DF5175"/>
    <w:rsid w:val="00DF594A"/>
    <w:rsid w:val="00DF602D"/>
    <w:rsid w:val="00DF650A"/>
    <w:rsid w:val="00DF6AEC"/>
    <w:rsid w:val="00DF7945"/>
    <w:rsid w:val="00DF7B8F"/>
    <w:rsid w:val="00DF7EB2"/>
    <w:rsid w:val="00E00AF8"/>
    <w:rsid w:val="00E00EC0"/>
    <w:rsid w:val="00E00FBF"/>
    <w:rsid w:val="00E010FF"/>
    <w:rsid w:val="00E01AC2"/>
    <w:rsid w:val="00E01CBC"/>
    <w:rsid w:val="00E01E19"/>
    <w:rsid w:val="00E02208"/>
    <w:rsid w:val="00E02405"/>
    <w:rsid w:val="00E02F33"/>
    <w:rsid w:val="00E042C6"/>
    <w:rsid w:val="00E04631"/>
    <w:rsid w:val="00E048D2"/>
    <w:rsid w:val="00E04CA3"/>
    <w:rsid w:val="00E0586C"/>
    <w:rsid w:val="00E062F6"/>
    <w:rsid w:val="00E079E0"/>
    <w:rsid w:val="00E07EF8"/>
    <w:rsid w:val="00E07F55"/>
    <w:rsid w:val="00E101CF"/>
    <w:rsid w:val="00E10C59"/>
    <w:rsid w:val="00E11E6D"/>
    <w:rsid w:val="00E120A5"/>
    <w:rsid w:val="00E137BF"/>
    <w:rsid w:val="00E1475D"/>
    <w:rsid w:val="00E15AA2"/>
    <w:rsid w:val="00E165B7"/>
    <w:rsid w:val="00E166BF"/>
    <w:rsid w:val="00E16BF4"/>
    <w:rsid w:val="00E22256"/>
    <w:rsid w:val="00E224BF"/>
    <w:rsid w:val="00E2294E"/>
    <w:rsid w:val="00E229A4"/>
    <w:rsid w:val="00E239E7"/>
    <w:rsid w:val="00E23FD0"/>
    <w:rsid w:val="00E246B4"/>
    <w:rsid w:val="00E24BE0"/>
    <w:rsid w:val="00E24EFE"/>
    <w:rsid w:val="00E24FF0"/>
    <w:rsid w:val="00E25042"/>
    <w:rsid w:val="00E25809"/>
    <w:rsid w:val="00E26006"/>
    <w:rsid w:val="00E261B3"/>
    <w:rsid w:val="00E26293"/>
    <w:rsid w:val="00E262DC"/>
    <w:rsid w:val="00E26717"/>
    <w:rsid w:val="00E27455"/>
    <w:rsid w:val="00E279B3"/>
    <w:rsid w:val="00E27A59"/>
    <w:rsid w:val="00E27EAB"/>
    <w:rsid w:val="00E30360"/>
    <w:rsid w:val="00E30A05"/>
    <w:rsid w:val="00E30D9F"/>
    <w:rsid w:val="00E31796"/>
    <w:rsid w:val="00E32182"/>
    <w:rsid w:val="00E32987"/>
    <w:rsid w:val="00E32C2D"/>
    <w:rsid w:val="00E33C75"/>
    <w:rsid w:val="00E359C1"/>
    <w:rsid w:val="00E37377"/>
    <w:rsid w:val="00E377B0"/>
    <w:rsid w:val="00E37B37"/>
    <w:rsid w:val="00E37D7D"/>
    <w:rsid w:val="00E4093F"/>
    <w:rsid w:val="00E40973"/>
    <w:rsid w:val="00E40DAC"/>
    <w:rsid w:val="00E41B08"/>
    <w:rsid w:val="00E4316A"/>
    <w:rsid w:val="00E43A6E"/>
    <w:rsid w:val="00E4432F"/>
    <w:rsid w:val="00E4443A"/>
    <w:rsid w:val="00E44ADF"/>
    <w:rsid w:val="00E454AB"/>
    <w:rsid w:val="00E45A3A"/>
    <w:rsid w:val="00E462FB"/>
    <w:rsid w:val="00E466A9"/>
    <w:rsid w:val="00E466D0"/>
    <w:rsid w:val="00E46E75"/>
    <w:rsid w:val="00E46ED0"/>
    <w:rsid w:val="00E47F0E"/>
    <w:rsid w:val="00E5011D"/>
    <w:rsid w:val="00E502A7"/>
    <w:rsid w:val="00E5067A"/>
    <w:rsid w:val="00E514AC"/>
    <w:rsid w:val="00E51A90"/>
    <w:rsid w:val="00E51AA1"/>
    <w:rsid w:val="00E520A2"/>
    <w:rsid w:val="00E52925"/>
    <w:rsid w:val="00E52A23"/>
    <w:rsid w:val="00E539B2"/>
    <w:rsid w:val="00E5404F"/>
    <w:rsid w:val="00E543BF"/>
    <w:rsid w:val="00E546D9"/>
    <w:rsid w:val="00E549E7"/>
    <w:rsid w:val="00E54BDF"/>
    <w:rsid w:val="00E5509D"/>
    <w:rsid w:val="00E551E3"/>
    <w:rsid w:val="00E554C6"/>
    <w:rsid w:val="00E55A0B"/>
    <w:rsid w:val="00E55C17"/>
    <w:rsid w:val="00E567A3"/>
    <w:rsid w:val="00E56AF1"/>
    <w:rsid w:val="00E57072"/>
    <w:rsid w:val="00E602C7"/>
    <w:rsid w:val="00E60436"/>
    <w:rsid w:val="00E607BD"/>
    <w:rsid w:val="00E60E9D"/>
    <w:rsid w:val="00E60F39"/>
    <w:rsid w:val="00E628F8"/>
    <w:rsid w:val="00E6374D"/>
    <w:rsid w:val="00E64ADD"/>
    <w:rsid w:val="00E65F79"/>
    <w:rsid w:val="00E700AE"/>
    <w:rsid w:val="00E70565"/>
    <w:rsid w:val="00E70C6B"/>
    <w:rsid w:val="00E719DA"/>
    <w:rsid w:val="00E73B18"/>
    <w:rsid w:val="00E742E3"/>
    <w:rsid w:val="00E74615"/>
    <w:rsid w:val="00E7513D"/>
    <w:rsid w:val="00E75966"/>
    <w:rsid w:val="00E7641A"/>
    <w:rsid w:val="00E767B9"/>
    <w:rsid w:val="00E805A1"/>
    <w:rsid w:val="00E81016"/>
    <w:rsid w:val="00E82446"/>
    <w:rsid w:val="00E827E7"/>
    <w:rsid w:val="00E82B23"/>
    <w:rsid w:val="00E82E40"/>
    <w:rsid w:val="00E82F89"/>
    <w:rsid w:val="00E83E94"/>
    <w:rsid w:val="00E8430B"/>
    <w:rsid w:val="00E846B9"/>
    <w:rsid w:val="00E8551D"/>
    <w:rsid w:val="00E856E8"/>
    <w:rsid w:val="00E85855"/>
    <w:rsid w:val="00E85A99"/>
    <w:rsid w:val="00E85CBE"/>
    <w:rsid w:val="00E85F5A"/>
    <w:rsid w:val="00E8691F"/>
    <w:rsid w:val="00E86FEA"/>
    <w:rsid w:val="00E875FB"/>
    <w:rsid w:val="00E87F66"/>
    <w:rsid w:val="00E900E2"/>
    <w:rsid w:val="00E9045B"/>
    <w:rsid w:val="00E907A2"/>
    <w:rsid w:val="00E91EB6"/>
    <w:rsid w:val="00E9206B"/>
    <w:rsid w:val="00E923FA"/>
    <w:rsid w:val="00E92D9A"/>
    <w:rsid w:val="00E93A90"/>
    <w:rsid w:val="00E93BCC"/>
    <w:rsid w:val="00E93DC6"/>
    <w:rsid w:val="00E9453C"/>
    <w:rsid w:val="00E946B4"/>
    <w:rsid w:val="00E95872"/>
    <w:rsid w:val="00E95C8F"/>
    <w:rsid w:val="00E9659D"/>
    <w:rsid w:val="00E96A1F"/>
    <w:rsid w:val="00E96F5D"/>
    <w:rsid w:val="00E9720A"/>
    <w:rsid w:val="00E97634"/>
    <w:rsid w:val="00E97C70"/>
    <w:rsid w:val="00E97FB8"/>
    <w:rsid w:val="00EA1DC2"/>
    <w:rsid w:val="00EA2D3D"/>
    <w:rsid w:val="00EA37AD"/>
    <w:rsid w:val="00EA3FC7"/>
    <w:rsid w:val="00EA3FEC"/>
    <w:rsid w:val="00EA3FF6"/>
    <w:rsid w:val="00EA4438"/>
    <w:rsid w:val="00EA595C"/>
    <w:rsid w:val="00EA683B"/>
    <w:rsid w:val="00EA7D47"/>
    <w:rsid w:val="00EB041F"/>
    <w:rsid w:val="00EB08F9"/>
    <w:rsid w:val="00EB0E77"/>
    <w:rsid w:val="00EB1359"/>
    <w:rsid w:val="00EB1ACE"/>
    <w:rsid w:val="00EB1F6E"/>
    <w:rsid w:val="00EB23C3"/>
    <w:rsid w:val="00EB4838"/>
    <w:rsid w:val="00EB4BA9"/>
    <w:rsid w:val="00EB4D68"/>
    <w:rsid w:val="00EB4F2A"/>
    <w:rsid w:val="00EB50BD"/>
    <w:rsid w:val="00EB530B"/>
    <w:rsid w:val="00EB53A5"/>
    <w:rsid w:val="00EB555D"/>
    <w:rsid w:val="00EB5768"/>
    <w:rsid w:val="00EB5D45"/>
    <w:rsid w:val="00EB7A62"/>
    <w:rsid w:val="00EB7D4A"/>
    <w:rsid w:val="00EB7F8F"/>
    <w:rsid w:val="00EC07F0"/>
    <w:rsid w:val="00EC0976"/>
    <w:rsid w:val="00EC0AA7"/>
    <w:rsid w:val="00EC187F"/>
    <w:rsid w:val="00EC1920"/>
    <w:rsid w:val="00EC1E7B"/>
    <w:rsid w:val="00EC1E8F"/>
    <w:rsid w:val="00EC27D7"/>
    <w:rsid w:val="00EC3151"/>
    <w:rsid w:val="00EC33DA"/>
    <w:rsid w:val="00EC390A"/>
    <w:rsid w:val="00EC4706"/>
    <w:rsid w:val="00EC500B"/>
    <w:rsid w:val="00EC559D"/>
    <w:rsid w:val="00EC5C7D"/>
    <w:rsid w:val="00EC667C"/>
    <w:rsid w:val="00EC6731"/>
    <w:rsid w:val="00EC7338"/>
    <w:rsid w:val="00EC7ECF"/>
    <w:rsid w:val="00ED18E3"/>
    <w:rsid w:val="00ED1D82"/>
    <w:rsid w:val="00ED2956"/>
    <w:rsid w:val="00ED2A15"/>
    <w:rsid w:val="00ED2E42"/>
    <w:rsid w:val="00ED317B"/>
    <w:rsid w:val="00ED31C3"/>
    <w:rsid w:val="00ED3B52"/>
    <w:rsid w:val="00ED3C71"/>
    <w:rsid w:val="00ED3F28"/>
    <w:rsid w:val="00ED53CA"/>
    <w:rsid w:val="00ED55D9"/>
    <w:rsid w:val="00ED57EC"/>
    <w:rsid w:val="00ED62BE"/>
    <w:rsid w:val="00ED6A30"/>
    <w:rsid w:val="00ED702D"/>
    <w:rsid w:val="00EE06EB"/>
    <w:rsid w:val="00EE0E76"/>
    <w:rsid w:val="00EE0FF2"/>
    <w:rsid w:val="00EE115C"/>
    <w:rsid w:val="00EE13E4"/>
    <w:rsid w:val="00EE24AA"/>
    <w:rsid w:val="00EE269C"/>
    <w:rsid w:val="00EE32C0"/>
    <w:rsid w:val="00EE32C3"/>
    <w:rsid w:val="00EE3A4A"/>
    <w:rsid w:val="00EE4B79"/>
    <w:rsid w:val="00EE5153"/>
    <w:rsid w:val="00EE528D"/>
    <w:rsid w:val="00EE5485"/>
    <w:rsid w:val="00EE6F7F"/>
    <w:rsid w:val="00EE701F"/>
    <w:rsid w:val="00EE7126"/>
    <w:rsid w:val="00EE7393"/>
    <w:rsid w:val="00EE7D63"/>
    <w:rsid w:val="00EF0014"/>
    <w:rsid w:val="00EF01A0"/>
    <w:rsid w:val="00EF0383"/>
    <w:rsid w:val="00EF064E"/>
    <w:rsid w:val="00EF081B"/>
    <w:rsid w:val="00EF1E78"/>
    <w:rsid w:val="00EF2892"/>
    <w:rsid w:val="00EF2BC7"/>
    <w:rsid w:val="00EF2CC5"/>
    <w:rsid w:val="00EF3061"/>
    <w:rsid w:val="00EF30AF"/>
    <w:rsid w:val="00EF330E"/>
    <w:rsid w:val="00EF358B"/>
    <w:rsid w:val="00EF4682"/>
    <w:rsid w:val="00EF494F"/>
    <w:rsid w:val="00EF49D8"/>
    <w:rsid w:val="00EF589D"/>
    <w:rsid w:val="00EF611F"/>
    <w:rsid w:val="00EF6B99"/>
    <w:rsid w:val="00EF6BD5"/>
    <w:rsid w:val="00EF7BB4"/>
    <w:rsid w:val="00F00930"/>
    <w:rsid w:val="00F00A0D"/>
    <w:rsid w:val="00F012DE"/>
    <w:rsid w:val="00F018A4"/>
    <w:rsid w:val="00F01DF1"/>
    <w:rsid w:val="00F020C7"/>
    <w:rsid w:val="00F022B1"/>
    <w:rsid w:val="00F024A6"/>
    <w:rsid w:val="00F0359F"/>
    <w:rsid w:val="00F0439A"/>
    <w:rsid w:val="00F046C7"/>
    <w:rsid w:val="00F04D9F"/>
    <w:rsid w:val="00F04FF1"/>
    <w:rsid w:val="00F05445"/>
    <w:rsid w:val="00F05827"/>
    <w:rsid w:val="00F0669E"/>
    <w:rsid w:val="00F06B57"/>
    <w:rsid w:val="00F06BA9"/>
    <w:rsid w:val="00F0719E"/>
    <w:rsid w:val="00F07303"/>
    <w:rsid w:val="00F07558"/>
    <w:rsid w:val="00F0781C"/>
    <w:rsid w:val="00F07C46"/>
    <w:rsid w:val="00F10FB1"/>
    <w:rsid w:val="00F11CA8"/>
    <w:rsid w:val="00F12AA0"/>
    <w:rsid w:val="00F13A3E"/>
    <w:rsid w:val="00F13B45"/>
    <w:rsid w:val="00F144F4"/>
    <w:rsid w:val="00F146D3"/>
    <w:rsid w:val="00F155F1"/>
    <w:rsid w:val="00F15FBF"/>
    <w:rsid w:val="00F16107"/>
    <w:rsid w:val="00F1649F"/>
    <w:rsid w:val="00F172F0"/>
    <w:rsid w:val="00F17DFE"/>
    <w:rsid w:val="00F202A4"/>
    <w:rsid w:val="00F20F3B"/>
    <w:rsid w:val="00F218D1"/>
    <w:rsid w:val="00F22CA1"/>
    <w:rsid w:val="00F2318E"/>
    <w:rsid w:val="00F23434"/>
    <w:rsid w:val="00F235E2"/>
    <w:rsid w:val="00F2371E"/>
    <w:rsid w:val="00F242C4"/>
    <w:rsid w:val="00F24742"/>
    <w:rsid w:val="00F249B0"/>
    <w:rsid w:val="00F24A81"/>
    <w:rsid w:val="00F25439"/>
    <w:rsid w:val="00F25DA8"/>
    <w:rsid w:val="00F26216"/>
    <w:rsid w:val="00F26454"/>
    <w:rsid w:val="00F26A1D"/>
    <w:rsid w:val="00F26E34"/>
    <w:rsid w:val="00F2776A"/>
    <w:rsid w:val="00F31093"/>
    <w:rsid w:val="00F314C5"/>
    <w:rsid w:val="00F31675"/>
    <w:rsid w:val="00F32E4C"/>
    <w:rsid w:val="00F33CB9"/>
    <w:rsid w:val="00F340CF"/>
    <w:rsid w:val="00F34576"/>
    <w:rsid w:val="00F34806"/>
    <w:rsid w:val="00F34D80"/>
    <w:rsid w:val="00F34E5C"/>
    <w:rsid w:val="00F35406"/>
    <w:rsid w:val="00F365AC"/>
    <w:rsid w:val="00F36CFC"/>
    <w:rsid w:val="00F36D0D"/>
    <w:rsid w:val="00F371C3"/>
    <w:rsid w:val="00F375D4"/>
    <w:rsid w:val="00F4020A"/>
    <w:rsid w:val="00F4069C"/>
    <w:rsid w:val="00F409D1"/>
    <w:rsid w:val="00F41482"/>
    <w:rsid w:val="00F42119"/>
    <w:rsid w:val="00F429C8"/>
    <w:rsid w:val="00F433A1"/>
    <w:rsid w:val="00F43714"/>
    <w:rsid w:val="00F43A55"/>
    <w:rsid w:val="00F43D00"/>
    <w:rsid w:val="00F43ED9"/>
    <w:rsid w:val="00F4439A"/>
    <w:rsid w:val="00F44F13"/>
    <w:rsid w:val="00F4519C"/>
    <w:rsid w:val="00F47309"/>
    <w:rsid w:val="00F473A7"/>
    <w:rsid w:val="00F47B25"/>
    <w:rsid w:val="00F50366"/>
    <w:rsid w:val="00F50E59"/>
    <w:rsid w:val="00F511FC"/>
    <w:rsid w:val="00F514C8"/>
    <w:rsid w:val="00F51CD8"/>
    <w:rsid w:val="00F52F8C"/>
    <w:rsid w:val="00F53CE3"/>
    <w:rsid w:val="00F53D98"/>
    <w:rsid w:val="00F55C2B"/>
    <w:rsid w:val="00F56307"/>
    <w:rsid w:val="00F56ACF"/>
    <w:rsid w:val="00F56CD9"/>
    <w:rsid w:val="00F60C46"/>
    <w:rsid w:val="00F60E2D"/>
    <w:rsid w:val="00F610B6"/>
    <w:rsid w:val="00F61BD3"/>
    <w:rsid w:val="00F61D6C"/>
    <w:rsid w:val="00F61F8B"/>
    <w:rsid w:val="00F62415"/>
    <w:rsid w:val="00F6257F"/>
    <w:rsid w:val="00F633BD"/>
    <w:rsid w:val="00F63552"/>
    <w:rsid w:val="00F63572"/>
    <w:rsid w:val="00F6372C"/>
    <w:rsid w:val="00F63EDD"/>
    <w:rsid w:val="00F647B7"/>
    <w:rsid w:val="00F64813"/>
    <w:rsid w:val="00F64C21"/>
    <w:rsid w:val="00F64CF8"/>
    <w:rsid w:val="00F65167"/>
    <w:rsid w:val="00F65207"/>
    <w:rsid w:val="00F65A26"/>
    <w:rsid w:val="00F65D58"/>
    <w:rsid w:val="00F65E57"/>
    <w:rsid w:val="00F65EBA"/>
    <w:rsid w:val="00F66E8B"/>
    <w:rsid w:val="00F702F2"/>
    <w:rsid w:val="00F712E8"/>
    <w:rsid w:val="00F71F7C"/>
    <w:rsid w:val="00F723E0"/>
    <w:rsid w:val="00F724CB"/>
    <w:rsid w:val="00F725D2"/>
    <w:rsid w:val="00F73004"/>
    <w:rsid w:val="00F7373B"/>
    <w:rsid w:val="00F73C61"/>
    <w:rsid w:val="00F73E79"/>
    <w:rsid w:val="00F74650"/>
    <w:rsid w:val="00F75098"/>
    <w:rsid w:val="00F75B89"/>
    <w:rsid w:val="00F76EAB"/>
    <w:rsid w:val="00F77395"/>
    <w:rsid w:val="00F77CCE"/>
    <w:rsid w:val="00F8012F"/>
    <w:rsid w:val="00F802D1"/>
    <w:rsid w:val="00F80530"/>
    <w:rsid w:val="00F816E0"/>
    <w:rsid w:val="00F82189"/>
    <w:rsid w:val="00F831E9"/>
    <w:rsid w:val="00F834CD"/>
    <w:rsid w:val="00F83B1B"/>
    <w:rsid w:val="00F84BB3"/>
    <w:rsid w:val="00F85B64"/>
    <w:rsid w:val="00F86034"/>
    <w:rsid w:val="00F86D22"/>
    <w:rsid w:val="00F86DB1"/>
    <w:rsid w:val="00F87FBD"/>
    <w:rsid w:val="00F908E7"/>
    <w:rsid w:val="00F90D51"/>
    <w:rsid w:val="00F90D5D"/>
    <w:rsid w:val="00F917B4"/>
    <w:rsid w:val="00F929B2"/>
    <w:rsid w:val="00F93643"/>
    <w:rsid w:val="00F93749"/>
    <w:rsid w:val="00F941A1"/>
    <w:rsid w:val="00F941B8"/>
    <w:rsid w:val="00F966E1"/>
    <w:rsid w:val="00FA1771"/>
    <w:rsid w:val="00FA17ED"/>
    <w:rsid w:val="00FA1C71"/>
    <w:rsid w:val="00FA2476"/>
    <w:rsid w:val="00FA2604"/>
    <w:rsid w:val="00FA299F"/>
    <w:rsid w:val="00FA2F1B"/>
    <w:rsid w:val="00FA3161"/>
    <w:rsid w:val="00FA3539"/>
    <w:rsid w:val="00FA3BB5"/>
    <w:rsid w:val="00FA5765"/>
    <w:rsid w:val="00FA73FD"/>
    <w:rsid w:val="00FA7EA2"/>
    <w:rsid w:val="00FB1ABD"/>
    <w:rsid w:val="00FB2BAA"/>
    <w:rsid w:val="00FB3049"/>
    <w:rsid w:val="00FB3481"/>
    <w:rsid w:val="00FB3491"/>
    <w:rsid w:val="00FB4A81"/>
    <w:rsid w:val="00FB5192"/>
    <w:rsid w:val="00FB524F"/>
    <w:rsid w:val="00FB5FC3"/>
    <w:rsid w:val="00FB63E2"/>
    <w:rsid w:val="00FB67AC"/>
    <w:rsid w:val="00FB6AB0"/>
    <w:rsid w:val="00FB6F9A"/>
    <w:rsid w:val="00FB7574"/>
    <w:rsid w:val="00FB7A61"/>
    <w:rsid w:val="00FB7BFE"/>
    <w:rsid w:val="00FB7CBD"/>
    <w:rsid w:val="00FC0341"/>
    <w:rsid w:val="00FC040D"/>
    <w:rsid w:val="00FC0A38"/>
    <w:rsid w:val="00FC0CCC"/>
    <w:rsid w:val="00FC0D98"/>
    <w:rsid w:val="00FC1150"/>
    <w:rsid w:val="00FC1D62"/>
    <w:rsid w:val="00FC20EA"/>
    <w:rsid w:val="00FC2512"/>
    <w:rsid w:val="00FC2892"/>
    <w:rsid w:val="00FC2AF8"/>
    <w:rsid w:val="00FC2C77"/>
    <w:rsid w:val="00FC32DD"/>
    <w:rsid w:val="00FC3475"/>
    <w:rsid w:val="00FC37A9"/>
    <w:rsid w:val="00FC5EA9"/>
    <w:rsid w:val="00FC65CB"/>
    <w:rsid w:val="00FC74B8"/>
    <w:rsid w:val="00FD04E9"/>
    <w:rsid w:val="00FD06F9"/>
    <w:rsid w:val="00FD0D75"/>
    <w:rsid w:val="00FD17EA"/>
    <w:rsid w:val="00FD1F33"/>
    <w:rsid w:val="00FD254C"/>
    <w:rsid w:val="00FD2628"/>
    <w:rsid w:val="00FD2B49"/>
    <w:rsid w:val="00FD2FB9"/>
    <w:rsid w:val="00FD407C"/>
    <w:rsid w:val="00FD5B31"/>
    <w:rsid w:val="00FD65C3"/>
    <w:rsid w:val="00FD669D"/>
    <w:rsid w:val="00FD7BB6"/>
    <w:rsid w:val="00FE03EE"/>
    <w:rsid w:val="00FE0F98"/>
    <w:rsid w:val="00FE2748"/>
    <w:rsid w:val="00FE2873"/>
    <w:rsid w:val="00FE2D2F"/>
    <w:rsid w:val="00FE35DB"/>
    <w:rsid w:val="00FE390E"/>
    <w:rsid w:val="00FE3C6B"/>
    <w:rsid w:val="00FE3F5D"/>
    <w:rsid w:val="00FE4193"/>
    <w:rsid w:val="00FE479F"/>
    <w:rsid w:val="00FE4872"/>
    <w:rsid w:val="00FE48C3"/>
    <w:rsid w:val="00FE4A99"/>
    <w:rsid w:val="00FE5AAA"/>
    <w:rsid w:val="00FE6299"/>
    <w:rsid w:val="00FE6A8B"/>
    <w:rsid w:val="00FE7489"/>
    <w:rsid w:val="00FE782A"/>
    <w:rsid w:val="00FF07E4"/>
    <w:rsid w:val="00FF07E8"/>
    <w:rsid w:val="00FF1513"/>
    <w:rsid w:val="00FF1CFE"/>
    <w:rsid w:val="00FF269F"/>
    <w:rsid w:val="00FF3293"/>
    <w:rsid w:val="00FF37D5"/>
    <w:rsid w:val="00FF3BB0"/>
    <w:rsid w:val="00FF3C17"/>
    <w:rsid w:val="00FF5101"/>
    <w:rsid w:val="00FF6098"/>
    <w:rsid w:val="00FF6608"/>
    <w:rsid w:val="00FF7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annotation text" w:uiPriority="0"/>
    <w:lsdException w:name="header" w:uiPriority="0"/>
    <w:lsdException w:name="caption" w:semiHidden="0" w:unhideWhenUsed="0" w:qFormat="1"/>
    <w:lsdException w:name="annotation reference"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42803"/>
    <w:rPr>
      <w:sz w:val="24"/>
      <w:szCs w:val="24"/>
      <w:lang w:val="es-ES"/>
    </w:rPr>
  </w:style>
  <w:style w:type="paragraph" w:styleId="Heading1">
    <w:name w:val="heading 1"/>
    <w:basedOn w:val="Normal"/>
    <w:next w:val="Normal"/>
    <w:link w:val="Heading1Char"/>
    <w:qFormat/>
    <w:rsid w:val="00942803"/>
    <w:pPr>
      <w:keepNext/>
      <w:numPr>
        <w:numId w:val="1"/>
      </w:numPr>
      <w:spacing w:before="240" w:after="60"/>
      <w:outlineLvl w:val="0"/>
    </w:pPr>
    <w:rPr>
      <w:rFonts w:ascii="Arial" w:hAnsi="Arial" w:cs="Arial"/>
      <w:b/>
      <w:bCs/>
      <w:kern w:val="28"/>
      <w:sz w:val="28"/>
      <w:szCs w:val="28"/>
    </w:rPr>
  </w:style>
  <w:style w:type="paragraph" w:styleId="Heading2">
    <w:name w:val="heading 2"/>
    <w:basedOn w:val="Normal"/>
    <w:next w:val="Normal"/>
    <w:link w:val="Heading2Char"/>
    <w:qFormat/>
    <w:rsid w:val="00942803"/>
    <w:pPr>
      <w:keepNext/>
      <w:numPr>
        <w:ilvl w:val="1"/>
        <w:numId w:val="1"/>
      </w:numPr>
      <w:spacing w:before="240" w:after="60"/>
      <w:outlineLvl w:val="1"/>
    </w:pPr>
    <w:rPr>
      <w:rFonts w:ascii="Arial" w:hAnsi="Arial" w:cs="Arial"/>
      <w:b/>
      <w:bCs/>
      <w:i/>
      <w:iCs/>
    </w:rPr>
  </w:style>
  <w:style w:type="paragraph" w:styleId="Heading3">
    <w:name w:val="heading 3"/>
    <w:aliases w:val="Heading 3 Paris doc"/>
    <w:basedOn w:val="Normal"/>
    <w:next w:val="Normal"/>
    <w:link w:val="Heading3Char"/>
    <w:qFormat/>
    <w:rsid w:val="00942803"/>
    <w:pPr>
      <w:keepNext/>
      <w:numPr>
        <w:ilvl w:val="2"/>
        <w:numId w:val="1"/>
      </w:numPr>
      <w:spacing w:before="240" w:after="60"/>
      <w:outlineLvl w:val="2"/>
    </w:pPr>
    <w:rPr>
      <w:rFonts w:ascii="Arial" w:hAnsi="Arial" w:cs="Arial"/>
    </w:rPr>
  </w:style>
  <w:style w:type="paragraph" w:styleId="Heading4">
    <w:name w:val="heading 4"/>
    <w:basedOn w:val="Normal"/>
    <w:next w:val="Normal"/>
    <w:link w:val="Heading4Char"/>
    <w:qFormat/>
    <w:rsid w:val="00942803"/>
    <w:pPr>
      <w:keepNext/>
      <w:numPr>
        <w:ilvl w:val="3"/>
        <w:numId w:val="1"/>
      </w:numPr>
      <w:spacing w:before="240" w:after="60"/>
      <w:outlineLvl w:val="3"/>
    </w:pPr>
    <w:rPr>
      <w:rFonts w:ascii="Arial" w:hAnsi="Arial" w:cs="Arial"/>
      <w:b/>
      <w:bCs/>
    </w:rPr>
  </w:style>
  <w:style w:type="paragraph" w:styleId="Heading5">
    <w:name w:val="heading 5"/>
    <w:basedOn w:val="Normal"/>
    <w:next w:val="Normal"/>
    <w:link w:val="Heading5Char"/>
    <w:qFormat/>
    <w:rsid w:val="00B73CA6"/>
    <w:pPr>
      <w:numPr>
        <w:ilvl w:val="4"/>
        <w:numId w:val="3"/>
      </w:numPr>
      <w:spacing w:before="240" w:after="60"/>
      <w:outlineLvl w:val="4"/>
    </w:pPr>
    <w:rPr>
      <w:sz w:val="22"/>
      <w:szCs w:val="22"/>
    </w:rPr>
  </w:style>
  <w:style w:type="paragraph" w:styleId="Heading6">
    <w:name w:val="heading 6"/>
    <w:basedOn w:val="Normal"/>
    <w:next w:val="Normal"/>
    <w:link w:val="Heading6Char"/>
    <w:qFormat/>
    <w:rsid w:val="00B73CA6"/>
    <w:pPr>
      <w:numPr>
        <w:ilvl w:val="5"/>
        <w:numId w:val="3"/>
      </w:numPr>
      <w:spacing w:before="240" w:after="60"/>
      <w:outlineLvl w:val="5"/>
    </w:pPr>
    <w:rPr>
      <w:i/>
      <w:iCs/>
      <w:sz w:val="22"/>
      <w:szCs w:val="22"/>
    </w:rPr>
  </w:style>
  <w:style w:type="paragraph" w:styleId="Heading7">
    <w:name w:val="heading 7"/>
    <w:basedOn w:val="Normal"/>
    <w:next w:val="Normal"/>
    <w:link w:val="Heading7Char"/>
    <w:qFormat/>
    <w:rsid w:val="00B73CA6"/>
    <w:pPr>
      <w:numPr>
        <w:ilvl w:val="6"/>
        <w:numId w:val="3"/>
      </w:numPr>
      <w:spacing w:before="240" w:after="60"/>
      <w:outlineLvl w:val="6"/>
    </w:pPr>
    <w:rPr>
      <w:rFonts w:ascii="Arial" w:hAnsi="Arial" w:cs="Arial"/>
    </w:rPr>
  </w:style>
  <w:style w:type="paragraph" w:styleId="Heading8">
    <w:name w:val="heading 8"/>
    <w:basedOn w:val="Normal"/>
    <w:next w:val="Normal"/>
    <w:link w:val="Heading8Char"/>
    <w:qFormat/>
    <w:rsid w:val="00B73CA6"/>
    <w:pPr>
      <w:numPr>
        <w:ilvl w:val="7"/>
        <w:numId w:val="3"/>
      </w:numPr>
      <w:spacing w:before="240" w:after="60"/>
      <w:outlineLvl w:val="7"/>
    </w:pPr>
    <w:rPr>
      <w:rFonts w:ascii="Arial" w:hAnsi="Arial" w:cs="Arial"/>
      <w:i/>
      <w:iCs/>
    </w:rPr>
  </w:style>
  <w:style w:type="paragraph" w:styleId="Heading9">
    <w:name w:val="heading 9"/>
    <w:basedOn w:val="Normal"/>
    <w:next w:val="Normal"/>
    <w:link w:val="Heading9Char"/>
    <w:qFormat/>
    <w:rsid w:val="00B73CA6"/>
    <w:pPr>
      <w:numPr>
        <w:ilvl w:val="8"/>
        <w:numId w:val="3"/>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31540"/>
    <w:rPr>
      <w:rFonts w:ascii="Arial" w:hAnsi="Arial" w:cs="Arial"/>
      <w:b/>
      <w:bCs/>
      <w:kern w:val="28"/>
      <w:sz w:val="28"/>
      <w:szCs w:val="28"/>
      <w:lang w:val="es-ES"/>
    </w:rPr>
  </w:style>
  <w:style w:type="character" w:customStyle="1" w:styleId="Heading2Char">
    <w:name w:val="Heading 2 Char"/>
    <w:basedOn w:val="DefaultParagraphFont"/>
    <w:link w:val="Heading2"/>
    <w:locked/>
    <w:rsid w:val="00A31540"/>
    <w:rPr>
      <w:rFonts w:ascii="Arial" w:hAnsi="Arial" w:cs="Arial"/>
      <w:b/>
      <w:bCs/>
      <w:i/>
      <w:iCs/>
      <w:sz w:val="24"/>
      <w:szCs w:val="24"/>
      <w:lang w:val="es-ES"/>
    </w:rPr>
  </w:style>
  <w:style w:type="character" w:customStyle="1" w:styleId="Heading3Char">
    <w:name w:val="Heading 3 Char"/>
    <w:aliases w:val="Heading 3 Paris doc Char"/>
    <w:basedOn w:val="DefaultParagraphFont"/>
    <w:link w:val="Heading3"/>
    <w:locked/>
    <w:rsid w:val="00A31540"/>
    <w:rPr>
      <w:rFonts w:ascii="Arial" w:hAnsi="Arial" w:cs="Arial"/>
      <w:sz w:val="24"/>
      <w:szCs w:val="24"/>
      <w:lang w:val="es-ES"/>
    </w:rPr>
  </w:style>
  <w:style w:type="character" w:customStyle="1" w:styleId="Heading4Char">
    <w:name w:val="Heading 4 Char"/>
    <w:basedOn w:val="DefaultParagraphFont"/>
    <w:link w:val="Heading4"/>
    <w:locked/>
    <w:rsid w:val="00A31540"/>
    <w:rPr>
      <w:rFonts w:ascii="Arial" w:hAnsi="Arial" w:cs="Arial"/>
      <w:b/>
      <w:bCs/>
      <w:sz w:val="24"/>
      <w:szCs w:val="24"/>
      <w:lang w:val="es-ES"/>
    </w:rPr>
  </w:style>
  <w:style w:type="character" w:customStyle="1" w:styleId="Heading5Char">
    <w:name w:val="Heading 5 Char"/>
    <w:basedOn w:val="DefaultParagraphFont"/>
    <w:link w:val="Heading5"/>
    <w:locked/>
    <w:rsid w:val="00B73CA6"/>
    <w:rPr>
      <w:sz w:val="22"/>
      <w:szCs w:val="22"/>
      <w:lang w:val="es-ES"/>
    </w:rPr>
  </w:style>
  <w:style w:type="character" w:customStyle="1" w:styleId="Heading6Char">
    <w:name w:val="Heading 6 Char"/>
    <w:basedOn w:val="DefaultParagraphFont"/>
    <w:link w:val="Heading6"/>
    <w:locked/>
    <w:rsid w:val="00B73CA6"/>
    <w:rPr>
      <w:i/>
      <w:iCs/>
      <w:sz w:val="22"/>
      <w:szCs w:val="22"/>
      <w:lang w:val="es-ES"/>
    </w:rPr>
  </w:style>
  <w:style w:type="character" w:customStyle="1" w:styleId="Heading7Char">
    <w:name w:val="Heading 7 Char"/>
    <w:basedOn w:val="DefaultParagraphFont"/>
    <w:link w:val="Heading7"/>
    <w:locked/>
    <w:rsid w:val="00B73CA6"/>
    <w:rPr>
      <w:rFonts w:ascii="Arial" w:hAnsi="Arial" w:cs="Arial"/>
      <w:sz w:val="24"/>
      <w:szCs w:val="24"/>
      <w:lang w:val="es-ES"/>
    </w:rPr>
  </w:style>
  <w:style w:type="character" w:customStyle="1" w:styleId="Heading8Char">
    <w:name w:val="Heading 8 Char"/>
    <w:basedOn w:val="DefaultParagraphFont"/>
    <w:link w:val="Heading8"/>
    <w:locked/>
    <w:rsid w:val="00B73CA6"/>
    <w:rPr>
      <w:rFonts w:ascii="Arial" w:hAnsi="Arial" w:cs="Arial"/>
      <w:i/>
      <w:iCs/>
      <w:sz w:val="24"/>
      <w:szCs w:val="24"/>
      <w:lang w:val="es-ES"/>
    </w:rPr>
  </w:style>
  <w:style w:type="character" w:customStyle="1" w:styleId="Heading9Char">
    <w:name w:val="Heading 9 Char"/>
    <w:basedOn w:val="DefaultParagraphFont"/>
    <w:link w:val="Heading9"/>
    <w:locked/>
    <w:rsid w:val="00B73CA6"/>
    <w:rPr>
      <w:rFonts w:ascii="Arial" w:hAnsi="Arial" w:cs="Arial"/>
      <w:b/>
      <w:bCs/>
      <w:i/>
      <w:iCs/>
      <w:sz w:val="18"/>
      <w:szCs w:val="18"/>
      <w:lang w:val="es-ES"/>
    </w:rPr>
  </w:style>
  <w:style w:type="paragraph" w:styleId="BalloonText">
    <w:name w:val="Balloon Text"/>
    <w:basedOn w:val="Normal"/>
    <w:link w:val="BalloonTextChar"/>
    <w:uiPriority w:val="99"/>
    <w:semiHidden/>
    <w:rsid w:val="00D6420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1540"/>
    <w:rPr>
      <w:rFonts w:cs="Times New Roman"/>
      <w:sz w:val="2"/>
      <w:lang w:val="es-ES"/>
    </w:rPr>
  </w:style>
  <w:style w:type="paragraph" w:customStyle="1" w:styleId="Annex">
    <w:name w:val="Annex"/>
    <w:basedOn w:val="Normal"/>
    <w:uiPriority w:val="99"/>
    <w:rsid w:val="00942803"/>
    <w:rPr>
      <w:caps/>
    </w:rPr>
  </w:style>
  <w:style w:type="paragraph" w:customStyle="1" w:styleId="ABBR">
    <w:name w:val="ABBR"/>
    <w:basedOn w:val="Annex"/>
    <w:uiPriority w:val="99"/>
    <w:rsid w:val="00942803"/>
  </w:style>
  <w:style w:type="paragraph" w:customStyle="1" w:styleId="AbbrDesc">
    <w:name w:val="AbbrDesc"/>
    <w:basedOn w:val="Normal"/>
    <w:uiPriority w:val="99"/>
    <w:rsid w:val="00942803"/>
    <w:pPr>
      <w:tabs>
        <w:tab w:val="left" w:pos="3060"/>
      </w:tabs>
      <w:jc w:val="both"/>
    </w:pPr>
  </w:style>
  <w:style w:type="paragraph" w:styleId="BodyText">
    <w:name w:val="Body Text"/>
    <w:basedOn w:val="Normal"/>
    <w:link w:val="BodyTextChar"/>
    <w:uiPriority w:val="99"/>
    <w:rsid w:val="00942803"/>
    <w:pPr>
      <w:tabs>
        <w:tab w:val="left" w:pos="3060"/>
      </w:tabs>
      <w:jc w:val="center"/>
    </w:pPr>
  </w:style>
  <w:style w:type="character" w:customStyle="1" w:styleId="BodyTextChar">
    <w:name w:val="Body Text Char"/>
    <w:basedOn w:val="DefaultParagraphFont"/>
    <w:link w:val="BodyText"/>
    <w:uiPriority w:val="99"/>
    <w:semiHidden/>
    <w:locked/>
    <w:rsid w:val="00A31540"/>
    <w:rPr>
      <w:rFonts w:cs="Times New Roman"/>
      <w:sz w:val="24"/>
      <w:szCs w:val="24"/>
      <w:lang w:val="es-ES"/>
    </w:rPr>
  </w:style>
  <w:style w:type="paragraph" w:styleId="BodyTextIndent">
    <w:name w:val="Body Text Indent"/>
    <w:basedOn w:val="Normal"/>
    <w:link w:val="BodyTextIndentChar"/>
    <w:uiPriority w:val="99"/>
    <w:rsid w:val="00942803"/>
    <w:pPr>
      <w:spacing w:after="120"/>
      <w:ind w:left="360"/>
    </w:pPr>
  </w:style>
  <w:style w:type="character" w:customStyle="1" w:styleId="BodyTextIndentChar">
    <w:name w:val="Body Text Indent Char"/>
    <w:basedOn w:val="DefaultParagraphFont"/>
    <w:link w:val="BodyTextIndent"/>
    <w:uiPriority w:val="99"/>
    <w:locked/>
    <w:rsid w:val="00A31540"/>
    <w:rPr>
      <w:sz w:val="24"/>
      <w:szCs w:val="24"/>
      <w:lang w:val="es-ES"/>
    </w:rPr>
  </w:style>
  <w:style w:type="paragraph" w:styleId="BodyTextIndent3">
    <w:name w:val="Body Text Indent 3"/>
    <w:basedOn w:val="Normal"/>
    <w:link w:val="BodyTextIndent3Char"/>
    <w:uiPriority w:val="99"/>
    <w:rsid w:val="00942803"/>
    <w:pPr>
      <w:spacing w:after="120"/>
      <w:ind w:left="360"/>
    </w:pPr>
    <w:rPr>
      <w:szCs w:val="16"/>
    </w:rPr>
  </w:style>
  <w:style w:type="character" w:customStyle="1" w:styleId="BodyTextIndent3Char">
    <w:name w:val="Body Text Indent 3 Char"/>
    <w:basedOn w:val="DefaultParagraphFont"/>
    <w:link w:val="BodyTextIndent3"/>
    <w:uiPriority w:val="99"/>
    <w:locked/>
    <w:rsid w:val="00A31540"/>
    <w:rPr>
      <w:sz w:val="24"/>
      <w:szCs w:val="16"/>
      <w:lang w:val="es-ES"/>
    </w:rPr>
  </w:style>
  <w:style w:type="paragraph" w:customStyle="1" w:styleId="Chapter">
    <w:name w:val="Chapter"/>
    <w:basedOn w:val="Normal"/>
    <w:next w:val="Normal"/>
    <w:rsid w:val="00B73CA6"/>
    <w:pPr>
      <w:keepNext/>
      <w:numPr>
        <w:numId w:val="2"/>
      </w:numPr>
      <w:tabs>
        <w:tab w:val="left" w:pos="1440"/>
      </w:tabs>
      <w:spacing w:before="240" w:after="240"/>
      <w:jc w:val="center"/>
    </w:pPr>
    <w:rPr>
      <w:b/>
      <w:bCs/>
      <w:smallCaps/>
    </w:rPr>
  </w:style>
  <w:style w:type="paragraph" w:styleId="DocumentMap">
    <w:name w:val="Document Map"/>
    <w:basedOn w:val="Normal"/>
    <w:link w:val="DocumentMapChar"/>
    <w:uiPriority w:val="99"/>
    <w:semiHidden/>
    <w:rsid w:val="0094280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31540"/>
    <w:rPr>
      <w:rFonts w:cs="Times New Roman"/>
      <w:sz w:val="2"/>
      <w:lang w:val="es-ES"/>
    </w:rPr>
  </w:style>
  <w:style w:type="paragraph" w:customStyle="1" w:styleId="FirstHeading">
    <w:name w:val="FirstHeading"/>
    <w:basedOn w:val="Normal"/>
    <w:next w:val="Normal"/>
    <w:uiPriority w:val="99"/>
    <w:rsid w:val="00B73CA6"/>
    <w:pPr>
      <w:keepNext/>
      <w:numPr>
        <w:numId w:val="3"/>
      </w:numPr>
      <w:tabs>
        <w:tab w:val="left" w:pos="0"/>
        <w:tab w:val="left" w:pos="86"/>
      </w:tabs>
      <w:spacing w:before="120" w:after="120"/>
    </w:pPr>
    <w:rPr>
      <w:b/>
      <w:bCs/>
    </w:rPr>
  </w:style>
  <w:style w:type="paragraph" w:styleId="Footer">
    <w:name w:val="footer"/>
    <w:basedOn w:val="Normal"/>
    <w:link w:val="FooterChar"/>
    <w:uiPriority w:val="99"/>
    <w:rsid w:val="00942803"/>
    <w:pPr>
      <w:tabs>
        <w:tab w:val="center" w:pos="4320"/>
        <w:tab w:val="right" w:pos="8640"/>
      </w:tabs>
    </w:pPr>
  </w:style>
  <w:style w:type="character" w:customStyle="1" w:styleId="FooterChar">
    <w:name w:val="Footer Char"/>
    <w:basedOn w:val="DefaultParagraphFont"/>
    <w:link w:val="Footer"/>
    <w:uiPriority w:val="99"/>
    <w:locked/>
    <w:rsid w:val="00A31540"/>
    <w:rPr>
      <w:rFonts w:cs="Times New Roman"/>
      <w:sz w:val="24"/>
      <w:szCs w:val="24"/>
      <w:lang w:val="es-ES"/>
    </w:rPr>
  </w:style>
  <w:style w:type="paragraph" w:styleId="FootnoteText">
    <w:name w:val="footnote text"/>
    <w:aliases w:val="fn,foottextfra,footnote,F,Texto nota pie Car Car"/>
    <w:basedOn w:val="Normal"/>
    <w:link w:val="FootnoteTextChar"/>
    <w:uiPriority w:val="99"/>
    <w:rsid w:val="00942803"/>
    <w:pPr>
      <w:keepNext/>
      <w:keepLines/>
      <w:spacing w:after="120"/>
      <w:ind w:left="288" w:hanging="288"/>
      <w:jc w:val="both"/>
    </w:pPr>
    <w:rPr>
      <w:spacing w:val="-3"/>
      <w:sz w:val="20"/>
      <w:szCs w:val="20"/>
    </w:rPr>
  </w:style>
  <w:style w:type="character" w:customStyle="1" w:styleId="FootnoteTextChar">
    <w:name w:val="Footnote Text Char"/>
    <w:aliases w:val="fn Char,foottextfra Char,footnote Char,F Char,Texto nota pie Car Car Char"/>
    <w:basedOn w:val="DefaultParagraphFont"/>
    <w:link w:val="FootnoteText"/>
    <w:uiPriority w:val="99"/>
    <w:semiHidden/>
    <w:locked/>
    <w:rsid w:val="00A31540"/>
    <w:rPr>
      <w:spacing w:val="-3"/>
      <w:lang w:val="es-ES"/>
    </w:rPr>
  </w:style>
  <w:style w:type="paragraph" w:styleId="Header">
    <w:name w:val="header"/>
    <w:basedOn w:val="Normal"/>
    <w:link w:val="HeaderChar"/>
    <w:rsid w:val="00942803"/>
    <w:pPr>
      <w:tabs>
        <w:tab w:val="center" w:pos="4320"/>
        <w:tab w:val="right" w:pos="8640"/>
      </w:tabs>
    </w:pPr>
  </w:style>
  <w:style w:type="character" w:customStyle="1" w:styleId="HeaderChar">
    <w:name w:val="Header Char"/>
    <w:basedOn w:val="DefaultParagraphFont"/>
    <w:link w:val="Header"/>
    <w:locked/>
    <w:rsid w:val="00A31540"/>
    <w:rPr>
      <w:rFonts w:cs="Times New Roman"/>
      <w:sz w:val="24"/>
      <w:szCs w:val="24"/>
      <w:lang w:val="es-ES"/>
    </w:rPr>
  </w:style>
  <w:style w:type="character" w:styleId="LineNumber">
    <w:name w:val="line number"/>
    <w:basedOn w:val="DefaultParagraphFont"/>
    <w:uiPriority w:val="99"/>
    <w:rsid w:val="00942803"/>
    <w:rPr>
      <w:rFonts w:cs="Times New Roman"/>
    </w:rPr>
  </w:style>
  <w:style w:type="paragraph" w:customStyle="1" w:styleId="MasterSourceText">
    <w:name w:val="Master_SourceText"/>
    <w:basedOn w:val="Normal"/>
    <w:uiPriority w:val="99"/>
    <w:rsid w:val="00942803"/>
    <w:pPr>
      <w:tabs>
        <w:tab w:val="left" w:pos="1440"/>
      </w:tabs>
      <w:ind w:left="1440" w:hanging="720"/>
      <w:jc w:val="both"/>
    </w:pPr>
    <w:rPr>
      <w:sz w:val="20"/>
      <w:szCs w:val="20"/>
    </w:rPr>
  </w:style>
  <w:style w:type="paragraph" w:customStyle="1" w:styleId="Newpage">
    <w:name w:val="Newpage"/>
    <w:basedOn w:val="Chapter"/>
    <w:uiPriority w:val="99"/>
    <w:rsid w:val="00942803"/>
    <w:pPr>
      <w:numPr>
        <w:numId w:val="0"/>
      </w:numPr>
      <w:tabs>
        <w:tab w:val="clear" w:pos="1440"/>
        <w:tab w:val="left" w:pos="3060"/>
      </w:tabs>
      <w:spacing w:after="0"/>
    </w:pPr>
  </w:style>
  <w:style w:type="character" w:styleId="PageNumber">
    <w:name w:val="page number"/>
    <w:basedOn w:val="DefaultParagraphFont"/>
    <w:uiPriority w:val="99"/>
    <w:rsid w:val="00942803"/>
    <w:rPr>
      <w:rFonts w:cs="Times New Roman"/>
    </w:rPr>
  </w:style>
  <w:style w:type="paragraph" w:customStyle="1" w:styleId="Paragraph">
    <w:name w:val="Paragraph"/>
    <w:basedOn w:val="BodyTextIndent"/>
    <w:link w:val="ParagraphChar"/>
    <w:rsid w:val="00B73CA6"/>
    <w:pPr>
      <w:numPr>
        <w:ilvl w:val="1"/>
        <w:numId w:val="2"/>
      </w:numPr>
      <w:spacing w:before="120"/>
      <w:jc w:val="both"/>
      <w:outlineLvl w:val="1"/>
    </w:pPr>
  </w:style>
  <w:style w:type="paragraph" w:customStyle="1" w:styleId="RegheadTab">
    <w:name w:val="RegheadTab"/>
    <w:basedOn w:val="FirstHeading"/>
    <w:uiPriority w:val="99"/>
    <w:rsid w:val="00942803"/>
    <w:pPr>
      <w:numPr>
        <w:numId w:val="0"/>
      </w:numPr>
      <w:tabs>
        <w:tab w:val="num" w:pos="504"/>
      </w:tabs>
      <w:spacing w:after="0"/>
      <w:ind w:left="504" w:hanging="504"/>
      <w:jc w:val="center"/>
    </w:pPr>
  </w:style>
  <w:style w:type="paragraph" w:customStyle="1" w:styleId="SecHeading">
    <w:name w:val="SecHeading"/>
    <w:basedOn w:val="Normal"/>
    <w:next w:val="Paragraph"/>
    <w:uiPriority w:val="99"/>
    <w:rsid w:val="00B73CA6"/>
    <w:pPr>
      <w:keepNext/>
      <w:numPr>
        <w:ilvl w:val="1"/>
        <w:numId w:val="3"/>
      </w:numPr>
      <w:tabs>
        <w:tab w:val="clear" w:pos="5400"/>
        <w:tab w:val="num" w:pos="1296"/>
      </w:tabs>
      <w:spacing w:before="120" w:after="120"/>
      <w:ind w:left="1296"/>
    </w:pPr>
    <w:rPr>
      <w:b/>
      <w:bCs/>
    </w:rPr>
  </w:style>
  <w:style w:type="paragraph" w:customStyle="1" w:styleId="SubHeading1">
    <w:name w:val="SubHeading1"/>
    <w:basedOn w:val="SecHeading"/>
    <w:uiPriority w:val="99"/>
    <w:rsid w:val="00942803"/>
    <w:pPr>
      <w:numPr>
        <w:ilvl w:val="2"/>
      </w:numPr>
      <w:tabs>
        <w:tab w:val="clear" w:pos="5976"/>
        <w:tab w:val="num" w:pos="1872"/>
      </w:tabs>
      <w:ind w:left="1872"/>
    </w:pPr>
  </w:style>
  <w:style w:type="paragraph" w:customStyle="1" w:styleId="Subheading2">
    <w:name w:val="Subheading2"/>
    <w:basedOn w:val="SecHeading"/>
    <w:uiPriority w:val="99"/>
    <w:rsid w:val="00942803"/>
    <w:pPr>
      <w:numPr>
        <w:ilvl w:val="3"/>
      </w:numPr>
      <w:tabs>
        <w:tab w:val="clear" w:pos="6480"/>
        <w:tab w:val="num" w:pos="2376"/>
      </w:tabs>
      <w:ind w:left="2376"/>
    </w:pPr>
  </w:style>
  <w:style w:type="paragraph" w:customStyle="1" w:styleId="subpar">
    <w:name w:val="subpar"/>
    <w:basedOn w:val="BodyTextIndent3"/>
    <w:rsid w:val="00B73CA6"/>
    <w:pPr>
      <w:numPr>
        <w:ilvl w:val="2"/>
        <w:numId w:val="2"/>
      </w:numPr>
      <w:tabs>
        <w:tab w:val="clear" w:pos="2304"/>
        <w:tab w:val="num" w:pos="1152"/>
      </w:tabs>
      <w:spacing w:before="120"/>
      <w:ind w:left="1152"/>
      <w:jc w:val="both"/>
      <w:outlineLvl w:val="2"/>
    </w:pPr>
    <w:rPr>
      <w:szCs w:val="24"/>
    </w:rPr>
  </w:style>
  <w:style w:type="paragraph" w:customStyle="1" w:styleId="SubSubPar">
    <w:name w:val="SubSubPar"/>
    <w:basedOn w:val="subpar"/>
    <w:rsid w:val="00942803"/>
    <w:pPr>
      <w:numPr>
        <w:ilvl w:val="3"/>
      </w:numPr>
      <w:tabs>
        <w:tab w:val="clear" w:pos="2736"/>
        <w:tab w:val="left" w:pos="0"/>
        <w:tab w:val="num" w:pos="1296"/>
      </w:tabs>
      <w:ind w:left="1296"/>
    </w:pPr>
  </w:style>
  <w:style w:type="paragraph" w:styleId="Title">
    <w:name w:val="Title"/>
    <w:basedOn w:val="Normal"/>
    <w:link w:val="TitleChar"/>
    <w:qFormat/>
    <w:rsid w:val="00942803"/>
    <w:pPr>
      <w:tabs>
        <w:tab w:val="left" w:pos="1440"/>
        <w:tab w:val="left" w:pos="3060"/>
      </w:tabs>
      <w:jc w:val="center"/>
      <w:outlineLvl w:val="0"/>
    </w:pPr>
  </w:style>
  <w:style w:type="character" w:customStyle="1" w:styleId="TitleChar">
    <w:name w:val="Title Char"/>
    <w:basedOn w:val="DefaultParagraphFont"/>
    <w:link w:val="Title"/>
    <w:uiPriority w:val="99"/>
    <w:locked/>
    <w:rsid w:val="00A31540"/>
    <w:rPr>
      <w:rFonts w:ascii="Cambria" w:hAnsi="Cambria" w:cs="Times New Roman"/>
      <w:b/>
      <w:bCs/>
      <w:kern w:val="28"/>
      <w:sz w:val="32"/>
      <w:szCs w:val="32"/>
      <w:lang w:val="es-ES"/>
    </w:rPr>
  </w:style>
  <w:style w:type="paragraph" w:styleId="TOC1">
    <w:name w:val="toc 1"/>
    <w:basedOn w:val="Normal"/>
    <w:next w:val="Normal"/>
    <w:autoRedefine/>
    <w:uiPriority w:val="39"/>
    <w:rsid w:val="00942803"/>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DB5E2E"/>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99"/>
    <w:semiHidden/>
    <w:rsid w:val="00942803"/>
    <w:pPr>
      <w:tabs>
        <w:tab w:val="left" w:pos="1728"/>
      </w:tabs>
      <w:ind w:left="1714" w:hanging="562"/>
    </w:pPr>
  </w:style>
  <w:style w:type="paragraph" w:styleId="TOC4">
    <w:name w:val="toc 4"/>
    <w:basedOn w:val="Normal"/>
    <w:next w:val="Normal"/>
    <w:autoRedefine/>
    <w:uiPriority w:val="99"/>
    <w:semiHidden/>
    <w:rsid w:val="00942803"/>
    <w:pPr>
      <w:ind w:left="400"/>
    </w:pPr>
  </w:style>
  <w:style w:type="paragraph" w:styleId="TOC5">
    <w:name w:val="toc 5"/>
    <w:basedOn w:val="Normal"/>
    <w:next w:val="Normal"/>
    <w:autoRedefine/>
    <w:uiPriority w:val="99"/>
    <w:semiHidden/>
    <w:rsid w:val="00942803"/>
    <w:pPr>
      <w:ind w:left="600"/>
    </w:pPr>
  </w:style>
  <w:style w:type="paragraph" w:styleId="TOC6">
    <w:name w:val="toc 6"/>
    <w:basedOn w:val="Normal"/>
    <w:next w:val="Normal"/>
    <w:autoRedefine/>
    <w:uiPriority w:val="99"/>
    <w:semiHidden/>
    <w:rsid w:val="00942803"/>
    <w:pPr>
      <w:ind w:left="800"/>
    </w:pPr>
  </w:style>
  <w:style w:type="paragraph" w:styleId="TOC7">
    <w:name w:val="toc 7"/>
    <w:basedOn w:val="Normal"/>
    <w:next w:val="Normal"/>
    <w:autoRedefine/>
    <w:uiPriority w:val="99"/>
    <w:semiHidden/>
    <w:rsid w:val="00942803"/>
    <w:pPr>
      <w:ind w:left="1000"/>
    </w:pPr>
  </w:style>
  <w:style w:type="paragraph" w:styleId="TOC8">
    <w:name w:val="toc 8"/>
    <w:basedOn w:val="Normal"/>
    <w:next w:val="Normal"/>
    <w:autoRedefine/>
    <w:uiPriority w:val="99"/>
    <w:semiHidden/>
    <w:rsid w:val="00942803"/>
    <w:pPr>
      <w:ind w:left="1200"/>
    </w:pPr>
  </w:style>
  <w:style w:type="paragraph" w:styleId="TOC9">
    <w:name w:val="toc 9"/>
    <w:basedOn w:val="Normal"/>
    <w:next w:val="Normal"/>
    <w:autoRedefine/>
    <w:uiPriority w:val="99"/>
    <w:semiHidden/>
    <w:rsid w:val="00942803"/>
    <w:pPr>
      <w:ind w:left="1400"/>
    </w:pPr>
  </w:style>
  <w:style w:type="character" w:styleId="Hyperlink">
    <w:name w:val="Hyperlink"/>
    <w:basedOn w:val="DefaultParagraphFont"/>
    <w:uiPriority w:val="99"/>
    <w:rsid w:val="00942803"/>
    <w:rPr>
      <w:rFonts w:cs="Times New Roman"/>
      <w:color w:val="0000FF"/>
      <w:u w:val="single"/>
    </w:rPr>
  </w:style>
  <w:style w:type="character" w:styleId="FollowedHyperlink">
    <w:name w:val="FollowedHyperlink"/>
    <w:basedOn w:val="DefaultParagraphFont"/>
    <w:uiPriority w:val="99"/>
    <w:rsid w:val="00942803"/>
    <w:rPr>
      <w:rFonts w:cs="Times New Roman"/>
      <w:color w:val="800080"/>
      <w:u w:val="single"/>
    </w:rPr>
  </w:style>
  <w:style w:type="paragraph" w:styleId="BodyText3">
    <w:name w:val="Body Text 3"/>
    <w:basedOn w:val="Normal"/>
    <w:link w:val="BodyText3Char"/>
    <w:uiPriority w:val="99"/>
    <w:rsid w:val="00942803"/>
    <w:rPr>
      <w:rFonts w:ascii="Palatino Linotype" w:hAnsi="Palatino Linotype" w:cs="Palatino Linotype"/>
      <w:sz w:val="22"/>
      <w:szCs w:val="22"/>
    </w:rPr>
  </w:style>
  <w:style w:type="character" w:customStyle="1" w:styleId="BodyText3Char">
    <w:name w:val="Body Text 3 Char"/>
    <w:basedOn w:val="DefaultParagraphFont"/>
    <w:link w:val="BodyText3"/>
    <w:uiPriority w:val="99"/>
    <w:semiHidden/>
    <w:locked/>
    <w:rsid w:val="00A31540"/>
    <w:rPr>
      <w:rFonts w:cs="Times New Roman"/>
      <w:sz w:val="16"/>
      <w:szCs w:val="16"/>
      <w:lang w:val="es-ES"/>
    </w:rPr>
  </w:style>
  <w:style w:type="character" w:styleId="FootnoteReference">
    <w:name w:val="footnote reference"/>
    <w:basedOn w:val="DefaultParagraphFont"/>
    <w:uiPriority w:val="99"/>
    <w:semiHidden/>
    <w:rsid w:val="00942803"/>
    <w:rPr>
      <w:rFonts w:cs="Times New Roman"/>
      <w:vertAlign w:val="superscript"/>
    </w:rPr>
  </w:style>
  <w:style w:type="paragraph" w:styleId="Subtitle">
    <w:name w:val="Subtitle"/>
    <w:basedOn w:val="Normal"/>
    <w:link w:val="SubtitleChar"/>
    <w:uiPriority w:val="99"/>
    <w:qFormat/>
    <w:rsid w:val="00942803"/>
    <w:pPr>
      <w:jc w:val="center"/>
    </w:pPr>
    <w:rPr>
      <w:b/>
      <w:bCs/>
      <w:sz w:val="28"/>
      <w:szCs w:val="28"/>
    </w:rPr>
  </w:style>
  <w:style w:type="character" w:customStyle="1" w:styleId="SubtitleChar">
    <w:name w:val="Subtitle Char"/>
    <w:basedOn w:val="DefaultParagraphFont"/>
    <w:link w:val="Subtitle"/>
    <w:uiPriority w:val="99"/>
    <w:locked/>
    <w:rsid w:val="00A31540"/>
    <w:rPr>
      <w:rFonts w:ascii="Cambria" w:hAnsi="Cambria" w:cs="Times New Roman"/>
      <w:sz w:val="24"/>
      <w:szCs w:val="24"/>
      <w:lang w:val="es-ES"/>
    </w:rPr>
  </w:style>
  <w:style w:type="paragraph" w:customStyle="1" w:styleId="xl29">
    <w:name w:val="xl29"/>
    <w:basedOn w:val="Normal"/>
    <w:uiPriority w:val="99"/>
    <w:rsid w:val="00942803"/>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Textodebalo1">
    <w:name w:val="Texto de balão1"/>
    <w:basedOn w:val="Normal"/>
    <w:uiPriority w:val="99"/>
    <w:semiHidden/>
    <w:rsid w:val="00942803"/>
    <w:rPr>
      <w:rFonts w:ascii="Tahoma" w:hAnsi="Tahoma" w:cs="Tahoma"/>
      <w:sz w:val="16"/>
      <w:szCs w:val="16"/>
    </w:rPr>
  </w:style>
  <w:style w:type="character" w:styleId="Strong">
    <w:name w:val="Strong"/>
    <w:basedOn w:val="DefaultParagraphFont"/>
    <w:uiPriority w:val="99"/>
    <w:qFormat/>
    <w:rsid w:val="00942803"/>
    <w:rPr>
      <w:rFonts w:cs="Times New Roman"/>
      <w:b/>
      <w:bCs/>
    </w:rPr>
  </w:style>
  <w:style w:type="paragraph" w:customStyle="1" w:styleId="xl30">
    <w:name w:val="xl30"/>
    <w:basedOn w:val="Normal"/>
    <w:uiPriority w:val="99"/>
    <w:rsid w:val="00942803"/>
    <w:pPr>
      <w:pBdr>
        <w:top w:val="single" w:sz="8" w:space="0" w:color="auto"/>
        <w:left w:val="single" w:sz="8"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sz w:val="18"/>
      <w:szCs w:val="18"/>
      <w:lang w:eastAsia="es-ES_tradnl"/>
    </w:rPr>
  </w:style>
  <w:style w:type="paragraph" w:styleId="BodyText2">
    <w:name w:val="Body Text 2"/>
    <w:basedOn w:val="Normal"/>
    <w:link w:val="BodyText2Char"/>
    <w:uiPriority w:val="99"/>
    <w:rsid w:val="00942803"/>
    <w:rPr>
      <w:i/>
      <w:iCs/>
      <w:sz w:val="18"/>
      <w:szCs w:val="18"/>
    </w:rPr>
  </w:style>
  <w:style w:type="character" w:customStyle="1" w:styleId="BodyText2Char">
    <w:name w:val="Body Text 2 Char"/>
    <w:basedOn w:val="DefaultParagraphFont"/>
    <w:link w:val="BodyText2"/>
    <w:uiPriority w:val="99"/>
    <w:semiHidden/>
    <w:locked/>
    <w:rsid w:val="00A31540"/>
    <w:rPr>
      <w:rFonts w:cs="Times New Roman"/>
      <w:sz w:val="24"/>
      <w:szCs w:val="24"/>
      <w:lang w:val="es-ES"/>
    </w:rPr>
  </w:style>
  <w:style w:type="paragraph" w:styleId="Caption">
    <w:name w:val="caption"/>
    <w:basedOn w:val="Normal"/>
    <w:next w:val="Normal"/>
    <w:uiPriority w:val="99"/>
    <w:qFormat/>
    <w:rsid w:val="00942803"/>
    <w:pPr>
      <w:spacing w:before="120" w:after="120"/>
      <w:jc w:val="both"/>
    </w:pPr>
    <w:rPr>
      <w:b/>
      <w:bCs/>
      <w:sz w:val="20"/>
      <w:szCs w:val="20"/>
      <w:lang w:eastAsia="es-ES_tradnl"/>
    </w:rPr>
  </w:style>
  <w:style w:type="paragraph" w:customStyle="1" w:styleId="xl25">
    <w:name w:val="xl25"/>
    <w:basedOn w:val="Normal"/>
    <w:uiPriority w:val="99"/>
    <w:rsid w:val="00942803"/>
    <w:pPr>
      <w:shd w:val="clear" w:color="auto" w:fill="FFFFFF"/>
      <w:spacing w:before="100" w:beforeAutospacing="1" w:after="100" w:afterAutospacing="1"/>
      <w:jc w:val="center"/>
      <w:textAlignment w:val="center"/>
    </w:pPr>
    <w:rPr>
      <w:rFonts w:ascii="Verdana" w:eastAsia="Arial Unicode MS" w:hAnsi="Verdana" w:cs="Verdana"/>
      <w:b/>
      <w:bCs/>
      <w:i/>
      <w:iCs/>
      <w:sz w:val="18"/>
      <w:szCs w:val="18"/>
      <w:lang w:eastAsia="es-ES_tradnl"/>
    </w:rPr>
  </w:style>
  <w:style w:type="paragraph" w:customStyle="1" w:styleId="Default">
    <w:name w:val="Default"/>
    <w:uiPriority w:val="99"/>
    <w:rsid w:val="00942803"/>
    <w:pPr>
      <w:autoSpaceDE w:val="0"/>
      <w:autoSpaceDN w:val="0"/>
      <w:adjustRightInd w:val="0"/>
    </w:pPr>
    <w:rPr>
      <w:rFonts w:ascii="GJGABL+TimesNewRoman,Bold" w:hAnsi="GJGABL+TimesNewRoman,Bold" w:cs="GJGABL+TimesNewRoman,Bold"/>
      <w:color w:val="000000"/>
      <w:sz w:val="24"/>
      <w:szCs w:val="24"/>
    </w:rPr>
  </w:style>
  <w:style w:type="paragraph" w:styleId="NormalWeb">
    <w:name w:val="Normal (Web)"/>
    <w:basedOn w:val="Normal"/>
    <w:uiPriority w:val="99"/>
    <w:rsid w:val="00942803"/>
    <w:pPr>
      <w:spacing w:before="100" w:beforeAutospacing="1" w:after="100" w:afterAutospacing="1"/>
    </w:pPr>
    <w:rPr>
      <w:lang w:eastAsia="es-ES_tradnl"/>
    </w:rPr>
  </w:style>
  <w:style w:type="paragraph" w:styleId="BodyTextIndent2">
    <w:name w:val="Body Text Indent 2"/>
    <w:basedOn w:val="Normal"/>
    <w:link w:val="BodyTextIndent2Char"/>
    <w:uiPriority w:val="99"/>
    <w:rsid w:val="00942803"/>
    <w:pPr>
      <w:autoSpaceDE w:val="0"/>
      <w:autoSpaceDN w:val="0"/>
      <w:adjustRightInd w:val="0"/>
      <w:spacing w:before="120" w:after="120"/>
      <w:ind w:left="1428" w:hanging="720"/>
      <w:jc w:val="both"/>
    </w:pPr>
  </w:style>
  <w:style w:type="character" w:customStyle="1" w:styleId="BodyTextIndent2Char">
    <w:name w:val="Body Text Indent 2 Char"/>
    <w:basedOn w:val="DefaultParagraphFont"/>
    <w:link w:val="BodyTextIndent2"/>
    <w:uiPriority w:val="99"/>
    <w:semiHidden/>
    <w:locked/>
    <w:rsid w:val="00A31540"/>
    <w:rPr>
      <w:rFonts w:cs="Times New Roman"/>
      <w:sz w:val="24"/>
      <w:szCs w:val="24"/>
      <w:lang w:val="es-ES"/>
    </w:rPr>
  </w:style>
  <w:style w:type="character" w:styleId="CommentReference">
    <w:name w:val="annotation reference"/>
    <w:basedOn w:val="DefaultParagraphFont"/>
    <w:semiHidden/>
    <w:rsid w:val="00942803"/>
    <w:rPr>
      <w:rFonts w:cs="Times New Roman"/>
      <w:sz w:val="16"/>
      <w:szCs w:val="16"/>
    </w:rPr>
  </w:style>
  <w:style w:type="paragraph" w:styleId="CommentText">
    <w:name w:val="annotation text"/>
    <w:basedOn w:val="Normal"/>
    <w:link w:val="CommentTextChar"/>
    <w:semiHidden/>
    <w:rsid w:val="00942803"/>
    <w:rPr>
      <w:sz w:val="20"/>
      <w:szCs w:val="20"/>
    </w:rPr>
  </w:style>
  <w:style w:type="character" w:customStyle="1" w:styleId="CommentTextChar">
    <w:name w:val="Comment Text Char"/>
    <w:basedOn w:val="DefaultParagraphFont"/>
    <w:link w:val="CommentText"/>
    <w:uiPriority w:val="99"/>
    <w:semiHidden/>
    <w:locked/>
    <w:rsid w:val="00A31540"/>
    <w:rPr>
      <w:rFonts w:cs="Times New Roman"/>
      <w:sz w:val="20"/>
      <w:szCs w:val="20"/>
      <w:lang w:val="es-ES"/>
    </w:rPr>
  </w:style>
  <w:style w:type="paragraph" w:customStyle="1" w:styleId="Assuntodocomentrio1">
    <w:name w:val="Assunto do comentário1"/>
    <w:basedOn w:val="CommentText"/>
    <w:next w:val="CommentText"/>
    <w:uiPriority w:val="99"/>
    <w:semiHidden/>
    <w:rsid w:val="00942803"/>
    <w:rPr>
      <w:b/>
      <w:bCs/>
    </w:rPr>
  </w:style>
  <w:style w:type="paragraph" w:customStyle="1" w:styleId="Textodebalo2">
    <w:name w:val="Texto de balão2"/>
    <w:basedOn w:val="Normal"/>
    <w:uiPriority w:val="99"/>
    <w:semiHidden/>
    <w:rsid w:val="00942803"/>
    <w:rPr>
      <w:rFonts w:ascii="Tahoma" w:hAnsi="Tahoma" w:cs="Tahoma"/>
      <w:sz w:val="16"/>
      <w:szCs w:val="16"/>
    </w:rPr>
  </w:style>
  <w:style w:type="paragraph" w:customStyle="1" w:styleId="Comentrio2">
    <w:name w:val="Comentário 2"/>
    <w:basedOn w:val="Normal"/>
    <w:next w:val="Normal"/>
    <w:autoRedefine/>
    <w:uiPriority w:val="99"/>
    <w:rsid w:val="00942803"/>
    <w:pPr>
      <w:widowControl w:val="0"/>
      <w:tabs>
        <w:tab w:val="left" w:pos="1152"/>
        <w:tab w:val="left" w:pos="1440"/>
        <w:tab w:val="left" w:pos="1872"/>
        <w:tab w:val="left" w:pos="2592"/>
        <w:tab w:val="left" w:pos="3312"/>
        <w:tab w:val="left" w:pos="4032"/>
        <w:tab w:val="left" w:pos="4752"/>
        <w:tab w:val="left" w:pos="5472"/>
        <w:tab w:val="left" w:pos="6480"/>
      </w:tabs>
      <w:suppressAutoHyphens/>
      <w:overflowPunct w:val="0"/>
      <w:autoSpaceDE w:val="0"/>
      <w:autoSpaceDN w:val="0"/>
      <w:adjustRightInd w:val="0"/>
      <w:jc w:val="center"/>
      <w:textAlignment w:val="baseline"/>
    </w:pPr>
    <w:rPr>
      <w:sz w:val="18"/>
      <w:szCs w:val="18"/>
      <w:lang w:val="fr-FR" w:eastAsia="es-ES_tradnl"/>
    </w:rPr>
  </w:style>
  <w:style w:type="paragraph" w:customStyle="1" w:styleId="Comentrio3">
    <w:name w:val="Comentário 3"/>
    <w:basedOn w:val="Normal"/>
    <w:next w:val="Normal"/>
    <w:autoRedefine/>
    <w:uiPriority w:val="99"/>
    <w:rsid w:val="00942803"/>
    <w:pPr>
      <w:tabs>
        <w:tab w:val="left" w:pos="0"/>
        <w:tab w:val="left" w:pos="1800"/>
      </w:tabs>
      <w:suppressAutoHyphens/>
      <w:jc w:val="both"/>
    </w:pPr>
    <w:rPr>
      <w:dstrike/>
      <w:color w:val="FF0000"/>
      <w:sz w:val="28"/>
      <w:szCs w:val="28"/>
      <w:lang w:val="en-US" w:eastAsia="es-ES_tradnl"/>
    </w:rPr>
  </w:style>
  <w:style w:type="paragraph" w:customStyle="1" w:styleId="AutoNumpara">
    <w:name w:val="AutoNumpara"/>
    <w:basedOn w:val="BodyTextIndent"/>
    <w:uiPriority w:val="99"/>
    <w:rsid w:val="00942803"/>
    <w:pPr>
      <w:tabs>
        <w:tab w:val="num" w:pos="720"/>
      </w:tabs>
      <w:spacing w:before="120"/>
      <w:ind w:left="720" w:hanging="720"/>
      <w:jc w:val="both"/>
    </w:pPr>
    <w:rPr>
      <w:noProof/>
      <w:spacing w:val="-2"/>
    </w:rPr>
  </w:style>
  <w:style w:type="paragraph" w:customStyle="1" w:styleId="ABULLET">
    <w:name w:val="A BULLET"/>
    <w:basedOn w:val="Normal"/>
    <w:uiPriority w:val="99"/>
    <w:rsid w:val="00942803"/>
    <w:pPr>
      <w:spacing w:before="120"/>
      <w:ind w:left="331" w:hanging="331"/>
      <w:jc w:val="both"/>
    </w:pPr>
    <w:rPr>
      <w:rFonts w:ascii="Trebuchet MS" w:hAnsi="Trebuchet MS" w:cs="Trebuchet MS"/>
      <w:sz w:val="20"/>
      <w:szCs w:val="20"/>
      <w:lang w:val="es-CR" w:eastAsia="es-ES"/>
    </w:rPr>
  </w:style>
  <w:style w:type="paragraph" w:customStyle="1" w:styleId="Punteo">
    <w:name w:val="Punteo"/>
    <w:basedOn w:val="Normal"/>
    <w:uiPriority w:val="99"/>
    <w:rsid w:val="00942803"/>
    <w:pPr>
      <w:tabs>
        <w:tab w:val="num" w:pos="720"/>
      </w:tabs>
      <w:ind w:left="720" w:hanging="360"/>
      <w:jc w:val="both"/>
    </w:pPr>
    <w:rPr>
      <w:rFonts w:ascii="Arial" w:hAnsi="Arial" w:cs="Arial"/>
      <w:sz w:val="22"/>
      <w:szCs w:val="22"/>
      <w:lang w:eastAsia="es-ES"/>
    </w:rPr>
  </w:style>
  <w:style w:type="paragraph" w:customStyle="1" w:styleId="Textodeglobo">
    <w:name w:val="Texto de globo"/>
    <w:basedOn w:val="Normal"/>
    <w:uiPriority w:val="99"/>
    <w:semiHidden/>
    <w:rsid w:val="00942803"/>
    <w:rPr>
      <w:rFonts w:ascii="Tahoma" w:hAnsi="Tahoma" w:cs="Tahoma"/>
      <w:sz w:val="16"/>
      <w:szCs w:val="16"/>
    </w:rPr>
  </w:style>
  <w:style w:type="paragraph" w:customStyle="1" w:styleId="Regtable">
    <w:name w:val="Regtable"/>
    <w:basedOn w:val="Normal"/>
    <w:rsid w:val="00B73CA6"/>
    <w:pPr>
      <w:keepLines/>
      <w:framePr w:wrap="around" w:vAnchor="text" w:hAnchor="text" w:y="1"/>
      <w:spacing w:before="20" w:after="20"/>
    </w:pPr>
    <w:rPr>
      <w:noProof/>
    </w:rPr>
  </w:style>
  <w:style w:type="paragraph" w:customStyle="1" w:styleId="TableTitle">
    <w:name w:val="TableTitle"/>
    <w:basedOn w:val="Normal"/>
    <w:rsid w:val="00B73CA6"/>
    <w:pPr>
      <w:keepNext/>
      <w:framePr w:wrap="around" w:vAnchor="text" w:hAnchor="text" w:y="1"/>
      <w:spacing w:before="20" w:after="20"/>
      <w:jc w:val="center"/>
    </w:pPr>
    <w:rPr>
      <w:rFonts w:ascii="Times New Roman Bold" w:hAnsi="Times New Roman Bold" w:cs="Times New Roman Bold"/>
      <w:b/>
      <w:bCs/>
      <w:spacing w:val="-3"/>
      <w:sz w:val="20"/>
      <w:szCs w:val="22"/>
    </w:rPr>
  </w:style>
  <w:style w:type="paragraph" w:customStyle="1" w:styleId="PargrafodaLista">
    <w:name w:val="Parágrafo da Lista"/>
    <w:basedOn w:val="Normal"/>
    <w:uiPriority w:val="99"/>
    <w:rsid w:val="00942803"/>
    <w:pPr>
      <w:ind w:left="708"/>
    </w:pPr>
  </w:style>
  <w:style w:type="character" w:customStyle="1" w:styleId="TextodenotaderodapChar">
    <w:name w:val="Texto de nota de rodapé Char"/>
    <w:aliases w:val="fn Char1,foottextfra Char1,footnote Char1,F Char1,Texto nota pie Car Car Char1"/>
    <w:basedOn w:val="DefaultParagraphFont"/>
    <w:uiPriority w:val="99"/>
    <w:semiHidden/>
    <w:rsid w:val="00942803"/>
    <w:rPr>
      <w:rFonts w:cs="Times New Roman"/>
      <w:lang w:eastAsia="en-US"/>
    </w:rPr>
  </w:style>
  <w:style w:type="paragraph" w:styleId="CommentSubject">
    <w:name w:val="annotation subject"/>
    <w:basedOn w:val="CommentText"/>
    <w:next w:val="CommentText"/>
    <w:link w:val="CommentSubjectChar"/>
    <w:uiPriority w:val="99"/>
    <w:semiHidden/>
    <w:rsid w:val="00942803"/>
    <w:rPr>
      <w:b/>
      <w:bCs/>
    </w:rPr>
  </w:style>
  <w:style w:type="character" w:customStyle="1" w:styleId="CommentSubjectChar">
    <w:name w:val="Comment Subject Char"/>
    <w:basedOn w:val="CommentTextChar"/>
    <w:link w:val="CommentSubject"/>
    <w:uiPriority w:val="99"/>
    <w:semiHidden/>
    <w:locked/>
    <w:rsid w:val="00A31540"/>
    <w:rPr>
      <w:rFonts w:cs="Times New Roman"/>
      <w:b/>
      <w:bCs/>
      <w:sz w:val="20"/>
      <w:szCs w:val="20"/>
      <w:lang w:val="es-ES"/>
    </w:rPr>
  </w:style>
  <w:style w:type="paragraph" w:styleId="Revision">
    <w:name w:val="Revision"/>
    <w:hidden/>
    <w:uiPriority w:val="99"/>
    <w:semiHidden/>
    <w:rsid w:val="0094322F"/>
    <w:rPr>
      <w:sz w:val="24"/>
      <w:szCs w:val="24"/>
      <w:lang w:val="es-ES"/>
    </w:rPr>
  </w:style>
  <w:style w:type="character" w:customStyle="1" w:styleId="ParagraphChar">
    <w:name w:val="Paragraph Char"/>
    <w:basedOn w:val="Heading2Char"/>
    <w:link w:val="Paragraph"/>
    <w:rsid w:val="00B73CA6"/>
    <w:rPr>
      <w:rFonts w:ascii="Arial" w:hAnsi="Arial" w:cs="Arial"/>
      <w:b w:val="0"/>
      <w:bCs w:val="0"/>
      <w:i w:val="0"/>
      <w:iCs w:val="0"/>
      <w:sz w:val="24"/>
      <w:szCs w:val="24"/>
      <w:lang w:val="es-ES"/>
    </w:rPr>
  </w:style>
  <w:style w:type="character" w:styleId="HTMLCite">
    <w:name w:val="HTML Cite"/>
    <w:basedOn w:val="DefaultParagraphFont"/>
    <w:uiPriority w:val="99"/>
    <w:semiHidden/>
    <w:unhideWhenUsed/>
    <w:locked/>
    <w:rsid w:val="00A02152"/>
    <w:rPr>
      <w:i/>
      <w:iCs/>
    </w:rPr>
  </w:style>
  <w:style w:type="paragraph" w:styleId="ListParagraph">
    <w:name w:val="List Paragraph"/>
    <w:basedOn w:val="Normal"/>
    <w:uiPriority w:val="34"/>
    <w:qFormat/>
    <w:rsid w:val="006B2F54"/>
    <w:pPr>
      <w:ind w:left="720"/>
      <w:contextualSpacing/>
    </w:pPr>
  </w:style>
  <w:style w:type="paragraph" w:styleId="PlainText">
    <w:name w:val="Plain Text"/>
    <w:basedOn w:val="Normal"/>
    <w:link w:val="PlainTextChar"/>
    <w:uiPriority w:val="99"/>
    <w:semiHidden/>
    <w:unhideWhenUsed/>
    <w:locked/>
    <w:rsid w:val="00E279B3"/>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semiHidden/>
    <w:rsid w:val="00E279B3"/>
    <w:rPr>
      <w:rFonts w:ascii="Consolas" w:eastAsiaTheme="minorHAnsi" w:hAnsi="Consolas" w:cstheme="minorBidi"/>
      <w:sz w:val="21"/>
      <w:szCs w:val="21"/>
    </w:rPr>
  </w:style>
  <w:style w:type="table" w:styleId="TableGrid">
    <w:name w:val="Table Grid"/>
    <w:basedOn w:val="TableNormal"/>
    <w:uiPriority w:val="59"/>
    <w:locked/>
    <w:rsid w:val="00F10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1">
    <w:name w:val="Footnote Text Char1"/>
    <w:uiPriority w:val="99"/>
    <w:rsid w:val="00D375A7"/>
    <w:rPr>
      <w:rFonts w:ascii="Times New Roman" w:eastAsia="Times New Roman" w:hAnsi="Times New Roman" w:cs="Times New Roman"/>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annotation text" w:uiPriority="0"/>
    <w:lsdException w:name="header" w:uiPriority="0"/>
    <w:lsdException w:name="caption" w:semiHidden="0" w:unhideWhenUsed="0" w:qFormat="1"/>
    <w:lsdException w:name="annotation reference"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42803"/>
    <w:rPr>
      <w:sz w:val="24"/>
      <w:szCs w:val="24"/>
      <w:lang w:val="es-ES"/>
    </w:rPr>
  </w:style>
  <w:style w:type="paragraph" w:styleId="Heading1">
    <w:name w:val="heading 1"/>
    <w:basedOn w:val="Normal"/>
    <w:next w:val="Normal"/>
    <w:link w:val="Heading1Char"/>
    <w:qFormat/>
    <w:rsid w:val="00942803"/>
    <w:pPr>
      <w:keepNext/>
      <w:numPr>
        <w:numId w:val="1"/>
      </w:numPr>
      <w:spacing w:before="240" w:after="60"/>
      <w:outlineLvl w:val="0"/>
    </w:pPr>
    <w:rPr>
      <w:rFonts w:ascii="Arial" w:hAnsi="Arial" w:cs="Arial"/>
      <w:b/>
      <w:bCs/>
      <w:kern w:val="28"/>
      <w:sz w:val="28"/>
      <w:szCs w:val="28"/>
    </w:rPr>
  </w:style>
  <w:style w:type="paragraph" w:styleId="Heading2">
    <w:name w:val="heading 2"/>
    <w:basedOn w:val="Normal"/>
    <w:next w:val="Normal"/>
    <w:link w:val="Heading2Char"/>
    <w:qFormat/>
    <w:rsid w:val="00942803"/>
    <w:pPr>
      <w:keepNext/>
      <w:numPr>
        <w:ilvl w:val="1"/>
        <w:numId w:val="1"/>
      </w:numPr>
      <w:spacing w:before="240" w:after="60"/>
      <w:outlineLvl w:val="1"/>
    </w:pPr>
    <w:rPr>
      <w:rFonts w:ascii="Arial" w:hAnsi="Arial" w:cs="Arial"/>
      <w:b/>
      <w:bCs/>
      <w:i/>
      <w:iCs/>
    </w:rPr>
  </w:style>
  <w:style w:type="paragraph" w:styleId="Heading3">
    <w:name w:val="heading 3"/>
    <w:aliases w:val="Heading 3 Paris doc"/>
    <w:basedOn w:val="Normal"/>
    <w:next w:val="Normal"/>
    <w:link w:val="Heading3Char"/>
    <w:qFormat/>
    <w:rsid w:val="00942803"/>
    <w:pPr>
      <w:keepNext/>
      <w:numPr>
        <w:ilvl w:val="2"/>
        <w:numId w:val="1"/>
      </w:numPr>
      <w:spacing w:before="240" w:after="60"/>
      <w:outlineLvl w:val="2"/>
    </w:pPr>
    <w:rPr>
      <w:rFonts w:ascii="Arial" w:hAnsi="Arial" w:cs="Arial"/>
    </w:rPr>
  </w:style>
  <w:style w:type="paragraph" w:styleId="Heading4">
    <w:name w:val="heading 4"/>
    <w:basedOn w:val="Normal"/>
    <w:next w:val="Normal"/>
    <w:link w:val="Heading4Char"/>
    <w:qFormat/>
    <w:rsid w:val="00942803"/>
    <w:pPr>
      <w:keepNext/>
      <w:numPr>
        <w:ilvl w:val="3"/>
        <w:numId w:val="1"/>
      </w:numPr>
      <w:spacing w:before="240" w:after="60"/>
      <w:outlineLvl w:val="3"/>
    </w:pPr>
    <w:rPr>
      <w:rFonts w:ascii="Arial" w:hAnsi="Arial" w:cs="Arial"/>
      <w:b/>
      <w:bCs/>
    </w:rPr>
  </w:style>
  <w:style w:type="paragraph" w:styleId="Heading5">
    <w:name w:val="heading 5"/>
    <w:basedOn w:val="Normal"/>
    <w:next w:val="Normal"/>
    <w:link w:val="Heading5Char"/>
    <w:qFormat/>
    <w:rsid w:val="00B73CA6"/>
    <w:pPr>
      <w:numPr>
        <w:ilvl w:val="4"/>
        <w:numId w:val="3"/>
      </w:numPr>
      <w:spacing w:before="240" w:after="60"/>
      <w:outlineLvl w:val="4"/>
    </w:pPr>
    <w:rPr>
      <w:sz w:val="22"/>
      <w:szCs w:val="22"/>
    </w:rPr>
  </w:style>
  <w:style w:type="paragraph" w:styleId="Heading6">
    <w:name w:val="heading 6"/>
    <w:basedOn w:val="Normal"/>
    <w:next w:val="Normal"/>
    <w:link w:val="Heading6Char"/>
    <w:qFormat/>
    <w:rsid w:val="00B73CA6"/>
    <w:pPr>
      <w:numPr>
        <w:ilvl w:val="5"/>
        <w:numId w:val="3"/>
      </w:numPr>
      <w:spacing w:before="240" w:after="60"/>
      <w:outlineLvl w:val="5"/>
    </w:pPr>
    <w:rPr>
      <w:i/>
      <w:iCs/>
      <w:sz w:val="22"/>
      <w:szCs w:val="22"/>
    </w:rPr>
  </w:style>
  <w:style w:type="paragraph" w:styleId="Heading7">
    <w:name w:val="heading 7"/>
    <w:basedOn w:val="Normal"/>
    <w:next w:val="Normal"/>
    <w:link w:val="Heading7Char"/>
    <w:qFormat/>
    <w:rsid w:val="00B73CA6"/>
    <w:pPr>
      <w:numPr>
        <w:ilvl w:val="6"/>
        <w:numId w:val="3"/>
      </w:numPr>
      <w:spacing w:before="240" w:after="60"/>
      <w:outlineLvl w:val="6"/>
    </w:pPr>
    <w:rPr>
      <w:rFonts w:ascii="Arial" w:hAnsi="Arial" w:cs="Arial"/>
    </w:rPr>
  </w:style>
  <w:style w:type="paragraph" w:styleId="Heading8">
    <w:name w:val="heading 8"/>
    <w:basedOn w:val="Normal"/>
    <w:next w:val="Normal"/>
    <w:link w:val="Heading8Char"/>
    <w:qFormat/>
    <w:rsid w:val="00B73CA6"/>
    <w:pPr>
      <w:numPr>
        <w:ilvl w:val="7"/>
        <w:numId w:val="3"/>
      </w:numPr>
      <w:spacing w:before="240" w:after="60"/>
      <w:outlineLvl w:val="7"/>
    </w:pPr>
    <w:rPr>
      <w:rFonts w:ascii="Arial" w:hAnsi="Arial" w:cs="Arial"/>
      <w:i/>
      <w:iCs/>
    </w:rPr>
  </w:style>
  <w:style w:type="paragraph" w:styleId="Heading9">
    <w:name w:val="heading 9"/>
    <w:basedOn w:val="Normal"/>
    <w:next w:val="Normal"/>
    <w:link w:val="Heading9Char"/>
    <w:qFormat/>
    <w:rsid w:val="00B73CA6"/>
    <w:pPr>
      <w:numPr>
        <w:ilvl w:val="8"/>
        <w:numId w:val="3"/>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31540"/>
    <w:rPr>
      <w:rFonts w:ascii="Arial" w:hAnsi="Arial" w:cs="Arial"/>
      <w:b/>
      <w:bCs/>
      <w:kern w:val="28"/>
      <w:sz w:val="28"/>
      <w:szCs w:val="28"/>
      <w:lang w:val="es-ES"/>
    </w:rPr>
  </w:style>
  <w:style w:type="character" w:customStyle="1" w:styleId="Heading2Char">
    <w:name w:val="Heading 2 Char"/>
    <w:basedOn w:val="DefaultParagraphFont"/>
    <w:link w:val="Heading2"/>
    <w:locked/>
    <w:rsid w:val="00A31540"/>
    <w:rPr>
      <w:rFonts w:ascii="Arial" w:hAnsi="Arial" w:cs="Arial"/>
      <w:b/>
      <w:bCs/>
      <w:i/>
      <w:iCs/>
      <w:sz w:val="24"/>
      <w:szCs w:val="24"/>
      <w:lang w:val="es-ES"/>
    </w:rPr>
  </w:style>
  <w:style w:type="character" w:customStyle="1" w:styleId="Heading3Char">
    <w:name w:val="Heading 3 Char"/>
    <w:aliases w:val="Heading 3 Paris doc Char"/>
    <w:basedOn w:val="DefaultParagraphFont"/>
    <w:link w:val="Heading3"/>
    <w:locked/>
    <w:rsid w:val="00A31540"/>
    <w:rPr>
      <w:rFonts w:ascii="Arial" w:hAnsi="Arial" w:cs="Arial"/>
      <w:sz w:val="24"/>
      <w:szCs w:val="24"/>
      <w:lang w:val="es-ES"/>
    </w:rPr>
  </w:style>
  <w:style w:type="character" w:customStyle="1" w:styleId="Heading4Char">
    <w:name w:val="Heading 4 Char"/>
    <w:basedOn w:val="DefaultParagraphFont"/>
    <w:link w:val="Heading4"/>
    <w:locked/>
    <w:rsid w:val="00A31540"/>
    <w:rPr>
      <w:rFonts w:ascii="Arial" w:hAnsi="Arial" w:cs="Arial"/>
      <w:b/>
      <w:bCs/>
      <w:sz w:val="24"/>
      <w:szCs w:val="24"/>
      <w:lang w:val="es-ES"/>
    </w:rPr>
  </w:style>
  <w:style w:type="character" w:customStyle="1" w:styleId="Heading5Char">
    <w:name w:val="Heading 5 Char"/>
    <w:basedOn w:val="DefaultParagraphFont"/>
    <w:link w:val="Heading5"/>
    <w:locked/>
    <w:rsid w:val="00B73CA6"/>
    <w:rPr>
      <w:sz w:val="22"/>
      <w:szCs w:val="22"/>
      <w:lang w:val="es-ES"/>
    </w:rPr>
  </w:style>
  <w:style w:type="character" w:customStyle="1" w:styleId="Heading6Char">
    <w:name w:val="Heading 6 Char"/>
    <w:basedOn w:val="DefaultParagraphFont"/>
    <w:link w:val="Heading6"/>
    <w:locked/>
    <w:rsid w:val="00B73CA6"/>
    <w:rPr>
      <w:i/>
      <w:iCs/>
      <w:sz w:val="22"/>
      <w:szCs w:val="22"/>
      <w:lang w:val="es-ES"/>
    </w:rPr>
  </w:style>
  <w:style w:type="character" w:customStyle="1" w:styleId="Heading7Char">
    <w:name w:val="Heading 7 Char"/>
    <w:basedOn w:val="DefaultParagraphFont"/>
    <w:link w:val="Heading7"/>
    <w:locked/>
    <w:rsid w:val="00B73CA6"/>
    <w:rPr>
      <w:rFonts w:ascii="Arial" w:hAnsi="Arial" w:cs="Arial"/>
      <w:sz w:val="24"/>
      <w:szCs w:val="24"/>
      <w:lang w:val="es-ES"/>
    </w:rPr>
  </w:style>
  <w:style w:type="character" w:customStyle="1" w:styleId="Heading8Char">
    <w:name w:val="Heading 8 Char"/>
    <w:basedOn w:val="DefaultParagraphFont"/>
    <w:link w:val="Heading8"/>
    <w:locked/>
    <w:rsid w:val="00B73CA6"/>
    <w:rPr>
      <w:rFonts w:ascii="Arial" w:hAnsi="Arial" w:cs="Arial"/>
      <w:i/>
      <w:iCs/>
      <w:sz w:val="24"/>
      <w:szCs w:val="24"/>
      <w:lang w:val="es-ES"/>
    </w:rPr>
  </w:style>
  <w:style w:type="character" w:customStyle="1" w:styleId="Heading9Char">
    <w:name w:val="Heading 9 Char"/>
    <w:basedOn w:val="DefaultParagraphFont"/>
    <w:link w:val="Heading9"/>
    <w:locked/>
    <w:rsid w:val="00B73CA6"/>
    <w:rPr>
      <w:rFonts w:ascii="Arial" w:hAnsi="Arial" w:cs="Arial"/>
      <w:b/>
      <w:bCs/>
      <w:i/>
      <w:iCs/>
      <w:sz w:val="18"/>
      <w:szCs w:val="18"/>
      <w:lang w:val="es-ES"/>
    </w:rPr>
  </w:style>
  <w:style w:type="paragraph" w:styleId="BalloonText">
    <w:name w:val="Balloon Text"/>
    <w:basedOn w:val="Normal"/>
    <w:link w:val="BalloonTextChar"/>
    <w:uiPriority w:val="99"/>
    <w:semiHidden/>
    <w:rsid w:val="00D6420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1540"/>
    <w:rPr>
      <w:rFonts w:cs="Times New Roman"/>
      <w:sz w:val="2"/>
      <w:lang w:val="es-ES"/>
    </w:rPr>
  </w:style>
  <w:style w:type="paragraph" w:customStyle="1" w:styleId="Annex">
    <w:name w:val="Annex"/>
    <w:basedOn w:val="Normal"/>
    <w:uiPriority w:val="99"/>
    <w:rsid w:val="00942803"/>
    <w:rPr>
      <w:caps/>
    </w:rPr>
  </w:style>
  <w:style w:type="paragraph" w:customStyle="1" w:styleId="ABBR">
    <w:name w:val="ABBR"/>
    <w:basedOn w:val="Annex"/>
    <w:uiPriority w:val="99"/>
    <w:rsid w:val="00942803"/>
  </w:style>
  <w:style w:type="paragraph" w:customStyle="1" w:styleId="AbbrDesc">
    <w:name w:val="AbbrDesc"/>
    <w:basedOn w:val="Normal"/>
    <w:uiPriority w:val="99"/>
    <w:rsid w:val="00942803"/>
    <w:pPr>
      <w:tabs>
        <w:tab w:val="left" w:pos="3060"/>
      </w:tabs>
      <w:jc w:val="both"/>
    </w:pPr>
  </w:style>
  <w:style w:type="paragraph" w:styleId="BodyText">
    <w:name w:val="Body Text"/>
    <w:basedOn w:val="Normal"/>
    <w:link w:val="BodyTextChar"/>
    <w:uiPriority w:val="99"/>
    <w:rsid w:val="00942803"/>
    <w:pPr>
      <w:tabs>
        <w:tab w:val="left" w:pos="3060"/>
      </w:tabs>
      <w:jc w:val="center"/>
    </w:pPr>
  </w:style>
  <w:style w:type="character" w:customStyle="1" w:styleId="BodyTextChar">
    <w:name w:val="Body Text Char"/>
    <w:basedOn w:val="DefaultParagraphFont"/>
    <w:link w:val="BodyText"/>
    <w:uiPriority w:val="99"/>
    <w:semiHidden/>
    <w:locked/>
    <w:rsid w:val="00A31540"/>
    <w:rPr>
      <w:rFonts w:cs="Times New Roman"/>
      <w:sz w:val="24"/>
      <w:szCs w:val="24"/>
      <w:lang w:val="es-ES"/>
    </w:rPr>
  </w:style>
  <w:style w:type="paragraph" w:styleId="BodyTextIndent">
    <w:name w:val="Body Text Indent"/>
    <w:basedOn w:val="Normal"/>
    <w:link w:val="BodyTextIndentChar"/>
    <w:uiPriority w:val="99"/>
    <w:rsid w:val="00942803"/>
    <w:pPr>
      <w:spacing w:after="120"/>
      <w:ind w:left="360"/>
    </w:pPr>
  </w:style>
  <w:style w:type="character" w:customStyle="1" w:styleId="BodyTextIndentChar">
    <w:name w:val="Body Text Indent Char"/>
    <w:basedOn w:val="DefaultParagraphFont"/>
    <w:link w:val="BodyTextIndent"/>
    <w:uiPriority w:val="99"/>
    <w:locked/>
    <w:rsid w:val="00A31540"/>
    <w:rPr>
      <w:sz w:val="24"/>
      <w:szCs w:val="24"/>
      <w:lang w:val="es-ES"/>
    </w:rPr>
  </w:style>
  <w:style w:type="paragraph" w:styleId="BodyTextIndent3">
    <w:name w:val="Body Text Indent 3"/>
    <w:basedOn w:val="Normal"/>
    <w:link w:val="BodyTextIndent3Char"/>
    <w:uiPriority w:val="99"/>
    <w:rsid w:val="00942803"/>
    <w:pPr>
      <w:spacing w:after="120"/>
      <w:ind w:left="360"/>
    </w:pPr>
    <w:rPr>
      <w:szCs w:val="16"/>
    </w:rPr>
  </w:style>
  <w:style w:type="character" w:customStyle="1" w:styleId="BodyTextIndent3Char">
    <w:name w:val="Body Text Indent 3 Char"/>
    <w:basedOn w:val="DefaultParagraphFont"/>
    <w:link w:val="BodyTextIndent3"/>
    <w:uiPriority w:val="99"/>
    <w:locked/>
    <w:rsid w:val="00A31540"/>
    <w:rPr>
      <w:sz w:val="24"/>
      <w:szCs w:val="16"/>
      <w:lang w:val="es-ES"/>
    </w:rPr>
  </w:style>
  <w:style w:type="paragraph" w:customStyle="1" w:styleId="Chapter">
    <w:name w:val="Chapter"/>
    <w:basedOn w:val="Normal"/>
    <w:next w:val="Normal"/>
    <w:rsid w:val="00B73CA6"/>
    <w:pPr>
      <w:keepNext/>
      <w:numPr>
        <w:numId w:val="2"/>
      </w:numPr>
      <w:tabs>
        <w:tab w:val="left" w:pos="1440"/>
      </w:tabs>
      <w:spacing w:before="240" w:after="240"/>
      <w:jc w:val="center"/>
    </w:pPr>
    <w:rPr>
      <w:b/>
      <w:bCs/>
      <w:smallCaps/>
    </w:rPr>
  </w:style>
  <w:style w:type="paragraph" w:styleId="DocumentMap">
    <w:name w:val="Document Map"/>
    <w:basedOn w:val="Normal"/>
    <w:link w:val="DocumentMapChar"/>
    <w:uiPriority w:val="99"/>
    <w:semiHidden/>
    <w:rsid w:val="0094280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31540"/>
    <w:rPr>
      <w:rFonts w:cs="Times New Roman"/>
      <w:sz w:val="2"/>
      <w:lang w:val="es-ES"/>
    </w:rPr>
  </w:style>
  <w:style w:type="paragraph" w:customStyle="1" w:styleId="FirstHeading">
    <w:name w:val="FirstHeading"/>
    <w:basedOn w:val="Normal"/>
    <w:next w:val="Normal"/>
    <w:uiPriority w:val="99"/>
    <w:rsid w:val="00B73CA6"/>
    <w:pPr>
      <w:keepNext/>
      <w:numPr>
        <w:numId w:val="3"/>
      </w:numPr>
      <w:tabs>
        <w:tab w:val="left" w:pos="0"/>
        <w:tab w:val="left" w:pos="86"/>
      </w:tabs>
      <w:spacing w:before="120" w:after="120"/>
    </w:pPr>
    <w:rPr>
      <w:b/>
      <w:bCs/>
    </w:rPr>
  </w:style>
  <w:style w:type="paragraph" w:styleId="Footer">
    <w:name w:val="footer"/>
    <w:basedOn w:val="Normal"/>
    <w:link w:val="FooterChar"/>
    <w:uiPriority w:val="99"/>
    <w:rsid w:val="00942803"/>
    <w:pPr>
      <w:tabs>
        <w:tab w:val="center" w:pos="4320"/>
        <w:tab w:val="right" w:pos="8640"/>
      </w:tabs>
    </w:pPr>
  </w:style>
  <w:style w:type="character" w:customStyle="1" w:styleId="FooterChar">
    <w:name w:val="Footer Char"/>
    <w:basedOn w:val="DefaultParagraphFont"/>
    <w:link w:val="Footer"/>
    <w:uiPriority w:val="99"/>
    <w:locked/>
    <w:rsid w:val="00A31540"/>
    <w:rPr>
      <w:rFonts w:cs="Times New Roman"/>
      <w:sz w:val="24"/>
      <w:szCs w:val="24"/>
      <w:lang w:val="es-ES"/>
    </w:rPr>
  </w:style>
  <w:style w:type="paragraph" w:styleId="FootnoteText">
    <w:name w:val="footnote text"/>
    <w:aliases w:val="fn,foottextfra,footnote,F,Texto nota pie Car Car"/>
    <w:basedOn w:val="Normal"/>
    <w:link w:val="FootnoteTextChar"/>
    <w:uiPriority w:val="99"/>
    <w:rsid w:val="00942803"/>
    <w:pPr>
      <w:keepNext/>
      <w:keepLines/>
      <w:spacing w:after="120"/>
      <w:ind w:left="288" w:hanging="288"/>
      <w:jc w:val="both"/>
    </w:pPr>
    <w:rPr>
      <w:spacing w:val="-3"/>
      <w:sz w:val="20"/>
      <w:szCs w:val="20"/>
    </w:rPr>
  </w:style>
  <w:style w:type="character" w:customStyle="1" w:styleId="FootnoteTextChar">
    <w:name w:val="Footnote Text Char"/>
    <w:aliases w:val="fn Char,foottextfra Char,footnote Char,F Char,Texto nota pie Car Car Char"/>
    <w:basedOn w:val="DefaultParagraphFont"/>
    <w:link w:val="FootnoteText"/>
    <w:uiPriority w:val="99"/>
    <w:semiHidden/>
    <w:locked/>
    <w:rsid w:val="00A31540"/>
    <w:rPr>
      <w:spacing w:val="-3"/>
      <w:lang w:val="es-ES"/>
    </w:rPr>
  </w:style>
  <w:style w:type="paragraph" w:styleId="Header">
    <w:name w:val="header"/>
    <w:basedOn w:val="Normal"/>
    <w:link w:val="HeaderChar"/>
    <w:rsid w:val="00942803"/>
    <w:pPr>
      <w:tabs>
        <w:tab w:val="center" w:pos="4320"/>
        <w:tab w:val="right" w:pos="8640"/>
      </w:tabs>
    </w:pPr>
  </w:style>
  <w:style w:type="character" w:customStyle="1" w:styleId="HeaderChar">
    <w:name w:val="Header Char"/>
    <w:basedOn w:val="DefaultParagraphFont"/>
    <w:link w:val="Header"/>
    <w:locked/>
    <w:rsid w:val="00A31540"/>
    <w:rPr>
      <w:rFonts w:cs="Times New Roman"/>
      <w:sz w:val="24"/>
      <w:szCs w:val="24"/>
      <w:lang w:val="es-ES"/>
    </w:rPr>
  </w:style>
  <w:style w:type="character" w:styleId="LineNumber">
    <w:name w:val="line number"/>
    <w:basedOn w:val="DefaultParagraphFont"/>
    <w:uiPriority w:val="99"/>
    <w:rsid w:val="00942803"/>
    <w:rPr>
      <w:rFonts w:cs="Times New Roman"/>
    </w:rPr>
  </w:style>
  <w:style w:type="paragraph" w:customStyle="1" w:styleId="MasterSourceText">
    <w:name w:val="Master_SourceText"/>
    <w:basedOn w:val="Normal"/>
    <w:uiPriority w:val="99"/>
    <w:rsid w:val="00942803"/>
    <w:pPr>
      <w:tabs>
        <w:tab w:val="left" w:pos="1440"/>
      </w:tabs>
      <w:ind w:left="1440" w:hanging="720"/>
      <w:jc w:val="both"/>
    </w:pPr>
    <w:rPr>
      <w:sz w:val="20"/>
      <w:szCs w:val="20"/>
    </w:rPr>
  </w:style>
  <w:style w:type="paragraph" w:customStyle="1" w:styleId="Newpage">
    <w:name w:val="Newpage"/>
    <w:basedOn w:val="Chapter"/>
    <w:uiPriority w:val="99"/>
    <w:rsid w:val="00942803"/>
    <w:pPr>
      <w:numPr>
        <w:numId w:val="0"/>
      </w:numPr>
      <w:tabs>
        <w:tab w:val="clear" w:pos="1440"/>
        <w:tab w:val="left" w:pos="3060"/>
      </w:tabs>
      <w:spacing w:after="0"/>
    </w:pPr>
  </w:style>
  <w:style w:type="character" w:styleId="PageNumber">
    <w:name w:val="page number"/>
    <w:basedOn w:val="DefaultParagraphFont"/>
    <w:uiPriority w:val="99"/>
    <w:rsid w:val="00942803"/>
    <w:rPr>
      <w:rFonts w:cs="Times New Roman"/>
    </w:rPr>
  </w:style>
  <w:style w:type="paragraph" w:customStyle="1" w:styleId="Paragraph">
    <w:name w:val="Paragraph"/>
    <w:basedOn w:val="BodyTextIndent"/>
    <w:link w:val="ParagraphChar"/>
    <w:rsid w:val="00B73CA6"/>
    <w:pPr>
      <w:numPr>
        <w:ilvl w:val="1"/>
        <w:numId w:val="2"/>
      </w:numPr>
      <w:spacing w:before="120"/>
      <w:jc w:val="both"/>
      <w:outlineLvl w:val="1"/>
    </w:pPr>
  </w:style>
  <w:style w:type="paragraph" w:customStyle="1" w:styleId="RegheadTab">
    <w:name w:val="RegheadTab"/>
    <w:basedOn w:val="FirstHeading"/>
    <w:uiPriority w:val="99"/>
    <w:rsid w:val="00942803"/>
    <w:pPr>
      <w:numPr>
        <w:numId w:val="0"/>
      </w:numPr>
      <w:tabs>
        <w:tab w:val="num" w:pos="504"/>
      </w:tabs>
      <w:spacing w:after="0"/>
      <w:ind w:left="504" w:hanging="504"/>
      <w:jc w:val="center"/>
    </w:pPr>
  </w:style>
  <w:style w:type="paragraph" w:customStyle="1" w:styleId="SecHeading">
    <w:name w:val="SecHeading"/>
    <w:basedOn w:val="Normal"/>
    <w:next w:val="Paragraph"/>
    <w:uiPriority w:val="99"/>
    <w:rsid w:val="00B73CA6"/>
    <w:pPr>
      <w:keepNext/>
      <w:numPr>
        <w:ilvl w:val="1"/>
        <w:numId w:val="3"/>
      </w:numPr>
      <w:tabs>
        <w:tab w:val="clear" w:pos="5400"/>
        <w:tab w:val="num" w:pos="1296"/>
      </w:tabs>
      <w:spacing w:before="120" w:after="120"/>
      <w:ind w:left="1296"/>
    </w:pPr>
    <w:rPr>
      <w:b/>
      <w:bCs/>
    </w:rPr>
  </w:style>
  <w:style w:type="paragraph" w:customStyle="1" w:styleId="SubHeading1">
    <w:name w:val="SubHeading1"/>
    <w:basedOn w:val="SecHeading"/>
    <w:uiPriority w:val="99"/>
    <w:rsid w:val="00942803"/>
    <w:pPr>
      <w:numPr>
        <w:ilvl w:val="2"/>
      </w:numPr>
      <w:tabs>
        <w:tab w:val="clear" w:pos="5976"/>
        <w:tab w:val="num" w:pos="1872"/>
      </w:tabs>
      <w:ind w:left="1872"/>
    </w:pPr>
  </w:style>
  <w:style w:type="paragraph" w:customStyle="1" w:styleId="Subheading2">
    <w:name w:val="Subheading2"/>
    <w:basedOn w:val="SecHeading"/>
    <w:uiPriority w:val="99"/>
    <w:rsid w:val="00942803"/>
    <w:pPr>
      <w:numPr>
        <w:ilvl w:val="3"/>
      </w:numPr>
      <w:tabs>
        <w:tab w:val="clear" w:pos="6480"/>
        <w:tab w:val="num" w:pos="2376"/>
      </w:tabs>
      <w:ind w:left="2376"/>
    </w:pPr>
  </w:style>
  <w:style w:type="paragraph" w:customStyle="1" w:styleId="subpar">
    <w:name w:val="subpar"/>
    <w:basedOn w:val="BodyTextIndent3"/>
    <w:rsid w:val="00B73CA6"/>
    <w:pPr>
      <w:numPr>
        <w:ilvl w:val="2"/>
        <w:numId w:val="2"/>
      </w:numPr>
      <w:tabs>
        <w:tab w:val="clear" w:pos="2304"/>
        <w:tab w:val="num" w:pos="1152"/>
      </w:tabs>
      <w:spacing w:before="120"/>
      <w:ind w:left="1152"/>
      <w:jc w:val="both"/>
      <w:outlineLvl w:val="2"/>
    </w:pPr>
    <w:rPr>
      <w:szCs w:val="24"/>
    </w:rPr>
  </w:style>
  <w:style w:type="paragraph" w:customStyle="1" w:styleId="SubSubPar">
    <w:name w:val="SubSubPar"/>
    <w:basedOn w:val="subpar"/>
    <w:rsid w:val="00942803"/>
    <w:pPr>
      <w:numPr>
        <w:ilvl w:val="3"/>
      </w:numPr>
      <w:tabs>
        <w:tab w:val="clear" w:pos="2736"/>
        <w:tab w:val="left" w:pos="0"/>
        <w:tab w:val="num" w:pos="1296"/>
      </w:tabs>
      <w:ind w:left="1296"/>
    </w:pPr>
  </w:style>
  <w:style w:type="paragraph" w:styleId="Title">
    <w:name w:val="Title"/>
    <w:basedOn w:val="Normal"/>
    <w:link w:val="TitleChar"/>
    <w:qFormat/>
    <w:rsid w:val="00942803"/>
    <w:pPr>
      <w:tabs>
        <w:tab w:val="left" w:pos="1440"/>
        <w:tab w:val="left" w:pos="3060"/>
      </w:tabs>
      <w:jc w:val="center"/>
      <w:outlineLvl w:val="0"/>
    </w:pPr>
  </w:style>
  <w:style w:type="character" w:customStyle="1" w:styleId="TitleChar">
    <w:name w:val="Title Char"/>
    <w:basedOn w:val="DefaultParagraphFont"/>
    <w:link w:val="Title"/>
    <w:uiPriority w:val="99"/>
    <w:locked/>
    <w:rsid w:val="00A31540"/>
    <w:rPr>
      <w:rFonts w:ascii="Cambria" w:hAnsi="Cambria" w:cs="Times New Roman"/>
      <w:b/>
      <w:bCs/>
      <w:kern w:val="28"/>
      <w:sz w:val="32"/>
      <w:szCs w:val="32"/>
      <w:lang w:val="es-ES"/>
    </w:rPr>
  </w:style>
  <w:style w:type="paragraph" w:styleId="TOC1">
    <w:name w:val="toc 1"/>
    <w:basedOn w:val="Normal"/>
    <w:next w:val="Normal"/>
    <w:autoRedefine/>
    <w:uiPriority w:val="39"/>
    <w:rsid w:val="00942803"/>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DB5E2E"/>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99"/>
    <w:semiHidden/>
    <w:rsid w:val="00942803"/>
    <w:pPr>
      <w:tabs>
        <w:tab w:val="left" w:pos="1728"/>
      </w:tabs>
      <w:ind w:left="1714" w:hanging="562"/>
    </w:pPr>
  </w:style>
  <w:style w:type="paragraph" w:styleId="TOC4">
    <w:name w:val="toc 4"/>
    <w:basedOn w:val="Normal"/>
    <w:next w:val="Normal"/>
    <w:autoRedefine/>
    <w:uiPriority w:val="99"/>
    <w:semiHidden/>
    <w:rsid w:val="00942803"/>
    <w:pPr>
      <w:ind w:left="400"/>
    </w:pPr>
  </w:style>
  <w:style w:type="paragraph" w:styleId="TOC5">
    <w:name w:val="toc 5"/>
    <w:basedOn w:val="Normal"/>
    <w:next w:val="Normal"/>
    <w:autoRedefine/>
    <w:uiPriority w:val="99"/>
    <w:semiHidden/>
    <w:rsid w:val="00942803"/>
    <w:pPr>
      <w:ind w:left="600"/>
    </w:pPr>
  </w:style>
  <w:style w:type="paragraph" w:styleId="TOC6">
    <w:name w:val="toc 6"/>
    <w:basedOn w:val="Normal"/>
    <w:next w:val="Normal"/>
    <w:autoRedefine/>
    <w:uiPriority w:val="99"/>
    <w:semiHidden/>
    <w:rsid w:val="00942803"/>
    <w:pPr>
      <w:ind w:left="800"/>
    </w:pPr>
  </w:style>
  <w:style w:type="paragraph" w:styleId="TOC7">
    <w:name w:val="toc 7"/>
    <w:basedOn w:val="Normal"/>
    <w:next w:val="Normal"/>
    <w:autoRedefine/>
    <w:uiPriority w:val="99"/>
    <w:semiHidden/>
    <w:rsid w:val="00942803"/>
    <w:pPr>
      <w:ind w:left="1000"/>
    </w:pPr>
  </w:style>
  <w:style w:type="paragraph" w:styleId="TOC8">
    <w:name w:val="toc 8"/>
    <w:basedOn w:val="Normal"/>
    <w:next w:val="Normal"/>
    <w:autoRedefine/>
    <w:uiPriority w:val="99"/>
    <w:semiHidden/>
    <w:rsid w:val="00942803"/>
    <w:pPr>
      <w:ind w:left="1200"/>
    </w:pPr>
  </w:style>
  <w:style w:type="paragraph" w:styleId="TOC9">
    <w:name w:val="toc 9"/>
    <w:basedOn w:val="Normal"/>
    <w:next w:val="Normal"/>
    <w:autoRedefine/>
    <w:uiPriority w:val="99"/>
    <w:semiHidden/>
    <w:rsid w:val="00942803"/>
    <w:pPr>
      <w:ind w:left="1400"/>
    </w:pPr>
  </w:style>
  <w:style w:type="character" w:styleId="Hyperlink">
    <w:name w:val="Hyperlink"/>
    <w:basedOn w:val="DefaultParagraphFont"/>
    <w:uiPriority w:val="99"/>
    <w:rsid w:val="00942803"/>
    <w:rPr>
      <w:rFonts w:cs="Times New Roman"/>
      <w:color w:val="0000FF"/>
      <w:u w:val="single"/>
    </w:rPr>
  </w:style>
  <w:style w:type="character" w:styleId="FollowedHyperlink">
    <w:name w:val="FollowedHyperlink"/>
    <w:basedOn w:val="DefaultParagraphFont"/>
    <w:uiPriority w:val="99"/>
    <w:rsid w:val="00942803"/>
    <w:rPr>
      <w:rFonts w:cs="Times New Roman"/>
      <w:color w:val="800080"/>
      <w:u w:val="single"/>
    </w:rPr>
  </w:style>
  <w:style w:type="paragraph" w:styleId="BodyText3">
    <w:name w:val="Body Text 3"/>
    <w:basedOn w:val="Normal"/>
    <w:link w:val="BodyText3Char"/>
    <w:uiPriority w:val="99"/>
    <w:rsid w:val="00942803"/>
    <w:rPr>
      <w:rFonts w:ascii="Palatino Linotype" w:hAnsi="Palatino Linotype" w:cs="Palatino Linotype"/>
      <w:sz w:val="22"/>
      <w:szCs w:val="22"/>
    </w:rPr>
  </w:style>
  <w:style w:type="character" w:customStyle="1" w:styleId="BodyText3Char">
    <w:name w:val="Body Text 3 Char"/>
    <w:basedOn w:val="DefaultParagraphFont"/>
    <w:link w:val="BodyText3"/>
    <w:uiPriority w:val="99"/>
    <w:semiHidden/>
    <w:locked/>
    <w:rsid w:val="00A31540"/>
    <w:rPr>
      <w:rFonts w:cs="Times New Roman"/>
      <w:sz w:val="16"/>
      <w:szCs w:val="16"/>
      <w:lang w:val="es-ES"/>
    </w:rPr>
  </w:style>
  <w:style w:type="character" w:styleId="FootnoteReference">
    <w:name w:val="footnote reference"/>
    <w:basedOn w:val="DefaultParagraphFont"/>
    <w:uiPriority w:val="99"/>
    <w:semiHidden/>
    <w:rsid w:val="00942803"/>
    <w:rPr>
      <w:rFonts w:cs="Times New Roman"/>
      <w:vertAlign w:val="superscript"/>
    </w:rPr>
  </w:style>
  <w:style w:type="paragraph" w:styleId="Subtitle">
    <w:name w:val="Subtitle"/>
    <w:basedOn w:val="Normal"/>
    <w:link w:val="SubtitleChar"/>
    <w:uiPriority w:val="99"/>
    <w:qFormat/>
    <w:rsid w:val="00942803"/>
    <w:pPr>
      <w:jc w:val="center"/>
    </w:pPr>
    <w:rPr>
      <w:b/>
      <w:bCs/>
      <w:sz w:val="28"/>
      <w:szCs w:val="28"/>
    </w:rPr>
  </w:style>
  <w:style w:type="character" w:customStyle="1" w:styleId="SubtitleChar">
    <w:name w:val="Subtitle Char"/>
    <w:basedOn w:val="DefaultParagraphFont"/>
    <w:link w:val="Subtitle"/>
    <w:uiPriority w:val="99"/>
    <w:locked/>
    <w:rsid w:val="00A31540"/>
    <w:rPr>
      <w:rFonts w:ascii="Cambria" w:hAnsi="Cambria" w:cs="Times New Roman"/>
      <w:sz w:val="24"/>
      <w:szCs w:val="24"/>
      <w:lang w:val="es-ES"/>
    </w:rPr>
  </w:style>
  <w:style w:type="paragraph" w:customStyle="1" w:styleId="xl29">
    <w:name w:val="xl29"/>
    <w:basedOn w:val="Normal"/>
    <w:uiPriority w:val="99"/>
    <w:rsid w:val="00942803"/>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Textodebalo1">
    <w:name w:val="Texto de balão1"/>
    <w:basedOn w:val="Normal"/>
    <w:uiPriority w:val="99"/>
    <w:semiHidden/>
    <w:rsid w:val="00942803"/>
    <w:rPr>
      <w:rFonts w:ascii="Tahoma" w:hAnsi="Tahoma" w:cs="Tahoma"/>
      <w:sz w:val="16"/>
      <w:szCs w:val="16"/>
    </w:rPr>
  </w:style>
  <w:style w:type="character" w:styleId="Strong">
    <w:name w:val="Strong"/>
    <w:basedOn w:val="DefaultParagraphFont"/>
    <w:uiPriority w:val="99"/>
    <w:qFormat/>
    <w:rsid w:val="00942803"/>
    <w:rPr>
      <w:rFonts w:cs="Times New Roman"/>
      <w:b/>
      <w:bCs/>
    </w:rPr>
  </w:style>
  <w:style w:type="paragraph" w:customStyle="1" w:styleId="xl30">
    <w:name w:val="xl30"/>
    <w:basedOn w:val="Normal"/>
    <w:uiPriority w:val="99"/>
    <w:rsid w:val="00942803"/>
    <w:pPr>
      <w:pBdr>
        <w:top w:val="single" w:sz="8" w:space="0" w:color="auto"/>
        <w:left w:val="single" w:sz="8"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sz w:val="18"/>
      <w:szCs w:val="18"/>
      <w:lang w:eastAsia="es-ES_tradnl"/>
    </w:rPr>
  </w:style>
  <w:style w:type="paragraph" w:styleId="BodyText2">
    <w:name w:val="Body Text 2"/>
    <w:basedOn w:val="Normal"/>
    <w:link w:val="BodyText2Char"/>
    <w:uiPriority w:val="99"/>
    <w:rsid w:val="00942803"/>
    <w:rPr>
      <w:i/>
      <w:iCs/>
      <w:sz w:val="18"/>
      <w:szCs w:val="18"/>
    </w:rPr>
  </w:style>
  <w:style w:type="character" w:customStyle="1" w:styleId="BodyText2Char">
    <w:name w:val="Body Text 2 Char"/>
    <w:basedOn w:val="DefaultParagraphFont"/>
    <w:link w:val="BodyText2"/>
    <w:uiPriority w:val="99"/>
    <w:semiHidden/>
    <w:locked/>
    <w:rsid w:val="00A31540"/>
    <w:rPr>
      <w:rFonts w:cs="Times New Roman"/>
      <w:sz w:val="24"/>
      <w:szCs w:val="24"/>
      <w:lang w:val="es-ES"/>
    </w:rPr>
  </w:style>
  <w:style w:type="paragraph" w:styleId="Caption">
    <w:name w:val="caption"/>
    <w:basedOn w:val="Normal"/>
    <w:next w:val="Normal"/>
    <w:uiPriority w:val="99"/>
    <w:qFormat/>
    <w:rsid w:val="00942803"/>
    <w:pPr>
      <w:spacing w:before="120" w:after="120"/>
      <w:jc w:val="both"/>
    </w:pPr>
    <w:rPr>
      <w:b/>
      <w:bCs/>
      <w:sz w:val="20"/>
      <w:szCs w:val="20"/>
      <w:lang w:eastAsia="es-ES_tradnl"/>
    </w:rPr>
  </w:style>
  <w:style w:type="paragraph" w:customStyle="1" w:styleId="xl25">
    <w:name w:val="xl25"/>
    <w:basedOn w:val="Normal"/>
    <w:uiPriority w:val="99"/>
    <w:rsid w:val="00942803"/>
    <w:pPr>
      <w:shd w:val="clear" w:color="auto" w:fill="FFFFFF"/>
      <w:spacing w:before="100" w:beforeAutospacing="1" w:after="100" w:afterAutospacing="1"/>
      <w:jc w:val="center"/>
      <w:textAlignment w:val="center"/>
    </w:pPr>
    <w:rPr>
      <w:rFonts w:ascii="Verdana" w:eastAsia="Arial Unicode MS" w:hAnsi="Verdana" w:cs="Verdana"/>
      <w:b/>
      <w:bCs/>
      <w:i/>
      <w:iCs/>
      <w:sz w:val="18"/>
      <w:szCs w:val="18"/>
      <w:lang w:eastAsia="es-ES_tradnl"/>
    </w:rPr>
  </w:style>
  <w:style w:type="paragraph" w:customStyle="1" w:styleId="Default">
    <w:name w:val="Default"/>
    <w:uiPriority w:val="99"/>
    <w:rsid w:val="00942803"/>
    <w:pPr>
      <w:autoSpaceDE w:val="0"/>
      <w:autoSpaceDN w:val="0"/>
      <w:adjustRightInd w:val="0"/>
    </w:pPr>
    <w:rPr>
      <w:rFonts w:ascii="GJGABL+TimesNewRoman,Bold" w:hAnsi="GJGABL+TimesNewRoman,Bold" w:cs="GJGABL+TimesNewRoman,Bold"/>
      <w:color w:val="000000"/>
      <w:sz w:val="24"/>
      <w:szCs w:val="24"/>
    </w:rPr>
  </w:style>
  <w:style w:type="paragraph" w:styleId="NormalWeb">
    <w:name w:val="Normal (Web)"/>
    <w:basedOn w:val="Normal"/>
    <w:uiPriority w:val="99"/>
    <w:rsid w:val="00942803"/>
    <w:pPr>
      <w:spacing w:before="100" w:beforeAutospacing="1" w:after="100" w:afterAutospacing="1"/>
    </w:pPr>
    <w:rPr>
      <w:lang w:eastAsia="es-ES_tradnl"/>
    </w:rPr>
  </w:style>
  <w:style w:type="paragraph" w:styleId="BodyTextIndent2">
    <w:name w:val="Body Text Indent 2"/>
    <w:basedOn w:val="Normal"/>
    <w:link w:val="BodyTextIndent2Char"/>
    <w:uiPriority w:val="99"/>
    <w:rsid w:val="00942803"/>
    <w:pPr>
      <w:autoSpaceDE w:val="0"/>
      <w:autoSpaceDN w:val="0"/>
      <w:adjustRightInd w:val="0"/>
      <w:spacing w:before="120" w:after="120"/>
      <w:ind w:left="1428" w:hanging="720"/>
      <w:jc w:val="both"/>
    </w:pPr>
  </w:style>
  <w:style w:type="character" w:customStyle="1" w:styleId="BodyTextIndent2Char">
    <w:name w:val="Body Text Indent 2 Char"/>
    <w:basedOn w:val="DefaultParagraphFont"/>
    <w:link w:val="BodyTextIndent2"/>
    <w:uiPriority w:val="99"/>
    <w:semiHidden/>
    <w:locked/>
    <w:rsid w:val="00A31540"/>
    <w:rPr>
      <w:rFonts w:cs="Times New Roman"/>
      <w:sz w:val="24"/>
      <w:szCs w:val="24"/>
      <w:lang w:val="es-ES"/>
    </w:rPr>
  </w:style>
  <w:style w:type="character" w:styleId="CommentReference">
    <w:name w:val="annotation reference"/>
    <w:basedOn w:val="DefaultParagraphFont"/>
    <w:semiHidden/>
    <w:rsid w:val="00942803"/>
    <w:rPr>
      <w:rFonts w:cs="Times New Roman"/>
      <w:sz w:val="16"/>
      <w:szCs w:val="16"/>
    </w:rPr>
  </w:style>
  <w:style w:type="paragraph" w:styleId="CommentText">
    <w:name w:val="annotation text"/>
    <w:basedOn w:val="Normal"/>
    <w:link w:val="CommentTextChar"/>
    <w:semiHidden/>
    <w:rsid w:val="00942803"/>
    <w:rPr>
      <w:sz w:val="20"/>
      <w:szCs w:val="20"/>
    </w:rPr>
  </w:style>
  <w:style w:type="character" w:customStyle="1" w:styleId="CommentTextChar">
    <w:name w:val="Comment Text Char"/>
    <w:basedOn w:val="DefaultParagraphFont"/>
    <w:link w:val="CommentText"/>
    <w:uiPriority w:val="99"/>
    <w:semiHidden/>
    <w:locked/>
    <w:rsid w:val="00A31540"/>
    <w:rPr>
      <w:rFonts w:cs="Times New Roman"/>
      <w:sz w:val="20"/>
      <w:szCs w:val="20"/>
      <w:lang w:val="es-ES"/>
    </w:rPr>
  </w:style>
  <w:style w:type="paragraph" w:customStyle="1" w:styleId="Assuntodocomentrio1">
    <w:name w:val="Assunto do comentário1"/>
    <w:basedOn w:val="CommentText"/>
    <w:next w:val="CommentText"/>
    <w:uiPriority w:val="99"/>
    <w:semiHidden/>
    <w:rsid w:val="00942803"/>
    <w:rPr>
      <w:b/>
      <w:bCs/>
    </w:rPr>
  </w:style>
  <w:style w:type="paragraph" w:customStyle="1" w:styleId="Textodebalo2">
    <w:name w:val="Texto de balão2"/>
    <w:basedOn w:val="Normal"/>
    <w:uiPriority w:val="99"/>
    <w:semiHidden/>
    <w:rsid w:val="00942803"/>
    <w:rPr>
      <w:rFonts w:ascii="Tahoma" w:hAnsi="Tahoma" w:cs="Tahoma"/>
      <w:sz w:val="16"/>
      <w:szCs w:val="16"/>
    </w:rPr>
  </w:style>
  <w:style w:type="paragraph" w:customStyle="1" w:styleId="Comentrio2">
    <w:name w:val="Comentário 2"/>
    <w:basedOn w:val="Normal"/>
    <w:next w:val="Normal"/>
    <w:autoRedefine/>
    <w:uiPriority w:val="99"/>
    <w:rsid w:val="00942803"/>
    <w:pPr>
      <w:widowControl w:val="0"/>
      <w:tabs>
        <w:tab w:val="left" w:pos="1152"/>
        <w:tab w:val="left" w:pos="1440"/>
        <w:tab w:val="left" w:pos="1872"/>
        <w:tab w:val="left" w:pos="2592"/>
        <w:tab w:val="left" w:pos="3312"/>
        <w:tab w:val="left" w:pos="4032"/>
        <w:tab w:val="left" w:pos="4752"/>
        <w:tab w:val="left" w:pos="5472"/>
        <w:tab w:val="left" w:pos="6480"/>
      </w:tabs>
      <w:suppressAutoHyphens/>
      <w:overflowPunct w:val="0"/>
      <w:autoSpaceDE w:val="0"/>
      <w:autoSpaceDN w:val="0"/>
      <w:adjustRightInd w:val="0"/>
      <w:jc w:val="center"/>
      <w:textAlignment w:val="baseline"/>
    </w:pPr>
    <w:rPr>
      <w:sz w:val="18"/>
      <w:szCs w:val="18"/>
      <w:lang w:val="fr-FR" w:eastAsia="es-ES_tradnl"/>
    </w:rPr>
  </w:style>
  <w:style w:type="paragraph" w:customStyle="1" w:styleId="Comentrio3">
    <w:name w:val="Comentário 3"/>
    <w:basedOn w:val="Normal"/>
    <w:next w:val="Normal"/>
    <w:autoRedefine/>
    <w:uiPriority w:val="99"/>
    <w:rsid w:val="00942803"/>
    <w:pPr>
      <w:tabs>
        <w:tab w:val="left" w:pos="0"/>
        <w:tab w:val="left" w:pos="1800"/>
      </w:tabs>
      <w:suppressAutoHyphens/>
      <w:jc w:val="both"/>
    </w:pPr>
    <w:rPr>
      <w:dstrike/>
      <w:color w:val="FF0000"/>
      <w:sz w:val="28"/>
      <w:szCs w:val="28"/>
      <w:lang w:val="en-US" w:eastAsia="es-ES_tradnl"/>
    </w:rPr>
  </w:style>
  <w:style w:type="paragraph" w:customStyle="1" w:styleId="AutoNumpara">
    <w:name w:val="AutoNumpara"/>
    <w:basedOn w:val="BodyTextIndent"/>
    <w:uiPriority w:val="99"/>
    <w:rsid w:val="00942803"/>
    <w:pPr>
      <w:tabs>
        <w:tab w:val="num" w:pos="720"/>
      </w:tabs>
      <w:spacing w:before="120"/>
      <w:ind w:left="720" w:hanging="720"/>
      <w:jc w:val="both"/>
    </w:pPr>
    <w:rPr>
      <w:noProof/>
      <w:spacing w:val="-2"/>
    </w:rPr>
  </w:style>
  <w:style w:type="paragraph" w:customStyle="1" w:styleId="ABULLET">
    <w:name w:val="A BULLET"/>
    <w:basedOn w:val="Normal"/>
    <w:uiPriority w:val="99"/>
    <w:rsid w:val="00942803"/>
    <w:pPr>
      <w:spacing w:before="120"/>
      <w:ind w:left="331" w:hanging="331"/>
      <w:jc w:val="both"/>
    </w:pPr>
    <w:rPr>
      <w:rFonts w:ascii="Trebuchet MS" w:hAnsi="Trebuchet MS" w:cs="Trebuchet MS"/>
      <w:sz w:val="20"/>
      <w:szCs w:val="20"/>
      <w:lang w:val="es-CR" w:eastAsia="es-ES"/>
    </w:rPr>
  </w:style>
  <w:style w:type="paragraph" w:customStyle="1" w:styleId="Punteo">
    <w:name w:val="Punteo"/>
    <w:basedOn w:val="Normal"/>
    <w:uiPriority w:val="99"/>
    <w:rsid w:val="00942803"/>
    <w:pPr>
      <w:tabs>
        <w:tab w:val="num" w:pos="720"/>
      </w:tabs>
      <w:ind w:left="720" w:hanging="360"/>
      <w:jc w:val="both"/>
    </w:pPr>
    <w:rPr>
      <w:rFonts w:ascii="Arial" w:hAnsi="Arial" w:cs="Arial"/>
      <w:sz w:val="22"/>
      <w:szCs w:val="22"/>
      <w:lang w:eastAsia="es-ES"/>
    </w:rPr>
  </w:style>
  <w:style w:type="paragraph" w:customStyle="1" w:styleId="Textodeglobo">
    <w:name w:val="Texto de globo"/>
    <w:basedOn w:val="Normal"/>
    <w:uiPriority w:val="99"/>
    <w:semiHidden/>
    <w:rsid w:val="00942803"/>
    <w:rPr>
      <w:rFonts w:ascii="Tahoma" w:hAnsi="Tahoma" w:cs="Tahoma"/>
      <w:sz w:val="16"/>
      <w:szCs w:val="16"/>
    </w:rPr>
  </w:style>
  <w:style w:type="paragraph" w:customStyle="1" w:styleId="Regtable">
    <w:name w:val="Regtable"/>
    <w:basedOn w:val="Normal"/>
    <w:rsid w:val="00B73CA6"/>
    <w:pPr>
      <w:keepLines/>
      <w:framePr w:wrap="around" w:vAnchor="text" w:hAnchor="text" w:y="1"/>
      <w:spacing w:before="20" w:after="20"/>
    </w:pPr>
    <w:rPr>
      <w:noProof/>
    </w:rPr>
  </w:style>
  <w:style w:type="paragraph" w:customStyle="1" w:styleId="TableTitle">
    <w:name w:val="TableTitle"/>
    <w:basedOn w:val="Normal"/>
    <w:rsid w:val="00B73CA6"/>
    <w:pPr>
      <w:keepNext/>
      <w:framePr w:wrap="around" w:vAnchor="text" w:hAnchor="text" w:y="1"/>
      <w:spacing w:before="20" w:after="20"/>
      <w:jc w:val="center"/>
    </w:pPr>
    <w:rPr>
      <w:rFonts w:ascii="Times New Roman Bold" w:hAnsi="Times New Roman Bold" w:cs="Times New Roman Bold"/>
      <w:b/>
      <w:bCs/>
      <w:spacing w:val="-3"/>
      <w:sz w:val="20"/>
      <w:szCs w:val="22"/>
    </w:rPr>
  </w:style>
  <w:style w:type="paragraph" w:customStyle="1" w:styleId="PargrafodaLista">
    <w:name w:val="Parágrafo da Lista"/>
    <w:basedOn w:val="Normal"/>
    <w:uiPriority w:val="99"/>
    <w:rsid w:val="00942803"/>
    <w:pPr>
      <w:ind w:left="708"/>
    </w:pPr>
  </w:style>
  <w:style w:type="character" w:customStyle="1" w:styleId="TextodenotaderodapChar">
    <w:name w:val="Texto de nota de rodapé Char"/>
    <w:aliases w:val="fn Char1,foottextfra Char1,footnote Char1,F Char1,Texto nota pie Car Car Char1"/>
    <w:basedOn w:val="DefaultParagraphFont"/>
    <w:uiPriority w:val="99"/>
    <w:semiHidden/>
    <w:rsid w:val="00942803"/>
    <w:rPr>
      <w:rFonts w:cs="Times New Roman"/>
      <w:lang w:eastAsia="en-US"/>
    </w:rPr>
  </w:style>
  <w:style w:type="paragraph" w:styleId="CommentSubject">
    <w:name w:val="annotation subject"/>
    <w:basedOn w:val="CommentText"/>
    <w:next w:val="CommentText"/>
    <w:link w:val="CommentSubjectChar"/>
    <w:uiPriority w:val="99"/>
    <w:semiHidden/>
    <w:rsid w:val="00942803"/>
    <w:rPr>
      <w:b/>
      <w:bCs/>
    </w:rPr>
  </w:style>
  <w:style w:type="character" w:customStyle="1" w:styleId="CommentSubjectChar">
    <w:name w:val="Comment Subject Char"/>
    <w:basedOn w:val="CommentTextChar"/>
    <w:link w:val="CommentSubject"/>
    <w:uiPriority w:val="99"/>
    <w:semiHidden/>
    <w:locked/>
    <w:rsid w:val="00A31540"/>
    <w:rPr>
      <w:rFonts w:cs="Times New Roman"/>
      <w:b/>
      <w:bCs/>
      <w:sz w:val="20"/>
      <w:szCs w:val="20"/>
      <w:lang w:val="es-ES"/>
    </w:rPr>
  </w:style>
  <w:style w:type="paragraph" w:styleId="Revision">
    <w:name w:val="Revision"/>
    <w:hidden/>
    <w:uiPriority w:val="99"/>
    <w:semiHidden/>
    <w:rsid w:val="0094322F"/>
    <w:rPr>
      <w:sz w:val="24"/>
      <w:szCs w:val="24"/>
      <w:lang w:val="es-ES"/>
    </w:rPr>
  </w:style>
  <w:style w:type="character" w:customStyle="1" w:styleId="ParagraphChar">
    <w:name w:val="Paragraph Char"/>
    <w:basedOn w:val="Heading2Char"/>
    <w:link w:val="Paragraph"/>
    <w:rsid w:val="00B73CA6"/>
    <w:rPr>
      <w:rFonts w:ascii="Arial" w:hAnsi="Arial" w:cs="Arial"/>
      <w:b w:val="0"/>
      <w:bCs w:val="0"/>
      <w:i w:val="0"/>
      <w:iCs w:val="0"/>
      <w:sz w:val="24"/>
      <w:szCs w:val="24"/>
      <w:lang w:val="es-ES"/>
    </w:rPr>
  </w:style>
  <w:style w:type="character" w:styleId="HTMLCite">
    <w:name w:val="HTML Cite"/>
    <w:basedOn w:val="DefaultParagraphFont"/>
    <w:uiPriority w:val="99"/>
    <w:semiHidden/>
    <w:unhideWhenUsed/>
    <w:locked/>
    <w:rsid w:val="00A02152"/>
    <w:rPr>
      <w:i/>
      <w:iCs/>
    </w:rPr>
  </w:style>
  <w:style w:type="paragraph" w:styleId="ListParagraph">
    <w:name w:val="List Paragraph"/>
    <w:basedOn w:val="Normal"/>
    <w:uiPriority w:val="34"/>
    <w:qFormat/>
    <w:rsid w:val="006B2F54"/>
    <w:pPr>
      <w:ind w:left="720"/>
      <w:contextualSpacing/>
    </w:pPr>
  </w:style>
  <w:style w:type="paragraph" w:styleId="PlainText">
    <w:name w:val="Plain Text"/>
    <w:basedOn w:val="Normal"/>
    <w:link w:val="PlainTextChar"/>
    <w:uiPriority w:val="99"/>
    <w:semiHidden/>
    <w:unhideWhenUsed/>
    <w:locked/>
    <w:rsid w:val="00E279B3"/>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semiHidden/>
    <w:rsid w:val="00E279B3"/>
    <w:rPr>
      <w:rFonts w:ascii="Consolas" w:eastAsiaTheme="minorHAnsi" w:hAnsi="Consolas" w:cstheme="minorBidi"/>
      <w:sz w:val="21"/>
      <w:szCs w:val="21"/>
    </w:rPr>
  </w:style>
  <w:style w:type="table" w:styleId="TableGrid">
    <w:name w:val="Table Grid"/>
    <w:basedOn w:val="TableNormal"/>
    <w:uiPriority w:val="59"/>
    <w:locked/>
    <w:rsid w:val="00F10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1">
    <w:name w:val="Footnote Text Char1"/>
    <w:uiPriority w:val="99"/>
    <w:rsid w:val="00D375A7"/>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259731">
      <w:bodyDiv w:val="1"/>
      <w:marLeft w:val="0"/>
      <w:marRight w:val="0"/>
      <w:marTop w:val="0"/>
      <w:marBottom w:val="0"/>
      <w:divBdr>
        <w:top w:val="none" w:sz="0" w:space="0" w:color="auto"/>
        <w:left w:val="none" w:sz="0" w:space="0" w:color="auto"/>
        <w:bottom w:val="none" w:sz="0" w:space="0" w:color="auto"/>
        <w:right w:val="none" w:sz="0" w:space="0" w:color="auto"/>
      </w:divBdr>
    </w:div>
    <w:div w:id="1984041260">
      <w:bodyDiv w:val="1"/>
      <w:marLeft w:val="0"/>
      <w:marRight w:val="0"/>
      <w:marTop w:val="0"/>
      <w:marBottom w:val="0"/>
      <w:divBdr>
        <w:top w:val="none" w:sz="0" w:space="0" w:color="auto"/>
        <w:left w:val="none" w:sz="0" w:space="0" w:color="auto"/>
        <w:bottom w:val="none" w:sz="0" w:space="0" w:color="auto"/>
        <w:right w:val="none" w:sz="0" w:space="0" w:color="auto"/>
      </w:divBdr>
    </w:div>
    <w:div w:id="201217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5.xml"/><Relationship Id="rId23" Type="http://schemas.openxmlformats.org/officeDocument/2006/relationships/customXml" Target="../customXml/item7.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A59DB70CBC48B45BA084B82718F81A8" ma:contentTypeVersion="0" ma:contentTypeDescription="A content type to manage public (operations) IDB documents" ma:contentTypeScope="" ma:versionID="adb82d960259275ed7b4586b69328ea3">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38745798</IDBDocs_x0020_Number>
    <Document_x0020_Author xmlns="9c571b2f-e523-4ab2-ba2e-09e151a03ef4">Radics, Gustavo Axel</Document_x0020_Author>
    <Publication_x0020_Type xmlns="9c571b2f-e523-4ab2-ba2e-09e151a03ef4" xsi:nil="true"/>
    <Operation_x0020_Type xmlns="9c571b2f-e523-4ab2-ba2e-09e151a03ef4" xsi:nil="true"/>
    <TaxCatchAll xmlns="9c571b2f-e523-4ab2-ba2e-09e151a03ef4">
      <Value>7</Value>
      <Value>9</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PE-L1130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Proposal&lt;/USER_STAGE&gt;&lt;PD_OBJ_TYPE&gt;0&lt;/PD_OBJ_TYPE&gt;&lt;MAKERECORD&gt;N&lt;/MAKERECORD&gt;&lt;PD_FILEPT_NO&gt;PO-PE-L1130-Plan&lt;/PD_FILEPT_NO&gt;&lt;/Data&gt;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B7ECF44-0144-4C0B-BF9A-3014268A3A62}"/>
</file>

<file path=customXml/itemProps2.xml><?xml version="1.0" encoding="utf-8"?>
<ds:datastoreItem xmlns:ds="http://schemas.openxmlformats.org/officeDocument/2006/customXml" ds:itemID="{2B782412-D152-49CB-A241-034390D91DCF}"/>
</file>

<file path=customXml/itemProps3.xml><?xml version="1.0" encoding="utf-8"?>
<ds:datastoreItem xmlns:ds="http://schemas.openxmlformats.org/officeDocument/2006/customXml" ds:itemID="{DECE255E-0E87-4B62-87C7-A627FBEC828A}"/>
</file>

<file path=customXml/itemProps4.xml><?xml version="1.0" encoding="utf-8"?>
<ds:datastoreItem xmlns:ds="http://schemas.openxmlformats.org/officeDocument/2006/customXml" ds:itemID="{22334E4D-2C7E-4276-9F32-59E0B817977B}"/>
</file>

<file path=customXml/itemProps5.xml><?xml version="1.0" encoding="utf-8"?>
<ds:datastoreItem xmlns:ds="http://schemas.openxmlformats.org/officeDocument/2006/customXml" ds:itemID="{DA6B506C-EFE4-4BA8-A084-A3B19AC69F8A}"/>
</file>

<file path=customXml/itemProps6.xml><?xml version="1.0" encoding="utf-8"?>
<ds:datastoreItem xmlns:ds="http://schemas.openxmlformats.org/officeDocument/2006/customXml" ds:itemID="{5F570BE2-EFCA-46EE-BB06-9FF3B89397C1}"/>
</file>

<file path=customXml/itemProps7.xml><?xml version="1.0" encoding="utf-8"?>
<ds:datastoreItem xmlns:ds="http://schemas.openxmlformats.org/officeDocument/2006/customXml" ds:itemID="{93F8F140-1625-475F-9241-1FC7A3CDB718}"/>
</file>

<file path=docProps/app.xml><?xml version="1.0" encoding="utf-8"?>
<Properties xmlns="http://schemas.openxmlformats.org/officeDocument/2006/extended-properties" xmlns:vt="http://schemas.openxmlformats.org/officeDocument/2006/docPropsVTypes">
  <Template>Normal.dotm</Template>
  <TotalTime>2</TotalTime>
  <Pages>11</Pages>
  <Words>2420</Words>
  <Characters>18618</Characters>
  <Application>Microsoft Office Word</Application>
  <DocSecurity>4</DocSecurity>
  <Lines>155</Lines>
  <Paragraphs>41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20997</CharactersWithSpaces>
  <SharedDoc>false</SharedDoc>
  <HLinks>
    <vt:vector size="60" baseType="variant">
      <vt:variant>
        <vt:i4>4653083</vt:i4>
      </vt:variant>
      <vt:variant>
        <vt:i4>72</vt:i4>
      </vt:variant>
      <vt:variant>
        <vt:i4>0</vt:i4>
      </vt:variant>
      <vt:variant>
        <vt:i4>5</vt:i4>
      </vt:variant>
      <vt:variant>
        <vt:lpwstr>http://idbdocs.iadb.org/WSDocs/getDocument.aspx?DOCNUM=00000</vt:lpwstr>
      </vt:variant>
      <vt:variant>
        <vt:lpwstr/>
      </vt:variant>
      <vt:variant>
        <vt:i4>4653083</vt:i4>
      </vt:variant>
      <vt:variant>
        <vt:i4>69</vt:i4>
      </vt:variant>
      <vt:variant>
        <vt:i4>0</vt:i4>
      </vt:variant>
      <vt:variant>
        <vt:i4>5</vt:i4>
      </vt:variant>
      <vt:variant>
        <vt:lpwstr>http://idbdocs.iadb.org/WSDocs/getDocument.aspx?DOCNUM=00000</vt:lpwstr>
      </vt:variant>
      <vt:variant>
        <vt:lpwstr/>
      </vt:variant>
      <vt:variant>
        <vt:i4>4653083</vt:i4>
      </vt:variant>
      <vt:variant>
        <vt:i4>66</vt:i4>
      </vt:variant>
      <vt:variant>
        <vt:i4>0</vt:i4>
      </vt:variant>
      <vt:variant>
        <vt:i4>5</vt:i4>
      </vt:variant>
      <vt:variant>
        <vt:lpwstr>http://idbdocs.iadb.org/WSDocs/getDocument.aspx?DOCNUM=00000</vt:lpwstr>
      </vt:variant>
      <vt:variant>
        <vt:lpwstr/>
      </vt:variant>
      <vt:variant>
        <vt:i4>4653083</vt:i4>
      </vt:variant>
      <vt:variant>
        <vt:i4>63</vt:i4>
      </vt:variant>
      <vt:variant>
        <vt:i4>0</vt:i4>
      </vt:variant>
      <vt:variant>
        <vt:i4>5</vt:i4>
      </vt:variant>
      <vt:variant>
        <vt:lpwstr>http://idbdocs.iadb.org/WSDocs/getDocument.aspx?DOCNUM=00000</vt:lpwstr>
      </vt:variant>
      <vt:variant>
        <vt:lpwstr/>
      </vt:variant>
      <vt:variant>
        <vt:i4>4653083</vt:i4>
      </vt:variant>
      <vt:variant>
        <vt:i4>60</vt:i4>
      </vt:variant>
      <vt:variant>
        <vt:i4>0</vt:i4>
      </vt:variant>
      <vt:variant>
        <vt:i4>5</vt:i4>
      </vt:variant>
      <vt:variant>
        <vt:lpwstr>http://idbdocs.iadb.org/WSDocs/getDocument.aspx?DOCNUM=00000</vt:lpwstr>
      </vt:variant>
      <vt:variant>
        <vt:lpwstr/>
      </vt:variant>
      <vt:variant>
        <vt:i4>4653083</vt:i4>
      </vt:variant>
      <vt:variant>
        <vt:i4>57</vt:i4>
      </vt:variant>
      <vt:variant>
        <vt:i4>0</vt:i4>
      </vt:variant>
      <vt:variant>
        <vt:i4>5</vt:i4>
      </vt:variant>
      <vt:variant>
        <vt:lpwstr>http://idbdocs.iadb.org/WSDocs/getDocument.aspx?DOCNUM=00000</vt:lpwstr>
      </vt:variant>
      <vt:variant>
        <vt:lpwstr/>
      </vt:variant>
      <vt:variant>
        <vt:i4>4653083</vt:i4>
      </vt:variant>
      <vt:variant>
        <vt:i4>54</vt:i4>
      </vt:variant>
      <vt:variant>
        <vt:i4>0</vt:i4>
      </vt:variant>
      <vt:variant>
        <vt:i4>5</vt:i4>
      </vt:variant>
      <vt:variant>
        <vt:lpwstr>http://idbdocs.iadb.org/WSDocs/getDocument.aspx?DOCNUM=00000</vt:lpwstr>
      </vt:variant>
      <vt:variant>
        <vt:lpwstr/>
      </vt:variant>
      <vt:variant>
        <vt:i4>4653083</vt:i4>
      </vt:variant>
      <vt:variant>
        <vt:i4>51</vt:i4>
      </vt:variant>
      <vt:variant>
        <vt:i4>0</vt:i4>
      </vt:variant>
      <vt:variant>
        <vt:i4>5</vt:i4>
      </vt:variant>
      <vt:variant>
        <vt:lpwstr>http://idbdocs.iadb.org/WSDocs/getDocument.aspx?DOCNUM=00000</vt:lpwstr>
      </vt:variant>
      <vt:variant>
        <vt:lpwstr/>
      </vt:variant>
      <vt:variant>
        <vt:i4>4653083</vt:i4>
      </vt:variant>
      <vt:variant>
        <vt:i4>48</vt:i4>
      </vt:variant>
      <vt:variant>
        <vt:i4>0</vt:i4>
      </vt:variant>
      <vt:variant>
        <vt:i4>5</vt:i4>
      </vt:variant>
      <vt:variant>
        <vt:lpwstr>http://idbdocs.iadb.org/WSDocs/getDocument.aspx?DOCNUM=00000</vt:lpwstr>
      </vt:variant>
      <vt:variant>
        <vt:lpwstr/>
      </vt:variant>
      <vt:variant>
        <vt:i4>4653083</vt:i4>
      </vt:variant>
      <vt:variant>
        <vt:i4>45</vt:i4>
      </vt:variant>
      <vt:variant>
        <vt:i4>0</vt:i4>
      </vt:variant>
      <vt:variant>
        <vt:i4>5</vt:i4>
      </vt:variant>
      <vt:variant>
        <vt:lpwstr>http://idbdocs.iadb.org/WSDocs/getDocument.aspx?DOCNUM=00000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FATIMAC</dc:creator>
  <cp:lastModifiedBy>Dianela Avila</cp:lastModifiedBy>
  <cp:revision>2</cp:revision>
  <cp:lastPrinted>2013-07-17T16:10:00Z</cp:lastPrinted>
  <dcterms:created xsi:type="dcterms:W3CDTF">2014-06-06T11:43:00Z</dcterms:created>
  <dcterms:modified xsi:type="dcterms:W3CDTF">2014-06-06T11:43:00Z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0x01010046CF21643EE8D14686A648AA6DAD089200EA59DB70CBC48B45BA084B82718F81A8</vt:lpwstr>
  </property>
  <property fmtid="{D5CDD505-2E9C-101B-9397-08002B2CF9AE}" pid="5" name="TaxKeywordTaxHTField">
    <vt:lpwstr/>
  </property>
  <property fmtid="{D5CDD505-2E9C-101B-9397-08002B2CF9AE}" pid="6" name="Series Operations IDB">
    <vt:lpwstr>9;#Project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7;#Project Preparation, Planning and Design|29ca0c72-1fc4-435f-a09c-28585cb5eac9</vt:lpwstr>
  </property>
</Properties>
</file>