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2FF" w:rsidRPr="00202B47" w:rsidRDefault="003872FF" w:rsidP="009839E7">
      <w:pPr>
        <w:pStyle w:val="Title"/>
        <w:tabs>
          <w:tab w:val="clear" w:pos="1440"/>
          <w:tab w:val="clear" w:pos="3060"/>
        </w:tabs>
        <w:outlineLvl w:val="9"/>
        <w:rPr>
          <w:smallCaps/>
          <w:szCs w:val="24"/>
          <w:lang w:val="es-ES"/>
        </w:rPr>
      </w:pPr>
      <w:r w:rsidRPr="00202B47">
        <w:rPr>
          <w:smallCaps/>
          <w:szCs w:val="24"/>
          <w:lang w:val="es-ES"/>
        </w:rPr>
        <w:t>Documento del Banco Interamericano de Desarrollo</w:t>
      </w:r>
    </w:p>
    <w:p w:rsidR="003872FF" w:rsidRPr="00202B47" w:rsidRDefault="003872FF" w:rsidP="009839E7">
      <w:pPr>
        <w:tabs>
          <w:tab w:val="left" w:pos="1440"/>
          <w:tab w:val="left" w:pos="3060"/>
        </w:tabs>
        <w:jc w:val="center"/>
        <w:rPr>
          <w:b/>
          <w:smallCaps/>
          <w:szCs w:val="24"/>
          <w:lang w:val="es-ES"/>
        </w:rPr>
      </w:pPr>
    </w:p>
    <w:p w:rsidR="003872FF" w:rsidRPr="00202B47" w:rsidRDefault="003872FF" w:rsidP="009839E7">
      <w:pPr>
        <w:tabs>
          <w:tab w:val="left" w:pos="1440"/>
          <w:tab w:val="left" w:pos="3060"/>
        </w:tabs>
        <w:jc w:val="center"/>
        <w:rPr>
          <w:b/>
          <w:smallCaps/>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r w:rsidRPr="00202B47">
        <w:rPr>
          <w:szCs w:val="24"/>
          <w:lang w:val="es-ES"/>
        </w:rPr>
        <w:t>Haití</w:t>
      </w: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rPr>
          <w:szCs w:val="24"/>
          <w:lang w:val="es-ES"/>
        </w:rPr>
      </w:pPr>
    </w:p>
    <w:p w:rsidR="003872FF" w:rsidRPr="00202B47" w:rsidRDefault="003872FF" w:rsidP="009839E7">
      <w:pPr>
        <w:pStyle w:val="Newpage"/>
        <w:widowControl w:val="0"/>
        <w:tabs>
          <w:tab w:val="clear" w:pos="3060"/>
          <w:tab w:val="left" w:pos="2995"/>
          <w:tab w:val="left" w:pos="4680"/>
          <w:tab w:val="left" w:pos="5155"/>
          <w:tab w:val="left" w:pos="7675"/>
          <w:tab w:val="left" w:pos="10555"/>
        </w:tabs>
        <w:spacing w:before="40" w:after="40"/>
        <w:rPr>
          <w:b w:val="0"/>
          <w:smallCaps w:val="0"/>
          <w:szCs w:val="24"/>
          <w:lang w:val="es-ES"/>
        </w:rPr>
      </w:pPr>
      <w:r w:rsidRPr="00202B47">
        <w:rPr>
          <w:szCs w:val="24"/>
          <w:lang w:val="es-ES"/>
        </w:rPr>
        <w:t>Apoyo al Sector Transporte de Haití</w:t>
      </w:r>
      <w:r w:rsidR="004712C8" w:rsidRPr="00202B47">
        <w:rPr>
          <w:szCs w:val="24"/>
          <w:lang w:val="es-ES"/>
        </w:rPr>
        <w:t xml:space="preserve"> II</w:t>
      </w:r>
      <w:r w:rsidR="00505115" w:rsidRPr="00202B47">
        <w:rPr>
          <w:szCs w:val="24"/>
          <w:lang w:val="es-ES"/>
        </w:rPr>
        <w:t>I</w:t>
      </w:r>
    </w:p>
    <w:p w:rsidR="003872FF" w:rsidRPr="00202B47" w:rsidRDefault="003872FF" w:rsidP="009839E7">
      <w:pPr>
        <w:widowControl w:val="0"/>
        <w:tabs>
          <w:tab w:val="left" w:pos="1440"/>
          <w:tab w:val="left" w:pos="2995"/>
          <w:tab w:val="left" w:pos="4680"/>
          <w:tab w:val="left" w:pos="5155"/>
          <w:tab w:val="left" w:pos="7675"/>
          <w:tab w:val="left" w:pos="10555"/>
        </w:tabs>
        <w:jc w:val="center"/>
        <w:rPr>
          <w:b/>
          <w:smallCaps/>
          <w:szCs w:val="24"/>
          <w:lang w:val="es-ES"/>
        </w:rPr>
      </w:pPr>
    </w:p>
    <w:p w:rsidR="003872FF" w:rsidRPr="00202B47" w:rsidRDefault="00505115" w:rsidP="009839E7">
      <w:pPr>
        <w:widowControl w:val="0"/>
        <w:tabs>
          <w:tab w:val="left" w:pos="1440"/>
          <w:tab w:val="left" w:pos="2995"/>
          <w:tab w:val="left" w:pos="4680"/>
          <w:tab w:val="left" w:pos="5155"/>
          <w:tab w:val="left" w:pos="7675"/>
          <w:tab w:val="left" w:pos="10555"/>
        </w:tabs>
        <w:jc w:val="center"/>
        <w:rPr>
          <w:smallCaps/>
          <w:szCs w:val="24"/>
          <w:lang w:val="es-ES"/>
        </w:rPr>
      </w:pPr>
      <w:r w:rsidRPr="00202B47">
        <w:rPr>
          <w:b/>
          <w:smallCaps/>
          <w:szCs w:val="24"/>
          <w:lang w:val="es-ES"/>
        </w:rPr>
        <w:t>HA-L1079</w:t>
      </w:r>
    </w:p>
    <w:p w:rsidR="003872FF" w:rsidRPr="00202B47" w:rsidRDefault="003872FF" w:rsidP="009839E7">
      <w:pPr>
        <w:tabs>
          <w:tab w:val="left" w:pos="1440"/>
          <w:tab w:val="left" w:pos="3060"/>
        </w:tabs>
        <w:jc w:val="center"/>
        <w:rPr>
          <w:b/>
          <w:smallCaps/>
          <w:szCs w:val="24"/>
          <w:lang w:val="es-ES"/>
        </w:rPr>
      </w:pPr>
    </w:p>
    <w:p w:rsidR="003872FF" w:rsidRPr="00202B47" w:rsidRDefault="003872FF" w:rsidP="009839E7">
      <w:pPr>
        <w:tabs>
          <w:tab w:val="left" w:pos="1440"/>
          <w:tab w:val="left" w:pos="3060"/>
        </w:tabs>
        <w:jc w:val="center"/>
        <w:rPr>
          <w:smallCaps/>
          <w:szCs w:val="24"/>
          <w:lang w:val="es-ES"/>
        </w:rPr>
      </w:pPr>
    </w:p>
    <w:p w:rsidR="003872FF" w:rsidRPr="00202B47" w:rsidRDefault="003872FF" w:rsidP="009839E7">
      <w:pPr>
        <w:tabs>
          <w:tab w:val="left" w:pos="1440"/>
          <w:tab w:val="left" w:pos="3060"/>
        </w:tabs>
        <w:jc w:val="center"/>
        <w:rPr>
          <w:smallCaps/>
          <w:szCs w:val="24"/>
          <w:lang w:val="es-ES"/>
        </w:rPr>
      </w:pPr>
    </w:p>
    <w:p w:rsidR="003872FF" w:rsidRPr="00202B47" w:rsidRDefault="003872FF" w:rsidP="009839E7">
      <w:pPr>
        <w:tabs>
          <w:tab w:val="left" w:pos="1440"/>
          <w:tab w:val="left" w:pos="3060"/>
        </w:tabs>
        <w:jc w:val="center"/>
        <w:rPr>
          <w:smallCaps/>
          <w:szCs w:val="24"/>
          <w:lang w:val="es-ES"/>
        </w:rPr>
      </w:pPr>
    </w:p>
    <w:p w:rsidR="003872FF" w:rsidRPr="00202B47" w:rsidRDefault="003872FF" w:rsidP="009839E7">
      <w:pPr>
        <w:tabs>
          <w:tab w:val="left" w:pos="1440"/>
          <w:tab w:val="left" w:pos="3060"/>
        </w:tabs>
        <w:jc w:val="center"/>
        <w:rPr>
          <w:smallCaps/>
          <w:szCs w:val="24"/>
          <w:lang w:val="es-ES"/>
        </w:rPr>
      </w:pPr>
    </w:p>
    <w:p w:rsidR="003872FF" w:rsidRPr="00202B47" w:rsidRDefault="003872FF" w:rsidP="009839E7">
      <w:pPr>
        <w:tabs>
          <w:tab w:val="left" w:pos="1440"/>
          <w:tab w:val="left" w:pos="3060"/>
        </w:tabs>
        <w:jc w:val="center"/>
        <w:rPr>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3872FF" w:rsidP="009839E7">
      <w:pPr>
        <w:tabs>
          <w:tab w:val="left" w:pos="1440"/>
          <w:tab w:val="left" w:pos="3060"/>
        </w:tabs>
        <w:jc w:val="center"/>
        <w:outlineLvl w:val="0"/>
        <w:rPr>
          <w:b/>
          <w:smallCaps/>
          <w:szCs w:val="24"/>
          <w:lang w:val="es-ES"/>
        </w:rPr>
      </w:pPr>
    </w:p>
    <w:p w:rsidR="003872FF" w:rsidRPr="00202B47" w:rsidRDefault="008F241E" w:rsidP="009839E7">
      <w:pPr>
        <w:tabs>
          <w:tab w:val="left" w:pos="1440"/>
          <w:tab w:val="left" w:pos="3060"/>
        </w:tabs>
        <w:jc w:val="center"/>
        <w:outlineLvl w:val="0"/>
        <w:rPr>
          <w:b/>
          <w:smallCaps/>
          <w:szCs w:val="24"/>
          <w:lang w:val="es-ES"/>
        </w:rPr>
      </w:pPr>
      <w:r w:rsidRPr="00202B47">
        <w:rPr>
          <w:b/>
          <w:smallCaps/>
          <w:szCs w:val="24"/>
          <w:lang w:val="es-ES"/>
        </w:rPr>
        <w:t>Esquema</w:t>
      </w:r>
      <w:r w:rsidR="003872FF" w:rsidRPr="00202B47">
        <w:rPr>
          <w:b/>
          <w:smallCaps/>
          <w:szCs w:val="24"/>
          <w:lang w:val="es-ES"/>
        </w:rPr>
        <w:t xml:space="preserve"> de </w:t>
      </w:r>
      <w:r w:rsidR="00243314" w:rsidRPr="00202B47">
        <w:rPr>
          <w:b/>
          <w:smallCaps/>
          <w:szCs w:val="24"/>
          <w:lang w:val="es-ES"/>
        </w:rPr>
        <w:t xml:space="preserve">Monitoreo, </w:t>
      </w:r>
      <w:r w:rsidR="003872FF" w:rsidRPr="00202B47">
        <w:rPr>
          <w:b/>
          <w:smallCaps/>
          <w:szCs w:val="24"/>
          <w:lang w:val="es-ES"/>
        </w:rPr>
        <w:t xml:space="preserve">Seguimiento y Evaluación </w:t>
      </w:r>
    </w:p>
    <w:p w:rsidR="003872FF" w:rsidRPr="00202B47" w:rsidRDefault="003872FF" w:rsidP="009839E7">
      <w:pPr>
        <w:tabs>
          <w:tab w:val="left" w:pos="1440"/>
          <w:tab w:val="left" w:pos="3060"/>
        </w:tabs>
        <w:outlineLvl w:val="0"/>
        <w:rPr>
          <w:b/>
          <w:smallCaps/>
          <w:szCs w:val="24"/>
          <w:lang w:val="es-ES"/>
        </w:rPr>
      </w:pPr>
    </w:p>
    <w:p w:rsidR="003872FF" w:rsidRPr="00202B47" w:rsidRDefault="003872FF" w:rsidP="009839E7">
      <w:pPr>
        <w:pStyle w:val="ColorfulList-Accent11"/>
        <w:ind w:left="0"/>
        <w:jc w:val="center"/>
        <w:rPr>
          <w:rFonts w:ascii="Times New Roman" w:hAnsi="Times New Roman"/>
          <w:b/>
          <w:sz w:val="24"/>
          <w:szCs w:val="24"/>
          <w:lang w:val="es-ES"/>
        </w:rPr>
      </w:pPr>
    </w:p>
    <w:p w:rsidR="003872FF" w:rsidRPr="00202B47" w:rsidRDefault="003872FF" w:rsidP="009839E7">
      <w:pPr>
        <w:tabs>
          <w:tab w:val="left" w:pos="1440"/>
          <w:tab w:val="left" w:pos="3060"/>
        </w:tabs>
        <w:jc w:val="center"/>
        <w:rPr>
          <w:szCs w:val="24"/>
          <w:lang w:val="es-ES"/>
        </w:rPr>
      </w:pPr>
    </w:p>
    <w:p w:rsidR="006A4A72" w:rsidRPr="00202B47" w:rsidRDefault="008377A9" w:rsidP="009839E7">
      <w:pPr>
        <w:pStyle w:val="BodyText"/>
        <w:widowControl w:val="0"/>
        <w:pBdr>
          <w:top w:val="single" w:sz="4" w:space="14" w:color="auto"/>
          <w:left w:val="single" w:sz="4" w:space="4" w:color="auto"/>
          <w:bottom w:val="single" w:sz="4" w:space="1" w:color="auto"/>
          <w:right w:val="single" w:sz="4" w:space="4" w:color="auto"/>
        </w:pBdr>
        <w:tabs>
          <w:tab w:val="left" w:pos="1440"/>
        </w:tabs>
        <w:jc w:val="both"/>
        <w:rPr>
          <w:lang w:val="es-ES"/>
        </w:rPr>
      </w:pPr>
      <w:r w:rsidRPr="00202B47">
        <w:rPr>
          <w:lang w:val="es-ES"/>
        </w:rPr>
        <w:t>Este documento fue preparado por el Equipo de Proyecto compuesto por</w:t>
      </w:r>
      <w:r w:rsidR="006A4A72" w:rsidRPr="00202B47">
        <w:rPr>
          <w:lang w:val="es-ES"/>
        </w:rPr>
        <w:t xml:space="preserve">: Reinaldo Fioravanti (INE/TSP), </w:t>
      </w:r>
      <w:r w:rsidRPr="00202B47">
        <w:rPr>
          <w:lang w:val="es-ES"/>
        </w:rPr>
        <w:t>Jefe de Proyecto</w:t>
      </w:r>
      <w:r w:rsidR="006A4A72" w:rsidRPr="00202B47">
        <w:rPr>
          <w:lang w:val="es-ES"/>
        </w:rPr>
        <w:t xml:space="preserve">; </w:t>
      </w:r>
      <w:r w:rsidRPr="00202B47">
        <w:rPr>
          <w:lang w:val="es-ES"/>
        </w:rPr>
        <w:t>Rosana Brandao, Jean-Pol Armijos y Giovanna Mahfouz  (INE/TSP); Michel Vallée y Olivia Désinor (TSP/CHA); Nelly C. Wheelock,</w:t>
      </w:r>
      <w:r w:rsidRPr="00202B47">
        <w:rPr>
          <w:color w:val="000000"/>
          <w:lang w:val="es-ES"/>
        </w:rPr>
        <w:t xml:space="preserve"> Daniel </w:t>
      </w:r>
      <w:proofErr w:type="spellStart"/>
      <w:r w:rsidRPr="00202B47">
        <w:rPr>
          <w:color w:val="000000"/>
          <w:lang w:val="es-ES"/>
        </w:rPr>
        <w:t>Bayes</w:t>
      </w:r>
      <w:proofErr w:type="spellEnd"/>
      <w:r w:rsidRPr="00202B47">
        <w:rPr>
          <w:color w:val="000000"/>
          <w:lang w:val="es-ES"/>
        </w:rPr>
        <w:t xml:space="preserve"> </w:t>
      </w:r>
      <w:r w:rsidRPr="00202B47">
        <w:rPr>
          <w:lang w:val="es-ES"/>
        </w:rPr>
        <w:t>(FMP</w:t>
      </w:r>
      <w:r w:rsidRPr="00202B47">
        <w:rPr>
          <w:color w:val="000000"/>
          <w:lang w:val="es-ES"/>
        </w:rPr>
        <w:t>/CHA</w:t>
      </w:r>
      <w:r w:rsidRPr="00202B47">
        <w:rPr>
          <w:lang w:val="es-ES"/>
        </w:rPr>
        <w:t>) y Edwige Baron (CDH/CHA)</w:t>
      </w:r>
      <w:r w:rsidRPr="00202B47">
        <w:rPr>
          <w:color w:val="000000"/>
          <w:lang w:val="es-ES"/>
        </w:rPr>
        <w:t>;</w:t>
      </w:r>
      <w:r w:rsidRPr="00202B47">
        <w:rPr>
          <w:szCs w:val="24"/>
          <w:lang w:val="es-ES"/>
        </w:rPr>
        <w:t xml:space="preserve"> </w:t>
      </w:r>
      <w:r w:rsidRPr="00202B47">
        <w:rPr>
          <w:lang w:val="es-ES"/>
        </w:rPr>
        <w:t>Louis-</w:t>
      </w:r>
      <w:proofErr w:type="spellStart"/>
      <w:r w:rsidRPr="00202B47">
        <w:rPr>
          <w:lang w:val="es-ES"/>
        </w:rPr>
        <w:t>Francois</w:t>
      </w:r>
      <w:proofErr w:type="spellEnd"/>
      <w:r w:rsidRPr="00202B47">
        <w:rPr>
          <w:lang w:val="es-ES"/>
        </w:rPr>
        <w:t xml:space="preserve"> </w:t>
      </w:r>
      <w:proofErr w:type="spellStart"/>
      <w:r w:rsidRPr="00202B47">
        <w:rPr>
          <w:lang w:val="es-ES"/>
        </w:rPr>
        <w:t>Chretien</w:t>
      </w:r>
      <w:proofErr w:type="spellEnd"/>
      <w:r w:rsidRPr="00202B47">
        <w:rPr>
          <w:szCs w:val="24"/>
          <w:lang w:val="es-ES"/>
        </w:rPr>
        <w:t xml:space="preserve"> </w:t>
      </w:r>
      <w:r w:rsidRPr="00202B47">
        <w:rPr>
          <w:lang w:val="es-ES"/>
        </w:rPr>
        <w:t>(LEG/SGO); Nicolas Kotschoubey, Maria Elena Castro-Muñoz y John Renshaw (VPS/ESG); y Shakirah Cossens (SPD/SDV).</w:t>
      </w:r>
    </w:p>
    <w:p w:rsidR="00072DE3" w:rsidRPr="00202B47" w:rsidRDefault="00072DE3" w:rsidP="009839E7">
      <w:pPr>
        <w:spacing w:after="200" w:line="276" w:lineRule="auto"/>
        <w:rPr>
          <w:rFonts w:eastAsia="Arial Unicode MS"/>
          <w:lang w:val="es-ES"/>
        </w:rPr>
      </w:pPr>
      <w:r w:rsidRPr="00202B47">
        <w:rPr>
          <w:rFonts w:eastAsia="Arial Unicode MS"/>
          <w:lang w:val="es-ES"/>
        </w:rPr>
        <w:br w:type="page"/>
      </w:r>
    </w:p>
    <w:p w:rsidR="00072DE3" w:rsidRPr="00202B47" w:rsidRDefault="00072DE3" w:rsidP="009839E7">
      <w:pPr>
        <w:widowControl w:val="0"/>
        <w:tabs>
          <w:tab w:val="left" w:pos="1440"/>
          <w:tab w:val="left" w:pos="3060"/>
        </w:tabs>
        <w:jc w:val="center"/>
        <w:rPr>
          <w:rFonts w:eastAsia="Batang"/>
          <w:b/>
          <w:smallCaps/>
          <w:spacing w:val="0"/>
          <w:lang w:val="es-ES"/>
        </w:rPr>
      </w:pPr>
      <w:r w:rsidRPr="00202B47">
        <w:rPr>
          <w:rFonts w:eastAsia="Batang"/>
          <w:b/>
          <w:smallCaps/>
          <w:spacing w:val="0"/>
          <w:lang w:val="es-ES"/>
        </w:rPr>
        <w:lastRenderedPageBreak/>
        <w:t>Índice</w:t>
      </w:r>
    </w:p>
    <w:p w:rsidR="00072DE3" w:rsidRPr="00202B47" w:rsidRDefault="00072DE3" w:rsidP="009839E7">
      <w:pPr>
        <w:widowControl w:val="0"/>
        <w:autoSpaceDE w:val="0"/>
        <w:autoSpaceDN w:val="0"/>
        <w:adjustRightInd w:val="0"/>
        <w:rPr>
          <w:rFonts w:eastAsia="Batang"/>
          <w:spacing w:val="0"/>
          <w:szCs w:val="24"/>
          <w:lang w:val="es-ES"/>
        </w:rPr>
      </w:pP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072DE3" w:rsidP="00BB0EDD">
      <w:pPr>
        <w:widowControl w:val="0"/>
        <w:autoSpaceDE w:val="0"/>
        <w:autoSpaceDN w:val="0"/>
        <w:adjustRightInd w:val="0"/>
        <w:jc w:val="both"/>
        <w:rPr>
          <w:rFonts w:eastAsia="Batang"/>
          <w:spacing w:val="0"/>
          <w:szCs w:val="24"/>
          <w:lang w:val="es-ES"/>
        </w:rPr>
      </w:pPr>
      <w:r w:rsidRPr="00202B47">
        <w:rPr>
          <w:rFonts w:eastAsia="Batang"/>
          <w:spacing w:val="0"/>
          <w:szCs w:val="24"/>
          <w:lang w:val="es-ES"/>
        </w:rPr>
        <w:t>I. Introducción</w:t>
      </w: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072DE3" w:rsidP="00BB0EDD">
      <w:pPr>
        <w:widowControl w:val="0"/>
        <w:autoSpaceDE w:val="0"/>
        <w:autoSpaceDN w:val="0"/>
        <w:adjustRightInd w:val="0"/>
        <w:jc w:val="both"/>
        <w:rPr>
          <w:rFonts w:eastAsia="Batang"/>
          <w:spacing w:val="0"/>
          <w:szCs w:val="24"/>
          <w:lang w:val="es-ES"/>
        </w:rPr>
      </w:pPr>
      <w:r w:rsidRPr="00202B47">
        <w:rPr>
          <w:rFonts w:eastAsia="Batang"/>
          <w:spacing w:val="0"/>
          <w:szCs w:val="24"/>
          <w:lang w:val="es-ES"/>
        </w:rPr>
        <w:t>II. Monitoreo</w:t>
      </w:r>
      <w:r w:rsidR="00A41B61" w:rsidRPr="00202B47">
        <w:rPr>
          <w:rFonts w:eastAsia="Batang"/>
          <w:spacing w:val="0"/>
          <w:szCs w:val="24"/>
          <w:lang w:val="es-ES"/>
        </w:rPr>
        <w:t xml:space="preserve"> de la </w:t>
      </w:r>
      <w:r w:rsidR="006E041D" w:rsidRPr="00202B47">
        <w:rPr>
          <w:rFonts w:eastAsia="Batang"/>
          <w:spacing w:val="0"/>
          <w:szCs w:val="24"/>
          <w:lang w:val="es-ES"/>
        </w:rPr>
        <w:t>Operación</w:t>
      </w:r>
    </w:p>
    <w:p w:rsidR="00072DE3" w:rsidRPr="00202B47" w:rsidRDefault="00072DE3" w:rsidP="00BB0EDD">
      <w:pPr>
        <w:widowControl w:val="0"/>
        <w:autoSpaceDE w:val="0"/>
        <w:autoSpaceDN w:val="0"/>
        <w:adjustRightInd w:val="0"/>
        <w:jc w:val="both"/>
        <w:rPr>
          <w:rFonts w:eastAsia="Batang"/>
          <w:spacing w:val="0"/>
          <w:szCs w:val="24"/>
          <w:lang w:val="es-ES"/>
        </w:rPr>
      </w:pPr>
    </w:p>
    <w:p w:rsidR="00CA2EBE" w:rsidRPr="00202B47" w:rsidRDefault="00CA2EBE"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A. Indicadores de Producto</w:t>
      </w:r>
    </w:p>
    <w:p w:rsidR="008D0041" w:rsidRPr="00202B47" w:rsidRDefault="008D0041" w:rsidP="00BB0EDD">
      <w:pPr>
        <w:widowControl w:val="0"/>
        <w:autoSpaceDE w:val="0"/>
        <w:autoSpaceDN w:val="0"/>
        <w:adjustRightInd w:val="0"/>
        <w:ind w:left="720"/>
        <w:jc w:val="both"/>
        <w:rPr>
          <w:rFonts w:eastAsia="Batang"/>
          <w:spacing w:val="0"/>
          <w:szCs w:val="24"/>
          <w:lang w:val="es-ES"/>
        </w:rPr>
      </w:pPr>
    </w:p>
    <w:p w:rsidR="00CA2EBE" w:rsidRPr="00202B47" w:rsidRDefault="00CA2EBE"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B. Instrumentos para el Monitoreo de Indicadores y Recopilación de Datos</w:t>
      </w:r>
    </w:p>
    <w:p w:rsidR="008D0041" w:rsidRPr="00202B47" w:rsidRDefault="008D0041" w:rsidP="00BB0EDD">
      <w:pPr>
        <w:widowControl w:val="0"/>
        <w:autoSpaceDE w:val="0"/>
        <w:autoSpaceDN w:val="0"/>
        <w:adjustRightInd w:val="0"/>
        <w:ind w:left="720"/>
        <w:jc w:val="both"/>
        <w:rPr>
          <w:rFonts w:eastAsia="Batang"/>
          <w:spacing w:val="0"/>
          <w:szCs w:val="24"/>
          <w:lang w:val="es-ES"/>
        </w:rPr>
      </w:pPr>
    </w:p>
    <w:p w:rsidR="00CA2EBE" w:rsidRPr="00202B47" w:rsidRDefault="00CA2EBE"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C. Presentación de Informes</w:t>
      </w:r>
    </w:p>
    <w:p w:rsidR="008D0041" w:rsidRPr="00202B47" w:rsidRDefault="008D0041" w:rsidP="00BB0EDD">
      <w:pPr>
        <w:widowControl w:val="0"/>
        <w:autoSpaceDE w:val="0"/>
        <w:autoSpaceDN w:val="0"/>
        <w:adjustRightInd w:val="0"/>
        <w:ind w:left="720"/>
        <w:jc w:val="both"/>
        <w:rPr>
          <w:rFonts w:eastAsia="Batang"/>
          <w:spacing w:val="0"/>
          <w:szCs w:val="24"/>
          <w:lang w:val="es-ES"/>
        </w:rPr>
      </w:pPr>
    </w:p>
    <w:p w:rsidR="00CA2EBE" w:rsidRPr="00202B47" w:rsidRDefault="00CA2EBE"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D. Coordinación, Plan de Trabajo y Presupuesto de Monitoreo</w:t>
      </w:r>
    </w:p>
    <w:p w:rsidR="00CA2EBE" w:rsidRPr="00202B47" w:rsidRDefault="00CA2EBE" w:rsidP="00BB0EDD">
      <w:pPr>
        <w:widowControl w:val="0"/>
        <w:autoSpaceDE w:val="0"/>
        <w:autoSpaceDN w:val="0"/>
        <w:adjustRightInd w:val="0"/>
        <w:jc w:val="both"/>
        <w:rPr>
          <w:rFonts w:eastAsia="Batang"/>
          <w:spacing w:val="0"/>
          <w:szCs w:val="24"/>
          <w:lang w:val="es-ES"/>
        </w:rPr>
      </w:pPr>
    </w:p>
    <w:p w:rsidR="00072DE3" w:rsidRPr="00202B47" w:rsidRDefault="00072DE3" w:rsidP="00BB0EDD">
      <w:pPr>
        <w:widowControl w:val="0"/>
        <w:autoSpaceDE w:val="0"/>
        <w:autoSpaceDN w:val="0"/>
        <w:adjustRightInd w:val="0"/>
        <w:jc w:val="both"/>
        <w:rPr>
          <w:rFonts w:eastAsia="Batang"/>
          <w:spacing w:val="0"/>
          <w:szCs w:val="24"/>
          <w:lang w:val="es-ES"/>
        </w:rPr>
      </w:pPr>
      <w:r w:rsidRPr="00202B47">
        <w:rPr>
          <w:rFonts w:eastAsia="Batang"/>
          <w:spacing w:val="0"/>
          <w:szCs w:val="24"/>
          <w:lang w:val="es-ES"/>
        </w:rPr>
        <w:t>III. Evaluación</w:t>
      </w:r>
      <w:r w:rsidR="00CA2EBE" w:rsidRPr="00202B47">
        <w:rPr>
          <w:rFonts w:eastAsia="Batang"/>
          <w:spacing w:val="0"/>
          <w:szCs w:val="24"/>
          <w:lang w:val="es-ES"/>
        </w:rPr>
        <w:t xml:space="preserve"> de la Operación</w:t>
      </w:r>
    </w:p>
    <w:p w:rsidR="00CA2EBE" w:rsidRPr="00202B47" w:rsidRDefault="00CA2EBE" w:rsidP="00BB0EDD">
      <w:pPr>
        <w:widowControl w:val="0"/>
        <w:autoSpaceDE w:val="0"/>
        <w:autoSpaceDN w:val="0"/>
        <w:adjustRightInd w:val="0"/>
        <w:jc w:val="both"/>
        <w:rPr>
          <w:rFonts w:eastAsia="Batang"/>
          <w:spacing w:val="0"/>
          <w:szCs w:val="24"/>
          <w:lang w:val="es-ES"/>
        </w:rPr>
      </w:pPr>
    </w:p>
    <w:p w:rsidR="00CA2EBE" w:rsidRPr="00202B47" w:rsidRDefault="00CA2EBE"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 xml:space="preserve">A. Principales Preguntas de </w:t>
      </w:r>
      <w:r w:rsidR="008D0041" w:rsidRPr="00202B47">
        <w:rPr>
          <w:rFonts w:eastAsia="Batang"/>
          <w:spacing w:val="0"/>
          <w:szCs w:val="24"/>
          <w:lang w:val="es-ES"/>
        </w:rPr>
        <w:t xml:space="preserve">la </w:t>
      </w:r>
      <w:r w:rsidRPr="00202B47">
        <w:rPr>
          <w:rFonts w:eastAsia="Batang"/>
          <w:spacing w:val="0"/>
          <w:szCs w:val="24"/>
          <w:lang w:val="es-ES"/>
        </w:rPr>
        <w:t>Evaluación</w:t>
      </w: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8D0041"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 xml:space="preserve">B. Conocimiento Existente sobre la Efectividad de Intervenciones de Infraestructura del Proyecto de Rehabilitación de la Vía </w:t>
      </w:r>
      <w:proofErr w:type="spellStart"/>
      <w:r w:rsidR="00505115" w:rsidRPr="00202B47">
        <w:rPr>
          <w:rFonts w:eastAsia="Batang"/>
          <w:spacing w:val="0"/>
          <w:szCs w:val="24"/>
          <w:lang w:val="es-ES"/>
        </w:rPr>
        <w:t>Ennery</w:t>
      </w:r>
      <w:proofErr w:type="spellEnd"/>
      <w:r w:rsidR="009764DF" w:rsidRPr="00202B47">
        <w:rPr>
          <w:rFonts w:eastAsia="Batang"/>
          <w:spacing w:val="0"/>
          <w:szCs w:val="24"/>
          <w:lang w:val="es-ES"/>
        </w:rPr>
        <w:t xml:space="preserve"> – </w:t>
      </w:r>
      <w:proofErr w:type="spellStart"/>
      <w:r w:rsidR="00505115" w:rsidRPr="00202B47">
        <w:rPr>
          <w:rFonts w:eastAsia="Batang"/>
          <w:spacing w:val="0"/>
          <w:szCs w:val="24"/>
          <w:lang w:val="es-ES"/>
        </w:rPr>
        <w:t>Plaisance</w:t>
      </w:r>
      <w:proofErr w:type="spellEnd"/>
      <w:r w:rsidR="009764DF" w:rsidRPr="00202B47">
        <w:rPr>
          <w:rFonts w:eastAsia="Batang"/>
          <w:spacing w:val="0"/>
          <w:szCs w:val="24"/>
          <w:lang w:val="es-ES"/>
        </w:rPr>
        <w:t>.</w:t>
      </w:r>
      <w:r w:rsidR="00505115" w:rsidRPr="00202B47">
        <w:rPr>
          <w:rFonts w:eastAsia="Batang"/>
          <w:spacing w:val="0"/>
          <w:szCs w:val="24"/>
          <w:lang w:val="es-ES"/>
        </w:rPr>
        <w:t xml:space="preserve"> </w:t>
      </w:r>
      <w:r w:rsidRPr="00202B47">
        <w:rPr>
          <w:rFonts w:eastAsia="Batang"/>
          <w:spacing w:val="0"/>
          <w:szCs w:val="24"/>
          <w:lang w:val="es-ES"/>
        </w:rPr>
        <w:t xml:space="preserve"> </w:t>
      </w: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8D0041" w:rsidP="00BB0EDD">
      <w:pPr>
        <w:widowControl w:val="0"/>
        <w:autoSpaceDE w:val="0"/>
        <w:autoSpaceDN w:val="0"/>
        <w:adjustRightInd w:val="0"/>
        <w:ind w:firstLine="720"/>
        <w:jc w:val="both"/>
        <w:rPr>
          <w:rFonts w:eastAsia="Batang"/>
          <w:spacing w:val="0"/>
          <w:szCs w:val="24"/>
          <w:lang w:val="es-ES"/>
        </w:rPr>
      </w:pPr>
      <w:r w:rsidRPr="00202B47">
        <w:rPr>
          <w:rFonts w:eastAsia="Batang"/>
          <w:spacing w:val="0"/>
          <w:szCs w:val="24"/>
          <w:lang w:val="es-ES"/>
        </w:rPr>
        <w:t xml:space="preserve">C. Principales Indicadores de Resultados y su Metodología </w:t>
      </w:r>
    </w:p>
    <w:p w:rsidR="008D0041" w:rsidRPr="00202B47" w:rsidRDefault="008D0041" w:rsidP="00BB0EDD">
      <w:pPr>
        <w:widowControl w:val="0"/>
        <w:autoSpaceDE w:val="0"/>
        <w:autoSpaceDN w:val="0"/>
        <w:adjustRightInd w:val="0"/>
        <w:ind w:firstLine="720"/>
        <w:jc w:val="both"/>
        <w:rPr>
          <w:rFonts w:eastAsia="Batang"/>
          <w:spacing w:val="0"/>
          <w:szCs w:val="24"/>
          <w:lang w:val="es-ES"/>
        </w:rPr>
      </w:pPr>
    </w:p>
    <w:p w:rsidR="008D0041" w:rsidRPr="00202B47" w:rsidRDefault="008D0041" w:rsidP="00BB0EDD">
      <w:pPr>
        <w:widowControl w:val="0"/>
        <w:autoSpaceDE w:val="0"/>
        <w:autoSpaceDN w:val="0"/>
        <w:adjustRightInd w:val="0"/>
        <w:ind w:firstLine="720"/>
        <w:jc w:val="both"/>
        <w:rPr>
          <w:rFonts w:eastAsia="Batang"/>
          <w:spacing w:val="0"/>
          <w:szCs w:val="24"/>
          <w:lang w:val="es-ES"/>
        </w:rPr>
      </w:pPr>
      <w:r w:rsidRPr="00202B47">
        <w:rPr>
          <w:rFonts w:eastAsia="Batang"/>
          <w:spacing w:val="0"/>
          <w:szCs w:val="24"/>
          <w:lang w:val="es-ES"/>
        </w:rPr>
        <w:t xml:space="preserve">D. Metodologías de Cálculo para los Indicadores de Resultados </w:t>
      </w: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8D0041"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E. Metodología de Evaluación Económica Ex Post de las Obras de Infraestructura Vial</w:t>
      </w:r>
    </w:p>
    <w:p w:rsidR="008D0041" w:rsidRPr="00202B47" w:rsidRDefault="008D0041" w:rsidP="00BB0EDD">
      <w:pPr>
        <w:widowControl w:val="0"/>
        <w:autoSpaceDE w:val="0"/>
        <w:autoSpaceDN w:val="0"/>
        <w:adjustRightInd w:val="0"/>
        <w:ind w:left="720"/>
        <w:jc w:val="both"/>
        <w:rPr>
          <w:rFonts w:eastAsia="Batang"/>
          <w:spacing w:val="0"/>
          <w:szCs w:val="24"/>
          <w:lang w:val="es-ES"/>
        </w:rPr>
      </w:pPr>
    </w:p>
    <w:p w:rsidR="008D0041" w:rsidRPr="00202B47" w:rsidRDefault="008D0041"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F. Instrumentos</w:t>
      </w:r>
    </w:p>
    <w:p w:rsidR="008D0041" w:rsidRPr="00202B47" w:rsidRDefault="008D0041" w:rsidP="00BB0EDD">
      <w:pPr>
        <w:widowControl w:val="0"/>
        <w:autoSpaceDE w:val="0"/>
        <w:autoSpaceDN w:val="0"/>
        <w:adjustRightInd w:val="0"/>
        <w:ind w:left="720"/>
        <w:jc w:val="both"/>
        <w:rPr>
          <w:rFonts w:eastAsia="Batang"/>
          <w:spacing w:val="0"/>
          <w:szCs w:val="24"/>
          <w:lang w:val="es-ES"/>
        </w:rPr>
      </w:pPr>
    </w:p>
    <w:p w:rsidR="008D0041" w:rsidRPr="00202B47" w:rsidRDefault="008D0041" w:rsidP="00BB0EDD">
      <w:pPr>
        <w:widowControl w:val="0"/>
        <w:autoSpaceDE w:val="0"/>
        <w:autoSpaceDN w:val="0"/>
        <w:adjustRightInd w:val="0"/>
        <w:ind w:left="720"/>
        <w:jc w:val="both"/>
        <w:rPr>
          <w:rFonts w:eastAsia="Batang"/>
          <w:spacing w:val="0"/>
          <w:szCs w:val="24"/>
          <w:lang w:val="es-ES"/>
        </w:rPr>
      </w:pPr>
      <w:r w:rsidRPr="00202B47">
        <w:rPr>
          <w:rFonts w:eastAsia="Batang"/>
          <w:spacing w:val="0"/>
          <w:szCs w:val="24"/>
          <w:lang w:val="es-ES"/>
        </w:rPr>
        <w:t>G. Coordinación, Plan de Trabajo y Presupuesto de la Evaluación</w:t>
      </w:r>
    </w:p>
    <w:p w:rsidR="00072DE3" w:rsidRPr="00202B47" w:rsidRDefault="00072DE3" w:rsidP="00BB0EDD">
      <w:pPr>
        <w:widowControl w:val="0"/>
        <w:autoSpaceDE w:val="0"/>
        <w:autoSpaceDN w:val="0"/>
        <w:adjustRightInd w:val="0"/>
        <w:jc w:val="both"/>
        <w:rPr>
          <w:rFonts w:eastAsia="Batang"/>
          <w:spacing w:val="0"/>
          <w:szCs w:val="24"/>
          <w:lang w:val="es-ES"/>
        </w:rPr>
      </w:pPr>
    </w:p>
    <w:p w:rsidR="00072DE3" w:rsidRPr="00202B47" w:rsidRDefault="00072DE3" w:rsidP="00BB0EDD">
      <w:pPr>
        <w:spacing w:after="200" w:line="276" w:lineRule="auto"/>
        <w:jc w:val="both"/>
        <w:rPr>
          <w:rFonts w:eastAsia="Arial Unicode MS"/>
          <w:lang w:val="es-ES"/>
        </w:rPr>
      </w:pPr>
      <w:r w:rsidRPr="00202B47">
        <w:rPr>
          <w:rFonts w:eastAsia="Batang"/>
          <w:spacing w:val="0"/>
          <w:lang w:val="es-ES"/>
        </w:rPr>
        <w:br w:type="page"/>
      </w:r>
    </w:p>
    <w:p w:rsidR="003872FF" w:rsidRPr="00202B47" w:rsidRDefault="003872FF" w:rsidP="009839E7">
      <w:pPr>
        <w:pStyle w:val="heading-b24"/>
        <w:rPr>
          <w:lang w:val="es-ES"/>
        </w:rPr>
      </w:pPr>
      <w:r w:rsidRPr="00202B47">
        <w:rPr>
          <w:rFonts w:eastAsia="Arial Unicode MS"/>
          <w:lang w:val="es-ES"/>
        </w:rPr>
        <w:lastRenderedPageBreak/>
        <w:t>Siglas y Abreviaturas</w:t>
      </w:r>
    </w:p>
    <w:tbl>
      <w:tblPr>
        <w:tblW w:w="8775" w:type="dxa"/>
        <w:tblInd w:w="392" w:type="dxa"/>
        <w:tblLayout w:type="fixed"/>
        <w:tblLook w:val="0000" w:firstRow="0" w:lastRow="0" w:firstColumn="0" w:lastColumn="0" w:noHBand="0" w:noVBand="0"/>
      </w:tblPr>
      <w:tblGrid>
        <w:gridCol w:w="1756"/>
        <w:gridCol w:w="7019"/>
      </w:tblGrid>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rPr>
            </w:pPr>
            <w:r w:rsidRPr="00202B47">
              <w:rPr>
                <w:szCs w:val="24"/>
                <w:lang w:val="es-ES"/>
              </w:rPr>
              <w:t>AA</w:t>
            </w:r>
          </w:p>
        </w:tc>
        <w:tc>
          <w:tcPr>
            <w:tcW w:w="7019" w:type="dxa"/>
            <w:vAlign w:val="center"/>
          </w:tcPr>
          <w:p w:rsidR="00116B03" w:rsidRPr="00202B47" w:rsidRDefault="003872FF" w:rsidP="009839E7">
            <w:pPr>
              <w:widowControl w:val="0"/>
              <w:spacing w:beforeLines="20" w:before="48" w:afterLines="20" w:after="48"/>
              <w:ind w:left="34" w:hanging="34"/>
              <w:rPr>
                <w:szCs w:val="24"/>
                <w:lang w:val="es-ES"/>
              </w:rPr>
            </w:pPr>
            <w:r w:rsidRPr="00202B47">
              <w:rPr>
                <w:szCs w:val="24"/>
                <w:lang w:val="es-ES"/>
              </w:rPr>
              <w:t>Análisis Ambiental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rPr>
            </w:pPr>
            <w:r w:rsidRPr="00202B47">
              <w:rPr>
                <w:szCs w:val="24"/>
                <w:lang w:val="es-ES"/>
              </w:rPr>
              <w:t>ACDI</w:t>
            </w:r>
          </w:p>
        </w:tc>
        <w:tc>
          <w:tcPr>
            <w:tcW w:w="7019" w:type="dxa"/>
            <w:vAlign w:val="center"/>
          </w:tcPr>
          <w:p w:rsidR="00116B03" w:rsidRPr="00202B47" w:rsidRDefault="003872FF" w:rsidP="009839E7">
            <w:pPr>
              <w:widowControl w:val="0"/>
              <w:spacing w:beforeLines="20" w:before="48" w:afterLines="20" w:after="48"/>
              <w:ind w:left="34" w:hanging="34"/>
              <w:rPr>
                <w:szCs w:val="24"/>
                <w:lang w:val="es-ES"/>
              </w:rPr>
            </w:pPr>
            <w:r w:rsidRPr="00202B47">
              <w:rPr>
                <w:szCs w:val="24"/>
                <w:lang w:val="es-ES"/>
              </w:rPr>
              <w:t>Agencia Canadiense para el Desarrollo Internacional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rPr>
            </w:pPr>
            <w:r w:rsidRPr="00202B47">
              <w:rPr>
                <w:szCs w:val="24"/>
                <w:lang w:val="es-ES"/>
              </w:rPr>
              <w:t>BID</w:t>
            </w:r>
          </w:p>
        </w:tc>
        <w:tc>
          <w:tcPr>
            <w:tcW w:w="7019" w:type="dxa"/>
            <w:vAlign w:val="center"/>
          </w:tcPr>
          <w:p w:rsidR="00116B03" w:rsidRPr="00202B47" w:rsidRDefault="003872FF" w:rsidP="009839E7">
            <w:pPr>
              <w:widowControl w:val="0"/>
              <w:spacing w:beforeLines="20" w:before="48" w:afterLines="20" w:after="48"/>
              <w:ind w:left="34" w:hanging="34"/>
              <w:rPr>
                <w:szCs w:val="24"/>
                <w:lang w:val="es-ES"/>
              </w:rPr>
            </w:pPr>
            <w:r w:rsidRPr="00202B47">
              <w:rPr>
                <w:szCs w:val="24"/>
                <w:lang w:val="es-ES"/>
              </w:rPr>
              <w:t>Banco Interamericano de Desarrollo</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eastAsia="es-ES_tradnl"/>
              </w:rPr>
            </w:pPr>
            <w:r w:rsidRPr="00202B47">
              <w:rPr>
                <w:szCs w:val="24"/>
                <w:lang w:val="es-ES" w:eastAsia="es-ES_tradnl"/>
              </w:rPr>
              <w:t>BRH</w:t>
            </w:r>
          </w:p>
        </w:tc>
        <w:tc>
          <w:tcPr>
            <w:tcW w:w="7019" w:type="dxa"/>
            <w:vAlign w:val="center"/>
          </w:tcPr>
          <w:p w:rsidR="00116B03" w:rsidRPr="00202B47" w:rsidRDefault="003872FF" w:rsidP="009839E7">
            <w:pPr>
              <w:widowControl w:val="0"/>
              <w:spacing w:beforeLines="20" w:before="48" w:afterLines="20" w:after="48"/>
              <w:ind w:left="34" w:hanging="34"/>
              <w:rPr>
                <w:szCs w:val="24"/>
                <w:lang w:val="es-ES" w:eastAsia="es-ES_tradnl"/>
              </w:rPr>
            </w:pPr>
            <w:r w:rsidRPr="00202B47">
              <w:rPr>
                <w:szCs w:val="24"/>
                <w:lang w:val="es-ES" w:eastAsia="es-ES_tradnl"/>
              </w:rPr>
              <w:t>Banco de la República de Haití</w:t>
            </w:r>
          </w:p>
        </w:tc>
      </w:tr>
      <w:tr w:rsidR="00680DE4" w:rsidRPr="00202B47" w:rsidTr="00591847">
        <w:trPr>
          <w:cantSplit/>
          <w:trHeight w:val="20"/>
        </w:trPr>
        <w:tc>
          <w:tcPr>
            <w:tcW w:w="1756" w:type="dxa"/>
            <w:vAlign w:val="center"/>
          </w:tcPr>
          <w:p w:rsidR="00680DE4" w:rsidRPr="00202B47" w:rsidRDefault="00680DE4" w:rsidP="009839E7">
            <w:pPr>
              <w:widowControl w:val="0"/>
              <w:spacing w:beforeLines="20" w:before="48" w:afterLines="20" w:after="48"/>
              <w:ind w:left="40"/>
              <w:rPr>
                <w:szCs w:val="24"/>
                <w:lang w:val="es-ES" w:eastAsia="es-ES_tradnl"/>
              </w:rPr>
            </w:pPr>
            <w:r w:rsidRPr="00202B47">
              <w:rPr>
                <w:szCs w:val="24"/>
                <w:lang w:val="es-ES" w:eastAsia="es-ES_tradnl"/>
              </w:rPr>
              <w:t>COV</w:t>
            </w:r>
          </w:p>
        </w:tc>
        <w:tc>
          <w:tcPr>
            <w:tcW w:w="7019" w:type="dxa"/>
            <w:vAlign w:val="center"/>
          </w:tcPr>
          <w:p w:rsidR="00680DE4" w:rsidRPr="00202B47" w:rsidRDefault="00680DE4" w:rsidP="009839E7">
            <w:pPr>
              <w:widowControl w:val="0"/>
              <w:autoSpaceDE w:val="0"/>
              <w:autoSpaceDN w:val="0"/>
              <w:adjustRightInd w:val="0"/>
              <w:spacing w:beforeLines="20" w:before="48" w:afterLines="20" w:after="48"/>
              <w:ind w:left="34" w:hanging="34"/>
              <w:rPr>
                <w:szCs w:val="24"/>
                <w:lang w:val="es-ES" w:eastAsia="es-ES_tradnl"/>
              </w:rPr>
            </w:pPr>
            <w:r w:rsidRPr="00202B47">
              <w:rPr>
                <w:szCs w:val="24"/>
                <w:lang w:val="es-ES" w:eastAsia="es-ES_tradnl"/>
              </w:rPr>
              <w:t>Costo de Operación Vehicular</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eastAsia="es-ES_tradnl"/>
              </w:rPr>
            </w:pPr>
            <w:r w:rsidRPr="00202B47">
              <w:rPr>
                <w:szCs w:val="24"/>
                <w:lang w:val="es-ES" w:eastAsia="es-ES_tradnl"/>
              </w:rPr>
              <w:t>EBP</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szCs w:val="24"/>
                <w:lang w:val="es-ES" w:eastAsia="es-ES_tradnl"/>
              </w:rPr>
            </w:pPr>
            <w:r w:rsidRPr="00202B47">
              <w:rPr>
                <w:szCs w:val="24"/>
                <w:lang w:val="es-ES" w:eastAsia="es-ES_tradnl"/>
              </w:rPr>
              <w:t>Estrategia del Banco con el País</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eastAsia="es-ES_tradnl"/>
              </w:rPr>
            </w:pPr>
            <w:r w:rsidRPr="00202B47">
              <w:rPr>
                <w:szCs w:val="24"/>
                <w:lang w:val="es-ES" w:eastAsia="es-ES_tradnl"/>
              </w:rPr>
              <w:t>FER</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szCs w:val="24"/>
                <w:lang w:val="es-ES" w:eastAsia="es-ES_tradnl"/>
              </w:rPr>
            </w:pPr>
            <w:proofErr w:type="spellStart"/>
            <w:r w:rsidRPr="00202B47">
              <w:rPr>
                <w:i/>
                <w:szCs w:val="24"/>
                <w:lang w:val="es-ES" w:eastAsia="es-ES_tradnl"/>
              </w:rPr>
              <w:t>Fond</w:t>
            </w:r>
            <w:proofErr w:type="spellEnd"/>
            <w:r w:rsidRPr="00202B47">
              <w:rPr>
                <w:i/>
                <w:szCs w:val="24"/>
                <w:lang w:val="es-ES" w:eastAsia="es-ES_tradnl"/>
              </w:rPr>
              <w:t xml:space="preserve"> </w:t>
            </w:r>
            <w:proofErr w:type="spellStart"/>
            <w:r w:rsidRPr="00202B47">
              <w:rPr>
                <w:i/>
                <w:szCs w:val="24"/>
                <w:lang w:val="es-ES" w:eastAsia="es-ES_tradnl"/>
              </w:rPr>
              <w:t>d’Entretien</w:t>
            </w:r>
            <w:proofErr w:type="spellEnd"/>
            <w:r w:rsidRPr="00202B47">
              <w:rPr>
                <w:i/>
                <w:szCs w:val="24"/>
                <w:lang w:val="es-ES" w:eastAsia="es-ES_tradnl"/>
              </w:rPr>
              <w:t xml:space="preserve"> </w:t>
            </w:r>
            <w:proofErr w:type="spellStart"/>
            <w:r w:rsidRPr="00202B47">
              <w:rPr>
                <w:i/>
                <w:szCs w:val="24"/>
                <w:lang w:val="es-ES" w:eastAsia="es-ES_tradnl"/>
              </w:rPr>
              <w:t>Routier</w:t>
            </w:r>
            <w:proofErr w:type="spellEnd"/>
            <w:r w:rsidRPr="00202B47">
              <w:rPr>
                <w:szCs w:val="24"/>
                <w:lang w:val="es-ES" w:eastAsia="es-ES_tradnl"/>
              </w:rPr>
              <w:t xml:space="preserve"> – Fondo de Mantenimiento Vial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rPr>
            </w:pPr>
            <w:proofErr w:type="spellStart"/>
            <w:r w:rsidRPr="00202B47">
              <w:rPr>
                <w:szCs w:val="24"/>
                <w:lang w:val="es-ES"/>
              </w:rPr>
              <w:t>GdH</w:t>
            </w:r>
            <w:proofErr w:type="spellEnd"/>
          </w:p>
        </w:tc>
        <w:tc>
          <w:tcPr>
            <w:tcW w:w="7019" w:type="dxa"/>
            <w:vAlign w:val="center"/>
          </w:tcPr>
          <w:p w:rsidR="00116B03" w:rsidRPr="00202B47" w:rsidRDefault="003872FF" w:rsidP="009839E7">
            <w:pPr>
              <w:widowControl w:val="0"/>
              <w:spacing w:beforeLines="20" w:before="48" w:afterLines="20" w:after="48"/>
              <w:ind w:left="34" w:hanging="34"/>
              <w:rPr>
                <w:szCs w:val="24"/>
                <w:lang w:val="es-ES"/>
              </w:rPr>
            </w:pPr>
            <w:r w:rsidRPr="00202B47">
              <w:rPr>
                <w:szCs w:val="24"/>
                <w:lang w:val="es-ES"/>
              </w:rPr>
              <w:t>Gobierno de Haití</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szCs w:val="24"/>
                <w:lang w:val="es-ES"/>
              </w:rPr>
            </w:pPr>
            <w:r w:rsidRPr="00202B47">
              <w:rPr>
                <w:szCs w:val="24"/>
                <w:lang w:val="es-ES"/>
              </w:rPr>
              <w:t>IGAS</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szCs w:val="24"/>
                <w:lang w:val="es-ES" w:eastAsia="es-ES_tradnl"/>
              </w:rPr>
            </w:pPr>
            <w:r w:rsidRPr="00202B47">
              <w:rPr>
                <w:szCs w:val="24"/>
                <w:lang w:val="es-ES" w:eastAsia="es-ES_tradnl"/>
              </w:rPr>
              <w:t>Informe de Gestión Ambiental y Social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lang w:val="es-ES"/>
              </w:rPr>
            </w:pPr>
            <w:r w:rsidRPr="00202B47">
              <w:rPr>
                <w:lang w:val="es-ES"/>
              </w:rPr>
              <w:t>IRI</w:t>
            </w:r>
          </w:p>
        </w:tc>
        <w:tc>
          <w:tcPr>
            <w:tcW w:w="7019" w:type="dxa"/>
            <w:vAlign w:val="center"/>
          </w:tcPr>
          <w:p w:rsidR="00116B03" w:rsidRPr="00202B47" w:rsidRDefault="003872FF" w:rsidP="009839E7">
            <w:pPr>
              <w:widowControl w:val="0"/>
              <w:spacing w:beforeLines="20" w:before="48" w:afterLines="20" w:after="48"/>
              <w:ind w:left="34" w:hanging="34"/>
              <w:rPr>
                <w:b/>
                <w:smallCaps/>
                <w:lang w:val="es-ES"/>
              </w:rPr>
            </w:pPr>
            <w:r w:rsidRPr="00202B47">
              <w:rPr>
                <w:lang w:val="es-ES"/>
              </w:rPr>
              <w:t>Índice de Rugosidad Internacional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lang w:val="es-ES"/>
              </w:rPr>
            </w:pPr>
            <w:r w:rsidRPr="00202B47">
              <w:rPr>
                <w:lang w:val="es-ES"/>
              </w:rPr>
              <w:t>ITP</w:t>
            </w:r>
          </w:p>
        </w:tc>
        <w:tc>
          <w:tcPr>
            <w:tcW w:w="7019" w:type="dxa"/>
            <w:vAlign w:val="center"/>
          </w:tcPr>
          <w:p w:rsidR="00116B03" w:rsidRPr="00202B47" w:rsidRDefault="003872FF" w:rsidP="009839E7">
            <w:pPr>
              <w:widowControl w:val="0"/>
              <w:spacing w:beforeLines="20" w:before="48" w:afterLines="20" w:after="48"/>
              <w:ind w:left="34" w:hanging="34"/>
              <w:rPr>
                <w:b/>
                <w:smallCaps/>
                <w:lang w:val="es-ES"/>
              </w:rPr>
            </w:pPr>
            <w:r w:rsidRPr="00202B47">
              <w:rPr>
                <w:lang w:val="es-ES"/>
              </w:rPr>
              <w:t>Informe de Terminación del Proyecto</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lang w:val="es-ES"/>
              </w:rPr>
              <w:t>MDTF</w:t>
            </w:r>
          </w:p>
        </w:tc>
        <w:tc>
          <w:tcPr>
            <w:tcW w:w="7019" w:type="dxa"/>
            <w:vAlign w:val="center"/>
          </w:tcPr>
          <w:p w:rsidR="00116B03" w:rsidRPr="00202B47" w:rsidRDefault="003872FF" w:rsidP="009839E7">
            <w:pPr>
              <w:widowControl w:val="0"/>
              <w:spacing w:beforeLines="20" w:before="48" w:afterLines="20" w:after="48"/>
              <w:ind w:left="34" w:hanging="34"/>
              <w:rPr>
                <w:b/>
                <w:i/>
                <w:smallCaps/>
                <w:szCs w:val="24"/>
                <w:lang w:val="es-ES"/>
              </w:rPr>
            </w:pPr>
            <w:proofErr w:type="spellStart"/>
            <w:r w:rsidRPr="00202B47">
              <w:rPr>
                <w:i/>
                <w:lang w:val="es-ES"/>
              </w:rPr>
              <w:t>Multi-Donor</w:t>
            </w:r>
            <w:proofErr w:type="spellEnd"/>
            <w:r w:rsidRPr="00202B47">
              <w:rPr>
                <w:i/>
                <w:lang w:val="es-ES"/>
              </w:rPr>
              <w:t xml:space="preserve"> Trust </w:t>
            </w:r>
            <w:proofErr w:type="spellStart"/>
            <w:r w:rsidRPr="00202B47">
              <w:rPr>
                <w:i/>
                <w:lang w:val="es-ES"/>
              </w:rPr>
              <w:t>Fund</w:t>
            </w:r>
            <w:proofErr w:type="spellEnd"/>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MTPT</w:t>
            </w:r>
            <w:r w:rsidR="008F241E" w:rsidRPr="00202B47">
              <w:rPr>
                <w:szCs w:val="24"/>
                <w:lang w:val="es-ES"/>
              </w:rPr>
              <w:t>E</w:t>
            </w:r>
            <w:r w:rsidRPr="00202B47">
              <w:rPr>
                <w:szCs w:val="24"/>
                <w:lang w:val="es-ES"/>
              </w:rPr>
              <w:t>C</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Ministerio de Obras Públicas, Transporte</w:t>
            </w:r>
            <w:r w:rsidR="008F241E" w:rsidRPr="00202B47">
              <w:rPr>
                <w:szCs w:val="24"/>
                <w:lang w:val="es-ES"/>
              </w:rPr>
              <w:t xml:space="preserve">, Energía </w:t>
            </w:r>
            <w:r w:rsidRPr="00202B47">
              <w:rPr>
                <w:szCs w:val="24"/>
                <w:lang w:val="es-ES"/>
              </w:rPr>
              <w:t>y Comunicaciones</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OPEP</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bCs/>
                <w:szCs w:val="24"/>
                <w:lang w:val="es-ES"/>
              </w:rPr>
              <w:t>O</w:t>
            </w:r>
            <w:r w:rsidRPr="00202B47">
              <w:rPr>
                <w:szCs w:val="24"/>
                <w:lang w:val="es-ES"/>
              </w:rPr>
              <w:t>rganización de los Países Exportadores de Petróleo</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eastAsia="es-ES_tradnl"/>
              </w:rPr>
              <w:t>PGAS</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b/>
                <w:smallCaps/>
                <w:szCs w:val="24"/>
                <w:lang w:val="es-ES" w:eastAsia="es-ES_tradnl"/>
              </w:rPr>
            </w:pPr>
            <w:r w:rsidRPr="00202B47">
              <w:rPr>
                <w:szCs w:val="24"/>
                <w:lang w:val="es-ES" w:eastAsia="es-ES_tradnl"/>
              </w:rPr>
              <w:t>Plan de Gestión Ambiental y Social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 xml:space="preserve">PIB </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Producto Interno Bruto</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PADTH</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Programa de Apoyo al Desarrollo del Sector de Transporte de Haití</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PAP</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Port-</w:t>
            </w:r>
            <w:proofErr w:type="spellStart"/>
            <w:r w:rsidRPr="00202B47">
              <w:rPr>
                <w:szCs w:val="24"/>
                <w:lang w:val="es-ES"/>
              </w:rPr>
              <w:t>au</w:t>
            </w:r>
            <w:proofErr w:type="spellEnd"/>
            <w:r w:rsidRPr="00202B47">
              <w:rPr>
                <w:szCs w:val="24"/>
                <w:lang w:val="es-ES"/>
              </w:rPr>
              <w:t>-Prince</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POD</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Propuesta de Desarrollo de la Programa</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RD</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b/>
                <w:smallCaps/>
                <w:szCs w:val="24"/>
                <w:lang w:val="es-ES" w:eastAsia="es-ES_tradnl"/>
              </w:rPr>
            </w:pPr>
            <w:r w:rsidRPr="00202B47">
              <w:rPr>
                <w:szCs w:val="24"/>
                <w:lang w:val="es-ES" w:eastAsia="es-ES_tradnl"/>
              </w:rPr>
              <w:t>República Dominicana</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RN</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b/>
                <w:smallCaps/>
                <w:szCs w:val="24"/>
                <w:lang w:val="es-ES" w:eastAsia="es-ES_tradnl"/>
              </w:rPr>
            </w:pPr>
            <w:r w:rsidRPr="00202B47">
              <w:rPr>
                <w:szCs w:val="24"/>
                <w:lang w:val="es-ES" w:eastAsia="es-ES_tradnl"/>
              </w:rPr>
              <w:t xml:space="preserve">Ruta Nacional </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RN</w:t>
            </w:r>
            <w:r w:rsidR="008F241E" w:rsidRPr="00202B47">
              <w:rPr>
                <w:szCs w:val="24"/>
                <w:lang w:val="es-ES"/>
              </w:rPr>
              <w:t>(1)(2)</w:t>
            </w:r>
            <w:proofErr w:type="gramStart"/>
            <w:r w:rsidR="008F241E" w:rsidRPr="00202B47">
              <w:rPr>
                <w:szCs w:val="24"/>
                <w:lang w:val="es-ES"/>
              </w:rPr>
              <w:t>..</w:t>
            </w:r>
            <w:proofErr w:type="gramEnd"/>
            <w:r w:rsidR="008F241E" w:rsidRPr="00202B47">
              <w:rPr>
                <w:szCs w:val="24"/>
                <w:lang w:val="es-ES"/>
              </w:rPr>
              <w:t>(X)</w:t>
            </w:r>
          </w:p>
        </w:tc>
        <w:tc>
          <w:tcPr>
            <w:tcW w:w="7019" w:type="dxa"/>
            <w:vAlign w:val="center"/>
          </w:tcPr>
          <w:p w:rsidR="00116B03" w:rsidRPr="00202B47" w:rsidRDefault="003872FF" w:rsidP="009839E7">
            <w:pPr>
              <w:widowControl w:val="0"/>
              <w:autoSpaceDE w:val="0"/>
              <w:autoSpaceDN w:val="0"/>
              <w:adjustRightInd w:val="0"/>
              <w:spacing w:beforeLines="20" w:before="48" w:afterLines="20" w:after="48"/>
              <w:ind w:left="34" w:hanging="34"/>
              <w:rPr>
                <w:b/>
                <w:smallCaps/>
                <w:szCs w:val="24"/>
                <w:lang w:val="es-ES" w:eastAsia="es-ES_tradnl"/>
              </w:rPr>
            </w:pPr>
            <w:r w:rsidRPr="00202B47">
              <w:rPr>
                <w:szCs w:val="24"/>
                <w:lang w:val="es-ES" w:eastAsia="es-ES_tradnl"/>
              </w:rPr>
              <w:t xml:space="preserve">Ruta Nacional </w:t>
            </w:r>
            <w:r w:rsidR="008F241E" w:rsidRPr="00202B47">
              <w:rPr>
                <w:szCs w:val="24"/>
                <w:lang w:val="es-ES" w:eastAsia="es-ES_tradnl"/>
              </w:rPr>
              <w:t xml:space="preserve">1, </w:t>
            </w:r>
            <w:r w:rsidRPr="00202B47">
              <w:rPr>
                <w:szCs w:val="24"/>
                <w:lang w:val="es-ES" w:eastAsia="es-ES_tradnl"/>
              </w:rPr>
              <w:t xml:space="preserve">2 </w:t>
            </w:r>
            <w:r w:rsidR="008F241E" w:rsidRPr="00202B47">
              <w:rPr>
                <w:szCs w:val="24"/>
                <w:lang w:val="es-ES" w:eastAsia="es-ES_tradnl"/>
              </w:rPr>
              <w:t>……..X</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SGA</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Sistema de Gestión Ambiental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SV</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Seguridad Vial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proofErr w:type="spellStart"/>
            <w:r w:rsidRPr="00202B47">
              <w:rPr>
                <w:szCs w:val="24"/>
                <w:lang w:val="es-ES"/>
              </w:rPr>
              <w:t>TdR</w:t>
            </w:r>
            <w:proofErr w:type="spellEnd"/>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Términos de Referencia</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TIR</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 xml:space="preserve">Tasa Interna de Retorno </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TMD</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lang w:val="es-ES"/>
              </w:rPr>
              <w:t xml:space="preserve">Tráfico Medio Diario </w:t>
            </w:r>
          </w:p>
        </w:tc>
      </w:tr>
      <w:tr w:rsidR="00BE2C66" w:rsidRPr="00202B47" w:rsidTr="00591847">
        <w:trPr>
          <w:cantSplit/>
          <w:trHeight w:val="20"/>
        </w:trPr>
        <w:tc>
          <w:tcPr>
            <w:tcW w:w="1756" w:type="dxa"/>
            <w:vAlign w:val="center"/>
          </w:tcPr>
          <w:p w:rsidR="00BE2C66" w:rsidRPr="00202B47" w:rsidRDefault="00BE2C66" w:rsidP="009839E7">
            <w:pPr>
              <w:widowControl w:val="0"/>
              <w:spacing w:beforeLines="20" w:before="48" w:afterLines="20" w:after="48"/>
              <w:ind w:left="40"/>
              <w:rPr>
                <w:szCs w:val="24"/>
                <w:lang w:val="es-ES"/>
              </w:rPr>
            </w:pPr>
            <w:r w:rsidRPr="00202B47">
              <w:rPr>
                <w:lang w:val="es-ES"/>
              </w:rPr>
              <w:t>TPDA</w:t>
            </w:r>
          </w:p>
        </w:tc>
        <w:tc>
          <w:tcPr>
            <w:tcW w:w="7019" w:type="dxa"/>
            <w:vAlign w:val="center"/>
          </w:tcPr>
          <w:p w:rsidR="00BE2C66" w:rsidRPr="00202B47" w:rsidRDefault="00BE2C66" w:rsidP="009839E7">
            <w:pPr>
              <w:pStyle w:val="AutoNumpara"/>
              <w:widowControl w:val="0"/>
              <w:numPr>
                <w:ilvl w:val="0"/>
                <w:numId w:val="0"/>
              </w:numPr>
              <w:adjustRightInd w:val="0"/>
              <w:ind w:left="720" w:hanging="720"/>
              <w:textAlignment w:val="baseline"/>
              <w:rPr>
                <w:noProof w:val="0"/>
                <w:lang w:val="es-ES"/>
              </w:rPr>
            </w:pPr>
            <w:r w:rsidRPr="00202B47">
              <w:rPr>
                <w:noProof w:val="0"/>
                <w:lang w:val="es-ES"/>
              </w:rPr>
              <w:t>Tráfico Promedio Diario Anual</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UCE</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proofErr w:type="spellStart"/>
            <w:r w:rsidRPr="00202B47">
              <w:rPr>
                <w:i/>
                <w:lang w:val="es-ES"/>
              </w:rPr>
              <w:t>Unité</w:t>
            </w:r>
            <w:proofErr w:type="spellEnd"/>
            <w:r w:rsidRPr="00202B47">
              <w:rPr>
                <w:i/>
                <w:lang w:val="es-ES"/>
              </w:rPr>
              <w:t xml:space="preserve"> </w:t>
            </w:r>
            <w:proofErr w:type="spellStart"/>
            <w:r w:rsidRPr="00202B47">
              <w:rPr>
                <w:i/>
                <w:lang w:val="es-ES"/>
              </w:rPr>
              <w:t>Centrale</w:t>
            </w:r>
            <w:proofErr w:type="spellEnd"/>
            <w:r w:rsidRPr="00202B47">
              <w:rPr>
                <w:i/>
                <w:lang w:val="es-ES"/>
              </w:rPr>
              <w:t xml:space="preserve"> </w:t>
            </w:r>
            <w:proofErr w:type="spellStart"/>
            <w:r w:rsidRPr="00202B47">
              <w:rPr>
                <w:i/>
                <w:lang w:val="es-ES"/>
              </w:rPr>
              <w:t>d’Exécution</w:t>
            </w:r>
            <w:proofErr w:type="spellEnd"/>
            <w:r w:rsidRPr="00202B47">
              <w:rPr>
                <w:szCs w:val="24"/>
                <w:lang w:val="es-ES"/>
              </w:rPr>
              <w:t xml:space="preserve"> - Unidad Central de Ejecución</w:t>
            </w:r>
          </w:p>
        </w:tc>
      </w:tr>
      <w:tr w:rsidR="003872FF" w:rsidRPr="00202B47" w:rsidTr="00591847">
        <w:trPr>
          <w:cantSplit/>
          <w:trHeight w:val="20"/>
        </w:trPr>
        <w:tc>
          <w:tcPr>
            <w:tcW w:w="1756" w:type="dxa"/>
            <w:vAlign w:val="center"/>
          </w:tcPr>
          <w:p w:rsidR="00116B03" w:rsidRPr="00202B47" w:rsidRDefault="003872FF" w:rsidP="009839E7">
            <w:pPr>
              <w:widowControl w:val="0"/>
              <w:spacing w:beforeLines="20" w:before="48" w:afterLines="20" w:after="48"/>
              <w:ind w:left="40"/>
              <w:rPr>
                <w:b/>
                <w:smallCaps/>
                <w:szCs w:val="24"/>
                <w:lang w:val="es-ES"/>
              </w:rPr>
            </w:pPr>
            <w:r w:rsidRPr="00202B47">
              <w:rPr>
                <w:szCs w:val="24"/>
                <w:lang w:val="es-ES"/>
              </w:rPr>
              <w:t>VAN</w:t>
            </w:r>
          </w:p>
        </w:tc>
        <w:tc>
          <w:tcPr>
            <w:tcW w:w="7019" w:type="dxa"/>
            <w:vAlign w:val="center"/>
          </w:tcPr>
          <w:p w:rsidR="00116B03" w:rsidRPr="00202B47" w:rsidRDefault="003872FF" w:rsidP="009839E7">
            <w:pPr>
              <w:widowControl w:val="0"/>
              <w:spacing w:beforeLines="20" w:before="48" w:afterLines="20" w:after="48"/>
              <w:ind w:left="34" w:hanging="34"/>
              <w:rPr>
                <w:b/>
                <w:smallCaps/>
                <w:szCs w:val="24"/>
                <w:lang w:val="es-ES"/>
              </w:rPr>
            </w:pPr>
            <w:r w:rsidRPr="00202B47">
              <w:rPr>
                <w:szCs w:val="24"/>
                <w:lang w:val="es-ES"/>
              </w:rPr>
              <w:t>Valor Actual Neto</w:t>
            </w:r>
          </w:p>
        </w:tc>
      </w:tr>
      <w:tr w:rsidR="006353E9" w:rsidRPr="00202B47" w:rsidTr="00591847">
        <w:trPr>
          <w:cantSplit/>
          <w:trHeight w:val="20"/>
        </w:trPr>
        <w:tc>
          <w:tcPr>
            <w:tcW w:w="1756" w:type="dxa"/>
            <w:vAlign w:val="center"/>
          </w:tcPr>
          <w:p w:rsidR="006353E9" w:rsidRPr="00202B47" w:rsidRDefault="006353E9" w:rsidP="009839E7">
            <w:pPr>
              <w:widowControl w:val="0"/>
              <w:spacing w:beforeLines="20" w:before="48" w:afterLines="20" w:after="48"/>
              <w:ind w:left="40"/>
              <w:rPr>
                <w:szCs w:val="24"/>
                <w:lang w:val="es-ES"/>
              </w:rPr>
            </w:pPr>
            <w:r w:rsidRPr="00202B47">
              <w:rPr>
                <w:szCs w:val="24"/>
                <w:lang w:val="es-ES"/>
              </w:rPr>
              <w:t>XPMR</w:t>
            </w:r>
          </w:p>
        </w:tc>
        <w:tc>
          <w:tcPr>
            <w:tcW w:w="7019" w:type="dxa"/>
            <w:vAlign w:val="center"/>
          </w:tcPr>
          <w:p w:rsidR="006353E9" w:rsidRPr="00202B47" w:rsidRDefault="006353E9" w:rsidP="009839E7">
            <w:pPr>
              <w:widowControl w:val="0"/>
              <w:spacing w:beforeLines="20" w:before="48" w:afterLines="20" w:after="48"/>
              <w:ind w:left="34" w:hanging="34"/>
              <w:rPr>
                <w:szCs w:val="24"/>
                <w:lang w:val="es-ES"/>
              </w:rPr>
            </w:pPr>
            <w:r w:rsidRPr="00202B47">
              <w:rPr>
                <w:lang w:val="es-ES"/>
              </w:rPr>
              <w:t>Reporte Expandido de Monitoreo de Proyecto (por sus siglas en inglés)</w:t>
            </w:r>
          </w:p>
        </w:tc>
      </w:tr>
    </w:tbl>
    <w:p w:rsidR="009C6351" w:rsidRPr="00202B47" w:rsidRDefault="009C6351" w:rsidP="009839E7">
      <w:pPr>
        <w:pStyle w:val="Chapter"/>
        <w:widowControl w:val="0"/>
        <w:sectPr w:rsidR="009C6351" w:rsidRPr="00202B47" w:rsidSect="00591847">
          <w:pgSz w:w="12240" w:h="15840" w:code="1"/>
          <w:pgMar w:top="1080" w:right="1678" w:bottom="1440" w:left="1800" w:header="706" w:footer="706" w:gutter="0"/>
          <w:pgNumType w:start="1"/>
          <w:cols w:space="720"/>
          <w:formProt w:val="0"/>
          <w:docGrid w:linePitch="326"/>
        </w:sectPr>
      </w:pPr>
    </w:p>
    <w:p w:rsidR="009C6351" w:rsidRPr="00202B47" w:rsidRDefault="009C6351" w:rsidP="009839E7">
      <w:pPr>
        <w:pStyle w:val="Heading1"/>
        <w:rPr>
          <w:noProof w:val="0"/>
          <w:lang w:val="es-ES"/>
        </w:rPr>
      </w:pPr>
      <w:r w:rsidRPr="00202B47">
        <w:rPr>
          <w:noProof w:val="0"/>
          <w:sz w:val="24"/>
          <w:szCs w:val="24"/>
          <w:lang w:val="es-ES"/>
        </w:rPr>
        <w:lastRenderedPageBreak/>
        <w:t>Introducción</w:t>
      </w:r>
    </w:p>
    <w:p w:rsidR="003D4B31" w:rsidRPr="00202B47" w:rsidRDefault="00AF3EBA" w:rsidP="009839E7">
      <w:pPr>
        <w:pStyle w:val="AutoNumpara"/>
        <w:rPr>
          <w:noProof w:val="0"/>
          <w:szCs w:val="24"/>
          <w:lang w:val="es-ES"/>
        </w:rPr>
      </w:pPr>
      <w:r w:rsidRPr="00202B47">
        <w:rPr>
          <w:noProof w:val="0"/>
          <w:szCs w:val="24"/>
          <w:lang w:val="es-ES"/>
        </w:rPr>
        <w:t>Este documento tiene por finalidad presentar el Esquema de Monitoreo y Evaluación de los Resultados de</w:t>
      </w:r>
      <w:r w:rsidR="00E651D3" w:rsidRPr="00202B47">
        <w:rPr>
          <w:noProof w:val="0"/>
          <w:szCs w:val="24"/>
          <w:lang w:val="es-ES"/>
        </w:rPr>
        <w:t xml:space="preserve"> la </w:t>
      </w:r>
      <w:r w:rsidR="00DD75FD" w:rsidRPr="00202B47">
        <w:rPr>
          <w:noProof w:val="0"/>
          <w:lang w:val="es-ES"/>
        </w:rPr>
        <w:t>operación</w:t>
      </w:r>
      <w:r w:rsidR="00E651D3" w:rsidRPr="00202B47">
        <w:rPr>
          <w:noProof w:val="0"/>
          <w:lang w:val="es-ES"/>
        </w:rPr>
        <w:t xml:space="preserve"> Apoyo al Sector de Transporte de Haití I</w:t>
      </w:r>
      <w:r w:rsidR="00F05EB6" w:rsidRPr="00202B47">
        <w:rPr>
          <w:noProof w:val="0"/>
          <w:lang w:val="es-ES"/>
        </w:rPr>
        <w:t>I</w:t>
      </w:r>
      <w:r w:rsidR="00E651D3" w:rsidRPr="00202B47">
        <w:rPr>
          <w:noProof w:val="0"/>
          <w:lang w:val="es-ES"/>
        </w:rPr>
        <w:t>I</w:t>
      </w:r>
      <w:r w:rsidR="00865B95" w:rsidRPr="00202B47">
        <w:rPr>
          <w:noProof w:val="0"/>
          <w:lang w:val="es-ES"/>
        </w:rPr>
        <w:t xml:space="preserve">. </w:t>
      </w:r>
      <w:r w:rsidR="002871BE" w:rsidRPr="00202B47">
        <w:rPr>
          <w:noProof w:val="0"/>
          <w:szCs w:val="24"/>
          <w:lang w:val="es-ES"/>
        </w:rPr>
        <w:t>El objetivo general es contribuir a la interconexión entre las diferentes regiones del país</w:t>
      </w:r>
      <w:r w:rsidR="003A7CEC" w:rsidRPr="00202B47">
        <w:rPr>
          <w:noProof w:val="0"/>
          <w:szCs w:val="24"/>
          <w:lang w:val="es-ES"/>
        </w:rPr>
        <w:t xml:space="preserve"> y a la integración internacional</w:t>
      </w:r>
      <w:r w:rsidR="002871BE" w:rsidRPr="00202B47">
        <w:rPr>
          <w:noProof w:val="0"/>
          <w:szCs w:val="24"/>
          <w:lang w:val="es-ES"/>
        </w:rPr>
        <w:t xml:space="preserve">. Los objetivos específicos son disminuir los costos de operación vehicular y los tiempos de viaje, a través de: (i) la rehabilitación y mejoramiento del tramo </w:t>
      </w:r>
      <w:proofErr w:type="spellStart"/>
      <w:r w:rsidR="00505115" w:rsidRPr="00202B47">
        <w:rPr>
          <w:noProof w:val="0"/>
          <w:szCs w:val="24"/>
          <w:lang w:val="es-ES"/>
        </w:rPr>
        <w:t>Ennery-Plaisance</w:t>
      </w:r>
      <w:proofErr w:type="spellEnd"/>
      <w:r w:rsidR="00505115" w:rsidRPr="00202B47">
        <w:rPr>
          <w:noProof w:val="0"/>
          <w:szCs w:val="24"/>
          <w:lang w:val="es-ES"/>
        </w:rPr>
        <w:t xml:space="preserve"> </w:t>
      </w:r>
      <w:r w:rsidR="002871BE" w:rsidRPr="00202B47">
        <w:rPr>
          <w:noProof w:val="0"/>
          <w:szCs w:val="24"/>
          <w:lang w:val="es-ES"/>
        </w:rPr>
        <w:t xml:space="preserve">en la Ruta Nacional 1 (RN1); (ii) el mantenimiento de dicho tramo; </w:t>
      </w:r>
      <w:r w:rsidR="000134ED" w:rsidRPr="00202B47">
        <w:rPr>
          <w:noProof w:val="0"/>
          <w:szCs w:val="24"/>
          <w:lang w:val="es-ES"/>
        </w:rPr>
        <w:t>(i</w:t>
      </w:r>
      <w:r w:rsidR="00662DB7" w:rsidRPr="00202B47">
        <w:rPr>
          <w:noProof w:val="0"/>
          <w:szCs w:val="24"/>
          <w:lang w:val="es-ES"/>
        </w:rPr>
        <w:t>ii</w:t>
      </w:r>
      <w:r w:rsidR="000134ED" w:rsidRPr="00202B47">
        <w:rPr>
          <w:noProof w:val="0"/>
          <w:szCs w:val="24"/>
          <w:lang w:val="es-ES"/>
        </w:rPr>
        <w:t xml:space="preserve">) mejoramiento de las condiciones de seguridad vial a lo largo de la </w:t>
      </w:r>
      <w:r w:rsidR="009764DF" w:rsidRPr="00202B47">
        <w:rPr>
          <w:noProof w:val="0"/>
          <w:szCs w:val="24"/>
          <w:lang w:val="es-ES"/>
        </w:rPr>
        <w:t>vía</w:t>
      </w:r>
      <w:r w:rsidR="000134ED" w:rsidRPr="00202B47">
        <w:rPr>
          <w:noProof w:val="0"/>
          <w:szCs w:val="24"/>
          <w:lang w:val="es-ES"/>
        </w:rPr>
        <w:t xml:space="preserve"> reduciendo el riesgo de accidentes para </w:t>
      </w:r>
      <w:r w:rsidR="009764DF" w:rsidRPr="00202B47">
        <w:rPr>
          <w:noProof w:val="0"/>
          <w:szCs w:val="24"/>
          <w:lang w:val="es-ES"/>
        </w:rPr>
        <w:t>vehículos</w:t>
      </w:r>
      <w:r w:rsidR="000134ED" w:rsidRPr="00202B47">
        <w:rPr>
          <w:noProof w:val="0"/>
          <w:szCs w:val="24"/>
          <w:lang w:val="es-ES"/>
        </w:rPr>
        <w:t xml:space="preserve"> y peatones; </w:t>
      </w:r>
      <w:r w:rsidR="00662DB7" w:rsidRPr="00202B47">
        <w:rPr>
          <w:noProof w:val="0"/>
          <w:szCs w:val="24"/>
          <w:lang w:val="es-ES"/>
        </w:rPr>
        <w:t>(iv) implementación de acciones de fortalecimiento institucional en el sector del transporte</w:t>
      </w:r>
      <w:r w:rsidR="000134ED" w:rsidRPr="00202B47">
        <w:rPr>
          <w:noProof w:val="0"/>
          <w:szCs w:val="24"/>
          <w:lang w:val="es-ES"/>
        </w:rPr>
        <w:t>;</w:t>
      </w:r>
      <w:r w:rsidR="00662DB7" w:rsidRPr="00202B47">
        <w:rPr>
          <w:noProof w:val="0"/>
          <w:szCs w:val="24"/>
          <w:lang w:val="es-ES"/>
        </w:rPr>
        <w:t xml:space="preserve"> y </w:t>
      </w:r>
      <w:r w:rsidR="000134ED" w:rsidRPr="00202B47">
        <w:rPr>
          <w:noProof w:val="0"/>
          <w:szCs w:val="24"/>
          <w:lang w:val="es-ES"/>
        </w:rPr>
        <w:br/>
        <w:t xml:space="preserve">(v) </w:t>
      </w:r>
      <w:r w:rsidR="009764DF" w:rsidRPr="00202B47">
        <w:rPr>
          <w:noProof w:val="0"/>
          <w:lang w:val="es-ES"/>
        </w:rPr>
        <w:t>pavimentación</w:t>
      </w:r>
      <w:r w:rsidR="00662DB7" w:rsidRPr="00202B47">
        <w:rPr>
          <w:noProof w:val="0"/>
          <w:lang w:val="es-ES"/>
        </w:rPr>
        <w:t xml:space="preserve"> de </w:t>
      </w:r>
      <w:r w:rsidR="009764DF" w:rsidRPr="00202B47">
        <w:rPr>
          <w:noProof w:val="0"/>
          <w:lang w:val="es-ES"/>
        </w:rPr>
        <w:t>vías</w:t>
      </w:r>
      <w:r w:rsidR="00662DB7" w:rsidRPr="00202B47">
        <w:rPr>
          <w:noProof w:val="0"/>
          <w:lang w:val="es-ES"/>
        </w:rPr>
        <w:t xml:space="preserve"> principales en comunidades </w:t>
      </w:r>
      <w:r w:rsidR="009764DF" w:rsidRPr="00202B47">
        <w:rPr>
          <w:noProof w:val="0"/>
          <w:lang w:val="es-ES"/>
        </w:rPr>
        <w:t>pequeñas</w:t>
      </w:r>
      <w:r w:rsidR="00662DB7" w:rsidRPr="00202B47">
        <w:rPr>
          <w:noProof w:val="0"/>
          <w:lang w:val="es-ES"/>
        </w:rPr>
        <w:t>.</w:t>
      </w:r>
      <w:r w:rsidR="002871BE" w:rsidRPr="00202B47">
        <w:rPr>
          <w:noProof w:val="0"/>
          <w:sz w:val="20"/>
          <w:lang w:val="es-ES"/>
        </w:rPr>
        <w:t xml:space="preserve"> </w:t>
      </w:r>
    </w:p>
    <w:p w:rsidR="003D4B31" w:rsidRPr="00202B47" w:rsidRDefault="007E6090" w:rsidP="009839E7">
      <w:pPr>
        <w:pStyle w:val="AutoNumpara"/>
        <w:widowControl w:val="0"/>
        <w:numPr>
          <w:ilvl w:val="0"/>
          <w:numId w:val="0"/>
        </w:numPr>
        <w:ind w:left="720"/>
        <w:rPr>
          <w:noProof w:val="0"/>
          <w:szCs w:val="24"/>
          <w:lang w:val="es-ES"/>
        </w:rPr>
      </w:pPr>
      <w:r w:rsidRPr="00202B47">
        <w:rPr>
          <w:noProof w:val="0"/>
          <w:szCs w:val="24"/>
          <w:lang w:val="es-ES"/>
        </w:rPr>
        <w:t>La operación</w:t>
      </w:r>
      <w:r w:rsidR="004C24FE" w:rsidRPr="00202B47">
        <w:rPr>
          <w:noProof w:val="0"/>
          <w:szCs w:val="24"/>
          <w:lang w:val="es-ES"/>
        </w:rPr>
        <w:t xml:space="preserve"> promueve la integración regional e internacional a través de la consolidación del corredor que va desde </w:t>
      </w:r>
      <w:proofErr w:type="spellStart"/>
      <w:r w:rsidR="004C24FE" w:rsidRPr="00202B47">
        <w:rPr>
          <w:noProof w:val="0"/>
          <w:szCs w:val="24"/>
          <w:lang w:val="es-ES"/>
        </w:rPr>
        <w:t>Jeremie</w:t>
      </w:r>
      <w:proofErr w:type="spellEnd"/>
      <w:r w:rsidR="004C24FE" w:rsidRPr="00202B47">
        <w:rPr>
          <w:noProof w:val="0"/>
          <w:szCs w:val="24"/>
          <w:lang w:val="es-ES"/>
        </w:rPr>
        <w:t xml:space="preserve"> en la península sur, pasando por Port-</w:t>
      </w:r>
      <w:proofErr w:type="spellStart"/>
      <w:r w:rsidR="004C24FE" w:rsidRPr="00202B47">
        <w:rPr>
          <w:noProof w:val="0"/>
          <w:szCs w:val="24"/>
          <w:lang w:val="es-ES"/>
        </w:rPr>
        <w:t>au</w:t>
      </w:r>
      <w:proofErr w:type="spellEnd"/>
      <w:r w:rsidR="004C24FE" w:rsidRPr="00202B47">
        <w:rPr>
          <w:noProof w:val="0"/>
          <w:szCs w:val="24"/>
          <w:lang w:val="es-ES"/>
        </w:rPr>
        <w:t xml:space="preserve">-Prince, con su puerto y aeropuerto internacionales,  y subiendo hasta </w:t>
      </w:r>
      <w:proofErr w:type="spellStart"/>
      <w:r w:rsidR="004C24FE" w:rsidRPr="00202B47">
        <w:rPr>
          <w:noProof w:val="0"/>
          <w:szCs w:val="24"/>
          <w:lang w:val="es-ES"/>
        </w:rPr>
        <w:t>Cap-Haitien</w:t>
      </w:r>
      <w:proofErr w:type="spellEnd"/>
      <w:r w:rsidR="004C24FE" w:rsidRPr="00202B47">
        <w:rPr>
          <w:noProof w:val="0"/>
          <w:szCs w:val="24"/>
          <w:lang w:val="es-ES"/>
        </w:rPr>
        <w:t>, que posé el segundo más importante puerto de Haití. La operación se estructura con los siguientes componentes principales:</w:t>
      </w:r>
      <w:r w:rsidR="00BB0EDD" w:rsidRPr="00202B47">
        <w:rPr>
          <w:noProof w:val="0"/>
          <w:szCs w:val="24"/>
          <w:lang w:val="es-ES"/>
        </w:rPr>
        <w:t xml:space="preserve"> 1</w:t>
      </w:r>
      <w:r w:rsidR="004C24FE" w:rsidRPr="00202B47">
        <w:rPr>
          <w:noProof w:val="0"/>
          <w:szCs w:val="24"/>
          <w:lang w:val="es-ES"/>
        </w:rPr>
        <w:t>) Obras civiles</w:t>
      </w:r>
      <w:r w:rsidRPr="00202B47">
        <w:rPr>
          <w:noProof w:val="0"/>
          <w:szCs w:val="24"/>
          <w:lang w:val="es-ES"/>
        </w:rPr>
        <w:t xml:space="preserve"> de rehabilitación y mantenimiento</w:t>
      </w:r>
      <w:r w:rsidR="00BB0EDD" w:rsidRPr="00202B47">
        <w:rPr>
          <w:noProof w:val="0"/>
          <w:szCs w:val="24"/>
          <w:lang w:val="es-ES"/>
        </w:rPr>
        <w:t xml:space="preserve"> 2) Administración</w:t>
      </w:r>
      <w:r w:rsidR="004C4AB4" w:rsidRPr="00202B47">
        <w:rPr>
          <w:noProof w:val="0"/>
          <w:szCs w:val="24"/>
          <w:lang w:val="es-ES"/>
        </w:rPr>
        <w:t>,</w:t>
      </w:r>
      <w:r w:rsidR="004C4AB4" w:rsidRPr="00202B47">
        <w:rPr>
          <w:noProof w:val="0"/>
          <w:spacing w:val="-3"/>
          <w:szCs w:val="24"/>
          <w:lang w:val="es-ES"/>
        </w:rPr>
        <w:t xml:space="preserve"> </w:t>
      </w:r>
      <w:r w:rsidR="004C4AB4" w:rsidRPr="00202B47">
        <w:rPr>
          <w:noProof w:val="0"/>
          <w:szCs w:val="24"/>
          <w:lang w:val="es-ES"/>
        </w:rPr>
        <w:t>Ingeniería y supervisión del proyecto</w:t>
      </w:r>
      <w:r w:rsidR="004C24FE" w:rsidRPr="00202B47">
        <w:rPr>
          <w:noProof w:val="0"/>
          <w:szCs w:val="24"/>
          <w:lang w:val="es-ES"/>
        </w:rPr>
        <w:t xml:space="preserve"> </w:t>
      </w:r>
      <w:r w:rsidR="007F7372" w:rsidRPr="00202B47">
        <w:rPr>
          <w:noProof w:val="0"/>
          <w:szCs w:val="24"/>
          <w:lang w:val="es-ES"/>
        </w:rPr>
        <w:t xml:space="preserve">3) </w:t>
      </w:r>
      <w:r w:rsidR="009764DF" w:rsidRPr="00202B47">
        <w:rPr>
          <w:noProof w:val="0"/>
          <w:szCs w:val="24"/>
          <w:lang w:val="es-ES"/>
        </w:rPr>
        <w:t>Pavimentación</w:t>
      </w:r>
      <w:r w:rsidR="007F7372" w:rsidRPr="00202B47">
        <w:rPr>
          <w:noProof w:val="0"/>
          <w:szCs w:val="24"/>
          <w:lang w:val="es-ES"/>
        </w:rPr>
        <w:t xml:space="preserve"> Urbana </w:t>
      </w:r>
      <w:r w:rsidR="004C24FE" w:rsidRPr="00202B47">
        <w:rPr>
          <w:noProof w:val="0"/>
          <w:szCs w:val="24"/>
          <w:lang w:val="es-ES"/>
        </w:rPr>
        <w:t xml:space="preserve">y </w:t>
      </w:r>
      <w:r w:rsidR="007F7372" w:rsidRPr="00202B47">
        <w:rPr>
          <w:noProof w:val="0"/>
          <w:szCs w:val="24"/>
          <w:lang w:val="es-ES"/>
        </w:rPr>
        <w:t>4</w:t>
      </w:r>
      <w:r w:rsidR="004C24FE" w:rsidRPr="00202B47">
        <w:rPr>
          <w:noProof w:val="0"/>
          <w:szCs w:val="24"/>
          <w:lang w:val="es-ES"/>
        </w:rPr>
        <w:t>) Fortalecimiento Institucional.</w:t>
      </w:r>
    </w:p>
    <w:p w:rsidR="00801E58" w:rsidRPr="00202B47" w:rsidRDefault="0003515F" w:rsidP="009839E7">
      <w:pPr>
        <w:pStyle w:val="AutoNumpara"/>
        <w:contextualSpacing/>
        <w:rPr>
          <w:noProof w:val="0"/>
          <w:lang w:val="es-ES"/>
        </w:rPr>
      </w:pPr>
      <w:r w:rsidRPr="00202B47">
        <w:rPr>
          <w:noProof w:val="0"/>
          <w:lang w:val="es-ES"/>
        </w:rPr>
        <w:t xml:space="preserve">La Figura 1 presenta el </w:t>
      </w:r>
      <w:r w:rsidR="00423231" w:rsidRPr="00202B47">
        <w:rPr>
          <w:noProof w:val="0"/>
          <w:lang w:val="es-ES"/>
        </w:rPr>
        <w:t xml:space="preserve">esquema de seguimiento y evaluación </w:t>
      </w:r>
      <w:r w:rsidRPr="00202B47">
        <w:rPr>
          <w:noProof w:val="0"/>
          <w:lang w:val="es-ES"/>
        </w:rPr>
        <w:t xml:space="preserve">planteado para la operación, el cual se basa </w:t>
      </w:r>
      <w:r w:rsidR="00423231" w:rsidRPr="00202B47">
        <w:rPr>
          <w:noProof w:val="0"/>
          <w:lang w:val="es-ES"/>
        </w:rPr>
        <w:t>en las prácticas recomendadas por la industria</w:t>
      </w:r>
      <w:r w:rsidRPr="00202B47">
        <w:rPr>
          <w:noProof w:val="0"/>
          <w:lang w:val="es-ES"/>
        </w:rPr>
        <w:t>. En el nivel base se indican los diferentes productos que se pretende realizar, y cuya ejecución será sometida al plan de seguimiento descrito en la Sección II de este documento. En el nivel intermedio</w:t>
      </w:r>
      <w:r w:rsidR="00801E58" w:rsidRPr="00202B47">
        <w:rPr>
          <w:noProof w:val="0"/>
          <w:lang w:val="es-ES"/>
        </w:rPr>
        <w:t xml:space="preserve"> se plantean los indicadores de resultados, y para los cuales se presenta el plan de evaluación descrito en la Sección III de este documento. Finalmente en el nivel superior se encuentra el objetivo de la operación, cuya consecución será el producto de alcanzar las metas planteadas para cada indicador. </w:t>
      </w:r>
    </w:p>
    <w:p w:rsidR="00AF4DBA" w:rsidRPr="00202B47" w:rsidRDefault="00AF4DBA" w:rsidP="009839E7">
      <w:pPr>
        <w:rPr>
          <w:lang w:val="es-ES"/>
        </w:rPr>
      </w:pPr>
    </w:p>
    <w:p w:rsidR="006C2FF5" w:rsidRPr="00202B47" w:rsidRDefault="006C2FF5" w:rsidP="009839E7">
      <w:pPr>
        <w:spacing w:after="200" w:line="276" w:lineRule="auto"/>
        <w:rPr>
          <w:b/>
          <w:spacing w:val="-2"/>
          <w:lang w:val="es-ES"/>
        </w:rPr>
      </w:pPr>
      <w:r w:rsidRPr="00202B47">
        <w:rPr>
          <w:b/>
          <w:lang w:val="es-ES"/>
        </w:rPr>
        <w:br w:type="page"/>
      </w:r>
    </w:p>
    <w:p w:rsidR="00801E58" w:rsidRPr="00202B47" w:rsidRDefault="00801E58" w:rsidP="009839E7">
      <w:pPr>
        <w:pStyle w:val="AutoNumpara"/>
        <w:numPr>
          <w:ilvl w:val="0"/>
          <w:numId w:val="0"/>
        </w:numPr>
        <w:ind w:left="720"/>
        <w:jc w:val="center"/>
        <w:rPr>
          <w:b/>
          <w:noProof w:val="0"/>
          <w:lang w:val="es-ES"/>
        </w:rPr>
      </w:pPr>
      <w:r w:rsidRPr="00202B47">
        <w:rPr>
          <w:b/>
          <w:noProof w:val="0"/>
          <w:lang w:val="es-ES"/>
        </w:rPr>
        <w:lastRenderedPageBreak/>
        <w:t>Figura 1: Esquema de Seguimiento y Evaluación</w:t>
      </w:r>
    </w:p>
    <w:tbl>
      <w:tblPr>
        <w:tblStyle w:val="TableGrid"/>
        <w:tblW w:w="0" w:type="auto"/>
        <w:tblInd w:w="828" w:type="dxa"/>
        <w:tblLook w:val="04A0" w:firstRow="1" w:lastRow="0" w:firstColumn="1" w:lastColumn="0" w:noHBand="0" w:noVBand="1"/>
      </w:tblPr>
      <w:tblGrid>
        <w:gridCol w:w="8028"/>
      </w:tblGrid>
      <w:tr w:rsidR="000D3F7A" w:rsidRPr="00202B47" w:rsidTr="00037CA1">
        <w:tc>
          <w:tcPr>
            <w:tcW w:w="8730" w:type="dxa"/>
            <w:shd w:val="clear" w:color="auto" w:fill="D9D9D9" w:themeFill="background1" w:themeFillShade="D9"/>
          </w:tcPr>
          <w:p w:rsidR="000D3F7A" w:rsidRPr="00202B47" w:rsidRDefault="000D3F7A" w:rsidP="009839E7">
            <w:pPr>
              <w:spacing w:before="120" w:after="120"/>
              <w:jc w:val="center"/>
              <w:rPr>
                <w:b/>
                <w:lang w:val="es-ES"/>
              </w:rPr>
            </w:pPr>
            <w:r w:rsidRPr="00202B47">
              <w:rPr>
                <w:b/>
                <w:lang w:val="es-ES"/>
              </w:rPr>
              <w:t>Objetivo gener</w:t>
            </w:r>
            <w:r w:rsidRPr="00202B47">
              <w:rPr>
                <w:b/>
                <w:shd w:val="clear" w:color="auto" w:fill="D9D9D9" w:themeFill="background1" w:themeFillShade="D9"/>
                <w:lang w:val="es-ES"/>
              </w:rPr>
              <w:t>al</w:t>
            </w:r>
          </w:p>
        </w:tc>
      </w:tr>
      <w:tr w:rsidR="000D3F7A" w:rsidRPr="00202B47" w:rsidTr="00037CA1">
        <w:tc>
          <w:tcPr>
            <w:tcW w:w="8730" w:type="dxa"/>
          </w:tcPr>
          <w:p w:rsidR="000D3F7A" w:rsidRPr="00202B47" w:rsidRDefault="00CA469D">
            <w:pPr>
              <w:spacing w:before="120" w:after="120"/>
              <w:rPr>
                <w:szCs w:val="24"/>
                <w:lang w:val="es-ES"/>
              </w:rPr>
            </w:pPr>
            <w:r w:rsidRPr="00202B47">
              <w:rPr>
                <w:szCs w:val="24"/>
                <w:lang w:val="es-ES"/>
              </w:rPr>
              <w:t>El objetivo general es contribuir a la interconexión entre las diferentes regiones</w:t>
            </w:r>
            <w:r w:rsidR="007F7372" w:rsidRPr="00202B47">
              <w:rPr>
                <w:szCs w:val="24"/>
                <w:lang w:val="es-ES"/>
              </w:rPr>
              <w:t xml:space="preserve"> del país</w:t>
            </w:r>
            <w:r w:rsidRPr="00202B47">
              <w:rPr>
                <w:szCs w:val="24"/>
                <w:lang w:val="es-ES"/>
              </w:rPr>
              <w:t xml:space="preserve"> </w:t>
            </w:r>
            <w:r w:rsidR="007F7372" w:rsidRPr="00202B47">
              <w:rPr>
                <w:szCs w:val="24"/>
                <w:lang w:val="es-ES"/>
              </w:rPr>
              <w:t xml:space="preserve">por medio de la reducción de los tiempos de viajes y costos de transporte promoviendo </w:t>
            </w:r>
            <w:r w:rsidR="003A7CEC" w:rsidRPr="00202B47">
              <w:rPr>
                <w:szCs w:val="24"/>
                <w:lang w:val="es-ES"/>
              </w:rPr>
              <w:t xml:space="preserve">la integración </w:t>
            </w:r>
            <w:r w:rsidR="007F7372" w:rsidRPr="00202B47">
              <w:rPr>
                <w:szCs w:val="24"/>
                <w:lang w:val="es-ES"/>
              </w:rPr>
              <w:t xml:space="preserve">regional e </w:t>
            </w:r>
            <w:r w:rsidR="003A7CEC" w:rsidRPr="00202B47">
              <w:rPr>
                <w:szCs w:val="24"/>
                <w:lang w:val="es-ES"/>
              </w:rPr>
              <w:t>internacional</w:t>
            </w:r>
            <w:r w:rsidR="007F7372" w:rsidRPr="00202B47">
              <w:rPr>
                <w:szCs w:val="24"/>
                <w:lang w:val="es-ES"/>
              </w:rPr>
              <w:t xml:space="preserve"> y el desarrollo </w:t>
            </w:r>
            <w:r w:rsidR="00E841C7" w:rsidRPr="00202B47">
              <w:rPr>
                <w:szCs w:val="24"/>
                <w:lang w:val="es-ES"/>
              </w:rPr>
              <w:t>económico</w:t>
            </w:r>
            <w:r w:rsidR="000704BB" w:rsidRPr="00202B47">
              <w:rPr>
                <w:szCs w:val="24"/>
                <w:lang w:val="es-ES"/>
              </w:rPr>
              <w:t>.</w:t>
            </w:r>
          </w:p>
        </w:tc>
      </w:tr>
    </w:tbl>
    <w:p w:rsidR="000D3F7A" w:rsidRPr="00202B47" w:rsidRDefault="004645AB" w:rsidP="009839E7">
      <w:pPr>
        <w:rPr>
          <w:lang w:val="es-ES"/>
        </w:rPr>
      </w:pPr>
      <w:r w:rsidRPr="00202B47">
        <w:rPr>
          <w:noProof/>
          <w:lang w:val="en-US"/>
        </w:rPr>
        <mc:AlternateContent>
          <mc:Choice Requires="wps">
            <w:drawing>
              <wp:anchor distT="0" distB="0" distL="114300" distR="114300" simplePos="0" relativeHeight="251660288" behindDoc="0" locked="0" layoutInCell="1" allowOverlap="1" wp14:anchorId="7A7D4669" wp14:editId="33032ACC">
                <wp:simplePos x="0" y="0"/>
                <wp:positionH relativeFrom="column">
                  <wp:posOffset>3057525</wp:posOffset>
                </wp:positionH>
                <wp:positionV relativeFrom="paragraph">
                  <wp:posOffset>57150</wp:posOffset>
                </wp:positionV>
                <wp:extent cx="409575" cy="240030"/>
                <wp:effectExtent l="38100" t="0" r="28575" b="4572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 o:spid="_x0000_s1026" type="#_x0000_t67" style="position:absolute;margin-left:240.75pt;margin-top:4.5pt;width:32.25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" adj="10180,4704"/>
            </w:pict>
          </mc:Fallback>
        </mc:AlternateContent>
      </w:r>
    </w:p>
    <w:p w:rsidR="00B56CDF" w:rsidRPr="00202B47" w:rsidRDefault="00B56CDF" w:rsidP="009839E7">
      <w:pPr>
        <w:rPr>
          <w:lang w:val="es-ES"/>
        </w:rPr>
      </w:pPr>
    </w:p>
    <w:tbl>
      <w:tblPr>
        <w:tblStyle w:val="TableGrid"/>
        <w:tblW w:w="8069" w:type="dxa"/>
        <w:tblInd w:w="828" w:type="dxa"/>
        <w:tblLayout w:type="fixed"/>
        <w:tblLook w:val="04A0" w:firstRow="1" w:lastRow="0" w:firstColumn="1" w:lastColumn="0" w:noHBand="0" w:noVBand="1"/>
      </w:tblPr>
      <w:tblGrid>
        <w:gridCol w:w="1974"/>
        <w:gridCol w:w="1842"/>
        <w:gridCol w:w="2410"/>
        <w:gridCol w:w="1843"/>
      </w:tblGrid>
      <w:tr w:rsidR="000704BB" w:rsidRPr="00202B47" w:rsidTr="000704BB">
        <w:tc>
          <w:tcPr>
            <w:tcW w:w="8069" w:type="dxa"/>
            <w:gridSpan w:val="4"/>
            <w:shd w:val="clear" w:color="auto" w:fill="D9D9D9" w:themeFill="background1" w:themeFillShade="D9"/>
          </w:tcPr>
          <w:p w:rsidR="000704BB" w:rsidRPr="00202B47" w:rsidRDefault="000704BB" w:rsidP="007459FA">
            <w:pPr>
              <w:spacing w:before="120" w:after="120"/>
              <w:jc w:val="center"/>
              <w:rPr>
                <w:lang w:val="es-ES"/>
              </w:rPr>
            </w:pPr>
            <w:r w:rsidRPr="00202B47">
              <w:rPr>
                <w:b/>
                <w:lang w:val="es-ES"/>
              </w:rPr>
              <w:t xml:space="preserve">Indicadores de resultados </w:t>
            </w:r>
          </w:p>
        </w:tc>
      </w:tr>
      <w:tr w:rsidR="009F246C" w:rsidRPr="00202B47" w:rsidTr="009764DF">
        <w:trPr>
          <w:trHeight w:val="1153"/>
        </w:trPr>
        <w:tc>
          <w:tcPr>
            <w:tcW w:w="1974" w:type="dxa"/>
          </w:tcPr>
          <w:p w:rsidR="009F246C" w:rsidRPr="00202B47" w:rsidRDefault="009F246C" w:rsidP="009839E7">
            <w:pPr>
              <w:spacing w:before="120" w:after="120"/>
              <w:rPr>
                <w:sz w:val="20"/>
                <w:lang w:val="es-ES"/>
              </w:rPr>
            </w:pPr>
            <w:r w:rsidRPr="00202B47">
              <w:rPr>
                <w:sz w:val="20"/>
                <w:lang w:val="es-ES"/>
              </w:rPr>
              <w:t xml:space="preserve">Reducción de los costos de operación en el tramo </w:t>
            </w:r>
            <w:proofErr w:type="spellStart"/>
            <w:r w:rsidRPr="00202B47">
              <w:rPr>
                <w:sz w:val="20"/>
                <w:lang w:val="es-ES"/>
              </w:rPr>
              <w:t>Ennery</w:t>
            </w:r>
            <w:proofErr w:type="spellEnd"/>
            <w:r w:rsidRPr="00202B47">
              <w:rPr>
                <w:sz w:val="20"/>
                <w:lang w:val="es-ES"/>
              </w:rPr>
              <w:t xml:space="preserve"> –</w:t>
            </w:r>
            <w:proofErr w:type="spellStart"/>
            <w:r w:rsidRPr="00202B47">
              <w:rPr>
                <w:sz w:val="20"/>
                <w:lang w:val="es-ES"/>
              </w:rPr>
              <w:t>Plaisance</w:t>
            </w:r>
            <w:proofErr w:type="spellEnd"/>
            <w:r w:rsidRPr="00202B47">
              <w:rPr>
                <w:sz w:val="20"/>
                <w:lang w:val="es-ES"/>
              </w:rPr>
              <w:t xml:space="preserve"> en la RN1</w:t>
            </w:r>
          </w:p>
        </w:tc>
        <w:tc>
          <w:tcPr>
            <w:tcW w:w="1842" w:type="dxa"/>
          </w:tcPr>
          <w:p w:rsidR="009F246C" w:rsidRPr="00202B47" w:rsidRDefault="009F246C" w:rsidP="009839E7">
            <w:pPr>
              <w:spacing w:before="120" w:after="120"/>
              <w:rPr>
                <w:sz w:val="20"/>
                <w:lang w:val="es-ES"/>
              </w:rPr>
            </w:pPr>
            <w:r w:rsidRPr="00202B47">
              <w:rPr>
                <w:sz w:val="20"/>
                <w:lang w:val="es-ES"/>
              </w:rPr>
              <w:t xml:space="preserve">Reducción del tiempo de viaje en el tramo  </w:t>
            </w:r>
            <w:proofErr w:type="spellStart"/>
            <w:r w:rsidRPr="00202B47">
              <w:rPr>
                <w:sz w:val="20"/>
                <w:lang w:val="es-ES"/>
              </w:rPr>
              <w:t>Ennery</w:t>
            </w:r>
            <w:proofErr w:type="spellEnd"/>
            <w:r w:rsidRPr="00202B47">
              <w:rPr>
                <w:sz w:val="20"/>
                <w:lang w:val="es-ES"/>
              </w:rPr>
              <w:t xml:space="preserve"> -</w:t>
            </w:r>
            <w:proofErr w:type="spellStart"/>
            <w:r w:rsidRPr="00202B47">
              <w:rPr>
                <w:sz w:val="20"/>
                <w:lang w:val="es-ES"/>
              </w:rPr>
              <w:t>Plaisance</w:t>
            </w:r>
            <w:proofErr w:type="spellEnd"/>
            <w:r w:rsidRPr="00202B47">
              <w:rPr>
                <w:sz w:val="20"/>
                <w:lang w:val="es-ES"/>
              </w:rPr>
              <w:t xml:space="preserve"> en la RN1.</w:t>
            </w:r>
          </w:p>
        </w:tc>
        <w:tc>
          <w:tcPr>
            <w:tcW w:w="2410" w:type="dxa"/>
          </w:tcPr>
          <w:p w:rsidR="009F246C" w:rsidRPr="00202B47" w:rsidRDefault="009F246C" w:rsidP="009839E7">
            <w:pPr>
              <w:spacing w:before="120" w:after="120"/>
              <w:rPr>
                <w:sz w:val="20"/>
                <w:lang w:val="es-ES"/>
              </w:rPr>
            </w:pPr>
            <w:r w:rsidRPr="00202B47">
              <w:rPr>
                <w:sz w:val="20"/>
                <w:lang w:val="es-ES"/>
              </w:rPr>
              <w:t xml:space="preserve">Índice de Rugosidad Internacional en los tramos intervenidos por el proyecto (IRI) en m/km </w:t>
            </w:r>
          </w:p>
        </w:tc>
        <w:tc>
          <w:tcPr>
            <w:tcW w:w="1843" w:type="dxa"/>
          </w:tcPr>
          <w:p w:rsidR="009F246C" w:rsidRPr="00202B47" w:rsidRDefault="009F246C" w:rsidP="009839E7">
            <w:pPr>
              <w:spacing w:before="120" w:after="120"/>
              <w:rPr>
                <w:sz w:val="20"/>
                <w:lang w:val="es-ES"/>
              </w:rPr>
            </w:pPr>
            <w:r w:rsidRPr="00202B47">
              <w:rPr>
                <w:sz w:val="20"/>
                <w:lang w:val="es-ES"/>
              </w:rPr>
              <w:t xml:space="preserve">Número de Accidentes en el tramo </w:t>
            </w:r>
            <w:proofErr w:type="spellStart"/>
            <w:r w:rsidRPr="00202B47">
              <w:rPr>
                <w:sz w:val="20"/>
                <w:lang w:val="es-ES"/>
              </w:rPr>
              <w:t>Ennery</w:t>
            </w:r>
            <w:proofErr w:type="spellEnd"/>
            <w:r w:rsidRPr="00202B47">
              <w:rPr>
                <w:sz w:val="20"/>
                <w:lang w:val="es-ES"/>
              </w:rPr>
              <w:t xml:space="preserve"> -</w:t>
            </w:r>
            <w:proofErr w:type="spellStart"/>
            <w:r w:rsidRPr="00202B47">
              <w:rPr>
                <w:sz w:val="20"/>
                <w:lang w:val="es-ES"/>
              </w:rPr>
              <w:t>Plaisance</w:t>
            </w:r>
            <w:proofErr w:type="spellEnd"/>
            <w:r w:rsidRPr="00202B47">
              <w:rPr>
                <w:sz w:val="20"/>
                <w:lang w:val="es-ES"/>
              </w:rPr>
              <w:t xml:space="preserve"> en la RN1.</w:t>
            </w:r>
          </w:p>
        </w:tc>
      </w:tr>
    </w:tbl>
    <w:p w:rsidR="000D3F7A" w:rsidRPr="00202B47" w:rsidRDefault="004645AB" w:rsidP="009839E7">
      <w:pPr>
        <w:rPr>
          <w:lang w:val="es-ES"/>
        </w:rPr>
      </w:pPr>
      <w:r w:rsidRPr="00202B47">
        <w:rPr>
          <w:noProof/>
          <w:lang w:val="en-US"/>
        </w:rPr>
        <mc:AlternateContent>
          <mc:Choice Requires="wps">
            <w:drawing>
              <wp:anchor distT="0" distB="0" distL="114300" distR="114300" simplePos="0" relativeHeight="251659264" behindDoc="0" locked="0" layoutInCell="1" allowOverlap="1" wp14:anchorId="1B8DA94E" wp14:editId="24A4DCF8">
                <wp:simplePos x="0" y="0"/>
                <wp:positionH relativeFrom="column">
                  <wp:posOffset>3057525</wp:posOffset>
                </wp:positionH>
                <wp:positionV relativeFrom="paragraph">
                  <wp:posOffset>48895</wp:posOffset>
                </wp:positionV>
                <wp:extent cx="409575" cy="240030"/>
                <wp:effectExtent l="38100" t="0" r="28575" b="4572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67" style="position:absolute;margin-left:240.75pt;margin-top:3.85pt;width:32.25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" adj="10180,4704"/>
            </w:pict>
          </mc:Fallback>
        </mc:AlternateContent>
      </w:r>
    </w:p>
    <w:p w:rsidR="00A6402F" w:rsidRPr="00202B47" w:rsidRDefault="00A6402F" w:rsidP="009839E7">
      <w:pPr>
        <w:rPr>
          <w:lang w:val="es-ES"/>
        </w:rPr>
      </w:pPr>
    </w:p>
    <w:tbl>
      <w:tblPr>
        <w:tblStyle w:val="TableGrid"/>
        <w:tblW w:w="8069" w:type="dxa"/>
        <w:tblInd w:w="828" w:type="dxa"/>
        <w:tblLayout w:type="fixed"/>
        <w:tblLook w:val="04A0" w:firstRow="1" w:lastRow="0" w:firstColumn="1" w:lastColumn="0" w:noHBand="0" w:noVBand="1"/>
      </w:tblPr>
      <w:tblGrid>
        <w:gridCol w:w="1974"/>
        <w:gridCol w:w="1842"/>
        <w:gridCol w:w="2302"/>
        <w:gridCol w:w="1951"/>
      </w:tblGrid>
      <w:tr w:rsidR="008A4745" w:rsidRPr="00202B47" w:rsidTr="009764DF">
        <w:tc>
          <w:tcPr>
            <w:tcW w:w="8069" w:type="dxa"/>
            <w:gridSpan w:val="4"/>
            <w:tcBorders>
              <w:bottom w:val="single" w:sz="4" w:space="0" w:color="auto"/>
            </w:tcBorders>
            <w:shd w:val="clear" w:color="auto" w:fill="D9D9D9" w:themeFill="background1" w:themeFillShade="D9"/>
          </w:tcPr>
          <w:p w:rsidR="008A4745" w:rsidRPr="00202B47" w:rsidRDefault="008A4745" w:rsidP="009839E7">
            <w:pPr>
              <w:spacing w:before="120" w:after="120"/>
              <w:jc w:val="center"/>
              <w:rPr>
                <w:lang w:val="es-ES"/>
              </w:rPr>
            </w:pPr>
            <w:r w:rsidRPr="00202B47">
              <w:rPr>
                <w:b/>
                <w:lang w:val="es-ES"/>
              </w:rPr>
              <w:t xml:space="preserve">Productos  </w:t>
            </w:r>
          </w:p>
        </w:tc>
      </w:tr>
      <w:tr w:rsidR="00580DEE" w:rsidRPr="00202B47" w:rsidTr="009764DF">
        <w:tc>
          <w:tcPr>
            <w:tcW w:w="1974" w:type="dxa"/>
            <w:tcBorders>
              <w:bottom w:val="double" w:sz="4" w:space="0" w:color="auto"/>
            </w:tcBorders>
          </w:tcPr>
          <w:p w:rsidR="008A4745" w:rsidRPr="00202B47" w:rsidRDefault="008A4745" w:rsidP="009764DF">
            <w:pPr>
              <w:spacing w:before="120" w:after="120"/>
              <w:jc w:val="center"/>
              <w:rPr>
                <w:sz w:val="20"/>
                <w:lang w:val="es-ES"/>
              </w:rPr>
            </w:pPr>
            <w:r w:rsidRPr="00202B47">
              <w:rPr>
                <w:sz w:val="20"/>
                <w:lang w:val="es-ES"/>
              </w:rPr>
              <w:t xml:space="preserve">Componente 1: Obras y </w:t>
            </w:r>
            <w:r w:rsidR="00662DB7" w:rsidRPr="00202B47">
              <w:rPr>
                <w:sz w:val="20"/>
                <w:lang w:val="es-ES"/>
              </w:rPr>
              <w:t>Mantenimiento</w:t>
            </w:r>
            <w:r w:rsidRPr="00202B47">
              <w:rPr>
                <w:sz w:val="20"/>
                <w:lang w:val="es-ES"/>
              </w:rPr>
              <w:t xml:space="preserve"> </w:t>
            </w:r>
          </w:p>
        </w:tc>
        <w:tc>
          <w:tcPr>
            <w:tcW w:w="1842" w:type="dxa"/>
            <w:tcBorders>
              <w:bottom w:val="double" w:sz="4" w:space="0" w:color="auto"/>
            </w:tcBorders>
          </w:tcPr>
          <w:p w:rsidR="008A4745" w:rsidRPr="00202B47" w:rsidRDefault="00EE4E2D">
            <w:pPr>
              <w:spacing w:before="120" w:after="120"/>
              <w:jc w:val="center"/>
              <w:rPr>
                <w:sz w:val="20"/>
                <w:lang w:val="es-ES"/>
              </w:rPr>
            </w:pPr>
            <w:r w:rsidRPr="00202B47">
              <w:rPr>
                <w:sz w:val="20"/>
                <w:lang w:val="es-ES"/>
              </w:rPr>
              <w:t xml:space="preserve">Componente 2: </w:t>
            </w:r>
            <w:r w:rsidR="00662DB7" w:rsidRPr="00202B47">
              <w:rPr>
                <w:sz w:val="20"/>
                <w:lang w:val="es-ES"/>
              </w:rPr>
              <w:t>Administración, Ingeniería y supervisión del proyecto</w:t>
            </w:r>
          </w:p>
        </w:tc>
        <w:tc>
          <w:tcPr>
            <w:tcW w:w="2302" w:type="dxa"/>
            <w:tcBorders>
              <w:bottom w:val="double" w:sz="4" w:space="0" w:color="auto"/>
            </w:tcBorders>
          </w:tcPr>
          <w:p w:rsidR="008A4745" w:rsidRPr="00202B47" w:rsidRDefault="008A4745" w:rsidP="00BB0EDD">
            <w:pPr>
              <w:spacing w:before="120" w:after="120"/>
              <w:jc w:val="center"/>
              <w:rPr>
                <w:sz w:val="20"/>
                <w:lang w:val="es-ES"/>
              </w:rPr>
            </w:pPr>
            <w:r w:rsidRPr="00202B47">
              <w:rPr>
                <w:sz w:val="20"/>
                <w:lang w:val="es-ES"/>
              </w:rPr>
              <w:t xml:space="preserve">Componente 3: </w:t>
            </w:r>
          </w:p>
          <w:p w:rsidR="008A4745" w:rsidRPr="00202B47" w:rsidRDefault="00662DB7" w:rsidP="009839E7">
            <w:pPr>
              <w:spacing w:before="120" w:after="120"/>
              <w:jc w:val="center"/>
              <w:rPr>
                <w:sz w:val="20"/>
                <w:lang w:val="es-ES"/>
              </w:rPr>
            </w:pPr>
            <w:r w:rsidRPr="00202B47">
              <w:rPr>
                <w:sz w:val="20"/>
                <w:lang w:val="es-ES"/>
              </w:rPr>
              <w:t>Pavimentación</w:t>
            </w:r>
            <w:r w:rsidR="008A4745" w:rsidRPr="00202B47">
              <w:rPr>
                <w:sz w:val="20"/>
                <w:lang w:val="es-ES"/>
              </w:rPr>
              <w:t xml:space="preserve"> Urbana</w:t>
            </w:r>
          </w:p>
        </w:tc>
        <w:tc>
          <w:tcPr>
            <w:tcW w:w="1951" w:type="dxa"/>
            <w:tcBorders>
              <w:bottom w:val="double" w:sz="4" w:space="0" w:color="auto"/>
            </w:tcBorders>
          </w:tcPr>
          <w:p w:rsidR="008A4745" w:rsidRPr="00202B47" w:rsidRDefault="008A4745" w:rsidP="005120C0">
            <w:pPr>
              <w:spacing w:before="120" w:after="120"/>
              <w:jc w:val="center"/>
              <w:rPr>
                <w:sz w:val="20"/>
                <w:lang w:val="es-ES"/>
              </w:rPr>
            </w:pPr>
            <w:r w:rsidRPr="00202B47">
              <w:rPr>
                <w:sz w:val="20"/>
                <w:lang w:val="es-ES"/>
              </w:rPr>
              <w:t>Componente 4</w:t>
            </w:r>
          </w:p>
          <w:p w:rsidR="008A4745" w:rsidRPr="00202B47" w:rsidRDefault="008A4745">
            <w:pPr>
              <w:spacing w:before="120" w:after="120"/>
              <w:jc w:val="center"/>
              <w:rPr>
                <w:sz w:val="20"/>
                <w:lang w:val="es-ES"/>
              </w:rPr>
            </w:pPr>
            <w:r w:rsidRPr="00202B47">
              <w:rPr>
                <w:sz w:val="20"/>
                <w:lang w:val="es-ES"/>
              </w:rPr>
              <w:t>Fortalecimiento institucional</w:t>
            </w:r>
            <w:r w:rsidRPr="00202B47" w:rsidDel="005120C0">
              <w:rPr>
                <w:sz w:val="20"/>
                <w:lang w:val="es-ES"/>
              </w:rPr>
              <w:t xml:space="preserve"> </w:t>
            </w:r>
          </w:p>
        </w:tc>
      </w:tr>
      <w:tr w:rsidR="00580DEE" w:rsidRPr="00202B47" w:rsidTr="009764DF">
        <w:trPr>
          <w:trHeight w:val="933"/>
        </w:trPr>
        <w:tc>
          <w:tcPr>
            <w:tcW w:w="1974" w:type="dxa"/>
            <w:tcBorders>
              <w:top w:val="double" w:sz="4" w:space="0" w:color="auto"/>
            </w:tcBorders>
          </w:tcPr>
          <w:p w:rsidR="00EE4E2D" w:rsidRPr="00202B47" w:rsidRDefault="00EE4E2D">
            <w:pPr>
              <w:spacing w:before="120" w:after="120"/>
              <w:rPr>
                <w:sz w:val="20"/>
                <w:lang w:val="es-ES"/>
              </w:rPr>
            </w:pPr>
            <w:r w:rsidRPr="00202B47">
              <w:rPr>
                <w:sz w:val="20"/>
                <w:lang w:val="es-ES"/>
              </w:rPr>
              <w:t xml:space="preserve">Km carretera </w:t>
            </w:r>
            <w:proofErr w:type="spellStart"/>
            <w:r w:rsidRPr="00202B47">
              <w:rPr>
                <w:sz w:val="20"/>
                <w:lang w:val="es-ES"/>
              </w:rPr>
              <w:t>Ennery-Plaisance</w:t>
            </w:r>
            <w:proofErr w:type="spellEnd"/>
            <w:r w:rsidRPr="00202B47">
              <w:rPr>
                <w:sz w:val="20"/>
                <w:lang w:val="es-ES"/>
              </w:rPr>
              <w:t xml:space="preserve"> rehabilitados por el proyecto (1)</w:t>
            </w:r>
          </w:p>
        </w:tc>
        <w:tc>
          <w:tcPr>
            <w:tcW w:w="1842" w:type="dxa"/>
            <w:tcBorders>
              <w:top w:val="double" w:sz="4" w:space="0" w:color="auto"/>
            </w:tcBorders>
          </w:tcPr>
          <w:p w:rsidR="00EE4E2D" w:rsidRPr="00202B47" w:rsidRDefault="00EE4E2D" w:rsidP="00EE4E2D">
            <w:pPr>
              <w:rPr>
                <w:sz w:val="20"/>
                <w:lang w:val="es-ES"/>
              </w:rPr>
            </w:pPr>
            <w:r w:rsidRPr="00202B47">
              <w:rPr>
                <w:sz w:val="20"/>
                <w:lang w:val="es-ES"/>
              </w:rPr>
              <w:t>Reportes de avance de obra</w:t>
            </w:r>
          </w:p>
          <w:p w:rsidR="00EE4E2D" w:rsidRPr="00202B47" w:rsidDel="005120C0" w:rsidRDefault="00EE4E2D" w:rsidP="009839E7">
            <w:pPr>
              <w:spacing w:before="120" w:after="120"/>
              <w:rPr>
                <w:sz w:val="20"/>
                <w:lang w:val="es-ES"/>
              </w:rPr>
            </w:pPr>
          </w:p>
        </w:tc>
        <w:tc>
          <w:tcPr>
            <w:tcW w:w="2302" w:type="dxa"/>
            <w:tcBorders>
              <w:top w:val="double" w:sz="4" w:space="0" w:color="auto"/>
            </w:tcBorders>
            <w:vAlign w:val="center"/>
          </w:tcPr>
          <w:p w:rsidR="00EE4E2D" w:rsidRPr="00202B47" w:rsidRDefault="00EE4E2D" w:rsidP="00BB0EDD">
            <w:pPr>
              <w:rPr>
                <w:sz w:val="20"/>
                <w:lang w:val="es-ES"/>
              </w:rPr>
            </w:pPr>
            <w:r w:rsidRPr="00202B47">
              <w:rPr>
                <w:sz w:val="20"/>
                <w:lang w:val="es-ES"/>
              </w:rPr>
              <w:t>Número de kilómetros pavimentados en zona urbana</w:t>
            </w:r>
          </w:p>
          <w:p w:rsidR="00EE4E2D" w:rsidRPr="00202B47" w:rsidRDefault="00EE4E2D">
            <w:pPr>
              <w:spacing w:before="120" w:after="120"/>
              <w:rPr>
                <w:sz w:val="20"/>
                <w:lang w:val="es-ES"/>
              </w:rPr>
            </w:pPr>
          </w:p>
        </w:tc>
        <w:tc>
          <w:tcPr>
            <w:tcW w:w="1951" w:type="dxa"/>
            <w:tcBorders>
              <w:top w:val="double" w:sz="4" w:space="0" w:color="auto"/>
            </w:tcBorders>
            <w:vAlign w:val="center"/>
          </w:tcPr>
          <w:p w:rsidR="00EE4E2D" w:rsidRPr="00202B47" w:rsidRDefault="00EE4E2D" w:rsidP="009839E7">
            <w:pPr>
              <w:autoSpaceDE w:val="0"/>
              <w:autoSpaceDN w:val="0"/>
              <w:adjustRightInd w:val="0"/>
              <w:spacing w:after="200" w:line="276" w:lineRule="auto"/>
              <w:rPr>
                <w:sz w:val="20"/>
                <w:lang w:val="es-ES"/>
              </w:rPr>
            </w:pPr>
            <w:r w:rsidRPr="00202B47">
              <w:rPr>
                <w:sz w:val="20"/>
                <w:lang w:val="es-ES"/>
              </w:rPr>
              <w:t>Diseño de ingeniería y estudios</w:t>
            </w:r>
          </w:p>
        </w:tc>
      </w:tr>
      <w:tr w:rsidR="00580DEE" w:rsidRPr="00202B47" w:rsidTr="009764DF">
        <w:tc>
          <w:tcPr>
            <w:tcW w:w="1974" w:type="dxa"/>
            <w:tcBorders>
              <w:top w:val="double" w:sz="4" w:space="0" w:color="auto"/>
            </w:tcBorders>
          </w:tcPr>
          <w:p w:rsidR="00EE4E2D" w:rsidRPr="00202B47" w:rsidRDefault="00EE4E2D" w:rsidP="009764DF">
            <w:pPr>
              <w:spacing w:before="120" w:after="120"/>
              <w:rPr>
                <w:sz w:val="20"/>
                <w:lang w:val="es-ES"/>
              </w:rPr>
            </w:pPr>
            <w:r w:rsidRPr="00202B47">
              <w:rPr>
                <w:sz w:val="20"/>
                <w:lang w:val="es-ES"/>
              </w:rPr>
              <w:t xml:space="preserve">Km carretera </w:t>
            </w:r>
            <w:proofErr w:type="spellStart"/>
            <w:r w:rsidRPr="00202B47">
              <w:rPr>
                <w:sz w:val="20"/>
                <w:lang w:val="es-ES"/>
              </w:rPr>
              <w:t>Ennery-Plaisance</w:t>
            </w:r>
            <w:proofErr w:type="spellEnd"/>
            <w:r w:rsidRPr="00202B47">
              <w:rPr>
                <w:sz w:val="20"/>
                <w:lang w:val="es-ES"/>
              </w:rPr>
              <w:t xml:space="preserve"> mantenidos por el proyecto</w:t>
            </w:r>
          </w:p>
        </w:tc>
        <w:tc>
          <w:tcPr>
            <w:tcW w:w="1842" w:type="dxa"/>
            <w:tcBorders>
              <w:top w:val="double" w:sz="4" w:space="0" w:color="auto"/>
            </w:tcBorders>
          </w:tcPr>
          <w:p w:rsidR="00EE4E2D" w:rsidRPr="00202B47" w:rsidRDefault="00EE4E2D" w:rsidP="009839E7">
            <w:pPr>
              <w:spacing w:before="120" w:after="120"/>
              <w:ind w:left="186"/>
              <w:rPr>
                <w:sz w:val="20"/>
                <w:lang w:val="es-ES"/>
              </w:rPr>
            </w:pPr>
          </w:p>
        </w:tc>
        <w:tc>
          <w:tcPr>
            <w:tcW w:w="2302" w:type="dxa"/>
            <w:tcBorders>
              <w:top w:val="double" w:sz="4" w:space="0" w:color="auto"/>
            </w:tcBorders>
            <w:vAlign w:val="center"/>
          </w:tcPr>
          <w:p w:rsidR="00EE4E2D" w:rsidRPr="00202B47" w:rsidRDefault="00EE4E2D" w:rsidP="009839E7">
            <w:pPr>
              <w:spacing w:before="120" w:after="120"/>
              <w:ind w:left="186"/>
              <w:rPr>
                <w:sz w:val="20"/>
                <w:lang w:val="es-ES"/>
              </w:rPr>
            </w:pPr>
            <w:r w:rsidRPr="00202B47">
              <w:rPr>
                <w:sz w:val="20"/>
                <w:lang w:val="es-ES"/>
              </w:rPr>
              <w:t>Número de ciudades con tratamiento de control de polvo</w:t>
            </w:r>
          </w:p>
        </w:tc>
        <w:tc>
          <w:tcPr>
            <w:tcW w:w="1951" w:type="dxa"/>
            <w:tcBorders>
              <w:top w:val="double" w:sz="4" w:space="0" w:color="auto"/>
            </w:tcBorders>
            <w:vAlign w:val="center"/>
          </w:tcPr>
          <w:p w:rsidR="00EE4E2D" w:rsidRPr="00202B47" w:rsidRDefault="00EE4E2D" w:rsidP="009839E7">
            <w:pPr>
              <w:autoSpaceDE w:val="0"/>
              <w:autoSpaceDN w:val="0"/>
              <w:adjustRightInd w:val="0"/>
              <w:rPr>
                <w:sz w:val="20"/>
                <w:lang w:val="es-ES"/>
              </w:rPr>
            </w:pPr>
            <w:r w:rsidRPr="00202B47">
              <w:rPr>
                <w:sz w:val="20"/>
                <w:lang w:val="es-ES"/>
              </w:rPr>
              <w:t>Número de equipos y maquinaria comprados para mantenimiento de las Direcciones Departamentales</w:t>
            </w:r>
          </w:p>
        </w:tc>
      </w:tr>
      <w:tr w:rsidR="00580DEE" w:rsidRPr="00202B47" w:rsidTr="009764DF">
        <w:tc>
          <w:tcPr>
            <w:tcW w:w="1974" w:type="dxa"/>
            <w:tcBorders>
              <w:top w:val="double" w:sz="4" w:space="0" w:color="auto"/>
              <w:bottom w:val="double" w:sz="4" w:space="0" w:color="auto"/>
            </w:tcBorders>
          </w:tcPr>
          <w:p w:rsidR="00EE4E2D" w:rsidRPr="00202B47" w:rsidRDefault="00EE4E2D" w:rsidP="009839E7">
            <w:pPr>
              <w:spacing w:before="120" w:after="120"/>
              <w:ind w:left="186"/>
              <w:rPr>
                <w:sz w:val="20"/>
                <w:lang w:val="es-ES"/>
              </w:rPr>
            </w:pPr>
          </w:p>
        </w:tc>
        <w:tc>
          <w:tcPr>
            <w:tcW w:w="1842" w:type="dxa"/>
            <w:tcBorders>
              <w:top w:val="double" w:sz="4" w:space="0" w:color="auto"/>
              <w:bottom w:val="double" w:sz="4" w:space="0" w:color="auto"/>
            </w:tcBorders>
          </w:tcPr>
          <w:p w:rsidR="00EE4E2D" w:rsidRPr="00202B47" w:rsidRDefault="00EE4E2D" w:rsidP="009839E7">
            <w:pPr>
              <w:spacing w:before="120" w:after="120"/>
              <w:ind w:left="186"/>
              <w:rPr>
                <w:sz w:val="20"/>
                <w:lang w:val="es-ES"/>
              </w:rPr>
            </w:pPr>
          </w:p>
        </w:tc>
        <w:tc>
          <w:tcPr>
            <w:tcW w:w="2302" w:type="dxa"/>
            <w:tcBorders>
              <w:top w:val="double" w:sz="4" w:space="0" w:color="auto"/>
              <w:bottom w:val="double" w:sz="4" w:space="0" w:color="auto"/>
            </w:tcBorders>
            <w:vAlign w:val="center"/>
          </w:tcPr>
          <w:p w:rsidR="00EE4E2D" w:rsidRPr="00202B47" w:rsidRDefault="00EE4E2D" w:rsidP="009839E7">
            <w:pPr>
              <w:spacing w:before="120" w:after="120"/>
              <w:ind w:left="186"/>
              <w:rPr>
                <w:sz w:val="20"/>
                <w:lang w:val="es-ES"/>
              </w:rPr>
            </w:pPr>
          </w:p>
        </w:tc>
        <w:tc>
          <w:tcPr>
            <w:tcW w:w="1951" w:type="dxa"/>
            <w:tcBorders>
              <w:top w:val="double" w:sz="4" w:space="0" w:color="auto"/>
              <w:bottom w:val="double" w:sz="4" w:space="0" w:color="auto"/>
            </w:tcBorders>
            <w:vAlign w:val="center"/>
          </w:tcPr>
          <w:p w:rsidR="00EE4E2D" w:rsidRPr="00202B47" w:rsidRDefault="00EE4E2D" w:rsidP="009839E7">
            <w:pPr>
              <w:autoSpaceDE w:val="0"/>
              <w:autoSpaceDN w:val="0"/>
              <w:adjustRightInd w:val="0"/>
              <w:rPr>
                <w:sz w:val="20"/>
                <w:lang w:val="es-ES"/>
              </w:rPr>
            </w:pPr>
            <w:r w:rsidRPr="00202B47">
              <w:rPr>
                <w:sz w:val="20"/>
                <w:lang w:val="es-ES"/>
              </w:rPr>
              <w:br/>
              <w:t>Base de datos de Seguridad Vial para la RN-1</w:t>
            </w:r>
          </w:p>
        </w:tc>
      </w:tr>
      <w:tr w:rsidR="00EE4E2D" w:rsidRPr="00202B47" w:rsidTr="009764DF">
        <w:tc>
          <w:tcPr>
            <w:tcW w:w="1974" w:type="dxa"/>
            <w:tcBorders>
              <w:top w:val="double" w:sz="4" w:space="0" w:color="auto"/>
              <w:bottom w:val="double" w:sz="4" w:space="0" w:color="auto"/>
            </w:tcBorders>
          </w:tcPr>
          <w:p w:rsidR="00EE4E2D" w:rsidRPr="00202B47" w:rsidRDefault="00EE4E2D" w:rsidP="009839E7">
            <w:pPr>
              <w:spacing w:before="120" w:after="120"/>
              <w:ind w:left="186"/>
              <w:rPr>
                <w:sz w:val="20"/>
                <w:lang w:val="es-ES"/>
              </w:rPr>
            </w:pPr>
          </w:p>
        </w:tc>
        <w:tc>
          <w:tcPr>
            <w:tcW w:w="1842" w:type="dxa"/>
            <w:tcBorders>
              <w:top w:val="double" w:sz="4" w:space="0" w:color="auto"/>
              <w:bottom w:val="double" w:sz="4" w:space="0" w:color="auto"/>
            </w:tcBorders>
          </w:tcPr>
          <w:p w:rsidR="00EE4E2D" w:rsidRPr="00202B47" w:rsidRDefault="00EE4E2D" w:rsidP="009839E7">
            <w:pPr>
              <w:spacing w:before="120" w:after="120"/>
              <w:ind w:left="186"/>
              <w:rPr>
                <w:sz w:val="20"/>
                <w:lang w:val="es-ES"/>
              </w:rPr>
            </w:pPr>
          </w:p>
        </w:tc>
        <w:tc>
          <w:tcPr>
            <w:tcW w:w="2302" w:type="dxa"/>
            <w:tcBorders>
              <w:top w:val="double" w:sz="4" w:space="0" w:color="auto"/>
              <w:bottom w:val="double" w:sz="4" w:space="0" w:color="auto"/>
            </w:tcBorders>
            <w:vAlign w:val="center"/>
          </w:tcPr>
          <w:p w:rsidR="00EE4E2D" w:rsidRPr="00202B47" w:rsidRDefault="00EE4E2D" w:rsidP="009839E7">
            <w:pPr>
              <w:spacing w:before="120" w:after="120"/>
              <w:ind w:left="186"/>
              <w:rPr>
                <w:sz w:val="20"/>
                <w:lang w:val="es-ES"/>
              </w:rPr>
            </w:pPr>
          </w:p>
        </w:tc>
        <w:tc>
          <w:tcPr>
            <w:tcW w:w="1951" w:type="dxa"/>
            <w:tcBorders>
              <w:top w:val="double" w:sz="4" w:space="0" w:color="auto"/>
              <w:bottom w:val="double" w:sz="4" w:space="0" w:color="auto"/>
            </w:tcBorders>
            <w:vAlign w:val="center"/>
          </w:tcPr>
          <w:p w:rsidR="00EE4E2D" w:rsidRPr="00202B47" w:rsidDel="005120C0" w:rsidRDefault="00EE4E2D" w:rsidP="009839E7">
            <w:pPr>
              <w:autoSpaceDE w:val="0"/>
              <w:autoSpaceDN w:val="0"/>
              <w:adjustRightInd w:val="0"/>
              <w:rPr>
                <w:sz w:val="20"/>
                <w:lang w:val="es-ES"/>
              </w:rPr>
            </w:pPr>
            <w:r w:rsidRPr="00202B47">
              <w:rPr>
                <w:sz w:val="20"/>
                <w:lang w:val="es-ES"/>
              </w:rPr>
              <w:t>Numero de talleres de seguridad vial y sesiones con líderes comunitarios</w:t>
            </w:r>
          </w:p>
        </w:tc>
      </w:tr>
      <w:tr w:rsidR="00EE4E2D" w:rsidRPr="00202B47" w:rsidTr="009764DF">
        <w:tc>
          <w:tcPr>
            <w:tcW w:w="1974" w:type="dxa"/>
            <w:tcBorders>
              <w:top w:val="double" w:sz="4" w:space="0" w:color="auto"/>
            </w:tcBorders>
          </w:tcPr>
          <w:p w:rsidR="00EE4E2D" w:rsidRPr="00202B47" w:rsidRDefault="00EE4E2D" w:rsidP="009839E7">
            <w:pPr>
              <w:spacing w:before="120" w:after="120"/>
              <w:ind w:left="186"/>
              <w:rPr>
                <w:sz w:val="20"/>
                <w:lang w:val="es-ES"/>
              </w:rPr>
            </w:pPr>
          </w:p>
        </w:tc>
        <w:tc>
          <w:tcPr>
            <w:tcW w:w="1842" w:type="dxa"/>
            <w:tcBorders>
              <w:top w:val="double" w:sz="4" w:space="0" w:color="auto"/>
            </w:tcBorders>
          </w:tcPr>
          <w:p w:rsidR="00EE4E2D" w:rsidRPr="00202B47" w:rsidRDefault="00EE4E2D" w:rsidP="009839E7">
            <w:pPr>
              <w:spacing w:before="120" w:after="120"/>
              <w:ind w:left="186"/>
              <w:rPr>
                <w:sz w:val="20"/>
                <w:lang w:val="es-ES"/>
              </w:rPr>
            </w:pPr>
          </w:p>
        </w:tc>
        <w:tc>
          <w:tcPr>
            <w:tcW w:w="2302" w:type="dxa"/>
            <w:tcBorders>
              <w:top w:val="double" w:sz="4" w:space="0" w:color="auto"/>
            </w:tcBorders>
            <w:vAlign w:val="center"/>
          </w:tcPr>
          <w:p w:rsidR="00EE4E2D" w:rsidRPr="00202B47" w:rsidRDefault="00EE4E2D" w:rsidP="009839E7">
            <w:pPr>
              <w:spacing w:before="120" w:after="120"/>
              <w:ind w:left="186"/>
              <w:rPr>
                <w:sz w:val="20"/>
                <w:lang w:val="es-ES"/>
              </w:rPr>
            </w:pPr>
          </w:p>
        </w:tc>
        <w:tc>
          <w:tcPr>
            <w:tcW w:w="1951" w:type="dxa"/>
            <w:tcBorders>
              <w:top w:val="double" w:sz="4" w:space="0" w:color="auto"/>
            </w:tcBorders>
            <w:vAlign w:val="center"/>
          </w:tcPr>
          <w:p w:rsidR="00EE4E2D" w:rsidRPr="00202B47" w:rsidDel="005120C0" w:rsidRDefault="00EE4E2D" w:rsidP="009839E7">
            <w:pPr>
              <w:autoSpaceDE w:val="0"/>
              <w:autoSpaceDN w:val="0"/>
              <w:adjustRightInd w:val="0"/>
              <w:rPr>
                <w:sz w:val="20"/>
                <w:lang w:val="es-ES"/>
              </w:rPr>
            </w:pPr>
            <w:r w:rsidRPr="00202B47">
              <w:rPr>
                <w:sz w:val="20"/>
                <w:lang w:val="es-ES"/>
              </w:rPr>
              <w:t xml:space="preserve">Número de personas beneficiadas por el programa HIV </w:t>
            </w:r>
          </w:p>
        </w:tc>
      </w:tr>
      <w:tr w:rsidR="00EE4E2D" w:rsidRPr="00202B47" w:rsidTr="009764DF">
        <w:tc>
          <w:tcPr>
            <w:tcW w:w="1974" w:type="dxa"/>
            <w:tcBorders>
              <w:top w:val="double" w:sz="4" w:space="0" w:color="auto"/>
            </w:tcBorders>
          </w:tcPr>
          <w:p w:rsidR="00EE4E2D" w:rsidRPr="00202B47" w:rsidRDefault="00EE4E2D" w:rsidP="009839E7">
            <w:pPr>
              <w:spacing w:before="120" w:after="120"/>
              <w:ind w:left="186"/>
              <w:rPr>
                <w:sz w:val="20"/>
                <w:lang w:val="es-ES"/>
              </w:rPr>
            </w:pPr>
          </w:p>
        </w:tc>
        <w:tc>
          <w:tcPr>
            <w:tcW w:w="1842" w:type="dxa"/>
            <w:tcBorders>
              <w:top w:val="double" w:sz="4" w:space="0" w:color="auto"/>
            </w:tcBorders>
          </w:tcPr>
          <w:p w:rsidR="00EE4E2D" w:rsidRPr="00202B47" w:rsidRDefault="00EE4E2D" w:rsidP="009839E7">
            <w:pPr>
              <w:spacing w:before="120" w:after="120"/>
              <w:ind w:left="186"/>
              <w:rPr>
                <w:sz w:val="20"/>
                <w:lang w:val="es-ES"/>
              </w:rPr>
            </w:pPr>
          </w:p>
        </w:tc>
        <w:tc>
          <w:tcPr>
            <w:tcW w:w="2302" w:type="dxa"/>
            <w:tcBorders>
              <w:top w:val="double" w:sz="4" w:space="0" w:color="auto"/>
            </w:tcBorders>
            <w:vAlign w:val="center"/>
          </w:tcPr>
          <w:p w:rsidR="00EE4E2D" w:rsidRPr="00202B47" w:rsidRDefault="00EE4E2D" w:rsidP="009839E7">
            <w:pPr>
              <w:spacing w:before="120" w:after="120"/>
              <w:ind w:left="186"/>
              <w:rPr>
                <w:sz w:val="20"/>
                <w:lang w:val="es-ES"/>
              </w:rPr>
            </w:pPr>
          </w:p>
        </w:tc>
        <w:tc>
          <w:tcPr>
            <w:tcW w:w="1951" w:type="dxa"/>
            <w:tcBorders>
              <w:top w:val="double" w:sz="4" w:space="0" w:color="auto"/>
            </w:tcBorders>
            <w:vAlign w:val="center"/>
          </w:tcPr>
          <w:p w:rsidR="00EE4E2D" w:rsidRPr="00202B47" w:rsidRDefault="00EE4E2D" w:rsidP="009764DF">
            <w:pPr>
              <w:spacing w:after="200" w:line="276" w:lineRule="auto"/>
              <w:rPr>
                <w:sz w:val="20"/>
                <w:lang w:val="es-ES"/>
              </w:rPr>
            </w:pPr>
            <w:r w:rsidRPr="00202B47">
              <w:rPr>
                <w:sz w:val="20"/>
                <w:lang w:val="es-ES"/>
              </w:rPr>
              <w:t xml:space="preserve">Número de mujeres capacitadas en tareas </w:t>
            </w:r>
            <w:r w:rsidRPr="00202B47">
              <w:rPr>
                <w:sz w:val="20"/>
                <w:lang w:val="es-ES"/>
              </w:rPr>
              <w:lastRenderedPageBreak/>
              <w:t xml:space="preserve">de </w:t>
            </w:r>
            <w:r w:rsidR="00580DEE" w:rsidRPr="00202B47">
              <w:rPr>
                <w:sz w:val="20"/>
                <w:lang w:val="es-ES"/>
              </w:rPr>
              <w:t>construcción</w:t>
            </w:r>
          </w:p>
        </w:tc>
      </w:tr>
    </w:tbl>
    <w:p w:rsidR="000D3F7A" w:rsidRPr="00202B47" w:rsidRDefault="000D3F7A" w:rsidP="009839E7">
      <w:pPr>
        <w:rPr>
          <w:lang w:val="es-ES"/>
        </w:rPr>
      </w:pPr>
    </w:p>
    <w:p w:rsidR="0074614F" w:rsidRPr="00202B47" w:rsidRDefault="0074614F" w:rsidP="009839E7">
      <w:pPr>
        <w:spacing w:after="200" w:line="276" w:lineRule="auto"/>
        <w:rPr>
          <w:lang w:val="es-ES"/>
        </w:rPr>
      </w:pPr>
    </w:p>
    <w:p w:rsidR="00B11FF2" w:rsidRPr="00202B47" w:rsidRDefault="00B11FF2" w:rsidP="009839E7">
      <w:pPr>
        <w:pStyle w:val="Heading1"/>
        <w:rPr>
          <w:noProof w:val="0"/>
          <w:sz w:val="24"/>
          <w:szCs w:val="24"/>
          <w:lang w:val="es-ES"/>
        </w:rPr>
      </w:pPr>
      <w:r w:rsidRPr="00202B47">
        <w:rPr>
          <w:noProof w:val="0"/>
          <w:sz w:val="24"/>
          <w:szCs w:val="24"/>
          <w:lang w:val="es-ES"/>
        </w:rPr>
        <w:t>Monitoreo</w:t>
      </w:r>
    </w:p>
    <w:p w:rsidR="006D577A" w:rsidRPr="00202B47" w:rsidRDefault="006D577A" w:rsidP="009839E7">
      <w:pPr>
        <w:pStyle w:val="FirstHeading"/>
        <w:keepNext w:val="0"/>
        <w:widowControl w:val="0"/>
        <w:rPr>
          <w:szCs w:val="24"/>
        </w:rPr>
      </w:pPr>
      <w:r w:rsidRPr="00202B47">
        <w:rPr>
          <w:szCs w:val="24"/>
        </w:rPr>
        <w:t>Indicadores</w:t>
      </w:r>
      <w:r w:rsidR="00793265" w:rsidRPr="00202B47">
        <w:rPr>
          <w:szCs w:val="24"/>
        </w:rPr>
        <w:t xml:space="preserve"> de Producto</w:t>
      </w:r>
    </w:p>
    <w:p w:rsidR="00BD6A36" w:rsidRPr="00C00711" w:rsidRDefault="006D577A" w:rsidP="009839E7">
      <w:pPr>
        <w:pStyle w:val="AutoNumpara"/>
        <w:rPr>
          <w:noProof w:val="0"/>
          <w:lang w:val="es-ES"/>
        </w:rPr>
      </w:pPr>
      <w:r w:rsidRPr="00202B47">
        <w:rPr>
          <w:noProof w:val="0"/>
          <w:lang w:val="es-ES"/>
        </w:rPr>
        <w:t xml:space="preserve">Los indicadores para el seguimiento de la operación se refieren al avance en el desarrollo de los </w:t>
      </w:r>
      <w:r w:rsidR="005327FE" w:rsidRPr="00202B47">
        <w:rPr>
          <w:noProof w:val="0"/>
          <w:lang w:val="es-ES"/>
        </w:rPr>
        <w:t xml:space="preserve">productos específicos </w:t>
      </w:r>
      <w:r w:rsidR="002D3294" w:rsidRPr="00202B47">
        <w:rPr>
          <w:noProof w:val="0"/>
          <w:lang w:val="es-ES"/>
        </w:rPr>
        <w:t xml:space="preserve">(outputs) </w:t>
      </w:r>
      <w:r w:rsidR="005327FE" w:rsidRPr="00202B47">
        <w:rPr>
          <w:noProof w:val="0"/>
          <w:lang w:val="es-ES"/>
        </w:rPr>
        <w:t>esperados para cada componente</w:t>
      </w:r>
      <w:r w:rsidR="000C4920" w:rsidRPr="00202B47">
        <w:rPr>
          <w:noProof w:val="0"/>
          <w:lang w:val="es-ES"/>
        </w:rPr>
        <w:t>, según se indica abajo en el Cuadro 1</w:t>
      </w:r>
      <w:r w:rsidR="00BD6A36" w:rsidRPr="00202B47">
        <w:rPr>
          <w:noProof w:val="0"/>
          <w:lang w:val="es-ES"/>
        </w:rPr>
        <w:t xml:space="preserve">. El detalle sobre la evolución esperada de cada indicador se presenta en Anexo II del POD – Marco de Resultados del Proyecto, de acuerdo con la programación realizada en los Planes Operativos </w:t>
      </w:r>
      <w:r w:rsidR="00BD6A36" w:rsidRPr="00C00711">
        <w:rPr>
          <w:noProof w:val="0"/>
          <w:lang w:val="es-ES"/>
        </w:rPr>
        <w:t xml:space="preserve">Anuales </w:t>
      </w:r>
      <w:r w:rsidR="0096228A" w:rsidRPr="00C00711">
        <w:rPr>
          <w:noProof w:val="0"/>
          <w:lang w:val="es-ES"/>
        </w:rPr>
        <w:t>(</w:t>
      </w:r>
      <w:ins w:id="0" w:author="Test" w:date="2013-08-28T15:50:00Z">
        <w:r w:rsidR="00C00711" w:rsidRPr="00C00711">
          <w:rPr>
            <w:noProof w:val="0"/>
            <w:lang w:val="es-ES"/>
          </w:rPr>
          <w:fldChar w:fldCharType="begin"/>
        </w:r>
        <w:r w:rsidR="00C00711" w:rsidRPr="00C00711">
          <w:rPr>
            <w:noProof w:val="0"/>
            <w:lang w:val="es-ES"/>
          </w:rPr>
          <w:instrText xml:space="preserve"> HYPERLINK "PCDOCS://IDBDOCS/38020064/2" </w:instrText>
        </w:r>
        <w:r w:rsidR="00C00711" w:rsidRPr="00C00711">
          <w:rPr>
            <w:noProof w:val="0"/>
            <w:lang w:val="es-ES"/>
          </w:rPr>
        </w:r>
        <w:r w:rsidR="00C00711" w:rsidRPr="00C00711">
          <w:rPr>
            <w:noProof w:val="0"/>
            <w:lang w:val="es-ES"/>
          </w:rPr>
          <w:fldChar w:fldCharType="separate"/>
        </w:r>
        <w:r w:rsidR="000134ED" w:rsidRPr="00C00711">
          <w:rPr>
            <w:rStyle w:val="Hyperlink"/>
            <w:noProof w:val="0"/>
            <w:lang w:val="es-ES"/>
          </w:rPr>
          <w:t>REL</w:t>
        </w:r>
        <w:r w:rsidR="00C00711" w:rsidRPr="00C00711">
          <w:rPr>
            <w:rStyle w:val="Hyperlink"/>
            <w:noProof w:val="0"/>
            <w:lang w:val="es-ES"/>
          </w:rPr>
          <w:t>-</w:t>
        </w:r>
        <w:r w:rsidR="000134ED" w:rsidRPr="00C00711">
          <w:rPr>
            <w:rStyle w:val="Hyperlink"/>
            <w:noProof w:val="0"/>
            <w:lang w:val="es-ES"/>
          </w:rPr>
          <w:t>2</w:t>
        </w:r>
        <w:r w:rsidR="00C00711" w:rsidRPr="00C00711">
          <w:rPr>
            <w:noProof w:val="0"/>
            <w:lang w:val="es-ES"/>
          </w:rPr>
          <w:fldChar w:fldCharType="end"/>
        </w:r>
      </w:ins>
      <w:r w:rsidR="00206A59" w:rsidRPr="00C00711">
        <w:rPr>
          <w:noProof w:val="0"/>
          <w:lang w:val="es-ES"/>
        </w:rPr>
        <w:t>).</w:t>
      </w:r>
    </w:p>
    <w:p w:rsidR="008D2805" w:rsidRPr="00202B47" w:rsidRDefault="008D2805" w:rsidP="009839E7">
      <w:pPr>
        <w:autoSpaceDE w:val="0"/>
        <w:autoSpaceDN w:val="0"/>
        <w:adjustRightInd w:val="0"/>
        <w:spacing w:after="200"/>
        <w:ind w:left="720"/>
        <w:jc w:val="both"/>
        <w:rPr>
          <w:lang w:val="es-ES"/>
        </w:rPr>
      </w:pPr>
      <w:r w:rsidRPr="00202B47">
        <w:rPr>
          <w:lang w:val="es-ES"/>
        </w:rPr>
        <w:t>Los principales productos esperados</w:t>
      </w:r>
      <w:r w:rsidR="002640CD" w:rsidRPr="00202B47">
        <w:rPr>
          <w:lang w:val="es-ES"/>
        </w:rPr>
        <w:t xml:space="preserve"> del programa</w:t>
      </w:r>
      <w:r w:rsidRPr="00202B47">
        <w:rPr>
          <w:lang w:val="es-ES"/>
        </w:rPr>
        <w:t xml:space="preserve"> son: (a) vía </w:t>
      </w:r>
      <w:proofErr w:type="spellStart"/>
      <w:r w:rsidRPr="00202B47">
        <w:rPr>
          <w:lang w:val="es-ES"/>
        </w:rPr>
        <w:t>Ennery</w:t>
      </w:r>
      <w:r w:rsidR="0001368E" w:rsidRPr="00202B47">
        <w:rPr>
          <w:lang w:val="es-ES"/>
        </w:rPr>
        <w:t>-Plaisance</w:t>
      </w:r>
      <w:proofErr w:type="spellEnd"/>
      <w:r w:rsidRPr="00202B47">
        <w:rPr>
          <w:lang w:val="es-ES"/>
        </w:rPr>
        <w:t xml:space="preserve"> rehabilitada; (b) </w:t>
      </w:r>
      <w:r w:rsidR="00534811" w:rsidRPr="00202B47">
        <w:rPr>
          <w:lang w:val="es-ES"/>
        </w:rPr>
        <w:t xml:space="preserve">vía </w:t>
      </w:r>
      <w:proofErr w:type="spellStart"/>
      <w:r w:rsidR="0001368E" w:rsidRPr="00202B47">
        <w:rPr>
          <w:lang w:val="es-ES"/>
        </w:rPr>
        <w:t>E</w:t>
      </w:r>
      <w:r w:rsidR="00534811" w:rsidRPr="00202B47">
        <w:rPr>
          <w:lang w:val="es-ES"/>
        </w:rPr>
        <w:t>nnery</w:t>
      </w:r>
      <w:r w:rsidR="0001368E" w:rsidRPr="00202B47">
        <w:rPr>
          <w:lang w:val="es-ES"/>
        </w:rPr>
        <w:t>-Plaisance</w:t>
      </w:r>
      <w:proofErr w:type="spellEnd"/>
      <w:r w:rsidR="00534811" w:rsidRPr="00202B47">
        <w:rPr>
          <w:lang w:val="es-ES"/>
        </w:rPr>
        <w:t xml:space="preserve"> mantenida</w:t>
      </w:r>
      <w:r w:rsidRPr="00202B47">
        <w:rPr>
          <w:lang w:val="es-ES"/>
        </w:rPr>
        <w:t xml:space="preserve">; </w:t>
      </w:r>
      <w:r w:rsidRPr="00202B47">
        <w:rPr>
          <w:spacing w:val="-2"/>
          <w:lang w:val="es-ES"/>
        </w:rPr>
        <w:t xml:space="preserve">(c)  </w:t>
      </w:r>
      <w:r w:rsidR="00981A8F" w:rsidRPr="00202B47">
        <w:rPr>
          <w:spacing w:val="-2"/>
          <w:lang w:val="es-ES"/>
        </w:rPr>
        <w:t>m</w:t>
      </w:r>
      <w:r w:rsidR="00356D19" w:rsidRPr="00202B47">
        <w:rPr>
          <w:spacing w:val="-2"/>
          <w:lang w:val="es-ES"/>
        </w:rPr>
        <w:t>icro empresas contratadas por el MTPTEC para hacer mantenimiento de vías</w:t>
      </w:r>
      <w:r w:rsidR="005118A9" w:rsidRPr="00202B47">
        <w:rPr>
          <w:spacing w:val="-2"/>
          <w:lang w:val="es-ES"/>
        </w:rPr>
        <w:t xml:space="preserve">; (d) </w:t>
      </w:r>
      <w:r w:rsidR="00981A8F" w:rsidRPr="00202B47">
        <w:rPr>
          <w:spacing w:val="-2"/>
          <w:lang w:val="es-ES"/>
        </w:rPr>
        <w:t>p</w:t>
      </w:r>
      <w:r w:rsidR="00356D19" w:rsidRPr="00202B47">
        <w:rPr>
          <w:spacing w:val="-2"/>
          <w:lang w:val="es-ES"/>
        </w:rPr>
        <w:t>ropuesta para creación de la celda de segurida</w:t>
      </w:r>
      <w:r w:rsidR="00981A8F" w:rsidRPr="00202B47">
        <w:rPr>
          <w:spacing w:val="-2"/>
          <w:lang w:val="es-ES"/>
        </w:rPr>
        <w:t>d vial con reglamento operativo</w:t>
      </w:r>
      <w:r w:rsidR="005118A9" w:rsidRPr="00202B47">
        <w:rPr>
          <w:spacing w:val="-2"/>
          <w:lang w:val="es-ES"/>
        </w:rPr>
        <w:t xml:space="preserve">; (e)  </w:t>
      </w:r>
      <w:r w:rsidR="00981A8F" w:rsidRPr="00202B47">
        <w:rPr>
          <w:spacing w:val="-2"/>
          <w:lang w:val="es-ES"/>
        </w:rPr>
        <w:t>r</w:t>
      </w:r>
      <w:r w:rsidR="00356D19" w:rsidRPr="00202B47">
        <w:rPr>
          <w:spacing w:val="-2"/>
          <w:lang w:val="es-ES"/>
        </w:rPr>
        <w:t xml:space="preserve">easentamientos y expropiaciones de viviendas y negocios realizados antes del inicio de las obras del tramo </w:t>
      </w:r>
      <w:proofErr w:type="spellStart"/>
      <w:r w:rsidR="00505115" w:rsidRPr="00202B47">
        <w:rPr>
          <w:spacing w:val="-2"/>
          <w:lang w:val="es-ES"/>
        </w:rPr>
        <w:t>Ennery-Plaisance</w:t>
      </w:r>
      <w:proofErr w:type="spellEnd"/>
      <w:r w:rsidR="005118A9" w:rsidRPr="00202B47">
        <w:rPr>
          <w:spacing w:val="-2"/>
          <w:lang w:val="es-ES"/>
        </w:rPr>
        <w:t xml:space="preserve">; </w:t>
      </w:r>
      <w:r w:rsidR="005118A9" w:rsidRPr="00202B47">
        <w:rPr>
          <w:lang w:val="es-ES"/>
        </w:rPr>
        <w:t>El siguiente cuadro presenta</w:t>
      </w:r>
      <w:r w:rsidR="00020F61" w:rsidRPr="00202B47">
        <w:rPr>
          <w:lang w:val="es-ES"/>
        </w:rPr>
        <w:t xml:space="preserve"> los indicadores de productos, su</w:t>
      </w:r>
      <w:r w:rsidR="005118A9" w:rsidRPr="00202B47">
        <w:rPr>
          <w:lang w:val="es-ES"/>
        </w:rPr>
        <w:t xml:space="preserve"> definición, su frecuencia de medición y los medios de verificación:</w:t>
      </w:r>
    </w:p>
    <w:p w:rsidR="00576C45" w:rsidRPr="00202B47" w:rsidRDefault="00774F0C" w:rsidP="009839E7">
      <w:pPr>
        <w:pStyle w:val="TableTitle"/>
        <w:rPr>
          <w:color w:val="000000"/>
        </w:rPr>
      </w:pPr>
      <w:r w:rsidRPr="00202B47">
        <w:rPr>
          <w:b w:val="0"/>
          <w:sz w:val="22"/>
          <w:szCs w:val="22"/>
        </w:rPr>
        <w:t>Cuadro 1</w:t>
      </w:r>
      <w:r w:rsidR="00F30940" w:rsidRPr="00202B47">
        <w:rPr>
          <w:b w:val="0"/>
          <w:sz w:val="22"/>
          <w:szCs w:val="22"/>
        </w:rPr>
        <w:t xml:space="preserve">: </w:t>
      </w:r>
      <w:r w:rsidR="00576C45" w:rsidRPr="00202B47">
        <w:rPr>
          <w:sz w:val="22"/>
          <w:szCs w:val="22"/>
        </w:rPr>
        <w:t xml:space="preserve">Proyecto </w:t>
      </w:r>
      <w:r w:rsidR="00576C45" w:rsidRPr="00202B47">
        <w:rPr>
          <w:color w:val="000000"/>
          <w:sz w:val="22"/>
          <w:szCs w:val="22"/>
        </w:rPr>
        <w:t>Apoyo al Sector Transporte de Haití</w:t>
      </w:r>
      <w:r w:rsidR="00576C45" w:rsidRPr="00202B47">
        <w:rPr>
          <w:color w:val="000000"/>
        </w:rPr>
        <w:t xml:space="preserve"> II</w:t>
      </w:r>
      <w:r w:rsidR="00F05EB6" w:rsidRPr="00202B47">
        <w:rPr>
          <w:color w:val="000000"/>
        </w:rPr>
        <w:t>I</w:t>
      </w:r>
      <w:r w:rsidR="00576C45" w:rsidRPr="00202B47">
        <w:rPr>
          <w:color w:val="000000"/>
        </w:rPr>
        <w:t xml:space="preserve"> (HA-L10</w:t>
      </w:r>
      <w:r w:rsidR="00F05EB6" w:rsidRPr="00202B47">
        <w:rPr>
          <w:color w:val="000000"/>
        </w:rPr>
        <w:t>79</w:t>
      </w:r>
      <w:r w:rsidR="00576C45" w:rsidRPr="00202B47">
        <w:rPr>
          <w:color w:val="000000"/>
        </w:rPr>
        <w:t xml:space="preserve">) </w:t>
      </w:r>
    </w:p>
    <w:p w:rsidR="008C4CFA" w:rsidRPr="00202B47" w:rsidRDefault="00576C45" w:rsidP="009839E7">
      <w:pPr>
        <w:pStyle w:val="TableTitle"/>
        <w:rPr>
          <w:b w:val="0"/>
          <w:sz w:val="22"/>
          <w:szCs w:val="22"/>
        </w:rPr>
      </w:pPr>
      <w:r w:rsidRPr="00202B47">
        <w:rPr>
          <w:color w:val="000000"/>
        </w:rPr>
        <w:t xml:space="preserve">- </w:t>
      </w:r>
      <w:r w:rsidR="008C4CFA" w:rsidRPr="00202B47">
        <w:rPr>
          <w:b w:val="0"/>
          <w:sz w:val="22"/>
          <w:szCs w:val="22"/>
        </w:rPr>
        <w:t>Indicadores de Producto por Componente</w:t>
      </w:r>
    </w:p>
    <w:p w:rsidR="008C4CFA" w:rsidRPr="00202B47" w:rsidRDefault="008C4CFA" w:rsidP="009839E7">
      <w:pPr>
        <w:pStyle w:val="TableTitle"/>
        <w:rPr>
          <w:rFonts w:asciiTheme="majorHAnsi" w:hAnsiTheme="majorHAnsi"/>
        </w:rPr>
      </w:pPr>
    </w:p>
    <w:tbl>
      <w:tblPr>
        <w:tblW w:w="860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170"/>
        <w:gridCol w:w="2412"/>
      </w:tblGrid>
      <w:tr w:rsidR="00576C45" w:rsidRPr="00202B47" w:rsidTr="002640CD">
        <w:tc>
          <w:tcPr>
            <w:tcW w:w="2413" w:type="dxa"/>
            <w:tcBorders>
              <w:bottom w:val="single" w:sz="4" w:space="0" w:color="auto"/>
            </w:tcBorders>
            <w:shd w:val="clear" w:color="auto" w:fill="244061"/>
            <w:vAlign w:val="center"/>
          </w:tcPr>
          <w:p w:rsidR="00576C45" w:rsidRPr="00202B47" w:rsidRDefault="00576C45" w:rsidP="009839E7">
            <w:pPr>
              <w:jc w:val="center"/>
              <w:rPr>
                <w:b/>
                <w:sz w:val="16"/>
                <w:szCs w:val="16"/>
                <w:lang w:val="es-ES"/>
              </w:rPr>
            </w:pPr>
            <w:r w:rsidRPr="00202B47">
              <w:rPr>
                <w:b/>
                <w:sz w:val="16"/>
                <w:szCs w:val="16"/>
                <w:lang w:val="es-ES"/>
              </w:rPr>
              <w:t>Indicadores por Componente</w:t>
            </w:r>
          </w:p>
        </w:tc>
        <w:tc>
          <w:tcPr>
            <w:tcW w:w="2610" w:type="dxa"/>
            <w:tcBorders>
              <w:bottom w:val="single" w:sz="4" w:space="0" w:color="auto"/>
            </w:tcBorders>
            <w:shd w:val="clear" w:color="auto" w:fill="244061"/>
            <w:vAlign w:val="center"/>
          </w:tcPr>
          <w:p w:rsidR="00576C45" w:rsidRPr="00202B47" w:rsidRDefault="00576C45" w:rsidP="009839E7">
            <w:pPr>
              <w:jc w:val="center"/>
              <w:rPr>
                <w:b/>
                <w:sz w:val="16"/>
                <w:szCs w:val="16"/>
                <w:lang w:val="es-ES"/>
              </w:rPr>
            </w:pPr>
            <w:r w:rsidRPr="00202B47">
              <w:rPr>
                <w:b/>
                <w:sz w:val="16"/>
                <w:szCs w:val="16"/>
                <w:lang w:val="es-ES"/>
              </w:rPr>
              <w:t>Definiciones</w:t>
            </w:r>
          </w:p>
        </w:tc>
        <w:tc>
          <w:tcPr>
            <w:tcW w:w="1170" w:type="dxa"/>
            <w:tcBorders>
              <w:bottom w:val="single" w:sz="4" w:space="0" w:color="auto"/>
            </w:tcBorders>
            <w:shd w:val="clear" w:color="auto" w:fill="244061"/>
            <w:vAlign w:val="center"/>
          </w:tcPr>
          <w:p w:rsidR="00576C45" w:rsidRPr="00202B47" w:rsidRDefault="00576C45" w:rsidP="009839E7">
            <w:pPr>
              <w:jc w:val="center"/>
              <w:rPr>
                <w:b/>
                <w:sz w:val="16"/>
                <w:szCs w:val="16"/>
                <w:lang w:val="es-ES"/>
              </w:rPr>
            </w:pPr>
            <w:r w:rsidRPr="00202B47">
              <w:rPr>
                <w:b/>
                <w:sz w:val="16"/>
                <w:szCs w:val="16"/>
                <w:lang w:val="es-ES"/>
              </w:rPr>
              <w:t>Frecuencia de Medición</w:t>
            </w:r>
          </w:p>
        </w:tc>
        <w:tc>
          <w:tcPr>
            <w:tcW w:w="2412" w:type="dxa"/>
            <w:tcBorders>
              <w:bottom w:val="single" w:sz="4" w:space="0" w:color="auto"/>
            </w:tcBorders>
            <w:shd w:val="clear" w:color="auto" w:fill="244061"/>
            <w:vAlign w:val="center"/>
          </w:tcPr>
          <w:p w:rsidR="00576C45" w:rsidRPr="00202B47" w:rsidRDefault="00576C45" w:rsidP="009839E7">
            <w:pPr>
              <w:jc w:val="center"/>
              <w:rPr>
                <w:b/>
                <w:sz w:val="16"/>
                <w:szCs w:val="16"/>
                <w:lang w:val="es-ES"/>
              </w:rPr>
            </w:pPr>
            <w:r w:rsidRPr="00202B47">
              <w:rPr>
                <w:b/>
                <w:sz w:val="16"/>
                <w:szCs w:val="16"/>
                <w:lang w:val="es-ES"/>
              </w:rPr>
              <w:t>Medios de Verificación</w:t>
            </w:r>
          </w:p>
        </w:tc>
      </w:tr>
      <w:tr w:rsidR="00576C45" w:rsidRPr="00202B47" w:rsidTr="002640CD">
        <w:tc>
          <w:tcPr>
            <w:tcW w:w="8605" w:type="dxa"/>
            <w:gridSpan w:val="4"/>
            <w:shd w:val="clear" w:color="auto" w:fill="95B3D7"/>
            <w:vAlign w:val="center"/>
          </w:tcPr>
          <w:p w:rsidR="00576C45" w:rsidRPr="00202B47" w:rsidRDefault="00576C45" w:rsidP="009764DF">
            <w:pPr>
              <w:rPr>
                <w:b/>
                <w:sz w:val="16"/>
                <w:szCs w:val="16"/>
                <w:lang w:val="es-ES"/>
              </w:rPr>
            </w:pPr>
            <w:r w:rsidRPr="00202B47">
              <w:rPr>
                <w:b/>
                <w:sz w:val="16"/>
                <w:szCs w:val="16"/>
                <w:lang w:val="es-ES"/>
              </w:rPr>
              <w:t xml:space="preserve">Componente </w:t>
            </w:r>
            <w:r w:rsidR="0082604F" w:rsidRPr="00202B47">
              <w:rPr>
                <w:b/>
                <w:sz w:val="16"/>
                <w:szCs w:val="16"/>
                <w:lang w:val="es-ES"/>
              </w:rPr>
              <w:t>1</w:t>
            </w:r>
            <w:r w:rsidRPr="00202B47">
              <w:rPr>
                <w:b/>
                <w:sz w:val="16"/>
                <w:szCs w:val="16"/>
                <w:lang w:val="es-ES"/>
              </w:rPr>
              <w:t>: Obras Civiles</w:t>
            </w:r>
            <w:r w:rsidR="004C4AB4" w:rsidRPr="00202B47">
              <w:rPr>
                <w:b/>
                <w:sz w:val="16"/>
                <w:szCs w:val="16"/>
                <w:lang w:val="es-ES"/>
              </w:rPr>
              <w:t xml:space="preserve"> de Rehabilitación y Mantenimiento</w:t>
            </w:r>
          </w:p>
        </w:tc>
      </w:tr>
      <w:tr w:rsidR="00576C45" w:rsidRPr="00202B47" w:rsidTr="002640CD">
        <w:trPr>
          <w:trHeight w:val="710"/>
        </w:trPr>
        <w:tc>
          <w:tcPr>
            <w:tcW w:w="2413" w:type="dxa"/>
            <w:tcBorders>
              <w:bottom w:val="single" w:sz="4" w:space="0" w:color="auto"/>
            </w:tcBorders>
            <w:vAlign w:val="center"/>
          </w:tcPr>
          <w:p w:rsidR="00576C45" w:rsidRPr="00202B47" w:rsidRDefault="00576C45" w:rsidP="009839E7">
            <w:pPr>
              <w:rPr>
                <w:sz w:val="16"/>
                <w:szCs w:val="16"/>
                <w:lang w:val="es-ES"/>
              </w:rPr>
            </w:pPr>
            <w:r w:rsidRPr="00202B47">
              <w:rPr>
                <w:sz w:val="16"/>
                <w:szCs w:val="16"/>
                <w:lang w:val="es-ES"/>
              </w:rPr>
              <w:t xml:space="preserve">Km carretera </w:t>
            </w:r>
            <w:proofErr w:type="spellStart"/>
            <w:r w:rsidRPr="00202B47">
              <w:rPr>
                <w:sz w:val="16"/>
                <w:szCs w:val="16"/>
                <w:lang w:val="es-ES"/>
              </w:rPr>
              <w:t>Ennery</w:t>
            </w:r>
            <w:r w:rsidR="0001368E" w:rsidRPr="00202B47">
              <w:rPr>
                <w:sz w:val="16"/>
                <w:szCs w:val="16"/>
                <w:lang w:val="es-ES"/>
              </w:rPr>
              <w:t>-Plaisance</w:t>
            </w:r>
            <w:proofErr w:type="spellEnd"/>
            <w:r w:rsidRPr="00202B47">
              <w:rPr>
                <w:sz w:val="16"/>
                <w:szCs w:val="16"/>
                <w:lang w:val="es-ES"/>
              </w:rPr>
              <w:t xml:space="preserve"> rehabilitado</w:t>
            </w:r>
            <w:r w:rsidR="00BD3BD7" w:rsidRPr="00202B47">
              <w:rPr>
                <w:sz w:val="16"/>
                <w:szCs w:val="16"/>
                <w:lang w:val="es-ES"/>
              </w:rPr>
              <w:t>s</w:t>
            </w:r>
            <w:r w:rsidRPr="00202B47">
              <w:rPr>
                <w:sz w:val="16"/>
                <w:szCs w:val="16"/>
                <w:lang w:val="es-ES"/>
              </w:rPr>
              <w:t xml:space="preserve"> por el proyecto (1)</w:t>
            </w:r>
          </w:p>
        </w:tc>
        <w:tc>
          <w:tcPr>
            <w:tcW w:w="2610" w:type="dxa"/>
            <w:tcBorders>
              <w:bottom w:val="single" w:sz="4" w:space="0" w:color="auto"/>
            </w:tcBorders>
            <w:vAlign w:val="center"/>
          </w:tcPr>
          <w:p w:rsidR="00576C45" w:rsidRPr="00202B47" w:rsidRDefault="00576C45" w:rsidP="009839E7">
            <w:pPr>
              <w:rPr>
                <w:sz w:val="16"/>
                <w:szCs w:val="16"/>
                <w:lang w:val="es-ES"/>
              </w:rPr>
            </w:pPr>
            <w:r w:rsidRPr="00202B47">
              <w:rPr>
                <w:sz w:val="16"/>
                <w:szCs w:val="16"/>
                <w:lang w:val="es-ES"/>
              </w:rPr>
              <w:t>Rehabilitado: km de vía deteriorada que son rehabilitados</w:t>
            </w:r>
          </w:p>
        </w:tc>
        <w:tc>
          <w:tcPr>
            <w:tcW w:w="1170" w:type="dxa"/>
            <w:tcBorders>
              <w:bottom w:val="single" w:sz="4" w:space="0" w:color="auto"/>
            </w:tcBorders>
            <w:vAlign w:val="center"/>
          </w:tcPr>
          <w:p w:rsidR="00576C45" w:rsidRPr="00202B47" w:rsidRDefault="00DC0819" w:rsidP="009839E7">
            <w:pPr>
              <w:jc w:val="center"/>
              <w:rPr>
                <w:sz w:val="16"/>
                <w:szCs w:val="16"/>
                <w:lang w:val="es-ES"/>
              </w:rPr>
            </w:pPr>
            <w:r w:rsidRPr="00202B47">
              <w:rPr>
                <w:sz w:val="16"/>
                <w:szCs w:val="16"/>
                <w:lang w:val="es-ES"/>
              </w:rPr>
              <w:t>Semestral</w:t>
            </w:r>
          </w:p>
        </w:tc>
        <w:tc>
          <w:tcPr>
            <w:tcW w:w="2412" w:type="dxa"/>
            <w:tcBorders>
              <w:bottom w:val="single" w:sz="4" w:space="0" w:color="auto"/>
            </w:tcBorders>
            <w:shd w:val="clear" w:color="auto" w:fill="auto"/>
            <w:vAlign w:val="center"/>
          </w:tcPr>
          <w:p w:rsidR="00576C45" w:rsidRPr="00202B47" w:rsidRDefault="00576C45" w:rsidP="009839E7">
            <w:pPr>
              <w:rPr>
                <w:sz w:val="16"/>
                <w:szCs w:val="16"/>
                <w:lang w:val="es-ES"/>
              </w:rPr>
            </w:pPr>
            <w:r w:rsidRPr="00202B47">
              <w:rPr>
                <w:sz w:val="16"/>
                <w:szCs w:val="16"/>
                <w:lang w:val="es-ES"/>
              </w:rPr>
              <w:t>Acta de recepción de obras.  Informes de Supervisión.</w:t>
            </w:r>
          </w:p>
          <w:p w:rsidR="00576C45" w:rsidRPr="00202B47" w:rsidRDefault="00576C45" w:rsidP="009839E7">
            <w:pPr>
              <w:jc w:val="both"/>
              <w:rPr>
                <w:sz w:val="16"/>
                <w:szCs w:val="16"/>
                <w:lang w:val="es-ES"/>
              </w:rPr>
            </w:pPr>
            <w:r w:rsidRPr="00202B47">
              <w:rPr>
                <w:sz w:val="16"/>
                <w:szCs w:val="16"/>
                <w:lang w:val="es-ES"/>
              </w:rPr>
              <w:t>Reportes de la UCE.</w:t>
            </w:r>
          </w:p>
        </w:tc>
      </w:tr>
      <w:tr w:rsidR="00576C45" w:rsidRPr="00202B47" w:rsidTr="002640CD">
        <w:trPr>
          <w:trHeight w:val="872"/>
        </w:trPr>
        <w:tc>
          <w:tcPr>
            <w:tcW w:w="2413" w:type="dxa"/>
            <w:vAlign w:val="center"/>
          </w:tcPr>
          <w:p w:rsidR="00576C45" w:rsidRPr="00202B47" w:rsidRDefault="00576C45" w:rsidP="009839E7">
            <w:pPr>
              <w:rPr>
                <w:sz w:val="16"/>
                <w:szCs w:val="16"/>
                <w:lang w:val="es-ES"/>
              </w:rPr>
            </w:pPr>
            <w:r w:rsidRPr="00202B47">
              <w:rPr>
                <w:sz w:val="16"/>
                <w:szCs w:val="16"/>
                <w:lang w:val="es-ES"/>
              </w:rPr>
              <w:t xml:space="preserve">Km carretera </w:t>
            </w:r>
            <w:proofErr w:type="spellStart"/>
            <w:r w:rsidR="0001368E" w:rsidRPr="00202B47">
              <w:rPr>
                <w:sz w:val="16"/>
                <w:szCs w:val="16"/>
                <w:lang w:val="es-ES"/>
              </w:rPr>
              <w:t>Ennery-Plaisance</w:t>
            </w:r>
            <w:proofErr w:type="spellEnd"/>
            <w:r w:rsidRPr="00202B47">
              <w:rPr>
                <w:sz w:val="16"/>
                <w:szCs w:val="16"/>
                <w:lang w:val="es-ES"/>
              </w:rPr>
              <w:t xml:space="preserve"> mantenidos por el proyecto </w:t>
            </w:r>
          </w:p>
        </w:tc>
        <w:tc>
          <w:tcPr>
            <w:tcW w:w="2610" w:type="dxa"/>
            <w:vAlign w:val="center"/>
          </w:tcPr>
          <w:p w:rsidR="00576C45" w:rsidRPr="00202B47" w:rsidRDefault="00576C45" w:rsidP="009839E7">
            <w:pPr>
              <w:rPr>
                <w:sz w:val="16"/>
                <w:szCs w:val="16"/>
                <w:lang w:val="es-ES"/>
              </w:rPr>
            </w:pPr>
            <w:r w:rsidRPr="00202B47">
              <w:rPr>
                <w:sz w:val="16"/>
                <w:szCs w:val="16"/>
                <w:lang w:val="es-ES"/>
              </w:rPr>
              <w:t>Mantenidos: km de vía mantenidos según criterios definidos por el MTPTEC antes del inicio de los trabajos y aprobados por el Banco</w:t>
            </w:r>
          </w:p>
        </w:tc>
        <w:tc>
          <w:tcPr>
            <w:tcW w:w="1170" w:type="dxa"/>
            <w:vAlign w:val="center"/>
          </w:tcPr>
          <w:p w:rsidR="00576C45" w:rsidRPr="00202B47" w:rsidRDefault="00DC0819" w:rsidP="009839E7">
            <w:pPr>
              <w:jc w:val="center"/>
              <w:rPr>
                <w:sz w:val="16"/>
                <w:szCs w:val="16"/>
                <w:u w:val="single"/>
                <w:lang w:val="es-ES"/>
              </w:rPr>
            </w:pPr>
            <w:r w:rsidRPr="00202B47">
              <w:rPr>
                <w:sz w:val="16"/>
                <w:szCs w:val="16"/>
                <w:lang w:val="es-ES"/>
              </w:rPr>
              <w:t>Semestral</w:t>
            </w:r>
          </w:p>
        </w:tc>
        <w:tc>
          <w:tcPr>
            <w:tcW w:w="2412" w:type="dxa"/>
            <w:shd w:val="clear" w:color="auto" w:fill="auto"/>
            <w:vAlign w:val="center"/>
          </w:tcPr>
          <w:p w:rsidR="00576C45" w:rsidRPr="00202B47" w:rsidRDefault="00576C45" w:rsidP="009839E7">
            <w:pPr>
              <w:rPr>
                <w:sz w:val="16"/>
                <w:szCs w:val="16"/>
                <w:lang w:val="es-ES"/>
              </w:rPr>
            </w:pPr>
            <w:r w:rsidRPr="00202B47">
              <w:rPr>
                <w:sz w:val="16"/>
                <w:szCs w:val="16"/>
                <w:lang w:val="es-ES"/>
              </w:rPr>
              <w:t>Acta de recepción de obras.</w:t>
            </w:r>
          </w:p>
          <w:p w:rsidR="00576C45" w:rsidRPr="00202B47" w:rsidRDefault="00576C45" w:rsidP="009839E7">
            <w:pPr>
              <w:rPr>
                <w:sz w:val="16"/>
                <w:szCs w:val="16"/>
                <w:lang w:val="es-ES"/>
              </w:rPr>
            </w:pPr>
            <w:r w:rsidRPr="00202B47">
              <w:rPr>
                <w:sz w:val="16"/>
                <w:szCs w:val="16"/>
                <w:lang w:val="es-ES"/>
              </w:rPr>
              <w:t xml:space="preserve">Informes de Supervisión. </w:t>
            </w:r>
          </w:p>
          <w:p w:rsidR="00576C45" w:rsidRPr="00202B47" w:rsidRDefault="00576C45" w:rsidP="009839E7">
            <w:pPr>
              <w:rPr>
                <w:sz w:val="16"/>
                <w:szCs w:val="16"/>
                <w:lang w:val="es-ES"/>
              </w:rPr>
            </w:pPr>
            <w:r w:rsidRPr="00202B47">
              <w:rPr>
                <w:sz w:val="16"/>
                <w:szCs w:val="16"/>
                <w:lang w:val="es-ES"/>
              </w:rPr>
              <w:t>Reportes de la UCE.</w:t>
            </w:r>
          </w:p>
        </w:tc>
      </w:tr>
      <w:tr w:rsidR="0082604F" w:rsidRPr="00202B47" w:rsidTr="002640CD">
        <w:tc>
          <w:tcPr>
            <w:tcW w:w="8605" w:type="dxa"/>
            <w:gridSpan w:val="4"/>
            <w:shd w:val="clear" w:color="auto" w:fill="95B3D7"/>
            <w:vAlign w:val="center"/>
          </w:tcPr>
          <w:p w:rsidR="0082604F" w:rsidRPr="00202B47" w:rsidRDefault="0082604F" w:rsidP="009764DF">
            <w:pPr>
              <w:rPr>
                <w:b/>
                <w:sz w:val="16"/>
                <w:szCs w:val="16"/>
                <w:lang w:val="es-ES"/>
              </w:rPr>
            </w:pPr>
            <w:r w:rsidRPr="00202B47">
              <w:rPr>
                <w:b/>
                <w:sz w:val="16"/>
                <w:szCs w:val="16"/>
                <w:lang w:val="es-ES"/>
              </w:rPr>
              <w:t>Componente 2: Administración</w:t>
            </w:r>
            <w:r w:rsidR="004C4AB4" w:rsidRPr="00202B47">
              <w:rPr>
                <w:b/>
                <w:sz w:val="16"/>
                <w:szCs w:val="16"/>
                <w:lang w:val="es-ES"/>
              </w:rPr>
              <w:t>,  I</w:t>
            </w:r>
            <w:r w:rsidRPr="00202B47">
              <w:rPr>
                <w:b/>
                <w:sz w:val="16"/>
                <w:szCs w:val="16"/>
                <w:lang w:val="es-ES"/>
              </w:rPr>
              <w:t>ngeniería</w:t>
            </w:r>
            <w:r w:rsidR="004C4AB4" w:rsidRPr="00202B47">
              <w:rPr>
                <w:b/>
                <w:sz w:val="16"/>
                <w:szCs w:val="16"/>
                <w:lang w:val="es-ES"/>
              </w:rPr>
              <w:t xml:space="preserve"> y Supervisión</w:t>
            </w:r>
            <w:r w:rsidRPr="00202B47">
              <w:rPr>
                <w:b/>
                <w:sz w:val="16"/>
                <w:szCs w:val="16"/>
                <w:lang w:val="es-ES"/>
              </w:rPr>
              <w:t xml:space="preserve"> </w:t>
            </w:r>
          </w:p>
        </w:tc>
      </w:tr>
      <w:tr w:rsidR="0082604F" w:rsidRPr="00202B47" w:rsidTr="00E841C7">
        <w:trPr>
          <w:trHeight w:val="872"/>
        </w:trPr>
        <w:tc>
          <w:tcPr>
            <w:tcW w:w="2413" w:type="dxa"/>
            <w:vAlign w:val="center"/>
          </w:tcPr>
          <w:p w:rsidR="0082604F" w:rsidRPr="00202B47" w:rsidRDefault="00922564" w:rsidP="00E841C7">
            <w:pPr>
              <w:rPr>
                <w:sz w:val="16"/>
                <w:szCs w:val="16"/>
                <w:lang w:val="es-ES"/>
              </w:rPr>
            </w:pPr>
            <w:r w:rsidRPr="00202B47">
              <w:rPr>
                <w:sz w:val="16"/>
                <w:szCs w:val="16"/>
                <w:lang w:val="es-ES"/>
              </w:rPr>
              <w:t>Reportes de avance de obra</w:t>
            </w:r>
          </w:p>
          <w:p w:rsidR="00922564" w:rsidRPr="00202B47" w:rsidRDefault="00922564" w:rsidP="00E841C7">
            <w:pPr>
              <w:rPr>
                <w:sz w:val="16"/>
                <w:szCs w:val="16"/>
                <w:lang w:val="es-ES"/>
              </w:rPr>
            </w:pPr>
          </w:p>
        </w:tc>
        <w:tc>
          <w:tcPr>
            <w:tcW w:w="2610" w:type="dxa"/>
            <w:vAlign w:val="center"/>
          </w:tcPr>
          <w:p w:rsidR="0082604F" w:rsidRPr="00202B47" w:rsidRDefault="00922564" w:rsidP="004A1FE0">
            <w:pPr>
              <w:rPr>
                <w:sz w:val="16"/>
                <w:szCs w:val="16"/>
                <w:lang w:val="es-ES"/>
              </w:rPr>
            </w:pPr>
            <w:r w:rsidRPr="00202B47">
              <w:rPr>
                <w:sz w:val="16"/>
                <w:szCs w:val="16"/>
                <w:lang w:val="es-ES"/>
              </w:rPr>
              <w:t xml:space="preserve">Indican el % de avance de obra, informe de actividades, pagos al Contratista de </w:t>
            </w:r>
            <w:proofErr w:type="gramStart"/>
            <w:r w:rsidRPr="00202B47">
              <w:rPr>
                <w:sz w:val="16"/>
                <w:szCs w:val="16"/>
                <w:lang w:val="es-ES"/>
              </w:rPr>
              <w:t xml:space="preserve">Obra </w:t>
            </w:r>
            <w:r w:rsidR="004A1FE0" w:rsidRPr="00202B47">
              <w:rPr>
                <w:sz w:val="16"/>
                <w:szCs w:val="16"/>
                <w:lang w:val="es-ES"/>
              </w:rPr>
              <w:t>,</w:t>
            </w:r>
            <w:proofErr w:type="gramEnd"/>
            <w:r w:rsidR="004A1FE0" w:rsidRPr="00202B47">
              <w:rPr>
                <w:sz w:val="16"/>
                <w:szCs w:val="16"/>
                <w:lang w:val="es-ES"/>
              </w:rPr>
              <w:t xml:space="preserve"> certificados de calidad, ensayos de laboratorio, </w:t>
            </w:r>
            <w:r w:rsidRPr="00202B47">
              <w:rPr>
                <w:sz w:val="16"/>
                <w:szCs w:val="16"/>
                <w:lang w:val="es-ES"/>
              </w:rPr>
              <w:t>y demás</w:t>
            </w:r>
            <w:r w:rsidR="004A1FE0" w:rsidRPr="00202B47">
              <w:rPr>
                <w:sz w:val="16"/>
                <w:szCs w:val="16"/>
                <w:lang w:val="es-ES"/>
              </w:rPr>
              <w:t xml:space="preserve"> para garantizar la calidad y avance de la obra</w:t>
            </w:r>
            <w:r w:rsidRPr="00202B47">
              <w:rPr>
                <w:sz w:val="16"/>
                <w:szCs w:val="16"/>
                <w:lang w:val="es-ES"/>
              </w:rPr>
              <w:t>.</w:t>
            </w:r>
          </w:p>
        </w:tc>
        <w:tc>
          <w:tcPr>
            <w:tcW w:w="1170" w:type="dxa"/>
            <w:vAlign w:val="center"/>
          </w:tcPr>
          <w:p w:rsidR="0082604F" w:rsidRPr="00202B47" w:rsidRDefault="009764DF" w:rsidP="00E841C7">
            <w:pPr>
              <w:jc w:val="center"/>
              <w:rPr>
                <w:sz w:val="16"/>
                <w:szCs w:val="16"/>
                <w:lang w:val="es-ES"/>
              </w:rPr>
            </w:pPr>
            <w:r w:rsidRPr="00202B47">
              <w:rPr>
                <w:sz w:val="16"/>
                <w:szCs w:val="16"/>
                <w:lang w:val="es-ES"/>
              </w:rPr>
              <w:t>Se</w:t>
            </w:r>
            <w:r w:rsidR="0082604F" w:rsidRPr="00202B47">
              <w:rPr>
                <w:sz w:val="16"/>
                <w:szCs w:val="16"/>
                <w:lang w:val="es-ES"/>
              </w:rPr>
              <w:t>mestral</w:t>
            </w:r>
          </w:p>
        </w:tc>
        <w:tc>
          <w:tcPr>
            <w:tcW w:w="2412" w:type="dxa"/>
            <w:shd w:val="clear" w:color="auto" w:fill="auto"/>
            <w:vAlign w:val="center"/>
          </w:tcPr>
          <w:p w:rsidR="0082604F" w:rsidRPr="00202B47" w:rsidRDefault="00922564" w:rsidP="00E841C7">
            <w:pPr>
              <w:rPr>
                <w:sz w:val="16"/>
                <w:szCs w:val="16"/>
                <w:lang w:val="es-ES"/>
              </w:rPr>
            </w:pPr>
            <w:r w:rsidRPr="00202B47">
              <w:rPr>
                <w:sz w:val="16"/>
                <w:szCs w:val="16"/>
                <w:lang w:val="es-ES"/>
              </w:rPr>
              <w:t>Reportes de la empresa que supervise los trabajos</w:t>
            </w:r>
          </w:p>
        </w:tc>
      </w:tr>
      <w:tr w:rsidR="004A1FE0" w:rsidRPr="00202B47" w:rsidTr="00E841C7">
        <w:tc>
          <w:tcPr>
            <w:tcW w:w="8605" w:type="dxa"/>
            <w:gridSpan w:val="4"/>
            <w:shd w:val="clear" w:color="auto" w:fill="95B3D7"/>
            <w:vAlign w:val="center"/>
          </w:tcPr>
          <w:p w:rsidR="004A1FE0" w:rsidRPr="00202B47" w:rsidRDefault="004A1FE0" w:rsidP="004A1FE0">
            <w:pPr>
              <w:rPr>
                <w:b/>
                <w:sz w:val="16"/>
                <w:szCs w:val="16"/>
                <w:lang w:val="es-ES"/>
              </w:rPr>
            </w:pPr>
            <w:r w:rsidRPr="00202B47">
              <w:rPr>
                <w:b/>
                <w:sz w:val="16"/>
                <w:szCs w:val="16"/>
                <w:lang w:val="es-ES"/>
              </w:rPr>
              <w:t>Componente 3: Pavimentación urbana con mano de obra intensiva</w:t>
            </w:r>
          </w:p>
        </w:tc>
      </w:tr>
      <w:tr w:rsidR="004A1FE0" w:rsidRPr="00202B47" w:rsidTr="00E841C7">
        <w:trPr>
          <w:trHeight w:val="872"/>
        </w:trPr>
        <w:tc>
          <w:tcPr>
            <w:tcW w:w="2413" w:type="dxa"/>
            <w:vAlign w:val="center"/>
          </w:tcPr>
          <w:p w:rsidR="004A1FE0" w:rsidRPr="00202B47" w:rsidRDefault="004A1FE0" w:rsidP="00E841C7">
            <w:pPr>
              <w:rPr>
                <w:sz w:val="16"/>
                <w:szCs w:val="16"/>
                <w:lang w:val="es-ES"/>
              </w:rPr>
            </w:pPr>
            <w:r w:rsidRPr="00202B47">
              <w:rPr>
                <w:sz w:val="16"/>
                <w:szCs w:val="16"/>
                <w:lang w:val="es-ES"/>
              </w:rPr>
              <w:t>Número de kilómetros pavimentados en zona urbana</w:t>
            </w:r>
          </w:p>
          <w:p w:rsidR="004A1FE0" w:rsidRPr="00202B47" w:rsidRDefault="004A1FE0" w:rsidP="00E841C7">
            <w:pPr>
              <w:rPr>
                <w:sz w:val="16"/>
                <w:szCs w:val="16"/>
                <w:lang w:val="es-ES"/>
              </w:rPr>
            </w:pPr>
          </w:p>
        </w:tc>
        <w:tc>
          <w:tcPr>
            <w:tcW w:w="2610" w:type="dxa"/>
            <w:vAlign w:val="center"/>
          </w:tcPr>
          <w:p w:rsidR="004A1FE0" w:rsidRPr="00202B47" w:rsidRDefault="004D5A22" w:rsidP="00E841C7">
            <w:pPr>
              <w:rPr>
                <w:sz w:val="16"/>
                <w:szCs w:val="16"/>
                <w:lang w:val="es-ES"/>
              </w:rPr>
            </w:pPr>
            <w:r w:rsidRPr="00202B47">
              <w:rPr>
                <w:sz w:val="16"/>
                <w:szCs w:val="16"/>
                <w:lang w:val="es-ES"/>
              </w:rPr>
              <w:t>El pavimento se construirá con una tecnología que asegura mano de obra intensiv</w:t>
            </w:r>
            <w:r w:rsidR="0089048F" w:rsidRPr="00202B47">
              <w:rPr>
                <w:sz w:val="16"/>
                <w:szCs w:val="16"/>
                <w:lang w:val="es-ES"/>
              </w:rPr>
              <w:t>a (no con asfalto).</w:t>
            </w:r>
          </w:p>
        </w:tc>
        <w:tc>
          <w:tcPr>
            <w:tcW w:w="1170" w:type="dxa"/>
            <w:vAlign w:val="center"/>
          </w:tcPr>
          <w:p w:rsidR="004A1FE0" w:rsidRPr="00202B47" w:rsidRDefault="004A1FE0" w:rsidP="00E841C7">
            <w:pPr>
              <w:jc w:val="center"/>
              <w:rPr>
                <w:sz w:val="16"/>
                <w:szCs w:val="16"/>
                <w:lang w:val="es-ES"/>
              </w:rPr>
            </w:pPr>
            <w:r w:rsidRPr="00202B47">
              <w:rPr>
                <w:sz w:val="16"/>
                <w:szCs w:val="16"/>
                <w:lang w:val="es-ES"/>
              </w:rPr>
              <w:t>Semestral</w:t>
            </w:r>
          </w:p>
        </w:tc>
        <w:tc>
          <w:tcPr>
            <w:tcW w:w="2412" w:type="dxa"/>
            <w:shd w:val="clear" w:color="auto" w:fill="auto"/>
            <w:vAlign w:val="center"/>
          </w:tcPr>
          <w:p w:rsidR="004A1FE0" w:rsidRPr="00202B47" w:rsidRDefault="004A1FE0" w:rsidP="000C0C3E">
            <w:pPr>
              <w:rPr>
                <w:sz w:val="16"/>
                <w:szCs w:val="16"/>
                <w:lang w:val="es-ES"/>
              </w:rPr>
            </w:pPr>
            <w:r w:rsidRPr="00202B47">
              <w:rPr>
                <w:sz w:val="16"/>
                <w:szCs w:val="16"/>
                <w:lang w:val="es-ES"/>
              </w:rPr>
              <w:t>Reportes de  la UCE</w:t>
            </w:r>
          </w:p>
        </w:tc>
      </w:tr>
      <w:tr w:rsidR="004A1FE0" w:rsidRPr="00202B47" w:rsidTr="00E841C7">
        <w:trPr>
          <w:trHeight w:val="872"/>
        </w:trPr>
        <w:tc>
          <w:tcPr>
            <w:tcW w:w="2413" w:type="dxa"/>
            <w:vAlign w:val="center"/>
          </w:tcPr>
          <w:p w:rsidR="004A1FE0" w:rsidRPr="00202B47" w:rsidRDefault="004A1FE0" w:rsidP="00E841C7">
            <w:pPr>
              <w:rPr>
                <w:sz w:val="16"/>
                <w:szCs w:val="16"/>
                <w:lang w:val="es-ES"/>
              </w:rPr>
            </w:pPr>
            <w:r w:rsidRPr="00202B47">
              <w:rPr>
                <w:sz w:val="16"/>
                <w:szCs w:val="16"/>
                <w:lang w:val="es-ES"/>
              </w:rPr>
              <w:t>Número de ciudades con tratamiento de control de polvo</w:t>
            </w:r>
          </w:p>
        </w:tc>
        <w:tc>
          <w:tcPr>
            <w:tcW w:w="2610" w:type="dxa"/>
            <w:vAlign w:val="center"/>
          </w:tcPr>
          <w:p w:rsidR="004A1FE0" w:rsidRPr="00202B47" w:rsidRDefault="00336416" w:rsidP="000C0C3E">
            <w:pPr>
              <w:rPr>
                <w:sz w:val="16"/>
                <w:szCs w:val="16"/>
                <w:lang w:val="es-ES"/>
              </w:rPr>
            </w:pPr>
            <w:r w:rsidRPr="00202B47">
              <w:rPr>
                <w:sz w:val="16"/>
                <w:szCs w:val="16"/>
                <w:lang w:val="es-ES"/>
              </w:rPr>
              <w:t xml:space="preserve">El tratamiento de polvo se hará con tratamientos distintos a la aspersión de agua. </w:t>
            </w:r>
          </w:p>
        </w:tc>
        <w:tc>
          <w:tcPr>
            <w:tcW w:w="1170" w:type="dxa"/>
            <w:vAlign w:val="center"/>
          </w:tcPr>
          <w:p w:rsidR="004A1FE0" w:rsidRPr="00202B47" w:rsidRDefault="004A1FE0" w:rsidP="00E841C7">
            <w:pPr>
              <w:jc w:val="center"/>
              <w:rPr>
                <w:sz w:val="16"/>
                <w:szCs w:val="16"/>
                <w:lang w:val="es-ES"/>
              </w:rPr>
            </w:pPr>
            <w:r w:rsidRPr="00202B47">
              <w:rPr>
                <w:sz w:val="16"/>
                <w:szCs w:val="16"/>
                <w:lang w:val="es-ES"/>
              </w:rPr>
              <w:t>Semestral</w:t>
            </w:r>
          </w:p>
        </w:tc>
        <w:tc>
          <w:tcPr>
            <w:tcW w:w="2412" w:type="dxa"/>
            <w:shd w:val="clear" w:color="auto" w:fill="auto"/>
            <w:vAlign w:val="center"/>
          </w:tcPr>
          <w:p w:rsidR="004A1FE0" w:rsidRPr="00202B47" w:rsidRDefault="004A1FE0" w:rsidP="00E841C7">
            <w:pPr>
              <w:rPr>
                <w:sz w:val="16"/>
                <w:szCs w:val="16"/>
                <w:lang w:val="es-ES"/>
              </w:rPr>
            </w:pPr>
            <w:r w:rsidRPr="00202B47">
              <w:rPr>
                <w:sz w:val="16"/>
                <w:szCs w:val="16"/>
                <w:lang w:val="es-ES"/>
              </w:rPr>
              <w:t>Reportes de  la UCE</w:t>
            </w:r>
          </w:p>
        </w:tc>
      </w:tr>
      <w:tr w:rsidR="00576C45" w:rsidRPr="00202B47" w:rsidTr="002640CD">
        <w:tc>
          <w:tcPr>
            <w:tcW w:w="8605" w:type="dxa"/>
            <w:gridSpan w:val="4"/>
            <w:shd w:val="clear" w:color="auto" w:fill="95B3D7"/>
            <w:vAlign w:val="center"/>
          </w:tcPr>
          <w:p w:rsidR="00576C45" w:rsidRPr="00202B47" w:rsidRDefault="00576C45" w:rsidP="000C0C3E">
            <w:pPr>
              <w:rPr>
                <w:b/>
                <w:sz w:val="16"/>
                <w:szCs w:val="16"/>
                <w:lang w:val="es-ES"/>
              </w:rPr>
            </w:pPr>
            <w:r w:rsidRPr="00202B47">
              <w:rPr>
                <w:b/>
                <w:sz w:val="16"/>
                <w:szCs w:val="16"/>
                <w:lang w:val="es-ES"/>
              </w:rPr>
              <w:t xml:space="preserve">Componente </w:t>
            </w:r>
            <w:r w:rsidR="004A1FE0" w:rsidRPr="00202B47">
              <w:rPr>
                <w:b/>
                <w:sz w:val="16"/>
                <w:szCs w:val="16"/>
                <w:lang w:val="es-ES"/>
              </w:rPr>
              <w:t>4</w:t>
            </w:r>
            <w:r w:rsidRPr="00202B47">
              <w:rPr>
                <w:b/>
                <w:sz w:val="16"/>
                <w:szCs w:val="16"/>
                <w:lang w:val="es-ES"/>
              </w:rPr>
              <w:t>: Fortalecimiento Institucional</w:t>
            </w:r>
          </w:p>
        </w:tc>
      </w:tr>
      <w:tr w:rsidR="00356D19" w:rsidRPr="00202B47" w:rsidTr="00F30BC9">
        <w:tc>
          <w:tcPr>
            <w:tcW w:w="2413" w:type="dxa"/>
            <w:vAlign w:val="center"/>
          </w:tcPr>
          <w:p w:rsidR="00356D19" w:rsidRPr="00202B47" w:rsidRDefault="00336416" w:rsidP="000C0C3E">
            <w:pPr>
              <w:autoSpaceDE w:val="0"/>
              <w:autoSpaceDN w:val="0"/>
              <w:adjustRightInd w:val="0"/>
              <w:spacing w:after="200" w:line="276" w:lineRule="auto"/>
              <w:rPr>
                <w:sz w:val="16"/>
                <w:szCs w:val="16"/>
                <w:lang w:val="es-ES"/>
              </w:rPr>
            </w:pPr>
            <w:r w:rsidRPr="00202B47">
              <w:rPr>
                <w:sz w:val="16"/>
                <w:szCs w:val="16"/>
                <w:lang w:val="es-ES"/>
              </w:rPr>
              <w:t>Diseño de ingeniería</w:t>
            </w:r>
            <w:r w:rsidR="00356D19" w:rsidRPr="00202B47">
              <w:rPr>
                <w:sz w:val="16"/>
                <w:szCs w:val="16"/>
                <w:lang w:val="es-ES"/>
              </w:rPr>
              <w:t xml:space="preserve"> </w:t>
            </w:r>
            <w:r w:rsidRPr="00202B47">
              <w:rPr>
                <w:sz w:val="16"/>
                <w:szCs w:val="16"/>
                <w:lang w:val="es-ES"/>
              </w:rPr>
              <w:t>y estudios</w:t>
            </w:r>
          </w:p>
        </w:tc>
        <w:tc>
          <w:tcPr>
            <w:tcW w:w="2610" w:type="dxa"/>
            <w:vAlign w:val="center"/>
          </w:tcPr>
          <w:p w:rsidR="00356D19" w:rsidRPr="00202B47" w:rsidRDefault="00336416" w:rsidP="009839E7">
            <w:pPr>
              <w:rPr>
                <w:sz w:val="16"/>
                <w:szCs w:val="16"/>
                <w:lang w:val="es-ES"/>
              </w:rPr>
            </w:pPr>
            <w:r w:rsidRPr="00202B47">
              <w:rPr>
                <w:sz w:val="16"/>
                <w:szCs w:val="16"/>
                <w:lang w:val="es-ES"/>
              </w:rPr>
              <w:t>Completar diseños de ingeniería para proyectos de infraestructura urbanos, vías secundarias u otras</w:t>
            </w:r>
            <w:r w:rsidR="00356D19" w:rsidRPr="00202B47">
              <w:rPr>
                <w:sz w:val="16"/>
                <w:szCs w:val="16"/>
                <w:lang w:val="es-ES"/>
              </w:rPr>
              <w:t xml:space="preserve">.  </w:t>
            </w:r>
          </w:p>
          <w:p w:rsidR="00544F31" w:rsidRPr="00202B47" w:rsidRDefault="00544F31" w:rsidP="009839E7">
            <w:pPr>
              <w:rPr>
                <w:sz w:val="16"/>
                <w:szCs w:val="16"/>
                <w:lang w:val="es-ES"/>
              </w:rPr>
            </w:pPr>
          </w:p>
        </w:tc>
        <w:tc>
          <w:tcPr>
            <w:tcW w:w="1170" w:type="dxa"/>
            <w:vAlign w:val="center"/>
          </w:tcPr>
          <w:p w:rsidR="00356D19" w:rsidRPr="00202B47" w:rsidRDefault="00356D19" w:rsidP="009839E7">
            <w:pPr>
              <w:jc w:val="center"/>
              <w:rPr>
                <w:sz w:val="16"/>
                <w:szCs w:val="16"/>
                <w:lang w:val="es-ES"/>
              </w:rPr>
            </w:pPr>
            <w:r w:rsidRPr="00202B47">
              <w:rPr>
                <w:sz w:val="16"/>
                <w:szCs w:val="16"/>
                <w:lang w:val="es-ES"/>
              </w:rPr>
              <w:lastRenderedPageBreak/>
              <w:t>Semestral</w:t>
            </w:r>
          </w:p>
        </w:tc>
        <w:tc>
          <w:tcPr>
            <w:tcW w:w="2412" w:type="dxa"/>
            <w:shd w:val="clear" w:color="auto" w:fill="auto"/>
          </w:tcPr>
          <w:p w:rsidR="00336416" w:rsidRPr="00202B47" w:rsidRDefault="00336416" w:rsidP="009839E7">
            <w:pPr>
              <w:rPr>
                <w:sz w:val="16"/>
                <w:szCs w:val="16"/>
                <w:lang w:val="es-ES"/>
              </w:rPr>
            </w:pPr>
          </w:p>
          <w:p w:rsidR="00356D19" w:rsidRPr="00202B47" w:rsidRDefault="000C0C3E" w:rsidP="000B4A7D">
            <w:pPr>
              <w:rPr>
                <w:sz w:val="16"/>
                <w:szCs w:val="16"/>
                <w:lang w:val="es-ES"/>
              </w:rPr>
            </w:pPr>
            <w:r w:rsidRPr="00202B47">
              <w:rPr>
                <w:sz w:val="16"/>
                <w:szCs w:val="16"/>
                <w:lang w:val="es-ES"/>
              </w:rPr>
              <w:t>R</w:t>
            </w:r>
            <w:r w:rsidR="00336416" w:rsidRPr="00202B47">
              <w:rPr>
                <w:sz w:val="16"/>
                <w:szCs w:val="16"/>
                <w:lang w:val="es-ES"/>
              </w:rPr>
              <w:t>eporte</w:t>
            </w:r>
            <w:r w:rsidR="00B15B68" w:rsidRPr="00202B47">
              <w:rPr>
                <w:sz w:val="16"/>
                <w:szCs w:val="16"/>
                <w:lang w:val="es-ES"/>
              </w:rPr>
              <w:t>s</w:t>
            </w:r>
            <w:r w:rsidR="00336416" w:rsidRPr="00202B47">
              <w:rPr>
                <w:sz w:val="16"/>
                <w:szCs w:val="16"/>
                <w:lang w:val="es-ES"/>
              </w:rPr>
              <w:t xml:space="preserve"> de la UCE</w:t>
            </w:r>
            <w:r w:rsidRPr="00202B47">
              <w:rPr>
                <w:sz w:val="16"/>
                <w:szCs w:val="16"/>
                <w:lang w:val="es-ES"/>
              </w:rPr>
              <w:t xml:space="preserve"> con </w:t>
            </w:r>
            <w:r w:rsidR="00B15B68" w:rsidRPr="00202B47">
              <w:rPr>
                <w:sz w:val="16"/>
                <w:szCs w:val="16"/>
                <w:lang w:val="es-ES"/>
              </w:rPr>
              <w:t xml:space="preserve">borrador de informe de </w:t>
            </w:r>
            <w:r w:rsidRPr="00202B47">
              <w:rPr>
                <w:sz w:val="16"/>
                <w:szCs w:val="16"/>
                <w:lang w:val="es-ES"/>
              </w:rPr>
              <w:t>diseño final</w:t>
            </w:r>
            <w:r w:rsidR="00356D19" w:rsidRPr="00202B47">
              <w:rPr>
                <w:sz w:val="16"/>
                <w:szCs w:val="16"/>
                <w:lang w:val="es-ES"/>
              </w:rPr>
              <w:t>.</w:t>
            </w:r>
          </w:p>
        </w:tc>
      </w:tr>
      <w:tr w:rsidR="00B15B68" w:rsidRPr="00202B47" w:rsidTr="00F30BC9">
        <w:tc>
          <w:tcPr>
            <w:tcW w:w="2413" w:type="dxa"/>
            <w:vAlign w:val="center"/>
          </w:tcPr>
          <w:p w:rsidR="00B15B68" w:rsidRPr="00202B47" w:rsidRDefault="004B535A" w:rsidP="000B4A7D">
            <w:pPr>
              <w:autoSpaceDE w:val="0"/>
              <w:autoSpaceDN w:val="0"/>
              <w:adjustRightInd w:val="0"/>
              <w:rPr>
                <w:sz w:val="16"/>
                <w:szCs w:val="16"/>
                <w:lang w:val="es-ES"/>
              </w:rPr>
            </w:pPr>
            <w:r w:rsidRPr="00202B47">
              <w:rPr>
                <w:sz w:val="16"/>
                <w:szCs w:val="16"/>
                <w:lang w:val="es-ES"/>
              </w:rPr>
              <w:lastRenderedPageBreak/>
              <w:t>Número de equipos y maquinaria comprados para mantenimiento de las Direcciones Departamentales</w:t>
            </w:r>
          </w:p>
        </w:tc>
        <w:tc>
          <w:tcPr>
            <w:tcW w:w="2610" w:type="dxa"/>
            <w:vAlign w:val="center"/>
          </w:tcPr>
          <w:p w:rsidR="00B15B68" w:rsidRPr="00202B47" w:rsidRDefault="004B535A" w:rsidP="000B4A7D">
            <w:pPr>
              <w:rPr>
                <w:sz w:val="16"/>
                <w:szCs w:val="16"/>
                <w:lang w:val="es-ES"/>
              </w:rPr>
            </w:pPr>
            <w:r w:rsidRPr="00202B47">
              <w:rPr>
                <w:sz w:val="16"/>
                <w:szCs w:val="16"/>
                <w:lang w:val="es-ES"/>
              </w:rPr>
              <w:t>E</w:t>
            </w:r>
            <w:r w:rsidR="002F41BA" w:rsidRPr="00202B47">
              <w:rPr>
                <w:sz w:val="16"/>
                <w:szCs w:val="16"/>
                <w:lang w:val="es-ES"/>
              </w:rPr>
              <w:t>l</w:t>
            </w:r>
            <w:r w:rsidRPr="00202B47">
              <w:rPr>
                <w:sz w:val="16"/>
                <w:szCs w:val="16"/>
                <w:lang w:val="es-ES"/>
              </w:rPr>
              <w:t xml:space="preserve"> equipo puede incluir camiones ligeros</w:t>
            </w:r>
            <w:r w:rsidR="00A511EF" w:rsidRPr="00202B47">
              <w:rPr>
                <w:sz w:val="16"/>
                <w:szCs w:val="16"/>
                <w:lang w:val="es-ES"/>
              </w:rPr>
              <w:t>, retroexcavadoras, etc</w:t>
            </w:r>
            <w:r w:rsidRPr="00202B47">
              <w:rPr>
                <w:sz w:val="16"/>
                <w:szCs w:val="16"/>
                <w:lang w:val="es-ES"/>
              </w:rPr>
              <w:t>.</w:t>
            </w:r>
          </w:p>
        </w:tc>
        <w:tc>
          <w:tcPr>
            <w:tcW w:w="1170" w:type="dxa"/>
            <w:vAlign w:val="center"/>
          </w:tcPr>
          <w:p w:rsidR="00B15B68" w:rsidRPr="00202B47" w:rsidRDefault="004B535A" w:rsidP="009839E7">
            <w:pPr>
              <w:jc w:val="center"/>
              <w:rPr>
                <w:sz w:val="16"/>
                <w:szCs w:val="16"/>
                <w:lang w:val="es-ES"/>
              </w:rPr>
            </w:pPr>
            <w:r w:rsidRPr="00202B47">
              <w:rPr>
                <w:sz w:val="16"/>
                <w:szCs w:val="16"/>
                <w:lang w:val="es-ES"/>
              </w:rPr>
              <w:t>Semestral</w:t>
            </w:r>
          </w:p>
        </w:tc>
        <w:tc>
          <w:tcPr>
            <w:tcW w:w="2412" w:type="dxa"/>
            <w:shd w:val="clear" w:color="auto" w:fill="auto"/>
          </w:tcPr>
          <w:p w:rsidR="00B15B68" w:rsidRPr="00202B47" w:rsidRDefault="00B15B68" w:rsidP="009839E7">
            <w:pPr>
              <w:rPr>
                <w:sz w:val="16"/>
                <w:szCs w:val="16"/>
                <w:lang w:val="es-ES"/>
              </w:rPr>
            </w:pPr>
          </w:p>
          <w:p w:rsidR="004B535A" w:rsidRPr="00202B47" w:rsidRDefault="004B535A" w:rsidP="009839E7">
            <w:pPr>
              <w:rPr>
                <w:sz w:val="16"/>
                <w:szCs w:val="16"/>
                <w:lang w:val="es-ES"/>
              </w:rPr>
            </w:pPr>
            <w:r w:rsidRPr="00202B47">
              <w:rPr>
                <w:sz w:val="16"/>
                <w:szCs w:val="16"/>
                <w:lang w:val="es-ES"/>
              </w:rPr>
              <w:t>Reportes de la UCE</w:t>
            </w:r>
          </w:p>
        </w:tc>
      </w:tr>
      <w:tr w:rsidR="00EE4E2D" w:rsidRPr="00202B47" w:rsidTr="00F30BC9">
        <w:tc>
          <w:tcPr>
            <w:tcW w:w="2413" w:type="dxa"/>
            <w:vAlign w:val="center"/>
          </w:tcPr>
          <w:p w:rsidR="00EE4E2D" w:rsidRPr="00202B47" w:rsidRDefault="00EE4E2D" w:rsidP="000B4A7D">
            <w:pPr>
              <w:autoSpaceDE w:val="0"/>
              <w:autoSpaceDN w:val="0"/>
              <w:adjustRightInd w:val="0"/>
              <w:rPr>
                <w:bCs/>
                <w:sz w:val="16"/>
                <w:szCs w:val="16"/>
                <w:lang w:val="es-ES"/>
              </w:rPr>
            </w:pPr>
          </w:p>
          <w:p w:rsidR="00EE4E2D" w:rsidRPr="00202B47" w:rsidRDefault="00EE4E2D" w:rsidP="000B4A7D">
            <w:pPr>
              <w:autoSpaceDE w:val="0"/>
              <w:autoSpaceDN w:val="0"/>
              <w:adjustRightInd w:val="0"/>
              <w:rPr>
                <w:bCs/>
                <w:sz w:val="16"/>
                <w:szCs w:val="16"/>
                <w:lang w:val="es-ES"/>
              </w:rPr>
            </w:pPr>
            <w:r w:rsidRPr="00202B47">
              <w:rPr>
                <w:bCs/>
                <w:sz w:val="16"/>
                <w:szCs w:val="16"/>
                <w:lang w:val="es-ES"/>
              </w:rPr>
              <w:br/>
              <w:t>Base de datos de Seguridad Vial para la RN-1</w:t>
            </w:r>
          </w:p>
          <w:p w:rsidR="00EE4E2D" w:rsidRPr="00202B47" w:rsidRDefault="00EE4E2D" w:rsidP="000B4A7D">
            <w:pPr>
              <w:autoSpaceDE w:val="0"/>
              <w:autoSpaceDN w:val="0"/>
              <w:adjustRightInd w:val="0"/>
              <w:rPr>
                <w:bCs/>
                <w:sz w:val="16"/>
                <w:szCs w:val="16"/>
                <w:lang w:val="es-ES"/>
              </w:rPr>
            </w:pPr>
          </w:p>
        </w:tc>
        <w:tc>
          <w:tcPr>
            <w:tcW w:w="2610" w:type="dxa"/>
            <w:vAlign w:val="center"/>
          </w:tcPr>
          <w:p w:rsidR="00EE4E2D" w:rsidRPr="00202B47" w:rsidRDefault="000134ED" w:rsidP="009839E7">
            <w:pPr>
              <w:rPr>
                <w:sz w:val="16"/>
                <w:szCs w:val="16"/>
                <w:lang w:val="es-ES"/>
              </w:rPr>
            </w:pPr>
            <w:r w:rsidRPr="00202B47">
              <w:rPr>
                <w:sz w:val="16"/>
                <w:szCs w:val="16"/>
                <w:lang w:val="es-ES"/>
              </w:rPr>
              <w:t>Línea</w:t>
            </w:r>
            <w:r w:rsidR="00EE4E2D" w:rsidRPr="00202B47">
              <w:rPr>
                <w:sz w:val="16"/>
                <w:szCs w:val="16"/>
                <w:lang w:val="es-ES"/>
              </w:rPr>
              <w:t xml:space="preserve"> de base en el </w:t>
            </w:r>
            <w:r w:rsidRPr="00202B47">
              <w:rPr>
                <w:sz w:val="16"/>
                <w:szCs w:val="16"/>
                <w:lang w:val="es-ES"/>
              </w:rPr>
              <w:t>año</w:t>
            </w:r>
            <w:r w:rsidR="00EE4E2D" w:rsidRPr="00202B47">
              <w:rPr>
                <w:sz w:val="16"/>
                <w:szCs w:val="16"/>
                <w:lang w:val="es-ES"/>
              </w:rPr>
              <w:t xml:space="preserve"> 1 y actualización en el </w:t>
            </w:r>
            <w:r w:rsidRPr="00202B47">
              <w:rPr>
                <w:sz w:val="16"/>
                <w:szCs w:val="16"/>
                <w:lang w:val="es-ES"/>
              </w:rPr>
              <w:t>año</w:t>
            </w:r>
            <w:r w:rsidR="00EE4E2D" w:rsidRPr="00202B47">
              <w:rPr>
                <w:sz w:val="16"/>
                <w:szCs w:val="16"/>
                <w:lang w:val="es-ES"/>
              </w:rPr>
              <w:t xml:space="preserve"> 4.</w:t>
            </w:r>
          </w:p>
        </w:tc>
        <w:tc>
          <w:tcPr>
            <w:tcW w:w="1170" w:type="dxa"/>
            <w:vAlign w:val="center"/>
          </w:tcPr>
          <w:p w:rsidR="00EE4E2D" w:rsidRPr="00202B47" w:rsidRDefault="00EE4E2D" w:rsidP="009839E7">
            <w:pPr>
              <w:jc w:val="center"/>
              <w:rPr>
                <w:sz w:val="16"/>
                <w:szCs w:val="16"/>
                <w:lang w:val="es-ES"/>
              </w:rPr>
            </w:pPr>
            <w:r w:rsidRPr="00202B47">
              <w:rPr>
                <w:sz w:val="16"/>
                <w:szCs w:val="16"/>
                <w:lang w:val="es-ES"/>
              </w:rPr>
              <w:t>Semestral</w:t>
            </w:r>
          </w:p>
        </w:tc>
        <w:tc>
          <w:tcPr>
            <w:tcW w:w="2412" w:type="dxa"/>
            <w:shd w:val="clear" w:color="auto" w:fill="auto"/>
          </w:tcPr>
          <w:p w:rsidR="00EE4E2D" w:rsidRPr="00202B47" w:rsidRDefault="00EE4E2D" w:rsidP="00E841C7">
            <w:pPr>
              <w:rPr>
                <w:sz w:val="16"/>
                <w:szCs w:val="16"/>
                <w:lang w:val="es-ES"/>
              </w:rPr>
            </w:pPr>
          </w:p>
          <w:p w:rsidR="00EE4E2D" w:rsidRPr="00202B47" w:rsidRDefault="00EE4E2D" w:rsidP="00E841C7">
            <w:pPr>
              <w:rPr>
                <w:sz w:val="16"/>
                <w:szCs w:val="16"/>
                <w:lang w:val="es-ES"/>
              </w:rPr>
            </w:pPr>
            <w:r w:rsidRPr="00202B47">
              <w:rPr>
                <w:sz w:val="16"/>
                <w:szCs w:val="16"/>
                <w:lang w:val="es-ES"/>
              </w:rPr>
              <w:t>Reportes de la UCE</w:t>
            </w:r>
          </w:p>
        </w:tc>
      </w:tr>
      <w:tr w:rsidR="00EE4E2D" w:rsidRPr="00202B47" w:rsidTr="00F30BC9">
        <w:tc>
          <w:tcPr>
            <w:tcW w:w="2413" w:type="dxa"/>
            <w:vAlign w:val="center"/>
          </w:tcPr>
          <w:p w:rsidR="00EE4E2D" w:rsidRPr="00202B47" w:rsidRDefault="00EE4E2D" w:rsidP="000B4A7D">
            <w:pPr>
              <w:autoSpaceDE w:val="0"/>
              <w:autoSpaceDN w:val="0"/>
              <w:adjustRightInd w:val="0"/>
              <w:rPr>
                <w:bCs/>
                <w:sz w:val="16"/>
                <w:szCs w:val="16"/>
                <w:lang w:val="es-ES"/>
              </w:rPr>
            </w:pPr>
            <w:r w:rsidRPr="00202B47">
              <w:rPr>
                <w:bCs/>
                <w:sz w:val="16"/>
                <w:szCs w:val="16"/>
                <w:lang w:val="es-ES"/>
              </w:rPr>
              <w:t>Numero de talleres de seguridad vial y sesiones con líderes comunitarios</w:t>
            </w:r>
          </w:p>
        </w:tc>
        <w:tc>
          <w:tcPr>
            <w:tcW w:w="2610" w:type="dxa"/>
            <w:vAlign w:val="center"/>
          </w:tcPr>
          <w:p w:rsidR="00EE4E2D" w:rsidRPr="00202B47" w:rsidRDefault="00EE4E2D" w:rsidP="009839E7">
            <w:pPr>
              <w:rPr>
                <w:sz w:val="16"/>
                <w:szCs w:val="16"/>
                <w:lang w:val="es-ES"/>
              </w:rPr>
            </w:pPr>
            <w:r w:rsidRPr="00202B47">
              <w:rPr>
                <w:sz w:val="16"/>
                <w:szCs w:val="16"/>
                <w:lang w:val="es-ES"/>
              </w:rPr>
              <w:t>Talleres de clarificación, educación y capacitación en seguridad vial</w:t>
            </w:r>
          </w:p>
        </w:tc>
        <w:tc>
          <w:tcPr>
            <w:tcW w:w="1170" w:type="dxa"/>
            <w:vAlign w:val="center"/>
          </w:tcPr>
          <w:p w:rsidR="00EE4E2D" w:rsidRPr="00202B47" w:rsidRDefault="00EE4E2D" w:rsidP="009839E7">
            <w:pPr>
              <w:jc w:val="center"/>
              <w:rPr>
                <w:sz w:val="16"/>
                <w:szCs w:val="16"/>
                <w:lang w:val="es-ES"/>
              </w:rPr>
            </w:pPr>
            <w:r w:rsidRPr="00202B47">
              <w:rPr>
                <w:sz w:val="16"/>
                <w:szCs w:val="16"/>
                <w:lang w:val="es-ES"/>
              </w:rPr>
              <w:t>Semestral</w:t>
            </w:r>
          </w:p>
        </w:tc>
        <w:tc>
          <w:tcPr>
            <w:tcW w:w="2412" w:type="dxa"/>
            <w:shd w:val="clear" w:color="auto" w:fill="auto"/>
          </w:tcPr>
          <w:p w:rsidR="000134ED" w:rsidRPr="00202B47" w:rsidRDefault="000134ED" w:rsidP="00E841C7">
            <w:pPr>
              <w:rPr>
                <w:sz w:val="16"/>
                <w:szCs w:val="16"/>
                <w:lang w:val="es-ES"/>
              </w:rPr>
            </w:pPr>
          </w:p>
          <w:p w:rsidR="00EE4E2D" w:rsidRPr="00202B47" w:rsidRDefault="00EE4E2D" w:rsidP="00E841C7">
            <w:pPr>
              <w:rPr>
                <w:sz w:val="16"/>
                <w:szCs w:val="16"/>
                <w:lang w:val="es-ES"/>
              </w:rPr>
            </w:pPr>
            <w:r w:rsidRPr="00202B47">
              <w:rPr>
                <w:sz w:val="16"/>
                <w:szCs w:val="16"/>
                <w:lang w:val="es-ES"/>
              </w:rPr>
              <w:t>Reportes de la UCE</w:t>
            </w:r>
          </w:p>
        </w:tc>
      </w:tr>
      <w:tr w:rsidR="00EE4E2D" w:rsidRPr="00202B47" w:rsidTr="00F30BC9">
        <w:tc>
          <w:tcPr>
            <w:tcW w:w="2413" w:type="dxa"/>
            <w:vAlign w:val="center"/>
          </w:tcPr>
          <w:p w:rsidR="00EE4E2D" w:rsidRPr="00202B47" w:rsidRDefault="00EE4E2D">
            <w:pPr>
              <w:autoSpaceDE w:val="0"/>
              <w:autoSpaceDN w:val="0"/>
              <w:adjustRightInd w:val="0"/>
              <w:rPr>
                <w:sz w:val="16"/>
                <w:szCs w:val="16"/>
                <w:lang w:val="es-ES"/>
              </w:rPr>
            </w:pPr>
            <w:r w:rsidRPr="00202B47">
              <w:rPr>
                <w:bCs/>
                <w:sz w:val="16"/>
                <w:szCs w:val="16"/>
                <w:lang w:val="es-ES"/>
              </w:rPr>
              <w:t xml:space="preserve">Número de personas beneficiadas por el programa HIV </w:t>
            </w:r>
          </w:p>
        </w:tc>
        <w:tc>
          <w:tcPr>
            <w:tcW w:w="2610" w:type="dxa"/>
            <w:vAlign w:val="center"/>
          </w:tcPr>
          <w:p w:rsidR="00EE4E2D" w:rsidRPr="00202B47" w:rsidRDefault="00EE4E2D" w:rsidP="009839E7">
            <w:pPr>
              <w:rPr>
                <w:sz w:val="16"/>
                <w:szCs w:val="16"/>
                <w:lang w:val="es-ES"/>
              </w:rPr>
            </w:pPr>
            <w:r w:rsidRPr="00202B47">
              <w:rPr>
                <w:sz w:val="16"/>
                <w:szCs w:val="16"/>
                <w:lang w:val="es-ES"/>
              </w:rPr>
              <w:t>Beneficiados con clarificación, educación y pruebas de HIV</w:t>
            </w:r>
          </w:p>
        </w:tc>
        <w:tc>
          <w:tcPr>
            <w:tcW w:w="1170" w:type="dxa"/>
            <w:vAlign w:val="center"/>
          </w:tcPr>
          <w:p w:rsidR="00EE4E2D" w:rsidRPr="00202B47" w:rsidRDefault="00EE4E2D" w:rsidP="009839E7">
            <w:pPr>
              <w:jc w:val="center"/>
              <w:rPr>
                <w:sz w:val="16"/>
                <w:szCs w:val="16"/>
                <w:lang w:val="es-ES"/>
              </w:rPr>
            </w:pPr>
            <w:r w:rsidRPr="00202B47">
              <w:rPr>
                <w:sz w:val="16"/>
                <w:szCs w:val="16"/>
                <w:lang w:val="es-ES"/>
              </w:rPr>
              <w:t>Semestral</w:t>
            </w:r>
          </w:p>
        </w:tc>
        <w:tc>
          <w:tcPr>
            <w:tcW w:w="2412" w:type="dxa"/>
            <w:shd w:val="clear" w:color="auto" w:fill="auto"/>
          </w:tcPr>
          <w:p w:rsidR="00EE4E2D" w:rsidRPr="00202B47" w:rsidRDefault="00EE4E2D" w:rsidP="00E841C7">
            <w:pPr>
              <w:rPr>
                <w:sz w:val="16"/>
                <w:szCs w:val="16"/>
                <w:lang w:val="es-ES"/>
              </w:rPr>
            </w:pPr>
          </w:p>
          <w:p w:rsidR="00EE4E2D" w:rsidRPr="00202B47" w:rsidRDefault="00EE4E2D" w:rsidP="009839E7">
            <w:pPr>
              <w:rPr>
                <w:sz w:val="16"/>
                <w:szCs w:val="16"/>
                <w:lang w:val="es-ES"/>
              </w:rPr>
            </w:pPr>
          </w:p>
          <w:p w:rsidR="00EE4E2D" w:rsidRPr="00202B47" w:rsidRDefault="00EE4E2D" w:rsidP="009839E7">
            <w:pPr>
              <w:rPr>
                <w:sz w:val="16"/>
                <w:szCs w:val="16"/>
                <w:lang w:val="es-ES"/>
              </w:rPr>
            </w:pPr>
            <w:r w:rsidRPr="00202B47">
              <w:rPr>
                <w:sz w:val="16"/>
                <w:szCs w:val="16"/>
                <w:lang w:val="es-ES"/>
              </w:rPr>
              <w:t>Reportes de la UCE</w:t>
            </w:r>
          </w:p>
          <w:p w:rsidR="00EE4E2D" w:rsidRPr="00202B47" w:rsidRDefault="00EE4E2D" w:rsidP="009839E7">
            <w:pPr>
              <w:rPr>
                <w:sz w:val="16"/>
                <w:szCs w:val="16"/>
                <w:lang w:val="es-ES"/>
              </w:rPr>
            </w:pPr>
          </w:p>
        </w:tc>
      </w:tr>
      <w:tr w:rsidR="00EE4E2D" w:rsidRPr="00202B47" w:rsidTr="00F30BC9">
        <w:tc>
          <w:tcPr>
            <w:tcW w:w="2413" w:type="dxa"/>
            <w:vAlign w:val="center"/>
          </w:tcPr>
          <w:p w:rsidR="00EE4E2D" w:rsidRPr="00202B47" w:rsidRDefault="00EE4E2D" w:rsidP="004B535A">
            <w:pPr>
              <w:spacing w:after="200" w:line="276" w:lineRule="auto"/>
              <w:rPr>
                <w:bCs/>
                <w:sz w:val="16"/>
                <w:szCs w:val="16"/>
                <w:lang w:val="es-ES"/>
              </w:rPr>
            </w:pPr>
            <w:r w:rsidRPr="00202B47">
              <w:rPr>
                <w:bCs/>
                <w:sz w:val="16"/>
                <w:szCs w:val="16"/>
                <w:lang w:val="es-ES"/>
              </w:rPr>
              <w:t>Número de mujeres capacitadas en tareas de construcción</w:t>
            </w:r>
          </w:p>
          <w:p w:rsidR="00EE4E2D" w:rsidRPr="00202B47" w:rsidRDefault="00EE4E2D" w:rsidP="009839E7">
            <w:pPr>
              <w:autoSpaceDE w:val="0"/>
              <w:autoSpaceDN w:val="0"/>
              <w:adjustRightInd w:val="0"/>
              <w:rPr>
                <w:sz w:val="16"/>
                <w:szCs w:val="16"/>
                <w:lang w:val="es-ES"/>
              </w:rPr>
            </w:pPr>
          </w:p>
        </w:tc>
        <w:tc>
          <w:tcPr>
            <w:tcW w:w="2610" w:type="dxa"/>
            <w:vAlign w:val="center"/>
          </w:tcPr>
          <w:p w:rsidR="00EE4E2D" w:rsidRPr="00202B47" w:rsidRDefault="00EE4E2D" w:rsidP="009839E7">
            <w:pPr>
              <w:rPr>
                <w:sz w:val="16"/>
                <w:szCs w:val="16"/>
                <w:lang w:val="es-ES"/>
              </w:rPr>
            </w:pPr>
            <w:r w:rsidRPr="00202B47">
              <w:rPr>
                <w:sz w:val="16"/>
                <w:szCs w:val="16"/>
                <w:lang w:val="es-ES"/>
              </w:rPr>
              <w:t>Capacitación para incorporación de las mujeres en las obras</w:t>
            </w:r>
          </w:p>
        </w:tc>
        <w:tc>
          <w:tcPr>
            <w:tcW w:w="1170" w:type="dxa"/>
            <w:vAlign w:val="center"/>
          </w:tcPr>
          <w:p w:rsidR="00EE4E2D" w:rsidRPr="00202B47" w:rsidRDefault="00EE4E2D" w:rsidP="009839E7">
            <w:pPr>
              <w:jc w:val="center"/>
              <w:rPr>
                <w:sz w:val="16"/>
                <w:szCs w:val="16"/>
                <w:lang w:val="es-ES"/>
              </w:rPr>
            </w:pPr>
            <w:r w:rsidRPr="00202B47">
              <w:rPr>
                <w:sz w:val="16"/>
                <w:szCs w:val="16"/>
                <w:lang w:val="es-ES"/>
              </w:rPr>
              <w:t>Semestral</w:t>
            </w:r>
          </w:p>
        </w:tc>
        <w:tc>
          <w:tcPr>
            <w:tcW w:w="2412" w:type="dxa"/>
            <w:shd w:val="clear" w:color="auto" w:fill="auto"/>
          </w:tcPr>
          <w:p w:rsidR="00EE4E2D" w:rsidRPr="00202B47" w:rsidRDefault="00EE4E2D" w:rsidP="00E841C7">
            <w:pPr>
              <w:rPr>
                <w:sz w:val="16"/>
                <w:szCs w:val="16"/>
                <w:lang w:val="es-ES"/>
              </w:rPr>
            </w:pPr>
          </w:p>
          <w:p w:rsidR="00EE4E2D" w:rsidRPr="00202B47" w:rsidRDefault="00EE4E2D" w:rsidP="00E841C7">
            <w:pPr>
              <w:rPr>
                <w:sz w:val="16"/>
                <w:szCs w:val="16"/>
                <w:lang w:val="es-ES"/>
              </w:rPr>
            </w:pPr>
          </w:p>
          <w:p w:rsidR="00EE4E2D" w:rsidRPr="00202B47" w:rsidRDefault="00EE4E2D" w:rsidP="009839E7">
            <w:pPr>
              <w:rPr>
                <w:sz w:val="16"/>
                <w:szCs w:val="16"/>
                <w:lang w:val="es-ES"/>
              </w:rPr>
            </w:pPr>
            <w:r w:rsidRPr="00202B47">
              <w:rPr>
                <w:sz w:val="16"/>
                <w:szCs w:val="16"/>
                <w:lang w:val="es-ES"/>
              </w:rPr>
              <w:t>Reportes de la UCE</w:t>
            </w:r>
          </w:p>
        </w:tc>
      </w:tr>
    </w:tbl>
    <w:p w:rsidR="008C4CFA" w:rsidRPr="00202B47" w:rsidRDefault="008C4CFA" w:rsidP="009839E7">
      <w:pPr>
        <w:spacing w:after="120"/>
        <w:jc w:val="center"/>
        <w:rPr>
          <w:b/>
          <w:sz w:val="22"/>
          <w:szCs w:val="22"/>
          <w:lang w:val="es-ES"/>
        </w:rPr>
      </w:pPr>
    </w:p>
    <w:p w:rsidR="006D577A" w:rsidRPr="00202B47" w:rsidRDefault="006D577A" w:rsidP="009839E7">
      <w:pPr>
        <w:pStyle w:val="FirstHeading"/>
        <w:keepNext w:val="0"/>
        <w:widowControl w:val="0"/>
        <w:rPr>
          <w:szCs w:val="24"/>
        </w:rPr>
      </w:pPr>
      <w:r w:rsidRPr="00202B47">
        <w:rPr>
          <w:szCs w:val="24"/>
        </w:rPr>
        <w:t>In</w:t>
      </w:r>
      <w:r w:rsidR="000C4920" w:rsidRPr="00202B47">
        <w:rPr>
          <w:szCs w:val="24"/>
        </w:rPr>
        <w:t xml:space="preserve">strumentos </w:t>
      </w:r>
      <w:r w:rsidR="00031B21" w:rsidRPr="00202B47">
        <w:rPr>
          <w:szCs w:val="24"/>
        </w:rPr>
        <w:t>Para el Monitoreo de Indicadores y Recopilación de Datos</w:t>
      </w:r>
    </w:p>
    <w:p w:rsidR="00A06D95" w:rsidRPr="00202B47" w:rsidRDefault="00F33D73">
      <w:pPr>
        <w:pStyle w:val="AutoNumpara"/>
        <w:rPr>
          <w:noProof w:val="0"/>
          <w:lang w:val="es-ES"/>
        </w:rPr>
      </w:pPr>
      <w:r w:rsidRPr="00202B47">
        <w:rPr>
          <w:noProof w:val="0"/>
          <w:lang w:val="es-ES"/>
        </w:rPr>
        <w:t xml:space="preserve">El MTPTEC tendrá a su cargo la administración general de este programa y el manejo de la relación operativa con el Banco será asegurada por la UCE. La UCE forma parte de la estructura organizacional del MTPTEC bajo su Dirección General. La UCE cuenta con una estructura de gestión conformada por un coordinador general, un especialista financiero, un consultor financiero, un contador, un administrador, un especialista de adquisiciones y un equipo de ingenieros responsables del seguimiento técnico de los proyectos. </w:t>
      </w:r>
    </w:p>
    <w:p w:rsidR="009764DF" w:rsidRPr="00202B47" w:rsidRDefault="009764DF" w:rsidP="00A31E4E">
      <w:pPr>
        <w:pStyle w:val="AutoNumpara"/>
        <w:numPr>
          <w:ilvl w:val="0"/>
          <w:numId w:val="0"/>
        </w:numPr>
        <w:ind w:left="720"/>
        <w:rPr>
          <w:noProof w:val="0"/>
          <w:lang w:val="es-ES"/>
        </w:rPr>
      </w:pPr>
      <w:r w:rsidRPr="00202B47">
        <w:rPr>
          <w:noProof w:val="0"/>
          <w:lang w:val="es-ES"/>
        </w:rPr>
        <w:t>Los medios de verificación para cada uno de los indicadores serán reportes del Modelo “</w:t>
      </w:r>
      <w:proofErr w:type="spellStart"/>
      <w:r w:rsidRPr="00202B47">
        <w:rPr>
          <w:noProof w:val="0"/>
          <w:lang w:val="es-ES"/>
        </w:rPr>
        <w:t>Highway</w:t>
      </w:r>
      <w:proofErr w:type="spellEnd"/>
      <w:r w:rsidRPr="00202B47">
        <w:rPr>
          <w:noProof w:val="0"/>
          <w:lang w:val="es-ES"/>
        </w:rPr>
        <w:t xml:space="preserve"> </w:t>
      </w:r>
      <w:proofErr w:type="spellStart"/>
      <w:r w:rsidRPr="00202B47">
        <w:rPr>
          <w:noProof w:val="0"/>
          <w:lang w:val="es-ES"/>
        </w:rPr>
        <w:t>Development</w:t>
      </w:r>
      <w:proofErr w:type="spellEnd"/>
      <w:r w:rsidRPr="00202B47">
        <w:rPr>
          <w:noProof w:val="0"/>
          <w:lang w:val="es-ES"/>
        </w:rPr>
        <w:t xml:space="preserve"> and Management” (HDM-4), mediciones de perfiles longitudinales a través de instrumentos especiales (</w:t>
      </w:r>
      <w:proofErr w:type="spellStart"/>
      <w:r w:rsidRPr="00202B47">
        <w:rPr>
          <w:noProof w:val="0"/>
          <w:lang w:val="es-ES"/>
        </w:rPr>
        <w:t>rugosimetro</w:t>
      </w:r>
      <w:proofErr w:type="spellEnd"/>
      <w:r w:rsidRPr="00202B47">
        <w:rPr>
          <w:noProof w:val="0"/>
          <w:lang w:val="es-ES"/>
        </w:rPr>
        <w:t>), reportes de la UCE, reportes de la Supervisión de los trabajos, contratos de los consultores y actas de recepción de los trabajos.</w:t>
      </w:r>
    </w:p>
    <w:p w:rsidR="002640CD" w:rsidRPr="00202B47" w:rsidRDefault="002640CD" w:rsidP="009839E7">
      <w:pPr>
        <w:pStyle w:val="AutoNumpara"/>
        <w:rPr>
          <w:noProof w:val="0"/>
          <w:lang w:val="es-ES"/>
        </w:rPr>
      </w:pPr>
      <w:r w:rsidRPr="00202B47">
        <w:rPr>
          <w:noProof w:val="0"/>
          <w:lang w:val="es-ES"/>
        </w:rPr>
        <w:t xml:space="preserve">La UCE será responsable por: (i) recolectar la información correspondiente a los diferentes indicadores de producto y resultado incluidos en el MR y de monitorear el progreso del programa en relación a las metas acordadas; (ii) planeación, ejecución, seguimiento y control de todos los procedimientos administrativos, financieros y contables; (iii) planeación, ejecución, seguimiento y control de los procesos de adquisición, incluyendo la definición y revisión de especificaciones técnicas y TDR; (iv) monitoreo y evaluación de los trabajos de rehabilitación a través de firmas consultoras especializadas contratadas a tal efecto; (v) implementación de plan socio-ambiental; (vi) seguimiento, registro y reporte de los resultados del programa mediante los indicadores acordados; (vii) conservación de la memoria institucional del programa; (viii) preparación, cumplimiento y reporte de los POA requeridos por el Banco en relación al uso de los recursos donados; (ix) preparación de informes de avance físico y financiero del programa, requeridos por MTPTEC y por el Banco; y (x) poner a disposición de la auditoría externa toda la información y documentos necesarios. </w:t>
      </w:r>
    </w:p>
    <w:p w:rsidR="000C4920" w:rsidRPr="00202B47" w:rsidRDefault="000C4920" w:rsidP="009839E7">
      <w:pPr>
        <w:pStyle w:val="AutoNumpara"/>
        <w:rPr>
          <w:noProof w:val="0"/>
          <w:lang w:val="es-ES"/>
        </w:rPr>
      </w:pPr>
      <w:r w:rsidRPr="00202B47">
        <w:rPr>
          <w:noProof w:val="0"/>
          <w:lang w:val="es-ES"/>
        </w:rPr>
        <w:t xml:space="preserve">Los principales instrumentos a utilizarse para el </w:t>
      </w:r>
      <w:r w:rsidR="00361018" w:rsidRPr="00202B47">
        <w:rPr>
          <w:noProof w:val="0"/>
          <w:lang w:val="es-ES"/>
        </w:rPr>
        <w:t xml:space="preserve">planeamiento de la </w:t>
      </w:r>
      <w:r w:rsidR="006E041D" w:rsidRPr="00202B47">
        <w:rPr>
          <w:noProof w:val="0"/>
          <w:lang w:val="es-ES"/>
        </w:rPr>
        <w:t>operación</w:t>
      </w:r>
      <w:r w:rsidR="00361018" w:rsidRPr="00202B47">
        <w:rPr>
          <w:noProof w:val="0"/>
          <w:lang w:val="es-ES"/>
        </w:rPr>
        <w:t xml:space="preserve"> </w:t>
      </w:r>
      <w:r w:rsidRPr="00202B47">
        <w:rPr>
          <w:noProof w:val="0"/>
          <w:lang w:val="es-ES"/>
        </w:rPr>
        <w:t xml:space="preserve">serán:  </w:t>
      </w:r>
    </w:p>
    <w:p w:rsidR="000C4920" w:rsidRPr="00202B47" w:rsidRDefault="000C4920" w:rsidP="009839E7">
      <w:pPr>
        <w:pStyle w:val="AutoNumpara"/>
        <w:rPr>
          <w:noProof w:val="0"/>
          <w:lang w:val="es-ES"/>
        </w:rPr>
      </w:pPr>
      <w:r w:rsidRPr="00202B47">
        <w:rPr>
          <w:b/>
          <w:noProof w:val="0"/>
          <w:lang w:val="es-ES"/>
        </w:rPr>
        <w:lastRenderedPageBreak/>
        <w:t>Plan Operativo Anual (POA).</w:t>
      </w:r>
      <w:r w:rsidRPr="00202B47">
        <w:rPr>
          <w:noProof w:val="0"/>
          <w:lang w:val="es-ES"/>
        </w:rPr>
        <w:t xml:space="preserve"> Este instrumento tiene por finalidad presentar al Banco una propuesta de plan anual de ejecución de la operación. El POA consolida todas las actividades que serán desarrolladas durante determinado período de ejecución por producto</w:t>
      </w:r>
      <w:r w:rsidR="00F30940" w:rsidRPr="00202B47">
        <w:rPr>
          <w:noProof w:val="0"/>
          <w:lang w:val="es-ES"/>
        </w:rPr>
        <w:t>,</w:t>
      </w:r>
      <w:r w:rsidRPr="00202B47">
        <w:rPr>
          <w:noProof w:val="0"/>
          <w:lang w:val="es-ES"/>
        </w:rPr>
        <w:t xml:space="preserve"> y cuenta con un cronograma físico</w:t>
      </w:r>
      <w:r w:rsidR="00F30940" w:rsidRPr="00202B47">
        <w:rPr>
          <w:noProof w:val="0"/>
          <w:lang w:val="es-ES"/>
        </w:rPr>
        <w:t xml:space="preserve"> y</w:t>
      </w:r>
      <w:r w:rsidRPr="00202B47">
        <w:rPr>
          <w:noProof w:val="0"/>
          <w:lang w:val="es-ES"/>
        </w:rPr>
        <w:t xml:space="preserve"> financiero.</w:t>
      </w:r>
      <w:r w:rsidR="00F30940" w:rsidRPr="00202B47">
        <w:rPr>
          <w:noProof w:val="0"/>
          <w:lang w:val="es-ES"/>
        </w:rPr>
        <w:t xml:space="preserve"> </w:t>
      </w:r>
      <w:r w:rsidRPr="00202B47">
        <w:rPr>
          <w:noProof w:val="0"/>
          <w:lang w:val="es-ES"/>
        </w:rPr>
        <w:t>El POA incluirá, como mínimo, la siguiente información: i) estado de ejecución de la operación, discriminado por componentes</w:t>
      </w:r>
      <w:r w:rsidR="00F30940" w:rsidRPr="00202B47">
        <w:rPr>
          <w:noProof w:val="0"/>
          <w:lang w:val="es-ES"/>
        </w:rPr>
        <w:t xml:space="preserve"> y productos</w:t>
      </w:r>
      <w:r w:rsidRPr="00202B47">
        <w:rPr>
          <w:noProof w:val="0"/>
          <w:lang w:val="es-ES"/>
        </w:rPr>
        <w:t>; ii) el plan de adquisiciones de obras, bienes y servicios, así como el plan de adquisiciones de servicios de consultoría incluyendo presupuesto y proyecciones de desembolsos; iii) avance en el cumplimiento de las metas y resultados de la operación; iv) avance en el cumplimiento de los indicadores de producto para cada componente de la operación, de acuerdo a la Matriz de Resultados y el cronograma de su implementación; v) problemas presentados; y vi) soluciones implementadas.</w:t>
      </w:r>
    </w:p>
    <w:p w:rsidR="000C4920" w:rsidRPr="00202B47" w:rsidRDefault="000C4920" w:rsidP="009839E7">
      <w:pPr>
        <w:pStyle w:val="AutoNumpara"/>
        <w:rPr>
          <w:noProof w:val="0"/>
          <w:lang w:val="es-ES"/>
        </w:rPr>
      </w:pPr>
      <w:r w:rsidRPr="00202B47">
        <w:rPr>
          <w:b/>
          <w:noProof w:val="0"/>
          <w:lang w:val="es-ES"/>
        </w:rPr>
        <w:t xml:space="preserve">Plan de Adquisiciones (PA). </w:t>
      </w:r>
      <w:r w:rsidRPr="00202B47">
        <w:rPr>
          <w:noProof w:val="0"/>
          <w:lang w:val="es-ES"/>
        </w:rPr>
        <w:t xml:space="preserve">Este instrumento tiene por finalidad presentar al Banco y hacer público el detalle de todas las adquisiciones y contrataciones que serán efectuadas en un determinado periodo de ejecución de la operación.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para consideración del Banco, y debe ser actualizado anualmente o cuando sea  necesario, durante todo el período de ejecución de la operación. </w:t>
      </w:r>
      <w:r w:rsidR="000E52EA" w:rsidRPr="00202B47">
        <w:rPr>
          <w:noProof w:val="0"/>
          <w:szCs w:val="24"/>
          <w:lang w:val="es-ES"/>
        </w:rPr>
        <w:t xml:space="preserve">El Banco revisará los contratos </w:t>
      </w:r>
      <w:r w:rsidR="000E52EA" w:rsidRPr="00202B47">
        <w:rPr>
          <w:i/>
          <w:iCs/>
          <w:noProof w:val="0"/>
          <w:szCs w:val="24"/>
          <w:lang w:val="es-ES"/>
        </w:rPr>
        <w:t xml:space="preserve">ex-ante </w:t>
      </w:r>
      <w:r w:rsidR="000E52EA" w:rsidRPr="00202B47">
        <w:rPr>
          <w:noProof w:val="0"/>
          <w:szCs w:val="24"/>
          <w:lang w:val="es-ES"/>
        </w:rPr>
        <w:t>siguiendo estas políticas (apéndice 1). Se complementarán las políticas con “Disposiciones Especiales sobre Adquisiciones para atender la Emergencia causada por el terremoto del 12 de enero de 2010 en la República de Haití” (OP-387-1).</w:t>
      </w:r>
    </w:p>
    <w:p w:rsidR="00031B21" w:rsidRPr="00202B47" w:rsidRDefault="00031B21" w:rsidP="009839E7">
      <w:pPr>
        <w:pStyle w:val="AutoNumpara"/>
        <w:numPr>
          <w:ilvl w:val="0"/>
          <w:numId w:val="0"/>
        </w:numPr>
        <w:rPr>
          <w:b/>
          <w:noProof w:val="0"/>
          <w:lang w:val="es-ES"/>
        </w:rPr>
      </w:pPr>
      <w:r w:rsidRPr="00202B47">
        <w:rPr>
          <w:b/>
          <w:noProof w:val="0"/>
          <w:lang w:val="es-ES"/>
        </w:rPr>
        <w:t xml:space="preserve">C. </w:t>
      </w:r>
      <w:r w:rsidRPr="00202B47">
        <w:rPr>
          <w:b/>
          <w:noProof w:val="0"/>
          <w:lang w:val="es-ES"/>
        </w:rPr>
        <w:tab/>
        <w:t>Presentación de Informes</w:t>
      </w:r>
    </w:p>
    <w:p w:rsidR="00976B63" w:rsidRPr="00202B47" w:rsidRDefault="00976B63" w:rsidP="009839E7">
      <w:pPr>
        <w:pStyle w:val="AutoNumpara"/>
        <w:rPr>
          <w:noProof w:val="0"/>
          <w:lang w:val="es-ES"/>
        </w:rPr>
      </w:pPr>
      <w:r w:rsidRPr="00202B47">
        <w:rPr>
          <w:noProof w:val="0"/>
          <w:lang w:val="es-ES"/>
        </w:rPr>
        <w:t>Los principales informes para el monitoreo de la operación son el Informe Semestral de Progreso y los Reportes de Monitoreo de Proyecto (PMR por sus siglas en inglés), que se describen a continuación</w:t>
      </w:r>
      <w:r w:rsidRPr="00202B47">
        <w:rPr>
          <w:b/>
          <w:noProof w:val="0"/>
          <w:lang w:val="es-ES"/>
        </w:rPr>
        <w:t>:</w:t>
      </w:r>
    </w:p>
    <w:p w:rsidR="00976B63" w:rsidRPr="00202B47" w:rsidRDefault="00976B63" w:rsidP="009839E7">
      <w:pPr>
        <w:pStyle w:val="AutoNumpara"/>
        <w:rPr>
          <w:noProof w:val="0"/>
          <w:lang w:val="es-ES"/>
        </w:rPr>
      </w:pPr>
      <w:r w:rsidRPr="00202B47">
        <w:rPr>
          <w:b/>
          <w:noProof w:val="0"/>
          <w:lang w:val="es-ES"/>
        </w:rPr>
        <w:t>Informe Semestral de Progreso.</w:t>
      </w:r>
      <w:r w:rsidRPr="00202B47">
        <w:rPr>
          <w:noProof w:val="0"/>
          <w:lang w:val="es-ES"/>
        </w:rPr>
        <w:t xml:space="preserve"> La UCE presentará al Banco en los meses de agosto y febrero de cada año un informe semestral de progreso (que son condición contractual de los financiamientos del Banco) y describirá el estado de avance físico y financiero de la operación, y se resumirán los informes de la supervisión de obras contratadas y de los reportes internos de supervisión de los contratos de consultoría y que darán lugar a los informes PMR donde se reportará el seguimiento del Programa y la evolución de sus indicadores de desempeño.</w:t>
      </w:r>
    </w:p>
    <w:p w:rsidR="00976B63" w:rsidRPr="00202B47" w:rsidRDefault="00976B63" w:rsidP="009839E7">
      <w:pPr>
        <w:pStyle w:val="AutoNumpara"/>
        <w:rPr>
          <w:noProof w:val="0"/>
          <w:lang w:val="es-ES"/>
        </w:rPr>
      </w:pPr>
      <w:r w:rsidRPr="00202B47">
        <w:rPr>
          <w:b/>
          <w:noProof w:val="0"/>
          <w:lang w:val="es-ES"/>
        </w:rPr>
        <w:t>Reportes de Monitoreo del Proyecto (PMR).</w:t>
      </w:r>
      <w:r w:rsidRPr="00202B47">
        <w:rPr>
          <w:noProof w:val="0"/>
          <w:lang w:val="es-ES"/>
        </w:rPr>
        <w:t xml:space="preserve"> Los resultados de seguimiento estarán disponibles cuando se aprueben los Reportes de Monitoreo del Proyecto (PMR) y a través de los mecanismos de acceso a la información que se les atribuyan. En casos especiales, o siempre que sea necesario, los resúmenes de los informes PMR podrán ser distribuidos para cumplir con necesidades particulares de comunicación de información de seguimiento.</w:t>
      </w:r>
    </w:p>
    <w:p w:rsidR="00976B63" w:rsidRPr="00202B47" w:rsidRDefault="00976B63" w:rsidP="009839E7">
      <w:pPr>
        <w:pStyle w:val="AutoNumpara"/>
        <w:rPr>
          <w:noProof w:val="0"/>
          <w:lang w:val="es-ES"/>
        </w:rPr>
      </w:pPr>
      <w:r w:rsidRPr="00202B47">
        <w:rPr>
          <w:noProof w:val="0"/>
          <w:lang w:val="es-ES"/>
        </w:rPr>
        <w:t>Adicionalmente, se prepararán los siguientes reportes del programa:</w:t>
      </w:r>
    </w:p>
    <w:p w:rsidR="000C4920" w:rsidRPr="00202B47" w:rsidRDefault="00773503" w:rsidP="009839E7">
      <w:pPr>
        <w:pStyle w:val="AutoNumpara"/>
        <w:rPr>
          <w:noProof w:val="0"/>
          <w:lang w:val="es-ES"/>
        </w:rPr>
      </w:pPr>
      <w:r w:rsidRPr="00202B47">
        <w:rPr>
          <w:b/>
          <w:noProof w:val="0"/>
          <w:lang w:val="es-ES"/>
        </w:rPr>
        <w:lastRenderedPageBreak/>
        <w:t xml:space="preserve">Reporte de Terminación del Proyecto </w:t>
      </w:r>
      <w:r w:rsidR="00F017B9" w:rsidRPr="00202B47">
        <w:rPr>
          <w:b/>
          <w:noProof w:val="0"/>
          <w:lang w:val="es-ES"/>
        </w:rPr>
        <w:t>(PCR)</w:t>
      </w:r>
      <w:r w:rsidR="00F017B9" w:rsidRPr="00202B47">
        <w:rPr>
          <w:noProof w:val="0"/>
          <w:lang w:val="es-ES"/>
        </w:rPr>
        <w:t xml:space="preserve"> </w:t>
      </w:r>
      <w:r w:rsidR="00F017B9" w:rsidRPr="00202B47">
        <w:rPr>
          <w:noProof w:val="0"/>
          <w:spacing w:val="-3"/>
          <w:lang w:val="es-ES"/>
        </w:rPr>
        <w:t xml:space="preserve"> </w:t>
      </w:r>
      <w:r w:rsidR="00F017B9" w:rsidRPr="00202B47">
        <w:rPr>
          <w:noProof w:val="0"/>
          <w:lang w:val="es-ES"/>
        </w:rPr>
        <w:t>Se preparará, dentro de los 60 (sesenta) días posteriores al último desembolso un r</w:t>
      </w:r>
      <w:r w:rsidR="000B3D54" w:rsidRPr="00202B47">
        <w:rPr>
          <w:noProof w:val="0"/>
          <w:lang w:val="es-ES"/>
        </w:rPr>
        <w:t xml:space="preserve">eporte con la </w:t>
      </w:r>
      <w:r w:rsidR="000C4920" w:rsidRPr="00202B47">
        <w:rPr>
          <w:noProof w:val="0"/>
          <w:lang w:val="es-ES"/>
        </w:rPr>
        <w:t xml:space="preserve">evaluación final de la operación, que deberá incluir, como mínimo: (a) los resultados de ejecución financiera por componente; (b) el cumplimiento de las metas establecidas, de acuerdo a los indicadores de resultado acordados; (c) el cumplimiento de compromisos contractuales; (d) desglose de costo de las obras por tipo de obra; (e) </w:t>
      </w:r>
      <w:r w:rsidR="00206A59" w:rsidRPr="00202B47">
        <w:rPr>
          <w:noProof w:val="0"/>
          <w:lang w:val="es-ES"/>
        </w:rPr>
        <w:t>se realizará una evaluación de impacto ex post en base al modelo desarrollado ex ante;</w:t>
      </w:r>
      <w:r w:rsidR="000C4920" w:rsidRPr="00202B47">
        <w:rPr>
          <w:noProof w:val="0"/>
          <w:lang w:val="es-ES"/>
        </w:rPr>
        <w:t xml:space="preserve"> (f) explicación de  lecciones aprendidas</w:t>
      </w:r>
      <w:r w:rsidR="00B602C9" w:rsidRPr="00202B47">
        <w:rPr>
          <w:noProof w:val="0"/>
          <w:lang w:val="es-ES"/>
        </w:rPr>
        <w:t>;</w:t>
      </w:r>
      <w:r w:rsidR="000C4920" w:rsidRPr="00202B47">
        <w:rPr>
          <w:noProof w:val="0"/>
          <w:lang w:val="es-ES"/>
        </w:rPr>
        <w:t xml:space="preserve"> y (d) evaluación de la implementación de las obras según los aspectos socio-ambientales. </w:t>
      </w:r>
    </w:p>
    <w:p w:rsidR="00F16EC2" w:rsidRPr="00202B47" w:rsidRDefault="00976B63" w:rsidP="009839E7">
      <w:pPr>
        <w:pStyle w:val="AutoNumpara"/>
        <w:rPr>
          <w:noProof w:val="0"/>
          <w:lang w:val="es-ES"/>
        </w:rPr>
      </w:pPr>
      <w:r w:rsidRPr="00202B47">
        <w:rPr>
          <w:b/>
          <w:noProof w:val="0"/>
          <w:lang w:val="es-ES"/>
        </w:rPr>
        <w:t xml:space="preserve">Informes de </w:t>
      </w:r>
      <w:r w:rsidR="00F16EC2" w:rsidRPr="00202B47">
        <w:rPr>
          <w:b/>
          <w:noProof w:val="0"/>
          <w:lang w:val="es-ES"/>
        </w:rPr>
        <w:t>Auditorías.</w:t>
      </w:r>
      <w:r w:rsidR="00F16EC2" w:rsidRPr="00202B47">
        <w:rPr>
          <w:noProof w:val="0"/>
          <w:lang w:val="es-ES"/>
        </w:rPr>
        <w:t xml:space="preserve"> </w:t>
      </w:r>
      <w:r w:rsidR="00B602C9" w:rsidRPr="00202B47">
        <w:rPr>
          <w:noProof w:val="0"/>
          <w:lang w:val="es-ES"/>
        </w:rPr>
        <w:t xml:space="preserve">Con el presupuesto del programa </w:t>
      </w:r>
      <w:r w:rsidR="00B602C9" w:rsidRPr="00202B47">
        <w:rPr>
          <w:noProof w:val="0"/>
          <w:szCs w:val="22"/>
          <w:lang w:val="es-ES"/>
        </w:rPr>
        <w:t xml:space="preserve">se </w:t>
      </w:r>
      <w:r w:rsidR="00773503" w:rsidRPr="00202B47">
        <w:rPr>
          <w:noProof w:val="0"/>
          <w:szCs w:val="22"/>
          <w:lang w:val="es-ES"/>
        </w:rPr>
        <w:t>financiarán</w:t>
      </w:r>
      <w:r w:rsidR="00B602C9" w:rsidRPr="00202B47">
        <w:rPr>
          <w:noProof w:val="0"/>
          <w:szCs w:val="22"/>
          <w:lang w:val="es-ES"/>
        </w:rPr>
        <w:t xml:space="preserve"> las auditorías financieras del programa. Se realizará una auditoría anual de estados financieros del proyecto, y revisiones ex - post anuales  de las justificaciones de uso de anticipos de fondos efectuados por el Banco a la UCE. La función de auditoría externa será desempeñada por una firma independiente y aceptable por el Banco, y sobre la base se términos de referencia acordados con el Banco. Los informes de estados financieros auditados anuales serán presentados dentro de los 120 días posteriores al cierre del año fiscal. El informe de estados financieros auditados finales deberá ser presentado dentro de los siguientes 120 días a la fecha del último desembolso. Los informes de revisión ex - post deberán ser presentados dentro de los sesenta días de la finalización del primer semestre fiscal</w:t>
      </w:r>
      <w:r w:rsidR="00F16EC2" w:rsidRPr="00202B47">
        <w:rPr>
          <w:noProof w:val="0"/>
          <w:lang w:val="es-ES"/>
        </w:rPr>
        <w:t>.</w:t>
      </w:r>
    </w:p>
    <w:p w:rsidR="00DF2216" w:rsidRPr="00202B47" w:rsidRDefault="00976B63" w:rsidP="009839E7">
      <w:pPr>
        <w:pStyle w:val="AutoNumpara"/>
        <w:rPr>
          <w:noProof w:val="0"/>
          <w:lang w:val="es-ES"/>
        </w:rPr>
      </w:pPr>
      <w:r w:rsidRPr="00202B47">
        <w:rPr>
          <w:b/>
          <w:noProof w:val="0"/>
          <w:lang w:val="es-ES"/>
        </w:rPr>
        <w:t xml:space="preserve">Reportes de </w:t>
      </w:r>
      <w:r w:rsidR="00DF2216" w:rsidRPr="00202B47">
        <w:rPr>
          <w:b/>
          <w:noProof w:val="0"/>
          <w:lang w:val="es-ES"/>
        </w:rPr>
        <w:t xml:space="preserve">Visitas </w:t>
      </w:r>
      <w:r w:rsidRPr="00202B47">
        <w:rPr>
          <w:b/>
          <w:noProof w:val="0"/>
          <w:lang w:val="es-ES"/>
        </w:rPr>
        <w:t xml:space="preserve">de Campo </w:t>
      </w:r>
      <w:r w:rsidR="00DF2216" w:rsidRPr="00202B47">
        <w:rPr>
          <w:b/>
          <w:noProof w:val="0"/>
          <w:lang w:val="es-ES"/>
        </w:rPr>
        <w:t xml:space="preserve">y </w:t>
      </w:r>
      <w:r w:rsidRPr="00202B47">
        <w:rPr>
          <w:b/>
          <w:noProof w:val="0"/>
          <w:lang w:val="es-ES"/>
        </w:rPr>
        <w:t>M</w:t>
      </w:r>
      <w:r w:rsidR="00DF2216" w:rsidRPr="00202B47">
        <w:rPr>
          <w:b/>
          <w:noProof w:val="0"/>
          <w:lang w:val="es-ES"/>
        </w:rPr>
        <w:t>isiones.</w:t>
      </w:r>
      <w:r w:rsidR="00DF2216" w:rsidRPr="00202B47">
        <w:rPr>
          <w:noProof w:val="0"/>
          <w:lang w:val="es-ES"/>
        </w:rPr>
        <w:t xml:space="preserve"> El Banco realizará trimestralmente visitas de inspección en campo con la finalidad de monitorear el avance en la ejecución de los diferentes productos previstos. Asimismo, anualmente se realizaran misiones de administración con el fin de analizar los avances de la operación y  tratar temas  específicos identificados.</w:t>
      </w:r>
    </w:p>
    <w:p w:rsidR="00F30940" w:rsidRPr="00202B47" w:rsidRDefault="00976B63" w:rsidP="009839E7">
      <w:pPr>
        <w:pStyle w:val="FirstHeading"/>
        <w:keepNext w:val="0"/>
        <w:widowControl w:val="0"/>
        <w:numPr>
          <w:ilvl w:val="0"/>
          <w:numId w:val="29"/>
        </w:numPr>
        <w:rPr>
          <w:szCs w:val="24"/>
        </w:rPr>
      </w:pPr>
      <w:r w:rsidRPr="00202B47">
        <w:rPr>
          <w:szCs w:val="24"/>
        </w:rPr>
        <w:t xml:space="preserve">Coordinación, </w:t>
      </w:r>
      <w:r w:rsidR="00F30940" w:rsidRPr="00202B47">
        <w:rPr>
          <w:szCs w:val="24"/>
        </w:rPr>
        <w:t xml:space="preserve">Plan de </w:t>
      </w:r>
      <w:r w:rsidRPr="00202B47">
        <w:rPr>
          <w:szCs w:val="24"/>
        </w:rPr>
        <w:t>T</w:t>
      </w:r>
      <w:r w:rsidR="00F30940" w:rsidRPr="00202B47">
        <w:rPr>
          <w:szCs w:val="24"/>
        </w:rPr>
        <w:t>rabajo</w:t>
      </w:r>
      <w:r w:rsidRPr="00202B47">
        <w:rPr>
          <w:szCs w:val="24"/>
        </w:rPr>
        <w:t xml:space="preserve"> y Presupuesto de Monitoreo</w:t>
      </w:r>
      <w:r w:rsidR="00F30940" w:rsidRPr="00202B47">
        <w:rPr>
          <w:szCs w:val="24"/>
        </w:rPr>
        <w:t xml:space="preserve"> </w:t>
      </w:r>
    </w:p>
    <w:p w:rsidR="00430E30" w:rsidRPr="00202B47" w:rsidRDefault="00F16EC2" w:rsidP="009839E7">
      <w:pPr>
        <w:pStyle w:val="AutoNumpara"/>
        <w:rPr>
          <w:noProof w:val="0"/>
          <w:lang w:val="es-ES"/>
        </w:rPr>
      </w:pPr>
      <w:r w:rsidRPr="00202B47">
        <w:rPr>
          <w:noProof w:val="0"/>
          <w:lang w:val="es-ES"/>
        </w:rPr>
        <w:t>E</w:t>
      </w:r>
      <w:r w:rsidR="000977ED" w:rsidRPr="00202B47">
        <w:rPr>
          <w:noProof w:val="0"/>
          <w:lang w:val="es-ES"/>
        </w:rPr>
        <w:t>l seguimiento</w:t>
      </w:r>
      <w:r w:rsidR="002678B6" w:rsidRPr="00202B47">
        <w:rPr>
          <w:noProof w:val="0"/>
          <w:lang w:val="es-ES"/>
        </w:rPr>
        <w:t xml:space="preserve"> y monitoreo de la implementación del programa y sus resultados se realizará por la UCE</w:t>
      </w:r>
      <w:r w:rsidR="00BD5833" w:rsidRPr="00202B47">
        <w:rPr>
          <w:noProof w:val="0"/>
          <w:lang w:val="es-ES"/>
        </w:rPr>
        <w:t>, a partir de la elegibilidad de la operación y hasta la finalización de</w:t>
      </w:r>
      <w:r w:rsidR="00B602C9" w:rsidRPr="00202B47">
        <w:rPr>
          <w:noProof w:val="0"/>
          <w:lang w:val="es-ES"/>
        </w:rPr>
        <w:t xml:space="preserve"> </w:t>
      </w:r>
      <w:r w:rsidR="00BD5833" w:rsidRPr="00202B47">
        <w:rPr>
          <w:noProof w:val="0"/>
          <w:lang w:val="es-ES"/>
        </w:rPr>
        <w:t>l</w:t>
      </w:r>
      <w:r w:rsidR="00B602C9" w:rsidRPr="00202B47">
        <w:rPr>
          <w:noProof w:val="0"/>
          <w:lang w:val="es-ES"/>
        </w:rPr>
        <w:t>a</w:t>
      </w:r>
      <w:r w:rsidR="00BD5833" w:rsidRPr="00202B47">
        <w:rPr>
          <w:noProof w:val="0"/>
          <w:lang w:val="es-ES"/>
        </w:rPr>
        <w:t xml:space="preserve"> misma, esperada para </w:t>
      </w:r>
      <w:r w:rsidR="00773503" w:rsidRPr="00202B47">
        <w:rPr>
          <w:noProof w:val="0"/>
          <w:lang w:val="es-ES"/>
        </w:rPr>
        <w:t xml:space="preserve">el año </w:t>
      </w:r>
      <w:r w:rsidR="00AB4835" w:rsidRPr="00202B47">
        <w:rPr>
          <w:noProof w:val="0"/>
          <w:lang w:val="es-ES"/>
        </w:rPr>
        <w:t>201</w:t>
      </w:r>
      <w:r w:rsidR="00773503" w:rsidRPr="00202B47">
        <w:rPr>
          <w:noProof w:val="0"/>
          <w:lang w:val="es-ES"/>
        </w:rPr>
        <w:t>8.</w:t>
      </w:r>
    </w:p>
    <w:p w:rsidR="00F16EC2" w:rsidRPr="00202B47" w:rsidRDefault="00F16EC2" w:rsidP="009839E7">
      <w:pPr>
        <w:pStyle w:val="AutoNumpara"/>
        <w:rPr>
          <w:noProof w:val="0"/>
          <w:lang w:val="es-ES"/>
        </w:rPr>
      </w:pPr>
      <w:r w:rsidRPr="00202B47">
        <w:rPr>
          <w:noProof w:val="0"/>
          <w:lang w:val="es-ES"/>
        </w:rPr>
        <w:t>El costo de las actividades de seguimiento de la operación será financiado en su totalidad por el Banco, comprendiendo: i) funcionamiento de la UCE, responsable directo del seguimiento de la operación; ii) contratos de supervisión; iii) auditorías; (iv) vistas de campo y misiones de administración</w:t>
      </w:r>
      <w:r w:rsidR="00B602C9" w:rsidRPr="00202B47">
        <w:rPr>
          <w:noProof w:val="0"/>
          <w:lang w:val="es-ES"/>
        </w:rPr>
        <w:t>; y (v) contratación de consultoría para realizar el seguimiento/monitoreo</w:t>
      </w:r>
      <w:r w:rsidRPr="00202B47">
        <w:rPr>
          <w:noProof w:val="0"/>
          <w:lang w:val="es-ES"/>
        </w:rPr>
        <w:t xml:space="preserve">. </w:t>
      </w:r>
    </w:p>
    <w:p w:rsidR="000977ED" w:rsidRPr="00202B47" w:rsidRDefault="00F16EC2" w:rsidP="009839E7">
      <w:pPr>
        <w:pStyle w:val="AutoNumpara"/>
        <w:rPr>
          <w:noProof w:val="0"/>
          <w:lang w:val="es-ES"/>
        </w:rPr>
      </w:pPr>
      <w:r w:rsidRPr="00202B47">
        <w:rPr>
          <w:noProof w:val="0"/>
          <w:lang w:val="es-ES"/>
        </w:rPr>
        <w:t xml:space="preserve">El seguimiento </w:t>
      </w:r>
      <w:r w:rsidR="000977ED" w:rsidRPr="00202B47">
        <w:rPr>
          <w:noProof w:val="0"/>
          <w:lang w:val="es-ES"/>
        </w:rPr>
        <w:t>consistirá en verificar si las actividades realizadas se ajustan a lo previsto, y si se han cumplido los objetivos específicos de acuerdo</w:t>
      </w:r>
      <w:r w:rsidRPr="00202B47">
        <w:rPr>
          <w:noProof w:val="0"/>
          <w:lang w:val="es-ES"/>
        </w:rPr>
        <w:t xml:space="preserve"> a la Matriz de Resultados</w:t>
      </w:r>
      <w:r w:rsidR="000977ED" w:rsidRPr="00202B47">
        <w:rPr>
          <w:noProof w:val="0"/>
          <w:lang w:val="es-ES"/>
        </w:rPr>
        <w:t xml:space="preserve">. El seguimiento se enfocará entre otras a constatar los avances físicos de las obras, es decir si se produjeron las obras originalmente planeadas en los plazos programados, y si se ajustan a los productos y objetivos originalmente propuestos. </w:t>
      </w:r>
    </w:p>
    <w:p w:rsidR="000977ED" w:rsidRPr="00202B47" w:rsidRDefault="000977ED" w:rsidP="009839E7">
      <w:pPr>
        <w:pStyle w:val="AutoNumpara"/>
        <w:rPr>
          <w:noProof w:val="0"/>
          <w:lang w:val="es-ES"/>
        </w:rPr>
      </w:pPr>
      <w:r w:rsidRPr="00202B47">
        <w:rPr>
          <w:noProof w:val="0"/>
          <w:lang w:val="es-ES"/>
        </w:rPr>
        <w:t>La totalidad de los indicadores serán verificados en forma directa a partir de los informes de supervisión de las obras, los cuales se presentan mensualmente a</w:t>
      </w:r>
      <w:r w:rsidR="00F16EC2" w:rsidRPr="00202B47">
        <w:rPr>
          <w:noProof w:val="0"/>
          <w:lang w:val="es-ES"/>
        </w:rPr>
        <w:t xml:space="preserve"> </w:t>
      </w:r>
      <w:r w:rsidRPr="00202B47">
        <w:rPr>
          <w:noProof w:val="0"/>
          <w:lang w:val="es-ES"/>
        </w:rPr>
        <w:t>l</w:t>
      </w:r>
      <w:r w:rsidR="00F16EC2" w:rsidRPr="00202B47">
        <w:rPr>
          <w:noProof w:val="0"/>
          <w:lang w:val="es-ES"/>
        </w:rPr>
        <w:t>a</w:t>
      </w:r>
      <w:r w:rsidRPr="00202B47">
        <w:rPr>
          <w:noProof w:val="0"/>
          <w:lang w:val="es-ES"/>
        </w:rPr>
        <w:t xml:space="preserve"> UCE. Los reportes de gestión semestrales que preparará la UCE y que presentarán al Banco contendrán un resumen de los informes de la supervisión de obras </w:t>
      </w:r>
      <w:r w:rsidRPr="00202B47">
        <w:rPr>
          <w:noProof w:val="0"/>
          <w:lang w:val="es-ES"/>
        </w:rPr>
        <w:lastRenderedPageBreak/>
        <w:t xml:space="preserve">contratadas y de los reportes internos de supervisión de los contratos de consultoría. </w:t>
      </w:r>
      <w:r w:rsidR="00B602C9" w:rsidRPr="00202B47">
        <w:rPr>
          <w:noProof w:val="0"/>
          <w:lang w:val="es-ES"/>
        </w:rPr>
        <w:t>La UCE será la responsable en primer lugar por las actividades de seguimiento del Programa, de acuerdo al esquema, alcance y las responsabilidades descritas más arriba</w:t>
      </w:r>
    </w:p>
    <w:p w:rsidR="00976B63" w:rsidRPr="00202B47" w:rsidRDefault="00F16EC2" w:rsidP="009839E7">
      <w:pPr>
        <w:pStyle w:val="AutoNumpara"/>
        <w:rPr>
          <w:noProof w:val="0"/>
          <w:color w:val="000000"/>
          <w:lang w:val="es-ES"/>
        </w:rPr>
      </w:pPr>
      <w:r w:rsidRPr="00202B47">
        <w:rPr>
          <w:noProof w:val="0"/>
          <w:lang w:val="es-ES"/>
        </w:rPr>
        <w:t>La</w:t>
      </w:r>
      <w:r w:rsidR="00BD5833" w:rsidRPr="00202B47">
        <w:rPr>
          <w:noProof w:val="0"/>
          <w:lang w:val="es-ES"/>
        </w:rPr>
        <w:t xml:space="preserve"> </w:t>
      </w:r>
      <w:r w:rsidRPr="00202B47">
        <w:rPr>
          <w:noProof w:val="0"/>
          <w:lang w:val="es-ES"/>
        </w:rPr>
        <w:t>UCE</w:t>
      </w:r>
      <w:r w:rsidR="000977ED" w:rsidRPr="00202B47">
        <w:rPr>
          <w:noProof w:val="0"/>
          <w:lang w:val="es-ES"/>
        </w:rPr>
        <w:t xml:space="preserve"> verificará el progreso e impacto de las actividades del programa</w:t>
      </w:r>
      <w:r w:rsidR="00BD5833" w:rsidRPr="00202B47">
        <w:rPr>
          <w:noProof w:val="0"/>
          <w:lang w:val="es-ES"/>
        </w:rPr>
        <w:t xml:space="preserve">, para lo cual deberá: </w:t>
      </w:r>
      <w:r w:rsidR="000977ED" w:rsidRPr="00202B47">
        <w:rPr>
          <w:noProof w:val="0"/>
          <w:lang w:val="es-ES"/>
        </w:rPr>
        <w:t xml:space="preserve">(i) compilar la información periódica de avance físico (actividades) y financiera (fondos disponibles </w:t>
      </w:r>
      <w:r w:rsidR="00BD5833" w:rsidRPr="00202B47">
        <w:rPr>
          <w:noProof w:val="0"/>
          <w:lang w:val="es-ES"/>
        </w:rPr>
        <w:t>e invertidos); y (ii) mantener actualizada, y d</w:t>
      </w:r>
      <w:r w:rsidR="000977ED" w:rsidRPr="00202B47">
        <w:rPr>
          <w:noProof w:val="0"/>
          <w:lang w:val="es-ES"/>
        </w:rPr>
        <w:t>e forma accesible</w:t>
      </w:r>
      <w:r w:rsidR="00BD5833" w:rsidRPr="00202B47">
        <w:rPr>
          <w:noProof w:val="0"/>
          <w:lang w:val="es-ES"/>
        </w:rPr>
        <w:t xml:space="preserve"> y</w:t>
      </w:r>
      <w:r w:rsidR="000977ED" w:rsidRPr="00202B47">
        <w:rPr>
          <w:noProof w:val="0"/>
          <w:lang w:val="es-ES"/>
        </w:rPr>
        <w:t xml:space="preserve"> relevante la información sobre la ejecución de las actividades de</w:t>
      </w:r>
      <w:r w:rsidR="00BD5833" w:rsidRPr="00202B47">
        <w:rPr>
          <w:noProof w:val="0"/>
          <w:lang w:val="es-ES"/>
        </w:rPr>
        <w:t xml:space="preserve"> </w:t>
      </w:r>
      <w:r w:rsidR="000977ED" w:rsidRPr="00202B47">
        <w:rPr>
          <w:noProof w:val="0"/>
          <w:lang w:val="es-ES"/>
        </w:rPr>
        <w:t>l</w:t>
      </w:r>
      <w:r w:rsidR="00BD5833" w:rsidRPr="00202B47">
        <w:rPr>
          <w:noProof w:val="0"/>
          <w:lang w:val="es-ES"/>
        </w:rPr>
        <w:t>a</w:t>
      </w:r>
      <w:r w:rsidR="000977ED" w:rsidRPr="00202B47">
        <w:rPr>
          <w:noProof w:val="0"/>
          <w:lang w:val="es-ES"/>
        </w:rPr>
        <w:t xml:space="preserve"> </w:t>
      </w:r>
      <w:r w:rsidR="00BD5833" w:rsidRPr="00202B47">
        <w:rPr>
          <w:noProof w:val="0"/>
          <w:lang w:val="es-ES"/>
        </w:rPr>
        <w:t>operación</w:t>
      </w:r>
      <w:r w:rsidR="000977ED" w:rsidRPr="00202B47">
        <w:rPr>
          <w:noProof w:val="0"/>
          <w:lang w:val="es-ES"/>
        </w:rPr>
        <w:t xml:space="preserve"> y sus recursos. </w:t>
      </w:r>
      <w:r w:rsidR="00976B63" w:rsidRPr="00202B47">
        <w:rPr>
          <w:noProof w:val="0"/>
          <w:lang w:val="es-ES"/>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El seguimiento del Programa se realizará de forma continua a partir de la elegibilidad de la operación y hasta la finalización del mismo, pautada para </w:t>
      </w:r>
      <w:r w:rsidR="00AB4835" w:rsidRPr="00202B47">
        <w:rPr>
          <w:noProof w:val="0"/>
          <w:lang w:val="es-ES"/>
        </w:rPr>
        <w:t>2017</w:t>
      </w:r>
      <w:r w:rsidR="00976B63" w:rsidRPr="00202B47">
        <w:rPr>
          <w:noProof w:val="0"/>
          <w:lang w:val="es-ES"/>
        </w:rPr>
        <w:t>.</w:t>
      </w:r>
    </w:p>
    <w:p w:rsidR="00976B63" w:rsidRPr="00202B47" w:rsidRDefault="00976B63" w:rsidP="009839E7">
      <w:pPr>
        <w:pStyle w:val="AutoNumpara"/>
        <w:rPr>
          <w:noProof w:val="0"/>
          <w:color w:val="000000"/>
          <w:lang w:val="es-ES"/>
        </w:rPr>
      </w:pPr>
      <w:r w:rsidRPr="00202B47">
        <w:rPr>
          <w:noProof w:val="0"/>
          <w:lang w:val="es-ES"/>
        </w:rPr>
        <w:t xml:space="preserve">Los resultados de los indicadores al final de la ejecución de la operación deberán ser incluidos en el </w:t>
      </w:r>
      <w:r w:rsidR="006353E9" w:rsidRPr="00202B47">
        <w:rPr>
          <w:noProof w:val="0"/>
          <w:lang w:val="es-ES"/>
        </w:rPr>
        <w:t>Reporte Expandido de Monitoreo de Proyecto (XPMR por sus siglas en inglés)</w:t>
      </w:r>
      <w:r w:rsidRPr="00202B47">
        <w:rPr>
          <w:noProof w:val="0"/>
          <w:lang w:val="es-ES"/>
        </w:rPr>
        <w:t xml:space="preserve"> del cual la Oficina de País es responsable de su elaboración, con el apoyo de los especialistas de la Sede y de otros especialistas que hayan intervenido en el diseño, ejecución y evaluación de las obras financiadas.</w:t>
      </w:r>
    </w:p>
    <w:p w:rsidR="00B602C9" w:rsidRPr="00202B47" w:rsidRDefault="00B602C9" w:rsidP="009839E7">
      <w:pPr>
        <w:pStyle w:val="AutoNumpara"/>
        <w:rPr>
          <w:noProof w:val="0"/>
          <w:lang w:val="es-ES"/>
        </w:rPr>
      </w:pPr>
      <w:r w:rsidRPr="00202B47">
        <w:rPr>
          <w:noProof w:val="0"/>
          <w:lang w:val="es-ES"/>
        </w:rPr>
        <w:t>El financiamiento del seguimiento del Programa queda asegurado por el financiamiento del Banco.</w:t>
      </w:r>
    </w:p>
    <w:p w:rsidR="00E46189" w:rsidRPr="00202B47" w:rsidRDefault="00961443" w:rsidP="009839E7">
      <w:pPr>
        <w:pStyle w:val="AutoNumpara"/>
        <w:rPr>
          <w:noProof w:val="0"/>
          <w:lang w:val="es-ES"/>
        </w:rPr>
      </w:pPr>
      <w:r w:rsidRPr="00202B47">
        <w:rPr>
          <w:noProof w:val="0"/>
          <w:lang w:val="es-ES"/>
        </w:rPr>
        <w:t xml:space="preserve">El </w:t>
      </w:r>
      <w:r w:rsidR="00BD5833" w:rsidRPr="00202B47">
        <w:rPr>
          <w:noProof w:val="0"/>
          <w:lang w:val="es-ES"/>
        </w:rPr>
        <w:t>siguiente C</w:t>
      </w:r>
      <w:r w:rsidRPr="00202B47">
        <w:rPr>
          <w:noProof w:val="0"/>
          <w:lang w:val="es-ES"/>
        </w:rPr>
        <w:t>uadro</w:t>
      </w:r>
      <w:r w:rsidR="00BD5833" w:rsidRPr="00202B47">
        <w:rPr>
          <w:noProof w:val="0"/>
          <w:lang w:val="es-ES"/>
        </w:rPr>
        <w:t xml:space="preserve"> 2 </w:t>
      </w:r>
      <w:r w:rsidRPr="00202B47">
        <w:rPr>
          <w:noProof w:val="0"/>
          <w:lang w:val="es-ES"/>
        </w:rPr>
        <w:t>presenta un resumen de las diferentes actividades de seguimiento de la operación que se prevé realizar</w:t>
      </w:r>
      <w:r w:rsidR="00B602C9" w:rsidRPr="00202B47">
        <w:rPr>
          <w:noProof w:val="0"/>
          <w:lang w:val="es-ES"/>
        </w:rPr>
        <w:t xml:space="preserve"> y el presupuesto para la contratación de la consultoría, el trabajo de la UCE y del Banco</w:t>
      </w:r>
      <w:r w:rsidRPr="00202B47">
        <w:rPr>
          <w:noProof w:val="0"/>
          <w:lang w:val="es-ES"/>
        </w:rPr>
        <w:t>. La UCE y el Banco trabajar</w:t>
      </w:r>
      <w:r w:rsidR="006D577A" w:rsidRPr="00202B47">
        <w:rPr>
          <w:noProof w:val="0"/>
          <w:lang w:val="es-ES"/>
        </w:rPr>
        <w:t>á</w:t>
      </w:r>
      <w:r w:rsidRPr="00202B47">
        <w:rPr>
          <w:noProof w:val="0"/>
          <w:lang w:val="es-ES"/>
        </w:rPr>
        <w:t>n coordinadamente para a</w:t>
      </w:r>
      <w:r w:rsidR="006D577A" w:rsidRPr="00202B47">
        <w:rPr>
          <w:noProof w:val="0"/>
          <w:lang w:val="es-ES"/>
        </w:rPr>
        <w:t>s</w:t>
      </w:r>
      <w:r w:rsidR="00B849ED" w:rsidRPr="00202B47">
        <w:rPr>
          <w:noProof w:val="0"/>
          <w:lang w:val="es-ES"/>
        </w:rPr>
        <w:t>egurarse de su cumplimiento.</w:t>
      </w:r>
    </w:p>
    <w:p w:rsidR="00BD5833" w:rsidRPr="00202B47" w:rsidRDefault="00BD5833" w:rsidP="009839E7">
      <w:pPr>
        <w:pStyle w:val="AutoNumpara"/>
        <w:numPr>
          <w:ilvl w:val="0"/>
          <w:numId w:val="0"/>
        </w:numPr>
        <w:spacing w:before="360"/>
        <w:ind w:left="720"/>
        <w:jc w:val="center"/>
        <w:rPr>
          <w:b/>
          <w:noProof w:val="0"/>
          <w:sz w:val="22"/>
          <w:szCs w:val="22"/>
          <w:lang w:val="es-ES"/>
        </w:rPr>
      </w:pPr>
      <w:r w:rsidRPr="00202B47">
        <w:rPr>
          <w:b/>
          <w:noProof w:val="0"/>
          <w:sz w:val="22"/>
          <w:szCs w:val="22"/>
          <w:lang w:val="es-ES"/>
        </w:rPr>
        <w:t xml:space="preserve">Cuadro 2: Resumen de </w:t>
      </w:r>
      <w:r w:rsidR="001F374C" w:rsidRPr="00202B47">
        <w:rPr>
          <w:b/>
          <w:noProof w:val="0"/>
          <w:sz w:val="22"/>
          <w:szCs w:val="22"/>
          <w:lang w:val="es-ES"/>
        </w:rPr>
        <w:t>A</w:t>
      </w:r>
      <w:r w:rsidRPr="00202B47">
        <w:rPr>
          <w:b/>
          <w:noProof w:val="0"/>
          <w:sz w:val="22"/>
          <w:szCs w:val="22"/>
          <w:lang w:val="es-ES"/>
        </w:rPr>
        <w:t>ctivi</w:t>
      </w:r>
      <w:r w:rsidR="001F374C" w:rsidRPr="00202B47">
        <w:rPr>
          <w:b/>
          <w:noProof w:val="0"/>
          <w:sz w:val="22"/>
          <w:szCs w:val="22"/>
          <w:lang w:val="es-ES"/>
        </w:rPr>
        <w:t>dades de S</w:t>
      </w:r>
      <w:r w:rsidRPr="00202B47">
        <w:rPr>
          <w:b/>
          <w:noProof w:val="0"/>
          <w:sz w:val="22"/>
          <w:szCs w:val="22"/>
          <w:lang w:val="es-ES"/>
        </w:rPr>
        <w:t>eguimiento</w:t>
      </w:r>
    </w:p>
    <w:tbl>
      <w:tblPr>
        <w:tblStyle w:val="TableGrid"/>
        <w:tblW w:w="0" w:type="auto"/>
        <w:tblInd w:w="108" w:type="dxa"/>
        <w:tblLook w:val="04A0" w:firstRow="1" w:lastRow="0" w:firstColumn="1" w:lastColumn="0" w:noHBand="0" w:noVBand="1"/>
      </w:tblPr>
      <w:tblGrid>
        <w:gridCol w:w="1722"/>
        <w:gridCol w:w="3210"/>
        <w:gridCol w:w="1569"/>
        <w:gridCol w:w="2247"/>
      </w:tblGrid>
      <w:tr w:rsidR="00316C1A" w:rsidRPr="00202B47" w:rsidTr="008F08DE">
        <w:tc>
          <w:tcPr>
            <w:tcW w:w="1722" w:type="dxa"/>
            <w:shd w:val="clear" w:color="auto" w:fill="D9D9D9" w:themeFill="background1" w:themeFillShade="D9"/>
          </w:tcPr>
          <w:p w:rsidR="00316C1A" w:rsidRPr="00202B47" w:rsidRDefault="00316C1A" w:rsidP="009839E7">
            <w:pPr>
              <w:spacing w:before="120" w:after="120"/>
              <w:jc w:val="center"/>
              <w:rPr>
                <w:b/>
                <w:bCs/>
                <w:szCs w:val="22"/>
                <w:lang w:val="es-ES"/>
              </w:rPr>
            </w:pPr>
            <w:r w:rsidRPr="00202B47">
              <w:rPr>
                <w:b/>
                <w:bCs/>
                <w:szCs w:val="22"/>
                <w:lang w:val="es-ES"/>
              </w:rPr>
              <w:t>Responsable</w:t>
            </w:r>
          </w:p>
        </w:tc>
        <w:tc>
          <w:tcPr>
            <w:tcW w:w="3210" w:type="dxa"/>
            <w:shd w:val="clear" w:color="auto" w:fill="D9D9D9" w:themeFill="background1" w:themeFillShade="D9"/>
          </w:tcPr>
          <w:p w:rsidR="00316C1A" w:rsidRPr="00202B47" w:rsidRDefault="00316C1A" w:rsidP="009839E7">
            <w:pPr>
              <w:spacing w:before="120" w:after="120"/>
              <w:jc w:val="center"/>
              <w:rPr>
                <w:b/>
                <w:bCs/>
                <w:szCs w:val="22"/>
                <w:lang w:val="es-ES"/>
              </w:rPr>
            </w:pPr>
            <w:r w:rsidRPr="00202B47">
              <w:rPr>
                <w:b/>
                <w:bCs/>
                <w:szCs w:val="22"/>
                <w:lang w:val="es-ES"/>
              </w:rPr>
              <w:t>Atribuciones</w:t>
            </w:r>
          </w:p>
        </w:tc>
        <w:tc>
          <w:tcPr>
            <w:tcW w:w="1569" w:type="dxa"/>
            <w:shd w:val="clear" w:color="auto" w:fill="D9D9D9" w:themeFill="background1" w:themeFillShade="D9"/>
          </w:tcPr>
          <w:p w:rsidR="00316C1A" w:rsidRPr="00202B47" w:rsidRDefault="00316C1A" w:rsidP="009839E7">
            <w:pPr>
              <w:spacing w:before="120" w:after="120"/>
              <w:jc w:val="center"/>
              <w:rPr>
                <w:b/>
                <w:bCs/>
                <w:szCs w:val="22"/>
                <w:lang w:val="es-ES"/>
              </w:rPr>
            </w:pPr>
            <w:r w:rsidRPr="00202B47">
              <w:rPr>
                <w:b/>
                <w:bCs/>
                <w:szCs w:val="22"/>
                <w:lang w:val="es-ES"/>
              </w:rPr>
              <w:t>Periodicidad</w:t>
            </w:r>
          </w:p>
        </w:tc>
        <w:tc>
          <w:tcPr>
            <w:tcW w:w="2247" w:type="dxa"/>
            <w:shd w:val="clear" w:color="auto" w:fill="D9D9D9" w:themeFill="background1" w:themeFillShade="D9"/>
          </w:tcPr>
          <w:p w:rsidR="00316C1A" w:rsidRPr="00202B47" w:rsidRDefault="00B849ED" w:rsidP="009839E7">
            <w:pPr>
              <w:spacing w:before="120" w:after="120"/>
              <w:jc w:val="center"/>
              <w:rPr>
                <w:b/>
                <w:bCs/>
                <w:szCs w:val="22"/>
                <w:lang w:val="es-ES"/>
              </w:rPr>
            </w:pPr>
            <w:r w:rsidRPr="00202B47">
              <w:rPr>
                <w:b/>
                <w:bCs/>
                <w:szCs w:val="22"/>
                <w:lang w:val="es-ES"/>
              </w:rPr>
              <w:t>Costo</w:t>
            </w:r>
          </w:p>
        </w:tc>
      </w:tr>
      <w:tr w:rsidR="00B42F39" w:rsidRPr="00202B47" w:rsidTr="008F08DE">
        <w:trPr>
          <w:trHeight w:val="1340"/>
        </w:trPr>
        <w:tc>
          <w:tcPr>
            <w:tcW w:w="1722" w:type="dxa"/>
            <w:vMerge w:val="restart"/>
            <w:vAlign w:val="center"/>
          </w:tcPr>
          <w:p w:rsidR="00B42F39" w:rsidRPr="00202B47" w:rsidRDefault="00B42F39" w:rsidP="009839E7">
            <w:pPr>
              <w:pStyle w:val="Paragraph"/>
              <w:widowControl w:val="0"/>
              <w:numPr>
                <w:ilvl w:val="0"/>
                <w:numId w:val="0"/>
              </w:numPr>
              <w:jc w:val="left"/>
              <w:rPr>
                <w:szCs w:val="22"/>
              </w:rPr>
            </w:pPr>
            <w:r w:rsidRPr="00202B47">
              <w:rPr>
                <w:szCs w:val="22"/>
              </w:rPr>
              <w:t>UCE</w:t>
            </w: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Discutir y validar los informes de Progreso  y cuando  sea el caso proponer acciones correctivas para consideración del Banco. Efectuar visitas de inspección a cada proyecto.</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Semestral</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3</w:t>
            </w:r>
            <w:r w:rsidR="007E5532" w:rsidRPr="00202B47">
              <w:rPr>
                <w:color w:val="000000"/>
                <w:sz w:val="20"/>
                <w:lang w:val="es-ES"/>
              </w:rPr>
              <w:t xml:space="preserve"> persona x </w:t>
            </w:r>
            <w:r w:rsidR="00BA5DB0" w:rsidRPr="00202B47">
              <w:rPr>
                <w:color w:val="000000"/>
                <w:sz w:val="20"/>
                <w:lang w:val="es-ES"/>
              </w:rPr>
              <w:t xml:space="preserve">8 </w:t>
            </w:r>
            <w:r w:rsidR="00B42F39" w:rsidRPr="00202B47">
              <w:rPr>
                <w:color w:val="000000"/>
                <w:sz w:val="20"/>
                <w:lang w:val="es-ES"/>
              </w:rPr>
              <w:t xml:space="preserve">días/año x </w:t>
            </w:r>
            <w:r w:rsidR="00BA5DB0" w:rsidRPr="00202B47">
              <w:rPr>
                <w:color w:val="000000"/>
                <w:sz w:val="20"/>
                <w:lang w:val="es-ES"/>
              </w:rPr>
              <w:t xml:space="preserve">5 </w:t>
            </w:r>
            <w:r w:rsidR="00B42F39" w:rsidRPr="00202B47">
              <w:rPr>
                <w:color w:val="000000"/>
                <w:sz w:val="20"/>
                <w:lang w:val="es-ES"/>
              </w:rPr>
              <w:t xml:space="preserve">años x US$300 = US$ </w:t>
            </w:r>
            <w:r w:rsidR="007C3C2E" w:rsidRPr="00202B47">
              <w:rPr>
                <w:color w:val="000000"/>
                <w:sz w:val="20"/>
                <w:lang w:val="es-ES"/>
              </w:rPr>
              <w:t>36,000</w:t>
            </w:r>
          </w:p>
        </w:tc>
      </w:tr>
      <w:tr w:rsidR="00B42F39" w:rsidRPr="00202B47" w:rsidTr="008F08DE">
        <w:trPr>
          <w:trHeight w:val="800"/>
        </w:trPr>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Elaborar los Planes Operativos Anuales (POA) y Planes de Adquisiciones  (PA) y enviarlos al Banco</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Anual o cuando sea necesario.</w:t>
            </w:r>
          </w:p>
        </w:tc>
        <w:tc>
          <w:tcPr>
            <w:tcW w:w="2247" w:type="dxa"/>
            <w:tcMar>
              <w:top w:w="43" w:type="dxa"/>
              <w:left w:w="115" w:type="dxa"/>
              <w:bottom w:w="43" w:type="dxa"/>
              <w:right w:w="115" w:type="dxa"/>
            </w:tcMar>
            <w:vAlign w:val="center"/>
          </w:tcPr>
          <w:p w:rsidR="00235D51" w:rsidRPr="00202B47" w:rsidRDefault="00324836" w:rsidP="009839E7">
            <w:pPr>
              <w:rPr>
                <w:color w:val="000000"/>
                <w:sz w:val="20"/>
                <w:lang w:val="es-ES"/>
              </w:rPr>
            </w:pPr>
            <w:r w:rsidRPr="00202B47">
              <w:rPr>
                <w:color w:val="000000"/>
                <w:sz w:val="20"/>
                <w:lang w:val="es-ES"/>
              </w:rPr>
              <w:t>2</w:t>
            </w:r>
            <w:r w:rsidR="00B42F39" w:rsidRPr="00202B47">
              <w:rPr>
                <w:color w:val="000000"/>
                <w:sz w:val="20"/>
                <w:lang w:val="es-ES"/>
              </w:rPr>
              <w:t xml:space="preserve"> </w:t>
            </w:r>
            <w:r w:rsidR="00235D51" w:rsidRPr="00202B47">
              <w:rPr>
                <w:color w:val="000000"/>
                <w:sz w:val="20"/>
                <w:lang w:val="es-ES"/>
              </w:rPr>
              <w:t xml:space="preserve">personas x </w:t>
            </w:r>
            <w:r w:rsidR="00BA5DB0" w:rsidRPr="00202B47">
              <w:rPr>
                <w:color w:val="000000"/>
                <w:sz w:val="20"/>
                <w:lang w:val="es-ES"/>
              </w:rPr>
              <w:t xml:space="preserve">4 </w:t>
            </w:r>
            <w:r w:rsidR="00B42F39" w:rsidRPr="00202B47">
              <w:rPr>
                <w:color w:val="000000"/>
                <w:sz w:val="20"/>
                <w:lang w:val="es-ES"/>
              </w:rPr>
              <w:t>día</w:t>
            </w:r>
            <w:r w:rsidR="0008796D" w:rsidRPr="00202B47">
              <w:rPr>
                <w:color w:val="000000"/>
                <w:sz w:val="20"/>
                <w:lang w:val="es-ES"/>
              </w:rPr>
              <w:t>s/año</w:t>
            </w:r>
            <w:r w:rsidR="00B42F39" w:rsidRPr="00202B47">
              <w:rPr>
                <w:color w:val="000000"/>
                <w:sz w:val="20"/>
                <w:lang w:val="es-ES"/>
              </w:rPr>
              <w:t xml:space="preserve"> </w:t>
            </w:r>
            <w:r w:rsidR="00235D51" w:rsidRPr="00202B47">
              <w:rPr>
                <w:color w:val="000000"/>
                <w:sz w:val="20"/>
                <w:lang w:val="es-ES"/>
              </w:rPr>
              <w:t xml:space="preserve">x </w:t>
            </w:r>
            <w:r w:rsidR="00BA5DB0" w:rsidRPr="00202B47">
              <w:rPr>
                <w:color w:val="000000"/>
                <w:sz w:val="20"/>
                <w:lang w:val="es-ES"/>
              </w:rPr>
              <w:t xml:space="preserve">5 </w:t>
            </w:r>
            <w:r w:rsidR="00235D51" w:rsidRPr="00202B47">
              <w:rPr>
                <w:color w:val="000000"/>
                <w:sz w:val="20"/>
                <w:lang w:val="es-ES"/>
              </w:rPr>
              <w:t xml:space="preserve">años x </w:t>
            </w:r>
            <w:r w:rsidR="00B42F39" w:rsidRPr="00202B47">
              <w:rPr>
                <w:color w:val="000000"/>
                <w:sz w:val="20"/>
                <w:lang w:val="es-ES"/>
              </w:rPr>
              <w:t xml:space="preserve">US$300 =US$ </w:t>
            </w:r>
            <w:r w:rsidR="007C3C2E" w:rsidRPr="00202B47">
              <w:rPr>
                <w:color w:val="000000"/>
                <w:sz w:val="20"/>
                <w:lang w:val="es-ES"/>
              </w:rPr>
              <w:t>12,000</w:t>
            </w:r>
            <w:r w:rsidR="00235D51" w:rsidRPr="00202B47">
              <w:rPr>
                <w:color w:val="000000"/>
                <w:sz w:val="20"/>
                <w:lang w:val="es-ES"/>
              </w:rPr>
              <w:t xml:space="preserve"> </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Seguimiento  Matriz de Resultados de Programa.</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Semestral</w:t>
            </w:r>
          </w:p>
        </w:tc>
        <w:tc>
          <w:tcPr>
            <w:tcW w:w="2247" w:type="dxa"/>
            <w:tcMar>
              <w:top w:w="43" w:type="dxa"/>
              <w:left w:w="115" w:type="dxa"/>
              <w:bottom w:w="43" w:type="dxa"/>
              <w:right w:w="115" w:type="dxa"/>
            </w:tcMar>
            <w:vAlign w:val="center"/>
          </w:tcPr>
          <w:p w:rsidR="00B42F39" w:rsidRPr="00202B47" w:rsidRDefault="00235D51" w:rsidP="009839E7">
            <w:pPr>
              <w:rPr>
                <w:color w:val="000000"/>
                <w:sz w:val="20"/>
                <w:lang w:val="es-ES"/>
              </w:rPr>
            </w:pPr>
            <w:r w:rsidRPr="00202B47">
              <w:rPr>
                <w:color w:val="000000"/>
                <w:sz w:val="20"/>
                <w:lang w:val="es-ES"/>
              </w:rPr>
              <w:t>1 persona x</w:t>
            </w:r>
            <w:r w:rsidR="00BA5DB0" w:rsidRPr="00202B47">
              <w:rPr>
                <w:color w:val="000000"/>
                <w:sz w:val="20"/>
                <w:lang w:val="es-ES"/>
              </w:rPr>
              <w:t xml:space="preserve"> 16 </w:t>
            </w:r>
            <w:r w:rsidRPr="00202B47">
              <w:rPr>
                <w:color w:val="000000"/>
                <w:sz w:val="20"/>
                <w:lang w:val="es-ES"/>
              </w:rPr>
              <w:t>días</w:t>
            </w:r>
            <w:r w:rsidR="00BA5DB0" w:rsidRPr="00202B47">
              <w:rPr>
                <w:color w:val="000000"/>
                <w:sz w:val="20"/>
                <w:lang w:val="es-ES"/>
              </w:rPr>
              <w:t xml:space="preserve"> </w:t>
            </w:r>
            <w:r w:rsidRPr="00202B47">
              <w:rPr>
                <w:color w:val="000000"/>
                <w:sz w:val="20"/>
                <w:lang w:val="es-ES"/>
              </w:rPr>
              <w:t xml:space="preserve">x </w:t>
            </w:r>
            <w:r w:rsidR="00B42F39" w:rsidRPr="00202B47">
              <w:rPr>
                <w:color w:val="000000"/>
                <w:sz w:val="20"/>
                <w:lang w:val="es-ES"/>
              </w:rPr>
              <w:t xml:space="preserve"> US$300</w:t>
            </w:r>
            <w:r w:rsidRPr="00202B47">
              <w:rPr>
                <w:color w:val="000000"/>
                <w:sz w:val="20"/>
                <w:lang w:val="es-ES"/>
              </w:rPr>
              <w:t xml:space="preserve"> </w:t>
            </w:r>
            <w:r w:rsidR="00B42F39" w:rsidRPr="00202B47">
              <w:rPr>
                <w:color w:val="000000"/>
                <w:sz w:val="20"/>
                <w:lang w:val="es-ES"/>
              </w:rPr>
              <w:t>=</w:t>
            </w:r>
            <w:r w:rsidRPr="00202B47">
              <w:rPr>
                <w:color w:val="000000"/>
                <w:sz w:val="20"/>
                <w:lang w:val="es-ES"/>
              </w:rPr>
              <w:t xml:space="preserve"> </w:t>
            </w:r>
            <w:r w:rsidR="00B42F39" w:rsidRPr="00202B47">
              <w:rPr>
                <w:color w:val="000000"/>
                <w:sz w:val="20"/>
                <w:lang w:val="es-ES"/>
              </w:rPr>
              <w:t xml:space="preserve">US$ </w:t>
            </w:r>
            <w:r w:rsidR="007C3C2E" w:rsidRPr="00202B47">
              <w:rPr>
                <w:color w:val="000000"/>
                <w:sz w:val="20"/>
                <w:lang w:val="es-ES"/>
              </w:rPr>
              <w:t>4,800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 xml:space="preserve">Seguimiento </w:t>
            </w:r>
            <w:r w:rsidR="00EC66A4" w:rsidRPr="00202B47">
              <w:rPr>
                <w:color w:val="000000"/>
                <w:sz w:val="20"/>
                <w:lang w:val="es-ES"/>
              </w:rPr>
              <w:t>gestión</w:t>
            </w:r>
            <w:r w:rsidRPr="00202B47">
              <w:rPr>
                <w:color w:val="000000"/>
                <w:sz w:val="20"/>
                <w:lang w:val="es-ES"/>
              </w:rPr>
              <w:t xml:space="preserve"> socio ambiental del programa</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 xml:space="preserve">Trimestral </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2 personas x </w:t>
            </w:r>
            <w:r w:rsidR="00BA5DB0" w:rsidRPr="00202B47">
              <w:rPr>
                <w:color w:val="000000"/>
                <w:sz w:val="20"/>
                <w:lang w:val="es-ES"/>
              </w:rPr>
              <w:t>8días</w:t>
            </w:r>
            <w:r w:rsidR="0008796D" w:rsidRPr="00202B47">
              <w:rPr>
                <w:color w:val="000000"/>
                <w:sz w:val="20"/>
                <w:lang w:val="es-ES"/>
              </w:rPr>
              <w:t>/año</w:t>
            </w:r>
            <w:r w:rsidRPr="00202B47">
              <w:rPr>
                <w:color w:val="000000"/>
                <w:sz w:val="20"/>
                <w:lang w:val="es-ES"/>
              </w:rPr>
              <w:t xml:space="preserve"> x </w:t>
            </w:r>
            <w:r w:rsidR="00BA5DB0" w:rsidRPr="00202B47">
              <w:rPr>
                <w:color w:val="000000"/>
                <w:sz w:val="20"/>
                <w:lang w:val="es-ES"/>
              </w:rPr>
              <w:t xml:space="preserve">5 </w:t>
            </w:r>
            <w:r w:rsidR="00B42F39" w:rsidRPr="00202B47">
              <w:rPr>
                <w:color w:val="000000"/>
                <w:sz w:val="20"/>
                <w:lang w:val="es-ES"/>
              </w:rPr>
              <w:t>años</w:t>
            </w:r>
            <w:r w:rsidRPr="00202B47">
              <w:rPr>
                <w:color w:val="000000"/>
                <w:sz w:val="20"/>
                <w:lang w:val="es-ES"/>
              </w:rPr>
              <w:t xml:space="preserve"> </w:t>
            </w:r>
            <w:r w:rsidR="007C3C2E" w:rsidRPr="00202B47">
              <w:rPr>
                <w:color w:val="000000"/>
                <w:sz w:val="20"/>
                <w:lang w:val="es-ES"/>
              </w:rPr>
              <w:t>x US$ 300</w:t>
            </w:r>
            <w:r w:rsidR="00B42F39" w:rsidRPr="00202B47">
              <w:rPr>
                <w:color w:val="000000"/>
                <w:sz w:val="20"/>
                <w:lang w:val="es-ES"/>
              </w:rPr>
              <w:t>= US$</w:t>
            </w:r>
            <w:r w:rsidR="007C3C2E" w:rsidRPr="00202B47">
              <w:rPr>
                <w:color w:val="000000"/>
                <w:sz w:val="20"/>
                <w:lang w:val="es-ES"/>
              </w:rPr>
              <w:t>24,000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Preparación informes semestrales.</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Semestral</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2 personas x </w:t>
            </w:r>
            <w:r w:rsidR="00BA5DB0" w:rsidRPr="00202B47">
              <w:rPr>
                <w:color w:val="000000"/>
                <w:sz w:val="20"/>
                <w:lang w:val="es-ES"/>
              </w:rPr>
              <w:t xml:space="preserve">4  </w:t>
            </w:r>
            <w:r w:rsidR="00B42F39" w:rsidRPr="00202B47">
              <w:rPr>
                <w:color w:val="000000"/>
                <w:sz w:val="20"/>
                <w:lang w:val="es-ES"/>
              </w:rPr>
              <w:t xml:space="preserve">días/año x </w:t>
            </w:r>
            <w:r w:rsidR="00BA5DB0" w:rsidRPr="00202B47">
              <w:rPr>
                <w:color w:val="000000"/>
                <w:sz w:val="20"/>
                <w:lang w:val="es-ES"/>
              </w:rPr>
              <w:t xml:space="preserve">5 </w:t>
            </w:r>
            <w:r w:rsidR="00B42F39" w:rsidRPr="00202B47">
              <w:rPr>
                <w:color w:val="000000"/>
                <w:sz w:val="20"/>
                <w:lang w:val="es-ES"/>
              </w:rPr>
              <w:t>años x US$300</w:t>
            </w:r>
            <w:r w:rsidR="008F08DE" w:rsidRPr="00202B47">
              <w:rPr>
                <w:color w:val="000000"/>
                <w:sz w:val="20"/>
                <w:lang w:val="es-ES"/>
              </w:rPr>
              <w:t xml:space="preserve"> </w:t>
            </w:r>
            <w:r w:rsidR="00B42F39" w:rsidRPr="00202B47">
              <w:rPr>
                <w:color w:val="000000"/>
                <w:sz w:val="20"/>
                <w:lang w:val="es-ES"/>
              </w:rPr>
              <w:t>=</w:t>
            </w:r>
            <w:r w:rsidR="008F08DE" w:rsidRPr="00202B47">
              <w:rPr>
                <w:color w:val="000000"/>
                <w:sz w:val="20"/>
                <w:lang w:val="es-ES"/>
              </w:rPr>
              <w:t xml:space="preserve"> </w:t>
            </w:r>
            <w:r w:rsidR="00B42F39" w:rsidRPr="00202B47">
              <w:rPr>
                <w:color w:val="000000"/>
                <w:sz w:val="20"/>
                <w:lang w:val="es-ES"/>
              </w:rPr>
              <w:t xml:space="preserve">US$ </w:t>
            </w:r>
            <w:r w:rsidR="007C3C2E" w:rsidRPr="00202B47">
              <w:rPr>
                <w:color w:val="000000"/>
                <w:sz w:val="20"/>
                <w:lang w:val="es-ES"/>
              </w:rPr>
              <w:t>12,000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 xml:space="preserve">Preparación del informe </w:t>
            </w:r>
            <w:r w:rsidR="00AA2B62" w:rsidRPr="00202B47">
              <w:rPr>
                <w:color w:val="000000"/>
                <w:sz w:val="20"/>
                <w:lang w:val="es-ES"/>
              </w:rPr>
              <w:t>XPMR</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Una sola vez</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1 persona x </w:t>
            </w:r>
            <w:r w:rsidR="007C3C2E" w:rsidRPr="00202B47">
              <w:rPr>
                <w:color w:val="000000"/>
                <w:sz w:val="20"/>
                <w:lang w:val="es-ES"/>
              </w:rPr>
              <w:t xml:space="preserve">10 </w:t>
            </w:r>
            <w:r w:rsidRPr="00202B47">
              <w:rPr>
                <w:color w:val="000000"/>
                <w:sz w:val="20"/>
                <w:lang w:val="es-ES"/>
              </w:rPr>
              <w:t xml:space="preserve">días x </w:t>
            </w:r>
            <w:r w:rsidR="00B42F39" w:rsidRPr="00202B47">
              <w:rPr>
                <w:color w:val="000000"/>
                <w:sz w:val="20"/>
                <w:lang w:val="es-ES"/>
              </w:rPr>
              <w:t>US$300 =</w:t>
            </w:r>
            <w:r w:rsidRPr="00202B47">
              <w:rPr>
                <w:color w:val="000000"/>
                <w:sz w:val="20"/>
                <w:lang w:val="es-ES"/>
              </w:rPr>
              <w:t xml:space="preserve"> </w:t>
            </w:r>
            <w:r w:rsidR="00B42F39" w:rsidRPr="00202B47">
              <w:rPr>
                <w:color w:val="000000"/>
                <w:sz w:val="20"/>
                <w:lang w:val="es-ES"/>
              </w:rPr>
              <w:t xml:space="preserve">US$ </w:t>
            </w:r>
            <w:r w:rsidR="007C3C2E" w:rsidRPr="00202B47">
              <w:rPr>
                <w:color w:val="000000"/>
                <w:sz w:val="20"/>
                <w:lang w:val="es-ES"/>
              </w:rPr>
              <w:t>3,000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Preparar información financiera y legal para el proyecto o cualquier otro tipo de información requerido por el Banco sobre el Programa.</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Mensual</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1 persona </w:t>
            </w:r>
            <w:r w:rsidR="00BA5DB0" w:rsidRPr="00202B47">
              <w:rPr>
                <w:color w:val="000000"/>
                <w:sz w:val="20"/>
                <w:lang w:val="es-ES"/>
              </w:rPr>
              <w:t xml:space="preserve">x4 </w:t>
            </w:r>
            <w:r w:rsidR="00B42F39" w:rsidRPr="00202B47">
              <w:rPr>
                <w:color w:val="000000"/>
                <w:sz w:val="20"/>
                <w:lang w:val="es-ES"/>
              </w:rPr>
              <w:t xml:space="preserve">días/año x </w:t>
            </w:r>
            <w:r w:rsidR="00BA5DB0" w:rsidRPr="00202B47">
              <w:rPr>
                <w:color w:val="000000"/>
                <w:sz w:val="20"/>
                <w:lang w:val="es-ES"/>
              </w:rPr>
              <w:t xml:space="preserve">5 </w:t>
            </w:r>
            <w:r w:rsidR="00B42F39" w:rsidRPr="00202B47">
              <w:rPr>
                <w:color w:val="000000"/>
                <w:sz w:val="20"/>
                <w:lang w:val="es-ES"/>
              </w:rPr>
              <w:t xml:space="preserve">años x US$300=US$ </w:t>
            </w:r>
            <w:r w:rsidR="007C3C2E" w:rsidRPr="00202B47">
              <w:rPr>
                <w:color w:val="000000"/>
                <w:sz w:val="20"/>
                <w:lang w:val="es-ES"/>
              </w:rPr>
              <w:t>6,000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Implantar, mantener y actualizar la base de datos del Programa, especialmente en lo que se refiere a los indicadores.</w:t>
            </w:r>
            <w:r w:rsidR="008F08DE" w:rsidRPr="00202B47">
              <w:rPr>
                <w:color w:val="000000"/>
                <w:sz w:val="20"/>
                <w:lang w:val="es-ES"/>
              </w:rPr>
              <w:t xml:space="preserve">  Dar adecuado seguimiento  al Proyecto y en caso  que se presenten demoras en el mismo debido a   factores externos que afecten el  Programa, proponer medidas correctivas.</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Semanal</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1 persona x </w:t>
            </w:r>
            <w:r w:rsidR="00BA5DB0" w:rsidRPr="00202B47">
              <w:rPr>
                <w:color w:val="000000"/>
                <w:sz w:val="20"/>
                <w:lang w:val="es-ES"/>
              </w:rPr>
              <w:t xml:space="preserve">8 </w:t>
            </w:r>
            <w:r w:rsidR="00B42F39" w:rsidRPr="00202B47">
              <w:rPr>
                <w:color w:val="000000"/>
                <w:sz w:val="20"/>
                <w:lang w:val="es-ES"/>
              </w:rPr>
              <w:t xml:space="preserve">días/año x </w:t>
            </w:r>
            <w:r w:rsidR="00BA5DB0" w:rsidRPr="00202B47">
              <w:rPr>
                <w:color w:val="000000"/>
                <w:sz w:val="20"/>
                <w:lang w:val="es-ES"/>
              </w:rPr>
              <w:t xml:space="preserve">5 </w:t>
            </w:r>
            <w:r w:rsidR="00B42F39" w:rsidRPr="00202B47">
              <w:rPr>
                <w:color w:val="000000"/>
                <w:sz w:val="20"/>
                <w:lang w:val="es-ES"/>
              </w:rPr>
              <w:t>años x US$</w:t>
            </w:r>
            <w:r w:rsidRPr="00202B47">
              <w:rPr>
                <w:color w:val="000000"/>
                <w:sz w:val="20"/>
                <w:lang w:val="es-ES"/>
              </w:rPr>
              <w:t>250</w:t>
            </w:r>
            <w:r w:rsidR="00B42F39" w:rsidRPr="00202B47">
              <w:rPr>
                <w:color w:val="000000"/>
                <w:sz w:val="20"/>
                <w:lang w:val="es-ES"/>
              </w:rPr>
              <w:t xml:space="preserve">=US$ </w:t>
            </w:r>
            <w:r w:rsidR="007C3C2E" w:rsidRPr="00202B47">
              <w:rPr>
                <w:color w:val="000000"/>
                <w:sz w:val="20"/>
                <w:lang w:val="es-ES"/>
              </w:rPr>
              <w:t>10</w:t>
            </w:r>
            <w:r w:rsidRPr="00202B47">
              <w:rPr>
                <w:color w:val="000000"/>
                <w:sz w:val="20"/>
                <w:lang w:val="es-ES"/>
              </w:rPr>
              <w:t>,000</w:t>
            </w:r>
          </w:p>
        </w:tc>
      </w:tr>
      <w:tr w:rsidR="00B42F39" w:rsidRPr="00202B47" w:rsidTr="008F08DE">
        <w:tc>
          <w:tcPr>
            <w:tcW w:w="1722" w:type="dxa"/>
            <w:vMerge/>
          </w:tcPr>
          <w:p w:rsidR="00B42F39" w:rsidRPr="00202B47" w:rsidRDefault="00B42F39"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Apoyar las  reuniones internas de seguimiento del Programa  y apoyar las misiones de seguimiento del Banco.</w:t>
            </w:r>
          </w:p>
        </w:tc>
        <w:tc>
          <w:tcPr>
            <w:tcW w:w="1569" w:type="dxa"/>
            <w:tcMar>
              <w:top w:w="43" w:type="dxa"/>
              <w:left w:w="115" w:type="dxa"/>
              <w:bottom w:w="43" w:type="dxa"/>
              <w:right w:w="115" w:type="dxa"/>
            </w:tcMar>
            <w:vAlign w:val="center"/>
          </w:tcPr>
          <w:p w:rsidR="00B42F39" w:rsidRPr="00202B47" w:rsidRDefault="00B42F39" w:rsidP="009839E7">
            <w:pPr>
              <w:rPr>
                <w:color w:val="000000"/>
                <w:sz w:val="20"/>
                <w:lang w:val="es-ES"/>
              </w:rPr>
            </w:pPr>
            <w:r w:rsidRPr="00202B47">
              <w:rPr>
                <w:color w:val="000000"/>
                <w:sz w:val="20"/>
                <w:lang w:val="es-ES"/>
              </w:rPr>
              <w:t>Eventual</w:t>
            </w:r>
          </w:p>
        </w:tc>
        <w:tc>
          <w:tcPr>
            <w:tcW w:w="2247" w:type="dxa"/>
            <w:tcMar>
              <w:top w:w="43" w:type="dxa"/>
              <w:left w:w="115" w:type="dxa"/>
              <w:bottom w:w="43" w:type="dxa"/>
              <w:right w:w="115" w:type="dxa"/>
            </w:tcMar>
            <w:vAlign w:val="center"/>
          </w:tcPr>
          <w:p w:rsidR="00B42F39" w:rsidRPr="00202B47" w:rsidRDefault="00C058DB" w:rsidP="009839E7">
            <w:pPr>
              <w:rPr>
                <w:color w:val="000000"/>
                <w:sz w:val="20"/>
                <w:lang w:val="es-ES"/>
              </w:rPr>
            </w:pPr>
            <w:r w:rsidRPr="00202B47">
              <w:rPr>
                <w:color w:val="000000"/>
                <w:sz w:val="20"/>
                <w:lang w:val="es-ES"/>
              </w:rPr>
              <w:t xml:space="preserve">1 persona x </w:t>
            </w:r>
            <w:r w:rsidR="00BA5DB0" w:rsidRPr="00202B47">
              <w:rPr>
                <w:color w:val="000000"/>
                <w:sz w:val="20"/>
                <w:lang w:val="es-ES"/>
              </w:rPr>
              <w:t xml:space="preserve">32 </w:t>
            </w:r>
            <w:r w:rsidR="00B42F39" w:rsidRPr="00202B47">
              <w:rPr>
                <w:color w:val="000000"/>
                <w:sz w:val="20"/>
                <w:lang w:val="es-ES"/>
              </w:rPr>
              <w:t xml:space="preserve">días x US$250=US$ </w:t>
            </w:r>
            <w:r w:rsidR="007C3C2E" w:rsidRPr="00202B47">
              <w:rPr>
                <w:color w:val="000000"/>
                <w:sz w:val="20"/>
                <w:lang w:val="es-ES"/>
              </w:rPr>
              <w:t>8</w:t>
            </w:r>
            <w:r w:rsidR="00B42F39" w:rsidRPr="00202B47">
              <w:rPr>
                <w:color w:val="000000"/>
                <w:sz w:val="20"/>
                <w:lang w:val="es-ES"/>
              </w:rPr>
              <w:t>,000</w:t>
            </w:r>
          </w:p>
        </w:tc>
      </w:tr>
      <w:tr w:rsidR="00EC66A4" w:rsidRPr="00202B47" w:rsidTr="008F08DE">
        <w:tc>
          <w:tcPr>
            <w:tcW w:w="1722" w:type="dxa"/>
            <w:vMerge w:val="restart"/>
            <w:vAlign w:val="center"/>
          </w:tcPr>
          <w:p w:rsidR="00EC66A4" w:rsidRPr="00202B47" w:rsidRDefault="00EC66A4" w:rsidP="009839E7">
            <w:pPr>
              <w:pStyle w:val="Paragraph"/>
              <w:widowControl w:val="0"/>
              <w:numPr>
                <w:ilvl w:val="0"/>
                <w:numId w:val="0"/>
              </w:numPr>
              <w:jc w:val="left"/>
              <w:rPr>
                <w:szCs w:val="22"/>
              </w:rPr>
            </w:pPr>
            <w:r w:rsidRPr="00202B47">
              <w:rPr>
                <w:szCs w:val="22"/>
              </w:rPr>
              <w:t>Banco</w:t>
            </w:r>
          </w:p>
        </w:tc>
        <w:tc>
          <w:tcPr>
            <w:tcW w:w="3210"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 xml:space="preserve">Analizar y aprobar los </w:t>
            </w:r>
            <w:proofErr w:type="spellStart"/>
            <w:r w:rsidRPr="00202B47">
              <w:rPr>
                <w:color w:val="000000"/>
                <w:sz w:val="20"/>
                <w:lang w:val="es-ES"/>
              </w:rPr>
              <w:t>POAs</w:t>
            </w:r>
            <w:proofErr w:type="spellEnd"/>
            <w:r w:rsidRPr="00202B47">
              <w:rPr>
                <w:color w:val="000000"/>
                <w:sz w:val="20"/>
                <w:lang w:val="es-ES"/>
              </w:rPr>
              <w:t xml:space="preserve"> y </w:t>
            </w:r>
            <w:proofErr w:type="gramStart"/>
            <w:r w:rsidRPr="00202B47">
              <w:rPr>
                <w:color w:val="000000"/>
                <w:sz w:val="20"/>
                <w:lang w:val="es-ES"/>
              </w:rPr>
              <w:t xml:space="preserve">los </w:t>
            </w:r>
            <w:proofErr w:type="spellStart"/>
            <w:r w:rsidRPr="00202B47">
              <w:rPr>
                <w:color w:val="000000"/>
                <w:sz w:val="20"/>
                <w:lang w:val="es-ES"/>
              </w:rPr>
              <w:t>PAs</w:t>
            </w:r>
            <w:proofErr w:type="spellEnd"/>
            <w:proofErr w:type="gramEnd"/>
            <w:r w:rsidRPr="00202B47">
              <w:rPr>
                <w:color w:val="000000"/>
                <w:sz w:val="20"/>
                <w:lang w:val="es-ES"/>
              </w:rPr>
              <w:t>.</w:t>
            </w:r>
          </w:p>
        </w:tc>
        <w:tc>
          <w:tcPr>
            <w:tcW w:w="1569"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Anual</w:t>
            </w:r>
          </w:p>
        </w:tc>
        <w:tc>
          <w:tcPr>
            <w:tcW w:w="2247" w:type="dxa"/>
            <w:tcMar>
              <w:top w:w="43" w:type="dxa"/>
              <w:left w:w="115" w:type="dxa"/>
              <w:bottom w:w="43" w:type="dxa"/>
              <w:right w:w="115" w:type="dxa"/>
            </w:tcMar>
            <w:vAlign w:val="center"/>
          </w:tcPr>
          <w:p w:rsidR="00EC66A4" w:rsidRPr="00202B47" w:rsidRDefault="009C3DE2" w:rsidP="009839E7">
            <w:pPr>
              <w:rPr>
                <w:color w:val="000000"/>
                <w:sz w:val="20"/>
                <w:lang w:val="es-ES"/>
              </w:rPr>
            </w:pPr>
            <w:r w:rsidRPr="00202B47">
              <w:rPr>
                <w:color w:val="000000"/>
                <w:sz w:val="20"/>
                <w:lang w:val="es-ES"/>
              </w:rPr>
              <w:t xml:space="preserve">1 persona x </w:t>
            </w:r>
            <w:r w:rsidR="00BA5DB0" w:rsidRPr="00202B47">
              <w:rPr>
                <w:color w:val="000000"/>
                <w:sz w:val="20"/>
                <w:lang w:val="es-ES"/>
              </w:rPr>
              <w:t xml:space="preserve">8 </w:t>
            </w:r>
            <w:r w:rsidRPr="00202B47">
              <w:rPr>
                <w:color w:val="000000"/>
                <w:sz w:val="20"/>
                <w:lang w:val="es-ES"/>
              </w:rPr>
              <w:t xml:space="preserve">días/año </w:t>
            </w:r>
            <w:r w:rsidR="001651DB" w:rsidRPr="00202B47">
              <w:rPr>
                <w:color w:val="000000"/>
                <w:sz w:val="20"/>
                <w:lang w:val="es-ES"/>
              </w:rPr>
              <w:t xml:space="preserve">x </w:t>
            </w:r>
            <w:r w:rsidR="00BA5DB0" w:rsidRPr="00202B47">
              <w:rPr>
                <w:color w:val="000000"/>
                <w:sz w:val="20"/>
                <w:lang w:val="es-ES"/>
              </w:rPr>
              <w:t xml:space="preserve">5 </w:t>
            </w:r>
            <w:r w:rsidR="001651DB" w:rsidRPr="00202B47">
              <w:rPr>
                <w:color w:val="000000"/>
                <w:sz w:val="20"/>
                <w:lang w:val="es-ES"/>
              </w:rPr>
              <w:t xml:space="preserve">x </w:t>
            </w:r>
            <w:r w:rsidR="00EC66A4" w:rsidRPr="00202B47">
              <w:rPr>
                <w:color w:val="000000"/>
                <w:sz w:val="20"/>
                <w:lang w:val="es-ES"/>
              </w:rPr>
              <w:t xml:space="preserve">US$600 =US$ </w:t>
            </w:r>
            <w:r w:rsidR="007C3C2E" w:rsidRPr="00202B47">
              <w:rPr>
                <w:color w:val="000000"/>
                <w:sz w:val="20"/>
                <w:lang w:val="es-ES"/>
              </w:rPr>
              <w:t>24,000</w:t>
            </w:r>
          </w:p>
        </w:tc>
      </w:tr>
      <w:tr w:rsidR="00EC66A4" w:rsidRPr="00202B47" w:rsidTr="008F08DE">
        <w:tc>
          <w:tcPr>
            <w:tcW w:w="1722" w:type="dxa"/>
            <w:vMerge/>
          </w:tcPr>
          <w:p w:rsidR="00EC66A4" w:rsidRPr="00202B47" w:rsidRDefault="00EC66A4"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Analizar los Informes de Progreso, realizar reuniones de monitoreo y seguimiento y si es del caso formular recomendaciones.</w:t>
            </w:r>
          </w:p>
        </w:tc>
        <w:tc>
          <w:tcPr>
            <w:tcW w:w="1569"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Semestral</w:t>
            </w:r>
          </w:p>
        </w:tc>
        <w:tc>
          <w:tcPr>
            <w:tcW w:w="2247" w:type="dxa"/>
            <w:tcMar>
              <w:top w:w="43" w:type="dxa"/>
              <w:left w:w="115" w:type="dxa"/>
              <w:bottom w:w="43" w:type="dxa"/>
              <w:right w:w="115" w:type="dxa"/>
            </w:tcMar>
            <w:vAlign w:val="center"/>
          </w:tcPr>
          <w:p w:rsidR="00EC66A4" w:rsidRPr="00202B47" w:rsidRDefault="009C3DE2" w:rsidP="009839E7">
            <w:pPr>
              <w:rPr>
                <w:color w:val="000000"/>
                <w:sz w:val="20"/>
                <w:lang w:val="es-ES"/>
              </w:rPr>
            </w:pPr>
            <w:r w:rsidRPr="00202B47">
              <w:rPr>
                <w:color w:val="000000"/>
                <w:sz w:val="20"/>
                <w:lang w:val="es-ES"/>
              </w:rPr>
              <w:t xml:space="preserve">1 persona x </w:t>
            </w:r>
            <w:r w:rsidR="00BA5DB0" w:rsidRPr="00202B47">
              <w:rPr>
                <w:color w:val="000000"/>
                <w:sz w:val="20"/>
                <w:lang w:val="es-ES"/>
              </w:rPr>
              <w:t xml:space="preserve">8 </w:t>
            </w:r>
            <w:r w:rsidRPr="00202B47">
              <w:rPr>
                <w:color w:val="000000"/>
                <w:sz w:val="20"/>
                <w:lang w:val="es-ES"/>
              </w:rPr>
              <w:t xml:space="preserve">días/año x </w:t>
            </w:r>
            <w:r w:rsidR="00BA5DB0" w:rsidRPr="00202B47">
              <w:rPr>
                <w:color w:val="000000"/>
                <w:sz w:val="20"/>
                <w:lang w:val="es-ES"/>
              </w:rPr>
              <w:t xml:space="preserve">5 </w:t>
            </w:r>
            <w:r w:rsidR="00EC66A4" w:rsidRPr="00202B47">
              <w:rPr>
                <w:color w:val="000000"/>
                <w:sz w:val="20"/>
                <w:lang w:val="es-ES"/>
              </w:rPr>
              <w:t xml:space="preserve">años x </w:t>
            </w:r>
            <w:r w:rsidR="00352512" w:rsidRPr="00202B47">
              <w:rPr>
                <w:color w:val="000000"/>
                <w:sz w:val="20"/>
                <w:lang w:val="es-ES"/>
              </w:rPr>
              <w:t>U</w:t>
            </w:r>
            <w:r w:rsidR="00EC66A4" w:rsidRPr="00202B47">
              <w:rPr>
                <w:color w:val="000000"/>
                <w:sz w:val="20"/>
                <w:lang w:val="es-ES"/>
              </w:rPr>
              <w:t>S$</w:t>
            </w:r>
            <w:r w:rsidRPr="00202B47">
              <w:rPr>
                <w:color w:val="000000"/>
                <w:sz w:val="20"/>
                <w:lang w:val="es-ES"/>
              </w:rPr>
              <w:t>6</w:t>
            </w:r>
            <w:r w:rsidR="00EC66A4" w:rsidRPr="00202B47">
              <w:rPr>
                <w:color w:val="000000"/>
                <w:sz w:val="20"/>
                <w:lang w:val="es-ES"/>
              </w:rPr>
              <w:t>00</w:t>
            </w:r>
            <w:r w:rsidR="00352512" w:rsidRPr="00202B47">
              <w:rPr>
                <w:color w:val="000000"/>
                <w:sz w:val="20"/>
                <w:lang w:val="es-ES"/>
              </w:rPr>
              <w:t xml:space="preserve"> </w:t>
            </w:r>
            <w:r w:rsidR="00EC66A4" w:rsidRPr="00202B47">
              <w:rPr>
                <w:color w:val="000000"/>
                <w:sz w:val="20"/>
                <w:lang w:val="es-ES"/>
              </w:rPr>
              <w:t>=</w:t>
            </w:r>
            <w:r w:rsidR="00352512" w:rsidRPr="00202B47">
              <w:rPr>
                <w:color w:val="000000"/>
                <w:sz w:val="20"/>
                <w:lang w:val="es-ES"/>
              </w:rPr>
              <w:t xml:space="preserve"> </w:t>
            </w:r>
            <w:r w:rsidR="00EC66A4" w:rsidRPr="00202B47">
              <w:rPr>
                <w:color w:val="000000"/>
                <w:sz w:val="20"/>
                <w:lang w:val="es-ES"/>
              </w:rPr>
              <w:t>US$</w:t>
            </w:r>
            <w:r w:rsidR="007C3C2E" w:rsidRPr="00202B47">
              <w:rPr>
                <w:color w:val="000000"/>
                <w:sz w:val="20"/>
                <w:lang w:val="es-ES"/>
              </w:rPr>
              <w:t>24,000</w:t>
            </w:r>
            <w:r w:rsidR="001651DB" w:rsidRPr="00202B47">
              <w:rPr>
                <w:color w:val="000000"/>
                <w:sz w:val="20"/>
                <w:lang w:val="es-ES"/>
              </w:rPr>
              <w:t xml:space="preserve"> </w:t>
            </w:r>
          </w:p>
        </w:tc>
      </w:tr>
      <w:tr w:rsidR="00EC66A4" w:rsidRPr="00202B47" w:rsidTr="008F08DE">
        <w:tc>
          <w:tcPr>
            <w:tcW w:w="1722" w:type="dxa"/>
            <w:vMerge/>
          </w:tcPr>
          <w:p w:rsidR="00EC66A4" w:rsidRPr="00202B47" w:rsidRDefault="00EC66A4"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Analizar y revisar solicitudes de desembolso</w:t>
            </w:r>
          </w:p>
        </w:tc>
        <w:tc>
          <w:tcPr>
            <w:tcW w:w="1569"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Bimensual</w:t>
            </w:r>
          </w:p>
        </w:tc>
        <w:tc>
          <w:tcPr>
            <w:tcW w:w="2247" w:type="dxa"/>
            <w:tcMar>
              <w:top w:w="43" w:type="dxa"/>
              <w:left w:w="115" w:type="dxa"/>
              <w:bottom w:w="43" w:type="dxa"/>
              <w:right w:w="115" w:type="dxa"/>
            </w:tcMar>
            <w:vAlign w:val="center"/>
          </w:tcPr>
          <w:p w:rsidR="00EC66A4" w:rsidRPr="00202B47" w:rsidRDefault="00AA2B62" w:rsidP="009839E7">
            <w:pPr>
              <w:rPr>
                <w:color w:val="000000"/>
                <w:sz w:val="20"/>
                <w:lang w:val="es-ES"/>
              </w:rPr>
            </w:pPr>
            <w:r w:rsidRPr="00202B47">
              <w:rPr>
                <w:color w:val="000000"/>
                <w:sz w:val="20"/>
                <w:lang w:val="es-ES"/>
              </w:rPr>
              <w:t xml:space="preserve">1 persona x </w:t>
            </w:r>
            <w:r w:rsidR="00BA5DB0" w:rsidRPr="00202B47">
              <w:rPr>
                <w:color w:val="000000"/>
                <w:sz w:val="20"/>
                <w:lang w:val="es-ES"/>
              </w:rPr>
              <w:t xml:space="preserve">32 </w:t>
            </w:r>
            <w:r w:rsidRPr="00202B47">
              <w:rPr>
                <w:color w:val="000000"/>
                <w:sz w:val="20"/>
                <w:lang w:val="es-ES"/>
              </w:rPr>
              <w:t>días x US$ 600=US$ 1</w:t>
            </w:r>
            <w:r w:rsidR="007C3C2E" w:rsidRPr="00202B47">
              <w:rPr>
                <w:color w:val="000000"/>
                <w:sz w:val="20"/>
                <w:lang w:val="es-ES"/>
              </w:rPr>
              <w:t>9,200</w:t>
            </w:r>
          </w:p>
        </w:tc>
      </w:tr>
      <w:tr w:rsidR="00EC66A4" w:rsidRPr="00202B47" w:rsidTr="008F08DE">
        <w:tc>
          <w:tcPr>
            <w:tcW w:w="1722" w:type="dxa"/>
            <w:vMerge/>
          </w:tcPr>
          <w:p w:rsidR="00EC66A4" w:rsidRPr="00202B47" w:rsidRDefault="00EC66A4"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 xml:space="preserve">Analizar y revisar estados financieros auditados   </w:t>
            </w:r>
          </w:p>
        </w:tc>
        <w:tc>
          <w:tcPr>
            <w:tcW w:w="1569"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Anual</w:t>
            </w:r>
          </w:p>
        </w:tc>
        <w:tc>
          <w:tcPr>
            <w:tcW w:w="2247" w:type="dxa"/>
            <w:tcMar>
              <w:top w:w="43" w:type="dxa"/>
              <w:left w:w="115" w:type="dxa"/>
              <w:bottom w:w="43" w:type="dxa"/>
              <w:right w:w="115" w:type="dxa"/>
            </w:tcMar>
            <w:vAlign w:val="center"/>
          </w:tcPr>
          <w:p w:rsidR="00EC66A4" w:rsidRPr="00202B47" w:rsidRDefault="00A923AF" w:rsidP="009839E7">
            <w:pPr>
              <w:rPr>
                <w:color w:val="000000"/>
                <w:sz w:val="20"/>
                <w:lang w:val="es-ES"/>
              </w:rPr>
            </w:pPr>
            <w:r w:rsidRPr="00202B47">
              <w:rPr>
                <w:color w:val="000000"/>
                <w:sz w:val="20"/>
                <w:lang w:val="es-ES"/>
              </w:rPr>
              <w:t xml:space="preserve">1 </w:t>
            </w:r>
            <w:r w:rsidR="00EC66A4" w:rsidRPr="00202B47">
              <w:rPr>
                <w:color w:val="000000"/>
                <w:sz w:val="20"/>
                <w:lang w:val="es-ES"/>
              </w:rPr>
              <w:t xml:space="preserve">persona </w:t>
            </w:r>
            <w:r w:rsidRPr="00202B47">
              <w:rPr>
                <w:color w:val="000000"/>
                <w:sz w:val="20"/>
                <w:lang w:val="es-ES"/>
              </w:rPr>
              <w:t xml:space="preserve">x </w:t>
            </w:r>
            <w:r w:rsidR="00BA5DB0" w:rsidRPr="00202B47">
              <w:rPr>
                <w:color w:val="000000"/>
                <w:sz w:val="20"/>
                <w:lang w:val="es-ES"/>
              </w:rPr>
              <w:t xml:space="preserve">32 </w:t>
            </w:r>
            <w:r w:rsidRPr="00202B47">
              <w:rPr>
                <w:color w:val="000000"/>
                <w:sz w:val="20"/>
                <w:lang w:val="es-ES"/>
              </w:rPr>
              <w:t>días</w:t>
            </w:r>
            <w:r w:rsidR="00BA5DB0" w:rsidRPr="00202B47">
              <w:rPr>
                <w:color w:val="000000"/>
                <w:sz w:val="20"/>
                <w:lang w:val="es-ES"/>
              </w:rPr>
              <w:t xml:space="preserve"> </w:t>
            </w:r>
            <w:r w:rsidR="00EC66A4" w:rsidRPr="00202B47">
              <w:rPr>
                <w:color w:val="000000"/>
                <w:sz w:val="20"/>
                <w:lang w:val="es-ES"/>
              </w:rPr>
              <w:t xml:space="preserve"> x US$ </w:t>
            </w:r>
            <w:r w:rsidR="00AA2B62" w:rsidRPr="00202B47">
              <w:rPr>
                <w:color w:val="000000"/>
                <w:sz w:val="20"/>
                <w:lang w:val="es-ES"/>
              </w:rPr>
              <w:t>6</w:t>
            </w:r>
            <w:r w:rsidR="00EC66A4" w:rsidRPr="00202B47">
              <w:rPr>
                <w:color w:val="000000"/>
                <w:sz w:val="20"/>
                <w:lang w:val="es-ES"/>
              </w:rPr>
              <w:t xml:space="preserve">00=US$ </w:t>
            </w:r>
            <w:r w:rsidR="00AA2B62" w:rsidRPr="00202B47">
              <w:rPr>
                <w:color w:val="000000"/>
                <w:sz w:val="20"/>
                <w:lang w:val="es-ES"/>
              </w:rPr>
              <w:t>1</w:t>
            </w:r>
            <w:r w:rsidR="007C3C2E" w:rsidRPr="00202B47">
              <w:rPr>
                <w:color w:val="000000"/>
                <w:sz w:val="20"/>
                <w:lang w:val="es-ES"/>
              </w:rPr>
              <w:t>9,200</w:t>
            </w:r>
          </w:p>
        </w:tc>
      </w:tr>
      <w:tr w:rsidR="00EC66A4" w:rsidRPr="00202B47" w:rsidTr="008F08DE">
        <w:trPr>
          <w:trHeight w:val="422"/>
        </w:trPr>
        <w:tc>
          <w:tcPr>
            <w:tcW w:w="1722" w:type="dxa"/>
            <w:vMerge/>
          </w:tcPr>
          <w:p w:rsidR="00EC66A4" w:rsidRPr="00202B47" w:rsidRDefault="00EC66A4" w:rsidP="009839E7">
            <w:pPr>
              <w:pStyle w:val="Paragraph"/>
              <w:widowControl w:val="0"/>
              <w:numPr>
                <w:ilvl w:val="0"/>
                <w:numId w:val="0"/>
              </w:numPr>
              <w:rPr>
                <w:szCs w:val="22"/>
              </w:rPr>
            </w:pPr>
          </w:p>
        </w:tc>
        <w:tc>
          <w:tcPr>
            <w:tcW w:w="3210"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Contingencias</w:t>
            </w:r>
          </w:p>
        </w:tc>
        <w:tc>
          <w:tcPr>
            <w:tcW w:w="1569" w:type="dxa"/>
            <w:tcMar>
              <w:top w:w="43" w:type="dxa"/>
              <w:left w:w="115" w:type="dxa"/>
              <w:bottom w:w="43" w:type="dxa"/>
              <w:right w:w="115" w:type="dxa"/>
            </w:tcMar>
            <w:vAlign w:val="center"/>
          </w:tcPr>
          <w:p w:rsidR="00EC66A4" w:rsidRPr="00202B47" w:rsidRDefault="00EC66A4" w:rsidP="009839E7">
            <w:pPr>
              <w:rPr>
                <w:color w:val="000000"/>
                <w:sz w:val="20"/>
                <w:lang w:val="es-ES"/>
              </w:rPr>
            </w:pPr>
            <w:r w:rsidRPr="00202B47">
              <w:rPr>
                <w:color w:val="000000"/>
                <w:sz w:val="20"/>
                <w:lang w:val="es-ES"/>
              </w:rPr>
              <w:t>Eventual </w:t>
            </w:r>
          </w:p>
        </w:tc>
        <w:tc>
          <w:tcPr>
            <w:tcW w:w="2247" w:type="dxa"/>
            <w:tcMar>
              <w:top w:w="43" w:type="dxa"/>
              <w:left w:w="115" w:type="dxa"/>
              <w:bottom w:w="43" w:type="dxa"/>
              <w:right w:w="115" w:type="dxa"/>
            </w:tcMar>
            <w:vAlign w:val="center"/>
          </w:tcPr>
          <w:p w:rsidR="00EC66A4" w:rsidRPr="00202B47" w:rsidRDefault="00EC66A4" w:rsidP="009839E7">
            <w:pPr>
              <w:jc w:val="center"/>
              <w:rPr>
                <w:color w:val="000000"/>
                <w:sz w:val="20"/>
                <w:lang w:val="es-ES"/>
              </w:rPr>
            </w:pPr>
            <w:r w:rsidRPr="00202B47">
              <w:rPr>
                <w:color w:val="000000"/>
                <w:sz w:val="20"/>
                <w:lang w:val="es-ES"/>
              </w:rPr>
              <w:t>US$</w:t>
            </w:r>
            <w:r w:rsidR="007C3C2E" w:rsidRPr="00202B47">
              <w:rPr>
                <w:color w:val="000000"/>
                <w:sz w:val="20"/>
                <w:lang w:val="es-ES"/>
              </w:rPr>
              <w:t>7,800</w:t>
            </w:r>
          </w:p>
        </w:tc>
      </w:tr>
      <w:tr w:rsidR="00EC66A4" w:rsidRPr="00202B47" w:rsidTr="008F08DE">
        <w:trPr>
          <w:trHeight w:val="512"/>
        </w:trPr>
        <w:tc>
          <w:tcPr>
            <w:tcW w:w="6501" w:type="dxa"/>
            <w:gridSpan w:val="3"/>
            <w:vAlign w:val="center"/>
          </w:tcPr>
          <w:p w:rsidR="00EC66A4" w:rsidRPr="00202B47" w:rsidRDefault="00EC66A4" w:rsidP="009839E7">
            <w:pPr>
              <w:rPr>
                <w:b/>
                <w:color w:val="000000"/>
                <w:sz w:val="20"/>
                <w:lang w:val="es-ES"/>
              </w:rPr>
            </w:pPr>
            <w:r w:rsidRPr="00202B47">
              <w:rPr>
                <w:b/>
                <w:color w:val="000000"/>
                <w:sz w:val="20"/>
                <w:lang w:val="es-ES"/>
              </w:rPr>
              <w:t>TOTAL</w:t>
            </w:r>
          </w:p>
        </w:tc>
        <w:tc>
          <w:tcPr>
            <w:tcW w:w="2247" w:type="dxa"/>
            <w:tcMar>
              <w:top w:w="43" w:type="dxa"/>
              <w:left w:w="115" w:type="dxa"/>
              <w:bottom w:w="43" w:type="dxa"/>
              <w:right w:w="115" w:type="dxa"/>
            </w:tcMar>
            <w:vAlign w:val="center"/>
          </w:tcPr>
          <w:p w:rsidR="00EC66A4" w:rsidRPr="00202B47" w:rsidRDefault="00EC66A4" w:rsidP="009839E7">
            <w:pPr>
              <w:jc w:val="center"/>
              <w:rPr>
                <w:b/>
                <w:color w:val="000000"/>
                <w:sz w:val="20"/>
                <w:lang w:val="es-ES"/>
              </w:rPr>
            </w:pPr>
            <w:r w:rsidRPr="00202B47">
              <w:rPr>
                <w:b/>
                <w:color w:val="000000"/>
                <w:sz w:val="20"/>
                <w:lang w:val="es-ES"/>
              </w:rPr>
              <w:t xml:space="preserve">US$ </w:t>
            </w:r>
            <w:r w:rsidR="002F2A7A" w:rsidRPr="00202B47">
              <w:rPr>
                <w:b/>
                <w:color w:val="000000"/>
                <w:sz w:val="20"/>
                <w:lang w:val="es-ES"/>
              </w:rPr>
              <w:t>21</w:t>
            </w:r>
            <w:r w:rsidR="007C3C2E" w:rsidRPr="00202B47">
              <w:rPr>
                <w:b/>
                <w:color w:val="000000"/>
                <w:sz w:val="20"/>
                <w:lang w:val="es-ES"/>
              </w:rPr>
              <w:t>0,000</w:t>
            </w:r>
          </w:p>
        </w:tc>
      </w:tr>
      <w:tr w:rsidR="00EC66A4" w:rsidRPr="00202B47" w:rsidTr="008F08DE">
        <w:trPr>
          <w:trHeight w:val="442"/>
        </w:trPr>
        <w:tc>
          <w:tcPr>
            <w:tcW w:w="6501" w:type="dxa"/>
            <w:gridSpan w:val="3"/>
            <w:vAlign w:val="center"/>
          </w:tcPr>
          <w:p w:rsidR="00EC66A4" w:rsidRPr="00202B47" w:rsidRDefault="00EC66A4" w:rsidP="009839E7">
            <w:pPr>
              <w:rPr>
                <w:b/>
                <w:bCs/>
                <w:color w:val="000000"/>
                <w:sz w:val="20"/>
                <w:lang w:val="es-ES"/>
              </w:rPr>
            </w:pPr>
            <w:r w:rsidRPr="00202B47">
              <w:rPr>
                <w:b/>
                <w:bCs/>
                <w:color w:val="000000"/>
                <w:sz w:val="20"/>
                <w:lang w:val="es-ES"/>
              </w:rPr>
              <w:t>TOTAL Unidad Ejecutora</w:t>
            </w:r>
          </w:p>
        </w:tc>
        <w:tc>
          <w:tcPr>
            <w:tcW w:w="2247" w:type="dxa"/>
            <w:tcMar>
              <w:top w:w="43" w:type="dxa"/>
              <w:left w:w="115" w:type="dxa"/>
              <w:bottom w:w="43" w:type="dxa"/>
              <w:right w:w="115" w:type="dxa"/>
            </w:tcMar>
            <w:vAlign w:val="center"/>
          </w:tcPr>
          <w:p w:rsidR="00EC66A4" w:rsidRPr="00202B47" w:rsidRDefault="00EC66A4" w:rsidP="009839E7">
            <w:pPr>
              <w:jc w:val="center"/>
              <w:rPr>
                <w:b/>
                <w:color w:val="000000"/>
                <w:sz w:val="20"/>
                <w:lang w:val="es-ES"/>
              </w:rPr>
            </w:pPr>
            <w:r w:rsidRPr="00202B47">
              <w:rPr>
                <w:b/>
                <w:color w:val="000000"/>
                <w:sz w:val="20"/>
                <w:lang w:val="es-ES"/>
              </w:rPr>
              <w:t>US$</w:t>
            </w:r>
            <w:r w:rsidR="002F2A7A" w:rsidRPr="00202B47">
              <w:rPr>
                <w:b/>
                <w:color w:val="000000"/>
                <w:sz w:val="20"/>
                <w:lang w:val="es-ES"/>
              </w:rPr>
              <w:t>115,800</w:t>
            </w:r>
          </w:p>
        </w:tc>
      </w:tr>
      <w:tr w:rsidR="00EC66A4" w:rsidRPr="00202B47" w:rsidTr="008F08DE">
        <w:trPr>
          <w:trHeight w:val="532"/>
        </w:trPr>
        <w:tc>
          <w:tcPr>
            <w:tcW w:w="6501" w:type="dxa"/>
            <w:gridSpan w:val="3"/>
            <w:vAlign w:val="center"/>
          </w:tcPr>
          <w:p w:rsidR="00EC66A4" w:rsidRPr="00202B47" w:rsidRDefault="00EC66A4" w:rsidP="009839E7">
            <w:pPr>
              <w:rPr>
                <w:b/>
                <w:bCs/>
                <w:color w:val="000000"/>
                <w:sz w:val="20"/>
                <w:lang w:val="es-ES"/>
              </w:rPr>
            </w:pPr>
            <w:r w:rsidRPr="00202B47">
              <w:rPr>
                <w:b/>
                <w:bCs/>
                <w:color w:val="000000"/>
                <w:sz w:val="20"/>
                <w:lang w:val="es-ES"/>
              </w:rPr>
              <w:t>TOTAL Supervisión del  Banco</w:t>
            </w:r>
          </w:p>
        </w:tc>
        <w:tc>
          <w:tcPr>
            <w:tcW w:w="2247" w:type="dxa"/>
            <w:tcMar>
              <w:top w:w="43" w:type="dxa"/>
              <w:left w:w="115" w:type="dxa"/>
              <w:bottom w:w="43" w:type="dxa"/>
              <w:right w:w="115" w:type="dxa"/>
            </w:tcMar>
            <w:vAlign w:val="center"/>
          </w:tcPr>
          <w:p w:rsidR="00EC66A4" w:rsidRPr="00202B47" w:rsidRDefault="00EC66A4" w:rsidP="009839E7">
            <w:pPr>
              <w:jc w:val="center"/>
              <w:rPr>
                <w:b/>
                <w:color w:val="000000"/>
                <w:sz w:val="20"/>
                <w:lang w:val="es-ES"/>
              </w:rPr>
            </w:pPr>
            <w:r w:rsidRPr="00202B47">
              <w:rPr>
                <w:b/>
                <w:color w:val="000000"/>
                <w:sz w:val="20"/>
                <w:lang w:val="es-ES"/>
              </w:rPr>
              <w:t>US$</w:t>
            </w:r>
            <w:r w:rsidR="002F2A7A" w:rsidRPr="00202B47">
              <w:rPr>
                <w:b/>
                <w:color w:val="000000"/>
                <w:sz w:val="20"/>
                <w:lang w:val="es-ES"/>
              </w:rPr>
              <w:t>86,400</w:t>
            </w:r>
          </w:p>
        </w:tc>
      </w:tr>
    </w:tbl>
    <w:p w:rsidR="000D3F7A" w:rsidRPr="00202B47" w:rsidRDefault="000D3F7A" w:rsidP="009839E7">
      <w:pPr>
        <w:pStyle w:val="Paragraph"/>
        <w:widowControl w:val="0"/>
        <w:numPr>
          <w:ilvl w:val="0"/>
          <w:numId w:val="0"/>
        </w:numPr>
        <w:ind w:left="708"/>
        <w:rPr>
          <w:szCs w:val="24"/>
        </w:rPr>
      </w:pPr>
    </w:p>
    <w:p w:rsidR="00976B63" w:rsidRPr="00202B47" w:rsidRDefault="00976B63" w:rsidP="009839E7">
      <w:pPr>
        <w:spacing w:after="200" w:line="276" w:lineRule="auto"/>
        <w:rPr>
          <w:szCs w:val="24"/>
          <w:lang w:val="es-ES"/>
        </w:rPr>
      </w:pPr>
      <w:r w:rsidRPr="00202B47">
        <w:rPr>
          <w:szCs w:val="24"/>
          <w:lang w:val="es-ES"/>
        </w:rPr>
        <w:t>El</w:t>
      </w:r>
      <w:r w:rsidR="00625E14" w:rsidRPr="00202B47">
        <w:rPr>
          <w:szCs w:val="24"/>
          <w:lang w:val="es-ES"/>
        </w:rPr>
        <w:t xml:space="preserve"> plan de actividades </w:t>
      </w:r>
      <w:r w:rsidRPr="00202B47">
        <w:rPr>
          <w:szCs w:val="24"/>
          <w:lang w:val="es-ES"/>
        </w:rPr>
        <w:t xml:space="preserve">de seguimiento se </w:t>
      </w:r>
      <w:r w:rsidR="006E041D" w:rsidRPr="00202B47">
        <w:rPr>
          <w:szCs w:val="24"/>
          <w:lang w:val="es-ES"/>
        </w:rPr>
        <w:t>presenta</w:t>
      </w:r>
      <w:r w:rsidRPr="00202B47">
        <w:rPr>
          <w:szCs w:val="24"/>
          <w:lang w:val="es-ES"/>
        </w:rPr>
        <w:t xml:space="preserve"> </w:t>
      </w:r>
      <w:r w:rsidR="004E3B07" w:rsidRPr="00202B47">
        <w:rPr>
          <w:szCs w:val="24"/>
          <w:lang w:val="es-ES"/>
        </w:rPr>
        <w:t>en el cuadro 3</w:t>
      </w:r>
      <w:r w:rsidR="006F1120" w:rsidRPr="00202B47">
        <w:rPr>
          <w:szCs w:val="24"/>
          <w:lang w:val="es-ES"/>
        </w:rPr>
        <w:t>, el cual incluye un listado de las principales actividades, sus productos asociados</w:t>
      </w:r>
      <w:r w:rsidR="00951C9A" w:rsidRPr="00202B47">
        <w:rPr>
          <w:szCs w:val="24"/>
          <w:lang w:val="es-ES"/>
        </w:rPr>
        <w:t xml:space="preserve"> y el plazo de cumplimiento</w:t>
      </w:r>
      <w:r w:rsidRPr="00202B47">
        <w:rPr>
          <w:szCs w:val="24"/>
          <w:lang w:val="es-ES"/>
        </w:rPr>
        <w:t>:</w:t>
      </w:r>
    </w:p>
    <w:p w:rsidR="00ED6C36" w:rsidRPr="00202B47" w:rsidRDefault="00ED6C36" w:rsidP="009839E7">
      <w:pPr>
        <w:spacing w:after="200" w:line="276" w:lineRule="auto"/>
        <w:rPr>
          <w:szCs w:val="24"/>
          <w:lang w:val="es-ES"/>
        </w:rPr>
        <w:sectPr w:rsidR="00ED6C36" w:rsidRPr="00202B47" w:rsidSect="007E6090">
          <w:pgSz w:w="12240" w:h="15840"/>
          <w:pgMar w:top="1440" w:right="1800" w:bottom="1440" w:left="1800" w:header="720" w:footer="720" w:gutter="0"/>
          <w:cols w:space="720"/>
          <w:docGrid w:linePitch="360"/>
        </w:sectPr>
      </w:pPr>
    </w:p>
    <w:p w:rsidR="00B8216F" w:rsidRPr="00202B47" w:rsidRDefault="00B8216F" w:rsidP="009839E7">
      <w:pPr>
        <w:pStyle w:val="AutoNumpara"/>
        <w:numPr>
          <w:ilvl w:val="0"/>
          <w:numId w:val="0"/>
        </w:numPr>
        <w:spacing w:before="360"/>
        <w:ind w:left="720"/>
        <w:jc w:val="center"/>
        <w:rPr>
          <w:b/>
          <w:noProof w:val="0"/>
          <w:sz w:val="22"/>
          <w:szCs w:val="22"/>
          <w:lang w:val="es-ES"/>
        </w:rPr>
      </w:pPr>
      <w:r w:rsidRPr="00202B47">
        <w:rPr>
          <w:b/>
          <w:noProof w:val="0"/>
          <w:sz w:val="22"/>
          <w:szCs w:val="22"/>
          <w:lang w:val="es-ES"/>
        </w:rPr>
        <w:lastRenderedPageBreak/>
        <w:t>Cuadro 3: Apoyo Al Sector Transporte de Haití I</w:t>
      </w:r>
      <w:r w:rsidR="00F05EB6" w:rsidRPr="00202B47">
        <w:rPr>
          <w:b/>
          <w:noProof w:val="0"/>
          <w:sz w:val="22"/>
          <w:szCs w:val="22"/>
          <w:lang w:val="es-ES"/>
        </w:rPr>
        <w:t>I</w:t>
      </w:r>
      <w:r w:rsidRPr="00202B47">
        <w:rPr>
          <w:b/>
          <w:noProof w:val="0"/>
          <w:sz w:val="22"/>
          <w:szCs w:val="22"/>
          <w:lang w:val="es-ES"/>
        </w:rPr>
        <w:t>I –</w:t>
      </w:r>
      <w:r w:rsidR="00E16F5E" w:rsidRPr="00202B47">
        <w:rPr>
          <w:b/>
          <w:noProof w:val="0"/>
          <w:sz w:val="22"/>
          <w:szCs w:val="22"/>
          <w:lang w:val="es-ES"/>
        </w:rPr>
        <w:t xml:space="preserve"> </w:t>
      </w:r>
      <w:r w:rsidRPr="00202B47">
        <w:rPr>
          <w:b/>
          <w:noProof w:val="0"/>
          <w:sz w:val="22"/>
          <w:szCs w:val="22"/>
          <w:lang w:val="es-ES"/>
        </w:rPr>
        <w:t>Plan de Trabajo</w:t>
      </w:r>
      <w:r w:rsidR="00E16F5E" w:rsidRPr="00202B47">
        <w:rPr>
          <w:b/>
          <w:noProof w:val="0"/>
          <w:sz w:val="22"/>
          <w:szCs w:val="22"/>
          <w:lang w:val="es-ES"/>
        </w:rPr>
        <w:t xml:space="preserve"> de Monitoreo</w:t>
      </w:r>
    </w:p>
    <w:p w:rsidR="00ED6C36" w:rsidRPr="00202B47" w:rsidRDefault="007E7C05" w:rsidP="009839E7">
      <w:pPr>
        <w:spacing w:after="200" w:line="276" w:lineRule="auto"/>
        <w:rPr>
          <w:szCs w:val="24"/>
          <w:lang w:val="es-ES"/>
        </w:rPr>
        <w:sectPr w:rsidR="00ED6C36" w:rsidRPr="00202B47" w:rsidSect="00ED6C36">
          <w:pgSz w:w="15840" w:h="12240" w:orient="landscape"/>
          <w:pgMar w:top="1800" w:right="1440" w:bottom="1800" w:left="1440" w:header="720" w:footer="720" w:gutter="0"/>
          <w:cols w:space="720"/>
          <w:docGrid w:linePitch="360"/>
        </w:sectPr>
      </w:pPr>
      <w:r w:rsidRPr="00202B47">
        <w:rPr>
          <w:noProof/>
          <w:szCs w:val="24"/>
          <w:lang w:val="en-US"/>
        </w:rPr>
        <w:drawing>
          <wp:inline distT="0" distB="0" distL="0" distR="0" wp14:anchorId="63BDE272" wp14:editId="06A50CC7">
            <wp:extent cx="8221980" cy="4549775"/>
            <wp:effectExtent l="0" t="0" r="762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1980" cy="4549775"/>
                    </a:xfrm>
                    <a:prstGeom prst="rect">
                      <a:avLst/>
                    </a:prstGeom>
                    <a:noFill/>
                    <a:ln>
                      <a:noFill/>
                    </a:ln>
                  </pic:spPr>
                </pic:pic>
              </a:graphicData>
            </a:graphic>
          </wp:inline>
        </w:drawing>
      </w:r>
    </w:p>
    <w:p w:rsidR="0074614F" w:rsidRPr="00202B47" w:rsidRDefault="0074614F" w:rsidP="009839E7">
      <w:pPr>
        <w:spacing w:after="200" w:line="276" w:lineRule="auto"/>
        <w:rPr>
          <w:spacing w:val="0"/>
          <w:szCs w:val="24"/>
          <w:lang w:val="es-ES"/>
        </w:rPr>
      </w:pPr>
    </w:p>
    <w:p w:rsidR="00D339DE" w:rsidRPr="00202B47" w:rsidRDefault="00D339DE" w:rsidP="009839E7">
      <w:pPr>
        <w:pStyle w:val="Heading1"/>
        <w:rPr>
          <w:noProof w:val="0"/>
          <w:sz w:val="24"/>
          <w:szCs w:val="24"/>
          <w:lang w:val="es-ES"/>
        </w:rPr>
      </w:pPr>
      <w:r w:rsidRPr="00202B47">
        <w:rPr>
          <w:noProof w:val="0"/>
          <w:sz w:val="24"/>
          <w:szCs w:val="24"/>
          <w:lang w:val="es-ES"/>
        </w:rPr>
        <w:t xml:space="preserve">Evaluación de la Operación </w:t>
      </w:r>
    </w:p>
    <w:p w:rsidR="007578A0" w:rsidRPr="00202B47" w:rsidRDefault="007578A0" w:rsidP="009839E7">
      <w:pPr>
        <w:pStyle w:val="FirstHeading"/>
        <w:keepNext w:val="0"/>
        <w:widowControl w:val="0"/>
        <w:numPr>
          <w:ilvl w:val="0"/>
          <w:numId w:val="7"/>
        </w:numPr>
        <w:rPr>
          <w:szCs w:val="24"/>
        </w:rPr>
      </w:pPr>
      <w:r w:rsidRPr="00202B47">
        <w:rPr>
          <w:szCs w:val="24"/>
        </w:rPr>
        <w:t xml:space="preserve">Principales </w:t>
      </w:r>
      <w:r w:rsidR="00CA2EBE" w:rsidRPr="00202B47">
        <w:rPr>
          <w:szCs w:val="24"/>
        </w:rPr>
        <w:t>P</w:t>
      </w:r>
      <w:r w:rsidRPr="00202B47">
        <w:rPr>
          <w:szCs w:val="24"/>
        </w:rPr>
        <w:t xml:space="preserve">reguntas de </w:t>
      </w:r>
      <w:r w:rsidR="00CA2EBE" w:rsidRPr="00202B47">
        <w:rPr>
          <w:szCs w:val="24"/>
        </w:rPr>
        <w:t>E</w:t>
      </w:r>
      <w:r w:rsidRPr="00202B47">
        <w:rPr>
          <w:szCs w:val="24"/>
        </w:rPr>
        <w:t xml:space="preserve">valuación </w:t>
      </w:r>
    </w:p>
    <w:p w:rsidR="007578A0" w:rsidRPr="00C00711" w:rsidRDefault="00E57CDB" w:rsidP="009839E7">
      <w:pPr>
        <w:pStyle w:val="AutoNumpara"/>
        <w:numPr>
          <w:ilvl w:val="1"/>
          <w:numId w:val="11"/>
        </w:numPr>
        <w:rPr>
          <w:noProof w:val="0"/>
          <w:lang w:val="es-ES"/>
          <w:rPrChange w:id="1" w:author="Test" w:date="2013-08-28T15:55:00Z">
            <w:rPr>
              <w:noProof w:val="0"/>
              <w:lang w:val="es-ES"/>
            </w:rPr>
          </w:rPrChange>
        </w:rPr>
      </w:pPr>
      <w:r w:rsidRPr="00202B47">
        <w:rPr>
          <w:noProof w:val="0"/>
          <w:color w:val="000000"/>
          <w:lang w:val="es-ES"/>
        </w:rPr>
        <w:t xml:space="preserve">Las preguntas específicas de la evaluación son: </w:t>
      </w:r>
      <w:r w:rsidR="00A773BF" w:rsidRPr="00202B47">
        <w:rPr>
          <w:noProof w:val="0"/>
          <w:color w:val="000000"/>
          <w:lang w:val="es-ES"/>
        </w:rPr>
        <w:t xml:space="preserve">(i) ¿Cuál fue el impacto de la rehabilitación </w:t>
      </w:r>
      <w:r w:rsidRPr="00202B47">
        <w:rPr>
          <w:noProof w:val="0"/>
          <w:color w:val="000000"/>
          <w:lang w:val="es-ES"/>
        </w:rPr>
        <w:t xml:space="preserve">y el mantenimiento rutinario </w:t>
      </w:r>
      <w:r w:rsidR="00A773BF" w:rsidRPr="00202B47">
        <w:rPr>
          <w:noProof w:val="0"/>
          <w:color w:val="000000"/>
          <w:lang w:val="es-ES"/>
        </w:rPr>
        <w:t xml:space="preserve">de la </w:t>
      </w:r>
      <w:r w:rsidR="00C64EB3" w:rsidRPr="00202B47">
        <w:rPr>
          <w:noProof w:val="0"/>
          <w:color w:val="000000"/>
          <w:lang w:val="es-ES"/>
        </w:rPr>
        <w:t xml:space="preserve">carretera </w:t>
      </w:r>
      <w:proofErr w:type="spellStart"/>
      <w:r w:rsidR="00C64EB3" w:rsidRPr="00202B47">
        <w:rPr>
          <w:noProof w:val="0"/>
          <w:color w:val="000000"/>
          <w:lang w:val="es-ES"/>
        </w:rPr>
        <w:t>Ennery</w:t>
      </w:r>
      <w:r w:rsidR="00C358BA" w:rsidRPr="00202B47">
        <w:rPr>
          <w:noProof w:val="0"/>
          <w:color w:val="000000"/>
          <w:lang w:val="es-ES"/>
        </w:rPr>
        <w:t>-Plaisance</w:t>
      </w:r>
      <w:proofErr w:type="spellEnd"/>
      <w:r w:rsidR="00A773BF" w:rsidRPr="00202B47">
        <w:rPr>
          <w:noProof w:val="0"/>
          <w:color w:val="000000"/>
          <w:lang w:val="es-ES"/>
        </w:rPr>
        <w:t xml:space="preserve"> sobre los costos de operación </w:t>
      </w:r>
      <w:r w:rsidR="00A00658" w:rsidRPr="00202B47">
        <w:rPr>
          <w:noProof w:val="0"/>
          <w:color w:val="000000"/>
          <w:lang w:val="es-ES"/>
        </w:rPr>
        <w:t xml:space="preserve">vehicular </w:t>
      </w:r>
      <w:r w:rsidR="00C64EB3" w:rsidRPr="00202B47">
        <w:rPr>
          <w:noProof w:val="0"/>
          <w:color w:val="000000"/>
          <w:lang w:val="es-ES"/>
        </w:rPr>
        <w:t xml:space="preserve">y los tiempos de viaje en </w:t>
      </w:r>
      <w:r w:rsidR="00A773BF" w:rsidRPr="00202B47">
        <w:rPr>
          <w:noProof w:val="0"/>
          <w:color w:val="000000"/>
          <w:lang w:val="es-ES"/>
        </w:rPr>
        <w:t>la vía?</w:t>
      </w:r>
      <w:r w:rsidR="00284AE5" w:rsidRPr="00202B47">
        <w:rPr>
          <w:noProof w:val="0"/>
          <w:color w:val="000000"/>
          <w:lang w:val="es-ES"/>
        </w:rPr>
        <w:t>;</w:t>
      </w:r>
      <w:r w:rsidRPr="00202B47">
        <w:rPr>
          <w:noProof w:val="0"/>
          <w:color w:val="000000"/>
          <w:lang w:val="es-ES"/>
        </w:rPr>
        <w:t xml:space="preserve"> (ii)</w:t>
      </w:r>
      <w:r w:rsidR="00A773BF" w:rsidRPr="00202B47">
        <w:rPr>
          <w:noProof w:val="0"/>
          <w:color w:val="000000"/>
          <w:lang w:val="es-ES"/>
        </w:rPr>
        <w:t xml:space="preserve"> </w:t>
      </w:r>
      <w:r w:rsidRPr="00202B47">
        <w:rPr>
          <w:noProof w:val="0"/>
          <w:color w:val="000000"/>
          <w:lang w:val="es-ES"/>
        </w:rPr>
        <w:t xml:space="preserve">¿Cuál fue el </w:t>
      </w:r>
      <w:r w:rsidRPr="00C00711">
        <w:rPr>
          <w:noProof w:val="0"/>
          <w:color w:val="000000"/>
          <w:lang w:val="es-ES"/>
        </w:rPr>
        <w:t xml:space="preserve">impacto de la rehabilitación y el mantenimiento rutinario de la carretera </w:t>
      </w:r>
      <w:proofErr w:type="spellStart"/>
      <w:r w:rsidR="00505115" w:rsidRPr="00C00711">
        <w:rPr>
          <w:noProof w:val="0"/>
          <w:color w:val="000000"/>
          <w:lang w:val="es-ES"/>
        </w:rPr>
        <w:t>Ennery-Plaisance</w:t>
      </w:r>
      <w:proofErr w:type="spellEnd"/>
      <w:r w:rsidR="00505115" w:rsidRPr="00C00711">
        <w:rPr>
          <w:noProof w:val="0"/>
          <w:color w:val="000000"/>
          <w:lang w:val="es-ES"/>
        </w:rPr>
        <w:t xml:space="preserve"> </w:t>
      </w:r>
      <w:r w:rsidRPr="00C00711">
        <w:rPr>
          <w:noProof w:val="0"/>
          <w:color w:val="000000"/>
          <w:lang w:val="es-ES"/>
          <w:rPrChange w:id="2" w:author="Test" w:date="2013-08-28T15:55:00Z">
            <w:rPr>
              <w:noProof w:val="0"/>
              <w:color w:val="000000"/>
              <w:lang w:val="es-ES"/>
            </w:rPr>
          </w:rPrChange>
        </w:rPr>
        <w:t>sobre el Índice de Rugosidad Internacional (IRI) en la vía?</w:t>
      </w:r>
      <w:r w:rsidR="000B4A7D" w:rsidRPr="00C00711">
        <w:rPr>
          <w:noProof w:val="0"/>
          <w:color w:val="000000"/>
          <w:lang w:val="es-ES"/>
          <w:rPrChange w:id="3" w:author="Test" w:date="2013-08-28T15:55:00Z">
            <w:rPr>
              <w:noProof w:val="0"/>
              <w:color w:val="000000"/>
              <w:lang w:val="es-ES"/>
            </w:rPr>
          </w:rPrChange>
        </w:rPr>
        <w:t xml:space="preserve"> Se ha establecido una línea base de datos de seguridad vial en </w:t>
      </w:r>
      <w:r w:rsidR="00684114" w:rsidRPr="00C00711">
        <w:rPr>
          <w:noProof w:val="0"/>
          <w:color w:val="000000"/>
          <w:lang w:val="es-ES"/>
          <w:rPrChange w:id="4" w:author="Test" w:date="2013-08-28T15:55:00Z">
            <w:rPr>
              <w:noProof w:val="0"/>
              <w:color w:val="000000"/>
              <w:lang w:val="es-ES"/>
            </w:rPr>
          </w:rPrChange>
        </w:rPr>
        <w:t>Haití</w:t>
      </w:r>
      <w:r w:rsidR="000B4A7D" w:rsidRPr="00C00711">
        <w:rPr>
          <w:noProof w:val="0"/>
          <w:color w:val="000000"/>
          <w:lang w:val="es-ES"/>
          <w:rPrChange w:id="5" w:author="Test" w:date="2013-08-28T15:55:00Z">
            <w:rPr>
              <w:noProof w:val="0"/>
              <w:color w:val="000000"/>
              <w:lang w:val="es-ES"/>
            </w:rPr>
          </w:rPrChange>
        </w:rPr>
        <w:t xml:space="preserve"> para la carretera RN1?</w:t>
      </w:r>
      <w:r w:rsidR="00304A5D" w:rsidRPr="00C00711">
        <w:rPr>
          <w:noProof w:val="0"/>
          <w:color w:val="000000"/>
          <w:lang w:val="es-ES"/>
          <w:rPrChange w:id="6" w:author="Test" w:date="2013-08-28T15:55:00Z">
            <w:rPr>
              <w:noProof w:val="0"/>
              <w:color w:val="000000"/>
              <w:lang w:val="es-ES"/>
            </w:rPr>
          </w:rPrChange>
        </w:rPr>
        <w:t xml:space="preserve"> Como se ha mejorado la recolección de datos de seguridad vial en </w:t>
      </w:r>
      <w:r w:rsidR="00684114" w:rsidRPr="00C00711">
        <w:rPr>
          <w:noProof w:val="0"/>
          <w:color w:val="000000"/>
          <w:lang w:val="es-ES"/>
          <w:rPrChange w:id="7" w:author="Test" w:date="2013-08-28T15:55:00Z">
            <w:rPr>
              <w:noProof w:val="0"/>
              <w:color w:val="000000"/>
              <w:lang w:val="es-ES"/>
            </w:rPr>
          </w:rPrChange>
        </w:rPr>
        <w:t>Haití</w:t>
      </w:r>
      <w:proofErr w:type="gramStart"/>
      <w:r w:rsidR="00304A5D" w:rsidRPr="00C00711">
        <w:rPr>
          <w:noProof w:val="0"/>
          <w:color w:val="000000"/>
          <w:lang w:val="es-ES"/>
          <w:rPrChange w:id="8" w:author="Test" w:date="2013-08-28T15:55:00Z">
            <w:rPr>
              <w:noProof w:val="0"/>
              <w:color w:val="000000"/>
              <w:lang w:val="es-ES"/>
            </w:rPr>
          </w:rPrChange>
        </w:rPr>
        <w:t>?</w:t>
      </w:r>
      <w:proofErr w:type="gramEnd"/>
      <w:r w:rsidR="00F017B9" w:rsidRPr="00C00711">
        <w:rPr>
          <w:noProof w:val="0"/>
          <w:color w:val="000000"/>
          <w:lang w:val="es-ES"/>
          <w:rPrChange w:id="9" w:author="Test" w:date="2013-08-28T15:55:00Z">
            <w:rPr>
              <w:noProof w:val="0"/>
              <w:color w:val="000000"/>
              <w:lang w:val="es-ES"/>
            </w:rPr>
          </w:rPrChange>
        </w:rPr>
        <w:t xml:space="preserve"> </w:t>
      </w:r>
      <w:r w:rsidRPr="00C00711">
        <w:rPr>
          <w:noProof w:val="0"/>
          <w:color w:val="000000"/>
          <w:lang w:val="es-ES"/>
          <w:rPrChange w:id="10" w:author="Test" w:date="2013-08-28T15:55:00Z">
            <w:rPr>
              <w:noProof w:val="0"/>
              <w:color w:val="000000"/>
              <w:lang w:val="es-ES"/>
            </w:rPr>
          </w:rPrChange>
        </w:rPr>
        <w:t xml:space="preserve">  </w:t>
      </w:r>
    </w:p>
    <w:p w:rsidR="00DE62B6" w:rsidRPr="00C00711" w:rsidRDefault="00DE62B6" w:rsidP="00A31E4E">
      <w:pPr>
        <w:pStyle w:val="FirstHeading"/>
        <w:numPr>
          <w:ilvl w:val="0"/>
          <w:numId w:val="7"/>
        </w:numPr>
        <w:rPr>
          <w:rPrChange w:id="11" w:author="Test" w:date="2013-08-28T15:55:00Z">
            <w:rPr/>
          </w:rPrChange>
        </w:rPr>
      </w:pPr>
      <w:r w:rsidRPr="00C00711">
        <w:rPr>
          <w:color w:val="000000"/>
          <w:rPrChange w:id="12" w:author="Test" w:date="2013-08-28T15:55:00Z">
            <w:rPr>
              <w:color w:val="000000"/>
            </w:rPr>
          </w:rPrChange>
        </w:rPr>
        <w:t xml:space="preserve">Análisis Costo – Beneficio Ex-Ante del Proyecto de Rehabilitación de la Vía </w:t>
      </w:r>
      <w:proofErr w:type="spellStart"/>
      <w:r w:rsidRPr="00C00711">
        <w:rPr>
          <w:color w:val="000000"/>
          <w:rPrChange w:id="13" w:author="Test" w:date="2013-08-28T15:55:00Z">
            <w:rPr>
              <w:color w:val="000000"/>
            </w:rPr>
          </w:rPrChange>
        </w:rPr>
        <w:t>Ennery</w:t>
      </w:r>
      <w:proofErr w:type="spellEnd"/>
      <w:r w:rsidR="00606655" w:rsidRPr="00C00711">
        <w:rPr>
          <w:color w:val="000000"/>
          <w:rPrChange w:id="14" w:author="Test" w:date="2013-08-28T15:55:00Z">
            <w:rPr>
              <w:color w:val="000000"/>
            </w:rPr>
          </w:rPrChange>
        </w:rPr>
        <w:t xml:space="preserve"> - </w:t>
      </w:r>
      <w:proofErr w:type="spellStart"/>
      <w:r w:rsidR="00606655" w:rsidRPr="00C00711">
        <w:rPr>
          <w:color w:val="000000"/>
          <w:rPrChange w:id="15" w:author="Test" w:date="2013-08-28T15:55:00Z">
            <w:rPr>
              <w:color w:val="000000"/>
            </w:rPr>
          </w:rPrChange>
        </w:rPr>
        <w:t>Plaisance</w:t>
      </w:r>
      <w:proofErr w:type="spellEnd"/>
      <w:r w:rsidRPr="00C00711">
        <w:rPr>
          <w:color w:val="000000"/>
          <w:rPrChange w:id="16" w:author="Test" w:date="2013-08-28T15:55:00Z">
            <w:rPr>
              <w:color w:val="000000"/>
            </w:rPr>
          </w:rPrChange>
        </w:rPr>
        <w:t>.</w:t>
      </w:r>
    </w:p>
    <w:p w:rsidR="003D4935" w:rsidRPr="00202B47" w:rsidRDefault="003D4935" w:rsidP="009839E7">
      <w:pPr>
        <w:pStyle w:val="AutoNumpara"/>
        <w:numPr>
          <w:ilvl w:val="1"/>
          <w:numId w:val="11"/>
        </w:numPr>
        <w:rPr>
          <w:noProof w:val="0"/>
          <w:highlight w:val="yellow"/>
          <w:lang w:val="es-ES"/>
        </w:rPr>
      </w:pPr>
      <w:r w:rsidRPr="00C00711">
        <w:rPr>
          <w:noProof w:val="0"/>
          <w:lang w:val="es-ES"/>
          <w:rPrChange w:id="17" w:author="Test" w:date="2013-08-28T15:55:00Z">
            <w:rPr>
              <w:noProof w:val="0"/>
              <w:lang w:val="es-ES"/>
            </w:rPr>
          </w:rPrChange>
        </w:rPr>
        <w:t xml:space="preserve">Para la evaluación económica del Proyecto se realizó un análisis costo-beneficio del contrato de obra de mejoramiento y </w:t>
      </w:r>
      <w:r w:rsidR="00AF7028" w:rsidRPr="00C00711">
        <w:rPr>
          <w:noProof w:val="0"/>
          <w:lang w:val="es-ES"/>
          <w:rPrChange w:id="18" w:author="Test" w:date="2013-08-28T15:55:00Z">
            <w:rPr>
              <w:noProof w:val="0"/>
              <w:lang w:val="es-ES"/>
            </w:rPr>
          </w:rPrChange>
        </w:rPr>
        <w:t xml:space="preserve">mantenimiento </w:t>
      </w:r>
      <w:r w:rsidRPr="00C00711">
        <w:rPr>
          <w:noProof w:val="0"/>
          <w:lang w:val="es-ES"/>
          <w:rPrChange w:id="19" w:author="Test" w:date="2013-08-28T15:55:00Z">
            <w:rPr>
              <w:noProof w:val="0"/>
              <w:lang w:val="es-ES"/>
            </w:rPr>
          </w:rPrChange>
        </w:rPr>
        <w:t xml:space="preserve">de la carretera </w:t>
      </w:r>
      <w:proofErr w:type="spellStart"/>
      <w:r w:rsidR="00505115" w:rsidRPr="00C00711">
        <w:rPr>
          <w:noProof w:val="0"/>
          <w:color w:val="000000"/>
          <w:lang w:val="es-ES"/>
          <w:rPrChange w:id="20" w:author="Test" w:date="2013-08-28T15:55:00Z">
            <w:rPr>
              <w:noProof w:val="0"/>
              <w:color w:val="000000"/>
              <w:lang w:val="es-ES"/>
            </w:rPr>
          </w:rPrChange>
        </w:rPr>
        <w:t>Ennery-Plaisance</w:t>
      </w:r>
      <w:proofErr w:type="spellEnd"/>
      <w:r w:rsidR="00505115" w:rsidRPr="00C00711">
        <w:rPr>
          <w:noProof w:val="0"/>
          <w:color w:val="000000"/>
          <w:lang w:val="es-ES"/>
          <w:rPrChange w:id="21" w:author="Test" w:date="2013-08-28T15:55:00Z">
            <w:rPr>
              <w:noProof w:val="0"/>
              <w:color w:val="000000"/>
              <w:lang w:val="es-ES"/>
            </w:rPr>
          </w:rPrChange>
        </w:rPr>
        <w:t xml:space="preserve"> </w:t>
      </w:r>
      <w:r w:rsidR="00AF7028" w:rsidRPr="00C00711">
        <w:rPr>
          <w:noProof w:val="0"/>
          <w:color w:val="000000"/>
          <w:lang w:val="es-ES"/>
          <w:rPrChange w:id="22" w:author="Test" w:date="2013-08-28T15:55:00Z">
            <w:rPr>
              <w:noProof w:val="0"/>
              <w:color w:val="000000"/>
              <w:lang w:val="es-ES"/>
            </w:rPr>
          </w:rPrChange>
        </w:rPr>
        <w:t xml:space="preserve"> </w:t>
      </w:r>
      <w:r w:rsidRPr="00C00711">
        <w:rPr>
          <w:noProof w:val="0"/>
          <w:lang w:val="es-ES"/>
          <w:rPrChange w:id="23" w:author="Test" w:date="2013-08-28T15:55:00Z">
            <w:rPr>
              <w:noProof w:val="0"/>
              <w:lang w:val="es-ES"/>
            </w:rPr>
          </w:rPrChange>
        </w:rPr>
        <w:t>(</w:t>
      </w:r>
      <w:r w:rsidR="00C00711" w:rsidRPr="00C00711">
        <w:rPr>
          <w:noProof w:val="0"/>
          <w:lang w:val="es-ES"/>
          <w:rPrChange w:id="24" w:author="Test" w:date="2013-08-28T15:55:00Z">
            <w:rPr>
              <w:noProof w:val="0"/>
              <w:lang w:val="es-ES"/>
            </w:rPr>
          </w:rPrChange>
        </w:rPr>
        <w:fldChar w:fldCharType="begin"/>
      </w:r>
      <w:r w:rsidR="00C00711" w:rsidRPr="00C00711">
        <w:rPr>
          <w:noProof w:val="0"/>
          <w:lang w:val="es-ES"/>
          <w:rPrChange w:id="25" w:author="Test" w:date="2013-08-28T15:55:00Z">
            <w:rPr>
              <w:noProof w:val="0"/>
              <w:lang w:val="es-ES"/>
            </w:rPr>
          </w:rPrChange>
        </w:rPr>
        <w:instrText xml:space="preserve"> HYPERLINK "PCDOCS://IDBDOCS/38015729/1" </w:instrText>
      </w:r>
      <w:r w:rsidR="00C00711" w:rsidRPr="00C00711">
        <w:rPr>
          <w:noProof w:val="0"/>
          <w:lang w:val="es-ES"/>
          <w:rPrChange w:id="26" w:author="Test" w:date="2013-08-28T15:55:00Z">
            <w:rPr>
              <w:noProof w:val="0"/>
              <w:lang w:val="es-ES"/>
            </w:rPr>
          </w:rPrChange>
        </w:rPr>
      </w:r>
      <w:r w:rsidR="00C00711" w:rsidRPr="00C00711">
        <w:rPr>
          <w:noProof w:val="0"/>
          <w:lang w:val="es-ES"/>
          <w:rPrChange w:id="27" w:author="Test" w:date="2013-08-28T15:55:00Z">
            <w:rPr>
              <w:noProof w:val="0"/>
              <w:lang w:val="es-ES"/>
            </w:rPr>
          </w:rPrChange>
        </w:rPr>
        <w:fldChar w:fldCharType="separate"/>
      </w:r>
      <w:r w:rsidR="00684114" w:rsidRPr="00C00711">
        <w:rPr>
          <w:rStyle w:val="Hyperlink"/>
          <w:noProof w:val="0"/>
          <w:lang w:val="es-ES"/>
          <w:rPrChange w:id="28" w:author="Test" w:date="2013-08-28T15:55:00Z">
            <w:rPr>
              <w:rStyle w:val="Hyperlink"/>
              <w:noProof w:val="0"/>
              <w:lang w:val="es-ES"/>
            </w:rPr>
          </w:rPrChange>
        </w:rPr>
        <w:t>OEL</w:t>
      </w:r>
      <w:r w:rsidR="00C00711" w:rsidRPr="00C00711">
        <w:rPr>
          <w:rStyle w:val="Hyperlink"/>
          <w:noProof w:val="0"/>
          <w:lang w:val="es-ES"/>
          <w:rPrChange w:id="29" w:author="Test" w:date="2013-08-28T15:55:00Z">
            <w:rPr>
              <w:rStyle w:val="Hyperlink"/>
              <w:noProof w:val="0"/>
              <w:lang w:val="es-ES"/>
            </w:rPr>
          </w:rPrChange>
        </w:rPr>
        <w:t>-</w:t>
      </w:r>
      <w:r w:rsidR="00CB4EFA" w:rsidRPr="00C00711">
        <w:rPr>
          <w:rStyle w:val="Hyperlink"/>
          <w:noProof w:val="0"/>
          <w:lang w:val="es-ES"/>
          <w:rPrChange w:id="30" w:author="Test" w:date="2013-08-28T15:55:00Z">
            <w:rPr>
              <w:rStyle w:val="Hyperlink"/>
              <w:noProof w:val="0"/>
              <w:lang w:val="es-ES"/>
            </w:rPr>
          </w:rPrChange>
        </w:rPr>
        <w:t>8</w:t>
      </w:r>
      <w:r w:rsidR="00C00711" w:rsidRPr="00C00711">
        <w:rPr>
          <w:noProof w:val="0"/>
          <w:lang w:val="es-ES"/>
          <w:rPrChange w:id="31" w:author="Test" w:date="2013-08-28T15:55:00Z">
            <w:rPr>
              <w:noProof w:val="0"/>
              <w:lang w:val="es-ES"/>
            </w:rPr>
          </w:rPrChange>
        </w:rPr>
        <w:fldChar w:fldCharType="end"/>
      </w:r>
      <w:r w:rsidRPr="00C00711">
        <w:rPr>
          <w:noProof w:val="0"/>
          <w:lang w:val="es-ES"/>
          <w:rPrChange w:id="32" w:author="Test" w:date="2013-08-28T15:55:00Z">
            <w:rPr>
              <w:noProof w:val="0"/>
              <w:lang w:val="es-ES"/>
            </w:rPr>
          </w:rPrChange>
        </w:rPr>
        <w:t>). Esta evaluación se basa en una comparación de costos y beneficios, a precios económicos, en las situaciones con y sin las intervenciones viales. La estimación de los beneficios del proyecto se apoyó en una metodología de análisis generalmente utilizada en proyectos viales (excedentes del consumidor), cuantificándose tanto los ahorros en los costos generalizados de transporte para el tránsito normal, derivado y generado, así como por la disminución en costos de mantenimiento de las vías. Se utilizó el modelo HDM-4, que permite calcular la</w:t>
      </w:r>
      <w:r w:rsidRPr="00202B47">
        <w:rPr>
          <w:noProof w:val="0"/>
          <w:lang w:val="es-ES"/>
        </w:rPr>
        <w:t xml:space="preserve"> rentabilidad del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606655" w:rsidRPr="00202B47" w:rsidRDefault="00606655" w:rsidP="009839E7">
      <w:pPr>
        <w:pStyle w:val="AutoNumpara"/>
        <w:widowControl w:val="0"/>
        <w:numPr>
          <w:ilvl w:val="1"/>
          <w:numId w:val="11"/>
        </w:numPr>
        <w:tabs>
          <w:tab w:val="clear" w:pos="720"/>
          <w:tab w:val="num" w:pos="709"/>
        </w:tabs>
        <w:adjustRightInd w:val="0"/>
        <w:textAlignment w:val="baseline"/>
        <w:rPr>
          <w:noProof w:val="0"/>
          <w:lang w:val="es-ES"/>
        </w:rPr>
      </w:pPr>
      <w:r w:rsidRPr="00202B47">
        <w:rPr>
          <w:noProof w:val="0"/>
          <w:lang w:val="es-ES"/>
        </w:rPr>
        <w:t>Los resultados del HDM-4 determinan que, en la situación base, los indicadores de rentabilidad muestran un Valor Actual Neto Económico (VANE) de US$ 6,2 millones (para la tasa de descuento de 12,0%) y una Tasa Interna de Retorno Económica (TIRE) de 14,5%, en tanto la relación Beneficio/Costo es de 1,23 y el ratio VANE/Inversión es de 0,20. El valor de la TIRE es superior a la tasa de corte del 12,0% y es satisfactorio; el VANE, la relación Beneficio/Costo y el ratio VANE/Inversión son satisfactorios. Por lo expuesto, se considera que el Proyecto es económicamente rentable.</w:t>
      </w:r>
    </w:p>
    <w:p w:rsidR="00606655" w:rsidRPr="00202B47" w:rsidRDefault="00301A8D" w:rsidP="009839E7">
      <w:pPr>
        <w:widowControl w:val="0"/>
        <w:numPr>
          <w:ilvl w:val="1"/>
          <w:numId w:val="19"/>
        </w:numPr>
        <w:tabs>
          <w:tab w:val="clear" w:pos="360"/>
          <w:tab w:val="num" w:pos="709"/>
        </w:tabs>
        <w:adjustRightInd w:val="0"/>
        <w:ind w:left="709" w:hanging="709"/>
        <w:jc w:val="both"/>
        <w:textAlignment w:val="baseline"/>
        <w:rPr>
          <w:lang w:val="es-ES"/>
        </w:rPr>
      </w:pPr>
      <w:r w:rsidRPr="00202B47">
        <w:rPr>
          <w:lang w:val="es-ES"/>
        </w:rPr>
        <w:t xml:space="preserve">También </w:t>
      </w:r>
      <w:r w:rsidR="00F05EB6" w:rsidRPr="00202B47">
        <w:rPr>
          <w:szCs w:val="24"/>
          <w:lang w:val="es-ES"/>
        </w:rPr>
        <w:t>s</w:t>
      </w:r>
      <w:r w:rsidR="00606655" w:rsidRPr="00202B47">
        <w:rPr>
          <w:szCs w:val="24"/>
          <w:lang w:val="es-ES"/>
        </w:rPr>
        <w:t>e efectuó un análisis de sensibilidad tradicional, en el que se consideró</w:t>
      </w:r>
      <w:r w:rsidR="00606655" w:rsidRPr="00202B47">
        <w:rPr>
          <w:lang w:val="es-ES"/>
        </w:rPr>
        <w:t xml:space="preserve"> la eventualidad de variaciones de factores clave que afecten la rentabilidad. En tal sentido, el análisis de sensibilidad se efectuó para condiciones de riesgo razonable para las variables más críticas: (i) un incremento del 10% en el costo de ejecución de obras (inversiones y tareas de mantenimiento); (ii) una reducción del 10% en el TPDA (indirectamente, los beneficios asociados al tránsito o ahorros de los usuarios); (iii) un incremento del 10% en el costo de ejecución de obras y una reducción concurrente del 10% en el TPDA.</w:t>
      </w:r>
    </w:p>
    <w:p w:rsidR="00606655" w:rsidRPr="00202B47" w:rsidRDefault="00606655" w:rsidP="009839E7">
      <w:pPr>
        <w:widowControl w:val="0"/>
        <w:adjustRightInd w:val="0"/>
        <w:ind w:left="709"/>
        <w:jc w:val="both"/>
        <w:textAlignment w:val="baseline"/>
        <w:rPr>
          <w:lang w:val="es-ES"/>
        </w:rPr>
      </w:pPr>
    </w:p>
    <w:p w:rsidR="00606655" w:rsidRPr="00202B47" w:rsidRDefault="00606655" w:rsidP="009839E7">
      <w:pPr>
        <w:widowControl w:val="0"/>
        <w:numPr>
          <w:ilvl w:val="1"/>
          <w:numId w:val="19"/>
        </w:numPr>
        <w:tabs>
          <w:tab w:val="clear" w:pos="360"/>
          <w:tab w:val="num" w:pos="709"/>
        </w:tabs>
        <w:adjustRightInd w:val="0"/>
        <w:ind w:left="709" w:hanging="709"/>
        <w:jc w:val="both"/>
        <w:textAlignment w:val="baseline"/>
        <w:rPr>
          <w:b/>
          <w:szCs w:val="24"/>
          <w:lang w:val="es-ES"/>
        </w:rPr>
      </w:pPr>
      <w:r w:rsidRPr="00202B47">
        <w:rPr>
          <w:b/>
          <w:szCs w:val="24"/>
          <w:lang w:val="es-ES"/>
        </w:rPr>
        <w:t>Resultados del análisis de sensibilidad.</w:t>
      </w:r>
      <w:r w:rsidRPr="00202B47">
        <w:rPr>
          <w:szCs w:val="24"/>
          <w:lang w:val="es-ES"/>
        </w:rPr>
        <w:t xml:space="preserve"> Los resultados </w:t>
      </w:r>
      <w:r w:rsidRPr="00202B47">
        <w:rPr>
          <w:lang w:val="es-ES"/>
        </w:rPr>
        <w:t xml:space="preserve">del análisis de sensibilidad se presentan en los Cuadros VII-1 a VII-3 siguientes. Estos resultados </w:t>
      </w:r>
      <w:r w:rsidRPr="00202B47">
        <w:rPr>
          <w:szCs w:val="24"/>
          <w:lang w:val="es-ES"/>
        </w:rPr>
        <w:t>indican que: (i) un aumento de costos de obra del 10%, determina un VANE (</w:t>
      </w:r>
      <w:r w:rsidRPr="00202B47">
        <w:rPr>
          <w:lang w:val="es-ES"/>
        </w:rPr>
        <w:t xml:space="preserve">12%) de US$ 3,5 millones y </w:t>
      </w:r>
      <w:r w:rsidRPr="00202B47">
        <w:rPr>
          <w:szCs w:val="24"/>
          <w:lang w:val="es-ES"/>
        </w:rPr>
        <w:t>una TIRE de 13,3%</w:t>
      </w:r>
      <w:r w:rsidRPr="00202B47">
        <w:rPr>
          <w:lang w:val="es-ES"/>
        </w:rPr>
        <w:t xml:space="preserve">; (ii) una disminución del TPDA del 10%, implica un VANE (12%) de US$ 2,7 millones y una TIRE de 13,1%; (iii) </w:t>
      </w:r>
      <w:r w:rsidRPr="00202B47">
        <w:rPr>
          <w:szCs w:val="24"/>
          <w:lang w:val="es-ES"/>
        </w:rPr>
        <w:t>un aumento de costos de obra del 10%</w:t>
      </w:r>
      <w:r w:rsidRPr="00202B47">
        <w:rPr>
          <w:lang w:val="es-ES"/>
        </w:rPr>
        <w:t xml:space="preserve"> más una disminución del TPDA del 10%, conlleva un VANE (12%) prácticamente nulo y una TIRE de 12,0%. Se desprende de ello que el Proyecto soporta aceptablemente todas las hipótesis previstas.</w:t>
      </w:r>
    </w:p>
    <w:p w:rsidR="00CD24D8" w:rsidRPr="00202B47" w:rsidRDefault="003D4935" w:rsidP="009839E7">
      <w:pPr>
        <w:pStyle w:val="AutoNumpara"/>
        <w:numPr>
          <w:ilvl w:val="1"/>
          <w:numId w:val="11"/>
        </w:numPr>
        <w:rPr>
          <w:noProof w:val="0"/>
          <w:lang w:val="es-ES"/>
        </w:rPr>
      </w:pPr>
      <w:r w:rsidRPr="00202B47">
        <w:rPr>
          <w:noProof w:val="0"/>
          <w:lang w:val="es-ES"/>
        </w:rPr>
        <w:t>Existen otros beneficios adicionales que no fueron cuantificados y que resultan del carácter estratégico para el desarrollo e integración socio-económica del área de influencia del proyecto, como el que puede derivarse del impacto en el desarrollo del</w:t>
      </w:r>
      <w:r w:rsidR="00F67EE9" w:rsidRPr="00202B47">
        <w:rPr>
          <w:noProof w:val="0"/>
          <w:lang w:val="es-ES"/>
        </w:rPr>
        <w:t xml:space="preserve"> sector agrícola y el comercio</w:t>
      </w:r>
      <w:r w:rsidRPr="00202B47">
        <w:rPr>
          <w:noProof w:val="0"/>
          <w:lang w:val="es-ES"/>
        </w:rPr>
        <w:t xml:space="preserve">, así como también de la mejora de la </w:t>
      </w:r>
      <w:proofErr w:type="spellStart"/>
      <w:r w:rsidRPr="00202B47">
        <w:rPr>
          <w:noProof w:val="0"/>
          <w:lang w:val="es-ES"/>
        </w:rPr>
        <w:t>transitabilidad</w:t>
      </w:r>
      <w:proofErr w:type="spellEnd"/>
      <w:r w:rsidRPr="00202B47">
        <w:rPr>
          <w:noProof w:val="0"/>
          <w:lang w:val="es-ES"/>
        </w:rPr>
        <w:t xml:space="preserve"> permanente y de la seguridad vial</w:t>
      </w:r>
      <w:r w:rsidR="00CD24D8" w:rsidRPr="00202B47">
        <w:rPr>
          <w:noProof w:val="0"/>
          <w:lang w:val="es-ES"/>
        </w:rPr>
        <w:t>.</w:t>
      </w:r>
    </w:p>
    <w:p w:rsidR="00F1734B" w:rsidRPr="00202B47" w:rsidRDefault="00F1734B" w:rsidP="009839E7">
      <w:pPr>
        <w:pStyle w:val="AutoNumpara"/>
        <w:numPr>
          <w:ilvl w:val="1"/>
          <w:numId w:val="11"/>
        </w:numPr>
        <w:rPr>
          <w:noProof w:val="0"/>
          <w:u w:val="single"/>
          <w:lang w:val="es-ES"/>
        </w:rPr>
      </w:pPr>
      <w:r w:rsidRPr="00202B47">
        <w:rPr>
          <w:noProof w:val="0"/>
          <w:u w:val="single"/>
          <w:lang w:val="es-ES"/>
        </w:rPr>
        <w:t xml:space="preserve">Fortalecimiento Institucional: </w:t>
      </w:r>
    </w:p>
    <w:p w:rsidR="00F1734B" w:rsidRPr="00202B47" w:rsidRDefault="009F3E15" w:rsidP="009839E7">
      <w:pPr>
        <w:pStyle w:val="AutoNumpara"/>
        <w:numPr>
          <w:ilvl w:val="0"/>
          <w:numId w:val="0"/>
        </w:numPr>
        <w:ind w:left="720"/>
        <w:rPr>
          <w:noProof w:val="0"/>
          <w:u w:val="single"/>
          <w:lang w:val="es-ES"/>
        </w:rPr>
      </w:pPr>
      <w:r w:rsidRPr="00202B47">
        <w:rPr>
          <w:noProof w:val="0"/>
          <w:lang w:val="es-ES"/>
        </w:rPr>
        <w:t xml:space="preserve">Los indicadores de productos relacionados al fortalecimiento institucional para esta </w:t>
      </w:r>
      <w:r w:rsidR="00684114" w:rsidRPr="00202B47">
        <w:rPr>
          <w:noProof w:val="0"/>
          <w:lang w:val="es-ES"/>
        </w:rPr>
        <w:t>operación</w:t>
      </w:r>
      <w:r w:rsidRPr="00202B47">
        <w:rPr>
          <w:noProof w:val="0"/>
          <w:lang w:val="es-ES"/>
        </w:rPr>
        <w:t xml:space="preserve"> se encuentran  indicados en el cuadro 2 y las acciones financiadas </w:t>
      </w:r>
      <w:r w:rsidR="00F1734B" w:rsidRPr="00202B47">
        <w:rPr>
          <w:noProof w:val="0"/>
          <w:lang w:val="es-ES"/>
        </w:rPr>
        <w:t xml:space="preserve"> por esta operación hacen parte de un plan de largo plazo del Banco para fortalecer el </w:t>
      </w:r>
      <w:proofErr w:type="spellStart"/>
      <w:r w:rsidR="00F1734B" w:rsidRPr="00202B47">
        <w:rPr>
          <w:noProof w:val="0"/>
          <w:lang w:val="es-ES"/>
        </w:rPr>
        <w:t>GdH</w:t>
      </w:r>
      <w:proofErr w:type="spellEnd"/>
      <w:r w:rsidR="00F1734B" w:rsidRPr="00202B47">
        <w:rPr>
          <w:noProof w:val="0"/>
          <w:lang w:val="es-ES"/>
        </w:rPr>
        <w:t xml:space="preserve"> en las capacidades de </w:t>
      </w:r>
      <w:r w:rsidR="00684114" w:rsidRPr="00202B47">
        <w:rPr>
          <w:noProof w:val="0"/>
          <w:lang w:val="es-ES"/>
        </w:rPr>
        <w:t>planificación</w:t>
      </w:r>
      <w:r w:rsidR="00F1734B" w:rsidRPr="00202B47">
        <w:rPr>
          <w:noProof w:val="0"/>
          <w:lang w:val="es-ES"/>
        </w:rPr>
        <w:t xml:space="preserve"> y </w:t>
      </w:r>
      <w:r w:rsidR="00684114" w:rsidRPr="00202B47">
        <w:rPr>
          <w:noProof w:val="0"/>
          <w:lang w:val="es-ES"/>
        </w:rPr>
        <w:t>ejecución</w:t>
      </w:r>
      <w:r w:rsidR="00F1734B" w:rsidRPr="00202B47">
        <w:rPr>
          <w:noProof w:val="0"/>
          <w:lang w:val="es-ES"/>
        </w:rPr>
        <w:t xml:space="preserve"> de proyectos y obras y en las actividades de mantenimiento vial. Se espera que </w:t>
      </w:r>
      <w:r w:rsidRPr="00202B47">
        <w:rPr>
          <w:noProof w:val="0"/>
          <w:lang w:val="es-ES"/>
        </w:rPr>
        <w:t>dichas acciones</w:t>
      </w:r>
      <w:r w:rsidR="00F1734B" w:rsidRPr="00202B47">
        <w:rPr>
          <w:noProof w:val="0"/>
          <w:lang w:val="es-ES"/>
        </w:rPr>
        <w:t xml:space="preserve"> </w:t>
      </w:r>
      <w:r w:rsidR="006462EA" w:rsidRPr="00202B47">
        <w:rPr>
          <w:noProof w:val="0"/>
          <w:lang w:val="es-ES"/>
        </w:rPr>
        <w:t xml:space="preserve">afecten positivamente esta operación, contribuyendo </w:t>
      </w:r>
      <w:r w:rsidR="00F1734B" w:rsidRPr="00202B47">
        <w:rPr>
          <w:noProof w:val="0"/>
          <w:lang w:val="es-ES"/>
        </w:rPr>
        <w:t>para</w:t>
      </w:r>
      <w:r w:rsidR="006462EA" w:rsidRPr="00202B47">
        <w:rPr>
          <w:noProof w:val="0"/>
          <w:lang w:val="es-ES"/>
        </w:rPr>
        <w:t xml:space="preserve"> </w:t>
      </w:r>
      <w:r w:rsidR="00684114" w:rsidRPr="00202B47">
        <w:rPr>
          <w:noProof w:val="0"/>
          <w:lang w:val="es-ES"/>
        </w:rPr>
        <w:t>alcanzar</w:t>
      </w:r>
      <w:r w:rsidR="006462EA" w:rsidRPr="00202B47">
        <w:rPr>
          <w:noProof w:val="0"/>
          <w:lang w:val="es-ES"/>
        </w:rPr>
        <w:t xml:space="preserve"> las metas </w:t>
      </w:r>
      <w:r w:rsidRPr="00202B47">
        <w:rPr>
          <w:noProof w:val="0"/>
          <w:lang w:val="es-ES"/>
        </w:rPr>
        <w:t>del proyecto</w:t>
      </w:r>
      <w:r w:rsidR="006462EA" w:rsidRPr="00202B47">
        <w:rPr>
          <w:noProof w:val="0"/>
          <w:lang w:val="es-ES"/>
        </w:rPr>
        <w:t>, de acuerdo a los indicadores</w:t>
      </w:r>
      <w:r w:rsidR="00F1734B" w:rsidRPr="00202B47">
        <w:rPr>
          <w:noProof w:val="0"/>
          <w:lang w:val="es-ES"/>
        </w:rPr>
        <w:t xml:space="preserve"> presentados en el cuadro 6 (tiempo y costos de operación y IRI) </w:t>
      </w:r>
      <w:r w:rsidR="006462EA" w:rsidRPr="00202B47">
        <w:rPr>
          <w:noProof w:val="0"/>
          <w:lang w:val="es-ES"/>
        </w:rPr>
        <w:t xml:space="preserve"> </w:t>
      </w:r>
      <w:r w:rsidR="00684114" w:rsidRPr="00202B47">
        <w:rPr>
          <w:noProof w:val="0"/>
          <w:lang w:val="es-ES"/>
        </w:rPr>
        <w:t>todavía</w:t>
      </w:r>
      <w:r w:rsidR="00F1734B" w:rsidRPr="00202B47">
        <w:rPr>
          <w:noProof w:val="0"/>
          <w:lang w:val="es-ES"/>
        </w:rPr>
        <w:t xml:space="preserve">, no se presentan indicadores de resultados </w:t>
      </w:r>
      <w:r w:rsidR="00684114" w:rsidRPr="00202B47">
        <w:rPr>
          <w:noProof w:val="0"/>
          <w:lang w:val="es-ES"/>
        </w:rPr>
        <w:t>específicos</w:t>
      </w:r>
      <w:r w:rsidR="00F1734B" w:rsidRPr="00202B47">
        <w:rPr>
          <w:noProof w:val="0"/>
          <w:lang w:val="es-ES"/>
        </w:rPr>
        <w:t xml:space="preserve"> para el tema de fortalecimiento</w:t>
      </w:r>
      <w:r w:rsidRPr="00202B47">
        <w:rPr>
          <w:noProof w:val="0"/>
          <w:lang w:val="es-ES"/>
        </w:rPr>
        <w:t xml:space="preserve"> institucional</w:t>
      </w:r>
      <w:r w:rsidR="00F1734B" w:rsidRPr="00202B47">
        <w:rPr>
          <w:noProof w:val="0"/>
          <w:lang w:val="es-ES"/>
        </w:rPr>
        <w:t xml:space="preserve">, ya que resultados medibles y </w:t>
      </w:r>
      <w:r w:rsidR="00684114" w:rsidRPr="00202B47">
        <w:rPr>
          <w:noProof w:val="0"/>
          <w:lang w:val="es-ES"/>
        </w:rPr>
        <w:t>específicos</w:t>
      </w:r>
      <w:r w:rsidR="00F1734B" w:rsidRPr="00202B47">
        <w:rPr>
          <w:noProof w:val="0"/>
          <w:lang w:val="es-ES"/>
        </w:rPr>
        <w:t xml:space="preserve">  dependen de recursos a </w:t>
      </w:r>
      <w:r w:rsidR="00684114" w:rsidRPr="00202B47">
        <w:rPr>
          <w:noProof w:val="0"/>
          <w:lang w:val="es-ES"/>
        </w:rPr>
        <w:t>serán</w:t>
      </w:r>
      <w:r w:rsidR="00F1734B" w:rsidRPr="00202B47">
        <w:rPr>
          <w:noProof w:val="0"/>
          <w:lang w:val="es-ES"/>
        </w:rPr>
        <w:t xml:space="preserve"> asignados en futuras operaciones.  </w:t>
      </w:r>
    </w:p>
    <w:p w:rsidR="000F19DA" w:rsidRPr="00202B47" w:rsidRDefault="005042EC" w:rsidP="009839E7">
      <w:pPr>
        <w:pStyle w:val="AutoNumpara"/>
        <w:numPr>
          <w:ilvl w:val="1"/>
          <w:numId w:val="11"/>
        </w:numPr>
        <w:rPr>
          <w:noProof w:val="0"/>
          <w:lang w:val="es-ES"/>
        </w:rPr>
      </w:pPr>
      <w:r w:rsidRPr="00202B47">
        <w:rPr>
          <w:noProof w:val="0"/>
          <w:u w:val="single"/>
          <w:lang w:val="es-ES"/>
        </w:rPr>
        <w:t>Seguridad Vial:</w:t>
      </w:r>
      <w:r w:rsidRPr="00202B47">
        <w:rPr>
          <w:noProof w:val="0"/>
          <w:lang w:val="es-ES"/>
        </w:rPr>
        <w:t xml:space="preserve"> </w:t>
      </w:r>
    </w:p>
    <w:p w:rsidR="00B7644E" w:rsidRPr="00202B47" w:rsidRDefault="00273ED0" w:rsidP="009839E7">
      <w:pPr>
        <w:pStyle w:val="AutoNumpara"/>
        <w:numPr>
          <w:ilvl w:val="0"/>
          <w:numId w:val="0"/>
        </w:numPr>
        <w:ind w:left="720"/>
        <w:rPr>
          <w:noProof w:val="0"/>
          <w:lang w:val="es-ES"/>
        </w:rPr>
      </w:pPr>
      <w:r w:rsidRPr="00202B47">
        <w:rPr>
          <w:noProof w:val="0"/>
          <w:lang w:val="es-ES"/>
        </w:rPr>
        <w:t xml:space="preserve">Los beneficios económicos de las mejoras de seguridad vial en </w:t>
      </w:r>
      <w:r w:rsidR="00684114" w:rsidRPr="00202B47">
        <w:rPr>
          <w:noProof w:val="0"/>
          <w:lang w:val="es-ES"/>
        </w:rPr>
        <w:t>Haití</w:t>
      </w:r>
      <w:r w:rsidRPr="00202B47">
        <w:rPr>
          <w:noProof w:val="0"/>
          <w:lang w:val="es-ES"/>
        </w:rPr>
        <w:t xml:space="preserve"> son muy </w:t>
      </w:r>
      <w:r w:rsidR="00684114" w:rsidRPr="00202B47">
        <w:rPr>
          <w:noProof w:val="0"/>
          <w:lang w:val="es-ES"/>
        </w:rPr>
        <w:t>difíciles</w:t>
      </w:r>
      <w:r w:rsidRPr="00202B47">
        <w:rPr>
          <w:noProof w:val="0"/>
          <w:lang w:val="es-ES"/>
        </w:rPr>
        <w:t xml:space="preserve"> de contabilizarse debido a la ausencia de datos en el país. Las mejoras en las condiciones de las carreteras, traducidas en mejoría de las trazas, de las calzadas, señalización vertical y horizontal, existencia de dispositivos de seguridad, tales como barreras New Jersey o metálicas flexibles, bermas y dispositivos de reducción de velocidad auxil</w:t>
      </w:r>
      <w:r w:rsidR="00941CA9" w:rsidRPr="00202B47">
        <w:rPr>
          <w:noProof w:val="0"/>
          <w:lang w:val="es-ES"/>
        </w:rPr>
        <w:t xml:space="preserve">ian, pero </w:t>
      </w:r>
      <w:r w:rsidR="00684114" w:rsidRPr="00202B47">
        <w:rPr>
          <w:noProof w:val="0"/>
          <w:lang w:val="es-ES"/>
        </w:rPr>
        <w:t>obviamente</w:t>
      </w:r>
      <w:r w:rsidR="00941CA9" w:rsidRPr="00202B47">
        <w:rPr>
          <w:noProof w:val="0"/>
          <w:lang w:val="es-ES"/>
        </w:rPr>
        <w:t xml:space="preserve"> no son suficientes para una reducción significativa de accidentes. Demás, no habiendo una estadística, no es posible contabilizar dicha reducción</w:t>
      </w:r>
    </w:p>
    <w:p w:rsidR="0076700B" w:rsidRPr="00202B47" w:rsidRDefault="0076700B" w:rsidP="009839E7">
      <w:pPr>
        <w:pStyle w:val="ListParagraph"/>
        <w:widowControl w:val="0"/>
        <w:tabs>
          <w:tab w:val="left" w:pos="709"/>
        </w:tabs>
        <w:ind w:left="709"/>
        <w:jc w:val="both"/>
        <w:rPr>
          <w:szCs w:val="24"/>
          <w:lang w:val="es-ES"/>
        </w:rPr>
      </w:pPr>
      <w:r w:rsidRPr="00202B47">
        <w:rPr>
          <w:lang w:val="es-ES"/>
        </w:rPr>
        <w:t>Las limitaciones de cobertura y mal estado de la red vial se explican por bajos niveles de inversión en el desarrollo y en el mantenimiento de la misma, lo que se acompaña por una baja capacidad e ineficiencia del MTPTEC en la gestión de la red, especialmente en las tareas clave vinculadas a la planificación de inversiones. La asunción de responsabilidad sobre la seguridad vial es inexistente, con lo que no se tiene una estrategia para su promoción o su consideración en los  proyectos viales.</w:t>
      </w:r>
    </w:p>
    <w:p w:rsidR="0076700B" w:rsidRPr="00202B47" w:rsidRDefault="0076700B" w:rsidP="009839E7">
      <w:pPr>
        <w:pStyle w:val="ListParagraph"/>
        <w:widowControl w:val="0"/>
        <w:tabs>
          <w:tab w:val="left" w:pos="709"/>
        </w:tabs>
        <w:ind w:left="709"/>
        <w:jc w:val="both"/>
        <w:rPr>
          <w:szCs w:val="24"/>
          <w:lang w:val="es-ES"/>
        </w:rPr>
      </w:pPr>
    </w:p>
    <w:p w:rsidR="00941CA9" w:rsidRPr="00202B47" w:rsidRDefault="0076700B" w:rsidP="009839E7">
      <w:pPr>
        <w:pStyle w:val="ListParagraph"/>
        <w:widowControl w:val="0"/>
        <w:tabs>
          <w:tab w:val="left" w:pos="709"/>
        </w:tabs>
        <w:ind w:left="709"/>
        <w:jc w:val="both"/>
        <w:rPr>
          <w:lang w:val="es-ES"/>
        </w:rPr>
      </w:pPr>
      <w:r w:rsidRPr="00202B47">
        <w:rPr>
          <w:lang w:val="es-ES"/>
        </w:rPr>
        <w:t xml:space="preserve">Estos problemas de gestión se explican, en buena parte, por contarse con un limitado número de profesionales que  conforman la plantilla de la Dirección de Transportes del Ministerio, en forma absoluta y relativa, la baja remuneración que se ofrece a los </w:t>
      </w:r>
      <w:r w:rsidRPr="00202B47">
        <w:rPr>
          <w:lang w:val="es-ES"/>
        </w:rPr>
        <w:lastRenderedPageBreak/>
        <w:t>mismos y, también, la falta de una cultura institucional que haya incorporado las prácticas estándar de gestión que han sido aplicadas en otros países durante el siglo pasado.</w:t>
      </w:r>
    </w:p>
    <w:p w:rsidR="00941CA9" w:rsidRPr="00202B47" w:rsidRDefault="00941CA9" w:rsidP="009839E7">
      <w:pPr>
        <w:pStyle w:val="ListParagraph"/>
        <w:widowControl w:val="0"/>
        <w:tabs>
          <w:tab w:val="left" w:pos="709"/>
        </w:tabs>
        <w:ind w:left="709"/>
        <w:jc w:val="both"/>
        <w:rPr>
          <w:lang w:val="es-ES"/>
        </w:rPr>
      </w:pPr>
    </w:p>
    <w:p w:rsidR="0076700B" w:rsidRPr="00202B47" w:rsidRDefault="00941CA9" w:rsidP="009839E7">
      <w:pPr>
        <w:pStyle w:val="ListParagraph"/>
        <w:widowControl w:val="0"/>
        <w:tabs>
          <w:tab w:val="left" w:pos="709"/>
        </w:tabs>
        <w:ind w:left="709"/>
        <w:jc w:val="both"/>
        <w:rPr>
          <w:szCs w:val="24"/>
          <w:lang w:val="es-ES"/>
        </w:rPr>
      </w:pPr>
      <w:r w:rsidRPr="00202B47">
        <w:rPr>
          <w:lang w:val="es-ES"/>
        </w:rPr>
        <w:t>La implementación de la seguridad vial, dónde inexistente, obedece a un proceso, que como primero paso tiene que institucionalizarse y adquirir un dueño dentro del gobierno, un ente con el cual se pueda dialogar y planear las acciones a ser implementadas, que son de naturaleza distinta, como infraestructura, fiscalización, propaganda, educacional, de colecta y análisis de datos y también fiscal, ejecutada por diferentes actores con el mismo objetivo.</w:t>
      </w:r>
      <w:r w:rsidR="0076700B" w:rsidRPr="00202B47">
        <w:rPr>
          <w:lang w:val="es-ES"/>
        </w:rPr>
        <w:t xml:space="preserve"> </w:t>
      </w:r>
    </w:p>
    <w:p w:rsidR="00325E7E" w:rsidRPr="00202B47" w:rsidRDefault="00325E7E" w:rsidP="009839E7">
      <w:pPr>
        <w:pStyle w:val="ListParagraph"/>
        <w:rPr>
          <w:szCs w:val="24"/>
          <w:lang w:val="es-ES"/>
        </w:rPr>
      </w:pPr>
    </w:p>
    <w:p w:rsidR="002312AC" w:rsidRPr="00202B47" w:rsidRDefault="002312AC" w:rsidP="00354398">
      <w:pPr>
        <w:ind w:left="709" w:firstLine="11"/>
        <w:jc w:val="both"/>
        <w:rPr>
          <w:lang w:val="es-ES"/>
        </w:rPr>
      </w:pPr>
      <w:r w:rsidRPr="00202B47">
        <w:rPr>
          <w:lang w:val="es-ES"/>
        </w:rPr>
        <w:t xml:space="preserve">Debido al que segmento de </w:t>
      </w:r>
      <w:proofErr w:type="spellStart"/>
      <w:r w:rsidRPr="00202B47">
        <w:rPr>
          <w:lang w:val="es-ES"/>
        </w:rPr>
        <w:t>Ennery</w:t>
      </w:r>
      <w:proofErr w:type="spellEnd"/>
      <w:r w:rsidRPr="00202B47">
        <w:rPr>
          <w:lang w:val="es-ES"/>
        </w:rPr>
        <w:t xml:space="preserve"> a </w:t>
      </w:r>
      <w:proofErr w:type="spellStart"/>
      <w:r w:rsidRPr="00202B47">
        <w:rPr>
          <w:lang w:val="es-ES"/>
        </w:rPr>
        <w:t>Plaisance</w:t>
      </w:r>
      <w:proofErr w:type="spellEnd"/>
      <w:r w:rsidRPr="00202B47">
        <w:rPr>
          <w:lang w:val="es-ES"/>
        </w:rPr>
        <w:t xml:space="preserve"> está localizado </w:t>
      </w:r>
      <w:r w:rsidR="00354398" w:rsidRPr="00202B47">
        <w:rPr>
          <w:lang w:val="es-ES"/>
        </w:rPr>
        <w:t>en una región montañosa, la geometría de la vía presenta factores que incrementan el riesgo de accidentes, como pendientes fuertes y espaldones estrechos a lo largo de la vía. Hay ausencia de señalización tanto vertical como horizontal. Para mitigar estos riesgos, atención especial se ha dado a medidas de seguridad vial a través de (i) incorporar medidas de seguridad vial en los diseños de ingeniería</w:t>
      </w:r>
      <w:r w:rsidR="00354398" w:rsidRPr="00202B47">
        <w:rPr>
          <w:vertAlign w:val="superscript"/>
          <w:lang w:val="es-ES"/>
        </w:rPr>
        <w:footnoteReference w:id="1"/>
      </w:r>
      <w:r w:rsidR="00354398" w:rsidRPr="00202B47">
        <w:rPr>
          <w:lang w:val="es-ES"/>
        </w:rPr>
        <w:t xml:space="preserve">, como expandir los espaldones, suavizar las curvas y construir guardavías. (ii) estructuras especiales para proteger a los peatones como aceras, reductores de velocidad y señalización especial en zonas urbanas (iii) campanas de seguridad vial para concientizar a la población local en lo que se refiere a medidas de prevención.  </w:t>
      </w:r>
    </w:p>
    <w:p w:rsidR="007470D5" w:rsidRPr="00202B47" w:rsidRDefault="007470D5" w:rsidP="00354398">
      <w:pPr>
        <w:ind w:left="709" w:firstLine="11"/>
        <w:jc w:val="both"/>
        <w:rPr>
          <w:lang w:val="es-ES"/>
        </w:rPr>
      </w:pPr>
    </w:p>
    <w:p w:rsidR="007470D5" w:rsidRPr="00202B47" w:rsidRDefault="007470D5" w:rsidP="00354398">
      <w:pPr>
        <w:ind w:left="709" w:firstLine="11"/>
        <w:jc w:val="both"/>
        <w:rPr>
          <w:lang w:val="es-ES"/>
        </w:rPr>
      </w:pPr>
      <w:r w:rsidRPr="00202B47">
        <w:rPr>
          <w:lang w:val="es-ES"/>
        </w:rPr>
        <w:t xml:space="preserve">Para mejorar la medición de los resultados de las acciones de seguridad vial en </w:t>
      </w:r>
      <w:r w:rsidR="008377A9" w:rsidRPr="00202B47">
        <w:rPr>
          <w:lang w:val="es-ES"/>
        </w:rPr>
        <w:t>Haití</w:t>
      </w:r>
      <w:r w:rsidRPr="00202B47">
        <w:rPr>
          <w:lang w:val="es-ES"/>
        </w:rPr>
        <w:t xml:space="preserve">, la operación financiara un </w:t>
      </w:r>
      <w:r w:rsidR="008377A9" w:rsidRPr="00202B47">
        <w:rPr>
          <w:lang w:val="es-ES"/>
        </w:rPr>
        <w:t>proyecto</w:t>
      </w:r>
      <w:r w:rsidRPr="00202B47">
        <w:rPr>
          <w:lang w:val="es-ES"/>
        </w:rPr>
        <w:t xml:space="preserve"> piloto para establecer una línea base de accidentes para la RN-1. El programa piloto consistirá en el </w:t>
      </w:r>
      <w:r w:rsidR="008377A9" w:rsidRPr="00202B47">
        <w:rPr>
          <w:lang w:val="es-ES"/>
        </w:rPr>
        <w:t>financiamiento</w:t>
      </w:r>
      <w:r w:rsidRPr="00202B47">
        <w:rPr>
          <w:lang w:val="es-ES"/>
        </w:rPr>
        <w:t xml:space="preserve"> de equipo, software, mejoramiento de procesos y capacitación para mejorar los métodos de recolección de datos de accidentes de acuerdo a </w:t>
      </w:r>
      <w:r w:rsidR="008377A9" w:rsidRPr="00202B47">
        <w:rPr>
          <w:lang w:val="es-ES"/>
        </w:rPr>
        <w:t>prácticas</w:t>
      </w:r>
      <w:r w:rsidRPr="00202B47">
        <w:rPr>
          <w:lang w:val="es-ES"/>
        </w:rPr>
        <w:t xml:space="preserve"> internacionales. Los participantes de este programa piloto </w:t>
      </w:r>
      <w:r w:rsidR="008377A9" w:rsidRPr="00202B47">
        <w:rPr>
          <w:lang w:val="es-ES"/>
        </w:rPr>
        <w:t>serán</w:t>
      </w:r>
      <w:r w:rsidRPr="00202B47">
        <w:rPr>
          <w:lang w:val="es-ES"/>
        </w:rPr>
        <w:t xml:space="preserve"> el Departamento de </w:t>
      </w:r>
      <w:r w:rsidR="008377A9" w:rsidRPr="00202B47">
        <w:rPr>
          <w:lang w:val="es-ES"/>
        </w:rPr>
        <w:t>Policía</w:t>
      </w:r>
      <w:r w:rsidRPr="00202B47">
        <w:rPr>
          <w:lang w:val="es-ES"/>
        </w:rPr>
        <w:t xml:space="preserve"> de </w:t>
      </w:r>
      <w:r w:rsidR="008377A9" w:rsidRPr="00202B47">
        <w:rPr>
          <w:lang w:val="es-ES"/>
        </w:rPr>
        <w:t>Haití</w:t>
      </w:r>
      <w:r w:rsidRPr="00202B47">
        <w:rPr>
          <w:lang w:val="es-ES"/>
        </w:rPr>
        <w:t xml:space="preserve"> y el MTPTEC.</w:t>
      </w:r>
    </w:p>
    <w:p w:rsidR="007470D5" w:rsidRPr="00202B47" w:rsidRDefault="007470D5" w:rsidP="00354398">
      <w:pPr>
        <w:ind w:left="709" w:firstLine="11"/>
        <w:jc w:val="both"/>
        <w:rPr>
          <w:lang w:val="es-ES"/>
        </w:rPr>
        <w:sectPr w:rsidR="007470D5" w:rsidRPr="00202B47" w:rsidSect="000C0C3E">
          <w:pgSz w:w="12240" w:h="15840"/>
          <w:pgMar w:top="1440" w:right="1800" w:bottom="1440" w:left="1800" w:header="720" w:footer="720" w:gutter="0"/>
          <w:cols w:space="720"/>
          <w:docGrid w:linePitch="360"/>
        </w:sectPr>
      </w:pPr>
    </w:p>
    <w:p w:rsidR="00CD24D8" w:rsidRPr="00202B47" w:rsidRDefault="00CD24D8" w:rsidP="009839E7">
      <w:pPr>
        <w:pStyle w:val="Caption"/>
        <w:rPr>
          <w:lang w:val="es-ES"/>
        </w:rPr>
      </w:pPr>
    </w:p>
    <w:p w:rsidR="00F67EE9" w:rsidRPr="00202B47" w:rsidRDefault="006353E9" w:rsidP="009839E7">
      <w:pPr>
        <w:jc w:val="center"/>
        <w:rPr>
          <w:b/>
          <w:sz w:val="20"/>
          <w:lang w:val="es-ES"/>
        </w:rPr>
      </w:pPr>
      <w:r w:rsidRPr="00202B47">
        <w:rPr>
          <w:b/>
          <w:sz w:val="20"/>
          <w:lang w:val="es-ES"/>
        </w:rPr>
        <w:t>CUADRO</w:t>
      </w:r>
      <w:r w:rsidR="00F67EE9" w:rsidRPr="00202B47">
        <w:rPr>
          <w:b/>
          <w:sz w:val="20"/>
          <w:lang w:val="es-ES"/>
        </w:rPr>
        <w:t xml:space="preserve"> </w:t>
      </w:r>
      <w:r w:rsidRPr="00202B47">
        <w:rPr>
          <w:b/>
          <w:sz w:val="20"/>
          <w:lang w:val="es-ES"/>
        </w:rPr>
        <w:t>5</w:t>
      </w:r>
      <w:r w:rsidR="00F67EE9" w:rsidRPr="00202B47">
        <w:rPr>
          <w:b/>
          <w:sz w:val="20"/>
          <w:lang w:val="es-ES"/>
        </w:rPr>
        <w:t xml:space="preserve">: PROYECTO </w:t>
      </w:r>
      <w:r w:rsidR="00505115" w:rsidRPr="00202B47">
        <w:rPr>
          <w:b/>
          <w:sz w:val="20"/>
          <w:lang w:val="es-ES"/>
        </w:rPr>
        <w:t xml:space="preserve">ENNERY-PLAISANCE </w:t>
      </w:r>
    </w:p>
    <w:p w:rsidR="00F67EE9" w:rsidRPr="00202B47" w:rsidRDefault="00F67EE9" w:rsidP="009839E7">
      <w:pPr>
        <w:jc w:val="center"/>
        <w:rPr>
          <w:b/>
          <w:sz w:val="20"/>
          <w:lang w:val="es-ES"/>
        </w:rPr>
      </w:pPr>
    </w:p>
    <w:p w:rsidR="0040273F" w:rsidRPr="00202B47" w:rsidRDefault="0040273F" w:rsidP="009839E7">
      <w:pPr>
        <w:jc w:val="center"/>
        <w:rPr>
          <w:sz w:val="20"/>
          <w:lang w:val="es-ES"/>
        </w:rPr>
      </w:pPr>
    </w:p>
    <w:p w:rsidR="00F67EE9" w:rsidRPr="00202B47" w:rsidRDefault="00F67EE9" w:rsidP="009839E7">
      <w:pPr>
        <w:rPr>
          <w:lang w:val="es-ES"/>
        </w:rPr>
      </w:pPr>
    </w:p>
    <w:p w:rsidR="00CD24D8" w:rsidRPr="00202B47" w:rsidRDefault="00CD24D8" w:rsidP="009839E7">
      <w:pPr>
        <w:pStyle w:val="Caption"/>
        <w:rPr>
          <w:lang w:val="es-ES"/>
        </w:rPr>
      </w:pPr>
    </w:p>
    <w:p w:rsidR="00CD24D8" w:rsidRPr="00202B47" w:rsidRDefault="00CD24D8" w:rsidP="009839E7">
      <w:pPr>
        <w:pStyle w:val="Caption"/>
        <w:rPr>
          <w:lang w:val="es-ES"/>
        </w:rPr>
      </w:pPr>
    </w:p>
    <w:p w:rsidR="0040701D" w:rsidRPr="00202B47" w:rsidRDefault="0040701D" w:rsidP="009839E7">
      <w:pPr>
        <w:pStyle w:val="Caption"/>
        <w:rPr>
          <w:lang w:val="es-ES"/>
        </w:rPr>
      </w:pPr>
      <w:r w:rsidRPr="00202B47">
        <w:rPr>
          <w:lang w:val="es-ES"/>
        </w:rPr>
        <w:t>PROYECTO: RUTA N°1 Tramo ENNERY - PLAISANCE</w:t>
      </w:r>
    </w:p>
    <w:p w:rsidR="0040701D" w:rsidRPr="00202B47" w:rsidRDefault="0040701D" w:rsidP="009839E7">
      <w:pPr>
        <w:pStyle w:val="Caption"/>
        <w:rPr>
          <w:lang w:val="es-ES"/>
        </w:rPr>
      </w:pPr>
      <w:r w:rsidRPr="00202B47">
        <w:rPr>
          <w:lang w:val="es-ES"/>
        </w:rPr>
        <w:t>Flujo de Costos (Millones U$S) e Indicadores de Rentabilidad. Situación Base.</w:t>
      </w:r>
    </w:p>
    <w:p w:rsidR="0040701D" w:rsidRPr="00202B47" w:rsidRDefault="0040701D" w:rsidP="009839E7">
      <w:pPr>
        <w:pStyle w:val="Caption"/>
        <w:rPr>
          <w:lang w:val="es-ES"/>
        </w:rPr>
      </w:pPr>
    </w:p>
    <w:p w:rsidR="0040701D" w:rsidRPr="00202B47" w:rsidRDefault="0040701D" w:rsidP="009839E7">
      <w:pPr>
        <w:pStyle w:val="Caption"/>
        <w:rPr>
          <w:lang w:val="es-ES"/>
        </w:rPr>
      </w:pPr>
    </w:p>
    <w:p w:rsidR="0040701D" w:rsidRPr="00202B47" w:rsidRDefault="0040701D" w:rsidP="009839E7">
      <w:pPr>
        <w:pStyle w:val="Caption"/>
        <w:rPr>
          <w:lang w:val="es-ES"/>
        </w:rPr>
      </w:pPr>
      <w:r w:rsidRPr="00202B47">
        <w:rPr>
          <w:noProof/>
          <w:lang w:val="en-US"/>
        </w:rPr>
        <w:drawing>
          <wp:inline distT="0" distB="0" distL="0" distR="0" wp14:anchorId="04E7EE36" wp14:editId="50AA3EC5">
            <wp:extent cx="9324975" cy="2927035"/>
            <wp:effectExtent l="0" t="0" r="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327418" cy="2927802"/>
                    </a:xfrm>
                    <a:prstGeom prst="rect">
                      <a:avLst/>
                    </a:prstGeom>
                    <a:noFill/>
                    <a:ln w="9525">
                      <a:noFill/>
                      <a:miter lim="800000"/>
                      <a:headEnd/>
                      <a:tailEnd/>
                    </a:ln>
                  </pic:spPr>
                </pic:pic>
              </a:graphicData>
            </a:graphic>
          </wp:inline>
        </w:drawing>
      </w:r>
    </w:p>
    <w:p w:rsidR="0040701D" w:rsidRPr="00202B47" w:rsidRDefault="0040701D" w:rsidP="009839E7">
      <w:pPr>
        <w:pStyle w:val="Caption"/>
        <w:rPr>
          <w:lang w:val="es-ES"/>
        </w:rPr>
      </w:pPr>
    </w:p>
    <w:p w:rsidR="0040701D" w:rsidRPr="00202B47" w:rsidRDefault="0040701D" w:rsidP="009839E7">
      <w:pPr>
        <w:pStyle w:val="Caption"/>
        <w:rPr>
          <w:lang w:val="es-ES"/>
        </w:rPr>
      </w:pPr>
    </w:p>
    <w:p w:rsidR="0040701D" w:rsidRPr="00202B47" w:rsidRDefault="0040701D" w:rsidP="009839E7">
      <w:pPr>
        <w:pStyle w:val="Caption"/>
        <w:rPr>
          <w:lang w:val="es-ES"/>
        </w:rPr>
      </w:pPr>
    </w:p>
    <w:p w:rsidR="00CD24D8" w:rsidRPr="00202B47" w:rsidRDefault="00CD24D8" w:rsidP="009839E7">
      <w:pPr>
        <w:pStyle w:val="Caption"/>
        <w:rPr>
          <w:lang w:val="es-ES"/>
        </w:rPr>
      </w:pPr>
    </w:p>
    <w:p w:rsidR="00CD24D8" w:rsidRPr="00202B47" w:rsidRDefault="00CD24D8" w:rsidP="009839E7">
      <w:pPr>
        <w:pStyle w:val="Caption"/>
        <w:rPr>
          <w:lang w:val="es-ES"/>
        </w:rPr>
      </w:pPr>
    </w:p>
    <w:p w:rsidR="00CD24D8" w:rsidRPr="00202B47" w:rsidRDefault="00CD24D8" w:rsidP="009839E7">
      <w:pPr>
        <w:pStyle w:val="Caption"/>
        <w:rPr>
          <w:lang w:val="es-ES"/>
        </w:rPr>
      </w:pPr>
    </w:p>
    <w:p w:rsidR="00CD24D8" w:rsidRPr="00202B47" w:rsidRDefault="00CD24D8" w:rsidP="009839E7">
      <w:pPr>
        <w:pStyle w:val="Caption"/>
        <w:rPr>
          <w:lang w:val="es-ES"/>
        </w:rPr>
      </w:pPr>
    </w:p>
    <w:p w:rsidR="007E41E2" w:rsidRPr="00202B47" w:rsidRDefault="007E41E2" w:rsidP="009839E7">
      <w:pPr>
        <w:pStyle w:val="Caption"/>
        <w:rPr>
          <w:lang w:val="es-ES"/>
        </w:rPr>
        <w:sectPr w:rsidR="007E41E2" w:rsidRPr="00202B47" w:rsidSect="0010339C">
          <w:pgSz w:w="15840" w:h="12240" w:orient="landscape"/>
          <w:pgMar w:top="720" w:right="720" w:bottom="720" w:left="720" w:header="720" w:footer="720" w:gutter="0"/>
          <w:cols w:space="720"/>
          <w:docGrid w:linePitch="360"/>
        </w:sectPr>
      </w:pPr>
    </w:p>
    <w:p w:rsidR="007E7C05" w:rsidRPr="00202B47" w:rsidRDefault="007E7C05" w:rsidP="009839E7">
      <w:pPr>
        <w:pStyle w:val="Caption"/>
        <w:rPr>
          <w:lang w:val="es-ES"/>
        </w:rPr>
        <w:sectPr w:rsidR="007E7C05" w:rsidRPr="00202B47" w:rsidSect="007E41E2">
          <w:type w:val="continuous"/>
          <w:pgSz w:w="15840" w:h="12240" w:orient="landscape"/>
          <w:pgMar w:top="720" w:right="720" w:bottom="720" w:left="720" w:header="720" w:footer="720" w:gutter="0"/>
          <w:cols w:space="720"/>
          <w:docGrid w:linePitch="360"/>
        </w:sectPr>
      </w:pPr>
    </w:p>
    <w:p w:rsidR="00356AF1" w:rsidRPr="00202B47" w:rsidRDefault="00DE62B6" w:rsidP="009839E7">
      <w:pPr>
        <w:pStyle w:val="FirstHeading"/>
        <w:keepNext w:val="0"/>
        <w:widowControl w:val="0"/>
        <w:numPr>
          <w:ilvl w:val="0"/>
          <w:numId w:val="7"/>
        </w:numPr>
        <w:rPr>
          <w:szCs w:val="24"/>
        </w:rPr>
      </w:pPr>
      <w:r w:rsidRPr="00202B47">
        <w:rPr>
          <w:szCs w:val="24"/>
        </w:rPr>
        <w:lastRenderedPageBreak/>
        <w:t xml:space="preserve">Principales Indicadores de Resultados y su Metodología </w:t>
      </w:r>
    </w:p>
    <w:p w:rsidR="00DE62B6" w:rsidRPr="00202B47" w:rsidRDefault="00DE62B6" w:rsidP="009839E7">
      <w:pPr>
        <w:pStyle w:val="AutoNumpara"/>
        <w:numPr>
          <w:ilvl w:val="1"/>
          <w:numId w:val="11"/>
        </w:numPr>
        <w:rPr>
          <w:noProof w:val="0"/>
          <w:color w:val="000000"/>
          <w:lang w:val="es-ES"/>
        </w:rPr>
      </w:pPr>
      <w:r w:rsidRPr="00202B47">
        <w:rPr>
          <w:noProof w:val="0"/>
          <w:color w:val="000000"/>
          <w:lang w:val="es-ES"/>
        </w:rPr>
        <w:t xml:space="preserve">A continuación se presenta la metodología de cálculo para cada uno de los indicadores de resultados del proyecto.  </w:t>
      </w:r>
    </w:p>
    <w:p w:rsidR="00DE62B6" w:rsidRPr="00202B47" w:rsidRDefault="006353E9" w:rsidP="009839E7">
      <w:pPr>
        <w:pStyle w:val="FirstHeading"/>
        <w:keepNext w:val="0"/>
        <w:widowControl w:val="0"/>
        <w:numPr>
          <w:ilvl w:val="0"/>
          <w:numId w:val="0"/>
        </w:numPr>
        <w:ind w:left="720"/>
        <w:rPr>
          <w:szCs w:val="24"/>
        </w:rPr>
      </w:pPr>
      <w:r w:rsidRPr="00202B47">
        <w:rPr>
          <w:szCs w:val="24"/>
        </w:rPr>
        <w:t>Cuadro 6</w:t>
      </w:r>
      <w:r w:rsidR="009A0371" w:rsidRPr="00202B47">
        <w:rPr>
          <w:szCs w:val="24"/>
        </w:rPr>
        <w:t xml:space="preserve">: </w:t>
      </w:r>
      <w:r w:rsidR="00DE62B6" w:rsidRPr="00202B47">
        <w:rPr>
          <w:szCs w:val="24"/>
        </w:rPr>
        <w:t xml:space="preserve">Proyecto </w:t>
      </w:r>
      <w:r w:rsidR="009A0371" w:rsidRPr="00202B47">
        <w:rPr>
          <w:color w:val="000000"/>
        </w:rPr>
        <w:t>Apoyo al Sector Transporte de Haití I</w:t>
      </w:r>
      <w:r w:rsidR="00F05EB6" w:rsidRPr="00202B47">
        <w:rPr>
          <w:color w:val="000000"/>
        </w:rPr>
        <w:t>I</w:t>
      </w:r>
      <w:r w:rsidR="009A0371" w:rsidRPr="00202B47">
        <w:rPr>
          <w:color w:val="000000"/>
        </w:rPr>
        <w:t>I (HA-L10</w:t>
      </w:r>
      <w:r w:rsidR="00F05EB6" w:rsidRPr="00202B47">
        <w:rPr>
          <w:color w:val="000000"/>
        </w:rPr>
        <w:t>79</w:t>
      </w:r>
      <w:r w:rsidR="009A0371" w:rsidRPr="00202B47">
        <w:rPr>
          <w:color w:val="000000"/>
        </w:rPr>
        <w:t xml:space="preserve">) </w:t>
      </w:r>
      <w:r w:rsidR="00DE62B6" w:rsidRPr="00202B47">
        <w:rPr>
          <w:szCs w:val="24"/>
        </w:rPr>
        <w:t>Indicadores de Resultados</w:t>
      </w:r>
    </w:p>
    <w:tbl>
      <w:tblPr>
        <w:tblW w:w="0" w:type="auto"/>
        <w:tblInd w:w="-25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4A0" w:firstRow="1" w:lastRow="0" w:firstColumn="1" w:lastColumn="0" w:noHBand="0" w:noVBand="1"/>
      </w:tblPr>
      <w:tblGrid>
        <w:gridCol w:w="2370"/>
        <w:gridCol w:w="2067"/>
        <w:gridCol w:w="1664"/>
        <w:gridCol w:w="3007"/>
      </w:tblGrid>
      <w:tr w:rsidR="00DE62B6" w:rsidRPr="00202B47" w:rsidTr="009A0371">
        <w:tc>
          <w:tcPr>
            <w:tcW w:w="2370" w:type="dxa"/>
            <w:shd w:val="clear" w:color="auto" w:fill="0F243E"/>
          </w:tcPr>
          <w:p w:rsidR="00DE62B6" w:rsidRPr="00202B47" w:rsidRDefault="00DE62B6" w:rsidP="009839E7">
            <w:pPr>
              <w:pStyle w:val="Regtable"/>
              <w:jc w:val="center"/>
              <w:rPr>
                <w:rFonts w:ascii="Cambria" w:hAnsi="Cambria"/>
                <w:b/>
                <w:noProof w:val="0"/>
                <w:color w:val="FFFFFF"/>
                <w:sz w:val="16"/>
                <w:szCs w:val="16"/>
                <w:lang w:val="es-ES"/>
              </w:rPr>
            </w:pPr>
            <w:r w:rsidRPr="00202B47">
              <w:rPr>
                <w:rFonts w:ascii="Cambria" w:hAnsi="Cambria"/>
                <w:b/>
                <w:noProof w:val="0"/>
                <w:color w:val="FFFFFF"/>
                <w:sz w:val="16"/>
                <w:szCs w:val="16"/>
                <w:lang w:val="es-ES"/>
              </w:rPr>
              <w:t>Indicador</w:t>
            </w:r>
          </w:p>
        </w:tc>
        <w:tc>
          <w:tcPr>
            <w:tcW w:w="2067" w:type="dxa"/>
            <w:shd w:val="clear" w:color="auto" w:fill="0F243E"/>
          </w:tcPr>
          <w:p w:rsidR="00DE62B6" w:rsidRPr="00202B47" w:rsidRDefault="00DE62B6" w:rsidP="009839E7">
            <w:pPr>
              <w:pStyle w:val="Regtable"/>
              <w:jc w:val="center"/>
              <w:rPr>
                <w:rFonts w:ascii="Cambria" w:hAnsi="Cambria"/>
                <w:b/>
                <w:noProof w:val="0"/>
                <w:color w:val="FFFFFF"/>
                <w:sz w:val="16"/>
                <w:szCs w:val="16"/>
                <w:lang w:val="es-ES"/>
              </w:rPr>
            </w:pPr>
            <w:r w:rsidRPr="00202B47">
              <w:rPr>
                <w:rFonts w:ascii="Cambria" w:hAnsi="Cambria"/>
                <w:b/>
                <w:noProof w:val="0"/>
                <w:color w:val="FFFFFF"/>
                <w:sz w:val="16"/>
                <w:szCs w:val="16"/>
                <w:lang w:val="es-ES"/>
              </w:rPr>
              <w:t>Fórmula</w:t>
            </w:r>
          </w:p>
        </w:tc>
        <w:tc>
          <w:tcPr>
            <w:tcW w:w="1664" w:type="dxa"/>
            <w:shd w:val="clear" w:color="auto" w:fill="0F243E"/>
          </w:tcPr>
          <w:p w:rsidR="00DE62B6" w:rsidRPr="00202B47" w:rsidRDefault="00DE62B6" w:rsidP="009839E7">
            <w:pPr>
              <w:pStyle w:val="Regtable"/>
              <w:jc w:val="center"/>
              <w:rPr>
                <w:rFonts w:ascii="Cambria" w:hAnsi="Cambria"/>
                <w:noProof w:val="0"/>
                <w:color w:val="FFFFFF"/>
                <w:sz w:val="16"/>
                <w:szCs w:val="16"/>
                <w:lang w:val="es-ES"/>
              </w:rPr>
            </w:pPr>
            <w:r w:rsidRPr="00202B47">
              <w:rPr>
                <w:rFonts w:ascii="Cambria" w:hAnsi="Cambria"/>
                <w:noProof w:val="0"/>
                <w:color w:val="FFFFFF"/>
                <w:sz w:val="16"/>
                <w:szCs w:val="16"/>
                <w:lang w:val="es-ES"/>
              </w:rPr>
              <w:t>Frecuencia de medición</w:t>
            </w:r>
          </w:p>
        </w:tc>
        <w:tc>
          <w:tcPr>
            <w:tcW w:w="3007" w:type="dxa"/>
            <w:shd w:val="clear" w:color="auto" w:fill="0F243E"/>
          </w:tcPr>
          <w:p w:rsidR="00DE62B6" w:rsidRPr="00202B47" w:rsidRDefault="00DE62B6" w:rsidP="009839E7">
            <w:pPr>
              <w:pStyle w:val="Regtable"/>
              <w:jc w:val="center"/>
              <w:rPr>
                <w:rFonts w:ascii="Cambria" w:hAnsi="Cambria"/>
                <w:noProof w:val="0"/>
                <w:color w:val="FFFFFF"/>
                <w:sz w:val="16"/>
                <w:szCs w:val="16"/>
                <w:lang w:val="es-ES"/>
              </w:rPr>
            </w:pPr>
            <w:r w:rsidRPr="00202B47">
              <w:rPr>
                <w:rFonts w:ascii="Cambria" w:hAnsi="Cambria"/>
                <w:noProof w:val="0"/>
                <w:color w:val="FFFFFF"/>
                <w:sz w:val="16"/>
                <w:szCs w:val="16"/>
                <w:lang w:val="es-ES"/>
              </w:rPr>
              <w:t xml:space="preserve">Fuente de verificación/ Fuente de </w:t>
            </w:r>
            <w:proofErr w:type="spellStart"/>
            <w:r w:rsidRPr="00202B47">
              <w:rPr>
                <w:rFonts w:ascii="Cambria" w:hAnsi="Cambria"/>
                <w:noProof w:val="0"/>
                <w:color w:val="FFFFFF"/>
                <w:sz w:val="16"/>
                <w:szCs w:val="16"/>
                <w:lang w:val="es-ES"/>
              </w:rPr>
              <w:t>informacion</w:t>
            </w:r>
            <w:proofErr w:type="spellEnd"/>
          </w:p>
        </w:tc>
      </w:tr>
      <w:tr w:rsidR="00DE62B6" w:rsidRPr="00202B47" w:rsidTr="009A0371">
        <w:tc>
          <w:tcPr>
            <w:tcW w:w="9108" w:type="dxa"/>
            <w:gridSpan w:val="4"/>
            <w:shd w:val="clear" w:color="auto" w:fill="95B3D7"/>
          </w:tcPr>
          <w:p w:rsidR="00DE62B6" w:rsidRPr="00202B47" w:rsidRDefault="00DE62B6" w:rsidP="009839E7">
            <w:pPr>
              <w:pStyle w:val="Regtable"/>
              <w:rPr>
                <w:rFonts w:ascii="Cambria" w:hAnsi="Cambria"/>
                <w:b/>
                <w:noProof w:val="0"/>
                <w:sz w:val="16"/>
                <w:szCs w:val="16"/>
                <w:lang w:val="es-ES"/>
              </w:rPr>
            </w:pPr>
            <w:r w:rsidRPr="00202B47">
              <w:rPr>
                <w:rFonts w:ascii="Cambria" w:hAnsi="Cambria"/>
                <w:b/>
                <w:iCs/>
                <w:noProof w:val="0"/>
                <w:color w:val="000000"/>
                <w:sz w:val="16"/>
                <w:szCs w:val="16"/>
                <w:lang w:val="es-ES"/>
              </w:rPr>
              <w:t>Indicadores de Resultados</w:t>
            </w:r>
          </w:p>
        </w:tc>
      </w:tr>
      <w:tr w:rsidR="00DE62B6" w:rsidRPr="00202B47" w:rsidTr="004971B8">
        <w:tc>
          <w:tcPr>
            <w:tcW w:w="2370" w:type="dxa"/>
          </w:tcPr>
          <w:p w:rsidR="00DE62B6" w:rsidRPr="00202B47" w:rsidRDefault="00DE62B6" w:rsidP="009839E7">
            <w:pPr>
              <w:pStyle w:val="Regtable"/>
              <w:rPr>
                <w:rFonts w:ascii="Cambria" w:hAnsi="Cambria"/>
                <w:iCs/>
                <w:noProof w:val="0"/>
                <w:color w:val="000000"/>
                <w:sz w:val="16"/>
                <w:szCs w:val="16"/>
                <w:lang w:val="es-ES"/>
              </w:rPr>
            </w:pPr>
            <w:r w:rsidRPr="00202B47">
              <w:rPr>
                <w:rFonts w:ascii="Cambria" w:hAnsi="Cambria"/>
                <w:noProof w:val="0"/>
                <w:sz w:val="16"/>
                <w:szCs w:val="16"/>
                <w:lang w:val="es-ES"/>
              </w:rPr>
              <w:t>Costo de operación vehicular en los tramos intervenidos por el Proyecto  (USD constantes/</w:t>
            </w:r>
            <w:proofErr w:type="spellStart"/>
            <w:r w:rsidRPr="00202B47">
              <w:rPr>
                <w:rFonts w:ascii="Cambria" w:hAnsi="Cambria"/>
                <w:noProof w:val="0"/>
                <w:sz w:val="16"/>
                <w:szCs w:val="16"/>
                <w:lang w:val="es-ES"/>
              </w:rPr>
              <w:t>veh</w:t>
            </w:r>
            <w:proofErr w:type="spellEnd"/>
            <w:r w:rsidRPr="00202B47">
              <w:rPr>
                <w:rFonts w:ascii="Cambria" w:hAnsi="Cambria"/>
                <w:noProof w:val="0"/>
                <w:sz w:val="16"/>
                <w:szCs w:val="16"/>
                <w:lang w:val="es-ES"/>
              </w:rPr>
              <w:t>-Km.)</w:t>
            </w:r>
          </w:p>
        </w:tc>
        <w:tc>
          <w:tcPr>
            <w:tcW w:w="2067" w:type="dxa"/>
          </w:tcPr>
          <w:p w:rsidR="00DE62B6" w:rsidRPr="00202B47" w:rsidRDefault="00DE62B6" w:rsidP="009839E7">
            <w:pPr>
              <w:pStyle w:val="Regtable"/>
              <w:rPr>
                <w:rFonts w:ascii="Cambria" w:hAnsi="Cambria"/>
                <w:iCs/>
                <w:noProof w:val="0"/>
                <w:color w:val="000000"/>
                <w:sz w:val="16"/>
                <w:szCs w:val="16"/>
                <w:lang w:val="es-ES"/>
              </w:rPr>
            </w:pPr>
            <w:r w:rsidRPr="00202B47">
              <w:rPr>
                <w:rFonts w:ascii="Cambria" w:hAnsi="Cambria"/>
                <w:iCs/>
                <w:noProof w:val="0"/>
                <w:color w:val="000000"/>
                <w:sz w:val="16"/>
                <w:szCs w:val="16"/>
                <w:lang w:val="es-ES"/>
              </w:rPr>
              <w:t xml:space="preserve">Costo de Operación de </w:t>
            </w:r>
            <w:proofErr w:type="spellStart"/>
            <w:r w:rsidRPr="00202B47">
              <w:rPr>
                <w:rFonts w:ascii="Cambria" w:hAnsi="Cambria"/>
                <w:iCs/>
                <w:noProof w:val="0"/>
                <w:color w:val="000000"/>
                <w:sz w:val="16"/>
                <w:szCs w:val="16"/>
                <w:lang w:val="es-ES"/>
              </w:rPr>
              <w:t>Vehiculos</w:t>
            </w:r>
            <w:proofErr w:type="spellEnd"/>
            <w:r w:rsidRPr="00202B47">
              <w:rPr>
                <w:rFonts w:ascii="Cambria" w:hAnsi="Cambria"/>
                <w:iCs/>
                <w:noProof w:val="0"/>
                <w:color w:val="000000"/>
                <w:sz w:val="16"/>
                <w:szCs w:val="16"/>
                <w:lang w:val="es-ES"/>
              </w:rPr>
              <w:t xml:space="preserve"> (VOC-HDM 4)</w:t>
            </w:r>
          </w:p>
          <w:p w:rsidR="00DE62B6" w:rsidRPr="00202B47" w:rsidRDefault="00DE62B6" w:rsidP="008377A9">
            <w:pPr>
              <w:pStyle w:val="Regtable"/>
              <w:rPr>
                <w:rFonts w:ascii="Cambria" w:hAnsi="Cambria"/>
                <w:i/>
                <w:iCs/>
                <w:noProof w:val="0"/>
                <w:color w:val="000000"/>
                <w:sz w:val="16"/>
                <w:szCs w:val="16"/>
                <w:lang w:val="es-ES"/>
              </w:rPr>
            </w:pPr>
            <w:r w:rsidRPr="00202B47">
              <w:rPr>
                <w:rFonts w:ascii="Cambria" w:hAnsi="Cambria"/>
                <w:iCs/>
                <w:noProof w:val="0"/>
                <w:color w:val="000000"/>
                <w:sz w:val="16"/>
                <w:szCs w:val="16"/>
                <w:lang w:val="es-ES"/>
              </w:rPr>
              <w:t xml:space="preserve">Por tipo de </w:t>
            </w:r>
            <w:proofErr w:type="spellStart"/>
            <w:r w:rsidRPr="00202B47">
              <w:rPr>
                <w:rFonts w:ascii="Cambria" w:hAnsi="Cambria"/>
                <w:iCs/>
                <w:noProof w:val="0"/>
                <w:color w:val="000000"/>
                <w:sz w:val="16"/>
                <w:szCs w:val="16"/>
                <w:lang w:val="es-ES"/>
              </w:rPr>
              <w:t>vehiculo</w:t>
            </w:r>
            <w:proofErr w:type="spellEnd"/>
            <w:r w:rsidRPr="00202B47">
              <w:rPr>
                <w:rFonts w:ascii="Cambria" w:hAnsi="Cambria"/>
                <w:iCs/>
                <w:noProof w:val="0"/>
                <w:color w:val="000000"/>
                <w:sz w:val="16"/>
                <w:szCs w:val="16"/>
                <w:lang w:val="es-ES"/>
              </w:rPr>
              <w:t xml:space="preserve"> de </w:t>
            </w:r>
            <w:r w:rsidR="002E735A" w:rsidRPr="00202B47">
              <w:rPr>
                <w:rFonts w:ascii="Cambria" w:hAnsi="Cambria"/>
                <w:iCs/>
                <w:noProof w:val="0"/>
                <w:color w:val="000000"/>
                <w:sz w:val="16"/>
                <w:szCs w:val="16"/>
                <w:lang w:val="es-ES"/>
              </w:rPr>
              <w:t xml:space="preserve">estimado de acuerdo </w:t>
            </w:r>
            <w:r w:rsidRPr="00202B47">
              <w:rPr>
                <w:rFonts w:ascii="Cambria" w:hAnsi="Cambria"/>
                <w:iCs/>
                <w:noProof w:val="0"/>
                <w:color w:val="000000"/>
                <w:sz w:val="16"/>
                <w:szCs w:val="16"/>
                <w:lang w:val="es-ES"/>
              </w:rPr>
              <w:t>al modelo presentado en el</w:t>
            </w:r>
            <w:r w:rsidRPr="00202B47">
              <w:rPr>
                <w:rFonts w:asciiTheme="minorHAnsi" w:hAnsiTheme="minorHAnsi" w:cstheme="minorHAnsi"/>
                <w:iCs/>
                <w:noProof w:val="0"/>
                <w:color w:val="000000"/>
                <w:sz w:val="16"/>
                <w:szCs w:val="16"/>
                <w:lang w:val="es-ES"/>
              </w:rPr>
              <w:t xml:space="preserve"> </w:t>
            </w:r>
            <w:ins w:id="35" w:author="Test" w:date="2013-08-28T16:14:00Z">
              <w:r w:rsidR="006310B5">
                <w:rPr>
                  <w:rFonts w:asciiTheme="minorHAnsi" w:hAnsiTheme="minorHAnsi" w:cstheme="minorHAnsi"/>
                  <w:noProof w:val="0"/>
                  <w:sz w:val="16"/>
                  <w:szCs w:val="16"/>
                  <w:lang w:val="es-ES"/>
                </w:rPr>
                <w:fldChar w:fldCharType="begin"/>
              </w:r>
              <w:r w:rsidR="006310B5">
                <w:rPr>
                  <w:rFonts w:asciiTheme="minorHAnsi" w:hAnsiTheme="minorHAnsi" w:cstheme="minorHAnsi"/>
                  <w:noProof w:val="0"/>
                  <w:sz w:val="16"/>
                  <w:szCs w:val="16"/>
                  <w:lang w:val="es-ES"/>
                </w:rPr>
                <w:instrText xml:space="preserve"> HYPERLINK "PCDOCS://IDBDOCS/38015729/1" </w:instrText>
              </w:r>
              <w:r w:rsidR="006310B5">
                <w:rPr>
                  <w:rFonts w:asciiTheme="minorHAnsi" w:hAnsiTheme="minorHAnsi" w:cstheme="minorHAnsi"/>
                  <w:noProof w:val="0"/>
                  <w:sz w:val="16"/>
                  <w:szCs w:val="16"/>
                  <w:lang w:val="es-ES"/>
                </w:rPr>
              </w:r>
              <w:r w:rsidR="006310B5">
                <w:rPr>
                  <w:rFonts w:asciiTheme="minorHAnsi" w:hAnsiTheme="minorHAnsi" w:cstheme="minorHAnsi"/>
                  <w:noProof w:val="0"/>
                  <w:sz w:val="16"/>
                  <w:szCs w:val="16"/>
                  <w:lang w:val="es-ES"/>
                </w:rPr>
                <w:fldChar w:fldCharType="separate"/>
              </w:r>
              <w:r w:rsidR="007470D5" w:rsidRPr="006310B5">
                <w:rPr>
                  <w:rStyle w:val="Hyperlink"/>
                  <w:rFonts w:asciiTheme="minorHAnsi" w:hAnsiTheme="minorHAnsi" w:cstheme="minorHAnsi"/>
                  <w:noProof w:val="0"/>
                  <w:sz w:val="16"/>
                  <w:szCs w:val="16"/>
                  <w:lang w:val="es-ES"/>
                </w:rPr>
                <w:t>OEL</w:t>
              </w:r>
              <w:r w:rsidR="009A0371" w:rsidRPr="006310B5">
                <w:rPr>
                  <w:rStyle w:val="Hyperlink"/>
                  <w:rFonts w:asciiTheme="minorHAnsi" w:hAnsiTheme="minorHAnsi" w:cstheme="minorHAnsi"/>
                  <w:noProof w:val="0"/>
                  <w:sz w:val="16"/>
                  <w:szCs w:val="16"/>
                  <w:lang w:val="es-ES"/>
                </w:rPr>
                <w:t xml:space="preserve"> </w:t>
              </w:r>
              <w:r w:rsidR="00CB4EFA" w:rsidRPr="006310B5">
                <w:rPr>
                  <w:rStyle w:val="Hyperlink"/>
                  <w:rFonts w:ascii="Cambria" w:hAnsi="Cambria"/>
                  <w:i/>
                  <w:iCs/>
                  <w:noProof w:val="0"/>
                  <w:sz w:val="16"/>
                  <w:szCs w:val="16"/>
                  <w:lang w:val="es-ES"/>
                </w:rPr>
                <w:t>8</w:t>
              </w:r>
              <w:r w:rsidR="006310B5">
                <w:rPr>
                  <w:rFonts w:asciiTheme="minorHAnsi" w:hAnsiTheme="minorHAnsi" w:cstheme="minorHAnsi"/>
                  <w:noProof w:val="0"/>
                  <w:sz w:val="16"/>
                  <w:szCs w:val="16"/>
                  <w:lang w:val="es-ES"/>
                </w:rPr>
                <w:fldChar w:fldCharType="end"/>
              </w:r>
            </w:ins>
          </w:p>
        </w:tc>
        <w:tc>
          <w:tcPr>
            <w:tcW w:w="1664" w:type="dxa"/>
            <w:vAlign w:val="center"/>
          </w:tcPr>
          <w:p w:rsidR="00DE62B6" w:rsidRPr="00202B47" w:rsidRDefault="00D02839" w:rsidP="009839E7">
            <w:pPr>
              <w:pStyle w:val="Regtable"/>
              <w:rPr>
                <w:rFonts w:ascii="Cambria" w:hAnsi="Cambria"/>
                <w:noProof w:val="0"/>
                <w:sz w:val="16"/>
                <w:szCs w:val="16"/>
                <w:lang w:val="es-ES"/>
              </w:rPr>
            </w:pPr>
            <w:r w:rsidRPr="00202B47">
              <w:rPr>
                <w:rFonts w:ascii="Cambria" w:hAnsi="Cambria"/>
                <w:noProof w:val="0"/>
                <w:sz w:val="16"/>
                <w:szCs w:val="16"/>
                <w:lang w:val="es-ES"/>
              </w:rPr>
              <w:t>Al final de las obras de rehabilitación y al final de las obras de mantenimiento</w:t>
            </w:r>
          </w:p>
        </w:tc>
        <w:tc>
          <w:tcPr>
            <w:tcW w:w="3007" w:type="dxa"/>
          </w:tcPr>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Estudio de Tránsito.</w:t>
            </w:r>
          </w:p>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Informes del Supervisión.</w:t>
            </w:r>
          </w:p>
          <w:p w:rsidR="00DE62B6" w:rsidRPr="00202B47" w:rsidRDefault="009A0371" w:rsidP="009839E7">
            <w:pPr>
              <w:pStyle w:val="Regtable"/>
              <w:rPr>
                <w:rFonts w:ascii="Cambria" w:hAnsi="Cambria"/>
                <w:noProof w:val="0"/>
                <w:sz w:val="16"/>
                <w:szCs w:val="16"/>
                <w:lang w:val="es-ES"/>
              </w:rPr>
            </w:pPr>
            <w:r w:rsidRPr="00202B47">
              <w:rPr>
                <w:rFonts w:ascii="Cambria" w:hAnsi="Cambria"/>
                <w:noProof w:val="0"/>
                <w:sz w:val="16"/>
                <w:szCs w:val="16"/>
                <w:lang w:val="es-ES"/>
              </w:rPr>
              <w:t>Reportes de la UCE</w:t>
            </w:r>
            <w:r w:rsidR="00DE62B6" w:rsidRPr="00202B47">
              <w:rPr>
                <w:rFonts w:ascii="Cambria" w:hAnsi="Cambria"/>
                <w:noProof w:val="0"/>
                <w:sz w:val="16"/>
                <w:szCs w:val="16"/>
                <w:lang w:val="es-ES"/>
              </w:rPr>
              <w:t>.</w:t>
            </w:r>
          </w:p>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Informe de corrida del Modelo HDM-4 para cada tramo intervenido.</w:t>
            </w:r>
          </w:p>
        </w:tc>
      </w:tr>
      <w:tr w:rsidR="00DE62B6" w:rsidRPr="00202B47" w:rsidTr="002E735A">
        <w:tc>
          <w:tcPr>
            <w:tcW w:w="2370" w:type="dxa"/>
          </w:tcPr>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 xml:space="preserve">Tiempo de viaje en los tramos intervenidos por el Proyecto (horas por viaje promedio ponderado por vehículos) </w:t>
            </w:r>
          </w:p>
        </w:tc>
        <w:tc>
          <w:tcPr>
            <w:tcW w:w="2067" w:type="dxa"/>
            <w:shd w:val="clear" w:color="auto" w:fill="auto"/>
            <w:vAlign w:val="center"/>
          </w:tcPr>
          <w:p w:rsidR="00DE62B6" w:rsidRPr="00202B47" w:rsidRDefault="00DE62B6" w:rsidP="009839E7">
            <w:pPr>
              <w:pStyle w:val="Regtable"/>
              <w:jc w:val="center"/>
              <w:rPr>
                <w:rFonts w:ascii="Cambria" w:hAnsi="Cambria"/>
                <w:noProof w:val="0"/>
                <w:sz w:val="16"/>
                <w:szCs w:val="16"/>
                <w:lang w:val="es-ES"/>
              </w:rPr>
            </w:pPr>
            <w:r w:rsidRPr="00202B47">
              <w:rPr>
                <w:rFonts w:ascii="Cambria" w:hAnsi="Cambria"/>
                <w:noProof w:val="0"/>
                <w:sz w:val="16"/>
                <w:szCs w:val="16"/>
                <w:lang w:val="es-ES"/>
              </w:rPr>
              <w:t>[Distancia (km)/ Velocidad (km/</w:t>
            </w:r>
            <w:proofErr w:type="spellStart"/>
            <w:r w:rsidRPr="00202B47">
              <w:rPr>
                <w:rFonts w:ascii="Cambria" w:hAnsi="Cambria"/>
                <w:noProof w:val="0"/>
                <w:sz w:val="16"/>
                <w:szCs w:val="16"/>
                <w:lang w:val="es-ES"/>
              </w:rPr>
              <w:t>hs</w:t>
            </w:r>
            <w:proofErr w:type="spellEnd"/>
            <w:r w:rsidRPr="00202B47">
              <w:rPr>
                <w:rFonts w:ascii="Cambria" w:hAnsi="Cambria"/>
                <w:noProof w:val="0"/>
                <w:sz w:val="16"/>
                <w:szCs w:val="16"/>
                <w:lang w:val="es-ES"/>
              </w:rPr>
              <w:t>)]</w:t>
            </w:r>
          </w:p>
        </w:tc>
        <w:tc>
          <w:tcPr>
            <w:tcW w:w="1664" w:type="dxa"/>
            <w:vAlign w:val="center"/>
          </w:tcPr>
          <w:p w:rsidR="00DE62B6" w:rsidRPr="00202B47" w:rsidRDefault="00D02839" w:rsidP="009839E7">
            <w:pPr>
              <w:pStyle w:val="Regtable"/>
              <w:rPr>
                <w:rFonts w:ascii="Cambria" w:hAnsi="Cambria"/>
                <w:noProof w:val="0"/>
                <w:sz w:val="16"/>
                <w:szCs w:val="16"/>
                <w:lang w:val="es-ES"/>
              </w:rPr>
            </w:pPr>
            <w:r w:rsidRPr="00202B47">
              <w:rPr>
                <w:rFonts w:ascii="Cambria" w:hAnsi="Cambria"/>
                <w:noProof w:val="0"/>
                <w:sz w:val="16"/>
                <w:szCs w:val="16"/>
                <w:lang w:val="es-ES"/>
              </w:rPr>
              <w:t>Al final de las obras de rehabilitación y al final de las obras de mantenimiento</w:t>
            </w:r>
          </w:p>
        </w:tc>
        <w:tc>
          <w:tcPr>
            <w:tcW w:w="3007" w:type="dxa"/>
          </w:tcPr>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Estudio de Tránsito.</w:t>
            </w:r>
          </w:p>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Informes del Supervisión.</w:t>
            </w:r>
          </w:p>
          <w:p w:rsidR="009A0371" w:rsidRPr="00202B47" w:rsidRDefault="009A0371" w:rsidP="009839E7">
            <w:pPr>
              <w:pStyle w:val="Regtable"/>
              <w:rPr>
                <w:rFonts w:ascii="Cambria" w:hAnsi="Cambria"/>
                <w:noProof w:val="0"/>
                <w:sz w:val="16"/>
                <w:szCs w:val="16"/>
                <w:lang w:val="es-ES"/>
              </w:rPr>
            </w:pPr>
            <w:r w:rsidRPr="00202B47">
              <w:rPr>
                <w:rFonts w:ascii="Cambria" w:hAnsi="Cambria"/>
                <w:noProof w:val="0"/>
                <w:sz w:val="16"/>
                <w:szCs w:val="16"/>
                <w:lang w:val="es-ES"/>
              </w:rPr>
              <w:t>Reportes de la UCE.</w:t>
            </w:r>
          </w:p>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 xml:space="preserve">Informe de corrida del Modelo HDM-4 para cada tramo intervenido. </w:t>
            </w:r>
          </w:p>
        </w:tc>
      </w:tr>
      <w:tr w:rsidR="00DE62B6" w:rsidRPr="00202B47" w:rsidTr="002E735A">
        <w:tc>
          <w:tcPr>
            <w:tcW w:w="2370" w:type="dxa"/>
          </w:tcPr>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Índice de Rugosidad Internacional (IRI) en los tramos intervenidos por el Proyecto.</w:t>
            </w:r>
          </w:p>
        </w:tc>
        <w:tc>
          <w:tcPr>
            <w:tcW w:w="2067" w:type="dxa"/>
            <w:vAlign w:val="center"/>
          </w:tcPr>
          <w:p w:rsidR="00DE62B6" w:rsidRPr="00202B47" w:rsidRDefault="00DE62B6" w:rsidP="009839E7">
            <w:pPr>
              <w:pStyle w:val="Regtable"/>
              <w:rPr>
                <w:rFonts w:ascii="Cambria" w:hAnsi="Cambria"/>
                <w:i/>
                <w:iCs/>
                <w:noProof w:val="0"/>
                <w:color w:val="000000"/>
                <w:sz w:val="16"/>
                <w:szCs w:val="16"/>
                <w:lang w:val="es-ES"/>
              </w:rPr>
            </w:pPr>
            <w:r w:rsidRPr="00202B47">
              <w:rPr>
                <w:rFonts w:ascii="Cambria" w:hAnsi="Cambria"/>
                <w:iCs/>
                <w:noProof w:val="0"/>
                <w:color w:val="000000"/>
                <w:sz w:val="16"/>
                <w:szCs w:val="16"/>
                <w:lang w:val="es-ES"/>
              </w:rPr>
              <w:t>Rugosímetro-Parámetros Físicos</w:t>
            </w:r>
          </w:p>
        </w:tc>
        <w:tc>
          <w:tcPr>
            <w:tcW w:w="1664" w:type="dxa"/>
            <w:shd w:val="clear" w:color="auto" w:fill="auto"/>
            <w:vAlign w:val="center"/>
          </w:tcPr>
          <w:p w:rsidR="00DE62B6" w:rsidRPr="00202B47" w:rsidRDefault="00D02839" w:rsidP="009839E7">
            <w:pPr>
              <w:pStyle w:val="Regtable"/>
              <w:rPr>
                <w:rFonts w:ascii="Cambria" w:hAnsi="Cambria"/>
                <w:noProof w:val="0"/>
                <w:sz w:val="16"/>
                <w:szCs w:val="16"/>
                <w:lang w:val="es-ES"/>
              </w:rPr>
            </w:pPr>
            <w:r w:rsidRPr="00202B47">
              <w:rPr>
                <w:rFonts w:ascii="Cambria" w:hAnsi="Cambria"/>
                <w:noProof w:val="0"/>
                <w:sz w:val="16"/>
                <w:szCs w:val="16"/>
                <w:lang w:val="es-ES"/>
              </w:rPr>
              <w:t>Al final de las obras de rehabilitación y al final de las obras de mantenimiento</w:t>
            </w:r>
          </w:p>
        </w:tc>
        <w:tc>
          <w:tcPr>
            <w:tcW w:w="3007" w:type="dxa"/>
          </w:tcPr>
          <w:p w:rsidR="00DE62B6" w:rsidRPr="00202B47" w:rsidRDefault="00DE62B6" w:rsidP="009839E7">
            <w:pPr>
              <w:pStyle w:val="Regtable"/>
              <w:rPr>
                <w:rFonts w:ascii="Cambria" w:hAnsi="Cambria"/>
                <w:noProof w:val="0"/>
                <w:sz w:val="16"/>
                <w:szCs w:val="16"/>
                <w:lang w:val="es-ES"/>
              </w:rPr>
            </w:pPr>
            <w:r w:rsidRPr="00202B47">
              <w:rPr>
                <w:rFonts w:ascii="Cambria" w:hAnsi="Cambria"/>
                <w:noProof w:val="0"/>
                <w:sz w:val="16"/>
                <w:szCs w:val="16"/>
                <w:lang w:val="es-ES"/>
              </w:rPr>
              <w:t>Informes del Supervisión.</w:t>
            </w:r>
          </w:p>
          <w:p w:rsidR="00DE62B6" w:rsidRPr="00202B47" w:rsidRDefault="00DE62B6" w:rsidP="009839E7">
            <w:pPr>
              <w:jc w:val="both"/>
              <w:rPr>
                <w:rFonts w:ascii="Cambria" w:hAnsi="Cambria"/>
                <w:sz w:val="16"/>
                <w:szCs w:val="16"/>
                <w:lang w:val="es-ES"/>
              </w:rPr>
            </w:pPr>
            <w:r w:rsidRPr="00202B47">
              <w:rPr>
                <w:rFonts w:ascii="Cambria" w:hAnsi="Cambria"/>
                <w:sz w:val="16"/>
                <w:szCs w:val="16"/>
                <w:lang w:val="es-ES"/>
              </w:rPr>
              <w:t>Resultados del levantamiento realizado mediante equipamiento especializado (Rugosímetro).</w:t>
            </w:r>
          </w:p>
        </w:tc>
      </w:tr>
      <w:tr w:rsidR="009D177A" w:rsidRPr="00202B47" w:rsidTr="008377A9">
        <w:tc>
          <w:tcPr>
            <w:tcW w:w="2370" w:type="dxa"/>
            <w:vAlign w:val="center"/>
          </w:tcPr>
          <w:p w:rsidR="009D177A" w:rsidRPr="00202B47" w:rsidRDefault="009D177A" w:rsidP="008377A9">
            <w:pPr>
              <w:pStyle w:val="Regtable"/>
              <w:rPr>
                <w:rFonts w:ascii="Cambria" w:hAnsi="Cambria"/>
                <w:noProof w:val="0"/>
                <w:sz w:val="16"/>
                <w:szCs w:val="16"/>
                <w:lang w:val="es-ES"/>
              </w:rPr>
            </w:pPr>
            <w:r w:rsidRPr="00202B47">
              <w:rPr>
                <w:rFonts w:ascii="Cambria" w:hAnsi="Cambria"/>
                <w:noProof w:val="0"/>
                <w:sz w:val="16"/>
                <w:szCs w:val="16"/>
                <w:lang w:val="es-ES"/>
              </w:rPr>
              <w:t xml:space="preserve"> Número de accidentes por año para </w:t>
            </w:r>
            <w:proofErr w:type="spellStart"/>
            <w:r w:rsidR="008377A9" w:rsidRPr="00202B47">
              <w:rPr>
                <w:rFonts w:ascii="Cambria" w:hAnsi="Cambria"/>
                <w:noProof w:val="0"/>
                <w:sz w:val="16"/>
                <w:szCs w:val="16"/>
                <w:lang w:val="es-ES"/>
              </w:rPr>
              <w:t>Ennery-Plaisance</w:t>
            </w:r>
            <w:proofErr w:type="spellEnd"/>
            <w:r w:rsidR="008377A9" w:rsidRPr="00202B47">
              <w:rPr>
                <w:rFonts w:ascii="Cambria" w:hAnsi="Cambria"/>
                <w:noProof w:val="0"/>
                <w:sz w:val="16"/>
                <w:szCs w:val="16"/>
                <w:lang w:val="es-ES"/>
              </w:rPr>
              <w:t xml:space="preserve"> en la RN-1</w:t>
            </w:r>
          </w:p>
        </w:tc>
        <w:tc>
          <w:tcPr>
            <w:tcW w:w="2067" w:type="dxa"/>
          </w:tcPr>
          <w:p w:rsidR="009D177A" w:rsidRPr="00202B47" w:rsidRDefault="009D177A" w:rsidP="009839E7">
            <w:pPr>
              <w:pStyle w:val="Regtable"/>
              <w:rPr>
                <w:rFonts w:ascii="Cambria" w:hAnsi="Cambria"/>
                <w:noProof w:val="0"/>
                <w:sz w:val="16"/>
                <w:szCs w:val="16"/>
                <w:lang w:val="es-ES"/>
              </w:rPr>
            </w:pPr>
          </w:p>
          <w:p w:rsidR="009D177A" w:rsidRPr="00202B47" w:rsidRDefault="009D177A" w:rsidP="009839E7">
            <w:pPr>
              <w:pStyle w:val="Regtable"/>
              <w:rPr>
                <w:rFonts w:ascii="Cambria" w:hAnsi="Cambria"/>
                <w:noProof w:val="0"/>
                <w:sz w:val="16"/>
                <w:szCs w:val="16"/>
                <w:lang w:val="es-ES"/>
              </w:rPr>
            </w:pPr>
          </w:p>
          <w:p w:rsidR="008377A9" w:rsidRPr="00202B47" w:rsidRDefault="008377A9" w:rsidP="009839E7">
            <w:pPr>
              <w:pStyle w:val="Regtable"/>
              <w:rPr>
                <w:rFonts w:ascii="Cambria" w:hAnsi="Cambria"/>
                <w:noProof w:val="0"/>
                <w:sz w:val="16"/>
                <w:szCs w:val="16"/>
                <w:lang w:val="es-ES"/>
              </w:rPr>
            </w:pPr>
          </w:p>
          <w:p w:rsidR="009D177A" w:rsidRPr="00202B47" w:rsidRDefault="009D177A" w:rsidP="009839E7">
            <w:pPr>
              <w:pStyle w:val="Regtable"/>
              <w:rPr>
                <w:rFonts w:ascii="Cambria" w:hAnsi="Cambria"/>
                <w:noProof w:val="0"/>
                <w:sz w:val="16"/>
                <w:szCs w:val="16"/>
                <w:lang w:val="es-ES"/>
              </w:rPr>
            </w:pPr>
            <w:r w:rsidRPr="00202B47">
              <w:rPr>
                <w:rFonts w:ascii="Cambria" w:hAnsi="Cambria"/>
                <w:noProof w:val="0"/>
                <w:sz w:val="16"/>
                <w:szCs w:val="16"/>
                <w:lang w:val="es-ES"/>
              </w:rPr>
              <w:t>Parámetro medido</w:t>
            </w:r>
          </w:p>
        </w:tc>
        <w:tc>
          <w:tcPr>
            <w:tcW w:w="1664" w:type="dxa"/>
            <w:shd w:val="clear" w:color="auto" w:fill="auto"/>
          </w:tcPr>
          <w:p w:rsidR="009D177A" w:rsidRPr="00202B47" w:rsidRDefault="009D177A" w:rsidP="008377A9">
            <w:pPr>
              <w:pStyle w:val="Regtable"/>
              <w:rPr>
                <w:rFonts w:ascii="Cambria" w:hAnsi="Cambria"/>
                <w:noProof w:val="0"/>
                <w:sz w:val="16"/>
                <w:szCs w:val="16"/>
                <w:lang w:val="es-ES"/>
              </w:rPr>
            </w:pPr>
          </w:p>
          <w:p w:rsidR="009D177A" w:rsidRPr="00202B47" w:rsidRDefault="009D177A" w:rsidP="008377A9">
            <w:pPr>
              <w:pStyle w:val="Regtable"/>
              <w:rPr>
                <w:rFonts w:ascii="Cambria" w:hAnsi="Cambria"/>
                <w:noProof w:val="0"/>
                <w:sz w:val="16"/>
                <w:szCs w:val="16"/>
                <w:lang w:val="es-ES"/>
              </w:rPr>
            </w:pPr>
          </w:p>
          <w:p w:rsidR="009D177A" w:rsidRPr="00202B47" w:rsidRDefault="009D177A" w:rsidP="008377A9">
            <w:pPr>
              <w:pStyle w:val="Regtable"/>
              <w:rPr>
                <w:rFonts w:ascii="Cambria" w:hAnsi="Cambria"/>
                <w:noProof w:val="0"/>
                <w:sz w:val="16"/>
                <w:szCs w:val="16"/>
                <w:lang w:val="es-ES"/>
              </w:rPr>
            </w:pPr>
            <w:r w:rsidRPr="00202B47">
              <w:rPr>
                <w:rFonts w:ascii="Cambria" w:hAnsi="Cambria"/>
                <w:noProof w:val="0"/>
                <w:sz w:val="16"/>
                <w:szCs w:val="16"/>
                <w:lang w:val="es-ES"/>
              </w:rPr>
              <w:t xml:space="preserve">Se </w:t>
            </w:r>
            <w:r w:rsidR="008377A9" w:rsidRPr="00202B47">
              <w:rPr>
                <w:rFonts w:ascii="Cambria" w:hAnsi="Cambria"/>
                <w:noProof w:val="0"/>
                <w:sz w:val="16"/>
                <w:szCs w:val="16"/>
                <w:lang w:val="es-ES"/>
              </w:rPr>
              <w:t xml:space="preserve">mide con la ocurrencia del accidente </w:t>
            </w:r>
          </w:p>
          <w:p w:rsidR="009D177A" w:rsidRPr="00202B47" w:rsidRDefault="009D177A" w:rsidP="008377A9">
            <w:pPr>
              <w:pStyle w:val="Regtable"/>
              <w:rPr>
                <w:rFonts w:ascii="Cambria" w:hAnsi="Cambria"/>
                <w:noProof w:val="0"/>
                <w:sz w:val="16"/>
                <w:szCs w:val="16"/>
                <w:lang w:val="es-ES"/>
              </w:rPr>
            </w:pPr>
          </w:p>
          <w:p w:rsidR="009D177A" w:rsidRPr="00202B47" w:rsidRDefault="009D177A" w:rsidP="008377A9">
            <w:pPr>
              <w:pStyle w:val="Regtable"/>
              <w:rPr>
                <w:rFonts w:ascii="Cambria" w:hAnsi="Cambria"/>
                <w:noProof w:val="0"/>
                <w:sz w:val="16"/>
                <w:szCs w:val="16"/>
                <w:lang w:val="es-ES"/>
              </w:rPr>
            </w:pPr>
          </w:p>
          <w:p w:rsidR="009D177A" w:rsidRPr="00202B47" w:rsidRDefault="009D177A" w:rsidP="009839E7">
            <w:pPr>
              <w:pStyle w:val="Regtable"/>
              <w:rPr>
                <w:rFonts w:ascii="Cambria" w:hAnsi="Cambria"/>
                <w:noProof w:val="0"/>
                <w:sz w:val="16"/>
                <w:szCs w:val="16"/>
                <w:lang w:val="es-ES"/>
              </w:rPr>
            </w:pPr>
          </w:p>
        </w:tc>
        <w:tc>
          <w:tcPr>
            <w:tcW w:w="3007" w:type="dxa"/>
            <w:vAlign w:val="center"/>
          </w:tcPr>
          <w:p w:rsidR="009D177A" w:rsidRPr="00202B47" w:rsidRDefault="008377A9" w:rsidP="008377A9">
            <w:pPr>
              <w:pStyle w:val="Regtable"/>
              <w:rPr>
                <w:rFonts w:ascii="Cambria" w:hAnsi="Cambria"/>
                <w:noProof w:val="0"/>
                <w:sz w:val="16"/>
                <w:szCs w:val="16"/>
                <w:lang w:val="es-ES"/>
              </w:rPr>
            </w:pPr>
            <w:r w:rsidRPr="00202B47">
              <w:rPr>
                <w:rFonts w:ascii="Cambria" w:hAnsi="Cambria"/>
                <w:noProof w:val="0"/>
                <w:sz w:val="16"/>
                <w:szCs w:val="16"/>
                <w:lang w:val="es-ES"/>
              </w:rPr>
              <w:t xml:space="preserve">Informe producido por la </w:t>
            </w:r>
            <w:proofErr w:type="spellStart"/>
            <w:r w:rsidRPr="00202B47">
              <w:rPr>
                <w:rFonts w:ascii="Cambria" w:hAnsi="Cambria"/>
                <w:noProof w:val="0"/>
                <w:sz w:val="16"/>
                <w:szCs w:val="16"/>
                <w:lang w:val="es-ES"/>
              </w:rPr>
              <w:t>Policia</w:t>
            </w:r>
            <w:proofErr w:type="spellEnd"/>
            <w:r w:rsidRPr="00202B47">
              <w:rPr>
                <w:rFonts w:ascii="Cambria" w:hAnsi="Cambria"/>
                <w:noProof w:val="0"/>
                <w:sz w:val="16"/>
                <w:szCs w:val="16"/>
                <w:lang w:val="es-ES"/>
              </w:rPr>
              <w:t xml:space="preserve"> y enviado a </w:t>
            </w:r>
            <w:r w:rsidR="009D177A" w:rsidRPr="00202B47">
              <w:rPr>
                <w:rFonts w:ascii="Cambria" w:hAnsi="Cambria"/>
                <w:noProof w:val="0"/>
                <w:sz w:val="16"/>
                <w:szCs w:val="16"/>
                <w:lang w:val="es-ES"/>
              </w:rPr>
              <w:t>UCE.</w:t>
            </w:r>
          </w:p>
          <w:p w:rsidR="009D177A" w:rsidRPr="00202B47" w:rsidRDefault="008377A9" w:rsidP="008377A9">
            <w:pPr>
              <w:pStyle w:val="Regtable"/>
              <w:rPr>
                <w:rFonts w:ascii="Cambria" w:hAnsi="Cambria"/>
                <w:noProof w:val="0"/>
                <w:sz w:val="16"/>
                <w:szCs w:val="16"/>
                <w:lang w:val="es-ES"/>
              </w:rPr>
            </w:pPr>
            <w:r w:rsidRPr="00202B47">
              <w:rPr>
                <w:rFonts w:ascii="Cambria" w:hAnsi="Cambria"/>
                <w:noProof w:val="0"/>
                <w:sz w:val="16"/>
                <w:szCs w:val="16"/>
                <w:lang w:val="es-ES"/>
              </w:rPr>
              <w:t xml:space="preserve">Informe clasificado por tipo de accidente </w:t>
            </w:r>
            <w:r w:rsidR="009D177A" w:rsidRPr="00202B47">
              <w:rPr>
                <w:rFonts w:ascii="Cambria" w:hAnsi="Cambria"/>
                <w:noProof w:val="0"/>
                <w:sz w:val="16"/>
                <w:szCs w:val="16"/>
                <w:lang w:val="es-ES"/>
              </w:rPr>
              <w:t xml:space="preserve"> (fatal </w:t>
            </w:r>
            <w:r w:rsidRPr="00202B47">
              <w:rPr>
                <w:rFonts w:ascii="Cambria" w:hAnsi="Cambria"/>
                <w:noProof w:val="0"/>
                <w:sz w:val="16"/>
                <w:szCs w:val="16"/>
                <w:lang w:val="es-ES"/>
              </w:rPr>
              <w:t xml:space="preserve">y </w:t>
            </w:r>
            <w:r w:rsidR="009D177A" w:rsidRPr="00202B47">
              <w:rPr>
                <w:rFonts w:ascii="Cambria" w:hAnsi="Cambria"/>
                <w:noProof w:val="0"/>
                <w:sz w:val="16"/>
                <w:szCs w:val="16"/>
                <w:lang w:val="es-ES"/>
              </w:rPr>
              <w:t xml:space="preserve"> no- fatal)</w:t>
            </w:r>
          </w:p>
        </w:tc>
      </w:tr>
    </w:tbl>
    <w:p w:rsidR="00DE62B6" w:rsidRPr="00202B47" w:rsidRDefault="00DE62B6" w:rsidP="009839E7">
      <w:pPr>
        <w:pStyle w:val="AutoNumpara"/>
        <w:numPr>
          <w:ilvl w:val="0"/>
          <w:numId w:val="0"/>
        </w:numPr>
        <w:ind w:left="720"/>
        <w:rPr>
          <w:noProof w:val="0"/>
          <w:color w:val="000000"/>
          <w:lang w:val="es-ES"/>
        </w:rPr>
      </w:pPr>
    </w:p>
    <w:p w:rsidR="00E90920" w:rsidRPr="00202B47" w:rsidRDefault="00E90920" w:rsidP="009839E7">
      <w:pPr>
        <w:pStyle w:val="AutoNumpara"/>
        <w:numPr>
          <w:ilvl w:val="1"/>
          <w:numId w:val="11"/>
        </w:numPr>
        <w:rPr>
          <w:noProof w:val="0"/>
          <w:color w:val="000000"/>
          <w:lang w:val="es-ES"/>
        </w:rPr>
      </w:pPr>
      <w:r w:rsidRPr="00202B47">
        <w:rPr>
          <w:noProof w:val="0"/>
          <w:lang w:val="es-ES"/>
        </w:rPr>
        <w:t>La mayor parte de los impactos deseados con la implementación del Programa se materializarán después de finalizada la implementación de cada componente</w:t>
      </w:r>
      <w:r w:rsidR="00AE18B6" w:rsidRPr="00202B47">
        <w:rPr>
          <w:noProof w:val="0"/>
          <w:lang w:val="es-ES"/>
        </w:rPr>
        <w:t>, momento en el cual se tomarán medidas de cada indicador de resultado</w:t>
      </w:r>
      <w:r w:rsidRPr="00202B47">
        <w:rPr>
          <w:noProof w:val="0"/>
          <w:lang w:val="es-ES"/>
        </w:rPr>
        <w:t>. De esta forma se contará con los elementos que permitirán realizar una evaluación de impacto más apropiada, dependiendo del componente.</w:t>
      </w:r>
    </w:p>
    <w:p w:rsidR="00B23B1C" w:rsidRPr="00202B47" w:rsidRDefault="00B23B1C" w:rsidP="009839E7">
      <w:pPr>
        <w:pStyle w:val="AutoNumpara"/>
        <w:numPr>
          <w:ilvl w:val="1"/>
          <w:numId w:val="11"/>
        </w:numPr>
        <w:rPr>
          <w:noProof w:val="0"/>
          <w:color w:val="000000"/>
          <w:lang w:val="es-ES"/>
        </w:rPr>
      </w:pPr>
      <w:r w:rsidRPr="00202B47">
        <w:rPr>
          <w:noProof w:val="0"/>
          <w:color w:val="000000"/>
          <w:lang w:val="es-ES"/>
        </w:rPr>
        <w:t>La verificación de los</w:t>
      </w:r>
      <w:r w:rsidRPr="00202B47">
        <w:rPr>
          <w:noProof w:val="0"/>
          <w:lang w:val="es-ES"/>
        </w:rPr>
        <w:t xml:space="preserve"> </w:t>
      </w:r>
      <w:r w:rsidR="00AE18B6" w:rsidRPr="00202B47">
        <w:rPr>
          <w:noProof w:val="0"/>
          <w:lang w:val="es-ES"/>
        </w:rPr>
        <w:t>i</w:t>
      </w:r>
      <w:r w:rsidRPr="00202B47">
        <w:rPr>
          <w:noProof w:val="0"/>
          <w:lang w:val="es-ES"/>
        </w:rPr>
        <w:t xml:space="preserve">ndicadores </w:t>
      </w:r>
      <w:r w:rsidR="00AE18B6" w:rsidRPr="00202B47">
        <w:rPr>
          <w:noProof w:val="0"/>
          <w:lang w:val="es-ES"/>
        </w:rPr>
        <w:t xml:space="preserve">relacionados con costos de operación vehicular, tiempos de viaje y el índice rugosidad vial se realizará al finalizar </w:t>
      </w:r>
      <w:r w:rsidR="00BF27D7" w:rsidRPr="00202B47">
        <w:rPr>
          <w:noProof w:val="0"/>
          <w:lang w:val="es-ES"/>
        </w:rPr>
        <w:t xml:space="preserve">las obras de rehabilitación y </w:t>
      </w:r>
      <w:r w:rsidR="00AE18B6" w:rsidRPr="00202B47">
        <w:rPr>
          <w:noProof w:val="0"/>
          <w:lang w:val="es-ES"/>
        </w:rPr>
        <w:t xml:space="preserve">también al </w:t>
      </w:r>
      <w:r w:rsidR="00BF27D7" w:rsidRPr="00202B47">
        <w:rPr>
          <w:noProof w:val="0"/>
          <w:lang w:val="es-ES"/>
        </w:rPr>
        <w:t xml:space="preserve">finalizar las obras de mantenimiento. </w:t>
      </w:r>
    </w:p>
    <w:p w:rsidR="00E90920" w:rsidRPr="00202B47" w:rsidRDefault="00E90920" w:rsidP="009839E7">
      <w:pPr>
        <w:pStyle w:val="AutoNumpara"/>
        <w:rPr>
          <w:noProof w:val="0"/>
          <w:color w:val="000000"/>
          <w:lang w:val="es-ES"/>
        </w:rPr>
      </w:pPr>
      <w:r w:rsidRPr="00202B47">
        <w:rPr>
          <w:noProof w:val="0"/>
          <w:lang w:val="es-ES"/>
        </w:rPr>
        <w:t>La evaluación de la operación se refiere a la verificación de la obtención de los objetivos propuestos, la cual se realiza verificando que los indicadores de resultados e impacto seleccionados hayan alcanzado los niveles esperados. Esta verificación se realizará una vez se culminen las intervenciones y se continúa haciendo periódicamente  para garantizar que los niveles esperados se obtengan.</w:t>
      </w:r>
    </w:p>
    <w:p w:rsidR="00A26FBD" w:rsidRPr="00202B47" w:rsidRDefault="00B23B1C" w:rsidP="009839E7">
      <w:pPr>
        <w:pStyle w:val="AutoNumpara"/>
        <w:numPr>
          <w:ilvl w:val="0"/>
          <w:numId w:val="0"/>
        </w:numPr>
        <w:ind w:left="720"/>
        <w:rPr>
          <w:noProof w:val="0"/>
          <w:lang w:val="es-ES"/>
        </w:rPr>
      </w:pPr>
      <w:r w:rsidRPr="00202B47">
        <w:rPr>
          <w:noProof w:val="0"/>
          <w:lang w:val="es-ES"/>
        </w:rPr>
        <w:t>Los resultados que se obtengan permitirán a la División Transporte del Banco y al ejecutor un mejor diseño de futuras operaciones y el ajuste de la estrategia del sector en el país (y contar con elementos para hacerlo en otros países de la región).</w:t>
      </w:r>
    </w:p>
    <w:p w:rsidR="008D10B9" w:rsidRPr="00202B47" w:rsidRDefault="008D10B9" w:rsidP="009839E7">
      <w:pPr>
        <w:pStyle w:val="FirstHeading"/>
        <w:keepNext w:val="0"/>
        <w:widowControl w:val="0"/>
        <w:numPr>
          <w:ilvl w:val="0"/>
          <w:numId w:val="7"/>
        </w:numPr>
        <w:rPr>
          <w:szCs w:val="24"/>
        </w:rPr>
      </w:pPr>
      <w:r w:rsidRPr="00202B47">
        <w:rPr>
          <w:szCs w:val="24"/>
        </w:rPr>
        <w:t>Metodología</w:t>
      </w:r>
      <w:r w:rsidR="009A0371" w:rsidRPr="00202B47">
        <w:rPr>
          <w:szCs w:val="24"/>
        </w:rPr>
        <w:t xml:space="preserve">s de Cálculo para los Indicadores de Resultados </w:t>
      </w:r>
    </w:p>
    <w:p w:rsidR="00044560" w:rsidRPr="00202B47" w:rsidRDefault="00044560" w:rsidP="009839E7">
      <w:pPr>
        <w:pStyle w:val="AutoNumpara"/>
        <w:numPr>
          <w:ilvl w:val="0"/>
          <w:numId w:val="0"/>
        </w:numPr>
        <w:ind w:left="720"/>
        <w:rPr>
          <w:b/>
          <w:noProof w:val="0"/>
          <w:color w:val="000000"/>
          <w:lang w:val="es-ES"/>
        </w:rPr>
      </w:pPr>
      <w:r w:rsidRPr="00202B47">
        <w:rPr>
          <w:b/>
          <w:noProof w:val="0"/>
          <w:color w:val="000000"/>
          <w:lang w:val="es-ES"/>
        </w:rPr>
        <w:lastRenderedPageBreak/>
        <w:t>(i)</w:t>
      </w:r>
      <w:r w:rsidR="007C01E8" w:rsidRPr="00202B47">
        <w:rPr>
          <w:b/>
          <w:noProof w:val="0"/>
          <w:color w:val="000000"/>
          <w:lang w:val="es-ES"/>
        </w:rPr>
        <w:t xml:space="preserve"> Indicador de Resultado</w:t>
      </w:r>
      <w:r w:rsidRPr="00202B47">
        <w:rPr>
          <w:b/>
          <w:noProof w:val="0"/>
          <w:color w:val="000000"/>
          <w:lang w:val="es-ES"/>
        </w:rPr>
        <w:t xml:space="preserve"> </w:t>
      </w:r>
      <w:r w:rsidR="007C01E8" w:rsidRPr="00202B47">
        <w:rPr>
          <w:b/>
          <w:noProof w:val="0"/>
          <w:color w:val="000000"/>
          <w:lang w:val="es-ES"/>
        </w:rPr>
        <w:t xml:space="preserve">- </w:t>
      </w:r>
      <w:r w:rsidRPr="00202B47">
        <w:rPr>
          <w:b/>
          <w:noProof w:val="0"/>
          <w:color w:val="000000"/>
          <w:lang w:val="es-ES"/>
        </w:rPr>
        <w:t>Costos de Operación Vehicular</w:t>
      </w:r>
    </w:p>
    <w:p w:rsidR="00680DE4" w:rsidRPr="00202B47" w:rsidRDefault="00680DE4" w:rsidP="009839E7">
      <w:pPr>
        <w:pStyle w:val="AutoNumpara"/>
        <w:rPr>
          <w:noProof w:val="0"/>
          <w:color w:val="000000"/>
          <w:lang w:val="es-ES"/>
        </w:rPr>
      </w:pPr>
      <w:r w:rsidRPr="00202B47">
        <w:rPr>
          <w:noProof w:val="0"/>
          <w:color w:val="000000"/>
          <w:lang w:val="es-ES"/>
        </w:rPr>
        <w:t>La determinación de la Línea Base (año 201</w:t>
      </w:r>
      <w:r w:rsidR="009D177A" w:rsidRPr="00202B47">
        <w:rPr>
          <w:noProof w:val="0"/>
          <w:color w:val="000000"/>
          <w:lang w:val="es-ES"/>
        </w:rPr>
        <w:t>3</w:t>
      </w:r>
      <w:r w:rsidRPr="00202B47">
        <w:rPr>
          <w:noProof w:val="0"/>
          <w:color w:val="000000"/>
          <w:lang w:val="es-ES"/>
        </w:rPr>
        <w:t xml:space="preserve">) se realiza para cada tramo a ser intervenido de </w:t>
      </w:r>
      <w:r w:rsidRPr="00202B47">
        <w:rPr>
          <w:noProof w:val="0"/>
          <w:lang w:val="es-ES"/>
        </w:rPr>
        <w:t xml:space="preserve">mantenimiento de la carretera </w:t>
      </w:r>
      <w:proofErr w:type="spellStart"/>
      <w:r w:rsidR="00505115" w:rsidRPr="00202B47">
        <w:rPr>
          <w:noProof w:val="0"/>
          <w:color w:val="000000"/>
          <w:lang w:val="es-ES"/>
        </w:rPr>
        <w:t>Ennery-Plaisance</w:t>
      </w:r>
      <w:proofErr w:type="spellEnd"/>
      <w:r w:rsidRPr="00202B47">
        <w:rPr>
          <w:noProof w:val="0"/>
          <w:color w:val="000000"/>
          <w:lang w:val="es-ES"/>
        </w:rPr>
        <w:t>. Para cada uno de estos tramos se determina tanto el Costo de Operación Vehicular (COV) medido en USD/</w:t>
      </w:r>
      <w:proofErr w:type="spellStart"/>
      <w:r w:rsidRPr="00202B47">
        <w:rPr>
          <w:noProof w:val="0"/>
          <w:color w:val="000000"/>
          <w:lang w:val="es-ES"/>
        </w:rPr>
        <w:t>Veh</w:t>
      </w:r>
      <w:proofErr w:type="spellEnd"/>
      <w:r w:rsidRPr="00202B47">
        <w:rPr>
          <w:noProof w:val="0"/>
          <w:color w:val="000000"/>
          <w:lang w:val="es-ES"/>
        </w:rPr>
        <w:t>-Km a precios constantes de 201</w:t>
      </w:r>
      <w:r w:rsidR="009D177A" w:rsidRPr="00202B47">
        <w:rPr>
          <w:noProof w:val="0"/>
          <w:color w:val="000000"/>
          <w:lang w:val="es-ES"/>
        </w:rPr>
        <w:t>3</w:t>
      </w:r>
      <w:r w:rsidRPr="00202B47">
        <w:rPr>
          <w:noProof w:val="0"/>
          <w:color w:val="000000"/>
          <w:lang w:val="es-ES"/>
        </w:rPr>
        <w:t xml:space="preserve"> y el  porcentaje de reducción del COV, comparando las situaciones sin y con proyecto y ponderando el ahorro de cada tipo de vehículo por el porcentaje de dicho tipo en el total. Para determinar el porcentaje de reducción de toda la extensión de la carretera objeto del contrato, se pondera los porcentajes de reducción del COV de cada uno de los tramos integrantes  por las longitudes de los mismos.</w:t>
      </w:r>
    </w:p>
    <w:p w:rsidR="00680DE4" w:rsidRPr="00202B47" w:rsidRDefault="00680DE4" w:rsidP="009839E7">
      <w:pPr>
        <w:pStyle w:val="AutoNumpara"/>
        <w:rPr>
          <w:noProof w:val="0"/>
          <w:color w:val="000000"/>
          <w:lang w:val="es-ES"/>
        </w:rPr>
      </w:pPr>
      <w:r w:rsidRPr="00202B47">
        <w:rPr>
          <w:noProof w:val="0"/>
          <w:color w:val="000000"/>
          <w:lang w:val="es-ES"/>
        </w:rPr>
        <w:t>En virtud de que en las evaluaciones económicas de cada tramo se ha utilizado el modelo HDM-4, se ha definido que, por simplicidad del cálculo, se utilice el sub</w:t>
      </w:r>
      <w:r w:rsidR="00B01AA2" w:rsidRPr="00202B47">
        <w:rPr>
          <w:noProof w:val="0"/>
          <w:color w:val="000000"/>
          <w:lang w:val="es-ES"/>
        </w:rPr>
        <w:t>-</w:t>
      </w:r>
      <w:r w:rsidRPr="00202B47">
        <w:rPr>
          <w:noProof w:val="0"/>
          <w:color w:val="000000"/>
          <w:lang w:val="es-ES"/>
        </w:rPr>
        <w:t xml:space="preserve">modelo VOC (Costo de Operación Vehicular por sus siglas en inglés) del mencionado modelo HDM. </w:t>
      </w:r>
    </w:p>
    <w:p w:rsidR="00680DE4" w:rsidRPr="00202B47" w:rsidRDefault="00680DE4" w:rsidP="009839E7">
      <w:pPr>
        <w:pStyle w:val="AutoNumpara"/>
        <w:rPr>
          <w:noProof w:val="0"/>
          <w:color w:val="000000"/>
          <w:lang w:val="es-ES"/>
        </w:rPr>
      </w:pPr>
      <w:r w:rsidRPr="00202B47">
        <w:rPr>
          <w:noProof w:val="0"/>
          <w:color w:val="000000"/>
          <w:lang w:val="es-ES"/>
        </w:rPr>
        <w:t xml:space="preserve">Para  utilizar el mencionado modelo VOC, se deben confeccionar los archivos de base para cada tipo de vehículo en cada proyecto (Vehículos livianos, Ómnibus, Camión liviano, Camión Medio, Camión pesado). </w:t>
      </w:r>
    </w:p>
    <w:p w:rsidR="00680DE4" w:rsidRPr="00202B47" w:rsidRDefault="00680DE4" w:rsidP="009839E7">
      <w:pPr>
        <w:pStyle w:val="AutoNumpara"/>
        <w:rPr>
          <w:noProof w:val="0"/>
          <w:color w:val="000000"/>
          <w:lang w:val="es-ES"/>
        </w:rPr>
      </w:pPr>
      <w:r w:rsidRPr="00202B47">
        <w:rPr>
          <w:noProof w:val="0"/>
          <w:color w:val="000000"/>
          <w:lang w:val="es-ES"/>
        </w:rPr>
        <w:t>Utilizando dichos archivos y corriendo el modelo VOC, se calculan los costos de operación de todos los tipos de vehículo mencionados para</w:t>
      </w:r>
      <w:r w:rsidR="00E97FF7" w:rsidRPr="00202B47">
        <w:rPr>
          <w:noProof w:val="0"/>
          <w:color w:val="000000"/>
          <w:lang w:val="es-ES"/>
        </w:rPr>
        <w:t xml:space="preserve"> la situación sin proyecto (COV sin proyecto</w:t>
      </w:r>
      <w:r w:rsidRPr="00202B47">
        <w:rPr>
          <w:noProof w:val="0"/>
          <w:color w:val="000000"/>
          <w:lang w:val="es-ES"/>
        </w:rPr>
        <w:t>).</w:t>
      </w:r>
    </w:p>
    <w:p w:rsidR="00680DE4" w:rsidRPr="00202B47" w:rsidRDefault="00680DE4" w:rsidP="009839E7">
      <w:pPr>
        <w:pStyle w:val="AutoNumpara"/>
        <w:rPr>
          <w:noProof w:val="0"/>
          <w:color w:val="000000"/>
          <w:lang w:val="es-ES"/>
        </w:rPr>
      </w:pPr>
      <w:r w:rsidRPr="00202B47">
        <w:rPr>
          <w:noProof w:val="0"/>
          <w:color w:val="000000"/>
          <w:lang w:val="es-ES"/>
        </w:rPr>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202B47">
        <w:rPr>
          <w:noProof w:val="0"/>
          <w:color w:val="000000"/>
          <w:lang w:val="es-ES"/>
        </w:rPr>
        <w:t>COVcp</w:t>
      </w:r>
      <w:proofErr w:type="spellEnd"/>
      <w:r w:rsidRPr="00202B47">
        <w:rPr>
          <w:noProof w:val="0"/>
          <w:color w:val="000000"/>
          <w:lang w:val="es-ES"/>
        </w:rPr>
        <w:t xml:space="preserve">). Para el cálculo de los valores para el Año </w:t>
      </w:r>
      <w:r w:rsidR="00AB4835" w:rsidRPr="00202B47">
        <w:rPr>
          <w:noProof w:val="0"/>
          <w:color w:val="000000"/>
          <w:lang w:val="es-ES"/>
        </w:rPr>
        <w:t>201</w:t>
      </w:r>
      <w:r w:rsidR="008377A9" w:rsidRPr="00202B47">
        <w:rPr>
          <w:noProof w:val="0"/>
          <w:color w:val="000000"/>
          <w:lang w:val="es-ES"/>
        </w:rPr>
        <w:t>7</w:t>
      </w:r>
      <w:r w:rsidR="00AB4835" w:rsidRPr="00202B47">
        <w:rPr>
          <w:noProof w:val="0"/>
          <w:color w:val="000000"/>
          <w:lang w:val="es-ES"/>
        </w:rPr>
        <w:t xml:space="preserve"> </w:t>
      </w:r>
      <w:r w:rsidRPr="00202B47">
        <w:rPr>
          <w:noProof w:val="0"/>
          <w:color w:val="000000"/>
          <w:lang w:val="es-ES"/>
        </w:rPr>
        <w:t xml:space="preserve">del indicador se ha supuesto que la composición del tránsito no sufre cambios sustanciales en la situación con proyecto y se han utilizado las rugosidades que estiman obtenerse mediante la construcción del proyecto. </w:t>
      </w:r>
    </w:p>
    <w:p w:rsidR="00680DE4" w:rsidRPr="00202B47" w:rsidRDefault="00680DE4" w:rsidP="009839E7">
      <w:pPr>
        <w:pStyle w:val="AutoNumpara"/>
        <w:rPr>
          <w:noProof w:val="0"/>
          <w:color w:val="000000"/>
          <w:lang w:val="es-ES"/>
        </w:rPr>
      </w:pPr>
      <w:r w:rsidRPr="00202B47">
        <w:rPr>
          <w:noProof w:val="0"/>
          <w:color w:val="000000"/>
          <w:lang w:val="es-ES"/>
        </w:rPr>
        <w:t xml:space="preserve">Una vez que el proyecto se culmine, </w:t>
      </w:r>
      <w:r w:rsidR="003A4FE0" w:rsidRPr="00202B47">
        <w:rPr>
          <w:noProof w:val="0"/>
          <w:color w:val="000000"/>
          <w:lang w:val="es-ES"/>
        </w:rPr>
        <w:t xml:space="preserve">se obtendrá una medición de la rugosidad vial y </w:t>
      </w:r>
      <w:r w:rsidRPr="00202B47">
        <w:rPr>
          <w:noProof w:val="0"/>
          <w:color w:val="000000"/>
          <w:lang w:val="es-ES"/>
        </w:rPr>
        <w:t>se deberá realizar un estudio de tránsito para determinar volumen y composición</w:t>
      </w:r>
      <w:r w:rsidR="003A4FE0" w:rsidRPr="00202B47">
        <w:rPr>
          <w:noProof w:val="0"/>
          <w:color w:val="000000"/>
          <w:lang w:val="es-ES"/>
        </w:rPr>
        <w:t xml:space="preserve"> del tráfico.  Con esta información se </w:t>
      </w:r>
      <w:r w:rsidRPr="00202B47">
        <w:rPr>
          <w:noProof w:val="0"/>
          <w:color w:val="000000"/>
          <w:lang w:val="es-ES"/>
        </w:rPr>
        <w:t xml:space="preserve">vuelven a correr los archivos del VOC </w:t>
      </w:r>
      <w:r w:rsidR="003A4FE0" w:rsidRPr="00202B47">
        <w:rPr>
          <w:noProof w:val="0"/>
          <w:color w:val="000000"/>
          <w:lang w:val="es-ES"/>
        </w:rPr>
        <w:t xml:space="preserve">del HDM-4 </w:t>
      </w:r>
      <w:r w:rsidRPr="00202B47">
        <w:rPr>
          <w:noProof w:val="0"/>
          <w:color w:val="000000"/>
          <w:lang w:val="es-ES"/>
        </w:rPr>
        <w:t>con el tránsito y la rugosidad</w:t>
      </w:r>
      <w:r w:rsidR="003A4FE0" w:rsidRPr="00202B47">
        <w:rPr>
          <w:noProof w:val="0"/>
          <w:color w:val="000000"/>
          <w:lang w:val="es-ES"/>
        </w:rPr>
        <w:t>, para obtener los costos de operación vehicular con las nuevas condiciones viales</w:t>
      </w:r>
      <w:r w:rsidRPr="00202B47">
        <w:rPr>
          <w:noProof w:val="0"/>
          <w:color w:val="000000"/>
          <w:lang w:val="es-ES"/>
        </w:rPr>
        <w:t xml:space="preserve">. </w:t>
      </w:r>
    </w:p>
    <w:p w:rsidR="00552B63" w:rsidRPr="00202B47" w:rsidRDefault="00680DE4" w:rsidP="009839E7">
      <w:pPr>
        <w:pStyle w:val="AutoNumpara"/>
        <w:rPr>
          <w:noProof w:val="0"/>
          <w:lang w:val="es-ES"/>
        </w:rPr>
      </w:pPr>
      <w:r w:rsidRPr="00202B47">
        <w:rPr>
          <w:noProof w:val="0"/>
          <w:color w:val="000000"/>
          <w:lang w:val="es-ES"/>
        </w:rPr>
        <w:t xml:space="preserve">Introduciendo los datos de los  </w:t>
      </w:r>
      <w:proofErr w:type="spellStart"/>
      <w:r w:rsidRPr="00202B47">
        <w:rPr>
          <w:noProof w:val="0"/>
          <w:color w:val="000000"/>
          <w:lang w:val="es-ES"/>
        </w:rPr>
        <w:t>COVsp</w:t>
      </w:r>
      <w:proofErr w:type="spellEnd"/>
      <w:r w:rsidRPr="00202B47">
        <w:rPr>
          <w:noProof w:val="0"/>
          <w:color w:val="000000"/>
          <w:lang w:val="es-ES"/>
        </w:rPr>
        <w:t xml:space="preserve"> y los </w:t>
      </w:r>
      <w:proofErr w:type="spellStart"/>
      <w:r w:rsidRPr="00202B47">
        <w:rPr>
          <w:noProof w:val="0"/>
          <w:color w:val="000000"/>
          <w:lang w:val="es-ES"/>
        </w:rPr>
        <w:t>COVcp</w:t>
      </w:r>
      <w:proofErr w:type="spellEnd"/>
      <w:r w:rsidRPr="00202B47">
        <w:rPr>
          <w:noProof w:val="0"/>
          <w:color w:val="000000"/>
          <w:lang w:val="es-ES"/>
        </w:rPr>
        <w:t xml:space="preserve"> (para la situación con proyecto y la efectivamente alcanzada) se podrá obtener el valor de los indicadores mencionados, por tramo y por categoría de intervención del Programa. </w:t>
      </w:r>
    </w:p>
    <w:p w:rsidR="00552B63" w:rsidRPr="00202B47" w:rsidRDefault="00552B63" w:rsidP="009839E7">
      <w:pPr>
        <w:pStyle w:val="AutoNumpara"/>
        <w:rPr>
          <w:noProof w:val="0"/>
          <w:lang w:val="es-ES"/>
        </w:rPr>
      </w:pPr>
      <w:r w:rsidRPr="00202B47">
        <w:rPr>
          <w:noProof w:val="0"/>
          <w:color w:val="000000"/>
          <w:lang w:val="es-ES"/>
        </w:rPr>
        <w:t xml:space="preserve">La vía </w:t>
      </w:r>
      <w:proofErr w:type="spellStart"/>
      <w:r w:rsidR="00505115" w:rsidRPr="00202B47">
        <w:rPr>
          <w:noProof w:val="0"/>
          <w:color w:val="000000"/>
          <w:lang w:val="es-ES"/>
        </w:rPr>
        <w:t>Ennery-Plaisance</w:t>
      </w:r>
      <w:proofErr w:type="spellEnd"/>
      <w:r w:rsidR="00505115" w:rsidRPr="00202B47">
        <w:rPr>
          <w:noProof w:val="0"/>
          <w:color w:val="000000"/>
          <w:lang w:val="es-ES"/>
        </w:rPr>
        <w:t xml:space="preserve"> </w:t>
      </w:r>
      <w:r w:rsidRPr="00202B47">
        <w:rPr>
          <w:noProof w:val="0"/>
          <w:color w:val="000000"/>
          <w:lang w:val="es-ES"/>
        </w:rPr>
        <w:t xml:space="preserve"> consiste de dos tramos, como se describe a continuación: </w:t>
      </w:r>
      <w:r w:rsidR="00606655" w:rsidRPr="00202B47">
        <w:rPr>
          <w:noProof w:val="0"/>
          <w:szCs w:val="24"/>
          <w:lang w:val="es-ES"/>
        </w:rPr>
        <w:t xml:space="preserve">(i) </w:t>
      </w:r>
      <w:proofErr w:type="spellStart"/>
      <w:r w:rsidR="00606655" w:rsidRPr="00202B47">
        <w:rPr>
          <w:noProof w:val="0"/>
          <w:szCs w:val="24"/>
          <w:u w:val="single"/>
          <w:lang w:val="es-ES"/>
        </w:rPr>
        <w:t>Subtramo</w:t>
      </w:r>
      <w:proofErr w:type="spellEnd"/>
      <w:r w:rsidR="00606655" w:rsidRPr="00202B47">
        <w:rPr>
          <w:noProof w:val="0"/>
          <w:szCs w:val="24"/>
          <w:u w:val="single"/>
          <w:lang w:val="es-ES"/>
        </w:rPr>
        <w:t xml:space="preserve"> I</w:t>
      </w:r>
      <w:r w:rsidR="00606655" w:rsidRPr="00202B47">
        <w:rPr>
          <w:noProof w:val="0"/>
          <w:szCs w:val="24"/>
          <w:lang w:val="es-ES"/>
        </w:rPr>
        <w:t xml:space="preserve">: </w:t>
      </w:r>
      <w:proofErr w:type="spellStart"/>
      <w:r w:rsidR="00606655" w:rsidRPr="00202B47">
        <w:rPr>
          <w:noProof w:val="0"/>
          <w:szCs w:val="24"/>
          <w:lang w:val="es-ES"/>
        </w:rPr>
        <w:t>Ennery</w:t>
      </w:r>
      <w:proofErr w:type="spellEnd"/>
      <w:r w:rsidR="00606655" w:rsidRPr="00202B47">
        <w:rPr>
          <w:noProof w:val="0"/>
          <w:szCs w:val="24"/>
          <w:lang w:val="es-ES"/>
        </w:rPr>
        <w:t xml:space="preserve"> - </w:t>
      </w:r>
      <w:proofErr w:type="spellStart"/>
      <w:r w:rsidR="00606655" w:rsidRPr="00202B47">
        <w:rPr>
          <w:noProof w:val="0"/>
          <w:szCs w:val="24"/>
          <w:lang w:val="es-ES"/>
        </w:rPr>
        <w:t>Mermelade</w:t>
      </w:r>
      <w:proofErr w:type="spellEnd"/>
      <w:r w:rsidR="00606655" w:rsidRPr="00202B47">
        <w:rPr>
          <w:noProof w:val="0"/>
          <w:szCs w:val="24"/>
          <w:lang w:val="es-ES"/>
        </w:rPr>
        <w:t xml:space="preserve">, con longitud de </w:t>
      </w:r>
      <w:r w:rsidR="004923EF" w:rsidRPr="00202B47">
        <w:rPr>
          <w:noProof w:val="0"/>
          <w:szCs w:val="24"/>
          <w:lang w:val="es-ES"/>
        </w:rPr>
        <w:t>8</w:t>
      </w:r>
      <w:r w:rsidR="00606655" w:rsidRPr="00202B47">
        <w:rPr>
          <w:noProof w:val="0"/>
          <w:szCs w:val="24"/>
          <w:lang w:val="es-ES"/>
        </w:rPr>
        <w:t>,</w:t>
      </w:r>
      <w:r w:rsidR="004923EF" w:rsidRPr="00202B47">
        <w:rPr>
          <w:noProof w:val="0"/>
          <w:szCs w:val="24"/>
          <w:lang w:val="es-ES"/>
        </w:rPr>
        <w:t>69</w:t>
      </w:r>
      <w:r w:rsidR="00606655" w:rsidRPr="00202B47">
        <w:rPr>
          <w:noProof w:val="0"/>
          <w:szCs w:val="24"/>
          <w:lang w:val="es-ES"/>
        </w:rPr>
        <w:t xml:space="preserve"> km; (ii) </w:t>
      </w:r>
      <w:proofErr w:type="spellStart"/>
      <w:r w:rsidR="00606655" w:rsidRPr="00202B47">
        <w:rPr>
          <w:noProof w:val="0"/>
          <w:szCs w:val="24"/>
          <w:u w:val="single"/>
          <w:lang w:val="es-ES"/>
        </w:rPr>
        <w:t>Subtramo</w:t>
      </w:r>
      <w:proofErr w:type="spellEnd"/>
      <w:r w:rsidR="00606655" w:rsidRPr="00202B47">
        <w:rPr>
          <w:noProof w:val="0"/>
          <w:szCs w:val="24"/>
          <w:u w:val="single"/>
          <w:lang w:val="es-ES"/>
        </w:rPr>
        <w:t xml:space="preserve"> II</w:t>
      </w:r>
      <w:r w:rsidR="00606655" w:rsidRPr="00202B47">
        <w:rPr>
          <w:noProof w:val="0"/>
          <w:szCs w:val="24"/>
          <w:lang w:val="es-ES"/>
        </w:rPr>
        <w:t xml:space="preserve">: </w:t>
      </w:r>
      <w:proofErr w:type="spellStart"/>
      <w:r w:rsidR="00606655" w:rsidRPr="00202B47">
        <w:rPr>
          <w:noProof w:val="0"/>
          <w:szCs w:val="24"/>
          <w:lang w:val="es-ES"/>
        </w:rPr>
        <w:t>Mermelade</w:t>
      </w:r>
      <w:proofErr w:type="spellEnd"/>
      <w:r w:rsidR="00606655" w:rsidRPr="00202B47">
        <w:rPr>
          <w:noProof w:val="0"/>
          <w:szCs w:val="24"/>
          <w:lang w:val="es-ES"/>
        </w:rPr>
        <w:t xml:space="preserve"> - </w:t>
      </w:r>
      <w:proofErr w:type="spellStart"/>
      <w:r w:rsidR="00606655" w:rsidRPr="00202B47">
        <w:rPr>
          <w:noProof w:val="0"/>
          <w:szCs w:val="24"/>
          <w:lang w:val="es-ES"/>
        </w:rPr>
        <w:t>Plaisance</w:t>
      </w:r>
      <w:proofErr w:type="spellEnd"/>
      <w:r w:rsidR="00606655" w:rsidRPr="00202B47">
        <w:rPr>
          <w:noProof w:val="0"/>
          <w:szCs w:val="24"/>
          <w:lang w:val="es-ES"/>
        </w:rPr>
        <w:t>, con longitud de 1</w:t>
      </w:r>
      <w:r w:rsidR="00457397" w:rsidRPr="00202B47">
        <w:rPr>
          <w:noProof w:val="0"/>
          <w:szCs w:val="24"/>
          <w:lang w:val="es-ES"/>
        </w:rPr>
        <w:t>4</w:t>
      </w:r>
      <w:r w:rsidR="00606655" w:rsidRPr="00202B47">
        <w:rPr>
          <w:noProof w:val="0"/>
          <w:szCs w:val="24"/>
          <w:lang w:val="es-ES"/>
        </w:rPr>
        <w:t>,</w:t>
      </w:r>
      <w:r w:rsidR="00457397" w:rsidRPr="00202B47">
        <w:rPr>
          <w:noProof w:val="0"/>
          <w:szCs w:val="24"/>
          <w:lang w:val="es-ES"/>
        </w:rPr>
        <w:t>08</w:t>
      </w:r>
      <w:r w:rsidR="00606655" w:rsidRPr="00202B47">
        <w:rPr>
          <w:noProof w:val="0"/>
          <w:szCs w:val="24"/>
          <w:lang w:val="es-ES"/>
        </w:rPr>
        <w:t xml:space="preserve"> km. La longitud total del tramo vial es de 2</w:t>
      </w:r>
      <w:r w:rsidR="00457397" w:rsidRPr="00202B47">
        <w:rPr>
          <w:noProof w:val="0"/>
          <w:szCs w:val="24"/>
          <w:lang w:val="es-ES"/>
        </w:rPr>
        <w:t>2</w:t>
      </w:r>
      <w:r w:rsidR="00606655" w:rsidRPr="00202B47">
        <w:rPr>
          <w:noProof w:val="0"/>
          <w:szCs w:val="24"/>
          <w:lang w:val="es-ES"/>
        </w:rPr>
        <w:t>,</w:t>
      </w:r>
      <w:r w:rsidR="00457397" w:rsidRPr="00202B47">
        <w:rPr>
          <w:noProof w:val="0"/>
          <w:szCs w:val="24"/>
          <w:lang w:val="es-ES"/>
        </w:rPr>
        <w:t>7</w:t>
      </w:r>
      <w:r w:rsidR="00606655" w:rsidRPr="00202B47">
        <w:rPr>
          <w:noProof w:val="0"/>
          <w:szCs w:val="24"/>
          <w:lang w:val="es-ES"/>
        </w:rPr>
        <w:t xml:space="preserve"> km.</w:t>
      </w:r>
    </w:p>
    <w:p w:rsidR="00E97FF7" w:rsidRPr="00202B47" w:rsidRDefault="00680DE4" w:rsidP="009839E7">
      <w:pPr>
        <w:pStyle w:val="AutoNumpara"/>
        <w:rPr>
          <w:noProof w:val="0"/>
          <w:lang w:val="es-ES"/>
        </w:rPr>
      </w:pPr>
      <w:r w:rsidRPr="00202B47">
        <w:rPr>
          <w:noProof w:val="0"/>
          <w:color w:val="000000"/>
          <w:lang w:val="es-ES"/>
        </w:rPr>
        <w:t xml:space="preserve">Los datos, metodología y fuentes de cálculo para determinar la línea de base y meta </w:t>
      </w:r>
      <w:r w:rsidR="00546992" w:rsidRPr="00202B47">
        <w:rPr>
          <w:noProof w:val="0"/>
          <w:color w:val="000000"/>
          <w:lang w:val="es-ES"/>
        </w:rPr>
        <w:t xml:space="preserve">de los costos de </w:t>
      </w:r>
      <w:r w:rsidR="006E041D" w:rsidRPr="00202B47">
        <w:rPr>
          <w:noProof w:val="0"/>
          <w:color w:val="000000"/>
          <w:lang w:val="es-ES"/>
        </w:rPr>
        <w:t>operación</w:t>
      </w:r>
      <w:r w:rsidR="00546992" w:rsidRPr="00202B47">
        <w:rPr>
          <w:noProof w:val="0"/>
          <w:color w:val="000000"/>
          <w:lang w:val="es-ES"/>
        </w:rPr>
        <w:t xml:space="preserve"> vehicular </w:t>
      </w:r>
      <w:r w:rsidRPr="00202B47">
        <w:rPr>
          <w:noProof w:val="0"/>
          <w:color w:val="000000"/>
          <w:lang w:val="es-ES"/>
        </w:rPr>
        <w:t xml:space="preserve">se presenta </w:t>
      </w:r>
      <w:r w:rsidR="00546992" w:rsidRPr="00202B47">
        <w:rPr>
          <w:noProof w:val="0"/>
          <w:color w:val="000000"/>
          <w:lang w:val="es-ES"/>
        </w:rPr>
        <w:t xml:space="preserve">en la siguiente tabla: </w:t>
      </w:r>
    </w:p>
    <w:p w:rsidR="00DE7200" w:rsidRPr="00202B47" w:rsidRDefault="00DE7200" w:rsidP="009839E7">
      <w:pPr>
        <w:pStyle w:val="AutoNumpara"/>
        <w:numPr>
          <w:ilvl w:val="0"/>
          <w:numId w:val="0"/>
        </w:numPr>
        <w:ind w:left="720"/>
        <w:rPr>
          <w:noProof w:val="0"/>
          <w:lang w:val="es-ES"/>
        </w:rPr>
      </w:pPr>
    </w:p>
    <w:p w:rsidR="00E97FF7" w:rsidRPr="00202B47" w:rsidRDefault="006353E9" w:rsidP="009839E7">
      <w:pPr>
        <w:spacing w:after="200" w:line="276" w:lineRule="auto"/>
        <w:jc w:val="center"/>
        <w:rPr>
          <w:b/>
          <w:szCs w:val="24"/>
          <w:lang w:val="es-ES"/>
        </w:rPr>
      </w:pPr>
      <w:r w:rsidRPr="00202B47">
        <w:rPr>
          <w:b/>
          <w:szCs w:val="24"/>
          <w:lang w:val="es-ES"/>
        </w:rPr>
        <w:t>Cuadro 7</w:t>
      </w:r>
      <w:r w:rsidR="00E97FF7" w:rsidRPr="00202B47">
        <w:rPr>
          <w:b/>
          <w:szCs w:val="24"/>
          <w:lang w:val="es-ES"/>
        </w:rPr>
        <w:t>:</w:t>
      </w:r>
      <w:r w:rsidR="00552B63" w:rsidRPr="00202B47">
        <w:rPr>
          <w:b/>
          <w:szCs w:val="24"/>
          <w:lang w:val="es-ES"/>
        </w:rPr>
        <w:t xml:space="preserve"> </w:t>
      </w:r>
      <w:r w:rsidR="007C01E8" w:rsidRPr="00202B47">
        <w:rPr>
          <w:b/>
          <w:szCs w:val="24"/>
          <w:lang w:val="es-ES"/>
        </w:rPr>
        <w:t>Costos de Operación  Vehicular</w:t>
      </w:r>
      <w:r w:rsidR="00552B63" w:rsidRPr="00202B47">
        <w:rPr>
          <w:b/>
          <w:szCs w:val="24"/>
          <w:lang w:val="es-ES"/>
        </w:rPr>
        <w:t xml:space="preserve"> </w:t>
      </w:r>
    </w:p>
    <w:p w:rsidR="00721C80" w:rsidRPr="00202B47" w:rsidRDefault="00721C80" w:rsidP="009839E7">
      <w:pPr>
        <w:rPr>
          <w:b/>
          <w:sz w:val="20"/>
          <w:lang w:val="es-ES"/>
        </w:rPr>
      </w:pPr>
      <w:r w:rsidRPr="00202B47">
        <w:rPr>
          <w:b/>
          <w:bCs/>
          <w:sz w:val="20"/>
          <w:lang w:val="es-ES"/>
        </w:rPr>
        <w:t>PROYECTO: RUTA N°1 Tramo ENNERY - PLAISANCE</w:t>
      </w:r>
    </w:p>
    <w:p w:rsidR="00721C80" w:rsidRPr="00202B47" w:rsidRDefault="00721C80" w:rsidP="009839E7">
      <w:pPr>
        <w:rPr>
          <w:b/>
          <w:sz w:val="20"/>
          <w:lang w:val="es-ES"/>
        </w:rPr>
      </w:pPr>
      <w:r w:rsidRPr="00202B47">
        <w:rPr>
          <w:b/>
          <w:sz w:val="20"/>
          <w:lang w:val="es-ES"/>
        </w:rPr>
        <w:t>Costos Promedio de Operación (US$/veh.km)</w:t>
      </w:r>
    </w:p>
    <w:p w:rsidR="00721C80" w:rsidRPr="00202B47" w:rsidRDefault="00721C80" w:rsidP="009839E7">
      <w:pPr>
        <w:rPr>
          <w:b/>
          <w:sz w:val="20"/>
          <w:lang w:val="es-ES"/>
        </w:rPr>
      </w:pPr>
      <w:r w:rsidRPr="00202B47">
        <w:rPr>
          <w:noProof/>
          <w:sz w:val="20"/>
          <w:lang w:val="en-US"/>
        </w:rPr>
        <w:drawing>
          <wp:inline distT="0" distB="0" distL="0" distR="0" wp14:anchorId="2E36EB67" wp14:editId="0BF18E1C">
            <wp:extent cx="5355207" cy="69874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398000" cy="704324"/>
                    </a:xfrm>
                    <a:prstGeom prst="rect">
                      <a:avLst/>
                    </a:prstGeom>
                    <a:noFill/>
                    <a:ln w="9525">
                      <a:noFill/>
                      <a:miter lim="800000"/>
                      <a:headEnd/>
                      <a:tailEnd/>
                    </a:ln>
                  </pic:spPr>
                </pic:pic>
              </a:graphicData>
            </a:graphic>
          </wp:inline>
        </w:drawing>
      </w:r>
    </w:p>
    <w:p w:rsidR="00721C80" w:rsidRPr="00202B47" w:rsidRDefault="00721C80" w:rsidP="009839E7">
      <w:pPr>
        <w:rPr>
          <w:b/>
          <w:sz w:val="20"/>
          <w:lang w:val="es-ES"/>
        </w:rPr>
      </w:pPr>
    </w:p>
    <w:p w:rsidR="00044560" w:rsidRPr="00202B47" w:rsidRDefault="00044560" w:rsidP="009839E7">
      <w:pPr>
        <w:pStyle w:val="AutoNumpara"/>
        <w:numPr>
          <w:ilvl w:val="0"/>
          <w:numId w:val="0"/>
        </w:numPr>
        <w:ind w:left="720"/>
        <w:rPr>
          <w:b/>
          <w:noProof w:val="0"/>
          <w:color w:val="000000"/>
          <w:lang w:val="es-ES"/>
        </w:rPr>
      </w:pPr>
      <w:r w:rsidRPr="00202B47">
        <w:rPr>
          <w:b/>
          <w:noProof w:val="0"/>
          <w:color w:val="000000"/>
          <w:lang w:val="es-ES"/>
        </w:rPr>
        <w:t xml:space="preserve">(ii) </w:t>
      </w:r>
      <w:r w:rsidR="007C01E8" w:rsidRPr="00202B47">
        <w:rPr>
          <w:b/>
          <w:noProof w:val="0"/>
          <w:color w:val="000000"/>
          <w:lang w:val="es-ES"/>
        </w:rPr>
        <w:t xml:space="preserve">Indicador de Resultado - </w:t>
      </w:r>
      <w:r w:rsidRPr="00202B47">
        <w:rPr>
          <w:b/>
          <w:noProof w:val="0"/>
          <w:color w:val="000000"/>
          <w:lang w:val="es-ES"/>
        </w:rPr>
        <w:t>Tiempos de Viaje</w:t>
      </w:r>
    </w:p>
    <w:p w:rsidR="00546992" w:rsidRPr="00202B47" w:rsidRDefault="00546992" w:rsidP="009839E7">
      <w:pPr>
        <w:pStyle w:val="AutoNumpara"/>
        <w:rPr>
          <w:noProof w:val="0"/>
          <w:color w:val="000000"/>
          <w:lang w:val="es-ES"/>
        </w:rPr>
      </w:pPr>
      <w:r w:rsidRPr="00202B47">
        <w:rPr>
          <w:noProof w:val="0"/>
          <w:color w:val="000000"/>
          <w:lang w:val="es-ES"/>
        </w:rPr>
        <w:t>La determinación de la Línea Base (año 201</w:t>
      </w:r>
      <w:r w:rsidR="00BB0EDD" w:rsidRPr="00202B47">
        <w:rPr>
          <w:noProof w:val="0"/>
          <w:color w:val="000000"/>
          <w:lang w:val="es-ES"/>
        </w:rPr>
        <w:t>3</w:t>
      </w:r>
      <w:r w:rsidRPr="00202B47">
        <w:rPr>
          <w:noProof w:val="0"/>
          <w:color w:val="000000"/>
          <w:lang w:val="es-ES"/>
        </w:rPr>
        <w:t xml:space="preserve">) se realiza para cado tramo. Para todos los casos se determina el tiempo de viaje medido en minutos u horas por vehículo para las situaciones sin y con proyecto y el tiempo de viaje promedio, ponderando el tiempo de viaje de cada vehículo por la participación de cada tipo de </w:t>
      </w:r>
      <w:r w:rsidR="00202B47" w:rsidRPr="00202B47">
        <w:rPr>
          <w:noProof w:val="0"/>
          <w:color w:val="000000"/>
          <w:lang w:val="es-ES"/>
        </w:rPr>
        <w:t>vehículo</w:t>
      </w:r>
      <w:r w:rsidRPr="00202B47">
        <w:rPr>
          <w:noProof w:val="0"/>
          <w:color w:val="000000"/>
          <w:lang w:val="es-ES"/>
        </w:rPr>
        <w:t xml:space="preserve"> en el total del </w:t>
      </w:r>
      <w:r w:rsidR="006E041D" w:rsidRPr="00202B47">
        <w:rPr>
          <w:noProof w:val="0"/>
          <w:color w:val="000000"/>
          <w:lang w:val="es-ES"/>
        </w:rPr>
        <w:t>tránsito</w:t>
      </w:r>
      <w:r w:rsidRPr="00202B47">
        <w:rPr>
          <w:noProof w:val="0"/>
          <w:color w:val="000000"/>
          <w:lang w:val="es-ES"/>
        </w:rPr>
        <w:t>.</w:t>
      </w:r>
    </w:p>
    <w:p w:rsidR="00546992" w:rsidRPr="00202B47" w:rsidRDefault="00546992" w:rsidP="009839E7">
      <w:pPr>
        <w:pStyle w:val="AutoNumpara"/>
        <w:rPr>
          <w:noProof w:val="0"/>
          <w:color w:val="000000"/>
          <w:lang w:val="es-ES"/>
        </w:rPr>
      </w:pPr>
      <w:r w:rsidRPr="00202B47">
        <w:rPr>
          <w:noProof w:val="0"/>
          <w:color w:val="000000"/>
          <w:lang w:val="es-ES"/>
        </w:rPr>
        <w:t>En virtud de que en las evaluaciones económicas de cada tramo se ha utilizado el modelo HDM-IV, se ha definido que, por simplicidad en la medición, se utilice el cálculo de las velocidad</w:t>
      </w:r>
      <w:r w:rsidR="009F78EE" w:rsidRPr="00202B47">
        <w:rPr>
          <w:noProof w:val="0"/>
          <w:color w:val="000000"/>
          <w:lang w:val="es-ES"/>
        </w:rPr>
        <w:t>es</w:t>
      </w:r>
      <w:r w:rsidRPr="00202B47">
        <w:rPr>
          <w:noProof w:val="0"/>
          <w:color w:val="000000"/>
          <w:lang w:val="es-ES"/>
        </w:rPr>
        <w:t xml:space="preserve"> que por tipo de vehículos (autos, b</w:t>
      </w:r>
      <w:r w:rsidR="009F78EE" w:rsidRPr="00202B47">
        <w:rPr>
          <w:noProof w:val="0"/>
          <w:color w:val="000000"/>
          <w:lang w:val="es-ES"/>
        </w:rPr>
        <w:t>u</w:t>
      </w:r>
      <w:r w:rsidRPr="00202B47">
        <w:rPr>
          <w:noProof w:val="0"/>
          <w:color w:val="000000"/>
          <w:lang w:val="es-ES"/>
        </w:rPr>
        <w:t>s, camión liviano, camión mediano, y camión pesado) surge del modelo para la situación sin proyecto. Utilizando los mismos archivos de base de los diferentes tramos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las intervenciones previstas en cada tramo  de la carretera. Por último, dividiendo la distancia de cada tramo por la velocidad resultante se obtiene una medida del tiempo de viaje por vehículo.</w:t>
      </w:r>
    </w:p>
    <w:p w:rsidR="00546992" w:rsidRPr="00202B47" w:rsidRDefault="00546992" w:rsidP="009839E7">
      <w:pPr>
        <w:pStyle w:val="AutoNumpara"/>
        <w:rPr>
          <w:noProof w:val="0"/>
          <w:color w:val="000000"/>
          <w:lang w:val="es-ES"/>
        </w:rPr>
      </w:pPr>
      <w:r w:rsidRPr="00202B47">
        <w:rPr>
          <w:noProof w:val="0"/>
          <w:color w:val="000000"/>
          <w:lang w:val="es-ES"/>
        </w:rPr>
        <w:t xml:space="preserve">Una vez que la obra de mejoramiento del tramo </w:t>
      </w:r>
      <w:proofErr w:type="spellStart"/>
      <w:r w:rsidR="009F78EE" w:rsidRPr="00202B47">
        <w:rPr>
          <w:noProof w:val="0"/>
          <w:color w:val="000000"/>
          <w:lang w:val="es-ES"/>
        </w:rPr>
        <w:t>Ennery</w:t>
      </w:r>
      <w:r w:rsidR="00721C80" w:rsidRPr="00202B47">
        <w:rPr>
          <w:noProof w:val="0"/>
          <w:color w:val="000000"/>
          <w:lang w:val="es-ES"/>
        </w:rPr>
        <w:t>-Plaisance</w:t>
      </w:r>
      <w:proofErr w:type="spellEnd"/>
      <w:r w:rsidR="009F78EE" w:rsidRPr="00202B47">
        <w:rPr>
          <w:noProof w:val="0"/>
          <w:color w:val="000000"/>
          <w:lang w:val="es-ES"/>
        </w:rPr>
        <w:t xml:space="preserve"> </w:t>
      </w:r>
      <w:r w:rsidRPr="00202B47">
        <w:rPr>
          <w:noProof w:val="0"/>
          <w:color w:val="000000"/>
          <w:lang w:val="es-ES"/>
        </w:rPr>
        <w:t xml:space="preserve">se culmine, se deberá realizar un estudio de tránsito para determinar volumen y composición, y medir la rugosidad de todos los tramos previo a la finalización del Proyecto previsto en </w:t>
      </w:r>
      <w:r w:rsidR="00825F04" w:rsidRPr="00202B47">
        <w:rPr>
          <w:noProof w:val="0"/>
          <w:color w:val="000000"/>
          <w:lang w:val="es-ES"/>
        </w:rPr>
        <w:t>3</w:t>
      </w:r>
      <w:r w:rsidR="00991C76" w:rsidRPr="00202B47">
        <w:rPr>
          <w:noProof w:val="0"/>
          <w:color w:val="000000"/>
          <w:lang w:val="es-ES"/>
        </w:rPr>
        <w:t xml:space="preserve"> </w:t>
      </w:r>
      <w:r w:rsidRPr="00202B47">
        <w:rPr>
          <w:noProof w:val="0"/>
          <w:color w:val="000000"/>
          <w:lang w:val="es-ES"/>
        </w:rPr>
        <w:t xml:space="preserve">años. Luego se vuelven a correr el modelo con el tránsito y la rugosidad efectivamente obtenidos. </w:t>
      </w:r>
    </w:p>
    <w:p w:rsidR="00D9520B" w:rsidRPr="00202B47" w:rsidRDefault="00546992" w:rsidP="009839E7">
      <w:pPr>
        <w:pStyle w:val="AutoNumpara"/>
        <w:rPr>
          <w:noProof w:val="0"/>
          <w:color w:val="000000"/>
          <w:lang w:val="es-ES"/>
        </w:rPr>
      </w:pPr>
      <w:r w:rsidRPr="00202B47">
        <w:rPr>
          <w:noProof w:val="0"/>
          <w:color w:val="000000"/>
          <w:lang w:val="es-ES"/>
        </w:rPr>
        <w:t>Los datos, metodología y fuentes de cálculo para determinar la línea de base y meta se presenta en las tablas que siguen a continuación:</w:t>
      </w:r>
    </w:p>
    <w:p w:rsidR="00DE7200" w:rsidRPr="00202B47" w:rsidRDefault="00DE7200" w:rsidP="009839E7">
      <w:pPr>
        <w:pStyle w:val="AutoNumpara"/>
        <w:numPr>
          <w:ilvl w:val="0"/>
          <w:numId w:val="0"/>
        </w:numPr>
        <w:ind w:left="720"/>
        <w:rPr>
          <w:noProof w:val="0"/>
          <w:color w:val="000000"/>
          <w:lang w:val="es-ES"/>
        </w:rPr>
      </w:pPr>
    </w:p>
    <w:p w:rsidR="008377A9" w:rsidRDefault="008377A9" w:rsidP="009839E7">
      <w:pPr>
        <w:pStyle w:val="AutoNumpara"/>
        <w:numPr>
          <w:ilvl w:val="0"/>
          <w:numId w:val="0"/>
        </w:numPr>
        <w:ind w:left="720"/>
        <w:rPr>
          <w:ins w:id="36" w:author="Test" w:date="2013-08-28T16:13:00Z"/>
          <w:noProof w:val="0"/>
          <w:color w:val="000000"/>
          <w:lang w:val="es-ES"/>
        </w:rPr>
      </w:pPr>
    </w:p>
    <w:p w:rsidR="006310B5" w:rsidRDefault="006310B5" w:rsidP="009839E7">
      <w:pPr>
        <w:pStyle w:val="AutoNumpara"/>
        <w:numPr>
          <w:ilvl w:val="0"/>
          <w:numId w:val="0"/>
        </w:numPr>
        <w:ind w:left="720"/>
        <w:rPr>
          <w:ins w:id="37" w:author="Test" w:date="2013-08-28T16:13:00Z"/>
          <w:noProof w:val="0"/>
          <w:color w:val="000000"/>
          <w:lang w:val="es-ES"/>
        </w:rPr>
      </w:pPr>
    </w:p>
    <w:p w:rsidR="006310B5" w:rsidRPr="00202B47" w:rsidRDefault="006310B5" w:rsidP="009839E7">
      <w:pPr>
        <w:pStyle w:val="AutoNumpara"/>
        <w:numPr>
          <w:ilvl w:val="0"/>
          <w:numId w:val="0"/>
        </w:numPr>
        <w:ind w:left="720"/>
        <w:rPr>
          <w:noProof w:val="0"/>
          <w:color w:val="000000"/>
          <w:lang w:val="es-ES"/>
        </w:rPr>
      </w:pPr>
    </w:p>
    <w:p w:rsidR="008377A9" w:rsidRPr="00202B47" w:rsidRDefault="008377A9" w:rsidP="009839E7">
      <w:pPr>
        <w:pStyle w:val="AutoNumpara"/>
        <w:numPr>
          <w:ilvl w:val="0"/>
          <w:numId w:val="0"/>
        </w:numPr>
        <w:ind w:left="720"/>
        <w:rPr>
          <w:noProof w:val="0"/>
          <w:color w:val="000000"/>
          <w:lang w:val="es-ES"/>
        </w:rPr>
      </w:pPr>
    </w:p>
    <w:p w:rsidR="008377A9" w:rsidRPr="00202B47" w:rsidRDefault="008377A9" w:rsidP="009839E7">
      <w:pPr>
        <w:pStyle w:val="AutoNumpara"/>
        <w:numPr>
          <w:ilvl w:val="0"/>
          <w:numId w:val="0"/>
        </w:numPr>
        <w:ind w:left="720"/>
        <w:rPr>
          <w:noProof w:val="0"/>
          <w:color w:val="000000"/>
          <w:lang w:val="es-ES"/>
        </w:rPr>
      </w:pPr>
    </w:p>
    <w:p w:rsidR="008377A9" w:rsidRPr="00202B47" w:rsidRDefault="008377A9" w:rsidP="009839E7">
      <w:pPr>
        <w:pStyle w:val="AutoNumpara"/>
        <w:numPr>
          <w:ilvl w:val="0"/>
          <w:numId w:val="0"/>
        </w:numPr>
        <w:ind w:left="720"/>
        <w:rPr>
          <w:noProof w:val="0"/>
          <w:color w:val="000000"/>
          <w:lang w:val="es-ES"/>
        </w:rPr>
      </w:pPr>
    </w:p>
    <w:p w:rsidR="00721C80" w:rsidRPr="00202B47" w:rsidRDefault="00721C80" w:rsidP="009839E7">
      <w:pPr>
        <w:pStyle w:val="BodyText"/>
        <w:ind w:left="709"/>
        <w:rPr>
          <w:b/>
          <w:sz w:val="20"/>
          <w:lang w:val="es-ES"/>
        </w:rPr>
      </w:pPr>
      <w:r w:rsidRPr="00202B47">
        <w:rPr>
          <w:b/>
          <w:bCs/>
          <w:sz w:val="20"/>
          <w:lang w:val="es-ES" w:eastAsia="es-ES"/>
        </w:rPr>
        <w:t>PROYECTO: RUTA N°1 Tramo ENNERY - PLAISANCE</w:t>
      </w:r>
    </w:p>
    <w:p w:rsidR="00721C80" w:rsidRPr="00202B47" w:rsidRDefault="00721C80" w:rsidP="009839E7">
      <w:pPr>
        <w:ind w:left="709"/>
        <w:jc w:val="center"/>
        <w:rPr>
          <w:b/>
          <w:sz w:val="20"/>
          <w:lang w:val="es-ES"/>
        </w:rPr>
      </w:pPr>
      <w:r w:rsidRPr="00202B47">
        <w:rPr>
          <w:b/>
          <w:sz w:val="20"/>
          <w:lang w:val="es-ES"/>
        </w:rPr>
        <w:t>Tiempos Promedio de Viaje (Minutos)</w:t>
      </w:r>
    </w:p>
    <w:p w:rsidR="00721C80" w:rsidRPr="00202B47" w:rsidRDefault="00721C80" w:rsidP="009839E7">
      <w:pPr>
        <w:widowControl w:val="0"/>
        <w:adjustRightInd w:val="0"/>
        <w:ind w:left="705"/>
        <w:jc w:val="center"/>
        <w:textAlignment w:val="baseline"/>
        <w:rPr>
          <w:b/>
          <w:lang w:val="es-ES"/>
        </w:rPr>
      </w:pPr>
      <w:r w:rsidRPr="00202B47">
        <w:rPr>
          <w:noProof/>
          <w:lang w:val="en-US"/>
        </w:rPr>
        <w:drawing>
          <wp:inline distT="0" distB="0" distL="0" distR="0" wp14:anchorId="4CE58AC8" wp14:editId="1D0A06DB">
            <wp:extent cx="5355207" cy="905773"/>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354453" cy="905646"/>
                    </a:xfrm>
                    <a:prstGeom prst="rect">
                      <a:avLst/>
                    </a:prstGeom>
                    <a:noFill/>
                    <a:ln w="9525">
                      <a:noFill/>
                      <a:miter lim="800000"/>
                      <a:headEnd/>
                      <a:tailEnd/>
                    </a:ln>
                  </pic:spPr>
                </pic:pic>
              </a:graphicData>
            </a:graphic>
          </wp:inline>
        </w:drawing>
      </w:r>
    </w:p>
    <w:p w:rsidR="00721C80" w:rsidRPr="00202B47" w:rsidRDefault="00721C80" w:rsidP="009839E7">
      <w:pPr>
        <w:widowControl w:val="0"/>
        <w:adjustRightInd w:val="0"/>
        <w:ind w:left="709"/>
        <w:jc w:val="center"/>
        <w:textAlignment w:val="baseline"/>
        <w:rPr>
          <w:lang w:val="es-ES"/>
        </w:rPr>
      </w:pPr>
    </w:p>
    <w:p w:rsidR="000D6ABD" w:rsidRPr="00202B47" w:rsidRDefault="00721C80" w:rsidP="009839E7">
      <w:pPr>
        <w:rPr>
          <w:b/>
          <w:color w:val="000000"/>
          <w:lang w:val="es-ES"/>
        </w:rPr>
      </w:pPr>
      <w:r w:rsidRPr="00202B47">
        <w:rPr>
          <w:lang w:val="es-ES"/>
        </w:rPr>
        <w:t>C</w:t>
      </w:r>
      <w:r w:rsidR="000D6ABD" w:rsidRPr="00202B47">
        <w:rPr>
          <w:color w:val="000000"/>
          <w:lang w:val="es-ES"/>
        </w:rPr>
        <w:t>omo se puede ver en la tabla, los costos de operación vehicular</w:t>
      </w:r>
      <w:r w:rsidRPr="00202B47">
        <w:rPr>
          <w:color w:val="000000"/>
          <w:lang w:val="es-ES"/>
        </w:rPr>
        <w:t xml:space="preserve"> y tiempos de viaje</w:t>
      </w:r>
      <w:r w:rsidR="000D6ABD" w:rsidRPr="00202B47">
        <w:rPr>
          <w:color w:val="000000"/>
          <w:lang w:val="es-ES"/>
        </w:rPr>
        <w:t xml:space="preserve"> para las diferentes categorías de vehículos en cada uno de los segmentos disminuirían </w:t>
      </w:r>
      <w:r w:rsidRPr="00202B47">
        <w:rPr>
          <w:color w:val="000000"/>
          <w:lang w:val="es-ES"/>
        </w:rPr>
        <w:t>significativamente</w:t>
      </w:r>
      <w:r w:rsidR="000D6ABD" w:rsidRPr="00202B47">
        <w:rPr>
          <w:color w:val="000000"/>
          <w:lang w:val="es-ES"/>
        </w:rPr>
        <w:t xml:space="preserve">.  </w:t>
      </w:r>
    </w:p>
    <w:p w:rsidR="007C01E8" w:rsidRPr="00202B47" w:rsidRDefault="007C01E8" w:rsidP="009839E7">
      <w:pPr>
        <w:pStyle w:val="AutoNumpara"/>
        <w:numPr>
          <w:ilvl w:val="0"/>
          <w:numId w:val="0"/>
        </w:numPr>
        <w:ind w:left="720"/>
        <w:rPr>
          <w:b/>
          <w:noProof w:val="0"/>
          <w:color w:val="000000"/>
          <w:lang w:val="es-ES"/>
        </w:rPr>
      </w:pPr>
      <w:r w:rsidRPr="00202B47">
        <w:rPr>
          <w:b/>
          <w:noProof w:val="0"/>
          <w:color w:val="000000"/>
          <w:lang w:val="es-ES"/>
        </w:rPr>
        <w:t>(iii) Indicador de Resultado – Índice de Rugosidad Internacional</w:t>
      </w:r>
    </w:p>
    <w:p w:rsidR="007C01E8" w:rsidRPr="00202B47" w:rsidRDefault="007C01E8" w:rsidP="009839E7">
      <w:pPr>
        <w:pStyle w:val="AutoNumpara"/>
        <w:rPr>
          <w:noProof w:val="0"/>
          <w:color w:val="000000"/>
          <w:lang w:val="es-ES"/>
        </w:rPr>
      </w:pPr>
      <w:r w:rsidRPr="00202B47">
        <w:rPr>
          <w:noProof w:val="0"/>
          <w:color w:val="000000"/>
          <w:lang w:val="es-ES"/>
        </w:rPr>
        <w:t xml:space="preserve">Se toma como línea de base para referenciar el IRI correspondiente a cada tramo, los estudios de factibilidad técnica-económica de la carretera </w:t>
      </w:r>
      <w:proofErr w:type="spellStart"/>
      <w:r w:rsidR="009F78EE" w:rsidRPr="00202B47">
        <w:rPr>
          <w:noProof w:val="0"/>
          <w:color w:val="000000"/>
          <w:lang w:val="es-ES"/>
        </w:rPr>
        <w:t>Ennery</w:t>
      </w:r>
      <w:r w:rsidR="00C358BA" w:rsidRPr="00202B47">
        <w:rPr>
          <w:noProof w:val="0"/>
          <w:color w:val="000000"/>
          <w:lang w:val="es-ES"/>
        </w:rPr>
        <w:t>-Plaisance</w:t>
      </w:r>
      <w:proofErr w:type="spellEnd"/>
      <w:r w:rsidR="009F78EE" w:rsidRPr="00202B47">
        <w:rPr>
          <w:noProof w:val="0"/>
          <w:color w:val="000000"/>
          <w:lang w:val="es-ES"/>
        </w:rPr>
        <w:t xml:space="preserve"> </w:t>
      </w:r>
      <w:r w:rsidRPr="00202B47">
        <w:rPr>
          <w:noProof w:val="0"/>
          <w:color w:val="000000"/>
          <w:lang w:val="es-ES"/>
        </w:rPr>
        <w:t>de acuerdo con las intervenciones consideradas en cada uno de ellos. El valor promedio de IRI para la extensión total de la carretera fueron calculados tomando el IRI de la situación base de cada tramo y ponderado por su longitud en el total de km de la carretera en cuestión. Los valores de IRI para cada tramo son los siguientes:</w:t>
      </w:r>
    </w:p>
    <w:p w:rsidR="00C94A98" w:rsidRPr="00202B47" w:rsidRDefault="006353E9" w:rsidP="009839E7">
      <w:pPr>
        <w:spacing w:after="200" w:line="276" w:lineRule="auto"/>
        <w:jc w:val="center"/>
        <w:rPr>
          <w:b/>
          <w:szCs w:val="24"/>
          <w:lang w:val="es-ES"/>
        </w:rPr>
      </w:pPr>
      <w:r w:rsidRPr="00202B47">
        <w:rPr>
          <w:b/>
          <w:szCs w:val="24"/>
          <w:lang w:val="es-ES"/>
        </w:rPr>
        <w:t>Cuadro 9</w:t>
      </w:r>
      <w:r w:rsidR="00C94A98" w:rsidRPr="00202B47">
        <w:rPr>
          <w:b/>
          <w:szCs w:val="24"/>
          <w:lang w:val="es-ES"/>
        </w:rPr>
        <w:t xml:space="preserve">: Índice de Rugosidad Internacional </w:t>
      </w:r>
    </w:p>
    <w:tbl>
      <w:tblPr>
        <w:tblStyle w:val="TableGrid"/>
        <w:tblW w:w="9036" w:type="dxa"/>
        <w:tblLayout w:type="fixed"/>
        <w:tblLook w:val="04A0" w:firstRow="1" w:lastRow="0" w:firstColumn="1" w:lastColumn="0" w:noHBand="0" w:noVBand="1"/>
      </w:tblPr>
      <w:tblGrid>
        <w:gridCol w:w="1662"/>
        <w:gridCol w:w="2242"/>
        <w:gridCol w:w="2864"/>
        <w:gridCol w:w="2268"/>
      </w:tblGrid>
      <w:tr w:rsidR="00C94A98" w:rsidRPr="00202B47" w:rsidTr="00247C93">
        <w:tc>
          <w:tcPr>
            <w:tcW w:w="1662" w:type="dxa"/>
            <w:tcBorders>
              <w:bottom w:val="single" w:sz="4" w:space="0" w:color="auto"/>
            </w:tcBorders>
            <w:shd w:val="pct25" w:color="auto" w:fill="auto"/>
            <w:vAlign w:val="center"/>
          </w:tcPr>
          <w:p w:rsidR="00C94A98" w:rsidRPr="00202B47" w:rsidRDefault="00C94A98" w:rsidP="009839E7">
            <w:pPr>
              <w:autoSpaceDE w:val="0"/>
              <w:autoSpaceDN w:val="0"/>
              <w:adjustRightInd w:val="0"/>
              <w:jc w:val="center"/>
              <w:rPr>
                <w:b/>
                <w:bCs/>
                <w:sz w:val="20"/>
                <w:lang w:val="es-ES"/>
              </w:rPr>
            </w:pPr>
            <w:r w:rsidRPr="00202B47">
              <w:rPr>
                <w:sz w:val="20"/>
                <w:lang w:val="es-ES"/>
              </w:rPr>
              <w:br w:type="page"/>
            </w:r>
            <w:r w:rsidRPr="00202B47">
              <w:rPr>
                <w:b/>
                <w:bCs/>
                <w:sz w:val="20"/>
                <w:lang w:val="es-ES"/>
              </w:rPr>
              <w:t>Indicadores de Resultado</w:t>
            </w:r>
          </w:p>
        </w:tc>
        <w:tc>
          <w:tcPr>
            <w:tcW w:w="2242" w:type="dxa"/>
            <w:tcBorders>
              <w:bottom w:val="single" w:sz="4" w:space="0" w:color="auto"/>
            </w:tcBorders>
            <w:shd w:val="pct25" w:color="auto" w:fill="auto"/>
            <w:vAlign w:val="center"/>
          </w:tcPr>
          <w:p w:rsidR="00C94A98" w:rsidRPr="00202B47" w:rsidRDefault="00C94A98" w:rsidP="009839E7">
            <w:pPr>
              <w:autoSpaceDE w:val="0"/>
              <w:autoSpaceDN w:val="0"/>
              <w:adjustRightInd w:val="0"/>
              <w:jc w:val="center"/>
              <w:rPr>
                <w:b/>
                <w:bCs/>
                <w:sz w:val="20"/>
                <w:lang w:val="es-ES"/>
              </w:rPr>
            </w:pPr>
            <w:r w:rsidRPr="00202B47">
              <w:rPr>
                <w:b/>
                <w:bCs/>
                <w:sz w:val="20"/>
                <w:lang w:val="es-ES"/>
              </w:rPr>
              <w:t>Línea de Base (2012)</w:t>
            </w:r>
          </w:p>
        </w:tc>
        <w:tc>
          <w:tcPr>
            <w:tcW w:w="2864" w:type="dxa"/>
            <w:tcBorders>
              <w:bottom w:val="single" w:sz="4" w:space="0" w:color="auto"/>
            </w:tcBorders>
            <w:shd w:val="pct25" w:color="auto" w:fill="auto"/>
            <w:vAlign w:val="center"/>
          </w:tcPr>
          <w:p w:rsidR="00C94A98" w:rsidRPr="00202B47" w:rsidRDefault="00C94A98" w:rsidP="009839E7">
            <w:pPr>
              <w:autoSpaceDE w:val="0"/>
              <w:autoSpaceDN w:val="0"/>
              <w:adjustRightInd w:val="0"/>
              <w:jc w:val="center"/>
              <w:rPr>
                <w:b/>
                <w:bCs/>
                <w:sz w:val="20"/>
                <w:lang w:val="es-ES"/>
              </w:rPr>
            </w:pPr>
            <w:r w:rsidRPr="00202B47">
              <w:rPr>
                <w:b/>
                <w:bCs/>
                <w:sz w:val="20"/>
                <w:lang w:val="es-ES"/>
              </w:rPr>
              <w:t>Meta (</w:t>
            </w:r>
            <w:r w:rsidR="0097068D" w:rsidRPr="00202B47">
              <w:rPr>
                <w:b/>
                <w:bCs/>
                <w:sz w:val="20"/>
                <w:lang w:val="es-ES"/>
              </w:rPr>
              <w:t>2017</w:t>
            </w:r>
            <w:r w:rsidRPr="00202B47">
              <w:rPr>
                <w:b/>
                <w:bCs/>
                <w:sz w:val="20"/>
                <w:lang w:val="es-ES"/>
              </w:rPr>
              <w:t>)</w:t>
            </w:r>
          </w:p>
        </w:tc>
        <w:tc>
          <w:tcPr>
            <w:tcW w:w="2268" w:type="dxa"/>
            <w:tcBorders>
              <w:bottom w:val="single" w:sz="4" w:space="0" w:color="auto"/>
            </w:tcBorders>
            <w:shd w:val="pct25" w:color="auto" w:fill="auto"/>
            <w:vAlign w:val="center"/>
          </w:tcPr>
          <w:p w:rsidR="00C94A98" w:rsidRPr="00202B47" w:rsidRDefault="00C94A98" w:rsidP="009839E7">
            <w:pPr>
              <w:autoSpaceDE w:val="0"/>
              <w:autoSpaceDN w:val="0"/>
              <w:adjustRightInd w:val="0"/>
              <w:jc w:val="center"/>
              <w:rPr>
                <w:b/>
                <w:bCs/>
                <w:sz w:val="20"/>
                <w:lang w:val="es-ES"/>
              </w:rPr>
            </w:pPr>
            <w:r w:rsidRPr="00202B47">
              <w:rPr>
                <w:b/>
                <w:bCs/>
                <w:sz w:val="20"/>
                <w:lang w:val="es-ES"/>
              </w:rPr>
              <w:t>Medios de Verificación/Comentarios</w:t>
            </w:r>
          </w:p>
        </w:tc>
      </w:tr>
      <w:tr w:rsidR="00C94A98" w:rsidRPr="00202B47" w:rsidTr="00247C93">
        <w:tc>
          <w:tcPr>
            <w:tcW w:w="1662" w:type="dxa"/>
            <w:shd w:val="clear" w:color="auto" w:fill="auto"/>
            <w:vAlign w:val="center"/>
          </w:tcPr>
          <w:p w:rsidR="00C94A98" w:rsidRPr="00202B47" w:rsidRDefault="00C94A98" w:rsidP="009839E7">
            <w:pPr>
              <w:rPr>
                <w:sz w:val="20"/>
                <w:lang w:val="es-ES"/>
              </w:rPr>
            </w:pPr>
            <w:r w:rsidRPr="00202B47">
              <w:rPr>
                <w:sz w:val="20"/>
                <w:lang w:val="es-ES"/>
              </w:rPr>
              <w:t xml:space="preserve">Índice de Rugosidad Internacional en </w:t>
            </w:r>
            <w:r w:rsidR="000D6ABD" w:rsidRPr="00202B47">
              <w:rPr>
                <w:sz w:val="20"/>
                <w:lang w:val="es-ES"/>
              </w:rPr>
              <w:t xml:space="preserve">la ruta </w:t>
            </w:r>
            <w:proofErr w:type="spellStart"/>
            <w:r w:rsidR="00CD5959" w:rsidRPr="00202B47">
              <w:rPr>
                <w:sz w:val="20"/>
                <w:lang w:val="es-ES"/>
              </w:rPr>
              <w:t>E</w:t>
            </w:r>
            <w:r w:rsidR="00C358BA" w:rsidRPr="00202B47">
              <w:rPr>
                <w:sz w:val="20"/>
                <w:lang w:val="es-ES"/>
              </w:rPr>
              <w:t>nnery-Plaisance</w:t>
            </w:r>
            <w:proofErr w:type="spellEnd"/>
            <w:r w:rsidR="000D6ABD" w:rsidRPr="00202B47">
              <w:rPr>
                <w:sz w:val="20"/>
                <w:lang w:val="es-ES"/>
              </w:rPr>
              <w:t xml:space="preserve"> </w:t>
            </w:r>
            <w:r w:rsidRPr="00202B47">
              <w:rPr>
                <w:sz w:val="20"/>
                <w:lang w:val="es-ES"/>
              </w:rPr>
              <w:t>(IRI) en m/km (1)</w:t>
            </w:r>
          </w:p>
        </w:tc>
        <w:tc>
          <w:tcPr>
            <w:tcW w:w="2242" w:type="dxa"/>
            <w:tcBorders>
              <w:bottom w:val="single" w:sz="4" w:space="0" w:color="auto"/>
            </w:tcBorders>
            <w:shd w:val="clear" w:color="auto" w:fill="auto"/>
            <w:vAlign w:val="center"/>
          </w:tcPr>
          <w:p w:rsidR="00C94A98" w:rsidRPr="00202B47" w:rsidRDefault="004B162A" w:rsidP="009839E7">
            <w:pPr>
              <w:jc w:val="center"/>
              <w:rPr>
                <w:sz w:val="20"/>
                <w:lang w:val="es-ES"/>
              </w:rPr>
            </w:pPr>
            <w:r w:rsidRPr="00202B47">
              <w:rPr>
                <w:sz w:val="20"/>
                <w:lang w:val="es-ES"/>
              </w:rPr>
              <w:t xml:space="preserve">Valor de </w:t>
            </w:r>
            <w:r w:rsidR="00FF4960" w:rsidRPr="00202B47">
              <w:rPr>
                <w:sz w:val="20"/>
                <w:lang w:val="es-ES"/>
              </w:rPr>
              <w:t>10</w:t>
            </w:r>
            <w:r w:rsidR="00C94A98" w:rsidRPr="00202B47">
              <w:rPr>
                <w:sz w:val="20"/>
                <w:lang w:val="es-ES"/>
              </w:rPr>
              <w:t xml:space="preserve">  </w:t>
            </w:r>
          </w:p>
        </w:tc>
        <w:tc>
          <w:tcPr>
            <w:tcW w:w="2864" w:type="dxa"/>
            <w:tcBorders>
              <w:bottom w:val="single" w:sz="4" w:space="0" w:color="auto"/>
            </w:tcBorders>
            <w:shd w:val="clear" w:color="auto" w:fill="auto"/>
            <w:vAlign w:val="center"/>
          </w:tcPr>
          <w:p w:rsidR="00C94A98" w:rsidRPr="00202B47" w:rsidRDefault="004B162A" w:rsidP="009839E7">
            <w:pPr>
              <w:jc w:val="center"/>
              <w:rPr>
                <w:sz w:val="20"/>
                <w:lang w:val="es-ES"/>
              </w:rPr>
            </w:pPr>
            <w:r w:rsidRPr="00202B47">
              <w:rPr>
                <w:sz w:val="20"/>
                <w:lang w:val="es-ES"/>
              </w:rPr>
              <w:t xml:space="preserve">Valor de </w:t>
            </w:r>
            <w:r w:rsidR="00C94A98" w:rsidRPr="00202B47">
              <w:rPr>
                <w:sz w:val="20"/>
                <w:lang w:val="es-ES"/>
              </w:rPr>
              <w:t>2</w:t>
            </w:r>
          </w:p>
        </w:tc>
        <w:tc>
          <w:tcPr>
            <w:tcW w:w="2268" w:type="dxa"/>
            <w:shd w:val="clear" w:color="auto" w:fill="auto"/>
            <w:vAlign w:val="center"/>
          </w:tcPr>
          <w:p w:rsidR="00C94A98" w:rsidRPr="00202B47" w:rsidRDefault="00C94A98" w:rsidP="009839E7">
            <w:pPr>
              <w:rPr>
                <w:sz w:val="20"/>
                <w:lang w:val="es-ES"/>
              </w:rPr>
            </w:pPr>
            <w:r w:rsidRPr="00202B47">
              <w:rPr>
                <w:sz w:val="20"/>
                <w:lang w:val="es-ES"/>
              </w:rPr>
              <w:t>Medidas de rugosidad a ser recolectadas a través de equipo especializado (Rugosímetro)</w:t>
            </w:r>
          </w:p>
        </w:tc>
      </w:tr>
    </w:tbl>
    <w:p w:rsidR="00AE5928" w:rsidRPr="00202B47" w:rsidRDefault="00AE5928" w:rsidP="009839E7">
      <w:pPr>
        <w:pStyle w:val="AutoNumpara"/>
        <w:numPr>
          <w:ilvl w:val="0"/>
          <w:numId w:val="0"/>
        </w:numPr>
        <w:ind w:left="720"/>
        <w:rPr>
          <w:noProof w:val="0"/>
          <w:color w:val="000000"/>
          <w:lang w:val="es-ES"/>
        </w:rPr>
      </w:pPr>
    </w:p>
    <w:p w:rsidR="00202B47" w:rsidRPr="00202B47" w:rsidRDefault="008E10A8" w:rsidP="009839E7">
      <w:pPr>
        <w:pStyle w:val="AutoNumpara"/>
        <w:rPr>
          <w:noProof w:val="0"/>
          <w:color w:val="000000"/>
          <w:lang w:val="es-ES"/>
        </w:rPr>
      </w:pPr>
      <w:r w:rsidRPr="00202B47">
        <w:rPr>
          <w:noProof w:val="0"/>
          <w:color w:val="000000"/>
          <w:lang w:val="es-ES"/>
        </w:rPr>
        <w:t xml:space="preserve">La rugosidad </w:t>
      </w:r>
      <w:r w:rsidR="0047063F" w:rsidRPr="00202B47">
        <w:rPr>
          <w:noProof w:val="0"/>
          <w:color w:val="000000"/>
          <w:lang w:val="es-ES"/>
        </w:rPr>
        <w:t>disminuiría</w:t>
      </w:r>
      <w:r w:rsidRPr="00202B47">
        <w:rPr>
          <w:noProof w:val="0"/>
          <w:color w:val="000000"/>
          <w:lang w:val="es-ES"/>
        </w:rPr>
        <w:t xml:space="preserve"> de un valor de </w:t>
      </w:r>
      <w:r w:rsidR="00FF4960" w:rsidRPr="00202B47">
        <w:rPr>
          <w:noProof w:val="0"/>
          <w:color w:val="000000"/>
          <w:lang w:val="es-ES"/>
        </w:rPr>
        <w:t xml:space="preserve">10 a 12 </w:t>
      </w:r>
      <w:r w:rsidR="00644CB0" w:rsidRPr="00202B47">
        <w:rPr>
          <w:noProof w:val="0"/>
          <w:color w:val="000000"/>
          <w:lang w:val="es-ES"/>
        </w:rPr>
        <w:t xml:space="preserve">m/km </w:t>
      </w:r>
      <w:r w:rsidRPr="00202B47">
        <w:rPr>
          <w:noProof w:val="0"/>
          <w:color w:val="000000"/>
          <w:lang w:val="es-ES"/>
        </w:rPr>
        <w:t>a un valor de 2</w:t>
      </w:r>
      <w:r w:rsidR="00644CB0" w:rsidRPr="00202B47">
        <w:rPr>
          <w:noProof w:val="0"/>
          <w:color w:val="000000"/>
          <w:lang w:val="es-ES"/>
        </w:rPr>
        <w:t xml:space="preserve"> m/km</w:t>
      </w:r>
      <w:r w:rsidRPr="00202B47">
        <w:rPr>
          <w:noProof w:val="0"/>
          <w:color w:val="000000"/>
          <w:lang w:val="es-ES"/>
        </w:rPr>
        <w:t xml:space="preserve">.  </w:t>
      </w:r>
      <w:r w:rsidR="00AE5928" w:rsidRPr="00202B47">
        <w:rPr>
          <w:noProof w:val="0"/>
          <w:color w:val="000000"/>
          <w:lang w:val="es-ES"/>
        </w:rPr>
        <w:t>Una vez se termine el programa se tomará el nuevo valor promedio de IRI de las obras viales realizadas y se obtendrá un promedio ponderado por su longitud en el total de km de cada carretera en cuestión, para obtener un indicador de resultado y compararlo con el nivel de base.</w:t>
      </w:r>
    </w:p>
    <w:p w:rsidR="00202B47" w:rsidRPr="00202B47" w:rsidRDefault="00202B47" w:rsidP="00202B47">
      <w:pPr>
        <w:pStyle w:val="AutoNumpara"/>
        <w:numPr>
          <w:ilvl w:val="0"/>
          <w:numId w:val="0"/>
        </w:numPr>
        <w:ind w:left="720"/>
        <w:rPr>
          <w:b/>
          <w:noProof w:val="0"/>
          <w:color w:val="000000"/>
          <w:lang w:val="es-ES"/>
        </w:rPr>
      </w:pPr>
      <w:r w:rsidRPr="00202B47">
        <w:rPr>
          <w:b/>
          <w:noProof w:val="0"/>
          <w:color w:val="000000"/>
          <w:lang w:val="es-ES"/>
        </w:rPr>
        <w:t xml:space="preserve">(iv) Indicador de Resultado - Número de Accidentes en el tramo </w:t>
      </w:r>
      <w:proofErr w:type="spellStart"/>
      <w:r w:rsidRPr="00202B47">
        <w:rPr>
          <w:b/>
          <w:noProof w:val="0"/>
          <w:color w:val="000000"/>
          <w:lang w:val="es-ES"/>
        </w:rPr>
        <w:t>Ennery-Plaisance</w:t>
      </w:r>
      <w:proofErr w:type="spellEnd"/>
      <w:r w:rsidRPr="00202B47">
        <w:rPr>
          <w:b/>
          <w:noProof w:val="0"/>
          <w:color w:val="000000"/>
          <w:lang w:val="es-ES"/>
        </w:rPr>
        <w:t xml:space="preserve"> de la RN-1</w:t>
      </w:r>
    </w:p>
    <w:p w:rsidR="00202B47" w:rsidRPr="00202B47" w:rsidRDefault="00202B47" w:rsidP="00202B47">
      <w:pPr>
        <w:pStyle w:val="AutoNumpara"/>
        <w:rPr>
          <w:noProof w:val="0"/>
          <w:lang w:val="es-ES"/>
        </w:rPr>
      </w:pPr>
      <w:r w:rsidRPr="00202B47">
        <w:rPr>
          <w:noProof w:val="0"/>
          <w:lang w:val="es-ES"/>
        </w:rPr>
        <w:t>La medición de</w:t>
      </w:r>
      <w:r>
        <w:rPr>
          <w:noProof w:val="0"/>
          <w:lang w:val="es-ES"/>
        </w:rPr>
        <w:t>l número de</w:t>
      </w:r>
      <w:r w:rsidRPr="00202B47">
        <w:rPr>
          <w:noProof w:val="0"/>
          <w:lang w:val="es-ES"/>
        </w:rPr>
        <w:t xml:space="preserve"> accidentes </w:t>
      </w:r>
      <w:r>
        <w:rPr>
          <w:noProof w:val="0"/>
          <w:lang w:val="es-ES"/>
        </w:rPr>
        <w:t>es un proceso directo de observación que se hará permitiendo una clasificación del tipo de accidente, causa, número de víctimas, tipos de accidentes fatales y no-fatales, ubicación, entre otras</w:t>
      </w:r>
      <w:r w:rsidRPr="00202B47">
        <w:rPr>
          <w:noProof w:val="0"/>
          <w:lang w:val="es-ES"/>
        </w:rPr>
        <w:t>.</w:t>
      </w:r>
      <w:r>
        <w:rPr>
          <w:noProof w:val="0"/>
          <w:lang w:val="es-ES"/>
        </w:rPr>
        <w:t xml:space="preserve"> La recolección sistemática de información estadística de los accidentes a lo largo del corredor RN-1 permitirá contar al menos para el año 2014 con una línea de base para los datos de seguridad vial en Haití.</w:t>
      </w:r>
    </w:p>
    <w:p w:rsidR="00202B47" w:rsidRPr="00202B47" w:rsidRDefault="00202B47" w:rsidP="00202B47">
      <w:pPr>
        <w:pStyle w:val="AutoNumpara"/>
        <w:numPr>
          <w:ilvl w:val="0"/>
          <w:numId w:val="0"/>
        </w:numPr>
        <w:ind w:left="720"/>
        <w:rPr>
          <w:b/>
          <w:noProof w:val="0"/>
          <w:color w:val="000000"/>
          <w:lang w:val="es-ES"/>
        </w:rPr>
      </w:pPr>
    </w:p>
    <w:p w:rsidR="00AE5928" w:rsidRPr="00202B47" w:rsidRDefault="00AE5928" w:rsidP="00202B47">
      <w:pPr>
        <w:pStyle w:val="AutoNumpara"/>
        <w:numPr>
          <w:ilvl w:val="0"/>
          <w:numId w:val="0"/>
        </w:numPr>
        <w:ind w:left="720"/>
        <w:rPr>
          <w:noProof w:val="0"/>
          <w:color w:val="000000"/>
          <w:lang w:val="es-ES"/>
        </w:rPr>
      </w:pPr>
    </w:p>
    <w:p w:rsidR="00202B47" w:rsidRPr="00202B47" w:rsidRDefault="00202B47" w:rsidP="00202B47">
      <w:pPr>
        <w:pStyle w:val="Heading1"/>
        <w:numPr>
          <w:ilvl w:val="0"/>
          <w:numId w:val="0"/>
        </w:numPr>
        <w:ind w:left="288"/>
        <w:jc w:val="left"/>
        <w:rPr>
          <w:noProof w:val="0"/>
          <w:lang w:val="es-ES"/>
        </w:rPr>
      </w:pPr>
    </w:p>
    <w:p w:rsidR="00736AF4" w:rsidRPr="00202B47" w:rsidRDefault="00736AF4" w:rsidP="009839E7">
      <w:pPr>
        <w:pStyle w:val="FirstHeading"/>
        <w:keepNext w:val="0"/>
        <w:widowControl w:val="0"/>
        <w:numPr>
          <w:ilvl w:val="0"/>
          <w:numId w:val="7"/>
        </w:numPr>
        <w:rPr>
          <w:szCs w:val="24"/>
        </w:rPr>
      </w:pPr>
      <w:r w:rsidRPr="00202B47">
        <w:rPr>
          <w:szCs w:val="24"/>
        </w:rPr>
        <w:t>Metodología de Evaluación Económica Ex Post de las Obras de Infraestructura Vial</w:t>
      </w:r>
    </w:p>
    <w:p w:rsidR="00736AF4" w:rsidRPr="00202B47" w:rsidRDefault="00736AF4" w:rsidP="009839E7">
      <w:pPr>
        <w:pStyle w:val="AutoNumpara"/>
        <w:rPr>
          <w:noProof w:val="0"/>
          <w:color w:val="000000"/>
          <w:lang w:val="es-ES"/>
        </w:rPr>
      </w:pPr>
      <w:r w:rsidRPr="00202B47">
        <w:rPr>
          <w:noProof w:val="0"/>
          <w:color w:val="000000"/>
          <w:lang w:val="es-ES"/>
        </w:rPr>
        <w:t xml:space="preserve">Se utilizarán metodologías Antes y Después, así como Análisis Costo-Beneficio ex Post para medir los indicadores de resultado del Programa. La evaluación se basa principalmente en la utilización del </w:t>
      </w:r>
      <w:r w:rsidRPr="00202B47">
        <w:rPr>
          <w:i/>
          <w:noProof w:val="0"/>
          <w:color w:val="000000"/>
          <w:lang w:val="es-ES"/>
        </w:rPr>
        <w:t xml:space="preserve">Modelo </w:t>
      </w:r>
      <w:proofErr w:type="spellStart"/>
      <w:r w:rsidRPr="00202B47">
        <w:rPr>
          <w:i/>
          <w:noProof w:val="0"/>
          <w:color w:val="000000"/>
          <w:lang w:val="es-ES"/>
        </w:rPr>
        <w:t>Highway</w:t>
      </w:r>
      <w:proofErr w:type="spellEnd"/>
      <w:r w:rsidRPr="00202B47">
        <w:rPr>
          <w:i/>
          <w:noProof w:val="0"/>
          <w:color w:val="000000"/>
          <w:lang w:val="es-ES"/>
        </w:rPr>
        <w:t xml:space="preserve"> </w:t>
      </w:r>
      <w:proofErr w:type="spellStart"/>
      <w:r w:rsidRPr="00202B47">
        <w:rPr>
          <w:i/>
          <w:noProof w:val="0"/>
          <w:color w:val="000000"/>
          <w:lang w:val="es-ES"/>
        </w:rPr>
        <w:t>Development</w:t>
      </w:r>
      <w:proofErr w:type="spellEnd"/>
      <w:r w:rsidRPr="00202B47">
        <w:rPr>
          <w:i/>
          <w:noProof w:val="0"/>
          <w:color w:val="000000"/>
          <w:lang w:val="es-ES"/>
        </w:rPr>
        <w:t xml:space="preserve"> and Management</w:t>
      </w:r>
      <w:r w:rsidRPr="00202B47">
        <w:rPr>
          <w:noProof w:val="0"/>
          <w:color w:val="000000"/>
          <w:lang w:val="es-ES"/>
        </w:rPr>
        <w:t xml:space="preserve"> (HDM-4),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Pr="00202B47">
        <w:rPr>
          <w:noProof w:val="0"/>
          <w:color w:val="000000"/>
          <w:lang w:val="es-ES"/>
        </w:rPr>
        <w:t>Transport</w:t>
      </w:r>
      <w:proofErr w:type="spellEnd"/>
      <w:r w:rsidRPr="00202B47">
        <w:rPr>
          <w:noProof w:val="0"/>
          <w:color w:val="000000"/>
          <w:lang w:val="es-ES"/>
        </w:rPr>
        <w:t xml:space="preserve"> and Road </w:t>
      </w:r>
      <w:proofErr w:type="spellStart"/>
      <w:r w:rsidRPr="00202B47">
        <w:rPr>
          <w:noProof w:val="0"/>
          <w:color w:val="000000"/>
          <w:lang w:val="es-ES"/>
        </w:rPr>
        <w:t>Research</w:t>
      </w:r>
      <w:proofErr w:type="spellEnd"/>
      <w:r w:rsidRPr="00202B47">
        <w:rPr>
          <w:noProof w:val="0"/>
          <w:color w:val="000000"/>
          <w:lang w:val="es-ES"/>
        </w:rPr>
        <w:t xml:space="preserve"> </w:t>
      </w:r>
      <w:proofErr w:type="spellStart"/>
      <w:r w:rsidRPr="00202B47">
        <w:rPr>
          <w:noProof w:val="0"/>
          <w:color w:val="000000"/>
          <w:lang w:val="es-ES"/>
        </w:rPr>
        <w:t>Laboratory</w:t>
      </w:r>
      <w:proofErr w:type="spellEnd"/>
      <w:r w:rsidRPr="00202B47">
        <w:rPr>
          <w:noProof w:val="0"/>
          <w:color w:val="000000"/>
          <w:lang w:val="es-ES"/>
        </w:rPr>
        <w:t xml:space="preserve">) para ayudar a los países en vías de desarrollo a planear y mejorar las condiciones de la infraestructura carretera. </w:t>
      </w:r>
    </w:p>
    <w:p w:rsidR="00736AF4" w:rsidRPr="00202B47" w:rsidRDefault="00736AF4" w:rsidP="009839E7">
      <w:pPr>
        <w:pStyle w:val="AutoNumpara"/>
        <w:rPr>
          <w:noProof w:val="0"/>
          <w:color w:val="000000"/>
          <w:lang w:val="es-ES"/>
        </w:rPr>
      </w:pPr>
      <w:r w:rsidRPr="00202B47">
        <w:rPr>
          <w:noProof w:val="0"/>
          <w:color w:val="000000"/>
          <w:lang w:val="es-ES"/>
        </w:rPr>
        <w:t>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7C01E8" w:rsidRPr="00202B47" w:rsidRDefault="00736AF4" w:rsidP="009839E7">
      <w:pPr>
        <w:pStyle w:val="AutoNumpara"/>
        <w:numPr>
          <w:ilvl w:val="0"/>
          <w:numId w:val="0"/>
        </w:numPr>
        <w:ind w:left="720"/>
        <w:rPr>
          <w:noProof w:val="0"/>
          <w:color w:val="000000"/>
          <w:lang w:val="es-ES"/>
        </w:rPr>
      </w:pPr>
      <w:r w:rsidRPr="00202B47">
        <w:rPr>
          <w:noProof w:val="0"/>
          <w:color w:val="000000"/>
          <w:lang w:val="es-ES"/>
        </w:rPr>
        <w:t>Para realizar la evaluación ex post será necesario haber contabilizado el nuevo tránsito circulante y el IRI del tramo ejecutado, y puesto en servicio.</w:t>
      </w:r>
    </w:p>
    <w:p w:rsidR="009A3031" w:rsidRPr="00202B47" w:rsidRDefault="009A3031" w:rsidP="009839E7">
      <w:pPr>
        <w:pStyle w:val="AutoNumpara"/>
        <w:numPr>
          <w:ilvl w:val="0"/>
          <w:numId w:val="0"/>
        </w:numPr>
        <w:ind w:left="720" w:hanging="720"/>
        <w:rPr>
          <w:noProof w:val="0"/>
          <w:color w:val="000000"/>
          <w:lang w:val="es-ES"/>
        </w:rPr>
      </w:pPr>
    </w:p>
    <w:p w:rsidR="00476924" w:rsidRPr="00202B47" w:rsidRDefault="00476924" w:rsidP="009839E7">
      <w:pPr>
        <w:pStyle w:val="FirstHeading"/>
        <w:keepNext w:val="0"/>
        <w:widowControl w:val="0"/>
        <w:numPr>
          <w:ilvl w:val="0"/>
          <w:numId w:val="7"/>
        </w:numPr>
        <w:rPr>
          <w:szCs w:val="24"/>
        </w:rPr>
      </w:pPr>
      <w:r w:rsidRPr="00202B47">
        <w:rPr>
          <w:szCs w:val="24"/>
        </w:rPr>
        <w:t xml:space="preserve">Instrumentos </w:t>
      </w:r>
    </w:p>
    <w:p w:rsidR="00476924" w:rsidRPr="00202B47" w:rsidRDefault="00476924" w:rsidP="009839E7">
      <w:pPr>
        <w:pStyle w:val="AutoNumpara"/>
        <w:rPr>
          <w:noProof w:val="0"/>
          <w:lang w:val="es-ES"/>
        </w:rPr>
      </w:pPr>
      <w:r w:rsidRPr="00202B47">
        <w:rPr>
          <w:b/>
          <w:noProof w:val="0"/>
          <w:lang w:val="es-ES"/>
        </w:rPr>
        <w:t>Informe de resultados de la operación.</w:t>
      </w:r>
      <w:r w:rsidRPr="00202B47">
        <w:rPr>
          <w:noProof w:val="0"/>
          <w:lang w:val="es-ES"/>
        </w:rPr>
        <w:t xml:space="preserve"> A los 18 meses contados desde la fecha efectiva del primer desembolso de la operación.</w:t>
      </w:r>
    </w:p>
    <w:p w:rsidR="00476924" w:rsidRPr="00202B47" w:rsidRDefault="00476924" w:rsidP="009839E7">
      <w:pPr>
        <w:pStyle w:val="AutoNumpara"/>
        <w:rPr>
          <w:noProof w:val="0"/>
          <w:lang w:val="es-ES"/>
        </w:rPr>
      </w:pPr>
      <w:r w:rsidRPr="00202B47">
        <w:rPr>
          <w:b/>
          <w:noProof w:val="0"/>
          <w:lang w:val="es-ES"/>
        </w:rPr>
        <w:t>Evaluación intermedia</w:t>
      </w:r>
      <w:r w:rsidRPr="00202B47">
        <w:rPr>
          <w:b/>
          <w:iCs/>
          <w:noProof w:val="0"/>
          <w:lang w:val="es-ES"/>
        </w:rPr>
        <w:t>.</w:t>
      </w:r>
      <w:r w:rsidRPr="00202B47">
        <w:rPr>
          <w:noProof w:val="0"/>
          <w:lang w:val="es-ES"/>
        </w:rPr>
        <w:t xml:space="preserve"> A los </w:t>
      </w:r>
      <w:r w:rsidR="005C6E43" w:rsidRPr="00202B47">
        <w:rPr>
          <w:noProof w:val="0"/>
          <w:lang w:val="es-ES"/>
        </w:rPr>
        <w:t>24</w:t>
      </w:r>
      <w:r w:rsidRPr="00202B47">
        <w:rPr>
          <w:noProof w:val="0"/>
          <w:lang w:val="es-ES"/>
        </w:rPr>
        <w:t xml:space="preserve"> meses de la fecha de vigencia de la donación, o cuando se alcance el </w:t>
      </w:r>
      <w:r w:rsidR="005C6E43" w:rsidRPr="00202B47">
        <w:rPr>
          <w:noProof w:val="0"/>
          <w:lang w:val="es-ES"/>
        </w:rPr>
        <w:t>70</w:t>
      </w:r>
      <w:r w:rsidRPr="00202B47">
        <w:rPr>
          <w:noProof w:val="0"/>
          <w:lang w:val="es-ES"/>
        </w:rPr>
        <w:t>% de los desembolso</w:t>
      </w:r>
      <w:r w:rsidRPr="00202B47">
        <w:rPr>
          <w:b/>
          <w:noProof w:val="0"/>
          <w:lang w:val="es-ES"/>
        </w:rPr>
        <w:t xml:space="preserve">s </w:t>
      </w:r>
      <w:r w:rsidRPr="00202B47">
        <w:rPr>
          <w:noProof w:val="0"/>
          <w:lang w:val="es-ES"/>
        </w:rPr>
        <w:t xml:space="preserve">(lo que ocurra primero), la UCE presentará al Banco una </w:t>
      </w:r>
      <w:r w:rsidR="008377A9" w:rsidRPr="00202B47">
        <w:rPr>
          <w:noProof w:val="0"/>
          <w:lang w:val="es-ES"/>
        </w:rPr>
        <w:t>evaluación</w:t>
      </w:r>
      <w:r w:rsidR="00023C95" w:rsidRPr="00202B47">
        <w:rPr>
          <w:noProof w:val="0"/>
          <w:lang w:val="es-ES"/>
        </w:rPr>
        <w:t xml:space="preserve"> </w:t>
      </w:r>
      <w:r w:rsidRPr="00202B47">
        <w:rPr>
          <w:noProof w:val="0"/>
          <w:lang w:val="es-ES"/>
        </w:rPr>
        <w:t>que deberá, como m</w:t>
      </w:r>
      <w:r w:rsidR="00023C95" w:rsidRPr="00202B47">
        <w:rPr>
          <w:noProof w:val="0"/>
          <w:lang w:val="es-ES"/>
        </w:rPr>
        <w:t>í</w:t>
      </w:r>
      <w:r w:rsidRPr="00202B47">
        <w:rPr>
          <w:noProof w:val="0"/>
          <w:lang w:val="es-ES"/>
        </w:rPr>
        <w:t xml:space="preserve">nimo  </w:t>
      </w:r>
      <w:r w:rsidRPr="00202B47">
        <w:rPr>
          <w:iCs/>
          <w:noProof w:val="0"/>
          <w:lang w:val="es-ES"/>
        </w:rPr>
        <w:t>exa</w:t>
      </w:r>
      <w:r w:rsidRPr="00202B47">
        <w:rPr>
          <w:noProof w:val="0"/>
          <w:lang w:val="es-ES"/>
        </w:rPr>
        <w:t>minar: i)</w:t>
      </w:r>
      <w:r w:rsidRPr="00202B47">
        <w:rPr>
          <w:b/>
          <w:noProof w:val="0"/>
          <w:lang w:val="es-ES"/>
        </w:rPr>
        <w:t xml:space="preserve"> </w:t>
      </w:r>
      <w:r w:rsidRPr="00202B47">
        <w:rPr>
          <w:noProof w:val="0"/>
          <w:lang w:val="es-ES"/>
        </w:rPr>
        <w:t>los resultados iniciales de la operación; ii) procesos y resultados de la licitación de obras y desarrollo de estudios de consultoría</w:t>
      </w:r>
      <w:r w:rsidR="00D671BE" w:rsidRPr="00202B47">
        <w:rPr>
          <w:noProof w:val="0"/>
          <w:lang w:val="es-ES"/>
        </w:rPr>
        <w:t>;  y iii) la evaluación</w:t>
      </w:r>
      <w:r w:rsidRPr="00202B47">
        <w:rPr>
          <w:noProof w:val="0"/>
          <w:lang w:val="es-ES"/>
        </w:rPr>
        <w:t xml:space="preserve"> de </w:t>
      </w:r>
      <w:r w:rsidR="00023C95" w:rsidRPr="00202B47">
        <w:rPr>
          <w:noProof w:val="0"/>
          <w:lang w:val="es-ES"/>
        </w:rPr>
        <w:t>las obras viales avanzadas</w:t>
      </w:r>
      <w:r w:rsidRPr="00202B47">
        <w:rPr>
          <w:noProof w:val="0"/>
          <w:lang w:val="es-ES"/>
        </w:rPr>
        <w:t xml:space="preserve">.  </w:t>
      </w:r>
    </w:p>
    <w:p w:rsidR="00290873" w:rsidRPr="00202B47" w:rsidRDefault="00153ED2" w:rsidP="009839E7">
      <w:pPr>
        <w:pStyle w:val="AutoNumpara"/>
        <w:rPr>
          <w:noProof w:val="0"/>
          <w:lang w:val="es-ES"/>
        </w:rPr>
      </w:pPr>
      <w:r w:rsidRPr="00202B47">
        <w:rPr>
          <w:b/>
          <w:noProof w:val="0"/>
          <w:lang w:val="es-ES"/>
        </w:rPr>
        <w:lastRenderedPageBreak/>
        <w:t>Informe final.</w:t>
      </w:r>
      <w:r w:rsidRPr="00202B47">
        <w:rPr>
          <w:noProof w:val="0"/>
          <w:lang w:val="es-ES"/>
        </w:rPr>
        <w:t xml:space="preserve"> Adicionalmente, se preparará, dentro de los 60 (sesenta) días posteriores al último desembolso una evaluación final del programa, que deberá incluir, como mínimo: (a) los resultados de ejecución financiera por componente; (b) el cumplimiento de las metas establecidas, de acuerdo a los indicadores de resultado acordados; (c) el cumplimiento de compromisos contractuales; (d) desglose de cost</w:t>
      </w:r>
      <w:r w:rsidR="00023C95" w:rsidRPr="00202B47">
        <w:rPr>
          <w:noProof w:val="0"/>
          <w:lang w:val="es-ES"/>
        </w:rPr>
        <w:t>o de las obras; (e) se realizará</w:t>
      </w:r>
      <w:r w:rsidRPr="00202B47">
        <w:rPr>
          <w:noProof w:val="0"/>
          <w:lang w:val="es-ES"/>
        </w:rPr>
        <w:t xml:space="preserve"> una evaluación costo/beneficio ex post en base al modelo desarrollado ex ante; (f) lecciones aprendidas  y (d) evaluación de la implementación de las obras según los aspectos socio-ambientales. Esta </w:t>
      </w:r>
      <w:r w:rsidR="00151786" w:rsidRPr="00202B47">
        <w:rPr>
          <w:noProof w:val="0"/>
          <w:lang w:val="es-ES"/>
        </w:rPr>
        <w:t>evaluación</w:t>
      </w:r>
      <w:r w:rsidRPr="00202B47">
        <w:rPr>
          <w:noProof w:val="0"/>
          <w:lang w:val="es-ES"/>
        </w:rPr>
        <w:t xml:space="preserve"> ser</w:t>
      </w:r>
      <w:r w:rsidR="00023C95" w:rsidRPr="00202B47">
        <w:rPr>
          <w:noProof w:val="0"/>
          <w:lang w:val="es-ES"/>
        </w:rPr>
        <w:t>á</w:t>
      </w:r>
      <w:r w:rsidRPr="00202B47">
        <w:rPr>
          <w:noProof w:val="0"/>
          <w:lang w:val="es-ES"/>
        </w:rPr>
        <w:t xml:space="preserve"> contratada externamente, y partirá por la recolecci</w:t>
      </w:r>
      <w:r w:rsidR="00023C95" w:rsidRPr="00202B47">
        <w:rPr>
          <w:noProof w:val="0"/>
          <w:lang w:val="es-ES"/>
        </w:rPr>
        <w:t>ó</w:t>
      </w:r>
      <w:r w:rsidRPr="00202B47">
        <w:rPr>
          <w:noProof w:val="0"/>
          <w:lang w:val="es-ES"/>
        </w:rPr>
        <w:t xml:space="preserve">n de los datos necesarios, tales como tiempos de viajes, costos de operación de los </w:t>
      </w:r>
      <w:r w:rsidR="00151786" w:rsidRPr="00202B47">
        <w:rPr>
          <w:noProof w:val="0"/>
          <w:lang w:val="es-ES"/>
        </w:rPr>
        <w:t>vehículos</w:t>
      </w:r>
      <w:r w:rsidRPr="00202B47">
        <w:rPr>
          <w:noProof w:val="0"/>
          <w:lang w:val="es-ES"/>
        </w:rPr>
        <w:t xml:space="preserve">, </w:t>
      </w:r>
      <w:r w:rsidR="00DC7EAB" w:rsidRPr="00202B47">
        <w:rPr>
          <w:noProof w:val="0"/>
          <w:lang w:val="es-ES"/>
        </w:rPr>
        <w:t>entre otros</w:t>
      </w:r>
      <w:r w:rsidRPr="00202B47">
        <w:rPr>
          <w:noProof w:val="0"/>
          <w:lang w:val="es-ES"/>
        </w:rPr>
        <w:t>. Los recursos para esta contrataci</w:t>
      </w:r>
      <w:r w:rsidR="00023C95" w:rsidRPr="00202B47">
        <w:rPr>
          <w:noProof w:val="0"/>
          <w:lang w:val="es-ES"/>
        </w:rPr>
        <w:t>ó</w:t>
      </w:r>
      <w:r w:rsidRPr="00202B47">
        <w:rPr>
          <w:noProof w:val="0"/>
          <w:lang w:val="es-ES"/>
        </w:rPr>
        <w:t>n est</w:t>
      </w:r>
      <w:r w:rsidR="00023C95" w:rsidRPr="00202B47">
        <w:rPr>
          <w:noProof w:val="0"/>
          <w:lang w:val="es-ES"/>
        </w:rPr>
        <w:t>á</w:t>
      </w:r>
      <w:r w:rsidRPr="00202B47">
        <w:rPr>
          <w:noProof w:val="0"/>
          <w:lang w:val="es-ES"/>
        </w:rPr>
        <w:t>n en la categor</w:t>
      </w:r>
      <w:r w:rsidR="00023C95" w:rsidRPr="00202B47">
        <w:rPr>
          <w:noProof w:val="0"/>
          <w:lang w:val="es-ES"/>
        </w:rPr>
        <w:t>í</w:t>
      </w:r>
      <w:r w:rsidRPr="00202B47">
        <w:rPr>
          <w:noProof w:val="0"/>
          <w:lang w:val="es-ES"/>
        </w:rPr>
        <w:t>a de evaluación del cuadro de costos de la operación.</w:t>
      </w:r>
    </w:p>
    <w:p w:rsidR="00E371E0" w:rsidRPr="00202B47" w:rsidRDefault="00736AF4" w:rsidP="009839E7">
      <w:pPr>
        <w:pStyle w:val="FirstHeading"/>
        <w:keepNext w:val="0"/>
        <w:widowControl w:val="0"/>
        <w:numPr>
          <w:ilvl w:val="0"/>
          <w:numId w:val="7"/>
        </w:numPr>
        <w:rPr>
          <w:szCs w:val="24"/>
        </w:rPr>
      </w:pPr>
      <w:r w:rsidRPr="00202B47">
        <w:rPr>
          <w:szCs w:val="24"/>
        </w:rPr>
        <w:t xml:space="preserve">Coordinación, </w:t>
      </w:r>
      <w:r w:rsidR="00E371E0" w:rsidRPr="00202B47">
        <w:rPr>
          <w:szCs w:val="24"/>
        </w:rPr>
        <w:t xml:space="preserve">Plan de </w:t>
      </w:r>
      <w:r w:rsidRPr="00202B47">
        <w:rPr>
          <w:szCs w:val="24"/>
        </w:rPr>
        <w:t>T</w:t>
      </w:r>
      <w:r w:rsidR="00E371E0" w:rsidRPr="00202B47">
        <w:rPr>
          <w:szCs w:val="24"/>
        </w:rPr>
        <w:t xml:space="preserve">rabajo </w:t>
      </w:r>
      <w:r w:rsidRPr="00202B47">
        <w:rPr>
          <w:szCs w:val="24"/>
        </w:rPr>
        <w:t>y Presupuesto de la Evaluación</w:t>
      </w:r>
    </w:p>
    <w:p w:rsidR="00E371E0" w:rsidRPr="00202B47" w:rsidRDefault="00E371E0" w:rsidP="009839E7">
      <w:pPr>
        <w:pStyle w:val="AutoNumpara"/>
        <w:rPr>
          <w:noProof w:val="0"/>
          <w:color w:val="000000"/>
          <w:lang w:val="es-ES"/>
        </w:rPr>
      </w:pPr>
      <w:r w:rsidRPr="00202B47">
        <w:rPr>
          <w:noProof w:val="0"/>
          <w:lang w:val="es-ES"/>
        </w:rPr>
        <w:t xml:space="preserve">La UCE recopilará, almacenará y mantendrá consigo toda la información, indicadores y parámetros, incluyendo informes semestrales, los planes operativos anuales, planes de ejecución del programa, planes de adquisiciones, y revisiones intermedia y final, necesarios para: i) ayudar al Banco </w:t>
      </w:r>
      <w:r w:rsidR="006353E9" w:rsidRPr="00202B47">
        <w:rPr>
          <w:noProof w:val="0"/>
          <w:lang w:val="es-ES"/>
        </w:rPr>
        <w:t>el Reporte Expandido de Monitoreo de Proyecto (XPMR por sus siglas en inglés)</w:t>
      </w:r>
      <w:r w:rsidRPr="00202B47">
        <w:rPr>
          <w:noProof w:val="0"/>
          <w:lang w:val="es-ES"/>
        </w:rPr>
        <w:t>; y ii) ayudar a la Oficina de Evaluación (OVE) del Banco a evaluar el impacto de esta operación.</w:t>
      </w:r>
      <w:r w:rsidRPr="00202B47">
        <w:rPr>
          <w:noProof w:val="0"/>
          <w:color w:val="000000"/>
          <w:lang w:val="es-ES"/>
        </w:rPr>
        <w:t xml:space="preserve"> </w:t>
      </w:r>
    </w:p>
    <w:p w:rsidR="00E371E0" w:rsidRPr="00202B47" w:rsidRDefault="00ED7235" w:rsidP="009839E7">
      <w:pPr>
        <w:pStyle w:val="AutoNumpara"/>
        <w:rPr>
          <w:noProof w:val="0"/>
          <w:color w:val="000000"/>
          <w:lang w:val="es-ES"/>
        </w:rPr>
      </w:pPr>
      <w:r w:rsidRPr="00202B47">
        <w:rPr>
          <w:noProof w:val="0"/>
          <w:color w:val="000000"/>
          <w:lang w:val="es-ES"/>
        </w:rPr>
        <w:t xml:space="preserve">El Banco, por medio de su Representación en Haití, </w:t>
      </w:r>
      <w:r w:rsidR="00E371E0" w:rsidRPr="00202B47">
        <w:rPr>
          <w:noProof w:val="0"/>
          <w:color w:val="000000"/>
          <w:lang w:val="es-ES"/>
        </w:rPr>
        <w:t>se encargará de la supervisión general de la implementación de</w:t>
      </w:r>
      <w:r w:rsidRPr="00202B47">
        <w:rPr>
          <w:noProof w:val="0"/>
          <w:color w:val="000000"/>
          <w:lang w:val="es-ES"/>
        </w:rPr>
        <w:t xml:space="preserve"> </w:t>
      </w:r>
      <w:r w:rsidR="00E371E0" w:rsidRPr="00202B47">
        <w:rPr>
          <w:noProof w:val="0"/>
          <w:color w:val="000000"/>
          <w:lang w:val="es-ES"/>
        </w:rPr>
        <w:t>l</w:t>
      </w:r>
      <w:r w:rsidRPr="00202B47">
        <w:rPr>
          <w:noProof w:val="0"/>
          <w:color w:val="000000"/>
          <w:lang w:val="es-ES"/>
        </w:rPr>
        <w:t>a</w:t>
      </w:r>
      <w:r w:rsidR="00E371E0" w:rsidRPr="00202B47">
        <w:rPr>
          <w:noProof w:val="0"/>
          <w:color w:val="000000"/>
          <w:lang w:val="es-ES"/>
        </w:rPr>
        <w:t xml:space="preserve"> </w:t>
      </w:r>
      <w:r w:rsidRPr="00202B47">
        <w:rPr>
          <w:noProof w:val="0"/>
          <w:color w:val="000000"/>
          <w:lang w:val="es-ES"/>
        </w:rPr>
        <w:t xml:space="preserve">operación </w:t>
      </w:r>
      <w:r w:rsidR="00E371E0" w:rsidRPr="00202B47">
        <w:rPr>
          <w:noProof w:val="0"/>
          <w:color w:val="000000"/>
          <w:lang w:val="es-ES"/>
        </w:rPr>
        <w:t xml:space="preserve">actuando coordinadamente con </w:t>
      </w:r>
      <w:r w:rsidRPr="00202B47">
        <w:rPr>
          <w:noProof w:val="0"/>
          <w:color w:val="000000"/>
          <w:lang w:val="es-ES"/>
        </w:rPr>
        <w:t>la UCE</w:t>
      </w:r>
      <w:r w:rsidR="00E371E0" w:rsidRPr="00202B47">
        <w:rPr>
          <w:noProof w:val="0"/>
          <w:color w:val="000000"/>
          <w:lang w:val="es-ES"/>
        </w:rPr>
        <w:t xml:space="preserve">. La supervisión se enfocará en el cumplimiento de los diferentes hitos establecidos en el Programa Operativo Anual para garantizar alcanzar las metas de </w:t>
      </w:r>
      <w:r w:rsidRPr="00202B47">
        <w:rPr>
          <w:noProof w:val="0"/>
          <w:color w:val="000000"/>
          <w:lang w:val="es-ES"/>
        </w:rPr>
        <w:t>indicadores de i</w:t>
      </w:r>
      <w:r w:rsidR="00E371E0" w:rsidRPr="00202B47">
        <w:rPr>
          <w:noProof w:val="0"/>
          <w:color w:val="000000"/>
          <w:lang w:val="es-ES"/>
        </w:rPr>
        <w:t xml:space="preserve">mpacto </w:t>
      </w:r>
      <w:r w:rsidRPr="00202B47">
        <w:rPr>
          <w:noProof w:val="0"/>
          <w:color w:val="000000"/>
          <w:lang w:val="es-ES"/>
        </w:rPr>
        <w:t>definidas</w:t>
      </w:r>
      <w:r w:rsidR="00E371E0" w:rsidRPr="00202B47">
        <w:rPr>
          <w:noProof w:val="0"/>
          <w:color w:val="000000"/>
          <w:lang w:val="es-ES"/>
        </w:rPr>
        <w:t>.</w:t>
      </w:r>
    </w:p>
    <w:p w:rsidR="00E371E0" w:rsidRPr="00202B47" w:rsidRDefault="00E371E0" w:rsidP="009839E7">
      <w:pPr>
        <w:pStyle w:val="AutoNumpara"/>
        <w:rPr>
          <w:noProof w:val="0"/>
          <w:color w:val="000000"/>
          <w:lang w:val="es-ES"/>
        </w:rPr>
      </w:pPr>
      <w:r w:rsidRPr="00202B47">
        <w:rPr>
          <w:noProof w:val="0"/>
          <w:color w:val="000000"/>
          <w:lang w:val="es-ES"/>
        </w:rPr>
        <w:t xml:space="preserve">Además de los informes de gestión semestrales que deberá presentar </w:t>
      </w:r>
      <w:r w:rsidR="00ED7235" w:rsidRPr="00202B47">
        <w:rPr>
          <w:noProof w:val="0"/>
          <w:color w:val="000000"/>
          <w:lang w:val="es-ES"/>
        </w:rPr>
        <w:t>la UCE</w:t>
      </w:r>
      <w:r w:rsidRPr="00202B47">
        <w:rPr>
          <w:noProof w:val="0"/>
          <w:color w:val="000000"/>
          <w:lang w:val="es-ES"/>
        </w:rPr>
        <w:t xml:space="preserve"> durante la ejecución de</w:t>
      </w:r>
      <w:r w:rsidR="00ED7235" w:rsidRPr="00202B47">
        <w:rPr>
          <w:noProof w:val="0"/>
          <w:color w:val="000000"/>
          <w:lang w:val="es-ES"/>
        </w:rPr>
        <w:t xml:space="preserve"> </w:t>
      </w:r>
      <w:r w:rsidRPr="00202B47">
        <w:rPr>
          <w:noProof w:val="0"/>
          <w:color w:val="000000"/>
          <w:lang w:val="es-ES"/>
        </w:rPr>
        <w:t>l</w:t>
      </w:r>
      <w:r w:rsidR="00ED7235" w:rsidRPr="00202B47">
        <w:rPr>
          <w:noProof w:val="0"/>
          <w:color w:val="000000"/>
          <w:lang w:val="es-ES"/>
        </w:rPr>
        <w:t>a</w:t>
      </w:r>
      <w:r w:rsidRPr="00202B47">
        <w:rPr>
          <w:noProof w:val="0"/>
          <w:color w:val="000000"/>
          <w:lang w:val="es-ES"/>
        </w:rPr>
        <w:t xml:space="preserve"> </w:t>
      </w:r>
      <w:r w:rsidR="00ED7235" w:rsidRPr="00202B47">
        <w:rPr>
          <w:noProof w:val="0"/>
          <w:color w:val="000000"/>
          <w:lang w:val="es-ES"/>
        </w:rPr>
        <w:t>operación</w:t>
      </w:r>
      <w:r w:rsidRPr="00202B47">
        <w:rPr>
          <w:noProof w:val="0"/>
          <w:color w:val="000000"/>
          <w:lang w:val="es-ES"/>
        </w:rPr>
        <w:t xml:space="preserve">, se efectuará también una evaluación intermedia en </w:t>
      </w:r>
      <w:r w:rsidR="00AB4835" w:rsidRPr="00202B47">
        <w:rPr>
          <w:noProof w:val="0"/>
          <w:color w:val="000000"/>
          <w:lang w:val="es-ES"/>
        </w:rPr>
        <w:t xml:space="preserve">2015 </w:t>
      </w:r>
      <w:r w:rsidRPr="00202B47">
        <w:rPr>
          <w:noProof w:val="0"/>
          <w:color w:val="000000"/>
          <w:lang w:val="es-ES"/>
        </w:rPr>
        <w:t xml:space="preserve">y una evaluación final en </w:t>
      </w:r>
      <w:r w:rsidR="00AB4835" w:rsidRPr="00202B47">
        <w:rPr>
          <w:noProof w:val="0"/>
          <w:color w:val="000000"/>
          <w:lang w:val="es-ES"/>
        </w:rPr>
        <w:t xml:space="preserve">2017 </w:t>
      </w:r>
      <w:r w:rsidRPr="00202B47">
        <w:rPr>
          <w:noProof w:val="0"/>
          <w:color w:val="000000"/>
          <w:lang w:val="es-ES"/>
        </w:rPr>
        <w:t>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de impacto.</w:t>
      </w:r>
    </w:p>
    <w:p w:rsidR="00E371E0" w:rsidRPr="00202B47" w:rsidRDefault="00E371E0" w:rsidP="009839E7">
      <w:pPr>
        <w:pStyle w:val="AutoNumpara"/>
        <w:rPr>
          <w:noProof w:val="0"/>
          <w:color w:val="000000"/>
          <w:lang w:val="es-ES"/>
        </w:rPr>
      </w:pPr>
      <w:r w:rsidRPr="00202B47">
        <w:rPr>
          <w:noProof w:val="0"/>
          <w:color w:val="000000"/>
          <w:lang w:val="es-ES"/>
        </w:rPr>
        <w:t xml:space="preserve">Sobre la base de dichos informes de gestión y de las reuniones de análisis con los ejecutores, el Equipo de Proyecto y la Representación en </w:t>
      </w:r>
      <w:r w:rsidR="00ED7235" w:rsidRPr="00202B47">
        <w:rPr>
          <w:noProof w:val="0"/>
          <w:color w:val="000000"/>
          <w:lang w:val="es-ES"/>
        </w:rPr>
        <w:t>Haití</w:t>
      </w:r>
      <w:r w:rsidRPr="00202B47">
        <w:rPr>
          <w:noProof w:val="0"/>
          <w:color w:val="000000"/>
          <w:lang w:val="es-ES"/>
        </w:rPr>
        <w:t>, será</w:t>
      </w:r>
      <w:r w:rsidR="00ED7235" w:rsidRPr="00202B47">
        <w:rPr>
          <w:noProof w:val="0"/>
          <w:color w:val="000000"/>
          <w:lang w:val="es-ES"/>
        </w:rPr>
        <w:t>n</w:t>
      </w:r>
      <w:r w:rsidRPr="00202B47">
        <w:rPr>
          <w:noProof w:val="0"/>
          <w:color w:val="000000"/>
          <w:lang w:val="es-ES"/>
        </w:rPr>
        <w:t xml:space="preserve"> responsable</w:t>
      </w:r>
      <w:r w:rsidR="00ED7235" w:rsidRPr="00202B47">
        <w:rPr>
          <w:noProof w:val="0"/>
          <w:color w:val="000000"/>
          <w:lang w:val="es-ES"/>
        </w:rPr>
        <w:t>s</w:t>
      </w:r>
      <w:r w:rsidRPr="00202B47">
        <w:rPr>
          <w:noProof w:val="0"/>
          <w:color w:val="000000"/>
          <w:lang w:val="es-ES"/>
        </w:rPr>
        <w:t xml:space="preserve"> de la preparación de los </w:t>
      </w:r>
      <w:r w:rsidR="00ED7235" w:rsidRPr="00202B47">
        <w:rPr>
          <w:noProof w:val="0"/>
          <w:color w:val="000000"/>
          <w:lang w:val="es-ES"/>
        </w:rPr>
        <w:t xml:space="preserve">reportes de monitoreo del proyecto </w:t>
      </w:r>
      <w:r w:rsidRPr="00202B47">
        <w:rPr>
          <w:noProof w:val="0"/>
          <w:color w:val="000000"/>
          <w:lang w:val="es-ES"/>
        </w:rPr>
        <w:t xml:space="preserve"> (PMR) y de cualquier otro </w:t>
      </w:r>
      <w:r w:rsidR="00ED7235" w:rsidRPr="00202B47">
        <w:rPr>
          <w:noProof w:val="0"/>
          <w:color w:val="000000"/>
          <w:lang w:val="es-ES"/>
        </w:rPr>
        <w:t xml:space="preserve">instrumento </w:t>
      </w:r>
      <w:r w:rsidRPr="00202B47">
        <w:rPr>
          <w:noProof w:val="0"/>
          <w:color w:val="000000"/>
          <w:lang w:val="es-ES"/>
        </w:rPr>
        <w:t>que establezca el Banco para su ciclo de proyecto.</w:t>
      </w:r>
    </w:p>
    <w:p w:rsidR="00E371E0" w:rsidRPr="00202B47" w:rsidRDefault="00E371E0" w:rsidP="009839E7">
      <w:pPr>
        <w:pStyle w:val="AutoNumpara"/>
        <w:rPr>
          <w:noProof w:val="0"/>
          <w:color w:val="000000"/>
          <w:lang w:val="es-ES"/>
        </w:rPr>
      </w:pPr>
      <w:r w:rsidRPr="00202B47">
        <w:rPr>
          <w:noProof w:val="0"/>
          <w:color w:val="000000"/>
          <w:lang w:val="es-ES"/>
        </w:rPr>
        <w:t>La evaluación final del Programa quedará recogida en el Informe de Fin de Proyecto (XPCR) donde se examinará el grado de cumplimiento de los objetivos del Programa una vez se complete la ejecución de todos sus componentes. El XPCR servirá también para señalar las lecciones aprendidas a tener en cuenta en el diseño e implementación de futuras operaciones de transporte en el país y en la región.</w:t>
      </w:r>
    </w:p>
    <w:p w:rsidR="00884A80" w:rsidRPr="00202B47" w:rsidRDefault="00884A80" w:rsidP="009839E7">
      <w:pPr>
        <w:pStyle w:val="AutoNumpara"/>
        <w:rPr>
          <w:noProof w:val="0"/>
          <w:color w:val="000000"/>
          <w:lang w:val="es-ES"/>
        </w:rPr>
      </w:pPr>
      <w:r w:rsidRPr="00202B47">
        <w:rPr>
          <w:noProof w:val="0"/>
          <w:color w:val="000000"/>
          <w:lang w:val="es-ES"/>
        </w:rPr>
        <w:t>Las actividades de evaluación se distribuirán entre la UCE y el Banco, y tendrán un presupuesto de US$</w:t>
      </w:r>
      <w:r w:rsidR="00CB567C" w:rsidRPr="00202B47">
        <w:rPr>
          <w:noProof w:val="0"/>
          <w:color w:val="000000"/>
          <w:lang w:val="es-ES"/>
        </w:rPr>
        <w:t>9</w:t>
      </w:r>
      <w:r w:rsidRPr="00202B47">
        <w:rPr>
          <w:noProof w:val="0"/>
          <w:color w:val="000000"/>
          <w:lang w:val="es-ES"/>
        </w:rPr>
        <w:t>0,000</w:t>
      </w:r>
      <w:r w:rsidR="00CB567C" w:rsidRPr="00202B47">
        <w:rPr>
          <w:noProof w:val="0"/>
          <w:color w:val="000000"/>
          <w:lang w:val="es-ES"/>
        </w:rPr>
        <w:t>.</w:t>
      </w:r>
    </w:p>
    <w:p w:rsidR="00CB567C" w:rsidRPr="00202B47" w:rsidRDefault="00CB567C" w:rsidP="009839E7">
      <w:pPr>
        <w:pStyle w:val="AutoNumpara"/>
        <w:numPr>
          <w:ilvl w:val="0"/>
          <w:numId w:val="0"/>
        </w:numPr>
        <w:ind w:left="720"/>
        <w:rPr>
          <w:noProof w:val="0"/>
          <w:color w:val="000000"/>
          <w:lang w:val="es-ES"/>
        </w:rPr>
      </w:pPr>
    </w:p>
    <w:p w:rsidR="00CB567C" w:rsidRPr="00202B47" w:rsidRDefault="00CB567C" w:rsidP="009839E7">
      <w:pPr>
        <w:pStyle w:val="AutoNumpara"/>
        <w:numPr>
          <w:ilvl w:val="0"/>
          <w:numId w:val="0"/>
        </w:numPr>
        <w:ind w:left="720"/>
        <w:rPr>
          <w:noProof w:val="0"/>
          <w:color w:val="000000"/>
          <w:lang w:val="es-ES"/>
        </w:rPr>
      </w:pPr>
    </w:p>
    <w:p w:rsidR="00CB567C" w:rsidRPr="00202B47" w:rsidRDefault="00CB567C" w:rsidP="009839E7">
      <w:pPr>
        <w:pStyle w:val="AutoNumpara"/>
        <w:numPr>
          <w:ilvl w:val="0"/>
          <w:numId w:val="0"/>
        </w:numPr>
        <w:ind w:left="720"/>
        <w:rPr>
          <w:noProof w:val="0"/>
          <w:color w:val="000000"/>
          <w:lang w:val="es-ES"/>
        </w:rPr>
      </w:pPr>
    </w:p>
    <w:p w:rsidR="0074614F" w:rsidRPr="00202B47" w:rsidRDefault="0074614F" w:rsidP="009839E7">
      <w:pPr>
        <w:pStyle w:val="AutoNumpara"/>
        <w:keepNext/>
        <w:numPr>
          <w:ilvl w:val="0"/>
          <w:numId w:val="0"/>
        </w:numPr>
        <w:ind w:left="720"/>
        <w:jc w:val="center"/>
        <w:rPr>
          <w:b/>
          <w:noProof w:val="0"/>
          <w:sz w:val="22"/>
          <w:szCs w:val="22"/>
          <w:lang w:val="es-ES"/>
        </w:rPr>
      </w:pPr>
      <w:r w:rsidRPr="00202B47">
        <w:rPr>
          <w:b/>
          <w:noProof w:val="0"/>
          <w:sz w:val="22"/>
          <w:szCs w:val="22"/>
          <w:lang w:val="es-ES"/>
        </w:rPr>
        <w:t>Cuadro 4: Resumen Actividades de Evaluación</w:t>
      </w:r>
    </w:p>
    <w:tbl>
      <w:tblPr>
        <w:tblStyle w:val="TableGrid"/>
        <w:tblW w:w="0" w:type="auto"/>
        <w:jc w:val="center"/>
        <w:tblLook w:val="04A0" w:firstRow="1" w:lastRow="0" w:firstColumn="1" w:lastColumn="0" w:noHBand="0" w:noVBand="1"/>
      </w:tblPr>
      <w:tblGrid>
        <w:gridCol w:w="2070"/>
        <w:gridCol w:w="2970"/>
        <w:gridCol w:w="1890"/>
        <w:gridCol w:w="1890"/>
      </w:tblGrid>
      <w:tr w:rsidR="00157EA1" w:rsidRPr="00202B47" w:rsidTr="00A90AEC">
        <w:trPr>
          <w:jc w:val="center"/>
        </w:trPr>
        <w:tc>
          <w:tcPr>
            <w:tcW w:w="2070" w:type="dxa"/>
            <w:shd w:val="clear" w:color="auto" w:fill="D9D9D9" w:themeFill="background1" w:themeFillShade="D9"/>
          </w:tcPr>
          <w:p w:rsidR="00157EA1" w:rsidRPr="00202B47" w:rsidRDefault="00157EA1" w:rsidP="009839E7">
            <w:pPr>
              <w:keepNext/>
              <w:spacing w:before="120" w:after="120"/>
              <w:jc w:val="center"/>
              <w:rPr>
                <w:b/>
                <w:bCs/>
                <w:sz w:val="18"/>
                <w:szCs w:val="18"/>
                <w:lang w:val="es-ES"/>
              </w:rPr>
            </w:pPr>
            <w:r w:rsidRPr="00202B47">
              <w:rPr>
                <w:b/>
                <w:bCs/>
                <w:sz w:val="18"/>
                <w:szCs w:val="18"/>
                <w:lang w:val="es-ES"/>
              </w:rPr>
              <w:t>Responsable</w:t>
            </w:r>
          </w:p>
        </w:tc>
        <w:tc>
          <w:tcPr>
            <w:tcW w:w="2970" w:type="dxa"/>
            <w:shd w:val="clear" w:color="auto" w:fill="D9D9D9" w:themeFill="background1" w:themeFillShade="D9"/>
          </w:tcPr>
          <w:p w:rsidR="00157EA1" w:rsidRPr="00202B47" w:rsidRDefault="00157EA1" w:rsidP="009839E7">
            <w:pPr>
              <w:keepNext/>
              <w:spacing w:before="120" w:after="120"/>
              <w:jc w:val="center"/>
              <w:rPr>
                <w:b/>
                <w:bCs/>
                <w:sz w:val="18"/>
                <w:szCs w:val="18"/>
                <w:lang w:val="es-ES"/>
              </w:rPr>
            </w:pPr>
            <w:r w:rsidRPr="00202B47">
              <w:rPr>
                <w:b/>
                <w:bCs/>
                <w:sz w:val="18"/>
                <w:szCs w:val="18"/>
                <w:lang w:val="es-ES"/>
              </w:rPr>
              <w:t>Atribuciones</w:t>
            </w:r>
          </w:p>
        </w:tc>
        <w:tc>
          <w:tcPr>
            <w:tcW w:w="1890" w:type="dxa"/>
            <w:shd w:val="clear" w:color="auto" w:fill="D9D9D9" w:themeFill="background1" w:themeFillShade="D9"/>
          </w:tcPr>
          <w:p w:rsidR="00157EA1" w:rsidRPr="00202B47" w:rsidRDefault="00157EA1" w:rsidP="009839E7">
            <w:pPr>
              <w:keepNext/>
              <w:spacing w:before="120" w:after="120"/>
              <w:jc w:val="center"/>
              <w:rPr>
                <w:b/>
                <w:bCs/>
                <w:sz w:val="18"/>
                <w:szCs w:val="18"/>
                <w:lang w:val="es-ES"/>
              </w:rPr>
            </w:pPr>
            <w:r w:rsidRPr="00202B47">
              <w:rPr>
                <w:b/>
                <w:bCs/>
                <w:sz w:val="18"/>
                <w:szCs w:val="18"/>
                <w:lang w:val="es-ES"/>
              </w:rPr>
              <w:t>Periodicidad</w:t>
            </w:r>
          </w:p>
        </w:tc>
        <w:tc>
          <w:tcPr>
            <w:tcW w:w="1890" w:type="dxa"/>
            <w:shd w:val="clear" w:color="auto" w:fill="D9D9D9" w:themeFill="background1" w:themeFillShade="D9"/>
          </w:tcPr>
          <w:p w:rsidR="00157EA1" w:rsidRPr="00202B47" w:rsidRDefault="00157EA1" w:rsidP="009839E7">
            <w:pPr>
              <w:keepNext/>
              <w:spacing w:before="120" w:after="120"/>
              <w:jc w:val="center"/>
              <w:rPr>
                <w:b/>
                <w:bCs/>
                <w:sz w:val="18"/>
                <w:szCs w:val="18"/>
                <w:lang w:val="es-ES"/>
              </w:rPr>
            </w:pPr>
          </w:p>
        </w:tc>
      </w:tr>
      <w:tr w:rsidR="00907959" w:rsidRPr="00202B47" w:rsidTr="00A90AEC">
        <w:trPr>
          <w:jc w:val="center"/>
        </w:trPr>
        <w:tc>
          <w:tcPr>
            <w:tcW w:w="2070" w:type="dxa"/>
            <w:vMerge w:val="restart"/>
          </w:tcPr>
          <w:p w:rsidR="00907959" w:rsidRPr="00202B47" w:rsidRDefault="00907959" w:rsidP="009839E7">
            <w:pPr>
              <w:pStyle w:val="AutoNumpara"/>
              <w:numPr>
                <w:ilvl w:val="0"/>
                <w:numId w:val="0"/>
              </w:numPr>
              <w:rPr>
                <w:noProof w:val="0"/>
                <w:sz w:val="18"/>
                <w:szCs w:val="18"/>
                <w:lang w:val="es-ES"/>
              </w:rPr>
            </w:pPr>
            <w:r w:rsidRPr="00202B47">
              <w:rPr>
                <w:noProof w:val="0"/>
                <w:sz w:val="18"/>
                <w:szCs w:val="18"/>
                <w:lang w:val="es-ES"/>
              </w:rPr>
              <w:t>UCE</w:t>
            </w:r>
          </w:p>
        </w:tc>
        <w:tc>
          <w:tcPr>
            <w:tcW w:w="2970" w:type="dxa"/>
            <w:vAlign w:val="center"/>
          </w:tcPr>
          <w:p w:rsidR="00907959" w:rsidRPr="00202B47" w:rsidRDefault="006E041D" w:rsidP="009839E7">
            <w:pPr>
              <w:rPr>
                <w:sz w:val="18"/>
                <w:szCs w:val="18"/>
                <w:lang w:val="es-ES"/>
              </w:rPr>
            </w:pPr>
            <w:r w:rsidRPr="00202B47">
              <w:rPr>
                <w:sz w:val="18"/>
                <w:szCs w:val="18"/>
                <w:lang w:val="es-ES"/>
              </w:rPr>
              <w:t>Preparación</w:t>
            </w:r>
            <w:r w:rsidR="001A3FF1" w:rsidRPr="00202B47">
              <w:rPr>
                <w:sz w:val="18"/>
                <w:szCs w:val="18"/>
                <w:lang w:val="es-ES"/>
              </w:rPr>
              <w:t xml:space="preserve"> de informe intermedio</w:t>
            </w:r>
            <w:r w:rsidR="003679AF" w:rsidRPr="00202B47">
              <w:rPr>
                <w:sz w:val="18"/>
                <w:szCs w:val="18"/>
                <w:lang w:val="es-ES"/>
              </w:rPr>
              <w:t xml:space="preserve"> (a la mitad del programa)</w:t>
            </w:r>
          </w:p>
        </w:tc>
        <w:tc>
          <w:tcPr>
            <w:tcW w:w="1890" w:type="dxa"/>
            <w:vAlign w:val="center"/>
          </w:tcPr>
          <w:p w:rsidR="00907959" w:rsidRPr="00202B47" w:rsidRDefault="00AE50D6" w:rsidP="009839E7">
            <w:pPr>
              <w:rPr>
                <w:sz w:val="18"/>
                <w:szCs w:val="18"/>
                <w:lang w:val="es-ES"/>
              </w:rPr>
            </w:pPr>
            <w:r w:rsidRPr="00202B47">
              <w:rPr>
                <w:sz w:val="18"/>
                <w:szCs w:val="18"/>
                <w:lang w:val="es-ES"/>
              </w:rPr>
              <w:t>Una vez</w:t>
            </w:r>
            <w:r w:rsidR="00907959" w:rsidRPr="00202B47">
              <w:rPr>
                <w:sz w:val="18"/>
                <w:szCs w:val="18"/>
                <w:lang w:val="es-ES"/>
              </w:rPr>
              <w:t xml:space="preserve"> </w:t>
            </w:r>
          </w:p>
        </w:tc>
        <w:tc>
          <w:tcPr>
            <w:tcW w:w="1890" w:type="dxa"/>
            <w:vAlign w:val="center"/>
          </w:tcPr>
          <w:p w:rsidR="00907959" w:rsidRPr="00202B47" w:rsidRDefault="0073074C" w:rsidP="009839E7">
            <w:pPr>
              <w:rPr>
                <w:sz w:val="18"/>
                <w:szCs w:val="18"/>
                <w:lang w:val="es-ES"/>
              </w:rPr>
            </w:pPr>
            <w:r w:rsidRPr="00202B47">
              <w:rPr>
                <w:sz w:val="18"/>
                <w:szCs w:val="18"/>
                <w:lang w:val="es-ES"/>
              </w:rPr>
              <w:t>1</w:t>
            </w:r>
            <w:r w:rsidR="00AE50D6" w:rsidRPr="00202B47">
              <w:rPr>
                <w:sz w:val="18"/>
                <w:szCs w:val="18"/>
                <w:lang w:val="es-ES"/>
              </w:rPr>
              <w:t xml:space="preserve"> persona x </w:t>
            </w:r>
            <w:r w:rsidR="00405072" w:rsidRPr="00202B47">
              <w:rPr>
                <w:sz w:val="18"/>
                <w:szCs w:val="18"/>
                <w:lang w:val="es-ES"/>
              </w:rPr>
              <w:t>10</w:t>
            </w:r>
            <w:r w:rsidR="00AE50D6" w:rsidRPr="00202B47">
              <w:rPr>
                <w:sz w:val="18"/>
                <w:szCs w:val="18"/>
                <w:lang w:val="es-ES"/>
              </w:rPr>
              <w:t xml:space="preserve"> días /año </w:t>
            </w:r>
            <w:r w:rsidR="00907959" w:rsidRPr="00202B47">
              <w:rPr>
                <w:sz w:val="18"/>
                <w:szCs w:val="18"/>
                <w:lang w:val="es-ES"/>
              </w:rPr>
              <w:t>x 1</w:t>
            </w:r>
            <w:r w:rsidR="00AE50D6" w:rsidRPr="00202B47">
              <w:rPr>
                <w:sz w:val="18"/>
                <w:szCs w:val="18"/>
                <w:lang w:val="es-ES"/>
              </w:rPr>
              <w:t>año x</w:t>
            </w:r>
            <w:r w:rsidR="00907959" w:rsidRPr="00202B47">
              <w:rPr>
                <w:sz w:val="18"/>
                <w:szCs w:val="18"/>
                <w:lang w:val="es-ES"/>
              </w:rPr>
              <w:t xml:space="preserve"> US$</w:t>
            </w:r>
            <w:r w:rsidR="00AE50D6" w:rsidRPr="00202B47">
              <w:rPr>
                <w:sz w:val="18"/>
                <w:szCs w:val="18"/>
                <w:lang w:val="es-ES"/>
              </w:rPr>
              <w:t>3</w:t>
            </w:r>
            <w:r w:rsidR="00907959" w:rsidRPr="00202B47">
              <w:rPr>
                <w:sz w:val="18"/>
                <w:szCs w:val="18"/>
                <w:lang w:val="es-ES"/>
              </w:rPr>
              <w:t>00</w:t>
            </w:r>
            <w:r w:rsidR="00AE50D6" w:rsidRPr="00202B47">
              <w:rPr>
                <w:sz w:val="18"/>
                <w:szCs w:val="18"/>
                <w:lang w:val="es-ES"/>
              </w:rPr>
              <w:t xml:space="preserve"> </w:t>
            </w:r>
            <w:r w:rsidR="00907959" w:rsidRPr="00202B47">
              <w:rPr>
                <w:sz w:val="18"/>
                <w:szCs w:val="18"/>
                <w:lang w:val="es-ES"/>
              </w:rPr>
              <w:t>=</w:t>
            </w:r>
            <w:r w:rsidR="00AE50D6" w:rsidRPr="00202B47">
              <w:rPr>
                <w:sz w:val="18"/>
                <w:szCs w:val="18"/>
                <w:lang w:val="es-ES"/>
              </w:rPr>
              <w:t xml:space="preserve"> </w:t>
            </w:r>
            <w:r w:rsidR="00907959" w:rsidRPr="00202B47">
              <w:rPr>
                <w:sz w:val="18"/>
                <w:szCs w:val="18"/>
                <w:lang w:val="es-ES"/>
              </w:rPr>
              <w:t>US$</w:t>
            </w:r>
            <w:r w:rsidR="00405072" w:rsidRPr="00202B47">
              <w:rPr>
                <w:sz w:val="18"/>
                <w:szCs w:val="18"/>
                <w:lang w:val="es-ES"/>
              </w:rPr>
              <w:t>3,0</w:t>
            </w:r>
            <w:r w:rsidR="00907959" w:rsidRPr="00202B47">
              <w:rPr>
                <w:sz w:val="18"/>
                <w:szCs w:val="18"/>
                <w:lang w:val="es-ES"/>
              </w:rPr>
              <w:t>00</w:t>
            </w:r>
          </w:p>
        </w:tc>
      </w:tr>
      <w:tr w:rsidR="001A3FF1" w:rsidRPr="00202B47" w:rsidTr="00A90AEC">
        <w:trPr>
          <w:trHeight w:val="516"/>
          <w:jc w:val="center"/>
        </w:trPr>
        <w:tc>
          <w:tcPr>
            <w:tcW w:w="2070" w:type="dxa"/>
            <w:vMerge/>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Discutir y validar la información</w:t>
            </w:r>
            <w:r w:rsidR="00AE50D6" w:rsidRPr="00202B47">
              <w:rPr>
                <w:sz w:val="18"/>
                <w:szCs w:val="18"/>
                <w:lang w:val="es-ES"/>
              </w:rPr>
              <w:t xml:space="preserve"> y preparación del informe </w:t>
            </w:r>
            <w:r w:rsidRPr="00202B47">
              <w:rPr>
                <w:sz w:val="18"/>
                <w:szCs w:val="18"/>
                <w:lang w:val="es-ES"/>
              </w:rPr>
              <w:t>final.</w:t>
            </w:r>
            <w:r w:rsidR="003679AF" w:rsidRPr="00202B47">
              <w:rPr>
                <w:sz w:val="18"/>
                <w:szCs w:val="18"/>
                <w:lang w:val="es-ES"/>
              </w:rPr>
              <w:t>(al final del programa)</w:t>
            </w:r>
          </w:p>
        </w:tc>
        <w:tc>
          <w:tcPr>
            <w:tcW w:w="1890" w:type="dxa"/>
            <w:vAlign w:val="center"/>
          </w:tcPr>
          <w:p w:rsidR="001A3FF1" w:rsidRPr="00202B47" w:rsidRDefault="00AE50D6" w:rsidP="009839E7">
            <w:pPr>
              <w:rPr>
                <w:sz w:val="18"/>
                <w:szCs w:val="18"/>
                <w:lang w:val="es-ES"/>
              </w:rPr>
            </w:pPr>
            <w:r w:rsidRPr="00202B47">
              <w:rPr>
                <w:sz w:val="18"/>
                <w:szCs w:val="18"/>
                <w:lang w:val="es-ES"/>
              </w:rPr>
              <w:t xml:space="preserve">Una vez </w:t>
            </w:r>
            <w:r w:rsidR="001A3FF1" w:rsidRPr="00202B47">
              <w:rPr>
                <w:sz w:val="18"/>
                <w:szCs w:val="18"/>
                <w:lang w:val="es-ES"/>
              </w:rPr>
              <w:t xml:space="preserve"> </w:t>
            </w:r>
          </w:p>
        </w:tc>
        <w:tc>
          <w:tcPr>
            <w:tcW w:w="1890" w:type="dxa"/>
            <w:vAlign w:val="center"/>
          </w:tcPr>
          <w:p w:rsidR="001A3FF1" w:rsidRPr="00202B47" w:rsidRDefault="0073074C" w:rsidP="009839E7">
            <w:pPr>
              <w:rPr>
                <w:sz w:val="18"/>
                <w:szCs w:val="18"/>
                <w:lang w:val="es-ES"/>
              </w:rPr>
            </w:pPr>
            <w:r w:rsidRPr="00202B47">
              <w:rPr>
                <w:sz w:val="18"/>
                <w:szCs w:val="18"/>
                <w:lang w:val="es-ES"/>
              </w:rPr>
              <w:t>1</w:t>
            </w:r>
            <w:r w:rsidR="0013513D" w:rsidRPr="00202B47">
              <w:rPr>
                <w:sz w:val="18"/>
                <w:szCs w:val="18"/>
                <w:lang w:val="es-ES"/>
              </w:rPr>
              <w:t xml:space="preserve">persona  </w:t>
            </w:r>
            <w:r w:rsidR="001A3FF1" w:rsidRPr="00202B47">
              <w:rPr>
                <w:sz w:val="18"/>
                <w:szCs w:val="18"/>
                <w:lang w:val="es-ES"/>
              </w:rPr>
              <w:t xml:space="preserve">x </w:t>
            </w:r>
            <w:r w:rsidR="00405072" w:rsidRPr="00202B47">
              <w:rPr>
                <w:sz w:val="18"/>
                <w:szCs w:val="18"/>
                <w:lang w:val="es-ES"/>
              </w:rPr>
              <w:t>10</w:t>
            </w:r>
            <w:r w:rsidR="0013513D" w:rsidRPr="00202B47">
              <w:rPr>
                <w:sz w:val="18"/>
                <w:szCs w:val="18"/>
                <w:lang w:val="es-ES"/>
              </w:rPr>
              <w:t xml:space="preserve"> días x 1 año x </w:t>
            </w:r>
            <w:r w:rsidR="001A3FF1" w:rsidRPr="00202B47">
              <w:rPr>
                <w:sz w:val="18"/>
                <w:szCs w:val="18"/>
                <w:lang w:val="es-ES"/>
              </w:rPr>
              <w:t>US$</w:t>
            </w:r>
            <w:r w:rsidR="0013513D" w:rsidRPr="00202B47">
              <w:rPr>
                <w:sz w:val="18"/>
                <w:szCs w:val="18"/>
                <w:lang w:val="es-ES"/>
              </w:rPr>
              <w:t>3</w:t>
            </w:r>
            <w:r w:rsidR="001A3FF1" w:rsidRPr="00202B47">
              <w:rPr>
                <w:sz w:val="18"/>
                <w:szCs w:val="18"/>
                <w:lang w:val="es-ES"/>
              </w:rPr>
              <w:t>00</w:t>
            </w:r>
            <w:r w:rsidR="0013513D" w:rsidRPr="00202B47">
              <w:rPr>
                <w:sz w:val="18"/>
                <w:szCs w:val="18"/>
                <w:lang w:val="es-ES"/>
              </w:rPr>
              <w:t xml:space="preserve"> </w:t>
            </w:r>
            <w:r w:rsidR="001A3FF1" w:rsidRPr="00202B47">
              <w:rPr>
                <w:sz w:val="18"/>
                <w:szCs w:val="18"/>
                <w:lang w:val="es-ES"/>
              </w:rPr>
              <w:t>=</w:t>
            </w:r>
            <w:r w:rsidR="0013513D" w:rsidRPr="00202B47">
              <w:rPr>
                <w:sz w:val="18"/>
                <w:szCs w:val="18"/>
                <w:lang w:val="es-ES"/>
              </w:rPr>
              <w:t xml:space="preserve"> </w:t>
            </w:r>
            <w:r w:rsidR="001A3FF1" w:rsidRPr="00202B47">
              <w:rPr>
                <w:sz w:val="18"/>
                <w:szCs w:val="18"/>
                <w:lang w:val="es-ES"/>
              </w:rPr>
              <w:t>US$</w:t>
            </w:r>
            <w:r w:rsidR="00405072" w:rsidRPr="00202B47">
              <w:rPr>
                <w:sz w:val="18"/>
                <w:szCs w:val="18"/>
                <w:lang w:val="es-ES"/>
              </w:rPr>
              <w:t>3,000</w:t>
            </w:r>
          </w:p>
        </w:tc>
      </w:tr>
      <w:tr w:rsidR="001A3FF1" w:rsidRPr="00202B47" w:rsidTr="00A90AEC">
        <w:trPr>
          <w:trHeight w:val="516"/>
          <w:jc w:val="center"/>
        </w:trPr>
        <w:tc>
          <w:tcPr>
            <w:tcW w:w="2070" w:type="dxa"/>
            <w:vMerge/>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Contratar evaluación costo beneficio del programa</w:t>
            </w:r>
          </w:p>
        </w:tc>
        <w:tc>
          <w:tcPr>
            <w:tcW w:w="1890" w:type="dxa"/>
            <w:vAlign w:val="center"/>
          </w:tcPr>
          <w:p w:rsidR="001A3FF1" w:rsidRPr="00202B47" w:rsidRDefault="0013513D" w:rsidP="009839E7">
            <w:pPr>
              <w:rPr>
                <w:sz w:val="18"/>
                <w:szCs w:val="18"/>
                <w:lang w:val="es-ES"/>
              </w:rPr>
            </w:pPr>
            <w:r w:rsidRPr="00202B47">
              <w:rPr>
                <w:sz w:val="18"/>
                <w:szCs w:val="18"/>
                <w:lang w:val="es-ES"/>
              </w:rPr>
              <w:t>Al final del programa</w:t>
            </w:r>
          </w:p>
        </w:tc>
        <w:tc>
          <w:tcPr>
            <w:tcW w:w="1890" w:type="dxa"/>
            <w:vAlign w:val="center"/>
          </w:tcPr>
          <w:p w:rsidR="001A3FF1" w:rsidRPr="00202B47" w:rsidRDefault="001A3FF1" w:rsidP="009839E7">
            <w:pPr>
              <w:rPr>
                <w:sz w:val="18"/>
                <w:szCs w:val="18"/>
                <w:lang w:val="es-ES"/>
              </w:rPr>
            </w:pPr>
            <w:r w:rsidRPr="00202B47">
              <w:rPr>
                <w:sz w:val="18"/>
                <w:szCs w:val="18"/>
                <w:lang w:val="es-ES"/>
              </w:rPr>
              <w:t xml:space="preserve">US$ </w:t>
            </w:r>
            <w:r w:rsidR="0013513D" w:rsidRPr="00202B47">
              <w:rPr>
                <w:sz w:val="18"/>
                <w:szCs w:val="18"/>
                <w:lang w:val="es-ES"/>
              </w:rPr>
              <w:t>2</w:t>
            </w:r>
            <w:r w:rsidRPr="00202B47">
              <w:rPr>
                <w:sz w:val="18"/>
                <w:szCs w:val="18"/>
                <w:lang w:val="es-ES"/>
              </w:rPr>
              <w:t xml:space="preserve">0,000 </w:t>
            </w:r>
          </w:p>
        </w:tc>
      </w:tr>
      <w:tr w:rsidR="001A3FF1" w:rsidRPr="00202B47" w:rsidTr="00A90AEC">
        <w:trPr>
          <w:jc w:val="center"/>
        </w:trPr>
        <w:tc>
          <w:tcPr>
            <w:tcW w:w="2070" w:type="dxa"/>
            <w:vMerge/>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Apoyar reuniones internas de seguimiento y evaluación del programa y apoyar misiones de seguimiento del Banco.</w:t>
            </w:r>
          </w:p>
        </w:tc>
        <w:tc>
          <w:tcPr>
            <w:tcW w:w="1890" w:type="dxa"/>
            <w:vAlign w:val="center"/>
          </w:tcPr>
          <w:p w:rsidR="001A3FF1" w:rsidRPr="00202B47" w:rsidRDefault="001A3FF1" w:rsidP="009839E7">
            <w:pPr>
              <w:rPr>
                <w:sz w:val="18"/>
                <w:szCs w:val="18"/>
                <w:lang w:val="es-ES"/>
              </w:rPr>
            </w:pPr>
            <w:r w:rsidRPr="00202B47">
              <w:rPr>
                <w:sz w:val="18"/>
                <w:szCs w:val="18"/>
                <w:lang w:val="es-ES"/>
              </w:rPr>
              <w:t>Eventuales</w:t>
            </w:r>
          </w:p>
        </w:tc>
        <w:tc>
          <w:tcPr>
            <w:tcW w:w="1890" w:type="dxa"/>
            <w:vAlign w:val="center"/>
          </w:tcPr>
          <w:p w:rsidR="001A3FF1" w:rsidRPr="00202B47" w:rsidRDefault="00D12DEE" w:rsidP="009839E7">
            <w:pPr>
              <w:rPr>
                <w:sz w:val="18"/>
                <w:szCs w:val="18"/>
                <w:lang w:val="es-ES"/>
              </w:rPr>
            </w:pPr>
            <w:r w:rsidRPr="00202B47">
              <w:rPr>
                <w:sz w:val="18"/>
                <w:szCs w:val="18"/>
                <w:lang w:val="es-ES"/>
              </w:rPr>
              <w:t xml:space="preserve">2 </w:t>
            </w:r>
            <w:r w:rsidR="0013513D" w:rsidRPr="00202B47">
              <w:rPr>
                <w:sz w:val="18"/>
                <w:szCs w:val="18"/>
                <w:lang w:val="es-ES"/>
              </w:rPr>
              <w:t>persona</w:t>
            </w:r>
            <w:r w:rsidRPr="00202B47">
              <w:rPr>
                <w:sz w:val="18"/>
                <w:szCs w:val="18"/>
                <w:lang w:val="es-ES"/>
              </w:rPr>
              <w:t>s</w:t>
            </w:r>
            <w:r w:rsidR="0013513D" w:rsidRPr="00202B47">
              <w:rPr>
                <w:sz w:val="18"/>
                <w:szCs w:val="18"/>
                <w:lang w:val="es-ES"/>
              </w:rPr>
              <w:t xml:space="preserve"> x </w:t>
            </w:r>
            <w:r w:rsidR="00960252" w:rsidRPr="00202B47">
              <w:rPr>
                <w:sz w:val="18"/>
                <w:szCs w:val="18"/>
                <w:lang w:val="es-ES"/>
              </w:rPr>
              <w:t xml:space="preserve">4 </w:t>
            </w:r>
            <w:r w:rsidR="0013513D" w:rsidRPr="00202B47">
              <w:rPr>
                <w:sz w:val="18"/>
                <w:szCs w:val="18"/>
                <w:lang w:val="es-ES"/>
              </w:rPr>
              <w:t xml:space="preserve">días x </w:t>
            </w:r>
            <w:r w:rsidR="00960252" w:rsidRPr="00202B47">
              <w:rPr>
                <w:sz w:val="18"/>
                <w:szCs w:val="18"/>
                <w:lang w:val="es-ES"/>
              </w:rPr>
              <w:t xml:space="preserve">5 </w:t>
            </w:r>
            <w:r w:rsidR="0013513D" w:rsidRPr="00202B47">
              <w:rPr>
                <w:sz w:val="18"/>
                <w:szCs w:val="18"/>
                <w:lang w:val="es-ES"/>
              </w:rPr>
              <w:t xml:space="preserve">años x 300  </w:t>
            </w:r>
            <w:r w:rsidR="001A3FF1" w:rsidRPr="00202B47">
              <w:rPr>
                <w:sz w:val="18"/>
                <w:szCs w:val="18"/>
                <w:lang w:val="es-ES"/>
              </w:rPr>
              <w:t>=</w:t>
            </w:r>
            <w:r w:rsidR="0013513D" w:rsidRPr="00202B47">
              <w:rPr>
                <w:sz w:val="18"/>
                <w:szCs w:val="18"/>
                <w:lang w:val="es-ES"/>
              </w:rPr>
              <w:t xml:space="preserve"> </w:t>
            </w:r>
            <w:r w:rsidR="001A3FF1" w:rsidRPr="00202B47">
              <w:rPr>
                <w:sz w:val="18"/>
                <w:szCs w:val="18"/>
                <w:lang w:val="es-ES"/>
              </w:rPr>
              <w:t xml:space="preserve">US$ </w:t>
            </w:r>
            <w:r w:rsidRPr="00202B47">
              <w:rPr>
                <w:sz w:val="18"/>
                <w:szCs w:val="18"/>
                <w:lang w:val="es-ES"/>
              </w:rPr>
              <w:t>12,000</w:t>
            </w:r>
            <w:r w:rsidR="0013513D" w:rsidRPr="00202B47">
              <w:rPr>
                <w:sz w:val="18"/>
                <w:szCs w:val="18"/>
                <w:lang w:val="es-ES"/>
              </w:rPr>
              <w:t xml:space="preserve"> </w:t>
            </w:r>
          </w:p>
        </w:tc>
      </w:tr>
      <w:tr w:rsidR="001A3FF1" w:rsidRPr="00202B47" w:rsidTr="00A90AEC">
        <w:trPr>
          <w:jc w:val="center"/>
        </w:trPr>
        <w:tc>
          <w:tcPr>
            <w:tcW w:w="2070" w:type="dxa"/>
            <w:vMerge w:val="restart"/>
          </w:tcPr>
          <w:p w:rsidR="001A3FF1" w:rsidRPr="00202B47" w:rsidRDefault="001A3FF1" w:rsidP="009839E7">
            <w:pPr>
              <w:pStyle w:val="AutoNumpara"/>
              <w:numPr>
                <w:ilvl w:val="0"/>
                <w:numId w:val="0"/>
              </w:numPr>
              <w:rPr>
                <w:noProof w:val="0"/>
                <w:sz w:val="18"/>
                <w:szCs w:val="18"/>
                <w:lang w:val="es-ES"/>
              </w:rPr>
            </w:pPr>
            <w:r w:rsidRPr="00202B47">
              <w:rPr>
                <w:noProof w:val="0"/>
                <w:sz w:val="18"/>
                <w:szCs w:val="18"/>
                <w:lang w:val="es-ES"/>
              </w:rPr>
              <w:t xml:space="preserve">Banco </w:t>
            </w:r>
          </w:p>
        </w:tc>
        <w:tc>
          <w:tcPr>
            <w:tcW w:w="2970" w:type="dxa"/>
            <w:vAlign w:val="center"/>
          </w:tcPr>
          <w:p w:rsidR="001A3FF1" w:rsidRPr="00202B47" w:rsidRDefault="001A3FF1" w:rsidP="009839E7">
            <w:pPr>
              <w:rPr>
                <w:sz w:val="18"/>
                <w:szCs w:val="18"/>
                <w:lang w:val="es-ES"/>
              </w:rPr>
            </w:pPr>
            <w:r w:rsidRPr="00202B47">
              <w:rPr>
                <w:sz w:val="18"/>
                <w:szCs w:val="18"/>
                <w:lang w:val="es-ES"/>
              </w:rPr>
              <w:t>Participar en eventos  de aprendizaje institucional y diseminación de resultados de las evaluaciones.</w:t>
            </w:r>
          </w:p>
        </w:tc>
        <w:tc>
          <w:tcPr>
            <w:tcW w:w="1890" w:type="dxa"/>
            <w:vAlign w:val="center"/>
          </w:tcPr>
          <w:p w:rsidR="001A3FF1" w:rsidRPr="00202B47" w:rsidRDefault="001A3FF1" w:rsidP="009839E7">
            <w:pPr>
              <w:rPr>
                <w:sz w:val="18"/>
                <w:szCs w:val="18"/>
                <w:lang w:val="es-ES"/>
              </w:rPr>
            </w:pPr>
            <w:r w:rsidRPr="00202B47">
              <w:rPr>
                <w:sz w:val="18"/>
                <w:szCs w:val="18"/>
                <w:lang w:val="es-ES"/>
              </w:rPr>
              <w:t>Eventuales</w:t>
            </w:r>
          </w:p>
        </w:tc>
        <w:tc>
          <w:tcPr>
            <w:tcW w:w="1890" w:type="dxa"/>
            <w:vAlign w:val="center"/>
          </w:tcPr>
          <w:p w:rsidR="001A3FF1" w:rsidRPr="00202B47" w:rsidRDefault="00D12DEE" w:rsidP="009839E7">
            <w:pPr>
              <w:rPr>
                <w:sz w:val="18"/>
                <w:szCs w:val="18"/>
                <w:lang w:val="es-ES"/>
              </w:rPr>
            </w:pPr>
            <w:r w:rsidRPr="00202B47">
              <w:rPr>
                <w:sz w:val="18"/>
                <w:szCs w:val="18"/>
                <w:lang w:val="es-ES"/>
              </w:rPr>
              <w:t>1</w:t>
            </w:r>
            <w:r w:rsidR="0013513D" w:rsidRPr="00202B47">
              <w:rPr>
                <w:sz w:val="18"/>
                <w:szCs w:val="18"/>
                <w:lang w:val="es-ES"/>
              </w:rPr>
              <w:t xml:space="preserve"> personas x </w:t>
            </w:r>
            <w:r w:rsidR="00960252" w:rsidRPr="00202B47">
              <w:rPr>
                <w:sz w:val="18"/>
                <w:szCs w:val="18"/>
                <w:lang w:val="es-ES"/>
              </w:rPr>
              <w:t>4</w:t>
            </w:r>
            <w:r w:rsidR="0013513D" w:rsidRPr="00202B47">
              <w:rPr>
                <w:sz w:val="18"/>
                <w:szCs w:val="18"/>
                <w:lang w:val="es-ES"/>
              </w:rPr>
              <w:t xml:space="preserve"> </w:t>
            </w:r>
            <w:r w:rsidR="001A3FF1" w:rsidRPr="00202B47">
              <w:rPr>
                <w:sz w:val="18"/>
                <w:szCs w:val="18"/>
                <w:lang w:val="es-ES"/>
              </w:rPr>
              <w:t xml:space="preserve"> días/año x </w:t>
            </w:r>
            <w:r w:rsidR="00960252" w:rsidRPr="00202B47">
              <w:rPr>
                <w:sz w:val="18"/>
                <w:szCs w:val="18"/>
                <w:lang w:val="es-ES"/>
              </w:rPr>
              <w:t xml:space="preserve">5 </w:t>
            </w:r>
            <w:r w:rsidR="0013513D" w:rsidRPr="00202B47">
              <w:rPr>
                <w:sz w:val="18"/>
                <w:szCs w:val="18"/>
                <w:lang w:val="es-ES"/>
              </w:rPr>
              <w:t xml:space="preserve">años x </w:t>
            </w:r>
            <w:r w:rsidR="001A3FF1" w:rsidRPr="00202B47">
              <w:rPr>
                <w:sz w:val="18"/>
                <w:szCs w:val="18"/>
                <w:lang w:val="es-ES"/>
              </w:rPr>
              <w:t>US$</w:t>
            </w:r>
            <w:r w:rsidRPr="00202B47">
              <w:rPr>
                <w:sz w:val="18"/>
                <w:szCs w:val="18"/>
                <w:lang w:val="es-ES"/>
              </w:rPr>
              <w:t>6</w:t>
            </w:r>
            <w:r w:rsidR="001A3FF1" w:rsidRPr="00202B47">
              <w:rPr>
                <w:sz w:val="18"/>
                <w:szCs w:val="18"/>
                <w:lang w:val="es-ES"/>
              </w:rPr>
              <w:t>00</w:t>
            </w:r>
            <w:r w:rsidR="0013513D" w:rsidRPr="00202B47">
              <w:rPr>
                <w:sz w:val="18"/>
                <w:szCs w:val="18"/>
                <w:lang w:val="es-ES"/>
              </w:rPr>
              <w:t xml:space="preserve"> </w:t>
            </w:r>
            <w:r w:rsidR="001A3FF1" w:rsidRPr="00202B47">
              <w:rPr>
                <w:sz w:val="18"/>
                <w:szCs w:val="18"/>
                <w:lang w:val="es-ES"/>
              </w:rPr>
              <w:t>=</w:t>
            </w:r>
            <w:r w:rsidR="0013513D" w:rsidRPr="00202B47">
              <w:rPr>
                <w:sz w:val="18"/>
                <w:szCs w:val="18"/>
                <w:lang w:val="es-ES"/>
              </w:rPr>
              <w:t xml:space="preserve"> </w:t>
            </w:r>
            <w:r w:rsidR="001A3FF1" w:rsidRPr="00202B47">
              <w:rPr>
                <w:sz w:val="18"/>
                <w:szCs w:val="18"/>
                <w:lang w:val="es-ES"/>
              </w:rPr>
              <w:t>US$</w:t>
            </w:r>
            <w:r w:rsidRPr="00202B47">
              <w:rPr>
                <w:sz w:val="18"/>
                <w:szCs w:val="18"/>
                <w:lang w:val="es-ES"/>
              </w:rPr>
              <w:t>12,000</w:t>
            </w:r>
            <w:r w:rsidR="001A3FF1" w:rsidRPr="00202B47">
              <w:rPr>
                <w:sz w:val="18"/>
                <w:szCs w:val="18"/>
                <w:lang w:val="es-ES"/>
              </w:rPr>
              <w:t xml:space="preserve"> </w:t>
            </w:r>
          </w:p>
        </w:tc>
      </w:tr>
      <w:tr w:rsidR="001A3FF1" w:rsidRPr="00202B47" w:rsidTr="00A90AEC">
        <w:trPr>
          <w:jc w:val="center"/>
        </w:trPr>
        <w:tc>
          <w:tcPr>
            <w:tcW w:w="2070" w:type="dxa"/>
            <w:vMerge/>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Analizar y aprobar informes y evaluaciones</w:t>
            </w:r>
          </w:p>
        </w:tc>
        <w:tc>
          <w:tcPr>
            <w:tcW w:w="1890" w:type="dxa"/>
            <w:vAlign w:val="center"/>
          </w:tcPr>
          <w:p w:rsidR="001A3FF1" w:rsidRPr="00202B47" w:rsidRDefault="001A3FF1" w:rsidP="009839E7">
            <w:pPr>
              <w:rPr>
                <w:sz w:val="18"/>
                <w:szCs w:val="18"/>
                <w:lang w:val="es-ES"/>
              </w:rPr>
            </w:pPr>
            <w:r w:rsidRPr="00202B47">
              <w:rPr>
                <w:sz w:val="18"/>
                <w:szCs w:val="18"/>
                <w:lang w:val="es-ES"/>
              </w:rPr>
              <w:t xml:space="preserve">Final de la operación </w:t>
            </w:r>
          </w:p>
        </w:tc>
        <w:tc>
          <w:tcPr>
            <w:tcW w:w="1890" w:type="dxa"/>
            <w:vAlign w:val="center"/>
          </w:tcPr>
          <w:p w:rsidR="001A3FF1" w:rsidRPr="00202B47" w:rsidRDefault="00840CB0" w:rsidP="009839E7">
            <w:pPr>
              <w:rPr>
                <w:sz w:val="18"/>
                <w:szCs w:val="18"/>
                <w:lang w:val="es-ES"/>
              </w:rPr>
            </w:pPr>
            <w:r w:rsidRPr="00202B47">
              <w:rPr>
                <w:sz w:val="18"/>
                <w:szCs w:val="18"/>
                <w:lang w:val="es-ES"/>
              </w:rPr>
              <w:t xml:space="preserve">1 persona x </w:t>
            </w:r>
            <w:r w:rsidR="00960252" w:rsidRPr="00202B47">
              <w:rPr>
                <w:sz w:val="18"/>
                <w:szCs w:val="18"/>
                <w:lang w:val="es-ES"/>
              </w:rPr>
              <w:t xml:space="preserve">12 días </w:t>
            </w:r>
            <w:r w:rsidRPr="00202B47">
              <w:rPr>
                <w:sz w:val="18"/>
                <w:szCs w:val="18"/>
                <w:lang w:val="es-ES"/>
              </w:rPr>
              <w:t xml:space="preserve"> x US$600 </w:t>
            </w:r>
            <w:r w:rsidR="001A3FF1" w:rsidRPr="00202B47">
              <w:rPr>
                <w:sz w:val="18"/>
                <w:szCs w:val="18"/>
                <w:lang w:val="es-ES"/>
              </w:rPr>
              <w:t>=</w:t>
            </w:r>
            <w:r w:rsidRPr="00202B47">
              <w:rPr>
                <w:sz w:val="18"/>
                <w:szCs w:val="18"/>
                <w:lang w:val="es-ES"/>
              </w:rPr>
              <w:t xml:space="preserve"> </w:t>
            </w:r>
            <w:r w:rsidR="001A3FF1" w:rsidRPr="00202B47">
              <w:rPr>
                <w:sz w:val="18"/>
                <w:szCs w:val="18"/>
                <w:lang w:val="es-ES"/>
              </w:rPr>
              <w:t xml:space="preserve">US$ </w:t>
            </w:r>
            <w:r w:rsidR="00D12DEE" w:rsidRPr="00202B47">
              <w:rPr>
                <w:sz w:val="18"/>
                <w:szCs w:val="18"/>
                <w:lang w:val="es-ES"/>
              </w:rPr>
              <w:t>7,200</w:t>
            </w:r>
          </w:p>
        </w:tc>
      </w:tr>
      <w:tr w:rsidR="001A3FF1" w:rsidRPr="00202B47" w:rsidTr="00A90AEC">
        <w:trPr>
          <w:jc w:val="center"/>
        </w:trPr>
        <w:tc>
          <w:tcPr>
            <w:tcW w:w="2070" w:type="dxa"/>
            <w:vMerge/>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Realizar Visitas de Inspección.</w:t>
            </w:r>
          </w:p>
        </w:tc>
        <w:tc>
          <w:tcPr>
            <w:tcW w:w="1890" w:type="dxa"/>
            <w:vAlign w:val="center"/>
          </w:tcPr>
          <w:p w:rsidR="001A3FF1" w:rsidRPr="00202B47" w:rsidRDefault="001A3FF1" w:rsidP="009839E7">
            <w:pPr>
              <w:rPr>
                <w:sz w:val="18"/>
                <w:szCs w:val="18"/>
                <w:lang w:val="es-ES"/>
              </w:rPr>
            </w:pPr>
            <w:r w:rsidRPr="00202B47">
              <w:rPr>
                <w:sz w:val="18"/>
                <w:szCs w:val="18"/>
                <w:lang w:val="es-ES"/>
              </w:rPr>
              <w:t>Eventuales</w:t>
            </w:r>
          </w:p>
        </w:tc>
        <w:tc>
          <w:tcPr>
            <w:tcW w:w="1890" w:type="dxa"/>
            <w:vAlign w:val="center"/>
          </w:tcPr>
          <w:p w:rsidR="001A3FF1" w:rsidRPr="00202B47" w:rsidRDefault="00D12DEE" w:rsidP="009839E7">
            <w:pPr>
              <w:rPr>
                <w:sz w:val="18"/>
                <w:szCs w:val="18"/>
                <w:lang w:val="es-ES"/>
              </w:rPr>
            </w:pPr>
            <w:r w:rsidRPr="00202B47">
              <w:rPr>
                <w:sz w:val="18"/>
                <w:szCs w:val="18"/>
                <w:lang w:val="es-ES"/>
              </w:rPr>
              <w:t xml:space="preserve">1 </w:t>
            </w:r>
            <w:r w:rsidR="00840CB0" w:rsidRPr="00202B47">
              <w:rPr>
                <w:sz w:val="18"/>
                <w:szCs w:val="18"/>
                <w:lang w:val="es-ES"/>
              </w:rPr>
              <w:t xml:space="preserve">persona x </w:t>
            </w:r>
            <w:r w:rsidR="00960252" w:rsidRPr="00202B47">
              <w:rPr>
                <w:sz w:val="18"/>
                <w:szCs w:val="18"/>
                <w:lang w:val="es-ES"/>
              </w:rPr>
              <w:t xml:space="preserve">4 </w:t>
            </w:r>
            <w:r w:rsidR="00840CB0" w:rsidRPr="00202B47">
              <w:rPr>
                <w:sz w:val="18"/>
                <w:szCs w:val="18"/>
                <w:lang w:val="es-ES"/>
              </w:rPr>
              <w:t xml:space="preserve">días /año x </w:t>
            </w:r>
            <w:r w:rsidR="00960252" w:rsidRPr="00202B47">
              <w:rPr>
                <w:sz w:val="18"/>
                <w:szCs w:val="18"/>
                <w:lang w:val="es-ES"/>
              </w:rPr>
              <w:t xml:space="preserve">5 </w:t>
            </w:r>
            <w:r w:rsidR="00840CB0" w:rsidRPr="00202B47">
              <w:rPr>
                <w:sz w:val="18"/>
                <w:szCs w:val="18"/>
                <w:lang w:val="es-ES"/>
              </w:rPr>
              <w:t xml:space="preserve">años </w:t>
            </w:r>
            <w:r w:rsidR="001A3FF1" w:rsidRPr="00202B47">
              <w:rPr>
                <w:sz w:val="18"/>
                <w:szCs w:val="18"/>
                <w:lang w:val="es-ES"/>
              </w:rPr>
              <w:t xml:space="preserve">x US$600=US$ </w:t>
            </w:r>
            <w:r w:rsidRPr="00202B47">
              <w:rPr>
                <w:sz w:val="18"/>
                <w:szCs w:val="18"/>
                <w:lang w:val="es-ES"/>
              </w:rPr>
              <w:t>12,000</w:t>
            </w:r>
          </w:p>
        </w:tc>
      </w:tr>
      <w:tr w:rsidR="001A3FF1" w:rsidRPr="00202B47" w:rsidTr="00A90AEC">
        <w:trPr>
          <w:jc w:val="center"/>
        </w:trPr>
        <w:tc>
          <w:tcPr>
            <w:tcW w:w="2070" w:type="dxa"/>
          </w:tcPr>
          <w:p w:rsidR="001A3FF1" w:rsidRPr="00202B47" w:rsidRDefault="001A3FF1" w:rsidP="009839E7">
            <w:pPr>
              <w:pStyle w:val="AutoNumpara"/>
              <w:numPr>
                <w:ilvl w:val="0"/>
                <w:numId w:val="0"/>
              </w:numPr>
              <w:rPr>
                <w:noProof w:val="0"/>
                <w:sz w:val="18"/>
                <w:szCs w:val="18"/>
                <w:lang w:val="es-ES"/>
              </w:rPr>
            </w:pPr>
          </w:p>
        </w:tc>
        <w:tc>
          <w:tcPr>
            <w:tcW w:w="2970" w:type="dxa"/>
            <w:vAlign w:val="center"/>
          </w:tcPr>
          <w:p w:rsidR="001A3FF1" w:rsidRPr="00202B47" w:rsidRDefault="001A3FF1" w:rsidP="009839E7">
            <w:pPr>
              <w:rPr>
                <w:sz w:val="18"/>
                <w:szCs w:val="18"/>
                <w:lang w:val="es-ES"/>
              </w:rPr>
            </w:pPr>
            <w:r w:rsidRPr="00202B47">
              <w:rPr>
                <w:sz w:val="18"/>
                <w:szCs w:val="18"/>
                <w:lang w:val="es-ES"/>
              </w:rPr>
              <w:t xml:space="preserve">Contingencias </w:t>
            </w:r>
          </w:p>
        </w:tc>
        <w:tc>
          <w:tcPr>
            <w:tcW w:w="1890" w:type="dxa"/>
            <w:vAlign w:val="center"/>
          </w:tcPr>
          <w:p w:rsidR="001A3FF1" w:rsidRPr="00202B47" w:rsidRDefault="001A3FF1" w:rsidP="009839E7">
            <w:pPr>
              <w:rPr>
                <w:sz w:val="18"/>
                <w:szCs w:val="18"/>
                <w:lang w:val="es-ES"/>
              </w:rPr>
            </w:pPr>
            <w:r w:rsidRPr="00202B47">
              <w:rPr>
                <w:sz w:val="18"/>
                <w:szCs w:val="18"/>
                <w:lang w:val="es-ES"/>
              </w:rPr>
              <w:t>Eventuales</w:t>
            </w:r>
          </w:p>
        </w:tc>
        <w:tc>
          <w:tcPr>
            <w:tcW w:w="1890" w:type="dxa"/>
            <w:vAlign w:val="center"/>
          </w:tcPr>
          <w:p w:rsidR="001A3FF1" w:rsidRPr="00202B47" w:rsidRDefault="001A3FF1" w:rsidP="009839E7">
            <w:pPr>
              <w:jc w:val="center"/>
              <w:rPr>
                <w:sz w:val="18"/>
                <w:szCs w:val="18"/>
                <w:lang w:val="es-ES"/>
              </w:rPr>
            </w:pPr>
            <w:r w:rsidRPr="00202B47">
              <w:rPr>
                <w:sz w:val="18"/>
                <w:szCs w:val="18"/>
                <w:lang w:val="es-ES"/>
              </w:rPr>
              <w:t xml:space="preserve">US$ </w:t>
            </w:r>
            <w:r w:rsidR="00405072" w:rsidRPr="00202B47">
              <w:rPr>
                <w:sz w:val="18"/>
                <w:szCs w:val="18"/>
                <w:lang w:val="es-ES"/>
              </w:rPr>
              <w:t>11,800</w:t>
            </w:r>
          </w:p>
        </w:tc>
      </w:tr>
      <w:tr w:rsidR="001A3FF1" w:rsidRPr="00202B47" w:rsidTr="00A90AEC">
        <w:trPr>
          <w:trHeight w:val="458"/>
          <w:jc w:val="center"/>
        </w:trPr>
        <w:tc>
          <w:tcPr>
            <w:tcW w:w="6930" w:type="dxa"/>
            <w:gridSpan w:val="3"/>
            <w:vAlign w:val="center"/>
          </w:tcPr>
          <w:p w:rsidR="001A3FF1" w:rsidRPr="00202B47" w:rsidRDefault="001A3FF1" w:rsidP="009839E7">
            <w:pPr>
              <w:rPr>
                <w:b/>
                <w:sz w:val="18"/>
                <w:szCs w:val="18"/>
                <w:lang w:val="es-ES"/>
              </w:rPr>
            </w:pPr>
            <w:r w:rsidRPr="00202B47">
              <w:rPr>
                <w:b/>
                <w:sz w:val="18"/>
                <w:szCs w:val="18"/>
                <w:lang w:val="es-ES"/>
              </w:rPr>
              <w:t>Total</w:t>
            </w:r>
          </w:p>
        </w:tc>
        <w:tc>
          <w:tcPr>
            <w:tcW w:w="1890" w:type="dxa"/>
            <w:vAlign w:val="center"/>
          </w:tcPr>
          <w:p w:rsidR="001A3FF1" w:rsidRPr="00202B47" w:rsidRDefault="001A3FF1" w:rsidP="009839E7">
            <w:pPr>
              <w:jc w:val="center"/>
              <w:rPr>
                <w:b/>
                <w:sz w:val="18"/>
                <w:szCs w:val="18"/>
                <w:lang w:val="es-ES"/>
              </w:rPr>
            </w:pPr>
            <w:r w:rsidRPr="00202B47">
              <w:rPr>
                <w:b/>
                <w:sz w:val="18"/>
                <w:szCs w:val="18"/>
                <w:lang w:val="es-ES"/>
              </w:rPr>
              <w:t>US$</w:t>
            </w:r>
            <w:r w:rsidR="00405072" w:rsidRPr="00202B47">
              <w:rPr>
                <w:b/>
                <w:sz w:val="18"/>
                <w:szCs w:val="18"/>
                <w:lang w:val="es-ES"/>
              </w:rPr>
              <w:t>90,0</w:t>
            </w:r>
            <w:r w:rsidRPr="00202B47">
              <w:rPr>
                <w:b/>
                <w:sz w:val="18"/>
                <w:szCs w:val="18"/>
                <w:lang w:val="es-ES"/>
              </w:rPr>
              <w:t>00</w:t>
            </w:r>
          </w:p>
        </w:tc>
      </w:tr>
      <w:tr w:rsidR="001A3FF1" w:rsidRPr="00202B47" w:rsidTr="00A90AEC">
        <w:trPr>
          <w:trHeight w:val="440"/>
          <w:jc w:val="center"/>
        </w:trPr>
        <w:tc>
          <w:tcPr>
            <w:tcW w:w="6930" w:type="dxa"/>
            <w:gridSpan w:val="3"/>
            <w:vAlign w:val="center"/>
          </w:tcPr>
          <w:p w:rsidR="001A3FF1" w:rsidRPr="00202B47" w:rsidRDefault="001A3FF1" w:rsidP="009839E7">
            <w:pPr>
              <w:rPr>
                <w:b/>
                <w:sz w:val="18"/>
                <w:szCs w:val="18"/>
                <w:lang w:val="es-ES"/>
              </w:rPr>
            </w:pPr>
            <w:r w:rsidRPr="00202B47">
              <w:rPr>
                <w:b/>
                <w:sz w:val="18"/>
                <w:szCs w:val="18"/>
                <w:lang w:val="es-ES"/>
              </w:rPr>
              <w:t>Total Agencia Ejecutora</w:t>
            </w:r>
          </w:p>
        </w:tc>
        <w:tc>
          <w:tcPr>
            <w:tcW w:w="1890" w:type="dxa"/>
            <w:vAlign w:val="center"/>
          </w:tcPr>
          <w:p w:rsidR="001A3FF1" w:rsidRPr="00202B47" w:rsidRDefault="001A3FF1" w:rsidP="009839E7">
            <w:pPr>
              <w:jc w:val="center"/>
              <w:rPr>
                <w:b/>
                <w:sz w:val="18"/>
                <w:szCs w:val="18"/>
                <w:lang w:val="es-ES"/>
              </w:rPr>
            </w:pPr>
            <w:r w:rsidRPr="00202B47">
              <w:rPr>
                <w:b/>
                <w:sz w:val="18"/>
                <w:szCs w:val="18"/>
                <w:lang w:val="es-ES"/>
              </w:rPr>
              <w:t>US$</w:t>
            </w:r>
            <w:r w:rsidR="00405072" w:rsidRPr="00202B47">
              <w:rPr>
                <w:b/>
                <w:sz w:val="18"/>
                <w:szCs w:val="18"/>
                <w:lang w:val="es-ES"/>
              </w:rPr>
              <w:t>48</w:t>
            </w:r>
            <w:r w:rsidR="00840CB0" w:rsidRPr="00202B47">
              <w:rPr>
                <w:b/>
                <w:sz w:val="18"/>
                <w:szCs w:val="18"/>
                <w:lang w:val="es-ES"/>
              </w:rPr>
              <w:t>,000</w:t>
            </w:r>
          </w:p>
        </w:tc>
      </w:tr>
      <w:tr w:rsidR="001A3FF1" w:rsidRPr="00202B47" w:rsidTr="00A90AEC">
        <w:trPr>
          <w:trHeight w:val="440"/>
          <w:jc w:val="center"/>
        </w:trPr>
        <w:tc>
          <w:tcPr>
            <w:tcW w:w="6930" w:type="dxa"/>
            <w:gridSpan w:val="3"/>
            <w:vAlign w:val="center"/>
          </w:tcPr>
          <w:p w:rsidR="001A3FF1" w:rsidRPr="00202B47" w:rsidRDefault="001A3FF1" w:rsidP="009839E7">
            <w:pPr>
              <w:rPr>
                <w:b/>
                <w:sz w:val="18"/>
                <w:szCs w:val="18"/>
                <w:lang w:val="es-ES"/>
              </w:rPr>
            </w:pPr>
            <w:r w:rsidRPr="00202B47">
              <w:rPr>
                <w:b/>
                <w:sz w:val="18"/>
                <w:szCs w:val="18"/>
                <w:lang w:val="es-ES"/>
              </w:rPr>
              <w:t>Total Banco</w:t>
            </w:r>
          </w:p>
        </w:tc>
        <w:tc>
          <w:tcPr>
            <w:tcW w:w="1890" w:type="dxa"/>
            <w:vAlign w:val="center"/>
          </w:tcPr>
          <w:p w:rsidR="001A3FF1" w:rsidRPr="00202B47" w:rsidRDefault="001A3FF1" w:rsidP="009839E7">
            <w:pPr>
              <w:jc w:val="center"/>
              <w:rPr>
                <w:b/>
                <w:sz w:val="18"/>
                <w:szCs w:val="18"/>
                <w:lang w:val="es-ES"/>
              </w:rPr>
            </w:pPr>
            <w:r w:rsidRPr="00202B47">
              <w:rPr>
                <w:b/>
                <w:sz w:val="18"/>
                <w:szCs w:val="18"/>
                <w:lang w:val="es-ES"/>
              </w:rPr>
              <w:t>US$</w:t>
            </w:r>
            <w:r w:rsidR="00405072" w:rsidRPr="00202B47">
              <w:rPr>
                <w:b/>
                <w:sz w:val="18"/>
                <w:szCs w:val="18"/>
                <w:lang w:val="es-ES"/>
              </w:rPr>
              <w:t>31</w:t>
            </w:r>
            <w:r w:rsidR="00840CB0" w:rsidRPr="00202B47">
              <w:rPr>
                <w:b/>
                <w:sz w:val="18"/>
                <w:szCs w:val="18"/>
                <w:lang w:val="es-ES"/>
              </w:rPr>
              <w:t>,</w:t>
            </w:r>
            <w:r w:rsidR="00405072" w:rsidRPr="00202B47">
              <w:rPr>
                <w:b/>
                <w:sz w:val="18"/>
                <w:szCs w:val="18"/>
                <w:lang w:val="es-ES"/>
              </w:rPr>
              <w:t>2</w:t>
            </w:r>
            <w:r w:rsidR="00840CB0" w:rsidRPr="00202B47">
              <w:rPr>
                <w:b/>
                <w:sz w:val="18"/>
                <w:szCs w:val="18"/>
                <w:lang w:val="es-ES"/>
              </w:rPr>
              <w:t xml:space="preserve">00 </w:t>
            </w:r>
          </w:p>
        </w:tc>
      </w:tr>
    </w:tbl>
    <w:p w:rsidR="00E371E0" w:rsidRPr="00202B47" w:rsidRDefault="00E371E0" w:rsidP="009839E7">
      <w:pPr>
        <w:pStyle w:val="AutoNumpara"/>
        <w:numPr>
          <w:ilvl w:val="0"/>
          <w:numId w:val="0"/>
        </w:numPr>
        <w:ind w:left="720"/>
        <w:rPr>
          <w:noProof w:val="0"/>
          <w:color w:val="000000"/>
          <w:lang w:val="es-ES"/>
        </w:rPr>
      </w:pPr>
    </w:p>
    <w:p w:rsidR="00BD3BD7" w:rsidRPr="00202B47" w:rsidRDefault="00BD3BD7" w:rsidP="009839E7">
      <w:pPr>
        <w:pStyle w:val="AutoNumpara"/>
        <w:numPr>
          <w:ilvl w:val="0"/>
          <w:numId w:val="0"/>
        </w:numPr>
        <w:spacing w:before="360"/>
        <w:ind w:left="720"/>
        <w:jc w:val="center"/>
        <w:rPr>
          <w:b/>
          <w:noProof w:val="0"/>
          <w:sz w:val="22"/>
          <w:szCs w:val="22"/>
          <w:lang w:val="es-ES"/>
        </w:rPr>
        <w:sectPr w:rsidR="00BD3BD7" w:rsidRPr="00202B47" w:rsidSect="00BD3BD7">
          <w:pgSz w:w="12240" w:h="15840"/>
          <w:pgMar w:top="1440" w:right="1800" w:bottom="1440" w:left="1800" w:header="720" w:footer="720" w:gutter="0"/>
          <w:cols w:space="720"/>
          <w:docGrid w:linePitch="360"/>
        </w:sectPr>
      </w:pPr>
    </w:p>
    <w:p w:rsidR="00E16F5E" w:rsidRPr="00202B47" w:rsidRDefault="00E16F5E" w:rsidP="009839E7">
      <w:pPr>
        <w:pStyle w:val="AutoNumpara"/>
        <w:numPr>
          <w:ilvl w:val="0"/>
          <w:numId w:val="0"/>
        </w:numPr>
        <w:spacing w:before="360"/>
        <w:ind w:left="720"/>
        <w:jc w:val="center"/>
        <w:rPr>
          <w:b/>
          <w:noProof w:val="0"/>
          <w:sz w:val="22"/>
          <w:szCs w:val="22"/>
          <w:lang w:val="es-ES"/>
        </w:rPr>
      </w:pPr>
      <w:r w:rsidRPr="00202B47">
        <w:rPr>
          <w:b/>
          <w:noProof w:val="0"/>
          <w:sz w:val="22"/>
          <w:szCs w:val="22"/>
          <w:lang w:val="es-ES"/>
        </w:rPr>
        <w:lastRenderedPageBreak/>
        <w:t>Cuadro 6: Apoyo Al Sector Transporte de Haití I</w:t>
      </w:r>
      <w:r w:rsidR="00C879F4" w:rsidRPr="00202B47">
        <w:rPr>
          <w:b/>
          <w:noProof w:val="0"/>
          <w:sz w:val="22"/>
          <w:szCs w:val="22"/>
          <w:lang w:val="es-ES"/>
        </w:rPr>
        <w:t>I</w:t>
      </w:r>
      <w:r w:rsidRPr="00202B47">
        <w:rPr>
          <w:b/>
          <w:noProof w:val="0"/>
          <w:sz w:val="22"/>
          <w:szCs w:val="22"/>
          <w:lang w:val="es-ES"/>
        </w:rPr>
        <w:t>I – Plan de Trabajo de Evaluación</w:t>
      </w:r>
    </w:p>
    <w:p w:rsidR="00BC0BE1" w:rsidRPr="00202B47" w:rsidRDefault="00BD3BD7" w:rsidP="00BD3BD7">
      <w:pPr>
        <w:pStyle w:val="AutoNumpara"/>
        <w:numPr>
          <w:ilvl w:val="0"/>
          <w:numId w:val="0"/>
        </w:numPr>
        <w:spacing w:before="360"/>
        <w:ind w:left="720"/>
        <w:jc w:val="left"/>
        <w:rPr>
          <w:b/>
          <w:noProof w:val="0"/>
          <w:sz w:val="22"/>
          <w:szCs w:val="22"/>
          <w:lang w:val="es-ES"/>
        </w:rPr>
      </w:pPr>
      <w:r w:rsidRPr="00202B47">
        <w:rPr>
          <w:b/>
          <w:sz w:val="22"/>
          <w:szCs w:val="22"/>
          <w:lang w:val="en-US"/>
        </w:rPr>
        <w:drawing>
          <wp:inline distT="0" distB="0" distL="0" distR="0" wp14:anchorId="24B5BE20" wp14:editId="6B4B9ECC">
            <wp:extent cx="7599829" cy="3247949"/>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99937" cy="3247995"/>
                    </a:xfrm>
                    <a:prstGeom prst="rect">
                      <a:avLst/>
                    </a:prstGeom>
                    <a:noFill/>
                    <a:ln>
                      <a:noFill/>
                    </a:ln>
                  </pic:spPr>
                </pic:pic>
              </a:graphicData>
            </a:graphic>
          </wp:inline>
        </w:drawing>
      </w:r>
    </w:p>
    <w:p w:rsidR="00536721" w:rsidRPr="00202B47" w:rsidRDefault="00536721" w:rsidP="009839E7">
      <w:pPr>
        <w:pStyle w:val="AutoNumpara"/>
        <w:numPr>
          <w:ilvl w:val="0"/>
          <w:numId w:val="0"/>
        </w:numPr>
        <w:spacing w:before="360"/>
        <w:ind w:left="720"/>
        <w:jc w:val="center"/>
        <w:rPr>
          <w:b/>
          <w:noProof w:val="0"/>
          <w:sz w:val="22"/>
          <w:szCs w:val="22"/>
          <w:lang w:val="es-ES"/>
        </w:rPr>
      </w:pPr>
    </w:p>
    <w:p w:rsidR="00617630" w:rsidRPr="00202B47" w:rsidRDefault="00617630" w:rsidP="009839E7">
      <w:pPr>
        <w:pStyle w:val="AutoNumpara"/>
        <w:numPr>
          <w:ilvl w:val="0"/>
          <w:numId w:val="0"/>
        </w:numPr>
        <w:spacing w:before="360"/>
        <w:jc w:val="left"/>
        <w:rPr>
          <w:b/>
          <w:noProof w:val="0"/>
          <w:sz w:val="22"/>
          <w:szCs w:val="22"/>
          <w:lang w:val="es-ES"/>
        </w:rPr>
      </w:pPr>
    </w:p>
    <w:p w:rsidR="001C211F" w:rsidRPr="00202B47" w:rsidRDefault="001C211F" w:rsidP="009839E7">
      <w:pPr>
        <w:pStyle w:val="Paragraph"/>
        <w:widowControl w:val="0"/>
        <w:numPr>
          <w:ilvl w:val="0"/>
          <w:numId w:val="0"/>
        </w:numPr>
      </w:pPr>
    </w:p>
    <w:p w:rsidR="00BD3F61" w:rsidRPr="00202B47" w:rsidRDefault="00BD3F61" w:rsidP="009839E7">
      <w:pPr>
        <w:pStyle w:val="Paragraph"/>
        <w:widowControl w:val="0"/>
        <w:numPr>
          <w:ilvl w:val="0"/>
          <w:numId w:val="0"/>
        </w:numPr>
        <w:ind w:left="720"/>
      </w:pPr>
    </w:p>
    <w:sectPr w:rsidR="00BD3F61" w:rsidRPr="00202B47" w:rsidSect="00BD3BD7">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EDD" w:rsidRDefault="00BB0EDD" w:rsidP="00552B63">
      <w:r>
        <w:separator/>
      </w:r>
    </w:p>
  </w:endnote>
  <w:endnote w:type="continuationSeparator" w:id="0">
    <w:p w:rsidR="00BB0EDD" w:rsidRDefault="00BB0EDD" w:rsidP="0055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EDD" w:rsidRDefault="00BB0EDD" w:rsidP="00552B63">
      <w:r>
        <w:separator/>
      </w:r>
    </w:p>
  </w:footnote>
  <w:footnote w:type="continuationSeparator" w:id="0">
    <w:p w:rsidR="00BB0EDD" w:rsidRDefault="00BB0EDD" w:rsidP="00552B63">
      <w:r>
        <w:continuationSeparator/>
      </w:r>
    </w:p>
  </w:footnote>
  <w:footnote w:id="1">
    <w:p w:rsidR="00354398" w:rsidRDefault="00354398" w:rsidP="00354398">
      <w:pPr>
        <w:pStyle w:val="FootnoteText"/>
        <w:ind w:left="142" w:hanging="142"/>
        <w:rPr>
          <w:sz w:val="18"/>
          <w:szCs w:val="18"/>
          <w:lang w:val="en-US"/>
        </w:rPr>
      </w:pPr>
      <w:r>
        <w:rPr>
          <w:rStyle w:val="FootnoteReference"/>
          <w:rFonts w:eastAsia="Calibri"/>
          <w:sz w:val="18"/>
          <w:szCs w:val="18"/>
        </w:rPr>
        <w:footnoteRef/>
      </w:r>
      <w:r>
        <w:rPr>
          <w:sz w:val="18"/>
          <w:szCs w:val="18"/>
        </w:rPr>
        <w:t xml:space="preserve"> Como parte de la preparación de esta operación durante la semana del  24 al 28 de junio de 2013, el Bank en asociación con </w:t>
      </w:r>
      <w:proofErr w:type="spellStart"/>
      <w:r>
        <w:rPr>
          <w:sz w:val="18"/>
          <w:szCs w:val="18"/>
        </w:rPr>
        <w:t>Korean</w:t>
      </w:r>
      <w:proofErr w:type="spellEnd"/>
      <w:r>
        <w:rPr>
          <w:sz w:val="18"/>
          <w:szCs w:val="18"/>
        </w:rPr>
        <w:t xml:space="preserve"> Express </w:t>
      </w:r>
      <w:proofErr w:type="spellStart"/>
      <w:r>
        <w:rPr>
          <w:sz w:val="18"/>
          <w:szCs w:val="18"/>
        </w:rPr>
        <w:t>Corporation</w:t>
      </w:r>
      <w:proofErr w:type="spellEnd"/>
      <w:r>
        <w:rPr>
          <w:sz w:val="18"/>
          <w:szCs w:val="18"/>
        </w:rPr>
        <w:t xml:space="preserve"> (KEC) realizó una auditoria de seguridad vial en el segmento vial de </w:t>
      </w:r>
      <w:proofErr w:type="spellStart"/>
      <w:r>
        <w:rPr>
          <w:sz w:val="18"/>
          <w:szCs w:val="18"/>
        </w:rPr>
        <w:t>Ennery-Plaisance</w:t>
      </w:r>
      <w:proofErr w:type="spellEnd"/>
      <w:r>
        <w:rPr>
          <w:sz w:val="18"/>
          <w:szCs w:val="18"/>
        </w:rPr>
        <w:t xml:space="preserve">, las recomendaciones de los expertos de  KEC fueron incorporadas en el diseño de esta operación </w:t>
      </w:r>
      <w:ins w:id="33" w:author="Test" w:date="2013-08-28T16:17:00Z">
        <w:r w:rsidR="006310B5">
          <w:rPr>
            <w:sz w:val="18"/>
            <w:szCs w:val="18"/>
          </w:rPr>
          <w:fldChar w:fldCharType="begin"/>
        </w:r>
        <w:r w:rsidR="006310B5">
          <w:rPr>
            <w:sz w:val="18"/>
            <w:szCs w:val="18"/>
          </w:rPr>
          <w:instrText xml:space="preserve"> HYPERLINK "PCDOCS://IDBDOCS/38020225/1" </w:instrText>
        </w:r>
        <w:r w:rsidR="006310B5">
          <w:rPr>
            <w:sz w:val="18"/>
            <w:szCs w:val="18"/>
          </w:rPr>
        </w:r>
        <w:r w:rsidR="006310B5">
          <w:rPr>
            <w:sz w:val="18"/>
            <w:szCs w:val="18"/>
          </w:rPr>
          <w:fldChar w:fldCharType="separate"/>
        </w:r>
        <w:bookmarkStart w:id="34" w:name="_GoBack"/>
        <w:r w:rsidRPr="006310B5">
          <w:rPr>
            <w:rStyle w:val="Hyperlink"/>
            <w:sz w:val="18"/>
            <w:szCs w:val="18"/>
          </w:rPr>
          <w:t>(OEL7)</w:t>
        </w:r>
        <w:bookmarkEnd w:id="34"/>
        <w:r w:rsidR="006310B5">
          <w:rPr>
            <w:sz w:val="18"/>
            <w:szCs w:val="18"/>
          </w:rPr>
          <w:fldChar w:fldCharType="end"/>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12C07B9F"/>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18906FE5"/>
    <w:multiLevelType w:val="multilevel"/>
    <w:tmpl w:val="9F04077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79533A"/>
    <w:multiLevelType w:val="multilevel"/>
    <w:tmpl w:val="3B1281DC"/>
    <w:lvl w:ilvl="0">
      <w:start w:val="1"/>
      <w:numFmt w:val="upperLetter"/>
      <w:pStyle w:val="FirstHead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70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B9A7602"/>
    <w:multiLevelType w:val="hybridMultilevel"/>
    <w:tmpl w:val="9A380202"/>
    <w:lvl w:ilvl="0" w:tplc="DBDC493E">
      <w:start w:val="1"/>
      <w:numFmt w:val="upperRoman"/>
      <w:lvlText w:val="%1."/>
      <w:lvlJc w:val="left"/>
      <w:pPr>
        <w:ind w:left="1080" w:hanging="720"/>
      </w:pPr>
      <w:rPr>
        <w:rFonts w:hint="default"/>
      </w:rPr>
    </w:lvl>
    <w:lvl w:ilvl="1" w:tplc="26445878">
      <w:start w:val="1"/>
      <w:numFmt w:val="lowerLetter"/>
      <w:lvlText w:val="%2."/>
      <w:lvlJc w:val="left"/>
      <w:pPr>
        <w:ind w:left="1440" w:hanging="360"/>
      </w:pPr>
    </w:lvl>
    <w:lvl w:ilvl="2" w:tplc="6B10BC06">
      <w:start w:val="1"/>
      <w:numFmt w:val="lowerRoman"/>
      <w:lvlText w:val="%3)"/>
      <w:lvlJc w:val="left"/>
      <w:pPr>
        <w:ind w:left="2700" w:hanging="720"/>
      </w:pPr>
      <w:rPr>
        <w:rFonts w:hint="default"/>
      </w:rPr>
    </w:lvl>
    <w:lvl w:ilvl="3" w:tplc="A17488D4" w:tentative="1">
      <w:start w:val="1"/>
      <w:numFmt w:val="decimal"/>
      <w:lvlText w:val="%4."/>
      <w:lvlJc w:val="left"/>
      <w:pPr>
        <w:ind w:left="2880" w:hanging="360"/>
      </w:pPr>
    </w:lvl>
    <w:lvl w:ilvl="4" w:tplc="AA60BD7C" w:tentative="1">
      <w:start w:val="1"/>
      <w:numFmt w:val="lowerLetter"/>
      <w:lvlText w:val="%5."/>
      <w:lvlJc w:val="left"/>
      <w:pPr>
        <w:ind w:left="3600" w:hanging="360"/>
      </w:pPr>
    </w:lvl>
    <w:lvl w:ilvl="5" w:tplc="C808993E" w:tentative="1">
      <w:start w:val="1"/>
      <w:numFmt w:val="lowerRoman"/>
      <w:lvlText w:val="%6."/>
      <w:lvlJc w:val="right"/>
      <w:pPr>
        <w:ind w:left="4320" w:hanging="180"/>
      </w:pPr>
    </w:lvl>
    <w:lvl w:ilvl="6" w:tplc="51F491AA" w:tentative="1">
      <w:start w:val="1"/>
      <w:numFmt w:val="decimal"/>
      <w:lvlText w:val="%7."/>
      <w:lvlJc w:val="left"/>
      <w:pPr>
        <w:ind w:left="5040" w:hanging="360"/>
      </w:pPr>
    </w:lvl>
    <w:lvl w:ilvl="7" w:tplc="C5828C96" w:tentative="1">
      <w:start w:val="1"/>
      <w:numFmt w:val="lowerLetter"/>
      <w:lvlText w:val="%8."/>
      <w:lvlJc w:val="left"/>
      <w:pPr>
        <w:ind w:left="5760" w:hanging="360"/>
      </w:pPr>
    </w:lvl>
    <w:lvl w:ilvl="8" w:tplc="D8282F3E" w:tentative="1">
      <w:start w:val="1"/>
      <w:numFmt w:val="lowerRoman"/>
      <w:lvlText w:val="%9."/>
      <w:lvlJc w:val="right"/>
      <w:pPr>
        <w:ind w:left="6480" w:hanging="180"/>
      </w:pPr>
    </w:lvl>
  </w:abstractNum>
  <w:abstractNum w:abstractNumId="8">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6CCA4913"/>
    <w:multiLevelType w:val="hybridMultilevel"/>
    <w:tmpl w:val="27F41F9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77512813"/>
    <w:multiLevelType w:val="hybridMultilevel"/>
    <w:tmpl w:val="3F643388"/>
    <w:lvl w:ilvl="0" w:tplc="43E060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9A1F43"/>
    <w:multiLevelType w:val="multilevel"/>
    <w:tmpl w:val="DE20F0B0"/>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nsid w:val="7E48765B"/>
    <w:multiLevelType w:val="hybridMultilevel"/>
    <w:tmpl w:val="88E890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num>
  <w:num w:numId="2">
    <w:abstractNumId w:val="0"/>
  </w:num>
  <w:num w:numId="3">
    <w:abstractNumId w:val="3"/>
  </w:num>
  <w:num w:numId="4">
    <w:abstractNumId w:val="6"/>
  </w:num>
  <w:num w:numId="5">
    <w:abstractNumId w:val="11"/>
  </w:num>
  <w:num w:numId="6">
    <w:abstractNumId w:val="8"/>
    <w:lvlOverride w:ilvl="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Override>
    <w:lvlOverride w:ilvl="1">
      <w:lvl w:ilvl="1">
        <w:start w:val="1"/>
        <w:numFmt w:val="decimal"/>
        <w:pStyle w:val="AutoNumpara"/>
        <w:isLgl/>
        <w:lvlText w:val="%1.%2"/>
        <w:lvlJc w:val="left"/>
        <w:pPr>
          <w:tabs>
            <w:tab w:val="num" w:pos="720"/>
          </w:tabs>
          <w:ind w:left="720" w:hanging="720"/>
        </w:pPr>
        <w:rPr>
          <w:rFonts w:hint="default"/>
        </w:rPr>
      </w:lvl>
    </w:lvlOverride>
    <w:lvlOverride w:ilvl="2">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Override>
    <w:lvlOverride w:ilvl="3">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Override>
    <w:lvlOverride w:ilvl="4">
      <w:lvl w:ilvl="4">
        <w:start w:val="1"/>
        <w:numFmt w:val="none"/>
        <w:lvlText w:val=""/>
        <w:lvlJc w:val="left"/>
        <w:pPr>
          <w:tabs>
            <w:tab w:val="num" w:pos="3240"/>
          </w:tabs>
          <w:ind w:left="2880" w:firstLine="0"/>
        </w:pPr>
        <w:rPr>
          <w:rFonts w:hint="default"/>
        </w:rPr>
      </w:lvl>
    </w:lvlOverride>
    <w:lvlOverride w:ilvl="5">
      <w:lvl w:ilvl="5">
        <w:start w:val="1"/>
        <w:numFmt w:val="none"/>
        <w:lvlText w:val=""/>
        <w:lvlJc w:val="left"/>
        <w:pPr>
          <w:tabs>
            <w:tab w:val="num" w:pos="3960"/>
          </w:tabs>
          <w:ind w:left="3600" w:firstLine="0"/>
        </w:pPr>
        <w:rPr>
          <w:rFonts w:hint="default"/>
        </w:rPr>
      </w:lvl>
    </w:lvlOverride>
    <w:lvlOverride w:ilvl="6">
      <w:lvl w:ilvl="6">
        <w:start w:val="1"/>
        <w:numFmt w:val="none"/>
        <w:lvlText w:val=""/>
        <w:lvlJc w:val="left"/>
        <w:pPr>
          <w:tabs>
            <w:tab w:val="num" w:pos="4680"/>
          </w:tabs>
          <w:ind w:left="4320" w:firstLine="0"/>
        </w:pPr>
        <w:rPr>
          <w:rFonts w:hint="default"/>
        </w:rPr>
      </w:lvl>
    </w:lvlOverride>
    <w:lvlOverride w:ilvl="7">
      <w:lvl w:ilvl="7">
        <w:start w:val="1"/>
        <w:numFmt w:val="none"/>
        <w:lvlText w:val=""/>
        <w:lvlJc w:val="left"/>
        <w:pPr>
          <w:tabs>
            <w:tab w:val="num" w:pos="5400"/>
          </w:tabs>
          <w:ind w:left="5040" w:firstLine="0"/>
        </w:pPr>
        <w:rPr>
          <w:rFonts w:hint="default"/>
        </w:rPr>
      </w:lvl>
    </w:lvlOverride>
    <w:lvlOverride w:ilvl="8">
      <w:lvl w:ilvl="8">
        <w:start w:val="1"/>
        <w:numFmt w:val="none"/>
        <w:lvlText w:val=""/>
        <w:lvlJc w:val="left"/>
        <w:pPr>
          <w:tabs>
            <w:tab w:val="num" w:pos="6120"/>
          </w:tabs>
          <w:ind w:left="5760" w:firstLine="0"/>
        </w:pPr>
        <w:rPr>
          <w:rFonts w:hint="default"/>
        </w:rPr>
      </w:lvl>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0"/>
  </w:num>
  <w:num w:numId="15">
    <w:abstractNumId w:val="9"/>
  </w:num>
  <w:num w:numId="16">
    <w:abstractNumId w:val="5"/>
  </w:num>
  <w:num w:numId="17">
    <w:abstractNumId w:val="12"/>
  </w:num>
  <w:num w:numId="18">
    <w:abstractNumId w:val="8"/>
  </w:num>
  <w:num w:numId="19">
    <w:abstractNumId w:val="1"/>
  </w:num>
  <w:num w:numId="20">
    <w:abstractNumId w:val="3"/>
  </w:num>
  <w:num w:numId="21">
    <w:abstractNumId w:val="3"/>
  </w:num>
  <w:num w:numId="22">
    <w:abstractNumId w:val="8"/>
  </w:num>
  <w:num w:numId="23">
    <w:abstractNumId w:val="8"/>
  </w:num>
  <w:num w:numId="24">
    <w:abstractNumId w:val="8"/>
  </w:num>
  <w:num w:numId="25">
    <w:abstractNumId w:val="8"/>
  </w:num>
  <w:num w:numId="26">
    <w:abstractNumId w:val="8"/>
  </w:num>
  <w:num w:numId="27">
    <w:abstractNumId w:val="8"/>
  </w:num>
  <w:num w:numId="28">
    <w:abstractNumId w:val="0"/>
  </w:num>
  <w:num w:numId="2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0"/>
  </w:num>
  <w:num w:numId="32">
    <w:abstractNumId w:val="3"/>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FF"/>
    <w:rsid w:val="000045DF"/>
    <w:rsid w:val="00004BA0"/>
    <w:rsid w:val="000134ED"/>
    <w:rsid w:val="0001368E"/>
    <w:rsid w:val="00015C1B"/>
    <w:rsid w:val="00020F61"/>
    <w:rsid w:val="00022079"/>
    <w:rsid w:val="00023C95"/>
    <w:rsid w:val="00031B21"/>
    <w:rsid w:val="0003515F"/>
    <w:rsid w:val="00037CA1"/>
    <w:rsid w:val="00044560"/>
    <w:rsid w:val="00050D73"/>
    <w:rsid w:val="000641E3"/>
    <w:rsid w:val="000704BB"/>
    <w:rsid w:val="00072DE3"/>
    <w:rsid w:val="00084B55"/>
    <w:rsid w:val="00087829"/>
    <w:rsid w:val="0008796D"/>
    <w:rsid w:val="000977ED"/>
    <w:rsid w:val="000B3D54"/>
    <w:rsid w:val="000B4A7D"/>
    <w:rsid w:val="000C0C3E"/>
    <w:rsid w:val="000C322F"/>
    <w:rsid w:val="000C4920"/>
    <w:rsid w:val="000D315F"/>
    <w:rsid w:val="000D3F7A"/>
    <w:rsid w:val="000D6ABD"/>
    <w:rsid w:val="000E30FF"/>
    <w:rsid w:val="000E52EA"/>
    <w:rsid w:val="000F1252"/>
    <w:rsid w:val="000F19DA"/>
    <w:rsid w:val="000F1B53"/>
    <w:rsid w:val="000F2BC7"/>
    <w:rsid w:val="000F3EF8"/>
    <w:rsid w:val="00101712"/>
    <w:rsid w:val="00102575"/>
    <w:rsid w:val="0010264F"/>
    <w:rsid w:val="00102CAB"/>
    <w:rsid w:val="0010339C"/>
    <w:rsid w:val="0010673D"/>
    <w:rsid w:val="001136C9"/>
    <w:rsid w:val="00115DB2"/>
    <w:rsid w:val="00116B03"/>
    <w:rsid w:val="001253B3"/>
    <w:rsid w:val="00131565"/>
    <w:rsid w:val="0013513D"/>
    <w:rsid w:val="00151786"/>
    <w:rsid w:val="00151D03"/>
    <w:rsid w:val="00153ED2"/>
    <w:rsid w:val="00155CF9"/>
    <w:rsid w:val="00157EA1"/>
    <w:rsid w:val="001651DB"/>
    <w:rsid w:val="0017266E"/>
    <w:rsid w:val="00177B46"/>
    <w:rsid w:val="001A27F4"/>
    <w:rsid w:val="001A3FF1"/>
    <w:rsid w:val="001A612F"/>
    <w:rsid w:val="001B1DE2"/>
    <w:rsid w:val="001B4CF8"/>
    <w:rsid w:val="001C211F"/>
    <w:rsid w:val="001C3746"/>
    <w:rsid w:val="001D7E61"/>
    <w:rsid w:val="001F374C"/>
    <w:rsid w:val="00202B47"/>
    <w:rsid w:val="00204976"/>
    <w:rsid w:val="00206A27"/>
    <w:rsid w:val="00206A59"/>
    <w:rsid w:val="00225D74"/>
    <w:rsid w:val="002312AC"/>
    <w:rsid w:val="0023532F"/>
    <w:rsid w:val="00235D51"/>
    <w:rsid w:val="00241D29"/>
    <w:rsid w:val="00243314"/>
    <w:rsid w:val="00244DF6"/>
    <w:rsid w:val="00247C93"/>
    <w:rsid w:val="00251899"/>
    <w:rsid w:val="002533AE"/>
    <w:rsid w:val="0025388A"/>
    <w:rsid w:val="002640CD"/>
    <w:rsid w:val="0026664C"/>
    <w:rsid w:val="00267131"/>
    <w:rsid w:val="002678B6"/>
    <w:rsid w:val="00273ED0"/>
    <w:rsid w:val="00275DEC"/>
    <w:rsid w:val="00284AE5"/>
    <w:rsid w:val="002871BE"/>
    <w:rsid w:val="00290873"/>
    <w:rsid w:val="00292ADF"/>
    <w:rsid w:val="00295D4F"/>
    <w:rsid w:val="002A429B"/>
    <w:rsid w:val="002B076B"/>
    <w:rsid w:val="002C2EEF"/>
    <w:rsid w:val="002D3294"/>
    <w:rsid w:val="002D4989"/>
    <w:rsid w:val="002D555A"/>
    <w:rsid w:val="002E735A"/>
    <w:rsid w:val="002F2A7A"/>
    <w:rsid w:val="002F41BA"/>
    <w:rsid w:val="00301A8D"/>
    <w:rsid w:val="00304A5D"/>
    <w:rsid w:val="00314445"/>
    <w:rsid w:val="00316C1A"/>
    <w:rsid w:val="00316D00"/>
    <w:rsid w:val="00324836"/>
    <w:rsid w:val="00325E7E"/>
    <w:rsid w:val="00336416"/>
    <w:rsid w:val="003456DE"/>
    <w:rsid w:val="00352512"/>
    <w:rsid w:val="0035353C"/>
    <w:rsid w:val="00354398"/>
    <w:rsid w:val="00356AF1"/>
    <w:rsid w:val="00356D19"/>
    <w:rsid w:val="003574E9"/>
    <w:rsid w:val="00361018"/>
    <w:rsid w:val="00363C39"/>
    <w:rsid w:val="003679AF"/>
    <w:rsid w:val="00367D39"/>
    <w:rsid w:val="00380233"/>
    <w:rsid w:val="003872FF"/>
    <w:rsid w:val="003A2F71"/>
    <w:rsid w:val="003A4FE0"/>
    <w:rsid w:val="003A7CEC"/>
    <w:rsid w:val="003B444E"/>
    <w:rsid w:val="003B7B53"/>
    <w:rsid w:val="003D2CF1"/>
    <w:rsid w:val="003D4935"/>
    <w:rsid w:val="003D4B31"/>
    <w:rsid w:val="003E2153"/>
    <w:rsid w:val="0040273F"/>
    <w:rsid w:val="00405072"/>
    <w:rsid w:val="0040701D"/>
    <w:rsid w:val="00414588"/>
    <w:rsid w:val="00423231"/>
    <w:rsid w:val="004240D2"/>
    <w:rsid w:val="00430E30"/>
    <w:rsid w:val="0043356D"/>
    <w:rsid w:val="00443189"/>
    <w:rsid w:val="004549B9"/>
    <w:rsid w:val="00456506"/>
    <w:rsid w:val="00457397"/>
    <w:rsid w:val="004607B5"/>
    <w:rsid w:val="00460845"/>
    <w:rsid w:val="00461CBD"/>
    <w:rsid w:val="00463557"/>
    <w:rsid w:val="004645AB"/>
    <w:rsid w:val="0047063F"/>
    <w:rsid w:val="004712C8"/>
    <w:rsid w:val="004751C5"/>
    <w:rsid w:val="00476924"/>
    <w:rsid w:val="004806C5"/>
    <w:rsid w:val="004821FB"/>
    <w:rsid w:val="00482A64"/>
    <w:rsid w:val="00485E94"/>
    <w:rsid w:val="004902A7"/>
    <w:rsid w:val="00491A7A"/>
    <w:rsid w:val="004923EF"/>
    <w:rsid w:val="004971B8"/>
    <w:rsid w:val="004A1FE0"/>
    <w:rsid w:val="004A2FBA"/>
    <w:rsid w:val="004A70DD"/>
    <w:rsid w:val="004B162A"/>
    <w:rsid w:val="004B3BA4"/>
    <w:rsid w:val="004B535A"/>
    <w:rsid w:val="004C24FE"/>
    <w:rsid w:val="004C4AB4"/>
    <w:rsid w:val="004C7355"/>
    <w:rsid w:val="004D38B7"/>
    <w:rsid w:val="004D4FE3"/>
    <w:rsid w:val="004D5A22"/>
    <w:rsid w:val="004E3B07"/>
    <w:rsid w:val="005005C7"/>
    <w:rsid w:val="005042EC"/>
    <w:rsid w:val="00505115"/>
    <w:rsid w:val="005052F9"/>
    <w:rsid w:val="005118A9"/>
    <w:rsid w:val="005120C0"/>
    <w:rsid w:val="00515E14"/>
    <w:rsid w:val="00522F13"/>
    <w:rsid w:val="005308ED"/>
    <w:rsid w:val="005327FE"/>
    <w:rsid w:val="00534811"/>
    <w:rsid w:val="0053558A"/>
    <w:rsid w:val="00536721"/>
    <w:rsid w:val="0053695B"/>
    <w:rsid w:val="0053725A"/>
    <w:rsid w:val="005432DD"/>
    <w:rsid w:val="00544F31"/>
    <w:rsid w:val="00546992"/>
    <w:rsid w:val="00552B63"/>
    <w:rsid w:val="005650CA"/>
    <w:rsid w:val="00574E38"/>
    <w:rsid w:val="00576C45"/>
    <w:rsid w:val="00580DEE"/>
    <w:rsid w:val="00591847"/>
    <w:rsid w:val="005C6E43"/>
    <w:rsid w:val="00600C72"/>
    <w:rsid w:val="00601104"/>
    <w:rsid w:val="00602C16"/>
    <w:rsid w:val="00606655"/>
    <w:rsid w:val="00607738"/>
    <w:rsid w:val="00614F12"/>
    <w:rsid w:val="00617630"/>
    <w:rsid w:val="00623E03"/>
    <w:rsid w:val="00625E14"/>
    <w:rsid w:val="00627393"/>
    <w:rsid w:val="006310B5"/>
    <w:rsid w:val="006310F6"/>
    <w:rsid w:val="006353E9"/>
    <w:rsid w:val="0064161E"/>
    <w:rsid w:val="00644CB0"/>
    <w:rsid w:val="006462EA"/>
    <w:rsid w:val="00661625"/>
    <w:rsid w:val="00662DB7"/>
    <w:rsid w:val="00680DE4"/>
    <w:rsid w:val="00681B24"/>
    <w:rsid w:val="00681B7F"/>
    <w:rsid w:val="00684114"/>
    <w:rsid w:val="0069178A"/>
    <w:rsid w:val="0069265E"/>
    <w:rsid w:val="00693395"/>
    <w:rsid w:val="006A4A72"/>
    <w:rsid w:val="006A7287"/>
    <w:rsid w:val="006C001A"/>
    <w:rsid w:val="006C2FF5"/>
    <w:rsid w:val="006D22A3"/>
    <w:rsid w:val="006D577A"/>
    <w:rsid w:val="006E041D"/>
    <w:rsid w:val="006E4883"/>
    <w:rsid w:val="006F1120"/>
    <w:rsid w:val="007172D9"/>
    <w:rsid w:val="00721C80"/>
    <w:rsid w:val="007261B7"/>
    <w:rsid w:val="0073074C"/>
    <w:rsid w:val="007355B9"/>
    <w:rsid w:val="00736AF4"/>
    <w:rsid w:val="007407E0"/>
    <w:rsid w:val="00742E27"/>
    <w:rsid w:val="007459FA"/>
    <w:rsid w:val="0074614F"/>
    <w:rsid w:val="007470D5"/>
    <w:rsid w:val="00747C26"/>
    <w:rsid w:val="007514D6"/>
    <w:rsid w:val="0075159A"/>
    <w:rsid w:val="007578A0"/>
    <w:rsid w:val="00764B72"/>
    <w:rsid w:val="0076700B"/>
    <w:rsid w:val="007729B6"/>
    <w:rsid w:val="00773503"/>
    <w:rsid w:val="00774F0C"/>
    <w:rsid w:val="00793265"/>
    <w:rsid w:val="00796886"/>
    <w:rsid w:val="007B1661"/>
    <w:rsid w:val="007C01E8"/>
    <w:rsid w:val="007C3C2E"/>
    <w:rsid w:val="007D31F3"/>
    <w:rsid w:val="007D5246"/>
    <w:rsid w:val="007D62F8"/>
    <w:rsid w:val="007D7F45"/>
    <w:rsid w:val="007E14D6"/>
    <w:rsid w:val="007E41E2"/>
    <w:rsid w:val="007E5532"/>
    <w:rsid w:val="007E6090"/>
    <w:rsid w:val="007E7C05"/>
    <w:rsid w:val="007F7372"/>
    <w:rsid w:val="00801E58"/>
    <w:rsid w:val="00825F04"/>
    <w:rsid w:val="0082604F"/>
    <w:rsid w:val="0082625C"/>
    <w:rsid w:val="00837184"/>
    <w:rsid w:val="008377A9"/>
    <w:rsid w:val="00840CB0"/>
    <w:rsid w:val="00851484"/>
    <w:rsid w:val="00865B95"/>
    <w:rsid w:val="008717CC"/>
    <w:rsid w:val="008800D5"/>
    <w:rsid w:val="00884A80"/>
    <w:rsid w:val="0089048F"/>
    <w:rsid w:val="0089408B"/>
    <w:rsid w:val="008953B9"/>
    <w:rsid w:val="008A4745"/>
    <w:rsid w:val="008A62E5"/>
    <w:rsid w:val="008C3584"/>
    <w:rsid w:val="008C4CFA"/>
    <w:rsid w:val="008D0041"/>
    <w:rsid w:val="008D10B9"/>
    <w:rsid w:val="008D2805"/>
    <w:rsid w:val="008D2E0C"/>
    <w:rsid w:val="008E10A8"/>
    <w:rsid w:val="008E3543"/>
    <w:rsid w:val="008F08DE"/>
    <w:rsid w:val="008F241E"/>
    <w:rsid w:val="008F6063"/>
    <w:rsid w:val="00907959"/>
    <w:rsid w:val="00913BF9"/>
    <w:rsid w:val="009165B7"/>
    <w:rsid w:val="00916D80"/>
    <w:rsid w:val="00917030"/>
    <w:rsid w:val="00922564"/>
    <w:rsid w:val="009231A1"/>
    <w:rsid w:val="00926672"/>
    <w:rsid w:val="0093111B"/>
    <w:rsid w:val="00940F27"/>
    <w:rsid w:val="00941CA9"/>
    <w:rsid w:val="00951C9A"/>
    <w:rsid w:val="0095484C"/>
    <w:rsid w:val="00960252"/>
    <w:rsid w:val="00961443"/>
    <w:rsid w:val="0096228A"/>
    <w:rsid w:val="0097068D"/>
    <w:rsid w:val="00971468"/>
    <w:rsid w:val="009764DF"/>
    <w:rsid w:val="00976B63"/>
    <w:rsid w:val="00981A8F"/>
    <w:rsid w:val="009839E7"/>
    <w:rsid w:val="00984993"/>
    <w:rsid w:val="00991C76"/>
    <w:rsid w:val="009A0371"/>
    <w:rsid w:val="009A1E04"/>
    <w:rsid w:val="009A3031"/>
    <w:rsid w:val="009A65A6"/>
    <w:rsid w:val="009B51E9"/>
    <w:rsid w:val="009C05AD"/>
    <w:rsid w:val="009C3DE2"/>
    <w:rsid w:val="009C6351"/>
    <w:rsid w:val="009D0426"/>
    <w:rsid w:val="009D177A"/>
    <w:rsid w:val="009D7984"/>
    <w:rsid w:val="009F246C"/>
    <w:rsid w:val="009F3E15"/>
    <w:rsid w:val="009F6788"/>
    <w:rsid w:val="009F6DF1"/>
    <w:rsid w:val="009F78EE"/>
    <w:rsid w:val="00A00658"/>
    <w:rsid w:val="00A05BC3"/>
    <w:rsid w:val="00A06D95"/>
    <w:rsid w:val="00A206F4"/>
    <w:rsid w:val="00A26FBD"/>
    <w:rsid w:val="00A31E4E"/>
    <w:rsid w:val="00A37C1B"/>
    <w:rsid w:val="00A41B61"/>
    <w:rsid w:val="00A43648"/>
    <w:rsid w:val="00A511EF"/>
    <w:rsid w:val="00A537BB"/>
    <w:rsid w:val="00A539E4"/>
    <w:rsid w:val="00A6402F"/>
    <w:rsid w:val="00A665E7"/>
    <w:rsid w:val="00A773BF"/>
    <w:rsid w:val="00A8146B"/>
    <w:rsid w:val="00A90AEC"/>
    <w:rsid w:val="00A923AF"/>
    <w:rsid w:val="00A93F63"/>
    <w:rsid w:val="00AA2B62"/>
    <w:rsid w:val="00AA75EC"/>
    <w:rsid w:val="00AB0D55"/>
    <w:rsid w:val="00AB46D7"/>
    <w:rsid w:val="00AB4835"/>
    <w:rsid w:val="00AC4DE4"/>
    <w:rsid w:val="00AE1349"/>
    <w:rsid w:val="00AE18B6"/>
    <w:rsid w:val="00AE50D6"/>
    <w:rsid w:val="00AE5928"/>
    <w:rsid w:val="00AE6846"/>
    <w:rsid w:val="00AF3EBA"/>
    <w:rsid w:val="00AF4DBA"/>
    <w:rsid w:val="00AF7028"/>
    <w:rsid w:val="00B01AA2"/>
    <w:rsid w:val="00B11FF2"/>
    <w:rsid w:val="00B14912"/>
    <w:rsid w:val="00B15B68"/>
    <w:rsid w:val="00B23B1C"/>
    <w:rsid w:val="00B23C4B"/>
    <w:rsid w:val="00B40014"/>
    <w:rsid w:val="00B42F39"/>
    <w:rsid w:val="00B45296"/>
    <w:rsid w:val="00B472C5"/>
    <w:rsid w:val="00B54EA4"/>
    <w:rsid w:val="00B565B9"/>
    <w:rsid w:val="00B56CDF"/>
    <w:rsid w:val="00B602C9"/>
    <w:rsid w:val="00B663FB"/>
    <w:rsid w:val="00B7644E"/>
    <w:rsid w:val="00B8216F"/>
    <w:rsid w:val="00B84707"/>
    <w:rsid w:val="00B849ED"/>
    <w:rsid w:val="00B9681C"/>
    <w:rsid w:val="00BA5DB0"/>
    <w:rsid w:val="00BA6103"/>
    <w:rsid w:val="00BA6D68"/>
    <w:rsid w:val="00BB0EDD"/>
    <w:rsid w:val="00BB210E"/>
    <w:rsid w:val="00BC0BE1"/>
    <w:rsid w:val="00BD0828"/>
    <w:rsid w:val="00BD3BD7"/>
    <w:rsid w:val="00BD3F61"/>
    <w:rsid w:val="00BD5833"/>
    <w:rsid w:val="00BD6A36"/>
    <w:rsid w:val="00BE2C66"/>
    <w:rsid w:val="00BF27D7"/>
    <w:rsid w:val="00C00711"/>
    <w:rsid w:val="00C03F58"/>
    <w:rsid w:val="00C04CF3"/>
    <w:rsid w:val="00C058DB"/>
    <w:rsid w:val="00C23A97"/>
    <w:rsid w:val="00C26722"/>
    <w:rsid w:val="00C26959"/>
    <w:rsid w:val="00C27053"/>
    <w:rsid w:val="00C32AD0"/>
    <w:rsid w:val="00C358BA"/>
    <w:rsid w:val="00C41686"/>
    <w:rsid w:val="00C433A0"/>
    <w:rsid w:val="00C64EB3"/>
    <w:rsid w:val="00C73DC7"/>
    <w:rsid w:val="00C816F2"/>
    <w:rsid w:val="00C8333F"/>
    <w:rsid w:val="00C879F4"/>
    <w:rsid w:val="00C91940"/>
    <w:rsid w:val="00C94A98"/>
    <w:rsid w:val="00C971BB"/>
    <w:rsid w:val="00CA2EBE"/>
    <w:rsid w:val="00CA469D"/>
    <w:rsid w:val="00CB3D2D"/>
    <w:rsid w:val="00CB4848"/>
    <w:rsid w:val="00CB4EFA"/>
    <w:rsid w:val="00CB567C"/>
    <w:rsid w:val="00CD24D8"/>
    <w:rsid w:val="00CD5959"/>
    <w:rsid w:val="00CD6C2C"/>
    <w:rsid w:val="00CF4FA0"/>
    <w:rsid w:val="00CF5627"/>
    <w:rsid w:val="00CF62C4"/>
    <w:rsid w:val="00D02839"/>
    <w:rsid w:val="00D12DEE"/>
    <w:rsid w:val="00D15A60"/>
    <w:rsid w:val="00D16415"/>
    <w:rsid w:val="00D339DE"/>
    <w:rsid w:val="00D36C3B"/>
    <w:rsid w:val="00D520FB"/>
    <w:rsid w:val="00D52FA8"/>
    <w:rsid w:val="00D53E33"/>
    <w:rsid w:val="00D66BC6"/>
    <w:rsid w:val="00D671BE"/>
    <w:rsid w:val="00D748B5"/>
    <w:rsid w:val="00D8666C"/>
    <w:rsid w:val="00D93B33"/>
    <w:rsid w:val="00D9520B"/>
    <w:rsid w:val="00D95B5A"/>
    <w:rsid w:val="00DC0819"/>
    <w:rsid w:val="00DC26F0"/>
    <w:rsid w:val="00DC4EC5"/>
    <w:rsid w:val="00DC7EAB"/>
    <w:rsid w:val="00DD75FD"/>
    <w:rsid w:val="00DE62B6"/>
    <w:rsid w:val="00DE7200"/>
    <w:rsid w:val="00DF2216"/>
    <w:rsid w:val="00DF2E70"/>
    <w:rsid w:val="00DF66C1"/>
    <w:rsid w:val="00E10C18"/>
    <w:rsid w:val="00E12D34"/>
    <w:rsid w:val="00E15044"/>
    <w:rsid w:val="00E16F5E"/>
    <w:rsid w:val="00E33251"/>
    <w:rsid w:val="00E371E0"/>
    <w:rsid w:val="00E4285A"/>
    <w:rsid w:val="00E438BA"/>
    <w:rsid w:val="00E44C4C"/>
    <w:rsid w:val="00E46189"/>
    <w:rsid w:val="00E476DB"/>
    <w:rsid w:val="00E52A95"/>
    <w:rsid w:val="00E53C23"/>
    <w:rsid w:val="00E57CDB"/>
    <w:rsid w:val="00E651D3"/>
    <w:rsid w:val="00E841C7"/>
    <w:rsid w:val="00E86108"/>
    <w:rsid w:val="00E90920"/>
    <w:rsid w:val="00E97FF7"/>
    <w:rsid w:val="00EA662E"/>
    <w:rsid w:val="00EB3E17"/>
    <w:rsid w:val="00EC66A4"/>
    <w:rsid w:val="00ED112E"/>
    <w:rsid w:val="00ED226C"/>
    <w:rsid w:val="00ED6C36"/>
    <w:rsid w:val="00ED7235"/>
    <w:rsid w:val="00EE012D"/>
    <w:rsid w:val="00EE43AB"/>
    <w:rsid w:val="00EE4E2D"/>
    <w:rsid w:val="00EF440A"/>
    <w:rsid w:val="00EF60B3"/>
    <w:rsid w:val="00F017B9"/>
    <w:rsid w:val="00F05EB6"/>
    <w:rsid w:val="00F16EC2"/>
    <w:rsid w:val="00F1734B"/>
    <w:rsid w:val="00F30940"/>
    <w:rsid w:val="00F30BC9"/>
    <w:rsid w:val="00F33D73"/>
    <w:rsid w:val="00F654A9"/>
    <w:rsid w:val="00F67EE9"/>
    <w:rsid w:val="00FB4AD5"/>
    <w:rsid w:val="00FB4E01"/>
    <w:rsid w:val="00FB53E9"/>
    <w:rsid w:val="00FC7B86"/>
    <w:rsid w:val="00FE3962"/>
    <w:rsid w:val="00FF43F9"/>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04F"/>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Capítulo"/>
    <w:next w:val="Normal"/>
    <w:link w:val="Heading1Char"/>
    <w:qFormat/>
    <w:rsid w:val="003872FF"/>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Car"/>
    <w:basedOn w:val="Normal"/>
    <w:next w:val="Normal"/>
    <w:link w:val="Heading2Char"/>
    <w:qFormat/>
    <w:rsid w:val="004C24FE"/>
    <w:pPr>
      <w:keepNext/>
      <w:tabs>
        <w:tab w:val="num" w:pos="1080"/>
      </w:tabs>
      <w:spacing w:before="240" w:after="60"/>
      <w:ind w:left="720"/>
      <w:outlineLvl w:val="1"/>
    </w:pPr>
    <w:rPr>
      <w:rFonts w:ascii="Arial" w:eastAsia="Batang" w:hAnsi="Arial"/>
      <w:b/>
      <w:i/>
      <w:spacing w:val="0"/>
    </w:rPr>
  </w:style>
  <w:style w:type="paragraph" w:styleId="Heading3">
    <w:name w:val="heading 3"/>
    <w:aliases w:val="Heading 3.1"/>
    <w:next w:val="Normal"/>
    <w:link w:val="Heading3Char"/>
    <w:qFormat/>
    <w:rsid w:val="00B23B1C"/>
    <w:pPr>
      <w:keepNext/>
      <w:numPr>
        <w:numId w:val="9"/>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qFormat/>
    <w:rsid w:val="003872FF"/>
    <w:pPr>
      <w:keepNext/>
      <w:numPr>
        <w:ilvl w:val="2"/>
        <w:numId w:val="1"/>
      </w:numPr>
      <w:tabs>
        <w:tab w:val="left" w:pos="1440"/>
      </w:tabs>
      <w:spacing w:before="120" w:after="120" w:line="240" w:lineRule="auto"/>
      <w:jc w:val="both"/>
      <w:outlineLvl w:val="3"/>
    </w:pPr>
    <w:rPr>
      <w:rFonts w:ascii="Times New Roman Bold" w:eastAsia="Calibri" w:hAnsi="Times New Roman Bold" w:cs="Times New Roman"/>
      <w:b/>
      <w:noProof/>
      <w:sz w:val="24"/>
      <w:szCs w:val="20"/>
    </w:rPr>
  </w:style>
  <w:style w:type="paragraph" w:styleId="Heading5">
    <w:name w:val="heading 5"/>
    <w:aliases w:val="Heading 5.(i)"/>
    <w:next w:val="Normal"/>
    <w:link w:val="Heading5Char"/>
    <w:qFormat/>
    <w:rsid w:val="003872FF"/>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4C24FE"/>
    <w:pPr>
      <w:tabs>
        <w:tab w:val="num" w:pos="3960"/>
      </w:tabs>
      <w:spacing w:before="240" w:after="60"/>
      <w:ind w:left="3600"/>
      <w:outlineLvl w:val="5"/>
    </w:pPr>
    <w:rPr>
      <w:rFonts w:eastAsia="Batang"/>
      <w:i/>
      <w:spacing w:val="0"/>
      <w:sz w:val="22"/>
    </w:rPr>
  </w:style>
  <w:style w:type="paragraph" w:styleId="Heading7">
    <w:name w:val="heading 7"/>
    <w:basedOn w:val="Normal"/>
    <w:next w:val="Normal"/>
    <w:link w:val="Heading7Char"/>
    <w:qFormat/>
    <w:rsid w:val="004C24FE"/>
    <w:pPr>
      <w:tabs>
        <w:tab w:val="num" w:pos="4680"/>
      </w:tabs>
      <w:spacing w:before="240" w:after="60"/>
      <w:ind w:left="4320"/>
      <w:outlineLvl w:val="6"/>
    </w:pPr>
    <w:rPr>
      <w:rFonts w:ascii="Arial" w:eastAsia="Batang" w:hAnsi="Arial"/>
      <w:spacing w:val="0"/>
    </w:rPr>
  </w:style>
  <w:style w:type="paragraph" w:styleId="Heading8">
    <w:name w:val="heading 8"/>
    <w:basedOn w:val="Normal"/>
    <w:next w:val="Normal"/>
    <w:link w:val="Heading8Char"/>
    <w:qFormat/>
    <w:rsid w:val="004C24FE"/>
    <w:pPr>
      <w:tabs>
        <w:tab w:val="num" w:pos="5400"/>
      </w:tabs>
      <w:spacing w:before="240" w:after="60"/>
      <w:ind w:left="5040"/>
      <w:outlineLvl w:val="7"/>
    </w:pPr>
    <w:rPr>
      <w:rFonts w:ascii="Arial" w:eastAsia="Batang" w:hAnsi="Arial"/>
      <w:i/>
      <w:spacing w:val="0"/>
    </w:rPr>
  </w:style>
  <w:style w:type="paragraph" w:styleId="Heading9">
    <w:name w:val="heading 9"/>
    <w:basedOn w:val="Normal"/>
    <w:next w:val="Normal"/>
    <w:link w:val="Heading9Char"/>
    <w:qFormat/>
    <w:rsid w:val="004C24FE"/>
    <w:pPr>
      <w:tabs>
        <w:tab w:val="num" w:pos="6120"/>
      </w:tabs>
      <w:spacing w:before="240" w:after="60"/>
      <w:ind w:left="5760"/>
      <w:outlineLvl w:val="8"/>
    </w:pPr>
    <w:rPr>
      <w:rFonts w:ascii="Arial" w:eastAsia="Batang" w:hAnsi="Arial"/>
      <w:b/>
      <w:i/>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3872FF"/>
    <w:pPr>
      <w:ind w:left="720"/>
      <w:contextualSpacing/>
    </w:pPr>
    <w:rPr>
      <w:rFonts w:ascii="Calibri" w:eastAsia="Calibri" w:hAnsi="Calibri"/>
      <w:spacing w:val="0"/>
      <w:sz w:val="22"/>
      <w:szCs w:val="22"/>
    </w:rPr>
  </w:style>
  <w:style w:type="paragraph" w:styleId="Title">
    <w:name w:val="Title"/>
    <w:basedOn w:val="Normal"/>
    <w:link w:val="TitleChar"/>
    <w:qFormat/>
    <w:rsid w:val="003872FF"/>
    <w:pPr>
      <w:tabs>
        <w:tab w:val="left" w:pos="1440"/>
        <w:tab w:val="left" w:pos="3060"/>
      </w:tabs>
      <w:jc w:val="center"/>
      <w:outlineLvl w:val="0"/>
    </w:pPr>
    <w:rPr>
      <w:spacing w:val="0"/>
    </w:rPr>
  </w:style>
  <w:style w:type="character" w:customStyle="1" w:styleId="TitleChar">
    <w:name w:val="Title Char"/>
    <w:basedOn w:val="DefaultParagraphFont"/>
    <w:link w:val="Title"/>
    <w:rsid w:val="003872FF"/>
    <w:rPr>
      <w:rFonts w:ascii="Times New Roman" w:eastAsia="Times New Roman" w:hAnsi="Times New Roman" w:cs="Times New Roman"/>
      <w:sz w:val="24"/>
      <w:szCs w:val="20"/>
      <w:lang w:val="es-ES_tradnl"/>
    </w:rPr>
  </w:style>
  <w:style w:type="paragraph" w:customStyle="1" w:styleId="Newpage">
    <w:name w:val="Newpage"/>
    <w:basedOn w:val="Normal"/>
    <w:rsid w:val="003872FF"/>
    <w:pPr>
      <w:tabs>
        <w:tab w:val="left" w:pos="1440"/>
        <w:tab w:val="left" w:pos="3060"/>
      </w:tabs>
      <w:jc w:val="center"/>
    </w:pPr>
    <w:rPr>
      <w:rFonts w:cs="Arial"/>
      <w:b/>
      <w:smallCaps/>
    </w:rPr>
  </w:style>
  <w:style w:type="paragraph" w:styleId="BodyText">
    <w:name w:val="Body Text"/>
    <w:basedOn w:val="Normal"/>
    <w:link w:val="BodyTextChar"/>
    <w:rsid w:val="003872FF"/>
    <w:pPr>
      <w:tabs>
        <w:tab w:val="left" w:pos="3060"/>
      </w:tabs>
      <w:jc w:val="center"/>
    </w:pPr>
    <w:rPr>
      <w:spacing w:val="0"/>
    </w:rPr>
  </w:style>
  <w:style w:type="character" w:customStyle="1" w:styleId="BodyTextChar">
    <w:name w:val="Body Text Char"/>
    <w:basedOn w:val="DefaultParagraphFont"/>
    <w:link w:val="BodyText"/>
    <w:rsid w:val="003872F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3872FF"/>
    <w:rPr>
      <w:rFonts w:ascii="Calibri" w:eastAsia="Calibri" w:hAnsi="Calibri" w:cs="Times New Roman"/>
      <w:lang w:val="es-ES_tradnl"/>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
    <w:basedOn w:val="Normal"/>
    <w:link w:val="FootnoteTextChar"/>
    <w:rsid w:val="003872FF"/>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3872FF"/>
    <w:rPr>
      <w:rFonts w:ascii="Times New Roman" w:eastAsia="Times New Roman" w:hAnsi="Times New Roman" w:cs="Times New Roman"/>
      <w:spacing w:val="-3"/>
      <w:sz w:val="20"/>
      <w:szCs w:val="20"/>
      <w:lang w:val="es-ES_tradnl"/>
    </w:rPr>
  </w:style>
  <w:style w:type="paragraph" w:customStyle="1" w:styleId="heading-b24">
    <w:name w:val="heading-b24"/>
    <w:basedOn w:val="Normal"/>
    <w:next w:val="Normal"/>
    <w:rsid w:val="003872FF"/>
    <w:pPr>
      <w:spacing w:after="600"/>
      <w:jc w:val="center"/>
    </w:pPr>
    <w:rPr>
      <w:rFonts w:ascii="Times New Roman Bold" w:hAnsi="Times New Roman Bold"/>
      <w:b/>
      <w:smallCaps/>
    </w:rPr>
  </w:style>
  <w:style w:type="paragraph" w:customStyle="1" w:styleId="Annex">
    <w:name w:val="Annex"/>
    <w:basedOn w:val="Normal"/>
    <w:rsid w:val="003872FF"/>
    <w:rPr>
      <w:caps/>
      <w:spacing w:val="0"/>
    </w:rPr>
  </w:style>
  <w:style w:type="character" w:customStyle="1" w:styleId="Heading1Char">
    <w:name w:val="Heading 1 Char"/>
    <w:aliases w:val="Heading 1.I Char,Capítulo Char"/>
    <w:basedOn w:val="DefaultParagraphFont"/>
    <w:link w:val="Heading1"/>
    <w:rsid w:val="003872FF"/>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3872FF"/>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rsid w:val="003872FF"/>
    <w:rPr>
      <w:rFonts w:ascii="Times New Roman Bold" w:eastAsia="Times New Roman" w:hAnsi="Times New Roman Bold" w:cs="Times New Roman"/>
      <w:b/>
      <w:noProof/>
      <w:sz w:val="24"/>
      <w:szCs w:val="20"/>
    </w:rPr>
  </w:style>
  <w:style w:type="paragraph" w:customStyle="1" w:styleId="AutoNumpara">
    <w:name w:val="AutoNumpara"/>
    <w:basedOn w:val="Normal"/>
    <w:rsid w:val="003872FF"/>
    <w:pPr>
      <w:numPr>
        <w:ilvl w:val="1"/>
        <w:numId w:val="1"/>
      </w:numPr>
      <w:spacing w:before="120" w:after="120"/>
      <w:jc w:val="both"/>
    </w:pPr>
    <w:rPr>
      <w:noProof/>
      <w:spacing w:val="-2"/>
    </w:rPr>
  </w:style>
  <w:style w:type="paragraph" w:styleId="BodyTextIndent">
    <w:name w:val="Body Text Indent"/>
    <w:basedOn w:val="Normal"/>
    <w:link w:val="BodyTextIndentChar"/>
    <w:uiPriority w:val="99"/>
    <w:semiHidden/>
    <w:unhideWhenUsed/>
    <w:rsid w:val="003872FF"/>
    <w:pPr>
      <w:spacing w:after="120"/>
      <w:ind w:left="360"/>
    </w:pPr>
  </w:style>
  <w:style w:type="character" w:customStyle="1" w:styleId="BodyTextIndentChar">
    <w:name w:val="Body Text Indent Char"/>
    <w:basedOn w:val="DefaultParagraphFont"/>
    <w:link w:val="BodyTextIndent"/>
    <w:uiPriority w:val="99"/>
    <w:semiHidden/>
    <w:rsid w:val="003872FF"/>
    <w:rPr>
      <w:rFonts w:ascii="Times New Roman" w:eastAsia="Times New Roman" w:hAnsi="Times New Roman" w:cs="Times New Roman"/>
      <w:spacing w:val="-3"/>
      <w:sz w:val="24"/>
      <w:szCs w:val="20"/>
      <w:lang w:val="es-ES_tradnl"/>
    </w:rPr>
  </w:style>
  <w:style w:type="paragraph" w:customStyle="1" w:styleId="Chapter">
    <w:name w:val="Chapter"/>
    <w:basedOn w:val="Normal"/>
    <w:next w:val="Normal"/>
    <w:uiPriority w:val="99"/>
    <w:rsid w:val="009C6351"/>
    <w:pPr>
      <w:numPr>
        <w:numId w:val="2"/>
      </w:numPr>
      <w:tabs>
        <w:tab w:val="left" w:pos="1440"/>
      </w:tabs>
      <w:spacing w:before="240" w:after="240"/>
      <w:jc w:val="center"/>
    </w:pPr>
    <w:rPr>
      <w:b/>
      <w:smallCaps/>
      <w:spacing w:val="0"/>
      <w:lang w:val="es-ES"/>
    </w:rPr>
  </w:style>
  <w:style w:type="paragraph" w:customStyle="1" w:styleId="FirstHeading">
    <w:name w:val="FirstHeading"/>
    <w:basedOn w:val="Normal"/>
    <w:rsid w:val="009C6351"/>
    <w:pPr>
      <w:keepNext/>
      <w:numPr>
        <w:numId w:val="3"/>
      </w:numPr>
      <w:tabs>
        <w:tab w:val="left" w:pos="0"/>
        <w:tab w:val="left" w:pos="90"/>
      </w:tabs>
      <w:spacing w:before="120" w:after="120"/>
    </w:pPr>
    <w:rPr>
      <w:b/>
      <w:spacing w:val="0"/>
      <w:lang w:val="es-ES"/>
    </w:rPr>
  </w:style>
  <w:style w:type="paragraph" w:customStyle="1" w:styleId="Paragraph">
    <w:name w:val="Paragraph"/>
    <w:aliases w:val="paragraph,p,PARAGRAPH,PG,pa,at"/>
    <w:basedOn w:val="BodyTextIndent"/>
    <w:link w:val="ParagraphChar"/>
    <w:uiPriority w:val="99"/>
    <w:rsid w:val="009C6351"/>
    <w:pPr>
      <w:numPr>
        <w:ilvl w:val="1"/>
        <w:numId w:val="2"/>
      </w:numPr>
      <w:spacing w:before="120"/>
      <w:jc w:val="both"/>
      <w:outlineLvl w:val="1"/>
    </w:pPr>
    <w:rPr>
      <w:spacing w:val="0"/>
      <w:lang w:val="es-ES"/>
    </w:rPr>
  </w:style>
  <w:style w:type="paragraph" w:customStyle="1" w:styleId="SecHeading">
    <w:name w:val="SecHeading"/>
    <w:basedOn w:val="Normal"/>
    <w:next w:val="Paragraph"/>
    <w:rsid w:val="009C6351"/>
    <w:pPr>
      <w:keepNext/>
      <w:numPr>
        <w:ilvl w:val="1"/>
        <w:numId w:val="3"/>
      </w:numPr>
      <w:spacing w:before="120" w:after="120"/>
    </w:pPr>
    <w:rPr>
      <w:b/>
      <w:spacing w:val="0"/>
    </w:rPr>
  </w:style>
  <w:style w:type="paragraph" w:customStyle="1" w:styleId="SubHeading1">
    <w:name w:val="SubHeading1"/>
    <w:basedOn w:val="SecHeading"/>
    <w:rsid w:val="009C6351"/>
    <w:pPr>
      <w:numPr>
        <w:ilvl w:val="2"/>
      </w:numPr>
    </w:pPr>
  </w:style>
  <w:style w:type="paragraph" w:customStyle="1" w:styleId="Subheading2">
    <w:name w:val="Subheading2"/>
    <w:basedOn w:val="SecHeading"/>
    <w:rsid w:val="009C6351"/>
    <w:pPr>
      <w:numPr>
        <w:ilvl w:val="3"/>
      </w:numPr>
    </w:pPr>
  </w:style>
  <w:style w:type="paragraph" w:customStyle="1" w:styleId="subpar">
    <w:name w:val="subpar"/>
    <w:basedOn w:val="BodyTextIndent3"/>
    <w:link w:val="subparChar"/>
    <w:uiPriority w:val="99"/>
    <w:rsid w:val="009C6351"/>
    <w:pPr>
      <w:numPr>
        <w:ilvl w:val="2"/>
        <w:numId w:val="2"/>
      </w:numPr>
      <w:spacing w:before="120"/>
      <w:jc w:val="both"/>
      <w:outlineLvl w:val="2"/>
    </w:pPr>
    <w:rPr>
      <w:spacing w:val="0"/>
      <w:sz w:val="24"/>
      <w:szCs w:val="20"/>
    </w:rPr>
  </w:style>
  <w:style w:type="paragraph" w:customStyle="1" w:styleId="SubSubPar">
    <w:name w:val="SubSubPar"/>
    <w:basedOn w:val="subpar"/>
    <w:uiPriority w:val="99"/>
    <w:rsid w:val="009C6351"/>
    <w:pPr>
      <w:numPr>
        <w:ilvl w:val="3"/>
      </w:numPr>
      <w:tabs>
        <w:tab w:val="left" w:pos="0"/>
      </w:tabs>
    </w:pPr>
  </w:style>
  <w:style w:type="paragraph" w:styleId="BodyTextIndent3">
    <w:name w:val="Body Text Indent 3"/>
    <w:basedOn w:val="Normal"/>
    <w:link w:val="BodyTextIndent3Char"/>
    <w:uiPriority w:val="99"/>
    <w:semiHidden/>
    <w:unhideWhenUsed/>
    <w:rsid w:val="009C6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6351"/>
    <w:rPr>
      <w:rFonts w:ascii="Times New Roman" w:eastAsia="Times New Roman" w:hAnsi="Times New Roman" w:cs="Times New Roman"/>
      <w:spacing w:val="-3"/>
      <w:sz w:val="16"/>
      <w:szCs w:val="16"/>
      <w:lang w:val="es-ES_tradnl"/>
    </w:rPr>
  </w:style>
  <w:style w:type="table" w:styleId="TableGrid">
    <w:name w:val="Table Grid"/>
    <w:basedOn w:val="TableNormal"/>
    <w:uiPriority w:val="59"/>
    <w:rsid w:val="00C971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Char">
    <w:name w:val="Paragraph Char"/>
    <w:basedOn w:val="DefaultParagraphFont"/>
    <w:link w:val="Paragraph"/>
    <w:uiPriority w:val="99"/>
    <w:rsid w:val="00B14912"/>
    <w:rPr>
      <w:rFonts w:ascii="Times New Roman" w:eastAsia="Times New Roman" w:hAnsi="Times New Roman" w:cs="Times New Roman"/>
      <w:sz w:val="24"/>
      <w:szCs w:val="20"/>
      <w:lang w:val="es-ES"/>
    </w:rPr>
  </w:style>
  <w:style w:type="paragraph" w:styleId="ListParagraph">
    <w:name w:val="List Paragraph"/>
    <w:basedOn w:val="Normal"/>
    <w:uiPriority w:val="34"/>
    <w:qFormat/>
    <w:rsid w:val="009F6DF1"/>
    <w:pPr>
      <w:ind w:left="720"/>
      <w:contextualSpacing/>
    </w:pPr>
  </w:style>
  <w:style w:type="paragraph" w:styleId="TOCHeading">
    <w:name w:val="TOC Heading"/>
    <w:basedOn w:val="Heading1"/>
    <w:next w:val="Normal"/>
    <w:uiPriority w:val="39"/>
    <w:semiHidden/>
    <w:unhideWhenUsed/>
    <w:qFormat/>
    <w:rsid w:val="0074614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rsid w:val="0074614F"/>
    <w:pPr>
      <w:spacing w:after="100"/>
    </w:pPr>
  </w:style>
  <w:style w:type="paragraph" w:styleId="TOC2">
    <w:name w:val="toc 2"/>
    <w:basedOn w:val="Normal"/>
    <w:next w:val="Normal"/>
    <w:autoRedefine/>
    <w:uiPriority w:val="39"/>
    <w:unhideWhenUsed/>
    <w:rsid w:val="0074614F"/>
    <w:pPr>
      <w:spacing w:after="100"/>
      <w:ind w:left="240"/>
    </w:pPr>
  </w:style>
  <w:style w:type="character" w:styleId="Hyperlink">
    <w:name w:val="Hyperlink"/>
    <w:basedOn w:val="DefaultParagraphFont"/>
    <w:uiPriority w:val="99"/>
    <w:unhideWhenUsed/>
    <w:rsid w:val="0074614F"/>
    <w:rPr>
      <w:color w:val="0000FF" w:themeColor="hyperlink"/>
      <w:u w:val="single"/>
    </w:rPr>
  </w:style>
  <w:style w:type="paragraph" w:styleId="BalloonText">
    <w:name w:val="Balloon Text"/>
    <w:basedOn w:val="Normal"/>
    <w:link w:val="BalloonTextChar"/>
    <w:uiPriority w:val="99"/>
    <w:semiHidden/>
    <w:unhideWhenUsed/>
    <w:rsid w:val="0074614F"/>
    <w:rPr>
      <w:rFonts w:ascii="Tahoma" w:hAnsi="Tahoma" w:cs="Tahoma"/>
      <w:sz w:val="16"/>
      <w:szCs w:val="16"/>
    </w:rPr>
  </w:style>
  <w:style w:type="character" w:customStyle="1" w:styleId="BalloonTextChar">
    <w:name w:val="Balloon Text Char"/>
    <w:basedOn w:val="DefaultParagraphFont"/>
    <w:link w:val="BalloonText"/>
    <w:uiPriority w:val="99"/>
    <w:semiHidden/>
    <w:rsid w:val="0074614F"/>
    <w:rPr>
      <w:rFonts w:ascii="Tahoma" w:eastAsia="Times New Roman" w:hAnsi="Tahoma" w:cs="Tahoma"/>
      <w:spacing w:val="-3"/>
      <w:sz w:val="16"/>
      <w:szCs w:val="16"/>
      <w:lang w:val="es-ES_tradnl"/>
    </w:rPr>
  </w:style>
  <w:style w:type="paragraph" w:styleId="Caption">
    <w:name w:val="caption"/>
    <w:basedOn w:val="Normal"/>
    <w:next w:val="Normal"/>
    <w:qFormat/>
    <w:rsid w:val="000E52EA"/>
    <w:rPr>
      <w:b/>
      <w:bCs/>
      <w:spacing w:val="0"/>
      <w:sz w:val="20"/>
    </w:rPr>
  </w:style>
  <w:style w:type="character" w:customStyle="1" w:styleId="Heading3Char">
    <w:name w:val="Heading 3 Char"/>
    <w:aliases w:val="Heading 3.1 Char"/>
    <w:basedOn w:val="DefaultParagraphFont"/>
    <w:link w:val="Heading3"/>
    <w:rsid w:val="00B23B1C"/>
    <w:rPr>
      <w:rFonts w:ascii="Times New Roman Bold" w:eastAsia="Times New Roman" w:hAnsi="Times New Roman Bold" w:cs="Times New Roman"/>
      <w:b/>
      <w:noProof/>
      <w:sz w:val="24"/>
      <w:szCs w:val="20"/>
    </w:rPr>
  </w:style>
  <w:style w:type="paragraph" w:styleId="z-TopofForm">
    <w:name w:val="HTML Top of Form"/>
    <w:basedOn w:val="Normal"/>
    <w:next w:val="Normal"/>
    <w:link w:val="z-TopofFormChar"/>
    <w:hidden/>
    <w:uiPriority w:val="99"/>
    <w:unhideWhenUsed/>
    <w:rsid w:val="00B23B1C"/>
    <w:pPr>
      <w:pBdr>
        <w:bottom w:val="single" w:sz="6" w:space="1" w:color="auto"/>
      </w:pBdr>
      <w:jc w:val="center"/>
    </w:pPr>
    <w:rPr>
      <w:rFonts w:ascii="Arial" w:hAnsi="Arial"/>
      <w:vanish/>
      <w:spacing w:val="0"/>
      <w:sz w:val="16"/>
      <w:szCs w:val="16"/>
    </w:rPr>
  </w:style>
  <w:style w:type="character" w:customStyle="1" w:styleId="z-TopofFormChar">
    <w:name w:val="z-Top of Form Char"/>
    <w:basedOn w:val="DefaultParagraphFont"/>
    <w:link w:val="z-TopofForm"/>
    <w:uiPriority w:val="99"/>
    <w:rsid w:val="00B23B1C"/>
    <w:rPr>
      <w:rFonts w:ascii="Arial" w:eastAsia="Times New Roman" w:hAnsi="Arial" w:cs="Times New Roman"/>
      <w:vanish/>
      <w:sz w:val="16"/>
      <w:szCs w:val="16"/>
      <w:lang w:val="es-ES_tradnl"/>
    </w:rPr>
  </w:style>
  <w:style w:type="character" w:styleId="CommentReference">
    <w:name w:val="annotation reference"/>
    <w:basedOn w:val="DefaultParagraphFont"/>
    <w:semiHidden/>
    <w:rsid w:val="006A7287"/>
    <w:rPr>
      <w:sz w:val="16"/>
      <w:szCs w:val="16"/>
    </w:rPr>
  </w:style>
  <w:style w:type="paragraph" w:styleId="CommentText">
    <w:name w:val="annotation text"/>
    <w:basedOn w:val="Normal"/>
    <w:link w:val="CommentTextChar"/>
    <w:semiHidden/>
    <w:rsid w:val="006A7287"/>
    <w:rPr>
      <w:spacing w:val="0"/>
      <w:sz w:val="20"/>
    </w:rPr>
  </w:style>
  <w:style w:type="character" w:customStyle="1" w:styleId="CommentTextChar">
    <w:name w:val="Comment Text Char"/>
    <w:basedOn w:val="DefaultParagraphFont"/>
    <w:link w:val="CommentText"/>
    <w:semiHidden/>
    <w:rsid w:val="006A7287"/>
    <w:rPr>
      <w:rFonts w:ascii="Times New Roman" w:eastAsia="Times New Roman" w:hAnsi="Times New Roman" w:cs="Times New Roman"/>
      <w:sz w:val="20"/>
      <w:szCs w:val="20"/>
      <w:lang w:val="es-ES_tradnl"/>
    </w:rPr>
  </w:style>
  <w:style w:type="character" w:customStyle="1" w:styleId="Heading2Char">
    <w:name w:val="Heading 2 Char"/>
    <w:aliases w:val="Car Char"/>
    <w:basedOn w:val="DefaultParagraphFont"/>
    <w:link w:val="Heading2"/>
    <w:rsid w:val="004C24FE"/>
    <w:rPr>
      <w:rFonts w:ascii="Arial" w:eastAsia="Batang" w:hAnsi="Arial" w:cs="Times New Roman"/>
      <w:b/>
      <w:i/>
      <w:sz w:val="24"/>
      <w:szCs w:val="20"/>
      <w:lang w:val="es-ES_tradnl"/>
    </w:rPr>
  </w:style>
  <w:style w:type="character" w:customStyle="1" w:styleId="Heading6Char">
    <w:name w:val="Heading 6 Char"/>
    <w:basedOn w:val="DefaultParagraphFont"/>
    <w:link w:val="Heading6"/>
    <w:rsid w:val="004C24FE"/>
    <w:rPr>
      <w:rFonts w:ascii="Times New Roman" w:eastAsia="Batang" w:hAnsi="Times New Roman" w:cs="Times New Roman"/>
      <w:i/>
      <w:szCs w:val="20"/>
      <w:lang w:val="es-ES_tradnl"/>
    </w:rPr>
  </w:style>
  <w:style w:type="character" w:customStyle="1" w:styleId="Heading7Char">
    <w:name w:val="Heading 7 Char"/>
    <w:basedOn w:val="DefaultParagraphFont"/>
    <w:link w:val="Heading7"/>
    <w:rsid w:val="004C24FE"/>
    <w:rPr>
      <w:rFonts w:ascii="Arial" w:eastAsia="Batang" w:hAnsi="Arial" w:cs="Times New Roman"/>
      <w:sz w:val="24"/>
      <w:szCs w:val="20"/>
      <w:lang w:val="es-ES_tradnl"/>
    </w:rPr>
  </w:style>
  <w:style w:type="character" w:customStyle="1" w:styleId="Heading8Char">
    <w:name w:val="Heading 8 Char"/>
    <w:basedOn w:val="DefaultParagraphFont"/>
    <w:link w:val="Heading8"/>
    <w:rsid w:val="004C24FE"/>
    <w:rPr>
      <w:rFonts w:ascii="Arial" w:eastAsia="Batang" w:hAnsi="Arial" w:cs="Times New Roman"/>
      <w:i/>
      <w:sz w:val="24"/>
      <w:szCs w:val="20"/>
      <w:lang w:val="es-ES_tradnl"/>
    </w:rPr>
  </w:style>
  <w:style w:type="character" w:customStyle="1" w:styleId="Heading9Char">
    <w:name w:val="Heading 9 Char"/>
    <w:basedOn w:val="DefaultParagraphFont"/>
    <w:link w:val="Heading9"/>
    <w:rsid w:val="004C24FE"/>
    <w:rPr>
      <w:rFonts w:ascii="Arial" w:eastAsia="Batang" w:hAnsi="Arial" w:cs="Times New Roman"/>
      <w:b/>
      <w:i/>
      <w:sz w:val="18"/>
      <w:szCs w:val="20"/>
      <w:lang w:val="es-ES_tradnl"/>
    </w:rPr>
  </w:style>
  <w:style w:type="character" w:customStyle="1" w:styleId="subparChar">
    <w:name w:val="subpar Char"/>
    <w:link w:val="subpar"/>
    <w:rsid w:val="004C24F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AF7028"/>
    <w:rPr>
      <w:color w:val="800080" w:themeColor="followedHyperlink"/>
      <w:u w:val="single"/>
    </w:rPr>
  </w:style>
  <w:style w:type="paragraph" w:customStyle="1" w:styleId="Regtable">
    <w:name w:val="Regtable"/>
    <w:link w:val="RegtableChar"/>
    <w:rsid w:val="00DE62B6"/>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E62B6"/>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E62B6"/>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DE62B6"/>
    <w:rPr>
      <w:rFonts w:ascii="Times New Roman Bold" w:eastAsia="Times New Roman" w:hAnsi="Times New Roman Bold" w:cs="Times New Roman"/>
      <w:b/>
      <w:spacing w:val="-3"/>
      <w:sz w:val="20"/>
      <w:szCs w:val="20"/>
      <w:lang w:val="es-ES" w:eastAsia="x-none"/>
    </w:rPr>
  </w:style>
  <w:style w:type="character" w:styleId="FootnoteReference">
    <w:name w:val="footnote reference"/>
    <w:aliases w:val="ftref,16 Point,Superscript 6 Point,Ref,de nota al pie,referencia nota al pie"/>
    <w:basedOn w:val="DefaultParagraphFont"/>
    <w:rsid w:val="00552B63"/>
    <w:rPr>
      <w:vertAlign w:val="superscript"/>
    </w:rPr>
  </w:style>
  <w:style w:type="character" w:styleId="PlaceholderText">
    <w:name w:val="Placeholder Text"/>
    <w:basedOn w:val="DefaultParagraphFont"/>
    <w:uiPriority w:val="99"/>
    <w:semiHidden/>
    <w:rsid w:val="008D2E0C"/>
    <w:rPr>
      <w:color w:val="808080"/>
    </w:rPr>
  </w:style>
  <w:style w:type="paragraph" w:styleId="Revision">
    <w:name w:val="Revision"/>
    <w:hidden/>
    <w:uiPriority w:val="99"/>
    <w:semiHidden/>
    <w:rsid w:val="0095484C"/>
    <w:pPr>
      <w:spacing w:after="0" w:line="240" w:lineRule="auto"/>
    </w:pPr>
    <w:rPr>
      <w:rFonts w:ascii="Times New Roman" w:eastAsia="Times New Roman" w:hAnsi="Times New Roman" w:cs="Times New Roman"/>
      <w:spacing w:val="-3"/>
      <w:sz w:val="24"/>
      <w:szCs w:val="20"/>
      <w:lang w:val="es-ES_tradnl"/>
    </w:rPr>
  </w:style>
  <w:style w:type="paragraph" w:styleId="Header">
    <w:name w:val="header"/>
    <w:basedOn w:val="Normal"/>
    <w:link w:val="HeaderChar"/>
    <w:uiPriority w:val="99"/>
    <w:unhideWhenUsed/>
    <w:rsid w:val="000F1B53"/>
    <w:pPr>
      <w:tabs>
        <w:tab w:val="center" w:pos="4680"/>
        <w:tab w:val="right" w:pos="9360"/>
      </w:tabs>
    </w:pPr>
  </w:style>
  <w:style w:type="character" w:customStyle="1" w:styleId="HeaderChar">
    <w:name w:val="Header Char"/>
    <w:basedOn w:val="DefaultParagraphFont"/>
    <w:link w:val="Header"/>
    <w:uiPriority w:val="99"/>
    <w:rsid w:val="000F1B53"/>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0F1B53"/>
    <w:pPr>
      <w:tabs>
        <w:tab w:val="center" w:pos="4680"/>
        <w:tab w:val="right" w:pos="9360"/>
      </w:tabs>
    </w:pPr>
  </w:style>
  <w:style w:type="character" w:customStyle="1" w:styleId="FooterChar">
    <w:name w:val="Footer Char"/>
    <w:basedOn w:val="DefaultParagraphFont"/>
    <w:link w:val="Footer"/>
    <w:uiPriority w:val="99"/>
    <w:rsid w:val="000F1B53"/>
    <w:rPr>
      <w:rFonts w:ascii="Times New Roman" w:eastAsia="Times New Roman" w:hAnsi="Times New Roman" w:cs="Times New Roman"/>
      <w:spacing w:val="-3"/>
      <w:sz w:val="24"/>
      <w:szCs w:val="20"/>
      <w:lang w:val="es-ES_tradnl"/>
    </w:rPr>
  </w:style>
  <w:style w:type="paragraph" w:styleId="CommentSubject">
    <w:name w:val="annotation subject"/>
    <w:basedOn w:val="CommentText"/>
    <w:next w:val="CommentText"/>
    <w:link w:val="CommentSubjectChar"/>
    <w:uiPriority w:val="99"/>
    <w:semiHidden/>
    <w:unhideWhenUsed/>
    <w:rsid w:val="00C879F4"/>
    <w:rPr>
      <w:b/>
      <w:bCs/>
      <w:spacing w:val="-3"/>
    </w:rPr>
  </w:style>
  <w:style w:type="character" w:customStyle="1" w:styleId="CommentSubjectChar">
    <w:name w:val="Comment Subject Char"/>
    <w:basedOn w:val="CommentTextChar"/>
    <w:link w:val="CommentSubject"/>
    <w:uiPriority w:val="99"/>
    <w:semiHidden/>
    <w:rsid w:val="00C879F4"/>
    <w:rPr>
      <w:rFonts w:ascii="Times New Roman" w:eastAsia="Times New Roman" w:hAnsi="Times New Roman" w:cs="Times New Roman"/>
      <w:b/>
      <w:bCs/>
      <w:spacing w:val="-3"/>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04F"/>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Capítulo"/>
    <w:next w:val="Normal"/>
    <w:link w:val="Heading1Char"/>
    <w:qFormat/>
    <w:rsid w:val="003872FF"/>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Car"/>
    <w:basedOn w:val="Normal"/>
    <w:next w:val="Normal"/>
    <w:link w:val="Heading2Char"/>
    <w:qFormat/>
    <w:rsid w:val="004C24FE"/>
    <w:pPr>
      <w:keepNext/>
      <w:tabs>
        <w:tab w:val="num" w:pos="1080"/>
      </w:tabs>
      <w:spacing w:before="240" w:after="60"/>
      <w:ind w:left="720"/>
      <w:outlineLvl w:val="1"/>
    </w:pPr>
    <w:rPr>
      <w:rFonts w:ascii="Arial" w:eastAsia="Batang" w:hAnsi="Arial"/>
      <w:b/>
      <w:i/>
      <w:spacing w:val="0"/>
    </w:rPr>
  </w:style>
  <w:style w:type="paragraph" w:styleId="Heading3">
    <w:name w:val="heading 3"/>
    <w:aliases w:val="Heading 3.1"/>
    <w:next w:val="Normal"/>
    <w:link w:val="Heading3Char"/>
    <w:qFormat/>
    <w:rsid w:val="00B23B1C"/>
    <w:pPr>
      <w:keepNext/>
      <w:numPr>
        <w:numId w:val="9"/>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qFormat/>
    <w:rsid w:val="003872FF"/>
    <w:pPr>
      <w:keepNext/>
      <w:numPr>
        <w:ilvl w:val="2"/>
        <w:numId w:val="1"/>
      </w:numPr>
      <w:tabs>
        <w:tab w:val="left" w:pos="1440"/>
      </w:tabs>
      <w:spacing w:before="120" w:after="120" w:line="240" w:lineRule="auto"/>
      <w:jc w:val="both"/>
      <w:outlineLvl w:val="3"/>
    </w:pPr>
    <w:rPr>
      <w:rFonts w:ascii="Times New Roman Bold" w:eastAsia="Calibri" w:hAnsi="Times New Roman Bold" w:cs="Times New Roman"/>
      <w:b/>
      <w:noProof/>
      <w:sz w:val="24"/>
      <w:szCs w:val="20"/>
    </w:rPr>
  </w:style>
  <w:style w:type="paragraph" w:styleId="Heading5">
    <w:name w:val="heading 5"/>
    <w:aliases w:val="Heading 5.(i)"/>
    <w:next w:val="Normal"/>
    <w:link w:val="Heading5Char"/>
    <w:qFormat/>
    <w:rsid w:val="003872FF"/>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4C24FE"/>
    <w:pPr>
      <w:tabs>
        <w:tab w:val="num" w:pos="3960"/>
      </w:tabs>
      <w:spacing w:before="240" w:after="60"/>
      <w:ind w:left="3600"/>
      <w:outlineLvl w:val="5"/>
    </w:pPr>
    <w:rPr>
      <w:rFonts w:eastAsia="Batang"/>
      <w:i/>
      <w:spacing w:val="0"/>
      <w:sz w:val="22"/>
    </w:rPr>
  </w:style>
  <w:style w:type="paragraph" w:styleId="Heading7">
    <w:name w:val="heading 7"/>
    <w:basedOn w:val="Normal"/>
    <w:next w:val="Normal"/>
    <w:link w:val="Heading7Char"/>
    <w:qFormat/>
    <w:rsid w:val="004C24FE"/>
    <w:pPr>
      <w:tabs>
        <w:tab w:val="num" w:pos="4680"/>
      </w:tabs>
      <w:spacing w:before="240" w:after="60"/>
      <w:ind w:left="4320"/>
      <w:outlineLvl w:val="6"/>
    </w:pPr>
    <w:rPr>
      <w:rFonts w:ascii="Arial" w:eastAsia="Batang" w:hAnsi="Arial"/>
      <w:spacing w:val="0"/>
    </w:rPr>
  </w:style>
  <w:style w:type="paragraph" w:styleId="Heading8">
    <w:name w:val="heading 8"/>
    <w:basedOn w:val="Normal"/>
    <w:next w:val="Normal"/>
    <w:link w:val="Heading8Char"/>
    <w:qFormat/>
    <w:rsid w:val="004C24FE"/>
    <w:pPr>
      <w:tabs>
        <w:tab w:val="num" w:pos="5400"/>
      </w:tabs>
      <w:spacing w:before="240" w:after="60"/>
      <w:ind w:left="5040"/>
      <w:outlineLvl w:val="7"/>
    </w:pPr>
    <w:rPr>
      <w:rFonts w:ascii="Arial" w:eastAsia="Batang" w:hAnsi="Arial"/>
      <w:i/>
      <w:spacing w:val="0"/>
    </w:rPr>
  </w:style>
  <w:style w:type="paragraph" w:styleId="Heading9">
    <w:name w:val="heading 9"/>
    <w:basedOn w:val="Normal"/>
    <w:next w:val="Normal"/>
    <w:link w:val="Heading9Char"/>
    <w:qFormat/>
    <w:rsid w:val="004C24FE"/>
    <w:pPr>
      <w:tabs>
        <w:tab w:val="num" w:pos="6120"/>
      </w:tabs>
      <w:spacing w:before="240" w:after="60"/>
      <w:ind w:left="5760"/>
      <w:outlineLvl w:val="8"/>
    </w:pPr>
    <w:rPr>
      <w:rFonts w:ascii="Arial" w:eastAsia="Batang" w:hAnsi="Arial"/>
      <w:b/>
      <w:i/>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3872FF"/>
    <w:pPr>
      <w:ind w:left="720"/>
      <w:contextualSpacing/>
    </w:pPr>
    <w:rPr>
      <w:rFonts w:ascii="Calibri" w:eastAsia="Calibri" w:hAnsi="Calibri"/>
      <w:spacing w:val="0"/>
      <w:sz w:val="22"/>
      <w:szCs w:val="22"/>
    </w:rPr>
  </w:style>
  <w:style w:type="paragraph" w:styleId="Title">
    <w:name w:val="Title"/>
    <w:basedOn w:val="Normal"/>
    <w:link w:val="TitleChar"/>
    <w:qFormat/>
    <w:rsid w:val="003872FF"/>
    <w:pPr>
      <w:tabs>
        <w:tab w:val="left" w:pos="1440"/>
        <w:tab w:val="left" w:pos="3060"/>
      </w:tabs>
      <w:jc w:val="center"/>
      <w:outlineLvl w:val="0"/>
    </w:pPr>
    <w:rPr>
      <w:spacing w:val="0"/>
    </w:rPr>
  </w:style>
  <w:style w:type="character" w:customStyle="1" w:styleId="TitleChar">
    <w:name w:val="Title Char"/>
    <w:basedOn w:val="DefaultParagraphFont"/>
    <w:link w:val="Title"/>
    <w:rsid w:val="003872FF"/>
    <w:rPr>
      <w:rFonts w:ascii="Times New Roman" w:eastAsia="Times New Roman" w:hAnsi="Times New Roman" w:cs="Times New Roman"/>
      <w:sz w:val="24"/>
      <w:szCs w:val="20"/>
      <w:lang w:val="es-ES_tradnl"/>
    </w:rPr>
  </w:style>
  <w:style w:type="paragraph" w:customStyle="1" w:styleId="Newpage">
    <w:name w:val="Newpage"/>
    <w:basedOn w:val="Normal"/>
    <w:rsid w:val="003872FF"/>
    <w:pPr>
      <w:tabs>
        <w:tab w:val="left" w:pos="1440"/>
        <w:tab w:val="left" w:pos="3060"/>
      </w:tabs>
      <w:jc w:val="center"/>
    </w:pPr>
    <w:rPr>
      <w:rFonts w:cs="Arial"/>
      <w:b/>
      <w:smallCaps/>
    </w:rPr>
  </w:style>
  <w:style w:type="paragraph" w:styleId="BodyText">
    <w:name w:val="Body Text"/>
    <w:basedOn w:val="Normal"/>
    <w:link w:val="BodyTextChar"/>
    <w:rsid w:val="003872FF"/>
    <w:pPr>
      <w:tabs>
        <w:tab w:val="left" w:pos="3060"/>
      </w:tabs>
      <w:jc w:val="center"/>
    </w:pPr>
    <w:rPr>
      <w:spacing w:val="0"/>
    </w:rPr>
  </w:style>
  <w:style w:type="character" w:customStyle="1" w:styleId="BodyTextChar">
    <w:name w:val="Body Text Char"/>
    <w:basedOn w:val="DefaultParagraphFont"/>
    <w:link w:val="BodyText"/>
    <w:rsid w:val="003872F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3872FF"/>
    <w:rPr>
      <w:rFonts w:ascii="Calibri" w:eastAsia="Calibri" w:hAnsi="Calibri" w:cs="Times New Roman"/>
      <w:lang w:val="es-ES_tradnl"/>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
    <w:basedOn w:val="Normal"/>
    <w:link w:val="FootnoteTextChar"/>
    <w:rsid w:val="003872FF"/>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3872FF"/>
    <w:rPr>
      <w:rFonts w:ascii="Times New Roman" w:eastAsia="Times New Roman" w:hAnsi="Times New Roman" w:cs="Times New Roman"/>
      <w:spacing w:val="-3"/>
      <w:sz w:val="20"/>
      <w:szCs w:val="20"/>
      <w:lang w:val="es-ES_tradnl"/>
    </w:rPr>
  </w:style>
  <w:style w:type="paragraph" w:customStyle="1" w:styleId="heading-b24">
    <w:name w:val="heading-b24"/>
    <w:basedOn w:val="Normal"/>
    <w:next w:val="Normal"/>
    <w:rsid w:val="003872FF"/>
    <w:pPr>
      <w:spacing w:after="600"/>
      <w:jc w:val="center"/>
    </w:pPr>
    <w:rPr>
      <w:rFonts w:ascii="Times New Roman Bold" w:hAnsi="Times New Roman Bold"/>
      <w:b/>
      <w:smallCaps/>
    </w:rPr>
  </w:style>
  <w:style w:type="paragraph" w:customStyle="1" w:styleId="Annex">
    <w:name w:val="Annex"/>
    <w:basedOn w:val="Normal"/>
    <w:rsid w:val="003872FF"/>
    <w:rPr>
      <w:caps/>
      <w:spacing w:val="0"/>
    </w:rPr>
  </w:style>
  <w:style w:type="character" w:customStyle="1" w:styleId="Heading1Char">
    <w:name w:val="Heading 1 Char"/>
    <w:aliases w:val="Heading 1.I Char,Capítulo Char"/>
    <w:basedOn w:val="DefaultParagraphFont"/>
    <w:link w:val="Heading1"/>
    <w:rsid w:val="003872FF"/>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3872FF"/>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rsid w:val="003872FF"/>
    <w:rPr>
      <w:rFonts w:ascii="Times New Roman Bold" w:eastAsia="Times New Roman" w:hAnsi="Times New Roman Bold" w:cs="Times New Roman"/>
      <w:b/>
      <w:noProof/>
      <w:sz w:val="24"/>
      <w:szCs w:val="20"/>
    </w:rPr>
  </w:style>
  <w:style w:type="paragraph" w:customStyle="1" w:styleId="AutoNumpara">
    <w:name w:val="AutoNumpara"/>
    <w:basedOn w:val="Normal"/>
    <w:rsid w:val="003872FF"/>
    <w:pPr>
      <w:numPr>
        <w:ilvl w:val="1"/>
        <w:numId w:val="1"/>
      </w:numPr>
      <w:spacing w:before="120" w:after="120"/>
      <w:jc w:val="both"/>
    </w:pPr>
    <w:rPr>
      <w:noProof/>
      <w:spacing w:val="-2"/>
    </w:rPr>
  </w:style>
  <w:style w:type="paragraph" w:styleId="BodyTextIndent">
    <w:name w:val="Body Text Indent"/>
    <w:basedOn w:val="Normal"/>
    <w:link w:val="BodyTextIndentChar"/>
    <w:uiPriority w:val="99"/>
    <w:semiHidden/>
    <w:unhideWhenUsed/>
    <w:rsid w:val="003872FF"/>
    <w:pPr>
      <w:spacing w:after="120"/>
      <w:ind w:left="360"/>
    </w:pPr>
  </w:style>
  <w:style w:type="character" w:customStyle="1" w:styleId="BodyTextIndentChar">
    <w:name w:val="Body Text Indent Char"/>
    <w:basedOn w:val="DefaultParagraphFont"/>
    <w:link w:val="BodyTextIndent"/>
    <w:uiPriority w:val="99"/>
    <w:semiHidden/>
    <w:rsid w:val="003872FF"/>
    <w:rPr>
      <w:rFonts w:ascii="Times New Roman" w:eastAsia="Times New Roman" w:hAnsi="Times New Roman" w:cs="Times New Roman"/>
      <w:spacing w:val="-3"/>
      <w:sz w:val="24"/>
      <w:szCs w:val="20"/>
      <w:lang w:val="es-ES_tradnl"/>
    </w:rPr>
  </w:style>
  <w:style w:type="paragraph" w:customStyle="1" w:styleId="Chapter">
    <w:name w:val="Chapter"/>
    <w:basedOn w:val="Normal"/>
    <w:next w:val="Normal"/>
    <w:uiPriority w:val="99"/>
    <w:rsid w:val="009C6351"/>
    <w:pPr>
      <w:numPr>
        <w:numId w:val="2"/>
      </w:numPr>
      <w:tabs>
        <w:tab w:val="left" w:pos="1440"/>
      </w:tabs>
      <w:spacing w:before="240" w:after="240"/>
      <w:jc w:val="center"/>
    </w:pPr>
    <w:rPr>
      <w:b/>
      <w:smallCaps/>
      <w:spacing w:val="0"/>
      <w:lang w:val="es-ES"/>
    </w:rPr>
  </w:style>
  <w:style w:type="paragraph" w:customStyle="1" w:styleId="FirstHeading">
    <w:name w:val="FirstHeading"/>
    <w:basedOn w:val="Normal"/>
    <w:rsid w:val="009C6351"/>
    <w:pPr>
      <w:keepNext/>
      <w:numPr>
        <w:numId w:val="3"/>
      </w:numPr>
      <w:tabs>
        <w:tab w:val="left" w:pos="0"/>
        <w:tab w:val="left" w:pos="90"/>
      </w:tabs>
      <w:spacing w:before="120" w:after="120"/>
    </w:pPr>
    <w:rPr>
      <w:b/>
      <w:spacing w:val="0"/>
      <w:lang w:val="es-ES"/>
    </w:rPr>
  </w:style>
  <w:style w:type="paragraph" w:customStyle="1" w:styleId="Paragraph">
    <w:name w:val="Paragraph"/>
    <w:aliases w:val="paragraph,p,PARAGRAPH,PG,pa,at"/>
    <w:basedOn w:val="BodyTextIndent"/>
    <w:link w:val="ParagraphChar"/>
    <w:uiPriority w:val="99"/>
    <w:rsid w:val="009C6351"/>
    <w:pPr>
      <w:numPr>
        <w:ilvl w:val="1"/>
        <w:numId w:val="2"/>
      </w:numPr>
      <w:spacing w:before="120"/>
      <w:jc w:val="both"/>
      <w:outlineLvl w:val="1"/>
    </w:pPr>
    <w:rPr>
      <w:spacing w:val="0"/>
      <w:lang w:val="es-ES"/>
    </w:rPr>
  </w:style>
  <w:style w:type="paragraph" w:customStyle="1" w:styleId="SecHeading">
    <w:name w:val="SecHeading"/>
    <w:basedOn w:val="Normal"/>
    <w:next w:val="Paragraph"/>
    <w:rsid w:val="009C6351"/>
    <w:pPr>
      <w:keepNext/>
      <w:numPr>
        <w:ilvl w:val="1"/>
        <w:numId w:val="3"/>
      </w:numPr>
      <w:spacing w:before="120" w:after="120"/>
    </w:pPr>
    <w:rPr>
      <w:b/>
      <w:spacing w:val="0"/>
    </w:rPr>
  </w:style>
  <w:style w:type="paragraph" w:customStyle="1" w:styleId="SubHeading1">
    <w:name w:val="SubHeading1"/>
    <w:basedOn w:val="SecHeading"/>
    <w:rsid w:val="009C6351"/>
    <w:pPr>
      <w:numPr>
        <w:ilvl w:val="2"/>
      </w:numPr>
    </w:pPr>
  </w:style>
  <w:style w:type="paragraph" w:customStyle="1" w:styleId="Subheading2">
    <w:name w:val="Subheading2"/>
    <w:basedOn w:val="SecHeading"/>
    <w:rsid w:val="009C6351"/>
    <w:pPr>
      <w:numPr>
        <w:ilvl w:val="3"/>
      </w:numPr>
    </w:pPr>
  </w:style>
  <w:style w:type="paragraph" w:customStyle="1" w:styleId="subpar">
    <w:name w:val="subpar"/>
    <w:basedOn w:val="BodyTextIndent3"/>
    <w:link w:val="subparChar"/>
    <w:uiPriority w:val="99"/>
    <w:rsid w:val="009C6351"/>
    <w:pPr>
      <w:numPr>
        <w:ilvl w:val="2"/>
        <w:numId w:val="2"/>
      </w:numPr>
      <w:spacing w:before="120"/>
      <w:jc w:val="both"/>
      <w:outlineLvl w:val="2"/>
    </w:pPr>
    <w:rPr>
      <w:spacing w:val="0"/>
      <w:sz w:val="24"/>
      <w:szCs w:val="20"/>
    </w:rPr>
  </w:style>
  <w:style w:type="paragraph" w:customStyle="1" w:styleId="SubSubPar">
    <w:name w:val="SubSubPar"/>
    <w:basedOn w:val="subpar"/>
    <w:uiPriority w:val="99"/>
    <w:rsid w:val="009C6351"/>
    <w:pPr>
      <w:numPr>
        <w:ilvl w:val="3"/>
      </w:numPr>
      <w:tabs>
        <w:tab w:val="left" w:pos="0"/>
      </w:tabs>
    </w:pPr>
  </w:style>
  <w:style w:type="paragraph" w:styleId="BodyTextIndent3">
    <w:name w:val="Body Text Indent 3"/>
    <w:basedOn w:val="Normal"/>
    <w:link w:val="BodyTextIndent3Char"/>
    <w:uiPriority w:val="99"/>
    <w:semiHidden/>
    <w:unhideWhenUsed/>
    <w:rsid w:val="009C6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6351"/>
    <w:rPr>
      <w:rFonts w:ascii="Times New Roman" w:eastAsia="Times New Roman" w:hAnsi="Times New Roman" w:cs="Times New Roman"/>
      <w:spacing w:val="-3"/>
      <w:sz w:val="16"/>
      <w:szCs w:val="16"/>
      <w:lang w:val="es-ES_tradnl"/>
    </w:rPr>
  </w:style>
  <w:style w:type="table" w:styleId="TableGrid">
    <w:name w:val="Table Grid"/>
    <w:basedOn w:val="TableNormal"/>
    <w:uiPriority w:val="59"/>
    <w:rsid w:val="00C971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Char">
    <w:name w:val="Paragraph Char"/>
    <w:basedOn w:val="DefaultParagraphFont"/>
    <w:link w:val="Paragraph"/>
    <w:uiPriority w:val="99"/>
    <w:rsid w:val="00B14912"/>
    <w:rPr>
      <w:rFonts w:ascii="Times New Roman" w:eastAsia="Times New Roman" w:hAnsi="Times New Roman" w:cs="Times New Roman"/>
      <w:sz w:val="24"/>
      <w:szCs w:val="20"/>
      <w:lang w:val="es-ES"/>
    </w:rPr>
  </w:style>
  <w:style w:type="paragraph" w:styleId="ListParagraph">
    <w:name w:val="List Paragraph"/>
    <w:basedOn w:val="Normal"/>
    <w:uiPriority w:val="34"/>
    <w:qFormat/>
    <w:rsid w:val="009F6DF1"/>
    <w:pPr>
      <w:ind w:left="720"/>
      <w:contextualSpacing/>
    </w:pPr>
  </w:style>
  <w:style w:type="paragraph" w:styleId="TOCHeading">
    <w:name w:val="TOC Heading"/>
    <w:basedOn w:val="Heading1"/>
    <w:next w:val="Normal"/>
    <w:uiPriority w:val="39"/>
    <w:semiHidden/>
    <w:unhideWhenUsed/>
    <w:qFormat/>
    <w:rsid w:val="0074614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rsid w:val="0074614F"/>
    <w:pPr>
      <w:spacing w:after="100"/>
    </w:pPr>
  </w:style>
  <w:style w:type="paragraph" w:styleId="TOC2">
    <w:name w:val="toc 2"/>
    <w:basedOn w:val="Normal"/>
    <w:next w:val="Normal"/>
    <w:autoRedefine/>
    <w:uiPriority w:val="39"/>
    <w:unhideWhenUsed/>
    <w:rsid w:val="0074614F"/>
    <w:pPr>
      <w:spacing w:after="100"/>
      <w:ind w:left="240"/>
    </w:pPr>
  </w:style>
  <w:style w:type="character" w:styleId="Hyperlink">
    <w:name w:val="Hyperlink"/>
    <w:basedOn w:val="DefaultParagraphFont"/>
    <w:uiPriority w:val="99"/>
    <w:unhideWhenUsed/>
    <w:rsid w:val="0074614F"/>
    <w:rPr>
      <w:color w:val="0000FF" w:themeColor="hyperlink"/>
      <w:u w:val="single"/>
    </w:rPr>
  </w:style>
  <w:style w:type="paragraph" w:styleId="BalloonText">
    <w:name w:val="Balloon Text"/>
    <w:basedOn w:val="Normal"/>
    <w:link w:val="BalloonTextChar"/>
    <w:uiPriority w:val="99"/>
    <w:semiHidden/>
    <w:unhideWhenUsed/>
    <w:rsid w:val="0074614F"/>
    <w:rPr>
      <w:rFonts w:ascii="Tahoma" w:hAnsi="Tahoma" w:cs="Tahoma"/>
      <w:sz w:val="16"/>
      <w:szCs w:val="16"/>
    </w:rPr>
  </w:style>
  <w:style w:type="character" w:customStyle="1" w:styleId="BalloonTextChar">
    <w:name w:val="Balloon Text Char"/>
    <w:basedOn w:val="DefaultParagraphFont"/>
    <w:link w:val="BalloonText"/>
    <w:uiPriority w:val="99"/>
    <w:semiHidden/>
    <w:rsid w:val="0074614F"/>
    <w:rPr>
      <w:rFonts w:ascii="Tahoma" w:eastAsia="Times New Roman" w:hAnsi="Tahoma" w:cs="Tahoma"/>
      <w:spacing w:val="-3"/>
      <w:sz w:val="16"/>
      <w:szCs w:val="16"/>
      <w:lang w:val="es-ES_tradnl"/>
    </w:rPr>
  </w:style>
  <w:style w:type="paragraph" w:styleId="Caption">
    <w:name w:val="caption"/>
    <w:basedOn w:val="Normal"/>
    <w:next w:val="Normal"/>
    <w:qFormat/>
    <w:rsid w:val="000E52EA"/>
    <w:rPr>
      <w:b/>
      <w:bCs/>
      <w:spacing w:val="0"/>
      <w:sz w:val="20"/>
    </w:rPr>
  </w:style>
  <w:style w:type="character" w:customStyle="1" w:styleId="Heading3Char">
    <w:name w:val="Heading 3 Char"/>
    <w:aliases w:val="Heading 3.1 Char"/>
    <w:basedOn w:val="DefaultParagraphFont"/>
    <w:link w:val="Heading3"/>
    <w:rsid w:val="00B23B1C"/>
    <w:rPr>
      <w:rFonts w:ascii="Times New Roman Bold" w:eastAsia="Times New Roman" w:hAnsi="Times New Roman Bold" w:cs="Times New Roman"/>
      <w:b/>
      <w:noProof/>
      <w:sz w:val="24"/>
      <w:szCs w:val="20"/>
    </w:rPr>
  </w:style>
  <w:style w:type="paragraph" w:styleId="z-TopofForm">
    <w:name w:val="HTML Top of Form"/>
    <w:basedOn w:val="Normal"/>
    <w:next w:val="Normal"/>
    <w:link w:val="z-TopofFormChar"/>
    <w:hidden/>
    <w:uiPriority w:val="99"/>
    <w:unhideWhenUsed/>
    <w:rsid w:val="00B23B1C"/>
    <w:pPr>
      <w:pBdr>
        <w:bottom w:val="single" w:sz="6" w:space="1" w:color="auto"/>
      </w:pBdr>
      <w:jc w:val="center"/>
    </w:pPr>
    <w:rPr>
      <w:rFonts w:ascii="Arial" w:hAnsi="Arial"/>
      <w:vanish/>
      <w:spacing w:val="0"/>
      <w:sz w:val="16"/>
      <w:szCs w:val="16"/>
    </w:rPr>
  </w:style>
  <w:style w:type="character" w:customStyle="1" w:styleId="z-TopofFormChar">
    <w:name w:val="z-Top of Form Char"/>
    <w:basedOn w:val="DefaultParagraphFont"/>
    <w:link w:val="z-TopofForm"/>
    <w:uiPriority w:val="99"/>
    <w:rsid w:val="00B23B1C"/>
    <w:rPr>
      <w:rFonts w:ascii="Arial" w:eastAsia="Times New Roman" w:hAnsi="Arial" w:cs="Times New Roman"/>
      <w:vanish/>
      <w:sz w:val="16"/>
      <w:szCs w:val="16"/>
      <w:lang w:val="es-ES_tradnl"/>
    </w:rPr>
  </w:style>
  <w:style w:type="character" w:styleId="CommentReference">
    <w:name w:val="annotation reference"/>
    <w:basedOn w:val="DefaultParagraphFont"/>
    <w:semiHidden/>
    <w:rsid w:val="006A7287"/>
    <w:rPr>
      <w:sz w:val="16"/>
      <w:szCs w:val="16"/>
    </w:rPr>
  </w:style>
  <w:style w:type="paragraph" w:styleId="CommentText">
    <w:name w:val="annotation text"/>
    <w:basedOn w:val="Normal"/>
    <w:link w:val="CommentTextChar"/>
    <w:semiHidden/>
    <w:rsid w:val="006A7287"/>
    <w:rPr>
      <w:spacing w:val="0"/>
      <w:sz w:val="20"/>
    </w:rPr>
  </w:style>
  <w:style w:type="character" w:customStyle="1" w:styleId="CommentTextChar">
    <w:name w:val="Comment Text Char"/>
    <w:basedOn w:val="DefaultParagraphFont"/>
    <w:link w:val="CommentText"/>
    <w:semiHidden/>
    <w:rsid w:val="006A7287"/>
    <w:rPr>
      <w:rFonts w:ascii="Times New Roman" w:eastAsia="Times New Roman" w:hAnsi="Times New Roman" w:cs="Times New Roman"/>
      <w:sz w:val="20"/>
      <w:szCs w:val="20"/>
      <w:lang w:val="es-ES_tradnl"/>
    </w:rPr>
  </w:style>
  <w:style w:type="character" w:customStyle="1" w:styleId="Heading2Char">
    <w:name w:val="Heading 2 Char"/>
    <w:aliases w:val="Car Char"/>
    <w:basedOn w:val="DefaultParagraphFont"/>
    <w:link w:val="Heading2"/>
    <w:rsid w:val="004C24FE"/>
    <w:rPr>
      <w:rFonts w:ascii="Arial" w:eastAsia="Batang" w:hAnsi="Arial" w:cs="Times New Roman"/>
      <w:b/>
      <w:i/>
      <w:sz w:val="24"/>
      <w:szCs w:val="20"/>
      <w:lang w:val="es-ES_tradnl"/>
    </w:rPr>
  </w:style>
  <w:style w:type="character" w:customStyle="1" w:styleId="Heading6Char">
    <w:name w:val="Heading 6 Char"/>
    <w:basedOn w:val="DefaultParagraphFont"/>
    <w:link w:val="Heading6"/>
    <w:rsid w:val="004C24FE"/>
    <w:rPr>
      <w:rFonts w:ascii="Times New Roman" w:eastAsia="Batang" w:hAnsi="Times New Roman" w:cs="Times New Roman"/>
      <w:i/>
      <w:szCs w:val="20"/>
      <w:lang w:val="es-ES_tradnl"/>
    </w:rPr>
  </w:style>
  <w:style w:type="character" w:customStyle="1" w:styleId="Heading7Char">
    <w:name w:val="Heading 7 Char"/>
    <w:basedOn w:val="DefaultParagraphFont"/>
    <w:link w:val="Heading7"/>
    <w:rsid w:val="004C24FE"/>
    <w:rPr>
      <w:rFonts w:ascii="Arial" w:eastAsia="Batang" w:hAnsi="Arial" w:cs="Times New Roman"/>
      <w:sz w:val="24"/>
      <w:szCs w:val="20"/>
      <w:lang w:val="es-ES_tradnl"/>
    </w:rPr>
  </w:style>
  <w:style w:type="character" w:customStyle="1" w:styleId="Heading8Char">
    <w:name w:val="Heading 8 Char"/>
    <w:basedOn w:val="DefaultParagraphFont"/>
    <w:link w:val="Heading8"/>
    <w:rsid w:val="004C24FE"/>
    <w:rPr>
      <w:rFonts w:ascii="Arial" w:eastAsia="Batang" w:hAnsi="Arial" w:cs="Times New Roman"/>
      <w:i/>
      <w:sz w:val="24"/>
      <w:szCs w:val="20"/>
      <w:lang w:val="es-ES_tradnl"/>
    </w:rPr>
  </w:style>
  <w:style w:type="character" w:customStyle="1" w:styleId="Heading9Char">
    <w:name w:val="Heading 9 Char"/>
    <w:basedOn w:val="DefaultParagraphFont"/>
    <w:link w:val="Heading9"/>
    <w:rsid w:val="004C24FE"/>
    <w:rPr>
      <w:rFonts w:ascii="Arial" w:eastAsia="Batang" w:hAnsi="Arial" w:cs="Times New Roman"/>
      <w:b/>
      <w:i/>
      <w:sz w:val="18"/>
      <w:szCs w:val="20"/>
      <w:lang w:val="es-ES_tradnl"/>
    </w:rPr>
  </w:style>
  <w:style w:type="character" w:customStyle="1" w:styleId="subparChar">
    <w:name w:val="subpar Char"/>
    <w:link w:val="subpar"/>
    <w:rsid w:val="004C24F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AF7028"/>
    <w:rPr>
      <w:color w:val="800080" w:themeColor="followedHyperlink"/>
      <w:u w:val="single"/>
    </w:rPr>
  </w:style>
  <w:style w:type="paragraph" w:customStyle="1" w:styleId="Regtable">
    <w:name w:val="Regtable"/>
    <w:link w:val="RegtableChar"/>
    <w:rsid w:val="00DE62B6"/>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E62B6"/>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E62B6"/>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DE62B6"/>
    <w:rPr>
      <w:rFonts w:ascii="Times New Roman Bold" w:eastAsia="Times New Roman" w:hAnsi="Times New Roman Bold" w:cs="Times New Roman"/>
      <w:b/>
      <w:spacing w:val="-3"/>
      <w:sz w:val="20"/>
      <w:szCs w:val="20"/>
      <w:lang w:val="es-ES" w:eastAsia="x-none"/>
    </w:rPr>
  </w:style>
  <w:style w:type="character" w:styleId="FootnoteReference">
    <w:name w:val="footnote reference"/>
    <w:aliases w:val="ftref,16 Point,Superscript 6 Point,Ref,de nota al pie,referencia nota al pie"/>
    <w:basedOn w:val="DefaultParagraphFont"/>
    <w:rsid w:val="00552B63"/>
    <w:rPr>
      <w:vertAlign w:val="superscript"/>
    </w:rPr>
  </w:style>
  <w:style w:type="character" w:styleId="PlaceholderText">
    <w:name w:val="Placeholder Text"/>
    <w:basedOn w:val="DefaultParagraphFont"/>
    <w:uiPriority w:val="99"/>
    <w:semiHidden/>
    <w:rsid w:val="008D2E0C"/>
    <w:rPr>
      <w:color w:val="808080"/>
    </w:rPr>
  </w:style>
  <w:style w:type="paragraph" w:styleId="Revision">
    <w:name w:val="Revision"/>
    <w:hidden/>
    <w:uiPriority w:val="99"/>
    <w:semiHidden/>
    <w:rsid w:val="0095484C"/>
    <w:pPr>
      <w:spacing w:after="0" w:line="240" w:lineRule="auto"/>
    </w:pPr>
    <w:rPr>
      <w:rFonts w:ascii="Times New Roman" w:eastAsia="Times New Roman" w:hAnsi="Times New Roman" w:cs="Times New Roman"/>
      <w:spacing w:val="-3"/>
      <w:sz w:val="24"/>
      <w:szCs w:val="20"/>
      <w:lang w:val="es-ES_tradnl"/>
    </w:rPr>
  </w:style>
  <w:style w:type="paragraph" w:styleId="Header">
    <w:name w:val="header"/>
    <w:basedOn w:val="Normal"/>
    <w:link w:val="HeaderChar"/>
    <w:uiPriority w:val="99"/>
    <w:unhideWhenUsed/>
    <w:rsid w:val="000F1B53"/>
    <w:pPr>
      <w:tabs>
        <w:tab w:val="center" w:pos="4680"/>
        <w:tab w:val="right" w:pos="9360"/>
      </w:tabs>
    </w:pPr>
  </w:style>
  <w:style w:type="character" w:customStyle="1" w:styleId="HeaderChar">
    <w:name w:val="Header Char"/>
    <w:basedOn w:val="DefaultParagraphFont"/>
    <w:link w:val="Header"/>
    <w:uiPriority w:val="99"/>
    <w:rsid w:val="000F1B53"/>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0F1B53"/>
    <w:pPr>
      <w:tabs>
        <w:tab w:val="center" w:pos="4680"/>
        <w:tab w:val="right" w:pos="9360"/>
      </w:tabs>
    </w:pPr>
  </w:style>
  <w:style w:type="character" w:customStyle="1" w:styleId="FooterChar">
    <w:name w:val="Footer Char"/>
    <w:basedOn w:val="DefaultParagraphFont"/>
    <w:link w:val="Footer"/>
    <w:uiPriority w:val="99"/>
    <w:rsid w:val="000F1B53"/>
    <w:rPr>
      <w:rFonts w:ascii="Times New Roman" w:eastAsia="Times New Roman" w:hAnsi="Times New Roman" w:cs="Times New Roman"/>
      <w:spacing w:val="-3"/>
      <w:sz w:val="24"/>
      <w:szCs w:val="20"/>
      <w:lang w:val="es-ES_tradnl"/>
    </w:rPr>
  </w:style>
  <w:style w:type="paragraph" w:styleId="CommentSubject">
    <w:name w:val="annotation subject"/>
    <w:basedOn w:val="CommentText"/>
    <w:next w:val="CommentText"/>
    <w:link w:val="CommentSubjectChar"/>
    <w:uiPriority w:val="99"/>
    <w:semiHidden/>
    <w:unhideWhenUsed/>
    <w:rsid w:val="00C879F4"/>
    <w:rPr>
      <w:b/>
      <w:bCs/>
      <w:spacing w:val="-3"/>
    </w:rPr>
  </w:style>
  <w:style w:type="character" w:customStyle="1" w:styleId="CommentSubjectChar">
    <w:name w:val="Comment Subject Char"/>
    <w:basedOn w:val="CommentTextChar"/>
    <w:link w:val="CommentSubject"/>
    <w:uiPriority w:val="99"/>
    <w:semiHidden/>
    <w:rsid w:val="00C879F4"/>
    <w:rPr>
      <w:rFonts w:ascii="Times New Roman" w:eastAsia="Times New Roman" w:hAnsi="Times New Roman" w:cs="Times New Roman"/>
      <w:b/>
      <w:bCs/>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2593">
      <w:bodyDiv w:val="1"/>
      <w:marLeft w:val="0"/>
      <w:marRight w:val="0"/>
      <w:marTop w:val="0"/>
      <w:marBottom w:val="0"/>
      <w:divBdr>
        <w:top w:val="none" w:sz="0" w:space="0" w:color="auto"/>
        <w:left w:val="none" w:sz="0" w:space="0" w:color="auto"/>
        <w:bottom w:val="none" w:sz="0" w:space="0" w:color="auto"/>
        <w:right w:val="none" w:sz="0" w:space="0" w:color="auto"/>
      </w:divBdr>
    </w:div>
    <w:div w:id="653795087">
      <w:bodyDiv w:val="1"/>
      <w:marLeft w:val="0"/>
      <w:marRight w:val="0"/>
      <w:marTop w:val="0"/>
      <w:marBottom w:val="0"/>
      <w:divBdr>
        <w:top w:val="none" w:sz="0" w:space="0" w:color="auto"/>
        <w:left w:val="none" w:sz="0" w:space="0" w:color="auto"/>
        <w:bottom w:val="none" w:sz="0" w:space="0" w:color="auto"/>
        <w:right w:val="none" w:sz="0" w:space="0" w:color="auto"/>
      </w:divBdr>
    </w:div>
    <w:div w:id="81187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67467F3A030C4C8E6A93A2CA0775AF" ma:contentTypeVersion="0" ma:contentTypeDescription="A content type to manage public (operations) IDB documents" ma:contentTypeScope="" ma:versionID="c48a29ddf14ced0d8be40a6b8d0a7d49">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37950826</IDBDocs_x0020_Number>
    <Document_x0020_Author xmlns="9c571b2f-e523-4ab2-ba2e-09e151a03ef4">Fioravanti, Reinaldo Daniel</Document_x0020_Author>
    <Publication_x0020_Type xmlns="9c571b2f-e523-4ab2-ba2e-09e151a03ef4" xsi:nil="true"/>
    <Operation_x0020_Type xmlns="9c571b2f-e523-4ab2-ba2e-09e151a03ef4" xsi:nil="true"/>
    <TaxCatchAll xmlns="9c571b2f-e523-4ab2-ba2e-09e151a03ef4">
      <Value>16</Value>
      <Value>9</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HA-L1079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Proposal&lt;/USER_STAGE&gt;&lt;PD_OBJ_TYPE&gt;0&lt;/PD_OBJ_TYPE&gt;&lt;MAKERECORD&gt;N&lt;/MAKERECORD&gt;&lt;PD_FILEPT_NO&gt;PO-HA-L1079-Plan&lt;/PD_FILEPT_NO&gt;&lt;/Data&gt;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878A060-BEAB-42C7-8146-7A7713FF4531}"/>
</file>

<file path=customXml/itemProps2.xml><?xml version="1.0" encoding="utf-8"?>
<ds:datastoreItem xmlns:ds="http://schemas.openxmlformats.org/officeDocument/2006/customXml" ds:itemID="{A862E7C8-365D-435B-B5B5-625A855BFB44}"/>
</file>

<file path=customXml/itemProps3.xml><?xml version="1.0" encoding="utf-8"?>
<ds:datastoreItem xmlns:ds="http://schemas.openxmlformats.org/officeDocument/2006/customXml" ds:itemID="{725F9557-10E8-4A9D-BA9C-267D014232BF}"/>
</file>

<file path=customXml/itemProps4.xml><?xml version="1.0" encoding="utf-8"?>
<ds:datastoreItem xmlns:ds="http://schemas.openxmlformats.org/officeDocument/2006/customXml" ds:itemID="{1A6B1D73-C3C1-409D-9FA8-B236D6FCBACE}"/>
</file>

<file path=customXml/itemProps5.xml><?xml version="1.0" encoding="utf-8"?>
<ds:datastoreItem xmlns:ds="http://schemas.openxmlformats.org/officeDocument/2006/customXml" ds:itemID="{1C040A1F-FFFA-4602-86F1-E1CE0FB7AB14}"/>
</file>

<file path=customXml/itemProps6.xml><?xml version="1.0" encoding="utf-8"?>
<ds:datastoreItem xmlns:ds="http://schemas.openxmlformats.org/officeDocument/2006/customXml" ds:itemID="{3A34CD55-4317-4539-9A47-9A0184600350}"/>
</file>

<file path=docProps/app.xml><?xml version="1.0" encoding="utf-8"?>
<Properties xmlns="http://schemas.openxmlformats.org/officeDocument/2006/extended-properties" xmlns:vt="http://schemas.openxmlformats.org/officeDocument/2006/docPropsVTypes">
  <Template>Normal.dotm</Template>
  <TotalTime>131</TotalTime>
  <Pages>24</Pages>
  <Words>7187</Words>
  <Characters>40966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_ Evaluation Arrangements</dc:title>
  <dc:creator>jeanv</dc:creator>
  <cp:lastModifiedBy>Test</cp:lastModifiedBy>
  <cp:revision>20</cp:revision>
  <cp:lastPrinted>2012-05-16T22:11:00Z</cp:lastPrinted>
  <dcterms:created xsi:type="dcterms:W3CDTF">2013-08-27T19:06:00Z</dcterms:created>
  <dcterms:modified xsi:type="dcterms:W3CDTF">2013-08-28T20:17:00Z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0x01010046CF21643EE8D14686A648AA6DAD089200C067467F3A030C4C8E6A93A2CA0775AF</vt:lpwstr>
  </property>
  <property fmtid="{D5CDD505-2E9C-101B-9397-08002B2CF9AE}" pid="5" name="TaxKeywordTaxHTField">
    <vt:lpwstr/>
  </property>
  <property fmtid="{D5CDD505-2E9C-101B-9397-08002B2CF9AE}" pid="6" name="Series Operations IDB">
    <vt:lpwstr>16;#Project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16;#Project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9;#Project Preparation, Planning and Design|29ca0c72-1fc4-435f-a09c-28585cb5eac9</vt:lpwstr>
  </property>
</Properties>
</file>