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EE38E" w14:textId="77777777" w:rsidR="00C945BE" w:rsidRPr="002C0849" w:rsidRDefault="00C945BE" w:rsidP="00C945BE">
      <w:pPr>
        <w:jc w:val="center"/>
        <w:rPr>
          <w:rFonts w:ascii="Arial" w:hAnsi="Arial" w:cs="Arial"/>
        </w:rPr>
      </w:pPr>
    </w:p>
    <w:p w14:paraId="060CAE02" w14:textId="77777777" w:rsidR="00C945BE" w:rsidRPr="002C0849" w:rsidRDefault="00C945BE" w:rsidP="00C945BE">
      <w:pPr>
        <w:jc w:val="center"/>
        <w:rPr>
          <w:rFonts w:ascii="Arial" w:hAnsi="Arial" w:cs="Arial"/>
        </w:rPr>
      </w:pPr>
    </w:p>
    <w:p w14:paraId="2F7C3A06" w14:textId="77777777" w:rsidR="00C945BE" w:rsidRPr="002C0849" w:rsidRDefault="00C945BE" w:rsidP="00C945BE">
      <w:pPr>
        <w:jc w:val="center"/>
        <w:rPr>
          <w:rFonts w:ascii="Arial" w:hAnsi="Arial" w:cs="Arial"/>
        </w:rPr>
      </w:pPr>
    </w:p>
    <w:p w14:paraId="4BCAD3F7" w14:textId="77777777" w:rsidR="00C945BE" w:rsidRPr="002C0849" w:rsidRDefault="00C945BE" w:rsidP="00C945BE">
      <w:pPr>
        <w:jc w:val="center"/>
        <w:rPr>
          <w:rFonts w:ascii="Arial" w:hAnsi="Arial" w:cs="Arial"/>
        </w:rPr>
      </w:pPr>
    </w:p>
    <w:p w14:paraId="3F329820" w14:textId="77777777" w:rsidR="00C945BE" w:rsidRPr="002C0849" w:rsidRDefault="00C945BE" w:rsidP="00C945BE">
      <w:pPr>
        <w:jc w:val="center"/>
        <w:rPr>
          <w:rFonts w:ascii="Arial" w:hAnsi="Arial" w:cs="Arial"/>
        </w:rPr>
      </w:pPr>
      <w:r w:rsidRPr="002C0849">
        <w:rPr>
          <w:rFonts w:ascii="Arial" w:hAnsi="Arial" w:cs="Arial"/>
        </w:rPr>
        <w:t>Banco Interamericano de Desarrollo</w:t>
      </w:r>
    </w:p>
    <w:p w14:paraId="1302E4F6" w14:textId="77777777" w:rsidR="00C945BE" w:rsidRPr="002C0849" w:rsidRDefault="00C945BE" w:rsidP="00C945BE">
      <w:pPr>
        <w:pStyle w:val="ListParagraph"/>
        <w:rPr>
          <w:rFonts w:ascii="Arial" w:hAnsi="Arial" w:cs="Arial"/>
        </w:rPr>
      </w:pPr>
    </w:p>
    <w:p w14:paraId="711662F8" w14:textId="77777777" w:rsidR="00C945BE" w:rsidRPr="002C0849" w:rsidRDefault="00C945BE" w:rsidP="00C945BE">
      <w:pPr>
        <w:pStyle w:val="ListParagraph"/>
        <w:rPr>
          <w:rFonts w:ascii="Arial" w:hAnsi="Arial" w:cs="Arial"/>
        </w:rPr>
      </w:pPr>
    </w:p>
    <w:p w14:paraId="02DFA761" w14:textId="77777777" w:rsidR="00C945BE" w:rsidRPr="002C0849" w:rsidRDefault="00C945BE" w:rsidP="00C945BE">
      <w:pPr>
        <w:pStyle w:val="ListParagraph"/>
        <w:rPr>
          <w:rFonts w:ascii="Arial" w:hAnsi="Arial" w:cs="Arial"/>
        </w:rPr>
      </w:pPr>
    </w:p>
    <w:p w14:paraId="5924DB46" w14:textId="77777777" w:rsidR="00C945BE" w:rsidRPr="002C0849" w:rsidRDefault="00C945BE" w:rsidP="00C945BE">
      <w:pPr>
        <w:pStyle w:val="ListParagraph"/>
        <w:rPr>
          <w:rFonts w:ascii="Arial" w:hAnsi="Arial" w:cs="Arial"/>
        </w:rPr>
      </w:pPr>
    </w:p>
    <w:p w14:paraId="75FCFE9F" w14:textId="77777777" w:rsidR="00C945BE" w:rsidRPr="002C0849" w:rsidRDefault="00C945BE" w:rsidP="00C945BE">
      <w:pPr>
        <w:rPr>
          <w:rFonts w:ascii="Arial" w:hAnsi="Arial" w:cs="Arial"/>
        </w:rPr>
      </w:pPr>
    </w:p>
    <w:p w14:paraId="05C103B7" w14:textId="77777777" w:rsidR="00C945BE" w:rsidRPr="002C0849" w:rsidRDefault="00C945BE" w:rsidP="00C945BE">
      <w:pPr>
        <w:rPr>
          <w:rFonts w:ascii="Arial" w:hAnsi="Arial" w:cs="Arial"/>
        </w:rPr>
      </w:pPr>
    </w:p>
    <w:p w14:paraId="58B830F6" w14:textId="77777777" w:rsidR="00C945BE" w:rsidRPr="002C0849" w:rsidRDefault="00C945BE" w:rsidP="00C945BE">
      <w:pPr>
        <w:jc w:val="center"/>
        <w:rPr>
          <w:rFonts w:ascii="Arial" w:hAnsi="Arial" w:cs="Arial"/>
        </w:rPr>
      </w:pPr>
      <w:r w:rsidRPr="002C0849">
        <w:rPr>
          <w:rFonts w:ascii="Arial" w:hAnsi="Arial" w:cs="Arial"/>
        </w:rPr>
        <w:t>GUATEMALA</w:t>
      </w:r>
    </w:p>
    <w:p w14:paraId="2D3B3106" w14:textId="77777777" w:rsidR="00C945BE" w:rsidRPr="002C0849" w:rsidRDefault="00C945BE" w:rsidP="00C945BE">
      <w:pPr>
        <w:jc w:val="center"/>
        <w:rPr>
          <w:rFonts w:ascii="Arial" w:hAnsi="Arial" w:cs="Arial"/>
        </w:rPr>
      </w:pPr>
    </w:p>
    <w:p w14:paraId="52D47CFC" w14:textId="77777777" w:rsidR="00C945BE" w:rsidRPr="002C0849" w:rsidRDefault="00C945BE" w:rsidP="00C945BE">
      <w:pPr>
        <w:jc w:val="center"/>
        <w:rPr>
          <w:rFonts w:ascii="Arial" w:hAnsi="Arial" w:cs="Arial"/>
          <w:sz w:val="28"/>
          <w:szCs w:val="28"/>
          <w:lang w:val="es-SV"/>
        </w:rPr>
      </w:pPr>
      <w:r w:rsidRPr="002C0849">
        <w:rPr>
          <w:rFonts w:ascii="Arial" w:hAnsi="Arial" w:cs="Arial"/>
          <w:sz w:val="28"/>
          <w:szCs w:val="28"/>
          <w:lang w:val="es-SV"/>
        </w:rPr>
        <w:t>PROGRAMA DE DESARROLLO DE LA INFRAESTRUCTURA VIAL</w:t>
      </w:r>
    </w:p>
    <w:p w14:paraId="3CCBA62A" w14:textId="77777777" w:rsidR="00C945BE" w:rsidRPr="002C0849" w:rsidRDefault="00C945BE" w:rsidP="00C945BE">
      <w:pPr>
        <w:jc w:val="center"/>
        <w:rPr>
          <w:rFonts w:ascii="Arial" w:hAnsi="Arial" w:cs="Arial"/>
          <w:sz w:val="28"/>
          <w:szCs w:val="28"/>
        </w:rPr>
      </w:pPr>
      <w:r w:rsidRPr="002C0849">
        <w:rPr>
          <w:rFonts w:ascii="Arial" w:hAnsi="Arial" w:cs="Arial"/>
          <w:sz w:val="28"/>
          <w:szCs w:val="28"/>
        </w:rPr>
        <w:t>(GU-L1169)</w:t>
      </w:r>
    </w:p>
    <w:p w14:paraId="6BB27232" w14:textId="77777777" w:rsidR="00C945BE" w:rsidRPr="002C0849" w:rsidRDefault="00C945BE" w:rsidP="00C945BE">
      <w:pPr>
        <w:pStyle w:val="Newpage"/>
        <w:jc w:val="left"/>
        <w:rPr>
          <w:rFonts w:ascii="Arial" w:hAnsi="Arial" w:cs="Arial"/>
        </w:rPr>
      </w:pPr>
    </w:p>
    <w:p w14:paraId="37D3D94E" w14:textId="77777777" w:rsidR="00C945BE" w:rsidRPr="002C0849" w:rsidRDefault="00C945BE" w:rsidP="00C945BE">
      <w:pPr>
        <w:pStyle w:val="Newpage"/>
        <w:jc w:val="left"/>
        <w:rPr>
          <w:rFonts w:ascii="Arial" w:hAnsi="Arial" w:cs="Arial"/>
        </w:rPr>
      </w:pPr>
    </w:p>
    <w:p w14:paraId="554469F7" w14:textId="77777777" w:rsidR="00C945BE" w:rsidRPr="002C0849" w:rsidRDefault="00C945BE" w:rsidP="00C945BE">
      <w:pPr>
        <w:pStyle w:val="Newpage"/>
        <w:jc w:val="left"/>
        <w:rPr>
          <w:rFonts w:ascii="Arial" w:hAnsi="Arial" w:cs="Arial"/>
        </w:rPr>
      </w:pPr>
    </w:p>
    <w:p w14:paraId="3CA20066" w14:textId="77777777" w:rsidR="00C945BE" w:rsidRPr="002C0849" w:rsidRDefault="00C945BE" w:rsidP="00C945BE">
      <w:pPr>
        <w:pStyle w:val="Newpage"/>
        <w:jc w:val="left"/>
        <w:rPr>
          <w:rFonts w:ascii="Arial" w:hAnsi="Arial" w:cs="Arial"/>
        </w:rPr>
      </w:pPr>
    </w:p>
    <w:p w14:paraId="2DF61076" w14:textId="77777777" w:rsidR="00C945BE" w:rsidRPr="002C0849" w:rsidRDefault="00C945BE" w:rsidP="00C945BE">
      <w:pPr>
        <w:jc w:val="center"/>
        <w:rPr>
          <w:rFonts w:ascii="Arial" w:hAnsi="Arial" w:cs="Arial"/>
        </w:rPr>
      </w:pPr>
    </w:p>
    <w:p w14:paraId="53E25CAD" w14:textId="6F639637" w:rsidR="00101464" w:rsidRPr="002C0849" w:rsidRDefault="00E74030" w:rsidP="00C945BE">
      <w:pPr>
        <w:jc w:val="center"/>
        <w:rPr>
          <w:rFonts w:ascii="Arial" w:hAnsi="Arial" w:cs="Arial"/>
          <w:sz w:val="28"/>
          <w:szCs w:val="28"/>
        </w:rPr>
      </w:pPr>
      <w:r w:rsidRPr="002C0849">
        <w:rPr>
          <w:rFonts w:ascii="Arial" w:hAnsi="Arial" w:cs="Arial"/>
          <w:sz w:val="28"/>
          <w:szCs w:val="28"/>
        </w:rPr>
        <w:t xml:space="preserve">Lineamientos </w:t>
      </w:r>
      <w:r w:rsidR="004B7554" w:rsidRPr="002C0849">
        <w:rPr>
          <w:rFonts w:ascii="Arial" w:hAnsi="Arial" w:cs="Arial"/>
          <w:sz w:val="28"/>
          <w:szCs w:val="28"/>
        </w:rPr>
        <w:t>del</w:t>
      </w:r>
      <w:r w:rsidR="00101464" w:rsidRPr="002C0849">
        <w:rPr>
          <w:rFonts w:ascii="Arial" w:hAnsi="Arial" w:cs="Arial"/>
          <w:sz w:val="28"/>
          <w:szCs w:val="28"/>
        </w:rPr>
        <w:t xml:space="preserve"> </w:t>
      </w:r>
      <w:r w:rsidR="00C945BE" w:rsidRPr="002C0849">
        <w:rPr>
          <w:rFonts w:ascii="Arial" w:hAnsi="Arial" w:cs="Arial"/>
          <w:sz w:val="28"/>
          <w:szCs w:val="28"/>
        </w:rPr>
        <w:t>Esquema de Ejecución</w:t>
      </w:r>
      <w:r w:rsidR="00101464" w:rsidRPr="002C0849">
        <w:rPr>
          <w:rFonts w:ascii="Arial" w:hAnsi="Arial" w:cs="Arial"/>
          <w:sz w:val="28"/>
          <w:szCs w:val="28"/>
        </w:rPr>
        <w:t xml:space="preserve"> de la Operación </w:t>
      </w:r>
    </w:p>
    <w:p w14:paraId="2E0A4293" w14:textId="77777777" w:rsidR="00C945BE" w:rsidRPr="002C0849" w:rsidRDefault="00101464" w:rsidP="00C945BE">
      <w:pPr>
        <w:jc w:val="center"/>
        <w:rPr>
          <w:rFonts w:ascii="Arial" w:hAnsi="Arial" w:cs="Arial"/>
          <w:sz w:val="28"/>
          <w:szCs w:val="28"/>
        </w:rPr>
      </w:pPr>
      <w:r w:rsidRPr="002C0849">
        <w:rPr>
          <w:rFonts w:ascii="Arial" w:hAnsi="Arial" w:cs="Arial"/>
          <w:sz w:val="28"/>
          <w:szCs w:val="28"/>
        </w:rPr>
        <w:t>GU-L1169</w:t>
      </w:r>
      <w:r w:rsidR="00C945BE" w:rsidRPr="002C0849">
        <w:rPr>
          <w:rFonts w:ascii="Arial" w:hAnsi="Arial" w:cs="Arial"/>
          <w:sz w:val="28"/>
          <w:szCs w:val="28"/>
        </w:rPr>
        <w:t xml:space="preserve"> </w:t>
      </w:r>
    </w:p>
    <w:p w14:paraId="5AA8C031" w14:textId="77777777" w:rsidR="00C945BE" w:rsidRPr="002C0849" w:rsidRDefault="00C945BE" w:rsidP="00C945BE">
      <w:pPr>
        <w:jc w:val="center"/>
        <w:rPr>
          <w:rFonts w:ascii="Arial" w:hAnsi="Arial" w:cs="Arial"/>
          <w:sz w:val="28"/>
          <w:szCs w:val="28"/>
        </w:rPr>
      </w:pPr>
    </w:p>
    <w:p w14:paraId="16E1F9E2" w14:textId="77777777" w:rsidR="00C945BE" w:rsidRPr="002C0849" w:rsidRDefault="00C945BE" w:rsidP="00C945BE">
      <w:pPr>
        <w:jc w:val="center"/>
        <w:rPr>
          <w:rFonts w:ascii="Arial" w:hAnsi="Arial" w:cs="Arial"/>
          <w:sz w:val="28"/>
          <w:szCs w:val="28"/>
        </w:rPr>
      </w:pPr>
    </w:p>
    <w:p w14:paraId="763C2405" w14:textId="77777777" w:rsidR="00C945BE" w:rsidRPr="002C0849" w:rsidRDefault="00C945BE" w:rsidP="00C945BE">
      <w:pPr>
        <w:jc w:val="center"/>
        <w:rPr>
          <w:rFonts w:ascii="Arial" w:hAnsi="Arial" w:cs="Arial"/>
          <w:sz w:val="28"/>
          <w:szCs w:val="28"/>
        </w:rPr>
      </w:pPr>
    </w:p>
    <w:p w14:paraId="7C3EDA9C" w14:textId="77777777" w:rsidR="00C945BE" w:rsidRPr="002C0849" w:rsidRDefault="00C945BE" w:rsidP="00C945BE">
      <w:pPr>
        <w:jc w:val="center"/>
        <w:rPr>
          <w:rFonts w:ascii="Arial" w:hAnsi="Arial" w:cs="Arial"/>
          <w:sz w:val="28"/>
          <w:szCs w:val="28"/>
        </w:rPr>
      </w:pPr>
    </w:p>
    <w:p w14:paraId="12558A30" w14:textId="77777777" w:rsidR="00C945BE" w:rsidRPr="002C0849" w:rsidRDefault="00C945BE" w:rsidP="00C945BE">
      <w:pPr>
        <w:jc w:val="center"/>
        <w:rPr>
          <w:rFonts w:ascii="Arial" w:hAnsi="Arial" w:cs="Arial"/>
          <w:sz w:val="28"/>
          <w:szCs w:val="28"/>
        </w:rPr>
      </w:pPr>
    </w:p>
    <w:p w14:paraId="76A2FC1F" w14:textId="77777777" w:rsidR="00C945BE" w:rsidRPr="002C0849" w:rsidRDefault="00C945BE" w:rsidP="00C945BE">
      <w:pPr>
        <w:jc w:val="center"/>
        <w:rPr>
          <w:rFonts w:ascii="Arial" w:hAnsi="Arial" w:cs="Arial"/>
          <w:sz w:val="28"/>
          <w:szCs w:val="28"/>
        </w:rPr>
      </w:pPr>
    </w:p>
    <w:p w14:paraId="65AF234D" w14:textId="77777777" w:rsidR="00C945BE" w:rsidRPr="002C0849" w:rsidRDefault="00C945BE" w:rsidP="00C945BE">
      <w:pPr>
        <w:jc w:val="center"/>
        <w:rPr>
          <w:rFonts w:ascii="Arial" w:hAnsi="Arial" w:cs="Arial"/>
          <w:sz w:val="28"/>
          <w:szCs w:val="28"/>
        </w:rPr>
      </w:pPr>
    </w:p>
    <w:p w14:paraId="0AEA2C80" w14:textId="77777777" w:rsidR="00C945BE" w:rsidRPr="002C0849" w:rsidRDefault="00C945BE" w:rsidP="00C945BE">
      <w:pPr>
        <w:jc w:val="center"/>
        <w:rPr>
          <w:rFonts w:ascii="Arial" w:hAnsi="Arial" w:cs="Arial"/>
          <w:sz w:val="28"/>
          <w:szCs w:val="28"/>
        </w:rPr>
      </w:pPr>
      <w:r w:rsidRPr="002C0849">
        <w:rPr>
          <w:rFonts w:ascii="Arial" w:hAnsi="Arial" w:cs="Arial"/>
          <w:sz w:val="28"/>
          <w:szCs w:val="28"/>
        </w:rPr>
        <w:t>Julio de 2018</w:t>
      </w:r>
    </w:p>
    <w:p w14:paraId="54B9D0B6" w14:textId="77777777" w:rsidR="00C945BE" w:rsidRPr="002C0849" w:rsidRDefault="00C945BE" w:rsidP="00C945BE">
      <w:pPr>
        <w:pStyle w:val="ListParagraph"/>
        <w:jc w:val="center"/>
        <w:rPr>
          <w:rFonts w:ascii="Arial" w:hAnsi="Arial" w:cs="Arial"/>
        </w:rPr>
      </w:pPr>
    </w:p>
    <w:p w14:paraId="7788C861" w14:textId="77777777" w:rsidR="00C945BE" w:rsidRPr="002C0849" w:rsidRDefault="00C945BE" w:rsidP="00C945BE">
      <w:pPr>
        <w:pStyle w:val="ListParagraph"/>
        <w:rPr>
          <w:rFonts w:ascii="Arial" w:hAnsi="Arial" w:cs="Arial"/>
        </w:rPr>
      </w:pPr>
    </w:p>
    <w:p w14:paraId="557C3184" w14:textId="77777777" w:rsidR="00C945BE" w:rsidRPr="002C0849" w:rsidRDefault="00C945BE" w:rsidP="00C945BE">
      <w:pPr>
        <w:pStyle w:val="ListParagraph"/>
        <w:rPr>
          <w:rFonts w:ascii="Arial" w:hAnsi="Arial" w:cs="Arial"/>
        </w:rPr>
      </w:pPr>
    </w:p>
    <w:p w14:paraId="18846D99" w14:textId="77777777" w:rsidR="00C945BE" w:rsidRPr="002C0849" w:rsidRDefault="00C945BE" w:rsidP="00C945BE">
      <w:pPr>
        <w:pStyle w:val="ListParagraph"/>
        <w:rPr>
          <w:rFonts w:ascii="Arial" w:hAnsi="Arial" w:cs="Arial"/>
        </w:rPr>
      </w:pPr>
    </w:p>
    <w:p w14:paraId="2B6D357D" w14:textId="77777777" w:rsidR="00C945BE" w:rsidRPr="002C0849" w:rsidRDefault="00C945BE" w:rsidP="00C945BE">
      <w:pPr>
        <w:pStyle w:val="ListParagraph"/>
        <w:rPr>
          <w:rFonts w:ascii="Arial" w:hAnsi="Arial" w:cs="Arial"/>
        </w:rPr>
      </w:pPr>
    </w:p>
    <w:p w14:paraId="17A9CB03" w14:textId="77777777" w:rsidR="00C945BE" w:rsidRPr="002C0849" w:rsidRDefault="00C945BE" w:rsidP="00C945BE">
      <w:pPr>
        <w:pStyle w:val="ListParagraph"/>
        <w:rPr>
          <w:rFonts w:ascii="Arial" w:hAnsi="Arial" w:cs="Arial"/>
        </w:rPr>
      </w:pPr>
    </w:p>
    <w:p w14:paraId="67DDFA52" w14:textId="77777777" w:rsidR="00C945BE" w:rsidRPr="002C0849" w:rsidRDefault="00C945BE" w:rsidP="00C945BE">
      <w:pPr>
        <w:pStyle w:val="ListParagraph"/>
        <w:rPr>
          <w:rFonts w:ascii="Arial" w:hAnsi="Arial" w:cs="Arial"/>
        </w:rPr>
      </w:pPr>
    </w:p>
    <w:p w14:paraId="49D8F986" w14:textId="77777777" w:rsidR="00C945BE" w:rsidRPr="002C0849" w:rsidRDefault="00C945BE" w:rsidP="00C945BE">
      <w:pPr>
        <w:pStyle w:val="ListParagraph"/>
        <w:rPr>
          <w:rFonts w:ascii="Arial" w:hAnsi="Arial" w:cs="Arial"/>
        </w:rPr>
      </w:pPr>
    </w:p>
    <w:p w14:paraId="23E96C70" w14:textId="77777777" w:rsidR="00C945BE" w:rsidRPr="002C0849" w:rsidRDefault="00C945BE" w:rsidP="00C945BE">
      <w:pPr>
        <w:pStyle w:val="ListParagraph"/>
        <w:rPr>
          <w:rFonts w:ascii="Arial" w:hAnsi="Arial" w:cs="Arial"/>
        </w:rPr>
      </w:pPr>
    </w:p>
    <w:p w14:paraId="4CF1C799" w14:textId="77777777" w:rsidR="00C945BE" w:rsidRPr="002C0849" w:rsidRDefault="00C945BE" w:rsidP="00C945BE">
      <w:pPr>
        <w:pStyle w:val="ListParagraph"/>
        <w:rPr>
          <w:rFonts w:ascii="Arial" w:hAnsi="Arial" w:cs="Arial"/>
        </w:rPr>
      </w:pPr>
    </w:p>
    <w:p w14:paraId="72831A49" w14:textId="77777777" w:rsidR="00C945BE" w:rsidRPr="002C0849" w:rsidRDefault="00C945BE" w:rsidP="00C945BE">
      <w:pPr>
        <w:pStyle w:val="ListParagraph"/>
        <w:rPr>
          <w:rFonts w:ascii="Arial" w:hAnsi="Arial" w:cs="Arial"/>
        </w:rPr>
      </w:pPr>
    </w:p>
    <w:p w14:paraId="2A945D54" w14:textId="77777777" w:rsidR="00C945BE" w:rsidRPr="002C0849" w:rsidRDefault="00C945BE" w:rsidP="00C945BE">
      <w:pPr>
        <w:pStyle w:val="ListParagraph"/>
        <w:rPr>
          <w:rFonts w:ascii="Arial" w:hAnsi="Arial" w:cs="Arial"/>
        </w:rPr>
      </w:pPr>
    </w:p>
    <w:p w14:paraId="18CD2E45" w14:textId="77777777" w:rsidR="00C945BE" w:rsidRPr="002C0849" w:rsidRDefault="003123A7" w:rsidP="003123A7">
      <w:pPr>
        <w:jc w:val="center"/>
        <w:rPr>
          <w:rFonts w:ascii="Arial" w:hAnsi="Arial" w:cs="Arial"/>
          <w:b/>
          <w:sz w:val="28"/>
          <w:szCs w:val="28"/>
          <w:lang w:val="es-ES"/>
        </w:rPr>
      </w:pPr>
      <w:r w:rsidRPr="002C0849">
        <w:rPr>
          <w:rFonts w:ascii="Arial" w:hAnsi="Arial" w:cs="Arial"/>
          <w:b/>
          <w:sz w:val="28"/>
          <w:szCs w:val="28"/>
          <w:lang w:val="es-ES"/>
        </w:rPr>
        <w:t>CONTENIDO</w:t>
      </w:r>
    </w:p>
    <w:p w14:paraId="1274BCE0" w14:textId="77777777" w:rsidR="00C945BE" w:rsidRPr="002C0849" w:rsidRDefault="00C945BE" w:rsidP="00C945BE">
      <w:pPr>
        <w:rPr>
          <w:rFonts w:ascii="Arial" w:hAnsi="Arial" w:cs="Arial"/>
          <w:b/>
          <w:sz w:val="28"/>
          <w:szCs w:val="28"/>
          <w:lang w:val="es-ES"/>
        </w:rPr>
      </w:pPr>
    </w:p>
    <w:p w14:paraId="237E8C82" w14:textId="77777777" w:rsidR="00C945BE" w:rsidRPr="002C0849" w:rsidRDefault="00C945BE" w:rsidP="00344378">
      <w:pPr>
        <w:pStyle w:val="ListParagraph"/>
        <w:numPr>
          <w:ilvl w:val="0"/>
          <w:numId w:val="1"/>
        </w:numPr>
        <w:rPr>
          <w:rFonts w:ascii="Arial" w:hAnsi="Arial" w:cs="Arial"/>
        </w:rPr>
      </w:pPr>
      <w:r w:rsidRPr="002C0849">
        <w:rPr>
          <w:rFonts w:ascii="Arial" w:hAnsi="Arial" w:cs="Arial"/>
          <w:b/>
          <w:sz w:val="28"/>
          <w:szCs w:val="28"/>
          <w:lang w:val="es-ES"/>
        </w:rPr>
        <w:t>Introducción</w:t>
      </w:r>
      <w:r w:rsidR="007E0CD6" w:rsidRPr="002C0849">
        <w:rPr>
          <w:rFonts w:ascii="Arial" w:hAnsi="Arial" w:cs="Arial"/>
          <w:b/>
          <w:sz w:val="28"/>
          <w:szCs w:val="28"/>
          <w:lang w:val="es-ES"/>
        </w:rPr>
        <w:t xml:space="preserve"> …………………………………………………</w:t>
      </w:r>
      <w:proofErr w:type="gramStart"/>
      <w:r w:rsidR="007E0CD6" w:rsidRPr="002C0849">
        <w:rPr>
          <w:rFonts w:ascii="Arial" w:hAnsi="Arial" w:cs="Arial"/>
          <w:b/>
          <w:sz w:val="28"/>
          <w:szCs w:val="28"/>
          <w:lang w:val="es-ES"/>
        </w:rPr>
        <w:t>…….</w:t>
      </w:r>
      <w:proofErr w:type="gramEnd"/>
      <w:r w:rsidR="007E0CD6" w:rsidRPr="002C0849">
        <w:rPr>
          <w:rFonts w:ascii="Arial" w:hAnsi="Arial" w:cs="Arial"/>
          <w:b/>
          <w:sz w:val="28"/>
          <w:szCs w:val="28"/>
          <w:lang w:val="es-ES"/>
        </w:rPr>
        <w:t>.  3</w:t>
      </w:r>
    </w:p>
    <w:p w14:paraId="48E1145E" w14:textId="77777777" w:rsidR="003123A7" w:rsidRPr="002C0849" w:rsidRDefault="003123A7" w:rsidP="003123A7">
      <w:pPr>
        <w:pStyle w:val="ListParagraph"/>
        <w:ind w:left="1080"/>
        <w:rPr>
          <w:rFonts w:ascii="Arial" w:hAnsi="Arial" w:cs="Arial"/>
        </w:rPr>
      </w:pPr>
    </w:p>
    <w:p w14:paraId="7DD73C60" w14:textId="77777777" w:rsidR="00C945BE" w:rsidRPr="002C0849" w:rsidRDefault="00C945BE" w:rsidP="00344378">
      <w:pPr>
        <w:pStyle w:val="ListParagraph"/>
        <w:numPr>
          <w:ilvl w:val="0"/>
          <w:numId w:val="1"/>
        </w:numPr>
        <w:rPr>
          <w:rFonts w:ascii="Arial" w:hAnsi="Arial" w:cs="Arial"/>
        </w:rPr>
      </w:pPr>
      <w:r w:rsidRPr="002C0849">
        <w:rPr>
          <w:rFonts w:ascii="Arial" w:hAnsi="Arial" w:cs="Arial"/>
          <w:b/>
          <w:sz w:val="28"/>
          <w:szCs w:val="28"/>
          <w:lang w:val="es-ES"/>
        </w:rPr>
        <w:t>Antecedentes</w:t>
      </w:r>
      <w:r w:rsidR="007E0CD6" w:rsidRPr="002C0849">
        <w:rPr>
          <w:rFonts w:ascii="Arial" w:hAnsi="Arial" w:cs="Arial"/>
          <w:b/>
          <w:sz w:val="28"/>
          <w:szCs w:val="28"/>
          <w:lang w:val="es-ES"/>
        </w:rPr>
        <w:t xml:space="preserve"> ………………………………………………………  4</w:t>
      </w:r>
    </w:p>
    <w:p w14:paraId="45343419" w14:textId="77777777" w:rsidR="00AD7181" w:rsidRPr="002C0849" w:rsidRDefault="00AD7181" w:rsidP="00AD7181">
      <w:pPr>
        <w:rPr>
          <w:rFonts w:ascii="Arial" w:hAnsi="Arial" w:cs="Arial"/>
        </w:rPr>
      </w:pPr>
    </w:p>
    <w:p w14:paraId="7EBF7B6B" w14:textId="77777777" w:rsidR="00C945BE" w:rsidRPr="002C0849" w:rsidRDefault="002F6AD7" w:rsidP="00344378">
      <w:pPr>
        <w:pStyle w:val="ListParagraph"/>
        <w:numPr>
          <w:ilvl w:val="1"/>
          <w:numId w:val="1"/>
        </w:numPr>
        <w:rPr>
          <w:rFonts w:ascii="Arial" w:hAnsi="Arial" w:cs="Arial"/>
        </w:rPr>
      </w:pPr>
      <w:r w:rsidRPr="002C0849">
        <w:rPr>
          <w:rFonts w:ascii="Arial" w:hAnsi="Arial" w:cs="Arial"/>
        </w:rPr>
        <w:t xml:space="preserve">Lecciones aprendidas de </w:t>
      </w:r>
      <w:r w:rsidR="00AF0D2F" w:rsidRPr="002C0849">
        <w:rPr>
          <w:rFonts w:ascii="Arial" w:hAnsi="Arial" w:cs="Arial"/>
        </w:rPr>
        <w:t xml:space="preserve">otras </w:t>
      </w:r>
      <w:r w:rsidRPr="002C0849">
        <w:rPr>
          <w:rFonts w:ascii="Arial" w:hAnsi="Arial" w:cs="Arial"/>
        </w:rPr>
        <w:t>e</w:t>
      </w:r>
      <w:r w:rsidR="00C945BE" w:rsidRPr="002C0849">
        <w:rPr>
          <w:rFonts w:ascii="Arial" w:hAnsi="Arial" w:cs="Arial"/>
        </w:rPr>
        <w:t>xperiencias</w:t>
      </w:r>
      <w:r w:rsidR="00AF0D2F" w:rsidRPr="002C0849">
        <w:rPr>
          <w:rFonts w:ascii="Arial" w:hAnsi="Arial" w:cs="Arial"/>
        </w:rPr>
        <w:t xml:space="preserve"> en la región</w:t>
      </w:r>
      <w:r w:rsidR="007E0CD6" w:rsidRPr="002C0849">
        <w:rPr>
          <w:rFonts w:ascii="Arial" w:hAnsi="Arial" w:cs="Arial"/>
          <w:b/>
        </w:rPr>
        <w:t xml:space="preserve"> </w:t>
      </w:r>
      <w:r w:rsidR="007E0CD6" w:rsidRPr="002C0849">
        <w:rPr>
          <w:rFonts w:ascii="Arial" w:hAnsi="Arial" w:cs="Arial"/>
          <w:b/>
          <w:sz w:val="28"/>
          <w:szCs w:val="28"/>
          <w:lang w:val="es-ES"/>
        </w:rPr>
        <w:t>……………  4</w:t>
      </w:r>
    </w:p>
    <w:p w14:paraId="12EEBDFF" w14:textId="77777777" w:rsidR="00C945BE" w:rsidRPr="002C0849" w:rsidRDefault="002F6AD7" w:rsidP="00344378">
      <w:pPr>
        <w:pStyle w:val="ListParagraph"/>
        <w:numPr>
          <w:ilvl w:val="1"/>
          <w:numId w:val="1"/>
        </w:numPr>
        <w:rPr>
          <w:rFonts w:ascii="Arial" w:hAnsi="Arial" w:cs="Arial"/>
        </w:rPr>
      </w:pPr>
      <w:r w:rsidRPr="002C0849">
        <w:rPr>
          <w:rFonts w:ascii="Arial" w:hAnsi="Arial" w:cs="Arial"/>
        </w:rPr>
        <w:t xml:space="preserve">Organigramas del </w:t>
      </w:r>
      <w:r w:rsidR="00FC7339" w:rsidRPr="002C0849">
        <w:rPr>
          <w:rFonts w:ascii="Arial" w:hAnsi="Arial" w:cs="Arial"/>
        </w:rPr>
        <w:t>M</w:t>
      </w:r>
      <w:r w:rsidR="00C945BE" w:rsidRPr="002C0849">
        <w:rPr>
          <w:rFonts w:ascii="Arial" w:hAnsi="Arial" w:cs="Arial"/>
        </w:rPr>
        <w:t>CIV</w:t>
      </w:r>
      <w:r w:rsidRPr="002C0849">
        <w:rPr>
          <w:rFonts w:ascii="Arial" w:hAnsi="Arial" w:cs="Arial"/>
        </w:rPr>
        <w:t xml:space="preserve"> y la DGC.</w:t>
      </w:r>
      <w:r w:rsidR="007E0CD6" w:rsidRPr="002C0849">
        <w:rPr>
          <w:rFonts w:ascii="Arial" w:hAnsi="Arial" w:cs="Arial"/>
          <w:b/>
          <w:sz w:val="28"/>
          <w:szCs w:val="28"/>
          <w:lang w:val="es-ES"/>
        </w:rPr>
        <w:t xml:space="preserve"> ………………………………….</w:t>
      </w:r>
      <w:r w:rsidR="00C945BE" w:rsidRPr="002C0849">
        <w:rPr>
          <w:rFonts w:ascii="Arial" w:hAnsi="Arial" w:cs="Arial"/>
        </w:rPr>
        <w:t xml:space="preserve"> </w:t>
      </w:r>
      <w:r w:rsidR="007E0CD6" w:rsidRPr="002C0849">
        <w:rPr>
          <w:rFonts w:ascii="Arial" w:hAnsi="Arial" w:cs="Arial"/>
        </w:rPr>
        <w:t xml:space="preserve"> </w:t>
      </w:r>
      <w:r w:rsidR="007E0CD6" w:rsidRPr="002C0849">
        <w:rPr>
          <w:rFonts w:ascii="Arial" w:hAnsi="Arial" w:cs="Arial"/>
          <w:b/>
          <w:sz w:val="28"/>
          <w:szCs w:val="28"/>
          <w:lang w:val="es-ES"/>
        </w:rPr>
        <w:t>7</w:t>
      </w:r>
    </w:p>
    <w:p w14:paraId="6BFB9881" w14:textId="77777777" w:rsidR="00C945BE" w:rsidRPr="002C0849" w:rsidRDefault="002F6AD7" w:rsidP="00344378">
      <w:pPr>
        <w:pStyle w:val="ListParagraph"/>
        <w:numPr>
          <w:ilvl w:val="1"/>
          <w:numId w:val="1"/>
        </w:numPr>
        <w:rPr>
          <w:rFonts w:ascii="Arial" w:hAnsi="Arial" w:cs="Arial"/>
        </w:rPr>
      </w:pPr>
      <w:r w:rsidRPr="002C0849">
        <w:rPr>
          <w:rFonts w:ascii="Arial" w:hAnsi="Arial" w:cs="Arial"/>
        </w:rPr>
        <w:t>Objetivo</w:t>
      </w:r>
      <w:r w:rsidR="00924BAB" w:rsidRPr="002C0849">
        <w:rPr>
          <w:rFonts w:ascii="Arial" w:hAnsi="Arial" w:cs="Arial"/>
        </w:rPr>
        <w:t>, resultados esperados y componentes</w:t>
      </w:r>
      <w:r w:rsidRPr="002C0849">
        <w:rPr>
          <w:rFonts w:ascii="Arial" w:hAnsi="Arial" w:cs="Arial"/>
        </w:rPr>
        <w:t xml:space="preserve"> </w:t>
      </w:r>
      <w:r w:rsidR="00C945BE" w:rsidRPr="002C0849">
        <w:rPr>
          <w:rFonts w:ascii="Arial" w:hAnsi="Arial" w:cs="Arial"/>
        </w:rPr>
        <w:t>del Programa</w:t>
      </w:r>
      <w:r w:rsidR="007E0CD6" w:rsidRPr="002C0849">
        <w:rPr>
          <w:rFonts w:ascii="Arial" w:hAnsi="Arial" w:cs="Arial"/>
          <w:b/>
          <w:sz w:val="28"/>
          <w:szCs w:val="28"/>
          <w:lang w:val="es-ES"/>
        </w:rPr>
        <w:t>…</w:t>
      </w:r>
      <w:proofErr w:type="gramStart"/>
      <w:r w:rsidR="007E0CD6" w:rsidRPr="002C0849">
        <w:rPr>
          <w:rFonts w:ascii="Arial" w:hAnsi="Arial" w:cs="Arial"/>
          <w:b/>
          <w:sz w:val="28"/>
          <w:szCs w:val="28"/>
          <w:lang w:val="es-ES"/>
        </w:rPr>
        <w:t>…….</w:t>
      </w:r>
      <w:proofErr w:type="gramEnd"/>
      <w:r w:rsidR="007E0CD6" w:rsidRPr="002C0849">
        <w:rPr>
          <w:rFonts w:ascii="Arial" w:hAnsi="Arial" w:cs="Arial"/>
          <w:b/>
          <w:sz w:val="28"/>
          <w:szCs w:val="28"/>
          <w:lang w:val="es-ES"/>
        </w:rPr>
        <w:t xml:space="preserve">.  </w:t>
      </w:r>
      <w:r w:rsidR="004A7049" w:rsidRPr="002C0849">
        <w:rPr>
          <w:rFonts w:ascii="Arial" w:hAnsi="Arial" w:cs="Arial"/>
          <w:b/>
          <w:sz w:val="28"/>
          <w:szCs w:val="28"/>
          <w:lang w:val="es-ES"/>
        </w:rPr>
        <w:t>9</w:t>
      </w:r>
    </w:p>
    <w:p w14:paraId="2E1687E6" w14:textId="77777777" w:rsidR="003123A7" w:rsidRPr="002C0849" w:rsidRDefault="003123A7" w:rsidP="003123A7">
      <w:pPr>
        <w:pStyle w:val="ListParagraph"/>
        <w:ind w:left="1080"/>
        <w:rPr>
          <w:rFonts w:ascii="Arial" w:hAnsi="Arial" w:cs="Arial"/>
        </w:rPr>
      </w:pPr>
    </w:p>
    <w:p w14:paraId="31683FEC" w14:textId="5A86AB8C" w:rsidR="00C945BE" w:rsidRPr="002C0849" w:rsidRDefault="00C945BE" w:rsidP="00344378">
      <w:pPr>
        <w:pStyle w:val="ListParagraph"/>
        <w:numPr>
          <w:ilvl w:val="0"/>
          <w:numId w:val="1"/>
        </w:numPr>
        <w:rPr>
          <w:rFonts w:ascii="Arial" w:hAnsi="Arial" w:cs="Arial"/>
        </w:rPr>
      </w:pPr>
      <w:r w:rsidRPr="002C0849">
        <w:rPr>
          <w:rFonts w:ascii="Arial" w:hAnsi="Arial" w:cs="Arial"/>
          <w:b/>
          <w:sz w:val="28"/>
          <w:szCs w:val="28"/>
          <w:lang w:val="es-ES"/>
        </w:rPr>
        <w:t>Esquema de Ejecución</w:t>
      </w:r>
      <w:r w:rsidR="00243381" w:rsidRPr="002C0849">
        <w:rPr>
          <w:rFonts w:ascii="Arial" w:hAnsi="Arial" w:cs="Arial"/>
          <w:b/>
          <w:sz w:val="28"/>
          <w:szCs w:val="28"/>
          <w:lang w:val="es-ES"/>
        </w:rPr>
        <w:t xml:space="preserve"> del Programa</w:t>
      </w:r>
      <w:r w:rsidR="007E0CD6" w:rsidRPr="002C0849">
        <w:rPr>
          <w:rFonts w:ascii="Arial" w:hAnsi="Arial" w:cs="Arial"/>
          <w:b/>
          <w:sz w:val="28"/>
          <w:szCs w:val="28"/>
          <w:lang w:val="es-ES"/>
        </w:rPr>
        <w:t xml:space="preserve"> …………………</w:t>
      </w:r>
      <w:proofErr w:type="gramStart"/>
      <w:r w:rsidR="007E0CD6" w:rsidRPr="002C0849">
        <w:rPr>
          <w:rFonts w:ascii="Arial" w:hAnsi="Arial" w:cs="Arial"/>
          <w:b/>
          <w:sz w:val="28"/>
          <w:szCs w:val="28"/>
          <w:lang w:val="es-ES"/>
        </w:rPr>
        <w:t>…….</w:t>
      </w:r>
      <w:proofErr w:type="gramEnd"/>
      <w:r w:rsidR="007E0CD6" w:rsidRPr="002C0849">
        <w:rPr>
          <w:rFonts w:ascii="Arial" w:hAnsi="Arial" w:cs="Arial"/>
          <w:b/>
          <w:sz w:val="28"/>
          <w:szCs w:val="28"/>
          <w:lang w:val="es-ES"/>
        </w:rPr>
        <w:t xml:space="preserve">… </w:t>
      </w:r>
      <w:r w:rsidR="004A7049" w:rsidRPr="002C0849">
        <w:rPr>
          <w:rFonts w:ascii="Arial" w:hAnsi="Arial" w:cs="Arial"/>
          <w:b/>
          <w:sz w:val="28"/>
          <w:szCs w:val="28"/>
          <w:lang w:val="es-ES"/>
        </w:rPr>
        <w:t>1</w:t>
      </w:r>
      <w:r w:rsidR="009414E6" w:rsidRPr="002C0849">
        <w:rPr>
          <w:rFonts w:ascii="Arial" w:hAnsi="Arial" w:cs="Arial"/>
          <w:b/>
          <w:sz w:val="28"/>
          <w:szCs w:val="28"/>
          <w:lang w:val="es-ES"/>
        </w:rPr>
        <w:t>1</w:t>
      </w:r>
    </w:p>
    <w:p w14:paraId="07691183" w14:textId="77777777" w:rsidR="00AD7181" w:rsidRPr="002C0849" w:rsidRDefault="00AD7181" w:rsidP="00AD7181">
      <w:pPr>
        <w:pStyle w:val="ListParagraph"/>
        <w:ind w:left="1080"/>
        <w:rPr>
          <w:rFonts w:ascii="Arial" w:hAnsi="Arial" w:cs="Arial"/>
        </w:rPr>
      </w:pPr>
    </w:p>
    <w:p w14:paraId="64D17AB8" w14:textId="7B700587" w:rsidR="00C945BE" w:rsidRPr="002C0849" w:rsidRDefault="00C945BE" w:rsidP="00344378">
      <w:pPr>
        <w:pStyle w:val="ListParagraph"/>
        <w:numPr>
          <w:ilvl w:val="1"/>
          <w:numId w:val="1"/>
        </w:numPr>
        <w:rPr>
          <w:rFonts w:ascii="Arial" w:hAnsi="Arial" w:cs="Arial"/>
        </w:rPr>
      </w:pPr>
      <w:r w:rsidRPr="002C0849">
        <w:rPr>
          <w:rFonts w:ascii="Arial" w:hAnsi="Arial" w:cs="Arial"/>
        </w:rPr>
        <w:t>Lineamientos Generales</w:t>
      </w:r>
      <w:r w:rsidR="007E0CD6" w:rsidRPr="002C0849">
        <w:rPr>
          <w:rFonts w:ascii="Arial" w:hAnsi="Arial" w:cs="Arial"/>
        </w:rPr>
        <w:t xml:space="preserve"> </w:t>
      </w:r>
      <w:r w:rsidR="007E0CD6" w:rsidRPr="002C0849">
        <w:rPr>
          <w:rFonts w:ascii="Arial" w:hAnsi="Arial" w:cs="Arial"/>
          <w:b/>
          <w:sz w:val="28"/>
          <w:szCs w:val="28"/>
          <w:lang w:val="es-ES"/>
        </w:rPr>
        <w:t>…………………………………………….</w:t>
      </w:r>
      <w:r w:rsidR="004A7049" w:rsidRPr="002C0849">
        <w:rPr>
          <w:rFonts w:ascii="Arial" w:hAnsi="Arial" w:cs="Arial"/>
          <w:b/>
          <w:sz w:val="28"/>
          <w:szCs w:val="28"/>
          <w:lang w:val="es-ES"/>
        </w:rPr>
        <w:t xml:space="preserve"> 1</w:t>
      </w:r>
      <w:r w:rsidR="009414E6" w:rsidRPr="002C0849">
        <w:rPr>
          <w:rFonts w:ascii="Arial" w:hAnsi="Arial" w:cs="Arial"/>
          <w:b/>
          <w:sz w:val="28"/>
          <w:szCs w:val="28"/>
          <w:lang w:val="es-ES"/>
        </w:rPr>
        <w:t>1</w:t>
      </w:r>
    </w:p>
    <w:p w14:paraId="535DE485" w14:textId="13910CEC" w:rsidR="00C945BE" w:rsidRPr="002C0849" w:rsidRDefault="00C945BE" w:rsidP="00344378">
      <w:pPr>
        <w:pStyle w:val="ListParagraph"/>
        <w:numPr>
          <w:ilvl w:val="1"/>
          <w:numId w:val="1"/>
        </w:numPr>
        <w:rPr>
          <w:rFonts w:ascii="Arial" w:hAnsi="Arial" w:cs="Arial"/>
        </w:rPr>
      </w:pPr>
      <w:r w:rsidRPr="002C0849">
        <w:rPr>
          <w:rFonts w:ascii="Arial" w:hAnsi="Arial" w:cs="Arial"/>
        </w:rPr>
        <w:t>Estructura</w:t>
      </w:r>
      <w:r w:rsidR="007E0CD6" w:rsidRPr="002C0849">
        <w:rPr>
          <w:rFonts w:ascii="Arial" w:hAnsi="Arial" w:cs="Arial"/>
        </w:rPr>
        <w:t xml:space="preserve"> funcional </w:t>
      </w:r>
      <w:r w:rsidR="007E0CD6" w:rsidRPr="002C0849">
        <w:rPr>
          <w:rFonts w:ascii="Arial" w:hAnsi="Arial" w:cs="Arial"/>
          <w:b/>
          <w:sz w:val="28"/>
          <w:szCs w:val="28"/>
          <w:lang w:val="es-ES"/>
        </w:rPr>
        <w:t>………</w:t>
      </w:r>
      <w:proofErr w:type="gramStart"/>
      <w:r w:rsidR="007E0CD6" w:rsidRPr="002C0849">
        <w:rPr>
          <w:rFonts w:ascii="Arial" w:hAnsi="Arial" w:cs="Arial"/>
          <w:b/>
          <w:sz w:val="28"/>
          <w:szCs w:val="28"/>
          <w:lang w:val="es-ES"/>
        </w:rPr>
        <w:t>…….</w:t>
      </w:r>
      <w:proofErr w:type="gramEnd"/>
      <w:r w:rsidR="007E0CD6" w:rsidRPr="002C0849">
        <w:rPr>
          <w:rFonts w:ascii="Arial" w:hAnsi="Arial" w:cs="Arial"/>
          <w:b/>
          <w:sz w:val="28"/>
          <w:szCs w:val="28"/>
          <w:lang w:val="es-ES"/>
        </w:rPr>
        <w:t>………………….………………</w:t>
      </w:r>
      <w:r w:rsidR="004A7049" w:rsidRPr="002C0849">
        <w:rPr>
          <w:rFonts w:ascii="Arial" w:hAnsi="Arial" w:cs="Arial"/>
          <w:b/>
          <w:sz w:val="28"/>
          <w:szCs w:val="28"/>
          <w:lang w:val="es-ES"/>
        </w:rPr>
        <w:t>.</w:t>
      </w:r>
      <w:r w:rsidR="007E0CD6" w:rsidRPr="002C0849">
        <w:rPr>
          <w:rFonts w:ascii="Arial" w:hAnsi="Arial" w:cs="Arial"/>
          <w:b/>
          <w:sz w:val="28"/>
          <w:szCs w:val="28"/>
          <w:lang w:val="es-ES"/>
        </w:rPr>
        <w:t xml:space="preserve"> 1</w:t>
      </w:r>
      <w:r w:rsidR="009414E6" w:rsidRPr="002C0849">
        <w:rPr>
          <w:rFonts w:ascii="Arial" w:hAnsi="Arial" w:cs="Arial"/>
          <w:b/>
          <w:sz w:val="28"/>
          <w:szCs w:val="28"/>
          <w:lang w:val="es-ES"/>
        </w:rPr>
        <w:t>3</w:t>
      </w:r>
    </w:p>
    <w:p w14:paraId="5414AFF0" w14:textId="3EA97D65" w:rsidR="00C945BE" w:rsidRPr="002C0849" w:rsidRDefault="00C945BE" w:rsidP="00344378">
      <w:pPr>
        <w:pStyle w:val="ListParagraph"/>
        <w:numPr>
          <w:ilvl w:val="1"/>
          <w:numId w:val="1"/>
        </w:numPr>
        <w:rPr>
          <w:rFonts w:ascii="Arial" w:hAnsi="Arial" w:cs="Arial"/>
        </w:rPr>
      </w:pPr>
      <w:r w:rsidRPr="002C0849">
        <w:rPr>
          <w:rFonts w:ascii="Arial" w:hAnsi="Arial" w:cs="Arial"/>
        </w:rPr>
        <w:t>Procedimientos principales</w:t>
      </w:r>
      <w:r w:rsidR="007E0CD6" w:rsidRPr="002C0849">
        <w:rPr>
          <w:rFonts w:ascii="Arial" w:hAnsi="Arial" w:cs="Arial"/>
          <w:b/>
          <w:sz w:val="28"/>
          <w:szCs w:val="28"/>
          <w:lang w:val="es-ES"/>
        </w:rPr>
        <w:t>……………………………………</w:t>
      </w:r>
      <w:proofErr w:type="gramStart"/>
      <w:r w:rsidR="007E0CD6" w:rsidRPr="002C0849">
        <w:rPr>
          <w:rFonts w:ascii="Arial" w:hAnsi="Arial" w:cs="Arial"/>
          <w:b/>
          <w:sz w:val="28"/>
          <w:szCs w:val="28"/>
          <w:lang w:val="es-ES"/>
        </w:rPr>
        <w:t>…….</w:t>
      </w:r>
      <w:proofErr w:type="gramEnd"/>
      <w:r w:rsidR="007E0CD6" w:rsidRPr="002C0849">
        <w:rPr>
          <w:rFonts w:ascii="Arial" w:hAnsi="Arial" w:cs="Arial"/>
          <w:b/>
          <w:sz w:val="28"/>
          <w:szCs w:val="28"/>
          <w:lang w:val="es-ES"/>
        </w:rPr>
        <w:t>. 1</w:t>
      </w:r>
      <w:r w:rsidR="009414E6" w:rsidRPr="002C0849">
        <w:rPr>
          <w:rFonts w:ascii="Arial" w:hAnsi="Arial" w:cs="Arial"/>
          <w:b/>
          <w:sz w:val="28"/>
          <w:szCs w:val="28"/>
          <w:lang w:val="es-ES"/>
        </w:rPr>
        <w:t>7</w:t>
      </w:r>
    </w:p>
    <w:p w14:paraId="38AE5A10" w14:textId="77777777" w:rsidR="003123A7" w:rsidRPr="002C0849" w:rsidRDefault="003123A7" w:rsidP="003123A7">
      <w:pPr>
        <w:pStyle w:val="ListParagraph"/>
        <w:ind w:left="1080"/>
        <w:rPr>
          <w:rFonts w:ascii="Arial" w:hAnsi="Arial" w:cs="Arial"/>
        </w:rPr>
      </w:pPr>
    </w:p>
    <w:p w14:paraId="13C1E36B" w14:textId="77777777" w:rsidR="00C945BE" w:rsidRPr="002C0849" w:rsidRDefault="00C945BE" w:rsidP="00344378">
      <w:pPr>
        <w:pStyle w:val="ListParagraph"/>
        <w:numPr>
          <w:ilvl w:val="0"/>
          <w:numId w:val="1"/>
        </w:numPr>
        <w:rPr>
          <w:rFonts w:ascii="Arial" w:hAnsi="Arial" w:cs="Arial"/>
        </w:rPr>
      </w:pPr>
      <w:r w:rsidRPr="002C0849">
        <w:rPr>
          <w:rFonts w:ascii="Arial" w:hAnsi="Arial" w:cs="Arial"/>
          <w:b/>
          <w:sz w:val="28"/>
          <w:szCs w:val="28"/>
          <w:lang w:val="es-ES"/>
        </w:rPr>
        <w:t>Mecanismos de implementación</w:t>
      </w:r>
      <w:r w:rsidR="00243381" w:rsidRPr="002C0849">
        <w:rPr>
          <w:rFonts w:ascii="Arial" w:hAnsi="Arial" w:cs="Arial"/>
          <w:b/>
          <w:sz w:val="28"/>
          <w:szCs w:val="28"/>
          <w:lang w:val="es-ES"/>
        </w:rPr>
        <w:t xml:space="preserve"> del esquema de ejecución</w:t>
      </w:r>
    </w:p>
    <w:p w14:paraId="103E3DEA" w14:textId="77777777" w:rsidR="00AD7181" w:rsidRPr="002C0849" w:rsidRDefault="00AD7181" w:rsidP="00AD7181">
      <w:pPr>
        <w:pStyle w:val="ListParagraph"/>
        <w:ind w:left="1080"/>
        <w:rPr>
          <w:rFonts w:ascii="Arial" w:hAnsi="Arial" w:cs="Arial"/>
        </w:rPr>
      </w:pPr>
    </w:p>
    <w:p w14:paraId="3ED9FCC5" w14:textId="073C665C" w:rsidR="00240FA2" w:rsidRPr="002C0849" w:rsidRDefault="00240FA2" w:rsidP="00344378">
      <w:pPr>
        <w:pStyle w:val="ListParagraph"/>
        <w:numPr>
          <w:ilvl w:val="1"/>
          <w:numId w:val="1"/>
        </w:numPr>
        <w:rPr>
          <w:rFonts w:ascii="Arial" w:hAnsi="Arial" w:cs="Arial"/>
        </w:rPr>
      </w:pPr>
      <w:r w:rsidRPr="002C0849">
        <w:rPr>
          <w:rFonts w:ascii="Arial" w:hAnsi="Arial" w:cs="Arial"/>
        </w:rPr>
        <w:t>Mecanismos normativos</w:t>
      </w:r>
      <w:r w:rsidR="00522FA7" w:rsidRPr="002C0849">
        <w:rPr>
          <w:rFonts w:ascii="Arial" w:hAnsi="Arial" w:cs="Arial"/>
        </w:rPr>
        <w:t xml:space="preserve"> </w:t>
      </w:r>
      <w:r w:rsidR="00522FA7" w:rsidRPr="002C0849">
        <w:rPr>
          <w:rFonts w:ascii="Arial" w:hAnsi="Arial" w:cs="Arial"/>
          <w:b/>
          <w:sz w:val="28"/>
          <w:szCs w:val="28"/>
          <w:lang w:val="es-ES"/>
        </w:rPr>
        <w:t>…………………………………</w:t>
      </w:r>
      <w:proofErr w:type="gramStart"/>
      <w:r w:rsidR="00522FA7" w:rsidRPr="002C0849">
        <w:rPr>
          <w:rFonts w:ascii="Arial" w:hAnsi="Arial" w:cs="Arial"/>
          <w:b/>
          <w:sz w:val="28"/>
          <w:szCs w:val="28"/>
          <w:lang w:val="es-ES"/>
        </w:rPr>
        <w:t>…….</w:t>
      </w:r>
      <w:proofErr w:type="gramEnd"/>
      <w:r w:rsidR="00522FA7" w:rsidRPr="002C0849">
        <w:rPr>
          <w:rFonts w:ascii="Arial" w:hAnsi="Arial" w:cs="Arial"/>
          <w:b/>
          <w:sz w:val="28"/>
          <w:szCs w:val="28"/>
          <w:lang w:val="es-ES"/>
        </w:rPr>
        <w:t>…… 2</w:t>
      </w:r>
      <w:r w:rsidR="009414E6" w:rsidRPr="002C0849">
        <w:rPr>
          <w:rFonts w:ascii="Arial" w:hAnsi="Arial" w:cs="Arial"/>
          <w:b/>
          <w:sz w:val="28"/>
          <w:szCs w:val="28"/>
          <w:lang w:val="es-ES"/>
        </w:rPr>
        <w:t>3</w:t>
      </w:r>
    </w:p>
    <w:p w14:paraId="4BC2E556" w14:textId="77777777" w:rsidR="00AF0D2F" w:rsidRPr="002C0849" w:rsidRDefault="00AF0D2F" w:rsidP="00AF0D2F">
      <w:pPr>
        <w:pStyle w:val="ListParagraph"/>
        <w:ind w:left="1440"/>
        <w:rPr>
          <w:rFonts w:ascii="Arial" w:hAnsi="Arial" w:cs="Arial"/>
        </w:rPr>
      </w:pPr>
    </w:p>
    <w:p w14:paraId="0EE4F0EF" w14:textId="332F82A8" w:rsidR="00240FA2" w:rsidRPr="002C0849" w:rsidRDefault="00240FA2" w:rsidP="00344378">
      <w:pPr>
        <w:pStyle w:val="ListParagraph"/>
        <w:numPr>
          <w:ilvl w:val="2"/>
          <w:numId w:val="1"/>
        </w:numPr>
        <w:ind w:left="1800" w:hanging="90"/>
        <w:rPr>
          <w:rFonts w:ascii="Arial" w:hAnsi="Arial" w:cs="Arial"/>
        </w:rPr>
      </w:pPr>
      <w:r w:rsidRPr="002C0849">
        <w:rPr>
          <w:rFonts w:ascii="Arial" w:hAnsi="Arial" w:cs="Arial"/>
        </w:rPr>
        <w:t>Contrato de Préstamo</w:t>
      </w:r>
      <w:r w:rsidR="00522FA7" w:rsidRPr="002C0849">
        <w:rPr>
          <w:rFonts w:ascii="Arial" w:hAnsi="Arial" w:cs="Arial"/>
        </w:rPr>
        <w:t xml:space="preserve"> </w:t>
      </w:r>
      <w:r w:rsidR="00522FA7" w:rsidRPr="002C0849">
        <w:rPr>
          <w:rFonts w:ascii="Arial" w:hAnsi="Arial" w:cs="Arial"/>
          <w:b/>
          <w:sz w:val="28"/>
          <w:szCs w:val="28"/>
          <w:lang w:val="es-ES"/>
        </w:rPr>
        <w:t>………………………………………...… 2</w:t>
      </w:r>
      <w:r w:rsidR="009414E6" w:rsidRPr="002C0849">
        <w:rPr>
          <w:rFonts w:ascii="Arial" w:hAnsi="Arial" w:cs="Arial"/>
          <w:b/>
          <w:sz w:val="28"/>
          <w:szCs w:val="28"/>
          <w:lang w:val="es-ES"/>
        </w:rPr>
        <w:t>3</w:t>
      </w:r>
    </w:p>
    <w:p w14:paraId="7FFBA862" w14:textId="77777777" w:rsidR="00240FA2" w:rsidRPr="002C0849" w:rsidRDefault="00391705" w:rsidP="00344378">
      <w:pPr>
        <w:pStyle w:val="ListParagraph"/>
        <w:numPr>
          <w:ilvl w:val="2"/>
          <w:numId w:val="1"/>
        </w:numPr>
        <w:ind w:left="1800" w:hanging="90"/>
        <w:rPr>
          <w:rFonts w:ascii="Arial" w:hAnsi="Arial" w:cs="Arial"/>
        </w:rPr>
      </w:pPr>
      <w:r w:rsidRPr="002C0849">
        <w:rPr>
          <w:rFonts w:ascii="Arial" w:hAnsi="Arial" w:cs="Arial"/>
        </w:rPr>
        <w:t>Manual</w:t>
      </w:r>
      <w:r w:rsidR="00240FA2" w:rsidRPr="002C0849">
        <w:rPr>
          <w:rFonts w:ascii="Arial" w:hAnsi="Arial" w:cs="Arial"/>
        </w:rPr>
        <w:t xml:space="preserve"> Operativo del Programa</w:t>
      </w:r>
      <w:r w:rsidR="00522FA7" w:rsidRPr="002C0849">
        <w:rPr>
          <w:rFonts w:ascii="Arial" w:hAnsi="Arial" w:cs="Arial"/>
        </w:rPr>
        <w:t xml:space="preserve"> </w:t>
      </w:r>
      <w:r w:rsidR="00522FA7" w:rsidRPr="002C0849">
        <w:rPr>
          <w:rFonts w:ascii="Arial" w:hAnsi="Arial" w:cs="Arial"/>
          <w:b/>
          <w:sz w:val="28"/>
          <w:szCs w:val="28"/>
          <w:lang w:val="es-ES"/>
        </w:rPr>
        <w:t>………………</w:t>
      </w:r>
      <w:r w:rsidR="00BF70D6" w:rsidRPr="002C0849">
        <w:rPr>
          <w:rFonts w:ascii="Arial" w:hAnsi="Arial" w:cs="Arial"/>
          <w:b/>
          <w:sz w:val="28"/>
          <w:szCs w:val="28"/>
          <w:lang w:val="es-ES"/>
        </w:rPr>
        <w:t>…...</w:t>
      </w:r>
      <w:r w:rsidR="00522FA7" w:rsidRPr="002C0849">
        <w:rPr>
          <w:rFonts w:ascii="Arial" w:hAnsi="Arial" w:cs="Arial"/>
          <w:b/>
          <w:sz w:val="28"/>
          <w:szCs w:val="28"/>
          <w:lang w:val="es-ES"/>
        </w:rPr>
        <w:t>……………. 2</w:t>
      </w:r>
      <w:r w:rsidR="004A7049" w:rsidRPr="002C0849">
        <w:rPr>
          <w:rFonts w:ascii="Arial" w:hAnsi="Arial" w:cs="Arial"/>
          <w:b/>
          <w:sz w:val="28"/>
          <w:szCs w:val="28"/>
          <w:lang w:val="es-ES"/>
        </w:rPr>
        <w:t>4</w:t>
      </w:r>
    </w:p>
    <w:p w14:paraId="7477B434" w14:textId="77777777" w:rsidR="00240FA2" w:rsidRPr="002C0849" w:rsidRDefault="00240FA2" w:rsidP="00344378">
      <w:pPr>
        <w:pStyle w:val="ListParagraph"/>
        <w:numPr>
          <w:ilvl w:val="2"/>
          <w:numId w:val="1"/>
        </w:numPr>
        <w:ind w:left="1800" w:hanging="90"/>
        <w:rPr>
          <w:rFonts w:ascii="Arial" w:hAnsi="Arial" w:cs="Arial"/>
        </w:rPr>
      </w:pPr>
      <w:r w:rsidRPr="002C0849">
        <w:rPr>
          <w:rFonts w:ascii="Arial" w:hAnsi="Arial" w:cs="Arial"/>
        </w:rPr>
        <w:t xml:space="preserve">Contratos </w:t>
      </w:r>
      <w:r w:rsidR="00EE6D98" w:rsidRPr="002C0849">
        <w:rPr>
          <w:rFonts w:ascii="Arial" w:hAnsi="Arial" w:cs="Arial"/>
        </w:rPr>
        <w:t>del Programa</w:t>
      </w:r>
      <w:r w:rsidR="00522FA7" w:rsidRPr="002C0849">
        <w:rPr>
          <w:rFonts w:ascii="Arial" w:hAnsi="Arial" w:cs="Arial"/>
        </w:rPr>
        <w:t xml:space="preserve"> </w:t>
      </w:r>
      <w:r w:rsidR="00522FA7" w:rsidRPr="002C0849">
        <w:rPr>
          <w:rFonts w:ascii="Arial" w:hAnsi="Arial" w:cs="Arial"/>
          <w:b/>
          <w:sz w:val="28"/>
          <w:szCs w:val="28"/>
          <w:lang w:val="es-ES"/>
        </w:rPr>
        <w:t>…………………………………………</w:t>
      </w:r>
      <w:r w:rsidR="00EE6D98" w:rsidRPr="002C0849">
        <w:rPr>
          <w:rFonts w:ascii="Arial" w:hAnsi="Arial" w:cs="Arial"/>
        </w:rPr>
        <w:t xml:space="preserve"> </w:t>
      </w:r>
      <w:r w:rsidR="00522FA7" w:rsidRPr="002C0849">
        <w:rPr>
          <w:rFonts w:ascii="Arial" w:hAnsi="Arial" w:cs="Arial"/>
        </w:rPr>
        <w:t xml:space="preserve"> </w:t>
      </w:r>
      <w:r w:rsidR="00522FA7" w:rsidRPr="002C0849">
        <w:rPr>
          <w:rFonts w:ascii="Arial" w:hAnsi="Arial" w:cs="Arial"/>
          <w:b/>
          <w:sz w:val="28"/>
          <w:szCs w:val="28"/>
          <w:lang w:val="es-ES"/>
        </w:rPr>
        <w:t>2</w:t>
      </w:r>
      <w:r w:rsidR="004A7049" w:rsidRPr="002C0849">
        <w:rPr>
          <w:rFonts w:ascii="Arial" w:hAnsi="Arial" w:cs="Arial"/>
          <w:b/>
          <w:sz w:val="28"/>
          <w:szCs w:val="28"/>
          <w:lang w:val="es-ES"/>
        </w:rPr>
        <w:t>6</w:t>
      </w:r>
    </w:p>
    <w:p w14:paraId="2F4931CB" w14:textId="77777777" w:rsidR="00522FA7" w:rsidRPr="002C0849" w:rsidRDefault="00522FA7" w:rsidP="00522FA7">
      <w:pPr>
        <w:pStyle w:val="ListParagraph"/>
        <w:ind w:left="1800"/>
        <w:rPr>
          <w:rFonts w:ascii="Arial" w:hAnsi="Arial" w:cs="Arial"/>
        </w:rPr>
      </w:pPr>
    </w:p>
    <w:p w14:paraId="2607F8D0" w14:textId="40B43974" w:rsidR="00240FA2" w:rsidRPr="002C0849" w:rsidRDefault="00240FA2" w:rsidP="00344378">
      <w:pPr>
        <w:pStyle w:val="ListParagraph"/>
        <w:numPr>
          <w:ilvl w:val="1"/>
          <w:numId w:val="1"/>
        </w:numPr>
        <w:rPr>
          <w:rFonts w:ascii="Arial" w:hAnsi="Arial" w:cs="Arial"/>
        </w:rPr>
      </w:pPr>
      <w:r w:rsidRPr="002C0849">
        <w:rPr>
          <w:rFonts w:ascii="Arial" w:hAnsi="Arial" w:cs="Arial"/>
        </w:rPr>
        <w:t xml:space="preserve">Mecanismos de </w:t>
      </w:r>
      <w:r w:rsidR="00EE5172" w:rsidRPr="002C0849">
        <w:rPr>
          <w:rFonts w:ascii="Arial" w:hAnsi="Arial" w:cs="Arial"/>
        </w:rPr>
        <w:t>desarrollo de capacidades</w:t>
      </w:r>
      <w:r w:rsidRPr="002C0849">
        <w:rPr>
          <w:rFonts w:ascii="Arial" w:hAnsi="Arial" w:cs="Arial"/>
        </w:rPr>
        <w:t xml:space="preserve"> y gestión</w:t>
      </w:r>
      <w:r w:rsidR="00522FA7" w:rsidRPr="002C0849">
        <w:rPr>
          <w:rFonts w:ascii="Arial" w:hAnsi="Arial" w:cs="Arial"/>
        </w:rPr>
        <w:t xml:space="preserve"> </w:t>
      </w:r>
      <w:r w:rsidR="00522FA7" w:rsidRPr="002C0849">
        <w:rPr>
          <w:rFonts w:ascii="Arial" w:hAnsi="Arial" w:cs="Arial"/>
          <w:b/>
          <w:sz w:val="28"/>
          <w:szCs w:val="28"/>
          <w:lang w:val="es-ES"/>
        </w:rPr>
        <w:t>…………</w:t>
      </w:r>
      <w:r w:rsidR="009414E6" w:rsidRPr="002C0849">
        <w:rPr>
          <w:rFonts w:ascii="Arial" w:hAnsi="Arial" w:cs="Arial"/>
          <w:b/>
          <w:sz w:val="28"/>
          <w:szCs w:val="28"/>
          <w:lang w:val="es-ES"/>
        </w:rPr>
        <w:t>.....</w:t>
      </w:r>
      <w:r w:rsidR="00522FA7" w:rsidRPr="002C0849">
        <w:rPr>
          <w:rFonts w:ascii="Arial" w:hAnsi="Arial" w:cs="Arial"/>
          <w:b/>
          <w:sz w:val="28"/>
          <w:szCs w:val="28"/>
          <w:lang w:val="es-ES"/>
        </w:rPr>
        <w:t>.… 2</w:t>
      </w:r>
      <w:r w:rsidR="004A7049" w:rsidRPr="002C0849">
        <w:rPr>
          <w:rFonts w:ascii="Arial" w:hAnsi="Arial" w:cs="Arial"/>
          <w:b/>
          <w:sz w:val="28"/>
          <w:szCs w:val="28"/>
          <w:lang w:val="es-ES"/>
        </w:rPr>
        <w:t>9</w:t>
      </w:r>
    </w:p>
    <w:p w14:paraId="1AE102A8" w14:textId="77777777" w:rsidR="003123A7" w:rsidRPr="002C0849" w:rsidRDefault="003123A7" w:rsidP="003123A7">
      <w:pPr>
        <w:pStyle w:val="ListParagraph"/>
        <w:ind w:left="1440"/>
        <w:rPr>
          <w:rFonts w:ascii="Arial" w:hAnsi="Arial" w:cs="Arial"/>
        </w:rPr>
      </w:pPr>
    </w:p>
    <w:p w14:paraId="452F9842" w14:textId="77777777" w:rsidR="0063312A" w:rsidRPr="002C0849" w:rsidRDefault="0063312A" w:rsidP="0063312A">
      <w:pPr>
        <w:pStyle w:val="ListParagraph"/>
        <w:ind w:left="1080"/>
        <w:rPr>
          <w:rFonts w:ascii="Arial" w:hAnsi="Arial" w:cs="Arial"/>
        </w:rPr>
      </w:pPr>
    </w:p>
    <w:p w14:paraId="4DF102C7" w14:textId="77777777" w:rsidR="0063312A" w:rsidRPr="002C0849" w:rsidRDefault="0063312A" w:rsidP="00344378">
      <w:pPr>
        <w:pStyle w:val="ListParagraph"/>
        <w:numPr>
          <w:ilvl w:val="0"/>
          <w:numId w:val="1"/>
        </w:numPr>
        <w:rPr>
          <w:rFonts w:ascii="Arial" w:hAnsi="Arial" w:cs="Arial"/>
        </w:rPr>
      </w:pPr>
      <w:r w:rsidRPr="002C0849">
        <w:rPr>
          <w:rFonts w:ascii="Arial" w:hAnsi="Arial" w:cs="Arial"/>
          <w:b/>
          <w:sz w:val="28"/>
          <w:szCs w:val="28"/>
          <w:lang w:val="es-ES"/>
        </w:rPr>
        <w:t>Anexo. Otros Esquemas de Ejecución…………………</w:t>
      </w:r>
      <w:proofErr w:type="gramStart"/>
      <w:r w:rsidRPr="002C0849">
        <w:rPr>
          <w:rFonts w:ascii="Arial" w:hAnsi="Arial" w:cs="Arial"/>
          <w:b/>
          <w:sz w:val="28"/>
          <w:szCs w:val="28"/>
          <w:lang w:val="es-ES"/>
        </w:rPr>
        <w:t>…….</w:t>
      </w:r>
      <w:proofErr w:type="gramEnd"/>
      <w:r w:rsidRPr="002C0849">
        <w:rPr>
          <w:rFonts w:ascii="Arial" w:hAnsi="Arial" w:cs="Arial"/>
          <w:b/>
          <w:sz w:val="28"/>
          <w:szCs w:val="28"/>
          <w:lang w:val="es-ES"/>
        </w:rPr>
        <w:t>…3</w:t>
      </w:r>
      <w:r w:rsidR="004A7049" w:rsidRPr="002C0849">
        <w:rPr>
          <w:rFonts w:ascii="Arial" w:hAnsi="Arial" w:cs="Arial"/>
          <w:b/>
          <w:sz w:val="28"/>
          <w:szCs w:val="28"/>
          <w:lang w:val="es-ES"/>
        </w:rPr>
        <w:t>3</w:t>
      </w:r>
    </w:p>
    <w:p w14:paraId="32046E3A" w14:textId="77777777" w:rsidR="0063312A" w:rsidRPr="002C0849" w:rsidRDefault="0063312A" w:rsidP="0063312A">
      <w:pPr>
        <w:pStyle w:val="ListParagraph"/>
        <w:ind w:left="1080"/>
        <w:rPr>
          <w:rFonts w:ascii="Arial" w:hAnsi="Arial" w:cs="Arial"/>
        </w:rPr>
      </w:pPr>
    </w:p>
    <w:p w14:paraId="6F056A0E" w14:textId="77777777" w:rsidR="003123A7" w:rsidRPr="002C0849" w:rsidRDefault="003123A7" w:rsidP="003123A7">
      <w:pPr>
        <w:pStyle w:val="ListParagraph"/>
        <w:ind w:left="1440"/>
        <w:rPr>
          <w:rFonts w:ascii="Arial" w:hAnsi="Arial" w:cs="Arial"/>
        </w:rPr>
      </w:pPr>
    </w:p>
    <w:p w14:paraId="3DC283C3" w14:textId="77777777" w:rsidR="003123A7" w:rsidRPr="002C0849" w:rsidRDefault="003123A7" w:rsidP="003123A7">
      <w:pPr>
        <w:pStyle w:val="ListParagraph"/>
        <w:ind w:left="1440"/>
        <w:rPr>
          <w:rFonts w:ascii="Arial" w:hAnsi="Arial" w:cs="Arial"/>
        </w:rPr>
      </w:pPr>
    </w:p>
    <w:p w14:paraId="6A45A03C" w14:textId="77777777" w:rsidR="003123A7" w:rsidRPr="002C0849" w:rsidRDefault="003123A7" w:rsidP="003123A7">
      <w:pPr>
        <w:pStyle w:val="ListParagraph"/>
        <w:ind w:left="1440"/>
        <w:rPr>
          <w:rFonts w:ascii="Arial" w:hAnsi="Arial" w:cs="Arial"/>
        </w:rPr>
      </w:pPr>
    </w:p>
    <w:p w14:paraId="0C211A2E" w14:textId="77777777" w:rsidR="003123A7" w:rsidRPr="002C0849" w:rsidRDefault="003123A7" w:rsidP="003123A7">
      <w:pPr>
        <w:pStyle w:val="ListParagraph"/>
        <w:ind w:left="1440"/>
        <w:rPr>
          <w:rFonts w:ascii="Arial" w:hAnsi="Arial" w:cs="Arial"/>
        </w:rPr>
      </w:pPr>
    </w:p>
    <w:p w14:paraId="6CF61E44" w14:textId="77777777" w:rsidR="00C945BE" w:rsidRPr="002C0849" w:rsidRDefault="00C945BE" w:rsidP="003123A7">
      <w:pPr>
        <w:rPr>
          <w:rFonts w:ascii="Arial" w:hAnsi="Arial" w:cs="Arial"/>
        </w:rPr>
      </w:pPr>
    </w:p>
    <w:p w14:paraId="38F40273" w14:textId="77777777" w:rsidR="00C945BE" w:rsidRPr="002C0849" w:rsidRDefault="00C945BE" w:rsidP="00C945BE">
      <w:pPr>
        <w:pStyle w:val="ListParagraph"/>
        <w:rPr>
          <w:rFonts w:ascii="Arial" w:hAnsi="Arial" w:cs="Arial"/>
        </w:rPr>
      </w:pPr>
    </w:p>
    <w:p w14:paraId="040ED76A" w14:textId="77777777" w:rsidR="00C945BE" w:rsidRPr="002C0849" w:rsidRDefault="00C945BE" w:rsidP="00C945BE">
      <w:pPr>
        <w:pStyle w:val="ListParagraph"/>
        <w:rPr>
          <w:rFonts w:ascii="Arial" w:hAnsi="Arial" w:cs="Arial"/>
        </w:rPr>
      </w:pPr>
    </w:p>
    <w:p w14:paraId="486AA49F" w14:textId="77777777" w:rsidR="00C945BE" w:rsidRPr="002C0849" w:rsidRDefault="00C945BE" w:rsidP="00C945BE">
      <w:pPr>
        <w:pStyle w:val="ListParagraph"/>
        <w:rPr>
          <w:rFonts w:ascii="Arial" w:hAnsi="Arial" w:cs="Arial"/>
        </w:rPr>
      </w:pPr>
    </w:p>
    <w:p w14:paraId="3E3A3A8F" w14:textId="77777777" w:rsidR="00C945BE" w:rsidRPr="002C0849" w:rsidRDefault="00C945BE" w:rsidP="00C945BE">
      <w:pPr>
        <w:rPr>
          <w:rFonts w:ascii="Arial" w:hAnsi="Arial" w:cs="Arial"/>
        </w:rPr>
      </w:pPr>
    </w:p>
    <w:p w14:paraId="5AE54EC6" w14:textId="77777777" w:rsidR="00B7293C" w:rsidRPr="002C0849" w:rsidRDefault="00B7293C">
      <w:pPr>
        <w:rPr>
          <w:rFonts w:ascii="Arial" w:hAnsi="Arial" w:cs="Arial"/>
        </w:rPr>
      </w:pPr>
    </w:p>
    <w:p w14:paraId="2A0BDF11" w14:textId="77777777" w:rsidR="003123A7" w:rsidRPr="002C0849" w:rsidRDefault="003123A7">
      <w:pPr>
        <w:rPr>
          <w:rFonts w:ascii="Arial" w:hAnsi="Arial" w:cs="Arial"/>
        </w:rPr>
      </w:pPr>
    </w:p>
    <w:p w14:paraId="2479608D" w14:textId="77777777" w:rsidR="003123A7" w:rsidRPr="002C0849" w:rsidRDefault="003123A7">
      <w:pPr>
        <w:rPr>
          <w:rFonts w:ascii="Arial" w:hAnsi="Arial" w:cs="Arial"/>
        </w:rPr>
      </w:pPr>
    </w:p>
    <w:p w14:paraId="5F79BEBD" w14:textId="77777777" w:rsidR="003123A7" w:rsidRPr="002C0849" w:rsidRDefault="003123A7">
      <w:pPr>
        <w:rPr>
          <w:rFonts w:ascii="Arial" w:hAnsi="Arial" w:cs="Arial"/>
        </w:rPr>
      </w:pPr>
    </w:p>
    <w:p w14:paraId="5C97375E" w14:textId="77777777" w:rsidR="009A2FBA" w:rsidRPr="002C0849" w:rsidRDefault="009A2FBA">
      <w:pPr>
        <w:rPr>
          <w:rFonts w:ascii="Arial" w:hAnsi="Arial" w:cs="Arial"/>
        </w:rPr>
      </w:pPr>
    </w:p>
    <w:p w14:paraId="303401C4" w14:textId="77777777" w:rsidR="00A35745" w:rsidRPr="002C0849" w:rsidRDefault="00A35745" w:rsidP="00344378">
      <w:pPr>
        <w:pStyle w:val="ListParagraph"/>
        <w:numPr>
          <w:ilvl w:val="0"/>
          <w:numId w:val="2"/>
        </w:numPr>
        <w:ind w:left="720"/>
        <w:jc w:val="both"/>
        <w:rPr>
          <w:rFonts w:ascii="Arial" w:hAnsi="Arial" w:cs="Arial"/>
        </w:rPr>
      </w:pPr>
      <w:r w:rsidRPr="002C0849">
        <w:rPr>
          <w:rFonts w:ascii="Arial" w:hAnsi="Arial" w:cs="Arial"/>
          <w:b/>
          <w:sz w:val="28"/>
          <w:szCs w:val="28"/>
          <w:lang w:val="es-ES"/>
        </w:rPr>
        <w:t>Introducción</w:t>
      </w:r>
    </w:p>
    <w:p w14:paraId="56349644" w14:textId="77777777" w:rsidR="00A35745" w:rsidRPr="002C0849" w:rsidRDefault="00A35745" w:rsidP="003F0A02">
      <w:pPr>
        <w:pStyle w:val="ListParagraph"/>
        <w:ind w:hanging="720"/>
        <w:jc w:val="both"/>
        <w:rPr>
          <w:rFonts w:ascii="Arial" w:hAnsi="Arial" w:cs="Arial"/>
        </w:rPr>
      </w:pPr>
    </w:p>
    <w:p w14:paraId="4BECB82F" w14:textId="46EBE90F" w:rsidR="0016474D" w:rsidRPr="002C0849" w:rsidRDefault="00226A7E" w:rsidP="00F612EB">
      <w:pPr>
        <w:pStyle w:val="ListParagraph"/>
        <w:ind w:left="0"/>
        <w:jc w:val="both"/>
        <w:rPr>
          <w:rFonts w:ascii="Arial" w:hAnsi="Arial" w:cs="Arial"/>
          <w:sz w:val="22"/>
          <w:szCs w:val="22"/>
        </w:rPr>
      </w:pPr>
      <w:r w:rsidRPr="002C0849">
        <w:rPr>
          <w:rFonts w:ascii="Arial" w:hAnsi="Arial" w:cs="Arial"/>
          <w:sz w:val="22"/>
          <w:szCs w:val="22"/>
        </w:rPr>
        <w:t>El objetivo de</w:t>
      </w:r>
      <w:r w:rsidR="00F95E39" w:rsidRPr="002C0849">
        <w:rPr>
          <w:rFonts w:ascii="Arial" w:hAnsi="Arial" w:cs="Arial"/>
          <w:sz w:val="22"/>
          <w:szCs w:val="22"/>
        </w:rPr>
        <w:t xml:space="preserve"> este documento es presentar </w:t>
      </w:r>
      <w:r w:rsidR="00870B53" w:rsidRPr="002C0849">
        <w:rPr>
          <w:rFonts w:ascii="Arial" w:hAnsi="Arial" w:cs="Arial"/>
          <w:sz w:val="22"/>
          <w:szCs w:val="22"/>
        </w:rPr>
        <w:t>el esquema de ejecución del Programa de Desarrollo la Infraestructura Vial en Guatemala</w:t>
      </w:r>
      <w:r w:rsidR="00931925" w:rsidRPr="002C0849">
        <w:rPr>
          <w:rFonts w:ascii="Arial" w:hAnsi="Arial" w:cs="Arial"/>
          <w:sz w:val="22"/>
          <w:szCs w:val="22"/>
          <w:vertAlign w:val="superscript"/>
        </w:rPr>
        <w:footnoteReference w:id="2"/>
      </w:r>
      <w:r w:rsidR="00870B53" w:rsidRPr="002C0849">
        <w:rPr>
          <w:rFonts w:ascii="Arial" w:hAnsi="Arial" w:cs="Arial"/>
          <w:sz w:val="22"/>
          <w:szCs w:val="22"/>
        </w:rPr>
        <w:t>, a implementar a través de un préstamo del Banco Interamericano de Desarrollo con la República de Guatemala</w:t>
      </w:r>
      <w:r w:rsidR="00FE63A2" w:rsidRPr="002C0849">
        <w:rPr>
          <w:rFonts w:ascii="Arial" w:hAnsi="Arial" w:cs="Arial"/>
          <w:sz w:val="22"/>
          <w:szCs w:val="22"/>
        </w:rPr>
        <w:t xml:space="preserve">, como instrumento para optimizar los procesos de planificación, diseño, contratación, ejecución y administración de los proyectos </w:t>
      </w:r>
      <w:r w:rsidR="006C36DA" w:rsidRPr="002C0849">
        <w:rPr>
          <w:rFonts w:ascii="Arial" w:hAnsi="Arial" w:cs="Arial"/>
          <w:sz w:val="22"/>
          <w:szCs w:val="22"/>
        </w:rPr>
        <w:t xml:space="preserve">que será implementados con </w:t>
      </w:r>
      <w:r w:rsidR="00FE63A2" w:rsidRPr="002C0849">
        <w:rPr>
          <w:rFonts w:ascii="Arial" w:hAnsi="Arial" w:cs="Arial"/>
          <w:sz w:val="22"/>
          <w:szCs w:val="22"/>
        </w:rPr>
        <w:t>financia</w:t>
      </w:r>
      <w:r w:rsidR="004F0AC2" w:rsidRPr="002C0849">
        <w:rPr>
          <w:rFonts w:ascii="Arial" w:hAnsi="Arial" w:cs="Arial"/>
          <w:sz w:val="22"/>
          <w:szCs w:val="22"/>
        </w:rPr>
        <w:t>miento del</w:t>
      </w:r>
      <w:r w:rsidR="00FE63A2" w:rsidRPr="002C0849">
        <w:rPr>
          <w:rFonts w:ascii="Arial" w:hAnsi="Arial" w:cs="Arial"/>
          <w:sz w:val="22"/>
          <w:szCs w:val="22"/>
        </w:rPr>
        <w:t xml:space="preserve"> Programa</w:t>
      </w:r>
      <w:r w:rsidR="00870B53" w:rsidRPr="002C0849">
        <w:rPr>
          <w:rFonts w:ascii="Arial" w:hAnsi="Arial" w:cs="Arial"/>
          <w:sz w:val="22"/>
          <w:szCs w:val="22"/>
        </w:rPr>
        <w:t>.</w:t>
      </w:r>
      <w:r w:rsidR="00DB6205" w:rsidRPr="002C0849">
        <w:rPr>
          <w:rFonts w:ascii="Arial" w:hAnsi="Arial" w:cs="Arial"/>
          <w:sz w:val="22"/>
          <w:szCs w:val="22"/>
        </w:rPr>
        <w:t xml:space="preserve"> </w:t>
      </w:r>
      <w:r w:rsidR="00870B53" w:rsidRPr="002C0849">
        <w:rPr>
          <w:rFonts w:ascii="Arial" w:hAnsi="Arial" w:cs="Arial"/>
          <w:sz w:val="22"/>
          <w:szCs w:val="22"/>
        </w:rPr>
        <w:t xml:space="preserve"> </w:t>
      </w:r>
    </w:p>
    <w:p w14:paraId="5362B26C" w14:textId="77777777" w:rsidR="00440B1E" w:rsidRPr="002C0849" w:rsidRDefault="00440B1E" w:rsidP="003771B4">
      <w:pPr>
        <w:pStyle w:val="ListParagraph"/>
        <w:ind w:left="0"/>
        <w:jc w:val="both"/>
        <w:rPr>
          <w:rFonts w:ascii="Arial" w:hAnsi="Arial" w:cs="Arial"/>
          <w:sz w:val="22"/>
          <w:szCs w:val="22"/>
        </w:rPr>
      </w:pPr>
    </w:p>
    <w:p w14:paraId="0C63C0CA" w14:textId="5CA60448" w:rsidR="0016474D" w:rsidRPr="002C0849" w:rsidRDefault="00CE27FC" w:rsidP="003F0A02">
      <w:pPr>
        <w:jc w:val="both"/>
        <w:rPr>
          <w:rFonts w:ascii="Arial" w:hAnsi="Arial" w:cs="Arial"/>
          <w:sz w:val="22"/>
          <w:szCs w:val="22"/>
        </w:rPr>
      </w:pPr>
      <w:r w:rsidRPr="002C0849">
        <w:rPr>
          <w:rFonts w:ascii="Arial" w:hAnsi="Arial" w:cs="Arial"/>
          <w:sz w:val="22"/>
          <w:szCs w:val="22"/>
        </w:rPr>
        <w:t>S</w:t>
      </w:r>
      <w:r w:rsidR="00931925" w:rsidRPr="002C0849">
        <w:rPr>
          <w:rFonts w:ascii="Arial" w:hAnsi="Arial" w:cs="Arial"/>
          <w:sz w:val="22"/>
          <w:szCs w:val="22"/>
        </w:rPr>
        <w:t xml:space="preserve">e </w:t>
      </w:r>
      <w:r w:rsidR="00B37D9A" w:rsidRPr="002C0849">
        <w:rPr>
          <w:rFonts w:ascii="Arial" w:hAnsi="Arial" w:cs="Arial"/>
          <w:sz w:val="22"/>
          <w:szCs w:val="22"/>
        </w:rPr>
        <w:t xml:space="preserve">resumen </w:t>
      </w:r>
      <w:r w:rsidR="00931925" w:rsidRPr="002C0849">
        <w:rPr>
          <w:rFonts w:ascii="Arial" w:hAnsi="Arial" w:cs="Arial"/>
          <w:sz w:val="22"/>
          <w:szCs w:val="22"/>
        </w:rPr>
        <w:t>lecciones aprendidas</w:t>
      </w:r>
      <w:r w:rsidR="00B37D9A" w:rsidRPr="002C0849">
        <w:rPr>
          <w:rFonts w:ascii="Arial" w:hAnsi="Arial" w:cs="Arial"/>
          <w:sz w:val="22"/>
          <w:szCs w:val="22"/>
        </w:rPr>
        <w:t xml:space="preserve"> </w:t>
      </w:r>
      <w:r w:rsidR="00931925" w:rsidRPr="002C0849">
        <w:rPr>
          <w:rFonts w:ascii="Arial" w:hAnsi="Arial" w:cs="Arial"/>
          <w:sz w:val="22"/>
          <w:szCs w:val="22"/>
        </w:rPr>
        <w:t xml:space="preserve">de esquemas de ejecución </w:t>
      </w:r>
      <w:r w:rsidR="00B37D9A" w:rsidRPr="002C0849">
        <w:rPr>
          <w:rFonts w:ascii="Arial" w:hAnsi="Arial" w:cs="Arial"/>
          <w:sz w:val="22"/>
          <w:szCs w:val="22"/>
        </w:rPr>
        <w:t xml:space="preserve">previamente implementados en operaciones </w:t>
      </w:r>
      <w:r w:rsidR="00931925" w:rsidRPr="002C0849">
        <w:rPr>
          <w:rFonts w:ascii="Arial" w:hAnsi="Arial" w:cs="Arial"/>
          <w:sz w:val="22"/>
          <w:szCs w:val="22"/>
        </w:rPr>
        <w:t xml:space="preserve">del Banco en Guatemala y </w:t>
      </w:r>
      <w:r w:rsidR="00B37D9A" w:rsidRPr="002C0849">
        <w:rPr>
          <w:rFonts w:ascii="Arial" w:hAnsi="Arial" w:cs="Arial"/>
          <w:sz w:val="22"/>
          <w:szCs w:val="22"/>
        </w:rPr>
        <w:t>algunos p</w:t>
      </w:r>
      <w:r w:rsidR="00931925" w:rsidRPr="002C0849">
        <w:rPr>
          <w:rFonts w:ascii="Arial" w:hAnsi="Arial" w:cs="Arial"/>
          <w:sz w:val="22"/>
          <w:szCs w:val="22"/>
        </w:rPr>
        <w:t>aíses de la región</w:t>
      </w:r>
      <w:r w:rsidR="00B37D9A" w:rsidRPr="002C0849">
        <w:rPr>
          <w:rFonts w:ascii="Arial" w:hAnsi="Arial" w:cs="Arial"/>
          <w:sz w:val="22"/>
          <w:szCs w:val="22"/>
        </w:rPr>
        <w:t xml:space="preserve">, que </w:t>
      </w:r>
      <w:r w:rsidR="003F0A02" w:rsidRPr="002C0849">
        <w:rPr>
          <w:rFonts w:ascii="Arial" w:hAnsi="Arial" w:cs="Arial"/>
          <w:sz w:val="22"/>
          <w:szCs w:val="22"/>
        </w:rPr>
        <w:t xml:space="preserve">resultan de mayor </w:t>
      </w:r>
      <w:r w:rsidR="00B37D9A" w:rsidRPr="002C0849">
        <w:rPr>
          <w:rFonts w:ascii="Arial" w:hAnsi="Arial" w:cs="Arial"/>
          <w:sz w:val="22"/>
          <w:szCs w:val="22"/>
        </w:rPr>
        <w:t>relevan</w:t>
      </w:r>
      <w:r w:rsidR="003F0A02" w:rsidRPr="002C0849">
        <w:rPr>
          <w:rFonts w:ascii="Arial" w:hAnsi="Arial" w:cs="Arial"/>
          <w:sz w:val="22"/>
          <w:szCs w:val="22"/>
        </w:rPr>
        <w:t>cia,</w:t>
      </w:r>
      <w:r w:rsidR="00B37D9A" w:rsidRPr="002C0849">
        <w:rPr>
          <w:rFonts w:ascii="Arial" w:hAnsi="Arial" w:cs="Arial"/>
          <w:sz w:val="22"/>
          <w:szCs w:val="22"/>
        </w:rPr>
        <w:t xml:space="preserve"> en el marco del objetivo y alcance del Programa</w:t>
      </w:r>
      <w:r w:rsidR="003F0A02" w:rsidRPr="002C0849">
        <w:rPr>
          <w:rFonts w:ascii="Arial" w:hAnsi="Arial" w:cs="Arial"/>
          <w:sz w:val="22"/>
          <w:szCs w:val="22"/>
        </w:rPr>
        <w:t>; s</w:t>
      </w:r>
      <w:r w:rsidR="00B37D9A" w:rsidRPr="002C0849">
        <w:rPr>
          <w:rFonts w:ascii="Arial" w:hAnsi="Arial" w:cs="Arial"/>
          <w:sz w:val="22"/>
          <w:szCs w:val="22"/>
        </w:rPr>
        <w:t>e presenta la estructura actual del Ministerio de Comunicación, Infraestructura y Vivienda – CIV como Organismo Ejecutor del Programa y</w:t>
      </w:r>
      <w:r w:rsidR="003F0A02" w:rsidRPr="002C0849">
        <w:rPr>
          <w:rFonts w:ascii="Arial" w:hAnsi="Arial" w:cs="Arial"/>
          <w:sz w:val="22"/>
          <w:szCs w:val="22"/>
        </w:rPr>
        <w:t>;</w:t>
      </w:r>
      <w:r w:rsidR="00B37D9A" w:rsidRPr="002C0849">
        <w:rPr>
          <w:rFonts w:ascii="Arial" w:hAnsi="Arial" w:cs="Arial"/>
          <w:sz w:val="22"/>
          <w:szCs w:val="22"/>
        </w:rPr>
        <w:t xml:space="preserve"> se resume el ob</w:t>
      </w:r>
      <w:r w:rsidR="0016474D" w:rsidRPr="002C0849">
        <w:rPr>
          <w:rFonts w:ascii="Arial" w:hAnsi="Arial" w:cs="Arial"/>
          <w:sz w:val="22"/>
          <w:szCs w:val="22"/>
        </w:rPr>
        <w:t>jetivo y alcance del Programa para mayor claridad de la relevancia del esquema propuesto, en el cumplimiento de los dichos objetivo y alcance.</w:t>
      </w:r>
      <w:r w:rsidR="00546B2A" w:rsidRPr="002C0849">
        <w:rPr>
          <w:rFonts w:ascii="Arial" w:hAnsi="Arial" w:cs="Arial"/>
          <w:sz w:val="22"/>
          <w:szCs w:val="22"/>
        </w:rPr>
        <w:t xml:space="preserve"> </w:t>
      </w:r>
      <w:r w:rsidR="00870B53" w:rsidRPr="002C0849">
        <w:rPr>
          <w:rFonts w:ascii="Arial" w:hAnsi="Arial" w:cs="Arial"/>
          <w:sz w:val="22"/>
          <w:szCs w:val="22"/>
        </w:rPr>
        <w:t>El esquema se explica</w:t>
      </w:r>
      <w:r w:rsidR="002F6AD7" w:rsidRPr="002C0849">
        <w:rPr>
          <w:rFonts w:ascii="Arial" w:hAnsi="Arial" w:cs="Arial"/>
          <w:sz w:val="22"/>
          <w:szCs w:val="22"/>
        </w:rPr>
        <w:t xml:space="preserve"> a través de tres </w:t>
      </w:r>
      <w:r w:rsidR="00EF235D" w:rsidRPr="002C0849">
        <w:rPr>
          <w:rFonts w:ascii="Arial" w:hAnsi="Arial" w:cs="Arial"/>
          <w:sz w:val="22"/>
          <w:szCs w:val="22"/>
        </w:rPr>
        <w:t xml:space="preserve">aspectos: </w:t>
      </w:r>
    </w:p>
    <w:p w14:paraId="69E7B9E8" w14:textId="77777777" w:rsidR="00440B1E" w:rsidRPr="002C0849" w:rsidRDefault="00440B1E" w:rsidP="003F0A02">
      <w:pPr>
        <w:jc w:val="both"/>
        <w:rPr>
          <w:rFonts w:ascii="Arial" w:hAnsi="Arial" w:cs="Arial"/>
          <w:sz w:val="22"/>
          <w:szCs w:val="22"/>
        </w:rPr>
      </w:pPr>
    </w:p>
    <w:p w14:paraId="79D3DFC8" w14:textId="77777777" w:rsidR="0016474D" w:rsidRPr="002C0849" w:rsidRDefault="0016474D" w:rsidP="00344378">
      <w:pPr>
        <w:pStyle w:val="ListParagraph"/>
        <w:numPr>
          <w:ilvl w:val="0"/>
          <w:numId w:val="3"/>
        </w:numPr>
        <w:jc w:val="both"/>
        <w:rPr>
          <w:rFonts w:ascii="Arial" w:hAnsi="Arial" w:cs="Arial"/>
          <w:sz w:val="22"/>
          <w:szCs w:val="22"/>
        </w:rPr>
      </w:pPr>
      <w:r w:rsidRPr="002C0849">
        <w:rPr>
          <w:rFonts w:ascii="Arial" w:hAnsi="Arial" w:cs="Arial"/>
          <w:b/>
          <w:sz w:val="22"/>
          <w:szCs w:val="22"/>
        </w:rPr>
        <w:t>L</w:t>
      </w:r>
      <w:r w:rsidR="00F95E39" w:rsidRPr="002C0849">
        <w:rPr>
          <w:rFonts w:ascii="Arial" w:hAnsi="Arial" w:cs="Arial"/>
          <w:b/>
          <w:sz w:val="22"/>
          <w:szCs w:val="22"/>
        </w:rPr>
        <w:t>ineamientos generales</w:t>
      </w:r>
      <w:r w:rsidR="00EF235D" w:rsidRPr="002C0849">
        <w:rPr>
          <w:rFonts w:ascii="Arial" w:hAnsi="Arial" w:cs="Arial"/>
          <w:sz w:val="22"/>
          <w:szCs w:val="22"/>
        </w:rPr>
        <w:t xml:space="preserve">; </w:t>
      </w:r>
      <w:r w:rsidRPr="002C0849">
        <w:rPr>
          <w:rFonts w:ascii="Arial" w:hAnsi="Arial" w:cs="Arial"/>
          <w:sz w:val="22"/>
          <w:szCs w:val="22"/>
        </w:rPr>
        <w:t xml:space="preserve">hace referencia a </w:t>
      </w:r>
      <w:r w:rsidR="00EF235D" w:rsidRPr="002C0849">
        <w:rPr>
          <w:rFonts w:ascii="Arial" w:hAnsi="Arial" w:cs="Arial"/>
          <w:sz w:val="22"/>
          <w:szCs w:val="22"/>
        </w:rPr>
        <w:t>los principios</w:t>
      </w:r>
      <w:r w:rsidR="00CE27FC" w:rsidRPr="002C0849">
        <w:rPr>
          <w:rFonts w:ascii="Arial" w:hAnsi="Arial" w:cs="Arial"/>
          <w:sz w:val="22"/>
          <w:szCs w:val="22"/>
        </w:rPr>
        <w:t xml:space="preserve"> orientadores básicos</w:t>
      </w:r>
      <w:r w:rsidR="00EF235D" w:rsidRPr="002C0849">
        <w:rPr>
          <w:rFonts w:ascii="Arial" w:hAnsi="Arial" w:cs="Arial"/>
          <w:sz w:val="22"/>
          <w:szCs w:val="22"/>
        </w:rPr>
        <w:t xml:space="preserve"> y resultados esperados del esquema</w:t>
      </w:r>
      <w:r w:rsidRPr="002C0849">
        <w:rPr>
          <w:rFonts w:ascii="Arial" w:hAnsi="Arial" w:cs="Arial"/>
          <w:sz w:val="22"/>
          <w:szCs w:val="22"/>
        </w:rPr>
        <w:t xml:space="preserve"> de ejecución definido.</w:t>
      </w:r>
      <w:r w:rsidR="00EF235D" w:rsidRPr="002C0849">
        <w:rPr>
          <w:rFonts w:ascii="Arial" w:hAnsi="Arial" w:cs="Arial"/>
          <w:sz w:val="22"/>
          <w:szCs w:val="22"/>
        </w:rPr>
        <w:t xml:space="preserve"> </w:t>
      </w:r>
    </w:p>
    <w:p w14:paraId="503CE814" w14:textId="407C20FB" w:rsidR="0016474D" w:rsidRPr="002C0849" w:rsidRDefault="0016474D" w:rsidP="00344378">
      <w:pPr>
        <w:pStyle w:val="ListParagraph"/>
        <w:numPr>
          <w:ilvl w:val="0"/>
          <w:numId w:val="3"/>
        </w:numPr>
        <w:jc w:val="both"/>
        <w:rPr>
          <w:rFonts w:ascii="Arial" w:hAnsi="Arial" w:cs="Arial"/>
          <w:sz w:val="22"/>
          <w:szCs w:val="22"/>
        </w:rPr>
      </w:pPr>
      <w:r w:rsidRPr="002C0849">
        <w:rPr>
          <w:rFonts w:ascii="Arial" w:hAnsi="Arial" w:cs="Arial"/>
          <w:b/>
          <w:sz w:val="22"/>
          <w:szCs w:val="22"/>
        </w:rPr>
        <w:t>E</w:t>
      </w:r>
      <w:r w:rsidR="00EF235D" w:rsidRPr="002C0849">
        <w:rPr>
          <w:rFonts w:ascii="Arial" w:hAnsi="Arial" w:cs="Arial"/>
          <w:b/>
          <w:sz w:val="22"/>
          <w:szCs w:val="22"/>
        </w:rPr>
        <w:t xml:space="preserve">structura </w:t>
      </w:r>
      <w:r w:rsidR="00870B53" w:rsidRPr="002C0849">
        <w:rPr>
          <w:rFonts w:ascii="Arial" w:hAnsi="Arial" w:cs="Arial"/>
          <w:b/>
          <w:sz w:val="22"/>
          <w:szCs w:val="22"/>
        </w:rPr>
        <w:t>funcional</w:t>
      </w:r>
      <w:r w:rsidR="00EF235D" w:rsidRPr="002C0849">
        <w:rPr>
          <w:rFonts w:ascii="Arial" w:hAnsi="Arial" w:cs="Arial"/>
          <w:sz w:val="22"/>
          <w:szCs w:val="22"/>
        </w:rPr>
        <w:t xml:space="preserve">; </w:t>
      </w:r>
      <w:r w:rsidRPr="002C0849">
        <w:rPr>
          <w:rFonts w:ascii="Arial" w:hAnsi="Arial" w:cs="Arial"/>
          <w:sz w:val="22"/>
          <w:szCs w:val="22"/>
        </w:rPr>
        <w:t xml:space="preserve">presenta </w:t>
      </w:r>
      <w:r w:rsidR="00EF235D" w:rsidRPr="002C0849">
        <w:rPr>
          <w:rFonts w:ascii="Arial" w:hAnsi="Arial" w:cs="Arial"/>
          <w:sz w:val="22"/>
          <w:szCs w:val="22"/>
        </w:rPr>
        <w:t xml:space="preserve">el organigrama y </w:t>
      </w:r>
      <w:r w:rsidRPr="002C0849">
        <w:rPr>
          <w:rFonts w:ascii="Arial" w:hAnsi="Arial" w:cs="Arial"/>
          <w:sz w:val="22"/>
          <w:szCs w:val="22"/>
        </w:rPr>
        <w:t xml:space="preserve">las </w:t>
      </w:r>
      <w:r w:rsidR="00EF235D" w:rsidRPr="002C0849">
        <w:rPr>
          <w:rFonts w:ascii="Arial" w:hAnsi="Arial" w:cs="Arial"/>
          <w:sz w:val="22"/>
          <w:szCs w:val="22"/>
        </w:rPr>
        <w:t>funcion</w:t>
      </w:r>
      <w:r w:rsidR="00CE27FC" w:rsidRPr="002C0849">
        <w:rPr>
          <w:rFonts w:ascii="Arial" w:hAnsi="Arial" w:cs="Arial"/>
          <w:sz w:val="22"/>
          <w:szCs w:val="22"/>
        </w:rPr>
        <w:t>es</w:t>
      </w:r>
      <w:r w:rsidRPr="002C0849">
        <w:rPr>
          <w:rFonts w:ascii="Arial" w:hAnsi="Arial" w:cs="Arial"/>
          <w:sz w:val="22"/>
          <w:szCs w:val="22"/>
        </w:rPr>
        <w:t xml:space="preserve"> a través de las cuales, e</w:t>
      </w:r>
      <w:r w:rsidR="00EF235D" w:rsidRPr="002C0849">
        <w:rPr>
          <w:rFonts w:ascii="Arial" w:hAnsi="Arial" w:cs="Arial"/>
          <w:sz w:val="22"/>
          <w:szCs w:val="22"/>
        </w:rPr>
        <w:t>l esquema</w:t>
      </w:r>
      <w:r w:rsidRPr="002C0849">
        <w:rPr>
          <w:rFonts w:ascii="Arial" w:hAnsi="Arial" w:cs="Arial"/>
          <w:sz w:val="22"/>
          <w:szCs w:val="22"/>
        </w:rPr>
        <w:t xml:space="preserve"> </w:t>
      </w:r>
      <w:r w:rsidR="002F6AD7" w:rsidRPr="002C0849">
        <w:rPr>
          <w:rFonts w:ascii="Arial" w:hAnsi="Arial" w:cs="Arial"/>
          <w:sz w:val="22"/>
          <w:szCs w:val="22"/>
        </w:rPr>
        <w:t xml:space="preserve">de </w:t>
      </w:r>
      <w:r w:rsidR="00AF0D2F" w:rsidRPr="002C0849">
        <w:rPr>
          <w:rFonts w:ascii="Arial" w:hAnsi="Arial" w:cs="Arial"/>
          <w:sz w:val="22"/>
          <w:szCs w:val="22"/>
        </w:rPr>
        <w:t>ejecución</w:t>
      </w:r>
      <w:r w:rsidR="002F6AD7" w:rsidRPr="002C0849">
        <w:rPr>
          <w:rFonts w:ascii="Arial" w:hAnsi="Arial" w:cs="Arial"/>
          <w:sz w:val="22"/>
          <w:szCs w:val="22"/>
        </w:rPr>
        <w:t xml:space="preserve"> </w:t>
      </w:r>
      <w:r w:rsidRPr="002C0849">
        <w:rPr>
          <w:rFonts w:ascii="Arial" w:hAnsi="Arial" w:cs="Arial"/>
          <w:sz w:val="22"/>
          <w:szCs w:val="22"/>
        </w:rPr>
        <w:t xml:space="preserve">permitirá el cumplimiento de las actividades </w:t>
      </w:r>
      <w:r w:rsidR="002F6AD7" w:rsidRPr="002C0849">
        <w:rPr>
          <w:rFonts w:ascii="Arial" w:hAnsi="Arial" w:cs="Arial"/>
          <w:sz w:val="22"/>
          <w:szCs w:val="22"/>
        </w:rPr>
        <w:t xml:space="preserve">definidas para el </w:t>
      </w:r>
      <w:r w:rsidRPr="002C0849">
        <w:rPr>
          <w:rFonts w:ascii="Arial" w:hAnsi="Arial" w:cs="Arial"/>
          <w:sz w:val="22"/>
          <w:szCs w:val="22"/>
        </w:rPr>
        <w:t>Programa.</w:t>
      </w:r>
      <w:r w:rsidR="00EF235D" w:rsidRPr="002C0849">
        <w:rPr>
          <w:rFonts w:ascii="Arial" w:hAnsi="Arial" w:cs="Arial"/>
          <w:sz w:val="22"/>
          <w:szCs w:val="22"/>
        </w:rPr>
        <w:t xml:space="preserve"> </w:t>
      </w:r>
    </w:p>
    <w:p w14:paraId="4BA01ACF" w14:textId="0E28DAE6" w:rsidR="0016474D" w:rsidRPr="002C0849" w:rsidRDefault="0016474D" w:rsidP="00344378">
      <w:pPr>
        <w:pStyle w:val="ListParagraph"/>
        <w:numPr>
          <w:ilvl w:val="0"/>
          <w:numId w:val="3"/>
        </w:numPr>
        <w:jc w:val="both"/>
        <w:rPr>
          <w:rFonts w:ascii="Arial" w:hAnsi="Arial" w:cs="Arial"/>
          <w:sz w:val="22"/>
          <w:szCs w:val="22"/>
        </w:rPr>
      </w:pPr>
      <w:r w:rsidRPr="002C0849">
        <w:rPr>
          <w:rFonts w:ascii="Arial" w:hAnsi="Arial" w:cs="Arial"/>
          <w:b/>
          <w:sz w:val="22"/>
          <w:szCs w:val="22"/>
        </w:rPr>
        <w:t>P</w:t>
      </w:r>
      <w:r w:rsidR="00F95E39" w:rsidRPr="002C0849">
        <w:rPr>
          <w:rFonts w:ascii="Arial" w:hAnsi="Arial" w:cs="Arial"/>
          <w:b/>
          <w:sz w:val="22"/>
          <w:szCs w:val="22"/>
        </w:rPr>
        <w:t>rocedimientos principales</w:t>
      </w:r>
      <w:r w:rsidR="00EF235D" w:rsidRPr="002C0849">
        <w:rPr>
          <w:rFonts w:ascii="Arial" w:hAnsi="Arial" w:cs="Arial"/>
          <w:sz w:val="22"/>
          <w:szCs w:val="22"/>
        </w:rPr>
        <w:t xml:space="preserve">; detalla los flujogramas asociados </w:t>
      </w:r>
      <w:r w:rsidR="000D7C12" w:rsidRPr="002C0849">
        <w:rPr>
          <w:rFonts w:ascii="Arial" w:hAnsi="Arial" w:cs="Arial"/>
          <w:sz w:val="22"/>
          <w:szCs w:val="22"/>
        </w:rPr>
        <w:t>a</w:t>
      </w:r>
      <w:r w:rsidR="00EF235D" w:rsidRPr="002C0849">
        <w:rPr>
          <w:rFonts w:ascii="Arial" w:hAnsi="Arial" w:cs="Arial"/>
          <w:sz w:val="22"/>
          <w:szCs w:val="22"/>
        </w:rPr>
        <w:t xml:space="preserve"> </w:t>
      </w:r>
      <w:r w:rsidR="000D7C12" w:rsidRPr="002C0849">
        <w:rPr>
          <w:rFonts w:ascii="Arial" w:hAnsi="Arial" w:cs="Arial"/>
          <w:sz w:val="22"/>
          <w:szCs w:val="22"/>
        </w:rPr>
        <w:t xml:space="preserve">las </w:t>
      </w:r>
      <w:r w:rsidR="00EF235D" w:rsidRPr="002C0849">
        <w:rPr>
          <w:rFonts w:ascii="Arial" w:hAnsi="Arial" w:cs="Arial"/>
          <w:sz w:val="22"/>
          <w:szCs w:val="22"/>
        </w:rPr>
        <w:t xml:space="preserve">actividades </w:t>
      </w:r>
      <w:r w:rsidR="00CE27FC" w:rsidRPr="002C0849">
        <w:rPr>
          <w:rFonts w:ascii="Arial" w:hAnsi="Arial" w:cs="Arial"/>
          <w:sz w:val="22"/>
          <w:szCs w:val="22"/>
        </w:rPr>
        <w:t xml:space="preserve">operativas </w:t>
      </w:r>
      <w:r w:rsidR="000D7C12" w:rsidRPr="002C0849">
        <w:rPr>
          <w:rFonts w:ascii="Arial" w:hAnsi="Arial" w:cs="Arial"/>
          <w:sz w:val="22"/>
          <w:szCs w:val="22"/>
        </w:rPr>
        <w:t>estratégicas</w:t>
      </w:r>
      <w:r w:rsidR="00CE27FC" w:rsidRPr="002C0849">
        <w:rPr>
          <w:rFonts w:ascii="Arial" w:hAnsi="Arial" w:cs="Arial"/>
          <w:sz w:val="22"/>
          <w:szCs w:val="22"/>
        </w:rPr>
        <w:t>, definidos para</w:t>
      </w:r>
      <w:r w:rsidR="00811D13" w:rsidRPr="002C0849">
        <w:rPr>
          <w:rFonts w:ascii="Arial" w:hAnsi="Arial" w:cs="Arial"/>
          <w:sz w:val="22"/>
          <w:szCs w:val="22"/>
        </w:rPr>
        <w:t xml:space="preserve"> </w:t>
      </w:r>
      <w:r w:rsidR="000D7C12" w:rsidRPr="002C0849">
        <w:rPr>
          <w:rFonts w:ascii="Arial" w:hAnsi="Arial" w:cs="Arial"/>
          <w:sz w:val="22"/>
          <w:szCs w:val="22"/>
        </w:rPr>
        <w:t xml:space="preserve">asegurar </w:t>
      </w:r>
      <w:r w:rsidR="00F612EB" w:rsidRPr="002C0849">
        <w:rPr>
          <w:rFonts w:ascii="Arial" w:hAnsi="Arial" w:cs="Arial"/>
          <w:sz w:val="22"/>
          <w:szCs w:val="22"/>
        </w:rPr>
        <w:t xml:space="preserve">que </w:t>
      </w:r>
      <w:r w:rsidR="000D7C12" w:rsidRPr="002C0849">
        <w:rPr>
          <w:rFonts w:ascii="Arial" w:hAnsi="Arial" w:cs="Arial"/>
          <w:sz w:val="22"/>
          <w:szCs w:val="22"/>
        </w:rPr>
        <w:t xml:space="preserve">el cumplimiento de los </w:t>
      </w:r>
      <w:r w:rsidR="00F612EB" w:rsidRPr="002C0849">
        <w:rPr>
          <w:rFonts w:ascii="Arial" w:hAnsi="Arial" w:cs="Arial"/>
          <w:sz w:val="22"/>
          <w:szCs w:val="22"/>
        </w:rPr>
        <w:t>lineamientos generales</w:t>
      </w:r>
      <w:r w:rsidR="006D389F" w:rsidRPr="002C0849">
        <w:rPr>
          <w:rFonts w:ascii="Arial" w:hAnsi="Arial" w:cs="Arial"/>
          <w:sz w:val="22"/>
          <w:szCs w:val="22"/>
        </w:rPr>
        <w:t xml:space="preserve"> </w:t>
      </w:r>
      <w:r w:rsidR="00F612EB" w:rsidRPr="002C0849">
        <w:rPr>
          <w:rFonts w:ascii="Arial" w:hAnsi="Arial" w:cs="Arial"/>
          <w:sz w:val="22"/>
          <w:szCs w:val="22"/>
        </w:rPr>
        <w:t xml:space="preserve">a través de la estructura </w:t>
      </w:r>
      <w:proofErr w:type="gramStart"/>
      <w:r w:rsidR="00F612EB" w:rsidRPr="002C0849">
        <w:rPr>
          <w:rFonts w:ascii="Arial" w:hAnsi="Arial" w:cs="Arial"/>
          <w:sz w:val="22"/>
          <w:szCs w:val="22"/>
        </w:rPr>
        <w:t>funcional</w:t>
      </w:r>
      <w:r w:rsidR="00811D13" w:rsidRPr="002C0849">
        <w:rPr>
          <w:rFonts w:ascii="Arial" w:hAnsi="Arial" w:cs="Arial"/>
          <w:sz w:val="22"/>
          <w:szCs w:val="22"/>
        </w:rPr>
        <w:t>,</w:t>
      </w:r>
      <w:proofErr w:type="gramEnd"/>
      <w:r w:rsidR="00811D13" w:rsidRPr="002C0849">
        <w:rPr>
          <w:rFonts w:ascii="Arial" w:hAnsi="Arial" w:cs="Arial"/>
          <w:sz w:val="22"/>
          <w:szCs w:val="22"/>
        </w:rPr>
        <w:t xml:space="preserve"> </w:t>
      </w:r>
      <w:r w:rsidR="00F612EB" w:rsidRPr="002C0849">
        <w:rPr>
          <w:rFonts w:ascii="Arial" w:hAnsi="Arial" w:cs="Arial"/>
          <w:sz w:val="22"/>
          <w:szCs w:val="22"/>
        </w:rPr>
        <w:t>permita alcanzar</w:t>
      </w:r>
      <w:r w:rsidR="00811D13" w:rsidRPr="002C0849">
        <w:rPr>
          <w:rFonts w:ascii="Arial" w:hAnsi="Arial" w:cs="Arial"/>
          <w:sz w:val="22"/>
          <w:szCs w:val="22"/>
        </w:rPr>
        <w:t xml:space="preserve"> los objetivos del Programa</w:t>
      </w:r>
      <w:r w:rsidR="000D7C12" w:rsidRPr="002C0849">
        <w:rPr>
          <w:rFonts w:ascii="Arial" w:hAnsi="Arial" w:cs="Arial"/>
          <w:sz w:val="22"/>
          <w:szCs w:val="22"/>
        </w:rPr>
        <w:t>. Incluye flujograma</w:t>
      </w:r>
      <w:r w:rsidR="00811D13" w:rsidRPr="002C0849">
        <w:rPr>
          <w:rFonts w:ascii="Arial" w:hAnsi="Arial" w:cs="Arial"/>
          <w:sz w:val="22"/>
          <w:szCs w:val="22"/>
        </w:rPr>
        <w:t>s</w:t>
      </w:r>
      <w:r w:rsidR="000D7C12" w:rsidRPr="002C0849">
        <w:rPr>
          <w:rFonts w:ascii="Arial" w:hAnsi="Arial" w:cs="Arial"/>
          <w:sz w:val="22"/>
          <w:szCs w:val="22"/>
        </w:rPr>
        <w:t xml:space="preserve"> de</w:t>
      </w:r>
      <w:r w:rsidR="00811D13" w:rsidRPr="002C0849">
        <w:rPr>
          <w:rFonts w:ascii="Arial" w:hAnsi="Arial" w:cs="Arial"/>
          <w:sz w:val="22"/>
          <w:szCs w:val="22"/>
        </w:rPr>
        <w:t xml:space="preserve"> cuatro actividades estratégica</w:t>
      </w:r>
      <w:r w:rsidR="00F612EB" w:rsidRPr="002C0849">
        <w:rPr>
          <w:rFonts w:ascii="Arial" w:hAnsi="Arial" w:cs="Arial"/>
          <w:sz w:val="22"/>
          <w:szCs w:val="22"/>
        </w:rPr>
        <w:t>s</w:t>
      </w:r>
      <w:r w:rsidR="00811D13" w:rsidRPr="002C0849">
        <w:rPr>
          <w:rFonts w:ascii="Arial" w:hAnsi="Arial" w:cs="Arial"/>
          <w:sz w:val="22"/>
          <w:szCs w:val="22"/>
        </w:rPr>
        <w:t xml:space="preserve">: </w:t>
      </w:r>
      <w:r w:rsidR="00EF235D" w:rsidRPr="002C0849">
        <w:rPr>
          <w:rFonts w:ascii="Arial" w:hAnsi="Arial" w:cs="Arial"/>
          <w:sz w:val="22"/>
          <w:szCs w:val="22"/>
        </w:rPr>
        <w:t>planificación</w:t>
      </w:r>
      <w:r w:rsidR="00811D13" w:rsidRPr="002C0849">
        <w:rPr>
          <w:rFonts w:ascii="Arial" w:hAnsi="Arial" w:cs="Arial"/>
          <w:sz w:val="22"/>
          <w:szCs w:val="22"/>
        </w:rPr>
        <w:t xml:space="preserve"> del programa</w:t>
      </w:r>
      <w:r w:rsidR="00EF235D" w:rsidRPr="002C0849">
        <w:rPr>
          <w:rFonts w:ascii="Arial" w:hAnsi="Arial" w:cs="Arial"/>
          <w:sz w:val="22"/>
          <w:szCs w:val="22"/>
        </w:rPr>
        <w:t xml:space="preserve">, </w:t>
      </w:r>
      <w:r w:rsidR="00811D13" w:rsidRPr="002C0849">
        <w:rPr>
          <w:rFonts w:ascii="Arial" w:hAnsi="Arial" w:cs="Arial"/>
          <w:sz w:val="22"/>
          <w:szCs w:val="22"/>
        </w:rPr>
        <w:t xml:space="preserve">procesos </w:t>
      </w:r>
      <w:r w:rsidR="00EF235D" w:rsidRPr="002C0849">
        <w:rPr>
          <w:rFonts w:ascii="Arial" w:hAnsi="Arial" w:cs="Arial"/>
          <w:sz w:val="22"/>
          <w:szCs w:val="22"/>
        </w:rPr>
        <w:t>licita</w:t>
      </w:r>
      <w:r w:rsidR="00811D13" w:rsidRPr="002C0849">
        <w:rPr>
          <w:rFonts w:ascii="Arial" w:hAnsi="Arial" w:cs="Arial"/>
          <w:sz w:val="22"/>
          <w:szCs w:val="22"/>
        </w:rPr>
        <w:t>torios</w:t>
      </w:r>
      <w:r w:rsidR="00EF235D" w:rsidRPr="002C0849">
        <w:rPr>
          <w:rFonts w:ascii="Arial" w:hAnsi="Arial" w:cs="Arial"/>
          <w:sz w:val="22"/>
          <w:szCs w:val="22"/>
        </w:rPr>
        <w:t>, desembolsos y</w:t>
      </w:r>
      <w:r w:rsidR="00811D13" w:rsidRPr="002C0849">
        <w:rPr>
          <w:rFonts w:ascii="Arial" w:hAnsi="Arial" w:cs="Arial"/>
          <w:sz w:val="22"/>
          <w:szCs w:val="22"/>
        </w:rPr>
        <w:t>,</w:t>
      </w:r>
      <w:r w:rsidR="00EF235D" w:rsidRPr="002C0849">
        <w:rPr>
          <w:rFonts w:ascii="Arial" w:hAnsi="Arial" w:cs="Arial"/>
          <w:sz w:val="22"/>
          <w:szCs w:val="22"/>
        </w:rPr>
        <w:t xml:space="preserve"> gestión </w:t>
      </w:r>
      <w:r w:rsidR="00811D13" w:rsidRPr="002C0849">
        <w:rPr>
          <w:rFonts w:ascii="Arial" w:hAnsi="Arial" w:cs="Arial"/>
          <w:sz w:val="22"/>
          <w:szCs w:val="22"/>
        </w:rPr>
        <w:t>de obra</w:t>
      </w:r>
      <w:r w:rsidR="00EF235D" w:rsidRPr="002C0849">
        <w:rPr>
          <w:rFonts w:ascii="Arial" w:hAnsi="Arial" w:cs="Arial"/>
          <w:sz w:val="22"/>
          <w:szCs w:val="22"/>
        </w:rPr>
        <w:t xml:space="preserve">. </w:t>
      </w:r>
    </w:p>
    <w:p w14:paraId="58316558" w14:textId="77777777" w:rsidR="0016474D" w:rsidRPr="002C0849" w:rsidRDefault="0016474D" w:rsidP="003F0A02">
      <w:pPr>
        <w:jc w:val="both"/>
        <w:rPr>
          <w:rFonts w:ascii="Arial" w:hAnsi="Arial" w:cs="Arial"/>
          <w:sz w:val="22"/>
          <w:szCs w:val="22"/>
        </w:rPr>
      </w:pPr>
    </w:p>
    <w:p w14:paraId="7A09BB41" w14:textId="6BA2D9C3" w:rsidR="00440B1E" w:rsidRPr="002C0849" w:rsidRDefault="00931925" w:rsidP="009618FE">
      <w:pPr>
        <w:jc w:val="both"/>
        <w:rPr>
          <w:rFonts w:ascii="Arial" w:hAnsi="Arial" w:cs="Arial"/>
          <w:sz w:val="22"/>
          <w:szCs w:val="22"/>
        </w:rPr>
      </w:pPr>
      <w:r w:rsidRPr="002C0849">
        <w:rPr>
          <w:rFonts w:ascii="Arial" w:hAnsi="Arial" w:cs="Arial"/>
          <w:sz w:val="22"/>
          <w:szCs w:val="22"/>
        </w:rPr>
        <w:t>Finalmente</w:t>
      </w:r>
      <w:r w:rsidR="00EF235D" w:rsidRPr="002C0849">
        <w:rPr>
          <w:rFonts w:ascii="Arial" w:hAnsi="Arial" w:cs="Arial"/>
          <w:sz w:val="22"/>
          <w:szCs w:val="22"/>
        </w:rPr>
        <w:t xml:space="preserve">, se indican los mecanismos </w:t>
      </w:r>
      <w:r w:rsidRPr="002C0849">
        <w:rPr>
          <w:rFonts w:ascii="Arial" w:hAnsi="Arial" w:cs="Arial"/>
          <w:sz w:val="22"/>
          <w:szCs w:val="22"/>
        </w:rPr>
        <w:t xml:space="preserve">necesarios </w:t>
      </w:r>
      <w:r w:rsidR="00EF235D" w:rsidRPr="002C0849">
        <w:rPr>
          <w:rFonts w:ascii="Arial" w:hAnsi="Arial" w:cs="Arial"/>
          <w:sz w:val="22"/>
          <w:szCs w:val="22"/>
        </w:rPr>
        <w:t xml:space="preserve">para la </w:t>
      </w:r>
      <w:r w:rsidRPr="002C0849">
        <w:rPr>
          <w:rFonts w:ascii="Arial" w:hAnsi="Arial" w:cs="Arial"/>
          <w:sz w:val="22"/>
          <w:szCs w:val="22"/>
        </w:rPr>
        <w:t xml:space="preserve">adecuada </w:t>
      </w:r>
      <w:r w:rsidR="00EF235D" w:rsidRPr="002C0849">
        <w:rPr>
          <w:rFonts w:ascii="Arial" w:hAnsi="Arial" w:cs="Arial"/>
          <w:sz w:val="22"/>
          <w:szCs w:val="22"/>
        </w:rPr>
        <w:t>implementación</w:t>
      </w:r>
      <w:r w:rsidR="003F0A02" w:rsidRPr="002C0849">
        <w:rPr>
          <w:rFonts w:ascii="Arial" w:hAnsi="Arial" w:cs="Arial"/>
          <w:sz w:val="22"/>
          <w:szCs w:val="22"/>
        </w:rPr>
        <w:t xml:space="preserve"> y seguimiento </w:t>
      </w:r>
      <w:r w:rsidRPr="002C0849">
        <w:rPr>
          <w:rFonts w:ascii="Arial" w:hAnsi="Arial" w:cs="Arial"/>
          <w:sz w:val="22"/>
          <w:szCs w:val="22"/>
        </w:rPr>
        <w:t xml:space="preserve">del esquema de </w:t>
      </w:r>
      <w:r w:rsidR="003F0A02" w:rsidRPr="002C0849">
        <w:rPr>
          <w:rFonts w:ascii="Arial" w:hAnsi="Arial" w:cs="Arial"/>
          <w:sz w:val="22"/>
          <w:szCs w:val="22"/>
        </w:rPr>
        <w:t xml:space="preserve">ejecución, a nivel del Contrato de Préstamo, y aquellos </w:t>
      </w:r>
      <w:r w:rsidR="00020051" w:rsidRPr="002C0849">
        <w:rPr>
          <w:rFonts w:ascii="Arial" w:hAnsi="Arial" w:cs="Arial"/>
          <w:sz w:val="22"/>
          <w:szCs w:val="22"/>
        </w:rPr>
        <w:t xml:space="preserve">necesarios </w:t>
      </w:r>
      <w:r w:rsidR="003F0A02" w:rsidRPr="002C0849">
        <w:rPr>
          <w:rFonts w:ascii="Arial" w:hAnsi="Arial" w:cs="Arial"/>
          <w:sz w:val="22"/>
          <w:szCs w:val="22"/>
        </w:rPr>
        <w:t>durante la ejecución del Programa.</w:t>
      </w:r>
      <w:r w:rsidRPr="002C0849">
        <w:rPr>
          <w:rFonts w:ascii="Arial" w:hAnsi="Arial" w:cs="Arial"/>
          <w:sz w:val="22"/>
          <w:szCs w:val="22"/>
        </w:rPr>
        <w:t xml:space="preserve"> </w:t>
      </w:r>
    </w:p>
    <w:p w14:paraId="6261A818" w14:textId="77777777" w:rsidR="00440B1E" w:rsidRPr="002C0849" w:rsidRDefault="00440B1E" w:rsidP="009618FE">
      <w:pPr>
        <w:jc w:val="both"/>
        <w:rPr>
          <w:rFonts w:ascii="Arial" w:hAnsi="Arial" w:cs="Arial"/>
          <w:sz w:val="22"/>
          <w:szCs w:val="22"/>
        </w:rPr>
      </w:pPr>
    </w:p>
    <w:p w14:paraId="577A87BE" w14:textId="7A11D2B0" w:rsidR="003F0A02" w:rsidRPr="002C0849" w:rsidRDefault="003F0A02" w:rsidP="009618FE">
      <w:pPr>
        <w:jc w:val="both"/>
        <w:rPr>
          <w:rFonts w:ascii="Arial" w:hAnsi="Arial" w:cs="Arial"/>
          <w:sz w:val="22"/>
          <w:szCs w:val="22"/>
        </w:rPr>
      </w:pPr>
      <w:r w:rsidRPr="002C0849">
        <w:rPr>
          <w:rFonts w:ascii="Arial" w:hAnsi="Arial" w:cs="Arial"/>
          <w:sz w:val="22"/>
          <w:szCs w:val="22"/>
        </w:rPr>
        <w:t xml:space="preserve">La identificación del esquema de ejecución descrito en el presente </w:t>
      </w:r>
      <w:r w:rsidR="00AF0D2F" w:rsidRPr="002C0849">
        <w:rPr>
          <w:rFonts w:ascii="Arial" w:hAnsi="Arial" w:cs="Arial"/>
          <w:sz w:val="22"/>
          <w:szCs w:val="22"/>
        </w:rPr>
        <w:t>documento</w:t>
      </w:r>
      <w:r w:rsidRPr="002C0849">
        <w:rPr>
          <w:rFonts w:ascii="Arial" w:hAnsi="Arial" w:cs="Arial"/>
          <w:sz w:val="22"/>
          <w:szCs w:val="22"/>
        </w:rPr>
        <w:t xml:space="preserve"> es el resultado de </w:t>
      </w:r>
      <w:r w:rsidR="00DB6205" w:rsidRPr="002C0849">
        <w:rPr>
          <w:rFonts w:ascii="Arial" w:hAnsi="Arial" w:cs="Arial"/>
          <w:sz w:val="22"/>
          <w:szCs w:val="22"/>
        </w:rPr>
        <w:t xml:space="preserve">un conjunto de </w:t>
      </w:r>
      <w:r w:rsidRPr="002C0849">
        <w:rPr>
          <w:rFonts w:ascii="Arial" w:hAnsi="Arial" w:cs="Arial"/>
          <w:sz w:val="22"/>
          <w:szCs w:val="22"/>
        </w:rPr>
        <w:t>actividades realizad</w:t>
      </w:r>
      <w:r w:rsidR="00DB6205" w:rsidRPr="002C0849">
        <w:rPr>
          <w:rFonts w:ascii="Arial" w:hAnsi="Arial" w:cs="Arial"/>
          <w:sz w:val="22"/>
          <w:szCs w:val="22"/>
        </w:rPr>
        <w:t>a</w:t>
      </w:r>
      <w:r w:rsidRPr="002C0849">
        <w:rPr>
          <w:rFonts w:ascii="Arial" w:hAnsi="Arial" w:cs="Arial"/>
          <w:sz w:val="22"/>
          <w:szCs w:val="22"/>
        </w:rPr>
        <w:t xml:space="preserve">s por el </w:t>
      </w:r>
      <w:r w:rsidR="00DB6205" w:rsidRPr="002C0849">
        <w:rPr>
          <w:rFonts w:ascii="Arial" w:hAnsi="Arial" w:cs="Arial"/>
          <w:sz w:val="22"/>
          <w:szCs w:val="22"/>
        </w:rPr>
        <w:t>E</w:t>
      </w:r>
      <w:r w:rsidRPr="002C0849">
        <w:rPr>
          <w:rFonts w:ascii="Arial" w:hAnsi="Arial" w:cs="Arial"/>
          <w:sz w:val="22"/>
          <w:szCs w:val="22"/>
        </w:rPr>
        <w:t xml:space="preserve">quipo de </w:t>
      </w:r>
      <w:r w:rsidR="00DB6205" w:rsidRPr="002C0849">
        <w:rPr>
          <w:rFonts w:ascii="Arial" w:hAnsi="Arial" w:cs="Arial"/>
          <w:sz w:val="22"/>
          <w:szCs w:val="22"/>
        </w:rPr>
        <w:t>P</w:t>
      </w:r>
      <w:r w:rsidRPr="002C0849">
        <w:rPr>
          <w:rFonts w:ascii="Arial" w:hAnsi="Arial" w:cs="Arial"/>
          <w:sz w:val="22"/>
          <w:szCs w:val="22"/>
        </w:rPr>
        <w:t>royecto del Banco y diversos especialistas</w:t>
      </w:r>
      <w:r w:rsidR="00DB6205" w:rsidRPr="002C0849">
        <w:rPr>
          <w:rFonts w:ascii="Arial" w:hAnsi="Arial" w:cs="Arial"/>
          <w:sz w:val="22"/>
          <w:szCs w:val="22"/>
        </w:rPr>
        <w:t xml:space="preserve"> </w:t>
      </w:r>
      <w:r w:rsidR="00020051" w:rsidRPr="002C0849">
        <w:rPr>
          <w:rFonts w:ascii="Arial" w:hAnsi="Arial" w:cs="Arial"/>
          <w:sz w:val="22"/>
          <w:szCs w:val="22"/>
        </w:rPr>
        <w:t>que apoyaron al</w:t>
      </w:r>
      <w:r w:rsidR="00DB6205" w:rsidRPr="002C0849">
        <w:rPr>
          <w:rFonts w:ascii="Arial" w:hAnsi="Arial" w:cs="Arial"/>
          <w:sz w:val="22"/>
          <w:szCs w:val="22"/>
        </w:rPr>
        <w:t xml:space="preserve"> Banco para dicho </w:t>
      </w:r>
      <w:r w:rsidR="00AF0D2F" w:rsidRPr="002C0849">
        <w:rPr>
          <w:rFonts w:ascii="Arial" w:hAnsi="Arial" w:cs="Arial"/>
          <w:sz w:val="22"/>
          <w:szCs w:val="22"/>
        </w:rPr>
        <w:t>fin</w:t>
      </w:r>
      <w:r w:rsidRPr="002C0849">
        <w:rPr>
          <w:rFonts w:ascii="Arial" w:hAnsi="Arial" w:cs="Arial"/>
          <w:sz w:val="22"/>
          <w:szCs w:val="22"/>
        </w:rPr>
        <w:t xml:space="preserve">, como parte del proceso de preparación del Programa. Las actividades incluyeron revisión de la estrategia general de ejecución del Programa </w:t>
      </w:r>
      <w:r w:rsidR="00DB6205" w:rsidRPr="002C0849">
        <w:rPr>
          <w:rFonts w:ascii="Arial" w:hAnsi="Arial" w:cs="Arial"/>
          <w:sz w:val="22"/>
          <w:szCs w:val="22"/>
        </w:rPr>
        <w:t>en reuniones con e</w:t>
      </w:r>
      <w:r w:rsidRPr="002C0849">
        <w:rPr>
          <w:rFonts w:ascii="Arial" w:hAnsi="Arial" w:cs="Arial"/>
          <w:sz w:val="22"/>
          <w:szCs w:val="22"/>
        </w:rPr>
        <w:t>l Prestatario, el Organismo Ejecutor del Programa y</w:t>
      </w:r>
      <w:r w:rsidR="00DB6205" w:rsidRPr="002C0849">
        <w:rPr>
          <w:rFonts w:ascii="Arial" w:hAnsi="Arial" w:cs="Arial"/>
          <w:sz w:val="22"/>
          <w:szCs w:val="22"/>
        </w:rPr>
        <w:t>,</w:t>
      </w:r>
      <w:r w:rsidRPr="002C0849">
        <w:rPr>
          <w:rFonts w:ascii="Arial" w:hAnsi="Arial" w:cs="Arial"/>
          <w:sz w:val="22"/>
          <w:szCs w:val="22"/>
        </w:rPr>
        <w:t xml:space="preserve"> otras autoridades responsables de la ejecución del Programa,</w:t>
      </w:r>
      <w:r w:rsidR="00DB6205" w:rsidRPr="002C0849">
        <w:rPr>
          <w:rFonts w:ascii="Arial" w:hAnsi="Arial" w:cs="Arial"/>
          <w:sz w:val="22"/>
          <w:szCs w:val="22"/>
        </w:rPr>
        <w:t xml:space="preserve"> así como </w:t>
      </w:r>
      <w:r w:rsidRPr="002C0849">
        <w:rPr>
          <w:rFonts w:ascii="Arial" w:hAnsi="Arial" w:cs="Arial"/>
          <w:sz w:val="22"/>
          <w:szCs w:val="22"/>
        </w:rPr>
        <w:t xml:space="preserve">presentaciones y análisis focalizados </w:t>
      </w:r>
      <w:r w:rsidR="00020051" w:rsidRPr="002C0849">
        <w:rPr>
          <w:rFonts w:ascii="Arial" w:hAnsi="Arial" w:cs="Arial"/>
          <w:sz w:val="22"/>
          <w:szCs w:val="22"/>
        </w:rPr>
        <w:t>en</w:t>
      </w:r>
      <w:r w:rsidR="00DB6205" w:rsidRPr="002C0849">
        <w:rPr>
          <w:rFonts w:ascii="Arial" w:hAnsi="Arial" w:cs="Arial"/>
          <w:sz w:val="22"/>
          <w:szCs w:val="22"/>
        </w:rPr>
        <w:t xml:space="preserve"> </w:t>
      </w:r>
      <w:r w:rsidR="00DB6205" w:rsidRPr="002C0849">
        <w:rPr>
          <w:rFonts w:ascii="Arial" w:hAnsi="Arial" w:cs="Arial"/>
          <w:sz w:val="22"/>
          <w:szCs w:val="22"/>
        </w:rPr>
        <w:lastRenderedPageBreak/>
        <w:t xml:space="preserve">taller de trabajo, </w:t>
      </w:r>
      <w:r w:rsidRPr="002C0849">
        <w:rPr>
          <w:rFonts w:ascii="Arial" w:hAnsi="Arial" w:cs="Arial"/>
          <w:sz w:val="22"/>
          <w:szCs w:val="22"/>
        </w:rPr>
        <w:t>d</w:t>
      </w:r>
      <w:r w:rsidR="00020051" w:rsidRPr="002C0849">
        <w:rPr>
          <w:rFonts w:ascii="Arial" w:hAnsi="Arial" w:cs="Arial"/>
          <w:sz w:val="22"/>
          <w:szCs w:val="22"/>
        </w:rPr>
        <w:t>onde se revisaron</w:t>
      </w:r>
      <w:r w:rsidRPr="002C0849">
        <w:rPr>
          <w:rFonts w:ascii="Arial" w:hAnsi="Arial" w:cs="Arial"/>
          <w:sz w:val="22"/>
          <w:szCs w:val="22"/>
        </w:rPr>
        <w:t xml:space="preserve"> esquemas de ejecución actuales y </w:t>
      </w:r>
      <w:r w:rsidR="00020051" w:rsidRPr="002C0849">
        <w:rPr>
          <w:rFonts w:ascii="Arial" w:hAnsi="Arial" w:cs="Arial"/>
          <w:sz w:val="22"/>
          <w:szCs w:val="22"/>
        </w:rPr>
        <w:t xml:space="preserve">analizaron </w:t>
      </w:r>
      <w:r w:rsidRPr="002C0849">
        <w:rPr>
          <w:rFonts w:ascii="Arial" w:hAnsi="Arial" w:cs="Arial"/>
          <w:sz w:val="22"/>
          <w:szCs w:val="22"/>
        </w:rPr>
        <w:t>alternativas de ejecución.</w:t>
      </w:r>
    </w:p>
    <w:p w14:paraId="12B67ADD" w14:textId="77777777" w:rsidR="00F612EB" w:rsidRPr="002C0849" w:rsidRDefault="00F612EB" w:rsidP="009618FE">
      <w:pPr>
        <w:jc w:val="both"/>
        <w:rPr>
          <w:rFonts w:ascii="Arial" w:hAnsi="Arial" w:cs="Arial"/>
        </w:rPr>
      </w:pPr>
    </w:p>
    <w:p w14:paraId="7D9426E8" w14:textId="77777777" w:rsidR="00A35745" w:rsidRPr="002C0849" w:rsidRDefault="00A35745" w:rsidP="00344378">
      <w:pPr>
        <w:pStyle w:val="ListParagraph"/>
        <w:numPr>
          <w:ilvl w:val="0"/>
          <w:numId w:val="2"/>
        </w:numPr>
        <w:ind w:left="720"/>
        <w:rPr>
          <w:rFonts w:ascii="Arial" w:hAnsi="Arial" w:cs="Arial"/>
        </w:rPr>
      </w:pPr>
      <w:r w:rsidRPr="002C0849">
        <w:rPr>
          <w:rFonts w:ascii="Arial" w:hAnsi="Arial" w:cs="Arial"/>
          <w:b/>
          <w:sz w:val="28"/>
          <w:szCs w:val="28"/>
          <w:lang w:val="es-ES"/>
        </w:rPr>
        <w:t>Antecedentes</w:t>
      </w:r>
    </w:p>
    <w:p w14:paraId="37A57C15" w14:textId="77777777" w:rsidR="00A35745" w:rsidRPr="002C0849" w:rsidRDefault="00A35745" w:rsidP="00A35745">
      <w:pPr>
        <w:pStyle w:val="ListParagraph"/>
        <w:rPr>
          <w:rFonts w:ascii="Arial" w:hAnsi="Arial" w:cs="Arial"/>
        </w:rPr>
      </w:pPr>
    </w:p>
    <w:p w14:paraId="6295F763" w14:textId="77777777" w:rsidR="00DB6205" w:rsidRPr="002C0849" w:rsidRDefault="00931925" w:rsidP="00344378">
      <w:pPr>
        <w:pStyle w:val="ListParagraph"/>
        <w:numPr>
          <w:ilvl w:val="1"/>
          <w:numId w:val="2"/>
        </w:numPr>
        <w:ind w:left="720" w:hanging="720"/>
        <w:rPr>
          <w:rFonts w:ascii="Arial" w:hAnsi="Arial" w:cs="Arial"/>
        </w:rPr>
      </w:pPr>
      <w:r w:rsidRPr="002C0849">
        <w:rPr>
          <w:rFonts w:ascii="Arial" w:hAnsi="Arial" w:cs="Arial"/>
          <w:b/>
        </w:rPr>
        <w:t xml:space="preserve">Lecciones aprendidas de </w:t>
      </w:r>
      <w:r w:rsidR="00AF0D2F" w:rsidRPr="002C0849">
        <w:rPr>
          <w:rFonts w:ascii="Arial" w:hAnsi="Arial" w:cs="Arial"/>
          <w:b/>
        </w:rPr>
        <w:t xml:space="preserve">otras </w:t>
      </w:r>
      <w:r w:rsidRPr="002C0849">
        <w:rPr>
          <w:rFonts w:ascii="Arial" w:hAnsi="Arial" w:cs="Arial"/>
          <w:b/>
        </w:rPr>
        <w:t>e</w:t>
      </w:r>
      <w:r w:rsidR="00A35745" w:rsidRPr="002C0849">
        <w:rPr>
          <w:rFonts w:ascii="Arial" w:hAnsi="Arial" w:cs="Arial"/>
          <w:b/>
        </w:rPr>
        <w:t xml:space="preserve">xperiencias </w:t>
      </w:r>
    </w:p>
    <w:p w14:paraId="2E406EED" w14:textId="77777777" w:rsidR="00AF0D2F" w:rsidRPr="002C0849" w:rsidRDefault="00AF0D2F" w:rsidP="00AF0D2F">
      <w:pPr>
        <w:pStyle w:val="ListParagraph"/>
        <w:rPr>
          <w:rFonts w:ascii="Arial" w:hAnsi="Arial" w:cs="Arial"/>
        </w:rPr>
      </w:pPr>
    </w:p>
    <w:p w14:paraId="78EC4B64" w14:textId="18CCA246" w:rsidR="00EA696A" w:rsidRPr="002C0849" w:rsidRDefault="00AB035E" w:rsidP="009B53FB">
      <w:pPr>
        <w:pStyle w:val="ListParagraph"/>
        <w:ind w:left="0"/>
        <w:jc w:val="both"/>
        <w:rPr>
          <w:rFonts w:ascii="Arial" w:hAnsi="Arial" w:cs="Arial"/>
        </w:rPr>
      </w:pPr>
      <w:r w:rsidRPr="002C0849">
        <w:rPr>
          <w:rFonts w:ascii="Arial" w:hAnsi="Arial" w:cs="Arial"/>
        </w:rPr>
        <w:t>El Banco tiene una amplia trayectoria con la República de Guatemala</w:t>
      </w:r>
      <w:r w:rsidR="00A70CAB" w:rsidRPr="002C0849">
        <w:rPr>
          <w:rFonts w:ascii="Arial" w:hAnsi="Arial" w:cs="Arial"/>
        </w:rPr>
        <w:t>,</w:t>
      </w:r>
      <w:r w:rsidRPr="002C0849">
        <w:rPr>
          <w:rFonts w:ascii="Arial" w:hAnsi="Arial" w:cs="Arial"/>
        </w:rPr>
        <w:t xml:space="preserve"> en la ejecución de operaciones de préstamo</w:t>
      </w:r>
      <w:r w:rsidR="0017258B" w:rsidRPr="002C0849">
        <w:rPr>
          <w:rFonts w:ascii="Arial" w:hAnsi="Arial" w:cs="Arial"/>
        </w:rPr>
        <w:t>,</w:t>
      </w:r>
      <w:r w:rsidR="00524BFE" w:rsidRPr="002C0849">
        <w:rPr>
          <w:rFonts w:ascii="Arial" w:hAnsi="Arial" w:cs="Arial"/>
        </w:rPr>
        <w:t xml:space="preserve"> asociadas al financiamiento de obras de infraestructura</w:t>
      </w:r>
      <w:r w:rsidR="00EA696A" w:rsidRPr="002C0849">
        <w:rPr>
          <w:rFonts w:ascii="Arial" w:hAnsi="Arial" w:cs="Arial"/>
        </w:rPr>
        <w:t xml:space="preserve"> vial</w:t>
      </w:r>
      <w:r w:rsidR="00524BFE" w:rsidRPr="002C0849">
        <w:rPr>
          <w:rFonts w:ascii="Arial" w:hAnsi="Arial" w:cs="Arial"/>
        </w:rPr>
        <w:t xml:space="preserve"> en el país</w:t>
      </w:r>
      <w:r w:rsidR="00EA696A" w:rsidRPr="002C0849">
        <w:rPr>
          <w:rFonts w:ascii="Arial" w:hAnsi="Arial" w:cs="Arial"/>
        </w:rPr>
        <w:t>, con operaciones que datan de 1971</w:t>
      </w:r>
      <w:r w:rsidR="00EA696A" w:rsidRPr="002C0849">
        <w:rPr>
          <w:rStyle w:val="FootnoteReference"/>
          <w:rFonts w:ascii="Arial" w:hAnsi="Arial" w:cs="Arial"/>
        </w:rPr>
        <w:footnoteReference w:id="3"/>
      </w:r>
      <w:r w:rsidR="00EA696A" w:rsidRPr="002C0849">
        <w:rPr>
          <w:rFonts w:ascii="Arial" w:hAnsi="Arial" w:cs="Arial"/>
        </w:rPr>
        <w:t>, que se había interrumpido desde la última operación aprobada en el año 1999 y cuyo contrato se firmó en el año 2001</w:t>
      </w:r>
      <w:r w:rsidR="00EA696A" w:rsidRPr="002C0849">
        <w:rPr>
          <w:rStyle w:val="FootnoteReference"/>
          <w:rFonts w:ascii="Arial" w:hAnsi="Arial" w:cs="Arial"/>
        </w:rPr>
        <w:footnoteReference w:id="4"/>
      </w:r>
      <w:r w:rsidR="00EA696A" w:rsidRPr="002C0849">
        <w:rPr>
          <w:rFonts w:ascii="Arial" w:hAnsi="Arial" w:cs="Arial"/>
        </w:rPr>
        <w:t>. Las principales lecciones aprendidas en este tipo de proyectos que se han incorporado en el diseño de la presente operación incluyen: (i) la necesidad de contar con diseños de ingeniería a detalle y de alta calidad técnica; (ii) incluir la remediación de pasivos socioambientales existentes en las vías como parte de las actividades de rehabilitación; y (iii) fortalecer la capacidad técnica y operativa del ejecutor en evaluar y supervisar proyectos viales, incluyendo la revisión de los procesos asociados al ciclo de ejecución, incorporando metodologías de resiliencia al CC, y de género y diversidad al análisis de los proyectos.</w:t>
      </w:r>
    </w:p>
    <w:p w14:paraId="1C153E9B" w14:textId="77777777" w:rsidR="00EA696A" w:rsidRPr="002C0849" w:rsidRDefault="00EA696A" w:rsidP="009B53FB">
      <w:pPr>
        <w:pStyle w:val="ListParagraph"/>
        <w:ind w:left="0"/>
        <w:jc w:val="both"/>
        <w:rPr>
          <w:rFonts w:ascii="Arial" w:hAnsi="Arial" w:cs="Arial"/>
        </w:rPr>
      </w:pPr>
    </w:p>
    <w:p w14:paraId="760F7CC6" w14:textId="77777777" w:rsidR="001D4841" w:rsidRPr="002C0849" w:rsidRDefault="00524BFE" w:rsidP="009B53FB">
      <w:pPr>
        <w:pStyle w:val="ListParagraph"/>
        <w:ind w:left="0"/>
        <w:jc w:val="both"/>
        <w:rPr>
          <w:rFonts w:ascii="Arial" w:hAnsi="Arial" w:cs="Arial"/>
        </w:rPr>
      </w:pPr>
      <w:r w:rsidRPr="002C0849">
        <w:rPr>
          <w:rFonts w:ascii="Arial" w:hAnsi="Arial" w:cs="Arial"/>
        </w:rPr>
        <w:t>Esta experiencia ha planteado en años</w:t>
      </w:r>
      <w:r w:rsidR="0089752D" w:rsidRPr="002C0849">
        <w:rPr>
          <w:rFonts w:ascii="Arial" w:hAnsi="Arial" w:cs="Arial"/>
        </w:rPr>
        <w:t xml:space="preserve"> recientes</w:t>
      </w:r>
      <w:r w:rsidRPr="002C0849">
        <w:rPr>
          <w:rFonts w:ascii="Arial" w:hAnsi="Arial" w:cs="Arial"/>
        </w:rPr>
        <w:t>, diversos retos en aspectos técnicos, operativos, normativos, de política y de gestión, que afecta</w:t>
      </w:r>
      <w:r w:rsidR="0089752D" w:rsidRPr="002C0849">
        <w:rPr>
          <w:rFonts w:ascii="Arial" w:hAnsi="Arial" w:cs="Arial"/>
        </w:rPr>
        <w:t>n</w:t>
      </w:r>
      <w:r w:rsidRPr="002C0849">
        <w:rPr>
          <w:rFonts w:ascii="Arial" w:hAnsi="Arial" w:cs="Arial"/>
        </w:rPr>
        <w:t xml:space="preserve"> </w:t>
      </w:r>
      <w:r w:rsidR="0089752D" w:rsidRPr="002C0849">
        <w:rPr>
          <w:rFonts w:ascii="Arial" w:hAnsi="Arial" w:cs="Arial"/>
        </w:rPr>
        <w:t xml:space="preserve">la </w:t>
      </w:r>
      <w:r w:rsidRPr="002C0849">
        <w:rPr>
          <w:rFonts w:ascii="Arial" w:hAnsi="Arial" w:cs="Arial"/>
        </w:rPr>
        <w:t xml:space="preserve">eficiencia y eficacia de las operaciones en ejecución, </w:t>
      </w:r>
      <w:r w:rsidR="0089752D" w:rsidRPr="002C0849">
        <w:rPr>
          <w:rFonts w:ascii="Arial" w:hAnsi="Arial" w:cs="Arial"/>
        </w:rPr>
        <w:t xml:space="preserve">y </w:t>
      </w:r>
      <w:r w:rsidRPr="002C0849">
        <w:rPr>
          <w:rFonts w:ascii="Arial" w:hAnsi="Arial" w:cs="Arial"/>
        </w:rPr>
        <w:t>limita</w:t>
      </w:r>
      <w:r w:rsidR="0089752D" w:rsidRPr="002C0849">
        <w:rPr>
          <w:rFonts w:ascii="Arial" w:hAnsi="Arial" w:cs="Arial"/>
        </w:rPr>
        <w:t>n</w:t>
      </w:r>
      <w:r w:rsidRPr="002C0849">
        <w:rPr>
          <w:rFonts w:ascii="Arial" w:hAnsi="Arial" w:cs="Arial"/>
        </w:rPr>
        <w:t xml:space="preserve"> el logro de los resultados esperados de dichas operaciones.</w:t>
      </w:r>
      <w:r w:rsidR="00A70CAB" w:rsidRPr="002C0849">
        <w:rPr>
          <w:rFonts w:ascii="Arial" w:hAnsi="Arial" w:cs="Arial"/>
        </w:rPr>
        <w:t xml:space="preserve"> </w:t>
      </w:r>
    </w:p>
    <w:p w14:paraId="4B32A82C" w14:textId="77777777" w:rsidR="001D4841" w:rsidRPr="002C0849" w:rsidRDefault="001D4841" w:rsidP="009B53FB">
      <w:pPr>
        <w:pStyle w:val="ListParagraph"/>
        <w:ind w:left="0"/>
        <w:jc w:val="both"/>
        <w:rPr>
          <w:rFonts w:ascii="Arial" w:hAnsi="Arial" w:cs="Arial"/>
        </w:rPr>
      </w:pPr>
    </w:p>
    <w:p w14:paraId="716A7DB8" w14:textId="25049CF2" w:rsidR="0017258B" w:rsidRPr="002C0849" w:rsidRDefault="003E30EC" w:rsidP="009B53FB">
      <w:pPr>
        <w:pStyle w:val="ListParagraph"/>
        <w:ind w:left="0"/>
        <w:jc w:val="both"/>
        <w:rPr>
          <w:rFonts w:ascii="Arial" w:hAnsi="Arial" w:cs="Arial"/>
        </w:rPr>
      </w:pPr>
      <w:r w:rsidRPr="002C0849">
        <w:rPr>
          <w:rFonts w:ascii="Arial" w:hAnsi="Arial" w:cs="Arial"/>
        </w:rPr>
        <w:t>L</w:t>
      </w:r>
      <w:r w:rsidR="00A70CAB" w:rsidRPr="002C0849">
        <w:rPr>
          <w:rFonts w:ascii="Arial" w:hAnsi="Arial" w:cs="Arial"/>
        </w:rPr>
        <w:t>as características de</w:t>
      </w:r>
      <w:r w:rsidR="0017258B" w:rsidRPr="002C0849">
        <w:rPr>
          <w:rFonts w:ascii="Arial" w:hAnsi="Arial" w:cs="Arial"/>
        </w:rPr>
        <w:t xml:space="preserve">l </w:t>
      </w:r>
      <w:r w:rsidR="00A70CAB" w:rsidRPr="002C0849">
        <w:rPr>
          <w:rFonts w:ascii="Arial" w:hAnsi="Arial" w:cs="Arial"/>
        </w:rPr>
        <w:t>marco institucional</w:t>
      </w:r>
      <w:r w:rsidRPr="002C0849">
        <w:rPr>
          <w:rFonts w:ascii="Arial" w:hAnsi="Arial" w:cs="Arial"/>
        </w:rPr>
        <w:t xml:space="preserve"> del país</w:t>
      </w:r>
      <w:r w:rsidR="00A70CAB" w:rsidRPr="002C0849">
        <w:rPr>
          <w:rFonts w:ascii="Arial" w:hAnsi="Arial" w:cs="Arial"/>
        </w:rPr>
        <w:t xml:space="preserve">, </w:t>
      </w:r>
      <w:r w:rsidRPr="002C0849">
        <w:rPr>
          <w:rFonts w:ascii="Arial" w:hAnsi="Arial" w:cs="Arial"/>
        </w:rPr>
        <w:t>su</w:t>
      </w:r>
      <w:r w:rsidR="00A70CAB" w:rsidRPr="002C0849">
        <w:rPr>
          <w:rFonts w:ascii="Arial" w:hAnsi="Arial" w:cs="Arial"/>
        </w:rPr>
        <w:t xml:space="preserve"> normativ</w:t>
      </w:r>
      <w:r w:rsidR="0017258B" w:rsidRPr="002C0849">
        <w:rPr>
          <w:rFonts w:ascii="Arial" w:hAnsi="Arial" w:cs="Arial"/>
        </w:rPr>
        <w:t>a</w:t>
      </w:r>
      <w:r w:rsidR="00A70CAB" w:rsidRPr="002C0849">
        <w:rPr>
          <w:rFonts w:ascii="Arial" w:hAnsi="Arial" w:cs="Arial"/>
        </w:rPr>
        <w:t xml:space="preserve"> contractual y</w:t>
      </w:r>
      <w:r w:rsidRPr="002C0849">
        <w:rPr>
          <w:rFonts w:ascii="Arial" w:hAnsi="Arial" w:cs="Arial"/>
        </w:rPr>
        <w:t xml:space="preserve"> de presupuesto</w:t>
      </w:r>
      <w:r w:rsidR="00A70CAB" w:rsidRPr="002C0849">
        <w:rPr>
          <w:rFonts w:ascii="Arial" w:hAnsi="Arial" w:cs="Arial"/>
        </w:rPr>
        <w:t xml:space="preserve"> y, las </w:t>
      </w:r>
      <w:r w:rsidR="0017258B" w:rsidRPr="002C0849">
        <w:rPr>
          <w:rFonts w:ascii="Arial" w:hAnsi="Arial" w:cs="Arial"/>
        </w:rPr>
        <w:t xml:space="preserve">características </w:t>
      </w:r>
      <w:r w:rsidR="00A70CAB" w:rsidRPr="002C0849">
        <w:rPr>
          <w:rFonts w:ascii="Arial" w:hAnsi="Arial" w:cs="Arial"/>
        </w:rPr>
        <w:t xml:space="preserve">propias de cada </w:t>
      </w:r>
      <w:r w:rsidR="00AF0D2F" w:rsidRPr="002C0849">
        <w:rPr>
          <w:rFonts w:ascii="Arial" w:hAnsi="Arial" w:cs="Arial"/>
        </w:rPr>
        <w:t>sector</w:t>
      </w:r>
      <w:r w:rsidRPr="002C0849">
        <w:rPr>
          <w:rFonts w:ascii="Arial" w:hAnsi="Arial" w:cs="Arial"/>
        </w:rPr>
        <w:t xml:space="preserve"> son muy relevantes frente a esta situación. No obstante, es importante resaltar que aún en contextos similares, </w:t>
      </w:r>
      <w:r w:rsidR="00A70CAB" w:rsidRPr="002C0849">
        <w:rPr>
          <w:rFonts w:ascii="Arial" w:hAnsi="Arial" w:cs="Arial"/>
        </w:rPr>
        <w:t>est</w:t>
      </w:r>
      <w:r w:rsidRPr="002C0849">
        <w:rPr>
          <w:rFonts w:ascii="Arial" w:hAnsi="Arial" w:cs="Arial"/>
        </w:rPr>
        <w:t>os</w:t>
      </w:r>
      <w:r w:rsidR="00A70CAB" w:rsidRPr="002C0849">
        <w:rPr>
          <w:rFonts w:ascii="Arial" w:hAnsi="Arial" w:cs="Arial"/>
        </w:rPr>
        <w:t xml:space="preserve"> retos </w:t>
      </w:r>
      <w:r w:rsidRPr="002C0849">
        <w:rPr>
          <w:rFonts w:ascii="Arial" w:hAnsi="Arial" w:cs="Arial"/>
        </w:rPr>
        <w:t xml:space="preserve">también </w:t>
      </w:r>
      <w:r w:rsidR="00A70CAB" w:rsidRPr="002C0849">
        <w:rPr>
          <w:rFonts w:ascii="Arial" w:hAnsi="Arial" w:cs="Arial"/>
        </w:rPr>
        <w:t>han sido enfrentados</w:t>
      </w:r>
      <w:r w:rsidR="009B53FB" w:rsidRPr="002C0849">
        <w:rPr>
          <w:rFonts w:ascii="Arial" w:hAnsi="Arial" w:cs="Arial"/>
        </w:rPr>
        <w:t xml:space="preserve"> por otros países de la región en condiciones de desarrollo comparables, logrando resultados de ejecución competitivos</w:t>
      </w:r>
      <w:r w:rsidRPr="002C0849">
        <w:rPr>
          <w:rFonts w:ascii="Arial" w:hAnsi="Arial" w:cs="Arial"/>
        </w:rPr>
        <w:t>,</w:t>
      </w:r>
      <w:r w:rsidR="00A70CAB" w:rsidRPr="002C0849">
        <w:rPr>
          <w:rFonts w:ascii="Arial" w:hAnsi="Arial" w:cs="Arial"/>
        </w:rPr>
        <w:t xml:space="preserve"> gracias </w:t>
      </w:r>
      <w:r w:rsidRPr="002C0849">
        <w:rPr>
          <w:rFonts w:ascii="Arial" w:hAnsi="Arial" w:cs="Arial"/>
        </w:rPr>
        <w:t xml:space="preserve">entre otros aspectos, </w:t>
      </w:r>
      <w:r w:rsidR="00A70CAB" w:rsidRPr="002C0849">
        <w:rPr>
          <w:rFonts w:ascii="Arial" w:hAnsi="Arial" w:cs="Arial"/>
        </w:rPr>
        <w:t>a la implementación</w:t>
      </w:r>
      <w:r w:rsidRPr="002C0849">
        <w:rPr>
          <w:rFonts w:ascii="Arial" w:hAnsi="Arial" w:cs="Arial"/>
        </w:rPr>
        <w:t xml:space="preserve"> </w:t>
      </w:r>
      <w:r w:rsidR="00A70CAB" w:rsidRPr="002C0849">
        <w:rPr>
          <w:rFonts w:ascii="Arial" w:hAnsi="Arial" w:cs="Arial"/>
        </w:rPr>
        <w:t>de</w:t>
      </w:r>
      <w:r w:rsidR="001D4841" w:rsidRPr="002C0849">
        <w:rPr>
          <w:rFonts w:ascii="Arial" w:hAnsi="Arial" w:cs="Arial"/>
        </w:rPr>
        <w:t xml:space="preserve"> </w:t>
      </w:r>
      <w:r w:rsidR="00A70CAB" w:rsidRPr="002C0849">
        <w:rPr>
          <w:rFonts w:ascii="Arial" w:hAnsi="Arial" w:cs="Arial"/>
        </w:rPr>
        <w:t xml:space="preserve">esquemas de ejecución </w:t>
      </w:r>
      <w:r w:rsidR="001D4841" w:rsidRPr="002C0849">
        <w:rPr>
          <w:rFonts w:ascii="Arial" w:hAnsi="Arial" w:cs="Arial"/>
        </w:rPr>
        <w:t>que ayud</w:t>
      </w:r>
      <w:r w:rsidR="0017258B" w:rsidRPr="002C0849">
        <w:rPr>
          <w:rFonts w:ascii="Arial" w:hAnsi="Arial" w:cs="Arial"/>
        </w:rPr>
        <w:t>a</w:t>
      </w:r>
      <w:r w:rsidR="001D4841" w:rsidRPr="002C0849">
        <w:rPr>
          <w:rFonts w:ascii="Arial" w:hAnsi="Arial" w:cs="Arial"/>
        </w:rPr>
        <w:t xml:space="preserve">n a </w:t>
      </w:r>
      <w:r w:rsidR="00A70CAB" w:rsidRPr="002C0849">
        <w:rPr>
          <w:rFonts w:ascii="Arial" w:hAnsi="Arial" w:cs="Arial"/>
        </w:rPr>
        <w:t>identificar, atender y resolver</w:t>
      </w:r>
      <w:r w:rsidR="001D4841" w:rsidRPr="002C0849">
        <w:rPr>
          <w:rFonts w:ascii="Arial" w:hAnsi="Arial" w:cs="Arial"/>
        </w:rPr>
        <w:t xml:space="preserve"> de forma eficiente,</w:t>
      </w:r>
      <w:r w:rsidR="00A70CAB" w:rsidRPr="002C0849">
        <w:rPr>
          <w:rFonts w:ascii="Arial" w:hAnsi="Arial" w:cs="Arial"/>
        </w:rPr>
        <w:t xml:space="preserve"> </w:t>
      </w:r>
      <w:r w:rsidRPr="002C0849">
        <w:rPr>
          <w:rFonts w:ascii="Arial" w:hAnsi="Arial" w:cs="Arial"/>
        </w:rPr>
        <w:t xml:space="preserve">aquellos </w:t>
      </w:r>
      <w:r w:rsidR="00A70CAB" w:rsidRPr="002C0849">
        <w:rPr>
          <w:rFonts w:ascii="Arial" w:hAnsi="Arial" w:cs="Arial"/>
        </w:rPr>
        <w:t xml:space="preserve">cuellos de botella </w:t>
      </w:r>
      <w:r w:rsidRPr="002C0849">
        <w:rPr>
          <w:rFonts w:ascii="Arial" w:hAnsi="Arial" w:cs="Arial"/>
        </w:rPr>
        <w:t>e</w:t>
      </w:r>
      <w:r w:rsidR="001D4841" w:rsidRPr="002C0849">
        <w:rPr>
          <w:rFonts w:ascii="Arial" w:hAnsi="Arial" w:cs="Arial"/>
        </w:rPr>
        <w:t>specíficos</w:t>
      </w:r>
      <w:r w:rsidRPr="002C0849">
        <w:rPr>
          <w:rFonts w:ascii="Arial" w:hAnsi="Arial" w:cs="Arial"/>
        </w:rPr>
        <w:t xml:space="preserve"> que una vez superados, </w:t>
      </w:r>
      <w:r w:rsidR="0017258B" w:rsidRPr="002C0849">
        <w:rPr>
          <w:rFonts w:ascii="Arial" w:hAnsi="Arial" w:cs="Arial"/>
        </w:rPr>
        <w:t xml:space="preserve">facilitan la </w:t>
      </w:r>
      <w:r w:rsidR="004D2153" w:rsidRPr="002C0849">
        <w:rPr>
          <w:rFonts w:ascii="Arial" w:hAnsi="Arial" w:cs="Arial"/>
        </w:rPr>
        <w:t xml:space="preserve">transición </w:t>
      </w:r>
      <w:r w:rsidR="00020051" w:rsidRPr="002C0849">
        <w:rPr>
          <w:rFonts w:ascii="Arial" w:hAnsi="Arial" w:cs="Arial"/>
        </w:rPr>
        <w:t>hacia</w:t>
      </w:r>
      <w:r w:rsidR="001D4841" w:rsidRPr="002C0849">
        <w:rPr>
          <w:rFonts w:ascii="Arial" w:hAnsi="Arial" w:cs="Arial"/>
        </w:rPr>
        <w:t xml:space="preserve"> proce</w:t>
      </w:r>
      <w:r w:rsidRPr="002C0849">
        <w:rPr>
          <w:rFonts w:ascii="Arial" w:hAnsi="Arial" w:cs="Arial"/>
        </w:rPr>
        <w:t xml:space="preserve">dimientos </w:t>
      </w:r>
      <w:r w:rsidR="00E8743B" w:rsidRPr="002C0849">
        <w:rPr>
          <w:rFonts w:ascii="Arial" w:hAnsi="Arial" w:cs="Arial"/>
        </w:rPr>
        <w:t>más eficientes</w:t>
      </w:r>
      <w:r w:rsidR="001D4841" w:rsidRPr="002C0849">
        <w:rPr>
          <w:rFonts w:ascii="Arial" w:hAnsi="Arial" w:cs="Arial"/>
        </w:rPr>
        <w:t xml:space="preserve"> </w:t>
      </w:r>
      <w:r w:rsidRPr="002C0849">
        <w:rPr>
          <w:rFonts w:ascii="Arial" w:hAnsi="Arial" w:cs="Arial"/>
        </w:rPr>
        <w:t xml:space="preserve">que se </w:t>
      </w:r>
      <w:r w:rsidR="0017258B" w:rsidRPr="002C0849">
        <w:rPr>
          <w:rFonts w:ascii="Arial" w:hAnsi="Arial" w:cs="Arial"/>
        </w:rPr>
        <w:t>requiere</w:t>
      </w:r>
      <w:r w:rsidRPr="002C0849">
        <w:rPr>
          <w:rFonts w:ascii="Arial" w:hAnsi="Arial" w:cs="Arial"/>
        </w:rPr>
        <w:t>n</w:t>
      </w:r>
      <w:r w:rsidR="0017258B" w:rsidRPr="002C0849">
        <w:rPr>
          <w:rFonts w:ascii="Arial" w:hAnsi="Arial" w:cs="Arial"/>
        </w:rPr>
        <w:t xml:space="preserve"> </w:t>
      </w:r>
      <w:r w:rsidRPr="002C0849">
        <w:rPr>
          <w:rFonts w:ascii="Arial" w:hAnsi="Arial" w:cs="Arial"/>
        </w:rPr>
        <w:t xml:space="preserve">para la adecuada </w:t>
      </w:r>
      <w:r w:rsidR="0017258B" w:rsidRPr="002C0849">
        <w:rPr>
          <w:rFonts w:ascii="Arial" w:hAnsi="Arial" w:cs="Arial"/>
        </w:rPr>
        <w:t>ejecución de</w:t>
      </w:r>
      <w:r w:rsidR="001D4841" w:rsidRPr="002C0849">
        <w:rPr>
          <w:rFonts w:ascii="Arial" w:hAnsi="Arial" w:cs="Arial"/>
        </w:rPr>
        <w:t xml:space="preserve"> una operación de préstamo del Banco.</w:t>
      </w:r>
      <w:r w:rsidR="0017258B" w:rsidRPr="002C0849">
        <w:rPr>
          <w:rFonts w:ascii="Arial" w:hAnsi="Arial" w:cs="Arial"/>
        </w:rPr>
        <w:t xml:space="preserve"> </w:t>
      </w:r>
    </w:p>
    <w:p w14:paraId="1D65DE9A" w14:textId="77777777" w:rsidR="0017258B" w:rsidRPr="002C0849" w:rsidRDefault="0017258B" w:rsidP="009B53FB">
      <w:pPr>
        <w:pStyle w:val="ListParagraph"/>
        <w:ind w:left="0"/>
        <w:jc w:val="both"/>
        <w:rPr>
          <w:rFonts w:ascii="Arial" w:hAnsi="Arial" w:cs="Arial"/>
        </w:rPr>
      </w:pPr>
    </w:p>
    <w:p w14:paraId="68197D01" w14:textId="31CDAC50" w:rsidR="00DB6205" w:rsidRPr="002C0849" w:rsidRDefault="003E30EC" w:rsidP="009B53FB">
      <w:pPr>
        <w:pStyle w:val="ListParagraph"/>
        <w:ind w:left="0"/>
        <w:jc w:val="both"/>
        <w:rPr>
          <w:rFonts w:ascii="Arial" w:hAnsi="Arial" w:cs="Arial"/>
        </w:rPr>
      </w:pPr>
      <w:r w:rsidRPr="002C0849">
        <w:rPr>
          <w:rFonts w:ascii="Arial" w:hAnsi="Arial" w:cs="Arial"/>
        </w:rPr>
        <w:t>Con este objetivo , la siguiente tabla resume</w:t>
      </w:r>
      <w:r w:rsidR="004D2153" w:rsidRPr="002C0849">
        <w:rPr>
          <w:rFonts w:ascii="Arial" w:hAnsi="Arial" w:cs="Arial"/>
        </w:rPr>
        <w:t xml:space="preserve">,  </w:t>
      </w:r>
      <w:r w:rsidRPr="002C0849">
        <w:rPr>
          <w:rFonts w:ascii="Arial" w:hAnsi="Arial" w:cs="Arial"/>
        </w:rPr>
        <w:t xml:space="preserve">cuellos de botella específicos y </w:t>
      </w:r>
      <w:r w:rsidR="004D2153" w:rsidRPr="002C0849">
        <w:rPr>
          <w:rFonts w:ascii="Arial" w:hAnsi="Arial" w:cs="Arial"/>
        </w:rPr>
        <w:t xml:space="preserve">las </w:t>
      </w:r>
      <w:r w:rsidRPr="002C0849">
        <w:rPr>
          <w:rFonts w:ascii="Arial" w:hAnsi="Arial" w:cs="Arial"/>
        </w:rPr>
        <w:t>lecciones aprendidas</w:t>
      </w:r>
      <w:r w:rsidR="004D2153" w:rsidRPr="002C0849">
        <w:rPr>
          <w:rFonts w:ascii="Arial" w:hAnsi="Arial" w:cs="Arial"/>
        </w:rPr>
        <w:t xml:space="preserve"> identificadas como resultado de las actividades </w:t>
      </w:r>
      <w:r w:rsidR="00DB7709" w:rsidRPr="002C0849">
        <w:rPr>
          <w:rFonts w:ascii="Arial" w:hAnsi="Arial" w:cs="Arial"/>
        </w:rPr>
        <w:t xml:space="preserve">realizadas </w:t>
      </w:r>
      <w:r w:rsidR="004D2153" w:rsidRPr="002C0849">
        <w:rPr>
          <w:rFonts w:ascii="Arial" w:hAnsi="Arial" w:cs="Arial"/>
        </w:rPr>
        <w:t xml:space="preserve">durante la preparación del Programa. Estas lecciones aprendidas permiten </w:t>
      </w:r>
      <w:r w:rsidRPr="002C0849">
        <w:rPr>
          <w:rFonts w:ascii="Arial" w:hAnsi="Arial" w:cs="Arial"/>
        </w:rPr>
        <w:t xml:space="preserve">comprender </w:t>
      </w:r>
      <w:r w:rsidR="00DB7709" w:rsidRPr="002C0849">
        <w:rPr>
          <w:rFonts w:ascii="Arial" w:hAnsi="Arial" w:cs="Arial"/>
        </w:rPr>
        <w:t xml:space="preserve">de forma integral, la estrategia de cambio y transición </w:t>
      </w:r>
      <w:r w:rsidR="00E8743B" w:rsidRPr="002C0849">
        <w:rPr>
          <w:rFonts w:ascii="Arial" w:hAnsi="Arial" w:cs="Arial"/>
        </w:rPr>
        <w:t>que se pretende a través del esquema de ejecución propuesto para l</w:t>
      </w:r>
      <w:r w:rsidR="00A81E66" w:rsidRPr="002C0849">
        <w:rPr>
          <w:rFonts w:ascii="Arial" w:hAnsi="Arial" w:cs="Arial"/>
        </w:rPr>
        <w:t>a implementa</w:t>
      </w:r>
      <w:r w:rsidR="00E8743B" w:rsidRPr="002C0849">
        <w:rPr>
          <w:rFonts w:ascii="Arial" w:hAnsi="Arial" w:cs="Arial"/>
        </w:rPr>
        <w:t>ción d</w:t>
      </w:r>
      <w:r w:rsidR="00A81E66" w:rsidRPr="002C0849">
        <w:rPr>
          <w:rFonts w:ascii="Arial" w:hAnsi="Arial" w:cs="Arial"/>
        </w:rPr>
        <w:t>el Programa</w:t>
      </w:r>
      <w:r w:rsidR="00E8743B" w:rsidRPr="002C0849">
        <w:rPr>
          <w:rFonts w:ascii="Arial" w:hAnsi="Arial" w:cs="Arial"/>
        </w:rPr>
        <w:t>.</w:t>
      </w:r>
      <w:r w:rsidR="009B53FB" w:rsidRPr="002C0849">
        <w:rPr>
          <w:rFonts w:ascii="Arial" w:hAnsi="Arial" w:cs="Arial"/>
        </w:rPr>
        <w:t xml:space="preserve"> </w:t>
      </w:r>
      <w:r w:rsidR="00524BFE" w:rsidRPr="002C0849">
        <w:rPr>
          <w:rFonts w:ascii="Arial" w:hAnsi="Arial" w:cs="Arial"/>
        </w:rPr>
        <w:t xml:space="preserve"> </w:t>
      </w:r>
    </w:p>
    <w:p w14:paraId="34DD7F02" w14:textId="77777777" w:rsidR="0093563F" w:rsidRPr="002C0849" w:rsidRDefault="0093563F" w:rsidP="009B53FB">
      <w:pPr>
        <w:pStyle w:val="ListParagraph"/>
        <w:ind w:left="0"/>
        <w:jc w:val="both"/>
        <w:rPr>
          <w:rFonts w:ascii="Arial" w:hAnsi="Arial" w:cs="Arial"/>
        </w:rPr>
      </w:pPr>
    </w:p>
    <w:p w14:paraId="305E3BEE" w14:textId="77777777" w:rsidR="00EA696A" w:rsidRPr="002C0849" w:rsidRDefault="00EA696A" w:rsidP="0093563F">
      <w:pPr>
        <w:pStyle w:val="ListParagraph"/>
        <w:ind w:left="0"/>
        <w:jc w:val="center"/>
        <w:rPr>
          <w:rFonts w:ascii="Arial" w:hAnsi="Arial" w:cs="Arial"/>
          <w:b/>
        </w:rPr>
      </w:pPr>
    </w:p>
    <w:p w14:paraId="2A2DE8E3" w14:textId="392F8B03" w:rsidR="00440B1E" w:rsidRPr="002C0849" w:rsidRDefault="00440B1E" w:rsidP="0093563F">
      <w:pPr>
        <w:pStyle w:val="ListParagraph"/>
        <w:ind w:left="0"/>
        <w:jc w:val="center"/>
        <w:rPr>
          <w:rFonts w:ascii="Arial" w:hAnsi="Arial" w:cs="Arial"/>
          <w:b/>
        </w:rPr>
      </w:pPr>
    </w:p>
    <w:p w14:paraId="6FF4C808" w14:textId="77777777" w:rsidR="003771B4" w:rsidRPr="002C0849" w:rsidRDefault="003771B4" w:rsidP="0093563F">
      <w:pPr>
        <w:pStyle w:val="ListParagraph"/>
        <w:ind w:left="0"/>
        <w:jc w:val="center"/>
        <w:rPr>
          <w:rFonts w:ascii="Arial" w:hAnsi="Arial" w:cs="Arial"/>
          <w:b/>
        </w:rPr>
      </w:pPr>
    </w:p>
    <w:p w14:paraId="3E4C149F" w14:textId="77777777" w:rsidR="00440B1E" w:rsidRPr="002C0849" w:rsidRDefault="00440B1E" w:rsidP="0093563F">
      <w:pPr>
        <w:pStyle w:val="ListParagraph"/>
        <w:ind w:left="0"/>
        <w:jc w:val="center"/>
        <w:rPr>
          <w:rFonts w:ascii="Arial" w:hAnsi="Arial" w:cs="Arial"/>
          <w:b/>
        </w:rPr>
      </w:pPr>
    </w:p>
    <w:p w14:paraId="07BFEE88" w14:textId="77777777" w:rsidR="005B38E2" w:rsidRPr="002C0849" w:rsidRDefault="0093563F" w:rsidP="0093563F">
      <w:pPr>
        <w:pStyle w:val="ListParagraph"/>
        <w:ind w:left="0"/>
        <w:jc w:val="center"/>
        <w:rPr>
          <w:rFonts w:ascii="Arial" w:hAnsi="Arial" w:cs="Arial"/>
          <w:b/>
        </w:rPr>
      </w:pPr>
      <w:r w:rsidRPr="002C0849">
        <w:rPr>
          <w:rFonts w:ascii="Arial" w:hAnsi="Arial" w:cs="Arial"/>
          <w:b/>
        </w:rPr>
        <w:t xml:space="preserve">Tabla 1. </w:t>
      </w:r>
    </w:p>
    <w:p w14:paraId="692E97EB" w14:textId="77777777" w:rsidR="00EA696A" w:rsidRPr="002C0849" w:rsidRDefault="00EA696A" w:rsidP="0093563F">
      <w:pPr>
        <w:pStyle w:val="ListParagraph"/>
        <w:ind w:left="0"/>
        <w:jc w:val="center"/>
        <w:rPr>
          <w:rFonts w:ascii="Arial" w:hAnsi="Arial" w:cs="Arial"/>
          <w:b/>
        </w:rPr>
      </w:pPr>
    </w:p>
    <w:p w14:paraId="3B86FB45" w14:textId="77777777" w:rsidR="009B53FB" w:rsidRPr="002C0849" w:rsidRDefault="0093563F" w:rsidP="0093563F">
      <w:pPr>
        <w:pStyle w:val="ListParagraph"/>
        <w:ind w:left="0"/>
        <w:jc w:val="center"/>
        <w:rPr>
          <w:rFonts w:ascii="Arial" w:hAnsi="Arial" w:cs="Arial"/>
          <w:b/>
        </w:rPr>
      </w:pPr>
      <w:r w:rsidRPr="002C0849">
        <w:rPr>
          <w:rFonts w:ascii="Arial" w:hAnsi="Arial" w:cs="Arial"/>
          <w:b/>
        </w:rPr>
        <w:t>Lecciones aprendidas de esquemas de ejecución de infraestructura en Guatemala</w:t>
      </w:r>
      <w:r w:rsidRPr="002C0849">
        <w:rPr>
          <w:rStyle w:val="FootnoteReference"/>
          <w:rFonts w:ascii="Arial" w:hAnsi="Arial" w:cs="Arial"/>
          <w:b/>
        </w:rPr>
        <w:footnoteReference w:id="5"/>
      </w:r>
    </w:p>
    <w:p w14:paraId="44626B4B" w14:textId="77777777" w:rsidR="00EA696A" w:rsidRPr="002C0849" w:rsidRDefault="00EA696A" w:rsidP="0093563F">
      <w:pPr>
        <w:pStyle w:val="ListParagraph"/>
        <w:ind w:left="0"/>
        <w:jc w:val="center"/>
        <w:rPr>
          <w:rFonts w:ascii="Arial" w:hAnsi="Arial" w:cs="Arial"/>
          <w:b/>
        </w:rPr>
      </w:pPr>
    </w:p>
    <w:tbl>
      <w:tblPr>
        <w:tblStyle w:val="TableGrid"/>
        <w:tblW w:w="0" w:type="auto"/>
        <w:tblLook w:val="04A0" w:firstRow="1" w:lastRow="0" w:firstColumn="1" w:lastColumn="0" w:noHBand="0" w:noVBand="1"/>
      </w:tblPr>
      <w:tblGrid>
        <w:gridCol w:w="4135"/>
        <w:gridCol w:w="5130"/>
      </w:tblGrid>
      <w:tr w:rsidR="009B53FB" w:rsidRPr="002C0849" w14:paraId="688DF9F3" w14:textId="77777777" w:rsidTr="00AE71B4">
        <w:tc>
          <w:tcPr>
            <w:tcW w:w="4135" w:type="dxa"/>
          </w:tcPr>
          <w:p w14:paraId="0EBB054D" w14:textId="77777777" w:rsidR="009B53FB" w:rsidRPr="002C0849" w:rsidRDefault="009B53FB" w:rsidP="00061771">
            <w:pPr>
              <w:pStyle w:val="ListParagraph"/>
              <w:ind w:left="0"/>
              <w:jc w:val="center"/>
              <w:rPr>
                <w:rFonts w:ascii="Arial" w:hAnsi="Arial" w:cs="Arial"/>
                <w:b/>
              </w:rPr>
            </w:pPr>
            <w:r w:rsidRPr="002C0849">
              <w:rPr>
                <w:rFonts w:ascii="Arial" w:hAnsi="Arial" w:cs="Arial"/>
                <w:b/>
              </w:rPr>
              <w:t>Problemática</w:t>
            </w:r>
          </w:p>
        </w:tc>
        <w:tc>
          <w:tcPr>
            <w:tcW w:w="5130" w:type="dxa"/>
          </w:tcPr>
          <w:p w14:paraId="37C70169" w14:textId="77777777" w:rsidR="009B53FB" w:rsidRPr="002C0849" w:rsidRDefault="009B53FB" w:rsidP="00061771">
            <w:pPr>
              <w:pStyle w:val="ListParagraph"/>
              <w:ind w:left="0"/>
              <w:jc w:val="center"/>
              <w:rPr>
                <w:rFonts w:ascii="Arial" w:hAnsi="Arial" w:cs="Arial"/>
                <w:b/>
              </w:rPr>
            </w:pPr>
            <w:r w:rsidRPr="002C0849">
              <w:rPr>
                <w:rFonts w:ascii="Arial" w:hAnsi="Arial" w:cs="Arial"/>
                <w:b/>
              </w:rPr>
              <w:t>Lección Aprendida</w:t>
            </w:r>
          </w:p>
        </w:tc>
      </w:tr>
      <w:tr w:rsidR="009B53FB" w:rsidRPr="002C0849" w14:paraId="7EE94FD2" w14:textId="77777777" w:rsidTr="00AE71B4">
        <w:tc>
          <w:tcPr>
            <w:tcW w:w="4135" w:type="dxa"/>
          </w:tcPr>
          <w:p w14:paraId="29BAD331" w14:textId="77777777" w:rsidR="00EA696A" w:rsidRPr="002C0849" w:rsidRDefault="00EA696A" w:rsidP="00EA696A">
            <w:pPr>
              <w:pStyle w:val="ListParagraph"/>
              <w:ind w:left="156" w:right="164"/>
              <w:jc w:val="both"/>
              <w:rPr>
                <w:rFonts w:ascii="Arial" w:hAnsi="Arial" w:cs="Arial"/>
                <w:b/>
                <w:sz w:val="20"/>
              </w:rPr>
            </w:pPr>
          </w:p>
          <w:p w14:paraId="7F44D890" w14:textId="77777777" w:rsidR="009B53FB" w:rsidRPr="002C0849" w:rsidRDefault="0030249D" w:rsidP="00EA696A">
            <w:pPr>
              <w:pStyle w:val="ListParagraph"/>
              <w:ind w:left="156" w:right="164"/>
              <w:jc w:val="both"/>
              <w:rPr>
                <w:rFonts w:ascii="Arial" w:hAnsi="Arial" w:cs="Arial"/>
                <w:sz w:val="20"/>
              </w:rPr>
            </w:pPr>
            <w:r w:rsidRPr="002C0849">
              <w:rPr>
                <w:rFonts w:ascii="Arial" w:hAnsi="Arial" w:cs="Arial"/>
                <w:b/>
                <w:sz w:val="20"/>
              </w:rPr>
              <w:t xml:space="preserve">Limitaciones </w:t>
            </w:r>
            <w:r w:rsidR="00313D55" w:rsidRPr="002C0849">
              <w:rPr>
                <w:rFonts w:ascii="Arial" w:hAnsi="Arial" w:cs="Arial"/>
                <w:b/>
                <w:sz w:val="20"/>
              </w:rPr>
              <w:t xml:space="preserve">y sobreposiciones </w:t>
            </w:r>
            <w:r w:rsidR="00A548CD" w:rsidRPr="002C0849">
              <w:rPr>
                <w:rFonts w:ascii="Arial" w:hAnsi="Arial" w:cs="Arial"/>
                <w:b/>
                <w:sz w:val="20"/>
              </w:rPr>
              <w:t>en la p</w:t>
            </w:r>
            <w:r w:rsidR="004D2153" w:rsidRPr="002C0849">
              <w:rPr>
                <w:rFonts w:ascii="Arial" w:hAnsi="Arial" w:cs="Arial"/>
                <w:b/>
                <w:sz w:val="20"/>
              </w:rPr>
              <w:t>lanificación</w:t>
            </w:r>
            <w:r w:rsidR="000D5E4C" w:rsidRPr="002C0849">
              <w:rPr>
                <w:rFonts w:ascii="Arial" w:hAnsi="Arial" w:cs="Arial"/>
                <w:b/>
                <w:sz w:val="20"/>
              </w:rPr>
              <w:t>, gestión de riesgos y seguimiento de la ejecución del Programa</w:t>
            </w:r>
            <w:r w:rsidR="00A548CD" w:rsidRPr="002C0849">
              <w:rPr>
                <w:rFonts w:ascii="Arial" w:hAnsi="Arial" w:cs="Arial"/>
                <w:sz w:val="20"/>
              </w:rPr>
              <w:t xml:space="preserve">. </w:t>
            </w:r>
            <w:r w:rsidR="00061771" w:rsidRPr="002C0849">
              <w:rPr>
                <w:rFonts w:ascii="Arial" w:hAnsi="Arial" w:cs="Arial"/>
                <w:sz w:val="20"/>
              </w:rPr>
              <w:t>Como resultado de estas limitaciones, e</w:t>
            </w:r>
            <w:r w:rsidR="00A548CD" w:rsidRPr="002C0849">
              <w:rPr>
                <w:rFonts w:ascii="Arial" w:hAnsi="Arial" w:cs="Arial"/>
                <w:sz w:val="20"/>
              </w:rPr>
              <w:t xml:space="preserve">n general los resultados de ejecución indican </w:t>
            </w:r>
            <w:r w:rsidR="00A548CD" w:rsidRPr="002C0849">
              <w:rPr>
                <w:rFonts w:ascii="Arial" w:hAnsi="Arial" w:cs="Arial"/>
                <w:b/>
                <w:i/>
                <w:sz w:val="20"/>
                <w:lang w:eastAsia="es-ES_tradnl"/>
              </w:rPr>
              <w:t>retraso en tiempos de ejecución</w:t>
            </w:r>
            <w:r w:rsidR="00061771" w:rsidRPr="002C0849">
              <w:rPr>
                <w:rFonts w:ascii="Arial" w:hAnsi="Arial" w:cs="Arial"/>
                <w:sz w:val="20"/>
                <w:lang w:eastAsia="es-ES_tradnl"/>
              </w:rPr>
              <w:t xml:space="preserve"> de las operaciones y l</w:t>
            </w:r>
            <w:r w:rsidR="00313D55" w:rsidRPr="002C0849">
              <w:rPr>
                <w:rFonts w:ascii="Arial" w:hAnsi="Arial" w:cs="Arial"/>
                <w:sz w:val="20"/>
                <w:lang w:eastAsia="es-ES_tradnl"/>
              </w:rPr>
              <w:t xml:space="preserve">as obras </w:t>
            </w:r>
            <w:r w:rsidR="00061771" w:rsidRPr="002C0849">
              <w:rPr>
                <w:rFonts w:ascii="Arial" w:hAnsi="Arial" w:cs="Arial"/>
                <w:sz w:val="20"/>
                <w:lang w:eastAsia="es-ES_tradnl"/>
              </w:rPr>
              <w:t>construid</w:t>
            </w:r>
            <w:r w:rsidR="00313D55" w:rsidRPr="002C0849">
              <w:rPr>
                <w:rFonts w:ascii="Arial" w:hAnsi="Arial" w:cs="Arial"/>
                <w:sz w:val="20"/>
                <w:lang w:eastAsia="es-ES_tradnl"/>
              </w:rPr>
              <w:t>a</w:t>
            </w:r>
            <w:r w:rsidR="00061771" w:rsidRPr="002C0849">
              <w:rPr>
                <w:rFonts w:ascii="Arial" w:hAnsi="Arial" w:cs="Arial"/>
                <w:sz w:val="20"/>
                <w:lang w:eastAsia="es-ES_tradnl"/>
              </w:rPr>
              <w:t>s</w:t>
            </w:r>
            <w:r w:rsidR="00A548CD" w:rsidRPr="002C0849">
              <w:rPr>
                <w:rFonts w:ascii="Arial" w:hAnsi="Arial" w:cs="Arial"/>
                <w:sz w:val="20"/>
                <w:lang w:eastAsia="es-ES_tradnl"/>
              </w:rPr>
              <w:t>, con incremento</w:t>
            </w:r>
            <w:r w:rsidR="00313D55" w:rsidRPr="002C0849">
              <w:rPr>
                <w:rFonts w:ascii="Arial" w:hAnsi="Arial" w:cs="Arial"/>
                <w:sz w:val="20"/>
                <w:lang w:eastAsia="es-ES_tradnl"/>
              </w:rPr>
              <w:t>s</w:t>
            </w:r>
            <w:r w:rsidR="00061771" w:rsidRPr="002C0849">
              <w:rPr>
                <w:rFonts w:ascii="Arial" w:hAnsi="Arial" w:cs="Arial"/>
                <w:sz w:val="20"/>
                <w:lang w:eastAsia="es-ES_tradnl"/>
              </w:rPr>
              <w:t xml:space="preserve"> en </w:t>
            </w:r>
            <w:r w:rsidR="00A548CD" w:rsidRPr="002C0849">
              <w:rPr>
                <w:rFonts w:ascii="Arial" w:hAnsi="Arial" w:cs="Arial"/>
                <w:sz w:val="20"/>
                <w:lang w:eastAsia="es-ES_tradnl"/>
              </w:rPr>
              <w:t xml:space="preserve">el plazo </w:t>
            </w:r>
            <w:r w:rsidR="00313D55" w:rsidRPr="002C0849">
              <w:rPr>
                <w:rFonts w:ascii="Arial" w:hAnsi="Arial" w:cs="Arial"/>
                <w:sz w:val="20"/>
                <w:lang w:eastAsia="es-ES_tradnl"/>
              </w:rPr>
              <w:t xml:space="preserve">promedio </w:t>
            </w:r>
            <w:r w:rsidR="00A548CD" w:rsidRPr="002C0849">
              <w:rPr>
                <w:rFonts w:ascii="Arial" w:hAnsi="Arial" w:cs="Arial"/>
                <w:sz w:val="20"/>
                <w:lang w:eastAsia="es-ES_tradnl"/>
              </w:rPr>
              <w:t>de ejecución de los préstamos</w:t>
            </w:r>
            <w:r w:rsidR="00061771" w:rsidRPr="002C0849">
              <w:rPr>
                <w:rFonts w:ascii="Arial" w:hAnsi="Arial" w:cs="Arial"/>
                <w:sz w:val="20"/>
                <w:lang w:eastAsia="es-ES_tradnl"/>
              </w:rPr>
              <w:t xml:space="preserve">, </w:t>
            </w:r>
            <w:r w:rsidR="00061771" w:rsidRPr="002C0849">
              <w:rPr>
                <w:rFonts w:ascii="Arial" w:hAnsi="Arial" w:cs="Arial"/>
                <w:b/>
                <w:i/>
                <w:sz w:val="20"/>
                <w:lang w:eastAsia="es-ES_tradnl"/>
              </w:rPr>
              <w:t>problemas de calidad de las obras</w:t>
            </w:r>
            <w:r w:rsidR="00061771" w:rsidRPr="002C0849">
              <w:rPr>
                <w:rFonts w:ascii="Arial" w:hAnsi="Arial" w:cs="Arial"/>
                <w:sz w:val="20"/>
                <w:lang w:eastAsia="es-ES_tradnl"/>
              </w:rPr>
              <w:t xml:space="preserve">, </w:t>
            </w:r>
            <w:r w:rsidR="00061771" w:rsidRPr="002C0849">
              <w:rPr>
                <w:rFonts w:ascii="Arial" w:hAnsi="Arial" w:cs="Arial"/>
                <w:b/>
                <w:i/>
                <w:sz w:val="20"/>
                <w:lang w:eastAsia="es-ES_tradnl"/>
              </w:rPr>
              <w:t>no ejecución o sustitución</w:t>
            </w:r>
            <w:r w:rsidR="00061771" w:rsidRPr="002C0849">
              <w:rPr>
                <w:rFonts w:ascii="Arial" w:hAnsi="Arial" w:cs="Arial"/>
                <w:sz w:val="20"/>
                <w:lang w:eastAsia="es-ES_tradnl"/>
              </w:rPr>
              <w:t xml:space="preserve"> de algunos proyectos</w:t>
            </w:r>
            <w:r w:rsidR="000B70FA" w:rsidRPr="002C0849">
              <w:rPr>
                <w:rFonts w:ascii="Arial" w:hAnsi="Arial" w:cs="Arial"/>
                <w:sz w:val="20"/>
                <w:lang w:eastAsia="es-ES_tradnl"/>
              </w:rPr>
              <w:t xml:space="preserve">, </w:t>
            </w:r>
            <w:r w:rsidR="000B70FA" w:rsidRPr="002C0849">
              <w:rPr>
                <w:rFonts w:ascii="Arial" w:hAnsi="Arial" w:cs="Arial"/>
                <w:b/>
                <w:sz w:val="20"/>
                <w:lang w:eastAsia="es-ES_tradnl"/>
              </w:rPr>
              <w:t>cambios de alcance/ejecutor</w:t>
            </w:r>
            <w:r w:rsidR="000B70FA" w:rsidRPr="002C0849">
              <w:rPr>
                <w:rFonts w:ascii="Arial" w:hAnsi="Arial" w:cs="Arial"/>
                <w:sz w:val="20"/>
                <w:lang w:eastAsia="es-ES_tradnl"/>
              </w:rPr>
              <w:t xml:space="preserve"> que afectan los resultados</w:t>
            </w:r>
            <w:r w:rsidR="00313D55" w:rsidRPr="002C0849">
              <w:rPr>
                <w:rFonts w:ascii="Arial" w:hAnsi="Arial" w:cs="Arial"/>
                <w:sz w:val="20"/>
                <w:lang w:eastAsia="es-ES_tradnl"/>
              </w:rPr>
              <w:t xml:space="preserve"> e incentivos perversos a la ejecución</w:t>
            </w:r>
            <w:r w:rsidR="000B70FA" w:rsidRPr="002C0849">
              <w:rPr>
                <w:rStyle w:val="FootnoteReference"/>
                <w:rFonts w:ascii="Arial" w:hAnsi="Arial" w:cs="Arial"/>
                <w:sz w:val="20"/>
                <w:lang w:eastAsia="es-ES_tradnl"/>
              </w:rPr>
              <w:footnoteReference w:id="6"/>
            </w:r>
            <w:r w:rsidR="00DB7709" w:rsidRPr="002C0849">
              <w:rPr>
                <w:rFonts w:ascii="Arial" w:hAnsi="Arial" w:cs="Arial"/>
                <w:sz w:val="20"/>
                <w:lang w:eastAsia="es-ES_tradnl"/>
              </w:rPr>
              <w:t>.</w:t>
            </w:r>
            <w:r w:rsidR="000B70FA" w:rsidRPr="002C0849">
              <w:rPr>
                <w:rFonts w:ascii="Arial" w:hAnsi="Arial" w:cs="Arial"/>
                <w:sz w:val="20"/>
                <w:lang w:eastAsia="es-ES_tradnl"/>
              </w:rPr>
              <w:t xml:space="preserve"> </w:t>
            </w:r>
            <w:r w:rsidR="00061771" w:rsidRPr="002C0849">
              <w:rPr>
                <w:rFonts w:ascii="Arial" w:hAnsi="Arial" w:cs="Arial"/>
                <w:sz w:val="20"/>
                <w:lang w:eastAsia="es-ES_tradnl"/>
              </w:rPr>
              <w:t xml:space="preserve"> </w:t>
            </w:r>
            <w:r w:rsidR="00A548CD" w:rsidRPr="002C0849">
              <w:rPr>
                <w:rFonts w:ascii="Arial" w:hAnsi="Arial" w:cs="Arial"/>
                <w:sz w:val="20"/>
                <w:lang w:eastAsia="es-ES_tradnl"/>
              </w:rPr>
              <w:t xml:space="preserve"> </w:t>
            </w:r>
          </w:p>
        </w:tc>
        <w:tc>
          <w:tcPr>
            <w:tcW w:w="5130" w:type="dxa"/>
          </w:tcPr>
          <w:p w14:paraId="0F34FD62" w14:textId="77777777" w:rsidR="009B53FB" w:rsidRPr="002C0849" w:rsidRDefault="00E8740E" w:rsidP="00EA696A">
            <w:pPr>
              <w:pStyle w:val="Paragraph"/>
              <w:tabs>
                <w:tab w:val="clear" w:pos="720"/>
              </w:tabs>
              <w:spacing w:after="200"/>
              <w:ind w:left="252" w:right="257" w:firstLine="0"/>
              <w:rPr>
                <w:rFonts w:ascii="Arial" w:hAnsi="Arial" w:cs="Arial"/>
                <w:sz w:val="20"/>
                <w:lang w:val="es-ES_tradnl"/>
              </w:rPr>
            </w:pPr>
            <w:r w:rsidRPr="002C0849">
              <w:rPr>
                <w:rFonts w:ascii="Arial" w:hAnsi="Arial" w:cs="Arial"/>
                <w:b/>
                <w:sz w:val="20"/>
                <w:lang w:val="es-ES_tradnl"/>
              </w:rPr>
              <w:t>Planificación, gestión de riesgos y seguimiento de la ejecución del Programa</w:t>
            </w:r>
            <w:r w:rsidR="000B70FA" w:rsidRPr="002C0849">
              <w:rPr>
                <w:rFonts w:ascii="Arial" w:hAnsi="Arial" w:cs="Arial"/>
                <w:b/>
                <w:sz w:val="20"/>
                <w:lang w:val="es-ES_tradnl"/>
              </w:rPr>
              <w:t>.</w:t>
            </w:r>
            <w:r w:rsidRPr="002C0849">
              <w:rPr>
                <w:rFonts w:ascii="Arial" w:hAnsi="Arial" w:cs="Arial"/>
                <w:sz w:val="20"/>
                <w:lang w:val="es-ES_tradnl"/>
              </w:rPr>
              <w:t xml:space="preserve"> </w:t>
            </w:r>
            <w:r w:rsidR="00A548CD" w:rsidRPr="002C0849">
              <w:rPr>
                <w:rFonts w:ascii="Arial" w:hAnsi="Arial" w:cs="Arial"/>
                <w:sz w:val="20"/>
                <w:lang w:val="es-ES_tradnl"/>
              </w:rPr>
              <w:t xml:space="preserve">El Organismo Ejecutor debe implementar </w:t>
            </w:r>
            <w:r w:rsidR="0077396D" w:rsidRPr="002C0849">
              <w:rPr>
                <w:rFonts w:ascii="Arial" w:hAnsi="Arial" w:cs="Arial"/>
                <w:sz w:val="20"/>
                <w:lang w:val="es-ES_tradnl"/>
              </w:rPr>
              <w:t xml:space="preserve">de forma eficiente </w:t>
            </w:r>
            <w:r w:rsidR="00A548CD" w:rsidRPr="002C0849">
              <w:rPr>
                <w:rFonts w:ascii="Arial" w:hAnsi="Arial" w:cs="Arial"/>
                <w:sz w:val="20"/>
                <w:lang w:val="es-ES_tradnl"/>
              </w:rPr>
              <w:t xml:space="preserve">un </w:t>
            </w:r>
            <w:r w:rsidR="00A548CD" w:rsidRPr="002C0849">
              <w:rPr>
                <w:rFonts w:ascii="Arial" w:hAnsi="Arial" w:cs="Arial"/>
                <w:b/>
                <w:i/>
                <w:sz w:val="20"/>
                <w:lang w:val="es-ES_tradnl"/>
              </w:rPr>
              <w:t>modelo de gestión</w:t>
            </w:r>
            <w:r w:rsidR="00A548CD" w:rsidRPr="002C0849">
              <w:rPr>
                <w:rFonts w:ascii="Arial" w:hAnsi="Arial" w:cs="Arial"/>
                <w:sz w:val="20"/>
                <w:lang w:val="es-ES_tradnl"/>
              </w:rPr>
              <w:t xml:space="preserve"> que asegure</w:t>
            </w:r>
            <w:r w:rsidRPr="002C0849">
              <w:rPr>
                <w:rFonts w:ascii="Arial" w:hAnsi="Arial" w:cs="Arial"/>
                <w:sz w:val="20"/>
                <w:lang w:val="es-ES_tradnl"/>
              </w:rPr>
              <w:t xml:space="preserve"> estrictos procesos de revisión periódica de instrumentos de planificación del </w:t>
            </w:r>
            <w:r w:rsidR="000B70FA" w:rsidRPr="002C0849">
              <w:rPr>
                <w:rFonts w:ascii="Arial" w:hAnsi="Arial" w:cs="Arial"/>
                <w:sz w:val="20"/>
                <w:lang w:val="es-ES_tradnl"/>
              </w:rPr>
              <w:t>P</w:t>
            </w:r>
            <w:r w:rsidRPr="002C0849">
              <w:rPr>
                <w:rFonts w:ascii="Arial" w:hAnsi="Arial" w:cs="Arial"/>
                <w:sz w:val="20"/>
                <w:lang w:val="es-ES_tradnl"/>
              </w:rPr>
              <w:t>rograma</w:t>
            </w:r>
            <w:r w:rsidRPr="002C0849">
              <w:rPr>
                <w:rFonts w:ascii="Arial" w:hAnsi="Arial" w:cs="Arial"/>
                <w:vertAlign w:val="superscript"/>
                <w:lang w:val="es-ES_tradnl"/>
              </w:rPr>
              <w:footnoteReference w:id="7"/>
            </w:r>
            <w:r w:rsidR="000B70FA" w:rsidRPr="002C0849">
              <w:rPr>
                <w:rFonts w:ascii="Arial" w:hAnsi="Arial" w:cs="Arial"/>
                <w:sz w:val="20"/>
                <w:lang w:val="es-ES_tradnl"/>
              </w:rPr>
              <w:t xml:space="preserve">, </w:t>
            </w:r>
            <w:r w:rsidRPr="002C0849">
              <w:rPr>
                <w:rFonts w:ascii="Arial" w:hAnsi="Arial" w:cs="Arial"/>
                <w:sz w:val="20"/>
                <w:lang w:val="es-ES_tradnl"/>
              </w:rPr>
              <w:t>en coordinación con el Prestatario y las autoridades responsables de la ejecución de la inversión pública</w:t>
            </w:r>
            <w:r w:rsidRPr="002C0849">
              <w:rPr>
                <w:rFonts w:ascii="Arial" w:hAnsi="Arial" w:cs="Arial"/>
                <w:vertAlign w:val="superscript"/>
                <w:lang w:val="es-ES_tradnl"/>
              </w:rPr>
              <w:footnoteReference w:id="8"/>
            </w:r>
            <w:r w:rsidRPr="002C0849">
              <w:rPr>
                <w:rFonts w:ascii="Arial" w:hAnsi="Arial" w:cs="Arial"/>
                <w:sz w:val="20"/>
                <w:lang w:val="es-ES_tradnl"/>
              </w:rPr>
              <w:t xml:space="preserve">, </w:t>
            </w:r>
            <w:r w:rsidR="0077396D" w:rsidRPr="002C0849">
              <w:rPr>
                <w:rFonts w:ascii="Arial" w:hAnsi="Arial" w:cs="Arial"/>
                <w:sz w:val="20"/>
                <w:lang w:val="es-ES_tradnl"/>
              </w:rPr>
              <w:t xml:space="preserve">así como el </w:t>
            </w:r>
            <w:r w:rsidR="00A548CD" w:rsidRPr="002C0849">
              <w:rPr>
                <w:rFonts w:ascii="Arial" w:hAnsi="Arial" w:cs="Arial"/>
                <w:sz w:val="20"/>
                <w:lang w:val="es-ES_tradnl"/>
              </w:rPr>
              <w:t>control de costos, calidad y plazo:</w:t>
            </w:r>
            <w:r w:rsidR="000B70FA" w:rsidRPr="002C0849">
              <w:rPr>
                <w:rFonts w:ascii="Arial" w:hAnsi="Arial" w:cs="Arial"/>
                <w:sz w:val="20"/>
                <w:lang w:val="es-ES_tradnl"/>
              </w:rPr>
              <w:t xml:space="preserve"> i) </w:t>
            </w:r>
            <w:r w:rsidR="00A548CD" w:rsidRPr="002C0849">
              <w:rPr>
                <w:rFonts w:ascii="Arial" w:hAnsi="Arial" w:cs="Arial"/>
                <w:b/>
                <w:i/>
                <w:sz w:val="20"/>
                <w:lang w:val="es-ES_tradnl"/>
              </w:rPr>
              <w:t>Control del Costo</w:t>
            </w:r>
            <w:r w:rsidR="00A548CD" w:rsidRPr="002C0849">
              <w:rPr>
                <w:rFonts w:ascii="Arial" w:hAnsi="Arial" w:cs="Arial"/>
                <w:sz w:val="20"/>
                <w:lang w:val="es-ES_tradnl"/>
              </w:rPr>
              <w:t xml:space="preserve">: un mayor precio, afecta desfavorablemente la viabilidad económica y financiera del proyecto. Un mayor costo del proyecto puede afectar su rentabilidad económica, </w:t>
            </w:r>
            <w:r w:rsidR="00AF0D2F" w:rsidRPr="002C0849">
              <w:rPr>
                <w:rFonts w:ascii="Arial" w:hAnsi="Arial" w:cs="Arial"/>
                <w:sz w:val="20"/>
                <w:lang w:val="es-ES_tradnl"/>
              </w:rPr>
              <w:t>y,</w:t>
            </w:r>
            <w:r w:rsidR="00A548CD" w:rsidRPr="002C0849">
              <w:rPr>
                <w:rFonts w:ascii="Arial" w:hAnsi="Arial" w:cs="Arial"/>
                <w:sz w:val="20"/>
                <w:lang w:val="es-ES_tradnl"/>
              </w:rPr>
              <w:t xml:space="preserve"> por ende, su relevancia para el país.</w:t>
            </w:r>
            <w:r w:rsidR="000B70FA" w:rsidRPr="002C0849">
              <w:rPr>
                <w:rFonts w:ascii="Arial" w:hAnsi="Arial" w:cs="Arial"/>
                <w:sz w:val="20"/>
                <w:lang w:val="es-ES_tradnl"/>
              </w:rPr>
              <w:t xml:space="preserve"> ii) </w:t>
            </w:r>
            <w:r w:rsidR="00A548CD" w:rsidRPr="002C0849">
              <w:rPr>
                <w:rFonts w:ascii="Arial" w:hAnsi="Arial" w:cs="Arial"/>
                <w:b/>
                <w:i/>
                <w:sz w:val="20"/>
                <w:lang w:val="es-ES_tradnl"/>
              </w:rPr>
              <w:t>Control de la Calidad</w:t>
            </w:r>
            <w:r w:rsidR="00A548CD" w:rsidRPr="002C0849">
              <w:rPr>
                <w:rFonts w:ascii="Arial" w:hAnsi="Arial" w:cs="Arial"/>
                <w:sz w:val="20"/>
                <w:lang w:val="es-ES_tradnl"/>
              </w:rPr>
              <w:t>: La mala calidad del proyecto puede afectar su funcionalidad y sostenibilidad.</w:t>
            </w:r>
            <w:r w:rsidR="000B70FA" w:rsidRPr="002C0849">
              <w:rPr>
                <w:rFonts w:ascii="Arial" w:hAnsi="Arial" w:cs="Arial"/>
                <w:sz w:val="20"/>
                <w:lang w:val="es-ES_tradnl"/>
              </w:rPr>
              <w:t xml:space="preserve"> iii) </w:t>
            </w:r>
            <w:r w:rsidR="00A548CD" w:rsidRPr="002C0849">
              <w:rPr>
                <w:rFonts w:ascii="Arial" w:hAnsi="Arial" w:cs="Arial"/>
                <w:b/>
                <w:i/>
                <w:sz w:val="20"/>
                <w:lang w:val="es-ES_tradnl"/>
              </w:rPr>
              <w:t>Control del Plazo</w:t>
            </w:r>
            <w:r w:rsidR="00A548CD" w:rsidRPr="002C0849">
              <w:rPr>
                <w:rFonts w:ascii="Arial" w:hAnsi="Arial" w:cs="Arial"/>
                <w:sz w:val="20"/>
                <w:lang w:val="es-ES_tradnl"/>
              </w:rPr>
              <w:t>: Retrasos de plazo de un proyecto, retardan la materialización de sus beneficios a los usuarios</w:t>
            </w:r>
            <w:r w:rsidR="00061771" w:rsidRPr="002C0849">
              <w:rPr>
                <w:rFonts w:ascii="Arial" w:hAnsi="Arial" w:cs="Arial"/>
                <w:sz w:val="20"/>
                <w:lang w:val="es-ES_tradnl"/>
              </w:rPr>
              <w:t xml:space="preserve"> y se </w:t>
            </w:r>
            <w:r w:rsidR="00A548CD" w:rsidRPr="002C0849">
              <w:rPr>
                <w:rFonts w:ascii="Arial" w:hAnsi="Arial" w:cs="Arial"/>
                <w:sz w:val="20"/>
                <w:lang w:val="es-ES_tradnl"/>
              </w:rPr>
              <w:t xml:space="preserve">agrega </w:t>
            </w:r>
            <w:r w:rsidR="00061771" w:rsidRPr="002C0849">
              <w:rPr>
                <w:rFonts w:ascii="Arial" w:hAnsi="Arial" w:cs="Arial"/>
                <w:sz w:val="20"/>
                <w:lang w:val="es-ES_tradnl"/>
              </w:rPr>
              <w:t xml:space="preserve">un costo de oportunidad </w:t>
            </w:r>
            <w:r w:rsidR="00A548CD" w:rsidRPr="002C0849">
              <w:rPr>
                <w:rFonts w:ascii="Arial" w:hAnsi="Arial" w:cs="Arial"/>
                <w:sz w:val="20"/>
                <w:lang w:val="es-ES_tradnl"/>
              </w:rPr>
              <w:t>al proyecto.</w:t>
            </w:r>
          </w:p>
        </w:tc>
      </w:tr>
      <w:tr w:rsidR="009B53FB" w:rsidRPr="002C0849" w14:paraId="1445702F" w14:textId="77777777" w:rsidTr="00AE71B4">
        <w:tc>
          <w:tcPr>
            <w:tcW w:w="4135" w:type="dxa"/>
          </w:tcPr>
          <w:p w14:paraId="57A82678" w14:textId="77777777" w:rsidR="00EA696A" w:rsidRPr="002C0849" w:rsidRDefault="00EA696A" w:rsidP="00EA696A">
            <w:pPr>
              <w:pStyle w:val="ListParagraph"/>
              <w:ind w:left="156" w:right="164"/>
              <w:jc w:val="both"/>
              <w:rPr>
                <w:rFonts w:ascii="Arial" w:hAnsi="Arial" w:cs="Arial"/>
                <w:b/>
                <w:sz w:val="20"/>
              </w:rPr>
            </w:pPr>
          </w:p>
          <w:p w14:paraId="68D8BB1C" w14:textId="77777777" w:rsidR="00C3440D" w:rsidRPr="002C0849" w:rsidRDefault="0070719A" w:rsidP="00EA696A">
            <w:pPr>
              <w:pStyle w:val="ListParagraph"/>
              <w:ind w:left="156" w:right="164"/>
              <w:jc w:val="both"/>
              <w:rPr>
                <w:rFonts w:ascii="Arial" w:hAnsi="Arial" w:cs="Arial"/>
                <w:sz w:val="20"/>
              </w:rPr>
            </w:pPr>
            <w:r w:rsidRPr="002C0849">
              <w:rPr>
                <w:rFonts w:ascii="Arial" w:hAnsi="Arial" w:cs="Arial"/>
                <w:b/>
                <w:sz w:val="20"/>
              </w:rPr>
              <w:t xml:space="preserve">Desincentivos </w:t>
            </w:r>
            <w:r w:rsidR="00990A02" w:rsidRPr="002C0849">
              <w:rPr>
                <w:rFonts w:ascii="Arial" w:hAnsi="Arial" w:cs="Arial"/>
                <w:b/>
                <w:sz w:val="20"/>
              </w:rPr>
              <w:t xml:space="preserve">a la eficiencia </w:t>
            </w:r>
            <w:r w:rsidR="005C381D" w:rsidRPr="002C0849">
              <w:rPr>
                <w:rFonts w:ascii="Arial" w:hAnsi="Arial" w:cs="Arial"/>
                <w:b/>
                <w:sz w:val="20"/>
              </w:rPr>
              <w:t>y retrasos en l</w:t>
            </w:r>
            <w:r w:rsidRPr="002C0849">
              <w:rPr>
                <w:rFonts w:ascii="Arial" w:hAnsi="Arial" w:cs="Arial"/>
                <w:b/>
                <w:sz w:val="20"/>
              </w:rPr>
              <w:t>a implementación de los p</w:t>
            </w:r>
            <w:r w:rsidR="004D2153" w:rsidRPr="002C0849">
              <w:rPr>
                <w:rFonts w:ascii="Arial" w:hAnsi="Arial" w:cs="Arial"/>
                <w:b/>
                <w:sz w:val="20"/>
              </w:rPr>
              <w:t xml:space="preserve">rocesos licitatorios </w:t>
            </w:r>
            <w:r w:rsidR="000D5E4C" w:rsidRPr="002C0849">
              <w:rPr>
                <w:rFonts w:ascii="Arial" w:hAnsi="Arial" w:cs="Arial"/>
                <w:b/>
                <w:sz w:val="20"/>
              </w:rPr>
              <w:t>de los proyectos</w:t>
            </w:r>
            <w:r w:rsidR="005C381D" w:rsidRPr="002C0849">
              <w:rPr>
                <w:rFonts w:ascii="Arial" w:hAnsi="Arial" w:cs="Arial"/>
                <w:b/>
                <w:sz w:val="20"/>
              </w:rPr>
              <w:t xml:space="preserve"> del Programa</w:t>
            </w:r>
            <w:r w:rsidRPr="002C0849">
              <w:rPr>
                <w:rFonts w:ascii="Arial" w:hAnsi="Arial" w:cs="Arial"/>
                <w:sz w:val="20"/>
              </w:rPr>
              <w:t xml:space="preserve">. </w:t>
            </w:r>
            <w:r w:rsidR="005C381D" w:rsidRPr="002C0849">
              <w:rPr>
                <w:rFonts w:ascii="Arial" w:hAnsi="Arial" w:cs="Arial"/>
                <w:sz w:val="20"/>
              </w:rPr>
              <w:t xml:space="preserve">Independiente del esquema de ejecución </w:t>
            </w:r>
            <w:r w:rsidR="007A326D" w:rsidRPr="002C0849">
              <w:rPr>
                <w:rFonts w:ascii="Arial" w:hAnsi="Arial" w:cs="Arial"/>
                <w:sz w:val="20"/>
              </w:rPr>
              <w:t>implementado</w:t>
            </w:r>
            <w:r w:rsidR="005C381D" w:rsidRPr="002C0849">
              <w:rPr>
                <w:rFonts w:ascii="Arial" w:hAnsi="Arial" w:cs="Arial"/>
                <w:sz w:val="20"/>
              </w:rPr>
              <w:t xml:space="preserve">, en la práctica, los plazos de los procesos de adquisiciones de los programas </w:t>
            </w:r>
            <w:r w:rsidR="005C381D" w:rsidRPr="002C0849">
              <w:rPr>
                <w:rFonts w:ascii="Arial" w:hAnsi="Arial" w:cs="Arial"/>
                <w:sz w:val="20"/>
              </w:rPr>
              <w:lastRenderedPageBreak/>
              <w:t xml:space="preserve">financiados por el </w:t>
            </w:r>
            <w:proofErr w:type="gramStart"/>
            <w:r w:rsidR="005C381D" w:rsidRPr="002C0849">
              <w:rPr>
                <w:rFonts w:ascii="Arial" w:hAnsi="Arial" w:cs="Arial"/>
                <w:sz w:val="20"/>
              </w:rPr>
              <w:t>Banco,</w:t>
            </w:r>
            <w:proofErr w:type="gramEnd"/>
            <w:r w:rsidR="005C381D" w:rsidRPr="002C0849">
              <w:rPr>
                <w:rFonts w:ascii="Arial" w:hAnsi="Arial" w:cs="Arial"/>
                <w:sz w:val="20"/>
              </w:rPr>
              <w:t xml:space="preserve"> se extienden</w:t>
            </w:r>
            <w:r w:rsidR="00DF5753" w:rsidRPr="002C0849">
              <w:rPr>
                <w:rFonts w:ascii="Arial" w:hAnsi="Arial" w:cs="Arial"/>
                <w:sz w:val="20"/>
              </w:rPr>
              <w:t xml:space="preserve"> innecesariamente en muchos casos, bien sea por </w:t>
            </w:r>
            <w:r w:rsidR="005C381D" w:rsidRPr="002C0849">
              <w:rPr>
                <w:rFonts w:ascii="Arial" w:hAnsi="Arial" w:cs="Arial"/>
                <w:sz w:val="20"/>
              </w:rPr>
              <w:t xml:space="preserve">la utilización </w:t>
            </w:r>
            <w:r w:rsidR="00DF5753" w:rsidRPr="002C0849">
              <w:rPr>
                <w:rFonts w:ascii="Arial" w:hAnsi="Arial" w:cs="Arial"/>
                <w:sz w:val="20"/>
              </w:rPr>
              <w:t>de los procedimientos de compras y contrataciones nacionales</w:t>
            </w:r>
            <w:r w:rsidR="007A326D" w:rsidRPr="002C0849">
              <w:rPr>
                <w:rFonts w:ascii="Arial" w:hAnsi="Arial" w:cs="Arial"/>
                <w:sz w:val="20"/>
              </w:rPr>
              <w:t xml:space="preserve">, o por las decisiones usualmente conservadoras de los Organismos Ejecutores frente a </w:t>
            </w:r>
            <w:r w:rsidR="007021C9" w:rsidRPr="002C0849">
              <w:rPr>
                <w:rFonts w:ascii="Arial" w:hAnsi="Arial" w:cs="Arial"/>
                <w:sz w:val="20"/>
              </w:rPr>
              <w:t>prácticas originadas por</w:t>
            </w:r>
            <w:r w:rsidR="007A326D" w:rsidRPr="002C0849">
              <w:rPr>
                <w:rFonts w:ascii="Arial" w:hAnsi="Arial" w:cs="Arial"/>
                <w:sz w:val="20"/>
              </w:rPr>
              <w:t xml:space="preserve"> conflictos de la normativa aplicable</w:t>
            </w:r>
            <w:r w:rsidR="007A326D" w:rsidRPr="002C0849">
              <w:rPr>
                <w:rFonts w:ascii="Arial" w:hAnsi="Arial" w:cs="Arial"/>
                <w:sz w:val="20"/>
                <w:vertAlign w:val="superscript"/>
              </w:rPr>
              <w:footnoteReference w:id="9"/>
            </w:r>
            <w:r w:rsidR="007A326D" w:rsidRPr="002C0849">
              <w:rPr>
                <w:rFonts w:ascii="Arial" w:hAnsi="Arial" w:cs="Arial"/>
                <w:sz w:val="20"/>
              </w:rPr>
              <w:t xml:space="preserve">. </w:t>
            </w:r>
          </w:p>
          <w:p w14:paraId="5D8F0221" w14:textId="77777777" w:rsidR="00C3440D" w:rsidRPr="002C0849" w:rsidRDefault="00C3440D" w:rsidP="00EA696A">
            <w:pPr>
              <w:pStyle w:val="ListParagraph"/>
              <w:ind w:left="156" w:right="164"/>
              <w:jc w:val="both"/>
              <w:rPr>
                <w:rFonts w:ascii="Arial" w:hAnsi="Arial" w:cs="Arial"/>
                <w:sz w:val="20"/>
              </w:rPr>
            </w:pPr>
          </w:p>
          <w:p w14:paraId="5251877A" w14:textId="77777777" w:rsidR="005C381D" w:rsidRPr="002C0849" w:rsidRDefault="00C3440D" w:rsidP="00EA696A">
            <w:pPr>
              <w:pStyle w:val="ListParagraph"/>
              <w:ind w:left="156" w:right="164"/>
              <w:jc w:val="both"/>
              <w:rPr>
                <w:rFonts w:ascii="Arial" w:hAnsi="Arial" w:cs="Arial"/>
                <w:sz w:val="20"/>
              </w:rPr>
            </w:pPr>
            <w:r w:rsidRPr="002C0849">
              <w:rPr>
                <w:rFonts w:ascii="Arial" w:hAnsi="Arial" w:cs="Arial"/>
                <w:sz w:val="20"/>
              </w:rPr>
              <w:t>Como consecuencia</w:t>
            </w:r>
            <w:r w:rsidRPr="002C0849">
              <w:rPr>
                <w:rFonts w:ascii="Arial" w:hAnsi="Arial" w:cs="Arial"/>
                <w:b/>
                <w:i/>
                <w:sz w:val="20"/>
              </w:rPr>
              <w:t>, la gestión del proceso licitatorio escapa al control del Organismo Ejecutor</w:t>
            </w:r>
            <w:r w:rsidRPr="002C0849">
              <w:rPr>
                <w:rFonts w:ascii="Arial" w:hAnsi="Arial" w:cs="Arial"/>
                <w:sz w:val="20"/>
              </w:rPr>
              <w:t xml:space="preserve">, quien legalmente es administrativamente responsable del proceso, pero quien en la práctica pierde todo control. </w:t>
            </w:r>
          </w:p>
          <w:p w14:paraId="1CC724D8" w14:textId="77777777" w:rsidR="005C381D" w:rsidRPr="002C0849" w:rsidRDefault="005C381D" w:rsidP="00EA696A">
            <w:pPr>
              <w:pStyle w:val="ListParagraph"/>
              <w:ind w:left="156" w:right="164"/>
              <w:jc w:val="both"/>
              <w:rPr>
                <w:rFonts w:ascii="Arial" w:hAnsi="Arial" w:cs="Arial"/>
                <w:sz w:val="20"/>
              </w:rPr>
            </w:pPr>
          </w:p>
        </w:tc>
        <w:tc>
          <w:tcPr>
            <w:tcW w:w="5130" w:type="dxa"/>
          </w:tcPr>
          <w:p w14:paraId="1EDD3DED" w14:textId="77777777" w:rsidR="00EA696A" w:rsidRPr="002C0849" w:rsidRDefault="00EA696A" w:rsidP="00EA696A">
            <w:pPr>
              <w:pStyle w:val="ListParagraph"/>
              <w:ind w:left="252" w:right="257"/>
              <w:jc w:val="both"/>
              <w:rPr>
                <w:rFonts w:ascii="Arial" w:hAnsi="Arial" w:cs="Arial"/>
                <w:b/>
                <w:sz w:val="20"/>
              </w:rPr>
            </w:pPr>
          </w:p>
          <w:p w14:paraId="289D5D34" w14:textId="3A583621" w:rsidR="00C3440D" w:rsidRPr="002C0849" w:rsidRDefault="007021C9" w:rsidP="00EA696A">
            <w:pPr>
              <w:pStyle w:val="ListParagraph"/>
              <w:ind w:left="252" w:right="257"/>
              <w:jc w:val="both"/>
              <w:rPr>
                <w:rFonts w:ascii="Arial" w:hAnsi="Arial" w:cs="Arial"/>
                <w:sz w:val="20"/>
              </w:rPr>
            </w:pPr>
            <w:r w:rsidRPr="002C0849">
              <w:rPr>
                <w:rFonts w:ascii="Arial" w:hAnsi="Arial" w:cs="Arial"/>
                <w:b/>
                <w:sz w:val="20"/>
              </w:rPr>
              <w:t xml:space="preserve">Eficiencia en la implementación de los procesos licitatorios de los proyectos del Programa. </w:t>
            </w:r>
            <w:r w:rsidR="00C3440D" w:rsidRPr="002C0849">
              <w:rPr>
                <w:rFonts w:ascii="Arial" w:hAnsi="Arial" w:cs="Arial"/>
                <w:sz w:val="20"/>
              </w:rPr>
              <w:t>Se debe implementar un esquema de ejecución soportado en los principios que orientan la</w:t>
            </w:r>
            <w:r w:rsidR="00574DB1" w:rsidRPr="002C0849">
              <w:rPr>
                <w:rFonts w:ascii="Arial" w:hAnsi="Arial" w:cs="Arial"/>
                <w:sz w:val="20"/>
              </w:rPr>
              <w:t>s</w:t>
            </w:r>
            <w:r w:rsidR="00C3440D" w:rsidRPr="002C0849">
              <w:rPr>
                <w:rFonts w:ascii="Arial" w:hAnsi="Arial" w:cs="Arial"/>
                <w:sz w:val="20"/>
              </w:rPr>
              <w:t xml:space="preserve"> </w:t>
            </w:r>
            <w:r w:rsidR="00C3440D" w:rsidRPr="002C0849">
              <w:rPr>
                <w:rFonts w:ascii="Arial" w:hAnsi="Arial" w:cs="Arial"/>
                <w:b/>
                <w:i/>
                <w:sz w:val="20"/>
              </w:rPr>
              <w:t>mejores prácticas internacionales de contratación pública</w:t>
            </w:r>
            <w:r w:rsidR="00C3440D" w:rsidRPr="002C0849">
              <w:rPr>
                <w:rFonts w:ascii="Arial" w:hAnsi="Arial" w:cs="Arial"/>
                <w:sz w:val="20"/>
              </w:rPr>
              <w:t xml:space="preserve"> teniendo en cuenta; i)</w:t>
            </w:r>
            <w:r w:rsidRPr="002C0849">
              <w:rPr>
                <w:rFonts w:ascii="Arial" w:hAnsi="Arial" w:cs="Arial"/>
                <w:sz w:val="20"/>
              </w:rPr>
              <w:t xml:space="preserve"> la aplicabilidad de las políticas de adquisiciones del </w:t>
            </w:r>
            <w:r w:rsidRPr="002C0849">
              <w:rPr>
                <w:rFonts w:ascii="Arial" w:hAnsi="Arial" w:cs="Arial"/>
                <w:sz w:val="20"/>
              </w:rPr>
              <w:lastRenderedPageBreak/>
              <w:t xml:space="preserve">Banco establecida en la legislación nacional, </w:t>
            </w:r>
            <w:r w:rsidR="00C3440D" w:rsidRPr="002C0849">
              <w:rPr>
                <w:rFonts w:ascii="Arial" w:hAnsi="Arial" w:cs="Arial"/>
                <w:sz w:val="20"/>
              </w:rPr>
              <w:t xml:space="preserve">ii) </w:t>
            </w:r>
            <w:r w:rsidRPr="002C0849">
              <w:rPr>
                <w:rFonts w:ascii="Arial" w:hAnsi="Arial" w:cs="Arial"/>
                <w:sz w:val="20"/>
              </w:rPr>
              <w:t>las prácticas internacionales más eficientes en las que se originan las políticas de adquisiciones del Banco</w:t>
            </w:r>
            <w:r w:rsidR="00C3440D" w:rsidRPr="002C0849">
              <w:rPr>
                <w:rFonts w:ascii="Arial" w:hAnsi="Arial" w:cs="Arial"/>
                <w:vertAlign w:val="superscript"/>
              </w:rPr>
              <w:footnoteReference w:id="10"/>
            </w:r>
            <w:r w:rsidR="00C3440D" w:rsidRPr="002C0849">
              <w:rPr>
                <w:rFonts w:ascii="Arial" w:hAnsi="Arial" w:cs="Arial"/>
                <w:sz w:val="20"/>
              </w:rPr>
              <w:t xml:space="preserve"> </w:t>
            </w:r>
            <w:r w:rsidRPr="002C0849">
              <w:rPr>
                <w:rFonts w:ascii="Arial" w:hAnsi="Arial" w:cs="Arial"/>
                <w:sz w:val="20"/>
              </w:rPr>
              <w:t>y</w:t>
            </w:r>
            <w:r w:rsidR="00C3440D" w:rsidRPr="002C0849">
              <w:rPr>
                <w:rFonts w:ascii="Arial" w:hAnsi="Arial" w:cs="Arial"/>
                <w:sz w:val="20"/>
              </w:rPr>
              <w:t>,</w:t>
            </w:r>
            <w:r w:rsidRPr="002C0849">
              <w:rPr>
                <w:rFonts w:ascii="Arial" w:hAnsi="Arial" w:cs="Arial"/>
                <w:sz w:val="20"/>
              </w:rPr>
              <w:t xml:space="preserve"> </w:t>
            </w:r>
            <w:r w:rsidR="00C3440D" w:rsidRPr="002C0849">
              <w:rPr>
                <w:rFonts w:ascii="Arial" w:hAnsi="Arial" w:cs="Arial"/>
                <w:sz w:val="20"/>
              </w:rPr>
              <w:t xml:space="preserve">iii) </w:t>
            </w:r>
            <w:r w:rsidRPr="002C0849">
              <w:rPr>
                <w:rFonts w:ascii="Arial" w:hAnsi="Arial" w:cs="Arial"/>
                <w:sz w:val="20"/>
              </w:rPr>
              <w:t xml:space="preserve">la necesidad de implementar un </w:t>
            </w:r>
            <w:r w:rsidRPr="002C0849">
              <w:rPr>
                <w:rFonts w:ascii="Arial" w:hAnsi="Arial" w:cs="Arial"/>
                <w:b/>
                <w:i/>
                <w:sz w:val="20"/>
              </w:rPr>
              <w:t xml:space="preserve">modelo de gestión focalizado en </w:t>
            </w:r>
            <w:r w:rsidR="00FE63A2" w:rsidRPr="002C0849">
              <w:rPr>
                <w:rFonts w:ascii="Arial" w:hAnsi="Arial" w:cs="Arial"/>
                <w:b/>
                <w:i/>
                <w:sz w:val="20"/>
              </w:rPr>
              <w:t>optimizar</w:t>
            </w:r>
            <w:r w:rsidRPr="002C0849">
              <w:rPr>
                <w:rFonts w:ascii="Arial" w:hAnsi="Arial" w:cs="Arial"/>
                <w:b/>
                <w:i/>
                <w:sz w:val="20"/>
              </w:rPr>
              <w:t xml:space="preserve"> los elementos críticos controlables por el Programa</w:t>
            </w:r>
            <w:r w:rsidR="00205934" w:rsidRPr="002C0849">
              <w:rPr>
                <w:rFonts w:ascii="Arial" w:hAnsi="Arial" w:cs="Arial"/>
                <w:sz w:val="20"/>
              </w:rPr>
              <w:t>.</w:t>
            </w:r>
            <w:r w:rsidR="00C3440D" w:rsidRPr="002C0849">
              <w:rPr>
                <w:rFonts w:ascii="Arial" w:hAnsi="Arial" w:cs="Arial"/>
                <w:sz w:val="20"/>
              </w:rPr>
              <w:t xml:space="preserve"> </w:t>
            </w:r>
          </w:p>
          <w:p w14:paraId="380D5EE5" w14:textId="77777777" w:rsidR="00C3440D" w:rsidRPr="002C0849" w:rsidRDefault="00C3440D" w:rsidP="00EA696A">
            <w:pPr>
              <w:pStyle w:val="ListParagraph"/>
              <w:ind w:left="252" w:right="257"/>
              <w:jc w:val="both"/>
              <w:rPr>
                <w:rFonts w:ascii="Arial" w:hAnsi="Arial" w:cs="Arial"/>
                <w:sz w:val="20"/>
              </w:rPr>
            </w:pPr>
          </w:p>
          <w:p w14:paraId="73FE4A36" w14:textId="77777777" w:rsidR="00B363F3" w:rsidRPr="002C0849" w:rsidRDefault="00B363F3" w:rsidP="00EA696A">
            <w:pPr>
              <w:pStyle w:val="ListParagraph"/>
              <w:ind w:left="252" w:right="257"/>
              <w:jc w:val="both"/>
              <w:rPr>
                <w:rFonts w:ascii="Arial" w:hAnsi="Arial" w:cs="Arial"/>
                <w:sz w:val="20"/>
              </w:rPr>
            </w:pPr>
          </w:p>
          <w:p w14:paraId="7D71DD58" w14:textId="77777777" w:rsidR="0070719A" w:rsidRPr="002C0849" w:rsidRDefault="00C3440D" w:rsidP="00EA696A">
            <w:pPr>
              <w:pStyle w:val="ListParagraph"/>
              <w:ind w:left="252" w:right="257"/>
              <w:jc w:val="both"/>
              <w:rPr>
                <w:rFonts w:ascii="Arial" w:hAnsi="Arial" w:cs="Arial"/>
                <w:sz w:val="20"/>
              </w:rPr>
            </w:pPr>
            <w:r w:rsidRPr="002C0849">
              <w:rPr>
                <w:rFonts w:ascii="Arial" w:hAnsi="Arial" w:cs="Arial"/>
                <w:sz w:val="20"/>
              </w:rPr>
              <w:t xml:space="preserve">La implementación de las políticas de adquisiciones del Banco, deben permitir el </w:t>
            </w:r>
            <w:r w:rsidRPr="002C0849">
              <w:rPr>
                <w:rFonts w:ascii="Arial" w:hAnsi="Arial" w:cs="Arial"/>
                <w:b/>
                <w:i/>
                <w:sz w:val="20"/>
              </w:rPr>
              <w:t>control real y la gestión expedita de los procesos licitatorios por parte del Organismo Ejecutor</w:t>
            </w:r>
            <w:r w:rsidRPr="002C0849">
              <w:rPr>
                <w:rFonts w:ascii="Arial" w:hAnsi="Arial" w:cs="Arial"/>
                <w:sz w:val="20"/>
              </w:rPr>
              <w:t xml:space="preserve">, a través de </w:t>
            </w:r>
            <w:r w:rsidRPr="002C0849">
              <w:rPr>
                <w:rFonts w:ascii="Arial" w:hAnsi="Arial" w:cs="Arial"/>
                <w:b/>
                <w:i/>
                <w:sz w:val="20"/>
              </w:rPr>
              <w:t>proced</w:t>
            </w:r>
            <w:r w:rsidR="006C03E7" w:rsidRPr="002C0849">
              <w:rPr>
                <w:rFonts w:ascii="Arial" w:hAnsi="Arial" w:cs="Arial"/>
                <w:b/>
                <w:i/>
                <w:sz w:val="20"/>
              </w:rPr>
              <w:t xml:space="preserve">imientos </w:t>
            </w:r>
            <w:r w:rsidRPr="002C0849">
              <w:rPr>
                <w:rFonts w:ascii="Arial" w:hAnsi="Arial" w:cs="Arial"/>
                <w:b/>
                <w:i/>
                <w:sz w:val="20"/>
              </w:rPr>
              <w:t>de decisión y m</w:t>
            </w:r>
            <w:r w:rsidR="006C03E7" w:rsidRPr="002C0849">
              <w:rPr>
                <w:rFonts w:ascii="Arial" w:hAnsi="Arial" w:cs="Arial"/>
                <w:b/>
                <w:i/>
                <w:sz w:val="20"/>
              </w:rPr>
              <w:t>onitoreo</w:t>
            </w:r>
            <w:r w:rsidR="006C03E7" w:rsidRPr="002C0849">
              <w:rPr>
                <w:rFonts w:ascii="Arial" w:hAnsi="Arial" w:cs="Arial"/>
                <w:sz w:val="20"/>
              </w:rPr>
              <w:t xml:space="preserve"> simples, rápidos y con los debidos controles de calidad técnica.</w:t>
            </w:r>
            <w:r w:rsidRPr="002C0849">
              <w:rPr>
                <w:rFonts w:ascii="Arial" w:hAnsi="Arial" w:cs="Arial"/>
                <w:sz w:val="20"/>
              </w:rPr>
              <w:t xml:space="preserve">    </w:t>
            </w:r>
            <w:r w:rsidR="007021C9" w:rsidRPr="002C0849">
              <w:rPr>
                <w:rFonts w:ascii="Arial" w:hAnsi="Arial" w:cs="Arial"/>
                <w:b/>
                <w:sz w:val="20"/>
              </w:rPr>
              <w:t xml:space="preserve"> </w:t>
            </w:r>
          </w:p>
        </w:tc>
      </w:tr>
      <w:tr w:rsidR="00FF4345" w:rsidRPr="002C0849" w14:paraId="4910D59F" w14:textId="77777777" w:rsidTr="00AE71B4">
        <w:tc>
          <w:tcPr>
            <w:tcW w:w="4135" w:type="dxa"/>
          </w:tcPr>
          <w:p w14:paraId="46ED6E40" w14:textId="77777777" w:rsidR="00EA696A" w:rsidRPr="002C0849" w:rsidRDefault="00EA696A" w:rsidP="00EA696A">
            <w:pPr>
              <w:pStyle w:val="ListParagraph"/>
              <w:ind w:left="156" w:right="164"/>
              <w:jc w:val="both"/>
              <w:rPr>
                <w:rFonts w:ascii="Arial" w:hAnsi="Arial" w:cs="Arial"/>
                <w:b/>
                <w:sz w:val="20"/>
              </w:rPr>
            </w:pPr>
          </w:p>
          <w:p w14:paraId="1DAB696A" w14:textId="77777777" w:rsidR="00250043" w:rsidRPr="002C0849" w:rsidRDefault="00FF4345" w:rsidP="00EA696A">
            <w:pPr>
              <w:pStyle w:val="ListParagraph"/>
              <w:ind w:left="156" w:right="164"/>
              <w:jc w:val="both"/>
              <w:rPr>
                <w:rFonts w:ascii="Arial" w:hAnsi="Arial" w:cs="Arial"/>
                <w:sz w:val="20"/>
              </w:rPr>
            </w:pPr>
            <w:r w:rsidRPr="002C0849">
              <w:rPr>
                <w:rFonts w:ascii="Arial" w:hAnsi="Arial" w:cs="Arial"/>
                <w:b/>
                <w:sz w:val="20"/>
              </w:rPr>
              <w:t xml:space="preserve">Ajustes frecuentes en la planificación presupuestal y </w:t>
            </w:r>
            <w:r w:rsidR="00843751" w:rsidRPr="002C0849">
              <w:rPr>
                <w:rFonts w:ascii="Arial" w:hAnsi="Arial" w:cs="Arial"/>
                <w:b/>
                <w:sz w:val="20"/>
              </w:rPr>
              <w:t>tramites conexos a la</w:t>
            </w:r>
            <w:r w:rsidRPr="002C0849">
              <w:rPr>
                <w:rFonts w:ascii="Arial" w:hAnsi="Arial" w:cs="Arial"/>
                <w:b/>
                <w:sz w:val="20"/>
              </w:rPr>
              <w:t xml:space="preserve"> ejecución financiera, fuera de control del Ejecutor</w:t>
            </w:r>
            <w:r w:rsidRPr="002C0849">
              <w:rPr>
                <w:rFonts w:ascii="Arial" w:hAnsi="Arial" w:cs="Arial"/>
                <w:sz w:val="20"/>
              </w:rPr>
              <w:t xml:space="preserve">. Las operaciones del Banco no están libres de </w:t>
            </w:r>
            <w:r w:rsidRPr="002C0849">
              <w:rPr>
                <w:rFonts w:ascii="Arial" w:hAnsi="Arial" w:cs="Arial"/>
                <w:b/>
                <w:i/>
                <w:sz w:val="20"/>
              </w:rPr>
              <w:t>modificacione</w:t>
            </w:r>
            <w:r w:rsidR="00983588" w:rsidRPr="002C0849">
              <w:rPr>
                <w:rFonts w:ascii="Arial" w:hAnsi="Arial" w:cs="Arial"/>
                <w:b/>
                <w:i/>
                <w:sz w:val="20"/>
              </w:rPr>
              <w:t>s y restricciones operativas</w:t>
            </w:r>
            <w:r w:rsidR="00983588" w:rsidRPr="002C0849">
              <w:rPr>
                <w:rFonts w:ascii="Arial" w:hAnsi="Arial" w:cs="Arial"/>
                <w:sz w:val="20"/>
              </w:rPr>
              <w:t xml:space="preserve"> por parte de</w:t>
            </w:r>
            <w:r w:rsidRPr="002C0849">
              <w:rPr>
                <w:rFonts w:ascii="Arial" w:hAnsi="Arial" w:cs="Arial"/>
                <w:sz w:val="20"/>
              </w:rPr>
              <w:t xml:space="preserve"> autoridades externas al Organismo Ejecutor, que ponen en </w:t>
            </w:r>
            <w:r w:rsidRPr="002C0849">
              <w:rPr>
                <w:rFonts w:ascii="Arial" w:hAnsi="Arial" w:cs="Arial"/>
                <w:b/>
                <w:i/>
                <w:sz w:val="20"/>
              </w:rPr>
              <w:t>riesgo la planificación</w:t>
            </w:r>
            <w:r w:rsidRPr="002C0849">
              <w:rPr>
                <w:rFonts w:ascii="Arial" w:hAnsi="Arial" w:cs="Arial"/>
                <w:sz w:val="20"/>
              </w:rPr>
              <w:t xml:space="preserve"> original, </w:t>
            </w:r>
            <w:r w:rsidR="000C3FFF" w:rsidRPr="002C0849">
              <w:rPr>
                <w:rFonts w:ascii="Arial" w:hAnsi="Arial" w:cs="Arial"/>
                <w:sz w:val="20"/>
              </w:rPr>
              <w:t>la contratación y presupuestación multianual</w:t>
            </w:r>
            <w:r w:rsidR="000C3FFF" w:rsidRPr="002C0849">
              <w:rPr>
                <w:rStyle w:val="FootnoteReference"/>
                <w:rFonts w:ascii="Arial" w:hAnsi="Arial" w:cs="Arial"/>
                <w:sz w:val="20"/>
              </w:rPr>
              <w:footnoteReference w:id="11"/>
            </w:r>
            <w:r w:rsidR="000C3FFF" w:rsidRPr="002C0849">
              <w:rPr>
                <w:rFonts w:ascii="Arial" w:hAnsi="Arial" w:cs="Arial"/>
                <w:sz w:val="20"/>
              </w:rPr>
              <w:t xml:space="preserve">, </w:t>
            </w:r>
            <w:r w:rsidRPr="002C0849">
              <w:rPr>
                <w:rFonts w:ascii="Arial" w:hAnsi="Arial" w:cs="Arial"/>
                <w:sz w:val="20"/>
              </w:rPr>
              <w:t xml:space="preserve">el destino de los fondos, la forma y tiempo en que se ejecutan. </w:t>
            </w:r>
          </w:p>
          <w:p w14:paraId="53F7CB04" w14:textId="77777777" w:rsidR="00250043" w:rsidRPr="002C0849" w:rsidRDefault="00250043" w:rsidP="00EA696A">
            <w:pPr>
              <w:pStyle w:val="ListParagraph"/>
              <w:ind w:left="156" w:right="164"/>
              <w:jc w:val="both"/>
              <w:rPr>
                <w:rFonts w:ascii="Arial" w:hAnsi="Arial" w:cs="Arial"/>
                <w:sz w:val="20"/>
              </w:rPr>
            </w:pPr>
          </w:p>
          <w:p w14:paraId="64344B8B" w14:textId="77777777" w:rsidR="00FF4345" w:rsidRPr="002C0849" w:rsidRDefault="00FF4345" w:rsidP="00EA696A">
            <w:pPr>
              <w:pStyle w:val="ListParagraph"/>
              <w:ind w:left="156" w:right="164"/>
              <w:jc w:val="both"/>
              <w:rPr>
                <w:rFonts w:ascii="Arial" w:hAnsi="Arial" w:cs="Arial"/>
                <w:sz w:val="20"/>
              </w:rPr>
            </w:pPr>
            <w:r w:rsidRPr="002C0849">
              <w:rPr>
                <w:rFonts w:ascii="Arial" w:hAnsi="Arial" w:cs="Arial"/>
                <w:sz w:val="20"/>
              </w:rPr>
              <w:t xml:space="preserve">Como consecuencia, el </w:t>
            </w:r>
            <w:r w:rsidRPr="002C0849">
              <w:rPr>
                <w:rFonts w:ascii="Arial" w:hAnsi="Arial" w:cs="Arial"/>
                <w:b/>
                <w:i/>
                <w:sz w:val="20"/>
              </w:rPr>
              <w:t>cumplimiento de obligaciones contractuales de pago</w:t>
            </w:r>
            <w:r w:rsidRPr="002C0849">
              <w:rPr>
                <w:rFonts w:ascii="Arial" w:hAnsi="Arial" w:cs="Arial"/>
                <w:sz w:val="20"/>
              </w:rPr>
              <w:t xml:space="preserve"> se vuelve impredecible, se genera inestabilidad financiera en contratistas/proveedores, deficiencias de calidad en las obras y </w:t>
            </w:r>
            <w:r w:rsidR="00AF0D2F" w:rsidRPr="002C0849">
              <w:rPr>
                <w:rFonts w:ascii="Arial" w:hAnsi="Arial" w:cs="Arial"/>
                <w:sz w:val="20"/>
              </w:rPr>
              <w:t>diseños</w:t>
            </w:r>
            <w:r w:rsidRPr="002C0849">
              <w:rPr>
                <w:rFonts w:ascii="Arial" w:hAnsi="Arial" w:cs="Arial"/>
                <w:sz w:val="20"/>
              </w:rPr>
              <w:t xml:space="preserve">, </w:t>
            </w:r>
            <w:r w:rsidRPr="002C0849">
              <w:rPr>
                <w:rFonts w:ascii="Arial" w:hAnsi="Arial" w:cs="Arial"/>
                <w:b/>
                <w:i/>
                <w:sz w:val="20"/>
              </w:rPr>
              <w:t>sobrecostos</w:t>
            </w:r>
            <w:r w:rsidRPr="002C0849">
              <w:rPr>
                <w:rFonts w:ascii="Arial" w:hAnsi="Arial" w:cs="Arial"/>
                <w:sz w:val="20"/>
              </w:rPr>
              <w:t xml:space="preserve"> en las licitaciones, </w:t>
            </w:r>
            <w:r w:rsidR="00127850" w:rsidRPr="002C0849">
              <w:rPr>
                <w:rFonts w:ascii="Arial" w:hAnsi="Arial" w:cs="Arial"/>
                <w:sz w:val="20"/>
              </w:rPr>
              <w:t xml:space="preserve">y </w:t>
            </w:r>
            <w:r w:rsidRPr="002C0849">
              <w:rPr>
                <w:rFonts w:ascii="Arial" w:hAnsi="Arial" w:cs="Arial"/>
                <w:sz w:val="20"/>
              </w:rPr>
              <w:lastRenderedPageBreak/>
              <w:t xml:space="preserve">problemas de </w:t>
            </w:r>
            <w:r w:rsidRPr="002C0849">
              <w:rPr>
                <w:rFonts w:ascii="Arial" w:hAnsi="Arial" w:cs="Arial"/>
                <w:b/>
                <w:i/>
                <w:sz w:val="20"/>
              </w:rPr>
              <w:t>sostenibilidad</w:t>
            </w:r>
            <w:r w:rsidRPr="002C0849">
              <w:rPr>
                <w:rFonts w:ascii="Arial" w:hAnsi="Arial" w:cs="Arial"/>
                <w:sz w:val="20"/>
              </w:rPr>
              <w:t xml:space="preserve"> de las inversiones</w:t>
            </w:r>
            <w:r w:rsidR="00127850" w:rsidRPr="002C0849">
              <w:rPr>
                <w:rFonts w:ascii="Arial" w:hAnsi="Arial" w:cs="Arial"/>
                <w:sz w:val="20"/>
              </w:rPr>
              <w:t>.</w:t>
            </w:r>
            <w:r w:rsidRPr="002C0849">
              <w:rPr>
                <w:rFonts w:ascii="Arial" w:hAnsi="Arial" w:cs="Arial"/>
                <w:sz w:val="20"/>
              </w:rPr>
              <w:t xml:space="preserve">   </w:t>
            </w:r>
          </w:p>
        </w:tc>
        <w:tc>
          <w:tcPr>
            <w:tcW w:w="5130" w:type="dxa"/>
          </w:tcPr>
          <w:p w14:paraId="4542ED56" w14:textId="77777777" w:rsidR="00EA696A" w:rsidRPr="002C0849" w:rsidRDefault="00EA696A" w:rsidP="00EA696A">
            <w:pPr>
              <w:pStyle w:val="ListParagraph"/>
              <w:ind w:left="156" w:right="257"/>
              <w:jc w:val="both"/>
              <w:rPr>
                <w:rFonts w:ascii="Arial" w:hAnsi="Arial" w:cs="Arial"/>
                <w:b/>
                <w:sz w:val="20"/>
              </w:rPr>
            </w:pPr>
          </w:p>
          <w:p w14:paraId="3397CDEA" w14:textId="77777777" w:rsidR="00250043" w:rsidRPr="002C0849" w:rsidRDefault="00FF4345" w:rsidP="00EA696A">
            <w:pPr>
              <w:pStyle w:val="ListParagraph"/>
              <w:ind w:left="156" w:right="257"/>
              <w:jc w:val="both"/>
              <w:rPr>
                <w:rFonts w:ascii="Arial" w:hAnsi="Arial" w:cs="Arial"/>
                <w:sz w:val="20"/>
              </w:rPr>
            </w:pPr>
            <w:r w:rsidRPr="002C0849">
              <w:rPr>
                <w:rFonts w:ascii="Arial" w:hAnsi="Arial" w:cs="Arial"/>
                <w:b/>
                <w:sz w:val="20"/>
              </w:rPr>
              <w:t>Planificación presupuestal y ejecución financiera del Ejecutor</w:t>
            </w:r>
            <w:r w:rsidRPr="002C0849">
              <w:rPr>
                <w:rFonts w:ascii="Arial" w:hAnsi="Arial" w:cs="Arial"/>
                <w:sz w:val="20"/>
              </w:rPr>
              <w:t xml:space="preserve">. </w:t>
            </w:r>
            <w:r w:rsidR="00127850" w:rsidRPr="002C0849">
              <w:rPr>
                <w:rFonts w:ascii="Arial" w:hAnsi="Arial" w:cs="Arial"/>
                <w:sz w:val="20"/>
              </w:rPr>
              <w:t xml:space="preserve">El principio de </w:t>
            </w:r>
            <w:r w:rsidR="000A22F3" w:rsidRPr="002C0849">
              <w:rPr>
                <w:rFonts w:ascii="Arial" w:hAnsi="Arial" w:cs="Arial"/>
                <w:sz w:val="20"/>
              </w:rPr>
              <w:t xml:space="preserve">asignación presupuestaria </w:t>
            </w:r>
            <w:r w:rsidR="00127850" w:rsidRPr="002C0849">
              <w:rPr>
                <w:rFonts w:ascii="Arial" w:hAnsi="Arial" w:cs="Arial"/>
                <w:sz w:val="20"/>
              </w:rPr>
              <w:t xml:space="preserve">anual, </w:t>
            </w:r>
            <w:r w:rsidR="000A22F3" w:rsidRPr="002C0849">
              <w:rPr>
                <w:rFonts w:ascii="Arial" w:hAnsi="Arial" w:cs="Arial"/>
                <w:sz w:val="20"/>
              </w:rPr>
              <w:t>acorde con el estado de ejecución de</w:t>
            </w:r>
            <w:r w:rsidR="00127850" w:rsidRPr="002C0849">
              <w:rPr>
                <w:rFonts w:ascii="Arial" w:hAnsi="Arial" w:cs="Arial"/>
                <w:sz w:val="20"/>
              </w:rPr>
              <w:t xml:space="preserve">l </w:t>
            </w:r>
            <w:r w:rsidR="000A22F3" w:rsidRPr="002C0849">
              <w:rPr>
                <w:rFonts w:ascii="Arial" w:hAnsi="Arial" w:cs="Arial"/>
                <w:sz w:val="20"/>
              </w:rPr>
              <w:t xml:space="preserve">proyecto, </w:t>
            </w:r>
            <w:r w:rsidR="00127850" w:rsidRPr="002C0849">
              <w:rPr>
                <w:rFonts w:ascii="Arial" w:hAnsi="Arial" w:cs="Arial"/>
                <w:sz w:val="20"/>
              </w:rPr>
              <w:t xml:space="preserve">debe ser consistente con principios de </w:t>
            </w:r>
            <w:r w:rsidR="00127850" w:rsidRPr="002C0849">
              <w:rPr>
                <w:rFonts w:ascii="Arial" w:hAnsi="Arial" w:cs="Arial"/>
                <w:b/>
                <w:i/>
                <w:sz w:val="20"/>
              </w:rPr>
              <w:t>simplicidad, replicabilidad, y control de calidad</w:t>
            </w:r>
            <w:r w:rsidR="00250043" w:rsidRPr="002C0849">
              <w:rPr>
                <w:rFonts w:ascii="Arial" w:hAnsi="Arial" w:cs="Arial"/>
                <w:b/>
                <w:i/>
                <w:sz w:val="20"/>
              </w:rPr>
              <w:t xml:space="preserve"> del responsable administrativo del proyecto</w:t>
            </w:r>
            <w:r w:rsidR="00127850" w:rsidRPr="002C0849">
              <w:rPr>
                <w:rFonts w:ascii="Arial" w:hAnsi="Arial" w:cs="Arial"/>
                <w:sz w:val="20"/>
              </w:rPr>
              <w:t>, que las prácticas internacionales aplican a los procesos de pago</w:t>
            </w:r>
            <w:r w:rsidR="000A22F3" w:rsidRPr="002C0849">
              <w:rPr>
                <w:rFonts w:ascii="Arial" w:hAnsi="Arial" w:cs="Arial"/>
                <w:sz w:val="20"/>
              </w:rPr>
              <w:t>.</w:t>
            </w:r>
            <w:r w:rsidR="00616A4B" w:rsidRPr="002C0849">
              <w:rPr>
                <w:rFonts w:ascii="Arial" w:hAnsi="Arial" w:cs="Arial"/>
                <w:sz w:val="20"/>
              </w:rPr>
              <w:t xml:space="preserve"> </w:t>
            </w:r>
          </w:p>
          <w:p w14:paraId="61C36365" w14:textId="77777777" w:rsidR="00250043" w:rsidRPr="002C0849" w:rsidRDefault="00250043" w:rsidP="00EA696A">
            <w:pPr>
              <w:pStyle w:val="ListParagraph"/>
              <w:ind w:left="156" w:right="257"/>
              <w:jc w:val="both"/>
              <w:rPr>
                <w:rFonts w:ascii="Arial" w:hAnsi="Arial" w:cs="Arial"/>
                <w:sz w:val="20"/>
              </w:rPr>
            </w:pPr>
          </w:p>
          <w:p w14:paraId="1FC90E48" w14:textId="2EB10E3A" w:rsidR="00FF4345" w:rsidRPr="002C0849" w:rsidRDefault="00616A4B" w:rsidP="00EA696A">
            <w:pPr>
              <w:pStyle w:val="ListParagraph"/>
              <w:ind w:left="156" w:right="257"/>
              <w:jc w:val="both"/>
              <w:rPr>
                <w:rFonts w:ascii="Arial" w:hAnsi="Arial" w:cs="Arial"/>
                <w:sz w:val="20"/>
              </w:rPr>
            </w:pPr>
            <w:r w:rsidRPr="002C0849">
              <w:rPr>
                <w:rFonts w:ascii="Arial" w:hAnsi="Arial" w:cs="Arial"/>
                <w:b/>
                <w:i/>
                <w:sz w:val="20"/>
              </w:rPr>
              <w:t>El esquema de aprobación de cuotas no deb</w:t>
            </w:r>
            <w:r w:rsidR="006C6D57" w:rsidRPr="002C0849">
              <w:rPr>
                <w:rFonts w:ascii="Arial" w:hAnsi="Arial" w:cs="Arial"/>
                <w:b/>
                <w:i/>
                <w:sz w:val="20"/>
              </w:rPr>
              <w:t xml:space="preserve">iera afectar </w:t>
            </w:r>
            <w:proofErr w:type="gramStart"/>
            <w:r w:rsidR="006C6D57" w:rsidRPr="002C0849">
              <w:rPr>
                <w:rFonts w:ascii="Arial" w:hAnsi="Arial" w:cs="Arial"/>
                <w:b/>
                <w:i/>
                <w:sz w:val="20"/>
              </w:rPr>
              <w:t xml:space="preserve">negativamente </w:t>
            </w:r>
            <w:r w:rsidRPr="002C0849">
              <w:rPr>
                <w:rFonts w:ascii="Arial" w:hAnsi="Arial" w:cs="Arial"/>
                <w:sz w:val="20"/>
              </w:rPr>
              <w:t xml:space="preserve"> a</w:t>
            </w:r>
            <w:proofErr w:type="gramEnd"/>
            <w:r w:rsidRPr="002C0849">
              <w:rPr>
                <w:rFonts w:ascii="Arial" w:hAnsi="Arial" w:cs="Arial"/>
                <w:sz w:val="20"/>
              </w:rPr>
              <w:t xml:space="preserve"> proyectos </w:t>
            </w:r>
            <w:r w:rsidR="006C6D57" w:rsidRPr="002C0849">
              <w:rPr>
                <w:rFonts w:ascii="Arial" w:hAnsi="Arial" w:cs="Arial"/>
                <w:sz w:val="20"/>
              </w:rPr>
              <w:t>que de conformidad con el Contrato de P</w:t>
            </w:r>
            <w:r w:rsidR="00153242" w:rsidRPr="002C0849">
              <w:rPr>
                <w:rFonts w:ascii="Arial" w:hAnsi="Arial" w:cs="Arial"/>
                <w:sz w:val="20"/>
              </w:rPr>
              <w:t xml:space="preserve">réstamo, deben contar </w:t>
            </w:r>
            <w:r w:rsidRPr="002C0849">
              <w:rPr>
                <w:rFonts w:ascii="Arial" w:hAnsi="Arial" w:cs="Arial"/>
                <w:sz w:val="20"/>
              </w:rPr>
              <w:t xml:space="preserve">con disponibilidad de recursos, </w:t>
            </w:r>
            <w:r w:rsidR="00153242" w:rsidRPr="002C0849">
              <w:rPr>
                <w:rFonts w:ascii="Arial" w:hAnsi="Arial" w:cs="Arial"/>
                <w:sz w:val="20"/>
              </w:rPr>
              <w:t xml:space="preserve">para </w:t>
            </w:r>
            <w:r w:rsidRPr="002C0849">
              <w:rPr>
                <w:rFonts w:ascii="Arial" w:hAnsi="Arial" w:cs="Arial"/>
                <w:sz w:val="20"/>
              </w:rPr>
              <w:t>garantiza</w:t>
            </w:r>
            <w:r w:rsidR="00153242" w:rsidRPr="002C0849">
              <w:rPr>
                <w:rFonts w:ascii="Arial" w:hAnsi="Arial" w:cs="Arial"/>
                <w:sz w:val="20"/>
              </w:rPr>
              <w:t xml:space="preserve">r la adecuada ejecución sin interrupciones de las obras y, </w:t>
            </w:r>
            <w:r w:rsidRPr="002C0849">
              <w:rPr>
                <w:rFonts w:ascii="Arial" w:hAnsi="Arial" w:cs="Arial"/>
                <w:sz w:val="20"/>
              </w:rPr>
              <w:t>el control del flujo anticipado y conforme al avance del proyecto</w:t>
            </w:r>
            <w:r w:rsidR="00153242" w:rsidRPr="002C0849">
              <w:rPr>
                <w:rFonts w:ascii="Arial" w:hAnsi="Arial" w:cs="Arial"/>
                <w:sz w:val="20"/>
              </w:rPr>
              <w:t xml:space="preserve"> a través de </w:t>
            </w:r>
            <w:r w:rsidRPr="002C0849">
              <w:rPr>
                <w:rFonts w:ascii="Arial" w:hAnsi="Arial" w:cs="Arial"/>
                <w:sz w:val="20"/>
              </w:rPr>
              <w:t>las cuentas financieras especiales</w:t>
            </w:r>
            <w:r w:rsidR="00250043" w:rsidRPr="002C0849">
              <w:rPr>
                <w:rFonts w:ascii="Arial" w:hAnsi="Arial" w:cs="Arial"/>
                <w:sz w:val="20"/>
              </w:rPr>
              <w:t>,</w:t>
            </w:r>
            <w:r w:rsidRPr="002C0849">
              <w:rPr>
                <w:rFonts w:ascii="Arial" w:hAnsi="Arial" w:cs="Arial"/>
                <w:sz w:val="20"/>
              </w:rPr>
              <w:t xml:space="preserve"> creadas por el Prestatario, para cumplir con los compromisos de pago</w:t>
            </w:r>
            <w:r w:rsidR="003A0A4C" w:rsidRPr="002C0849">
              <w:rPr>
                <w:rFonts w:ascii="Arial" w:hAnsi="Arial" w:cs="Arial"/>
                <w:sz w:val="20"/>
              </w:rPr>
              <w:t xml:space="preserve"> asociados.</w:t>
            </w:r>
            <w:r w:rsidR="00FF4345" w:rsidRPr="002C0849">
              <w:rPr>
                <w:rFonts w:ascii="Arial" w:hAnsi="Arial" w:cs="Arial"/>
                <w:sz w:val="20"/>
              </w:rPr>
              <w:t xml:space="preserve">   </w:t>
            </w:r>
          </w:p>
          <w:p w14:paraId="7F35ABE8" w14:textId="77777777" w:rsidR="00EA696A" w:rsidRPr="002C0849" w:rsidRDefault="00EA696A" w:rsidP="00EA696A">
            <w:pPr>
              <w:pStyle w:val="ListParagraph"/>
              <w:ind w:left="156" w:right="257"/>
              <w:jc w:val="both"/>
              <w:rPr>
                <w:rFonts w:ascii="Arial" w:hAnsi="Arial" w:cs="Arial"/>
              </w:rPr>
            </w:pPr>
          </w:p>
        </w:tc>
      </w:tr>
      <w:tr w:rsidR="00FF4345" w:rsidRPr="002C0849" w14:paraId="05BB9384" w14:textId="77777777" w:rsidTr="00AE71B4">
        <w:tc>
          <w:tcPr>
            <w:tcW w:w="4135" w:type="dxa"/>
          </w:tcPr>
          <w:p w14:paraId="25E015CC" w14:textId="77777777" w:rsidR="00EA696A" w:rsidRPr="002C0849" w:rsidRDefault="00EA696A" w:rsidP="00EA696A">
            <w:pPr>
              <w:pStyle w:val="ListParagraph"/>
              <w:ind w:left="156" w:right="164"/>
              <w:jc w:val="both"/>
              <w:rPr>
                <w:rFonts w:ascii="Arial" w:hAnsi="Arial" w:cs="Arial"/>
                <w:b/>
                <w:sz w:val="20"/>
              </w:rPr>
            </w:pPr>
          </w:p>
          <w:p w14:paraId="20B0EF34" w14:textId="77777777" w:rsidR="00FF4345" w:rsidRPr="002C0849" w:rsidRDefault="00FF4345" w:rsidP="00EA696A">
            <w:pPr>
              <w:pStyle w:val="ListParagraph"/>
              <w:ind w:left="156" w:right="164"/>
              <w:jc w:val="both"/>
              <w:rPr>
                <w:rFonts w:ascii="Arial" w:hAnsi="Arial" w:cs="Arial"/>
              </w:rPr>
            </w:pPr>
            <w:r w:rsidRPr="002C0849">
              <w:rPr>
                <w:rFonts w:ascii="Arial" w:hAnsi="Arial" w:cs="Arial"/>
                <w:b/>
                <w:sz w:val="20"/>
              </w:rPr>
              <w:t>Seguimiento a la ejecución de proyectos</w:t>
            </w:r>
            <w:r w:rsidR="00250043" w:rsidRPr="002C0849">
              <w:rPr>
                <w:rFonts w:ascii="Arial" w:hAnsi="Arial" w:cs="Arial"/>
                <w:sz w:val="20"/>
              </w:rPr>
              <w:t>. Como una de las principales debilidades asociadas a la dificultad para alcanzar los resultados de los programas financiados por el Banco, se ha detectado las limitaciones en los mecanismos de evaluación y medición del avance de los indicadores de resultados, en función del avance de las operaciones, por parte de los organismos ejecutores.</w:t>
            </w:r>
            <w:r w:rsidR="00250043" w:rsidRPr="002C0849">
              <w:rPr>
                <w:rFonts w:ascii="Arial" w:hAnsi="Arial" w:cs="Arial"/>
                <w:lang w:eastAsia="es-ES_tradnl"/>
              </w:rPr>
              <w:t xml:space="preserve"> </w:t>
            </w:r>
          </w:p>
        </w:tc>
        <w:tc>
          <w:tcPr>
            <w:tcW w:w="5130" w:type="dxa"/>
          </w:tcPr>
          <w:p w14:paraId="3ED56B4B" w14:textId="77777777" w:rsidR="00EA696A" w:rsidRPr="002C0849" w:rsidRDefault="00EA696A" w:rsidP="00EA696A">
            <w:pPr>
              <w:pStyle w:val="ListParagraph"/>
              <w:ind w:left="156" w:right="257"/>
              <w:jc w:val="both"/>
              <w:rPr>
                <w:rFonts w:ascii="Arial" w:hAnsi="Arial" w:cs="Arial"/>
                <w:b/>
                <w:sz w:val="20"/>
              </w:rPr>
            </w:pPr>
          </w:p>
          <w:p w14:paraId="1C81E813" w14:textId="1A455A0A" w:rsidR="00FF4345" w:rsidRPr="002C0849" w:rsidRDefault="00250043" w:rsidP="00EA696A">
            <w:pPr>
              <w:pStyle w:val="ListParagraph"/>
              <w:ind w:left="156" w:right="257"/>
              <w:jc w:val="both"/>
              <w:rPr>
                <w:rFonts w:ascii="Arial" w:hAnsi="Arial" w:cs="Arial"/>
              </w:rPr>
            </w:pPr>
            <w:r w:rsidRPr="002C0849">
              <w:rPr>
                <w:rFonts w:ascii="Arial" w:hAnsi="Arial" w:cs="Arial"/>
                <w:b/>
                <w:sz w:val="20"/>
              </w:rPr>
              <w:t>Seguimiento a la ejecución de proyectos</w:t>
            </w:r>
            <w:r w:rsidRPr="002C0849">
              <w:rPr>
                <w:rFonts w:ascii="Arial" w:hAnsi="Arial" w:cs="Arial"/>
                <w:sz w:val="20"/>
              </w:rPr>
              <w:t xml:space="preserve">. </w:t>
            </w:r>
            <w:r w:rsidR="007803E3" w:rsidRPr="002C0849">
              <w:rPr>
                <w:rFonts w:ascii="Arial" w:hAnsi="Arial" w:cs="Arial"/>
                <w:sz w:val="20"/>
              </w:rPr>
              <w:t xml:space="preserve">El control de calidad al proceso de seguimiento a la ejecución, debe basarse en la gestión del tiempo, como variable de control crítica, </w:t>
            </w:r>
            <w:r w:rsidR="004B1490" w:rsidRPr="002C0849">
              <w:rPr>
                <w:rFonts w:ascii="Arial" w:hAnsi="Arial" w:cs="Arial"/>
                <w:sz w:val="20"/>
              </w:rPr>
              <w:t xml:space="preserve">de los canales de </w:t>
            </w:r>
            <w:r w:rsidR="007803E3" w:rsidRPr="002C0849">
              <w:rPr>
                <w:rFonts w:ascii="Arial" w:hAnsi="Arial" w:cs="Arial"/>
                <w:sz w:val="20"/>
              </w:rPr>
              <w:t>comunicación</w:t>
            </w:r>
            <w:r w:rsidR="00172425" w:rsidRPr="002C0849">
              <w:rPr>
                <w:rFonts w:ascii="Arial" w:hAnsi="Arial" w:cs="Arial"/>
                <w:sz w:val="20"/>
              </w:rPr>
              <w:t xml:space="preserve"> del Organismo Ejecutor con: i) </w:t>
            </w:r>
            <w:r w:rsidR="007803E3" w:rsidRPr="002C0849">
              <w:rPr>
                <w:rFonts w:ascii="Arial" w:hAnsi="Arial" w:cs="Arial"/>
                <w:sz w:val="20"/>
              </w:rPr>
              <w:t xml:space="preserve"> los proveedores del proyecto (contratistas, supervisores, consultores, proveedores de bienes)</w:t>
            </w:r>
            <w:r w:rsidR="00172425" w:rsidRPr="002C0849">
              <w:rPr>
                <w:rFonts w:ascii="Arial" w:hAnsi="Arial" w:cs="Arial"/>
                <w:sz w:val="20"/>
              </w:rPr>
              <w:t xml:space="preserve">; ii) </w:t>
            </w:r>
            <w:r w:rsidR="007803E3" w:rsidRPr="002C0849">
              <w:rPr>
                <w:rFonts w:ascii="Arial" w:hAnsi="Arial" w:cs="Arial"/>
                <w:sz w:val="20"/>
              </w:rPr>
              <w:t>las instancias de coordinación del prestatario (autoridades presupuestales, de planificación y de seguimiento/control)</w:t>
            </w:r>
            <w:r w:rsidR="00172425" w:rsidRPr="002C0849">
              <w:rPr>
                <w:rFonts w:ascii="Arial" w:hAnsi="Arial" w:cs="Arial"/>
                <w:sz w:val="20"/>
              </w:rPr>
              <w:t xml:space="preserve">, iii) </w:t>
            </w:r>
            <w:r w:rsidR="005C076D" w:rsidRPr="002C0849">
              <w:rPr>
                <w:rFonts w:ascii="Arial" w:hAnsi="Arial" w:cs="Arial"/>
                <w:sz w:val="20"/>
              </w:rPr>
              <w:t>el</w:t>
            </w:r>
            <w:r w:rsidR="00440B1E" w:rsidRPr="002C0849">
              <w:rPr>
                <w:rFonts w:ascii="Arial" w:hAnsi="Arial" w:cs="Arial"/>
                <w:sz w:val="20"/>
              </w:rPr>
              <w:t xml:space="preserve"> </w:t>
            </w:r>
            <w:r w:rsidR="00172425" w:rsidRPr="002C0849">
              <w:rPr>
                <w:rFonts w:ascii="Arial" w:hAnsi="Arial" w:cs="Arial"/>
                <w:sz w:val="20"/>
              </w:rPr>
              <w:t xml:space="preserve">Organismo Ejecutor </w:t>
            </w:r>
            <w:r w:rsidR="005C076D" w:rsidRPr="002C0849">
              <w:rPr>
                <w:rFonts w:ascii="Arial" w:hAnsi="Arial" w:cs="Arial"/>
                <w:sz w:val="20"/>
              </w:rPr>
              <w:t>y</w:t>
            </w:r>
            <w:r w:rsidR="00172425" w:rsidRPr="002C0849">
              <w:rPr>
                <w:rFonts w:ascii="Arial" w:hAnsi="Arial" w:cs="Arial"/>
                <w:sz w:val="20"/>
              </w:rPr>
              <w:t xml:space="preserve"> la Unidad </w:t>
            </w:r>
            <w:r w:rsidR="00E92269">
              <w:rPr>
                <w:rFonts w:ascii="Arial" w:hAnsi="Arial" w:cs="Arial"/>
                <w:sz w:val="20"/>
              </w:rPr>
              <w:t>Coordinadora</w:t>
            </w:r>
            <w:r w:rsidR="00172425" w:rsidRPr="002C0849">
              <w:rPr>
                <w:rFonts w:ascii="Arial" w:hAnsi="Arial" w:cs="Arial"/>
                <w:sz w:val="20"/>
              </w:rPr>
              <w:t xml:space="preserve"> del Programa</w:t>
            </w:r>
            <w:r w:rsidR="00172425" w:rsidRPr="002C0849">
              <w:rPr>
                <w:rStyle w:val="FootnoteReference"/>
                <w:rFonts w:ascii="Arial" w:hAnsi="Arial" w:cs="Arial"/>
                <w:sz w:val="20"/>
              </w:rPr>
              <w:footnoteReference w:id="12"/>
            </w:r>
            <w:r w:rsidR="00172425" w:rsidRPr="002C0849">
              <w:rPr>
                <w:rFonts w:ascii="Arial" w:hAnsi="Arial" w:cs="Arial"/>
                <w:sz w:val="20"/>
              </w:rPr>
              <w:t xml:space="preserve"> y, iv) </w:t>
            </w:r>
            <w:r w:rsidR="007803E3" w:rsidRPr="002C0849">
              <w:rPr>
                <w:rFonts w:ascii="Arial" w:hAnsi="Arial" w:cs="Arial"/>
                <w:sz w:val="20"/>
              </w:rPr>
              <w:t>el Banco (Equipo de Proyecto, a través del Jefe de Equipo).</w:t>
            </w:r>
            <w:r w:rsidR="007803E3" w:rsidRPr="002C0849">
              <w:rPr>
                <w:rFonts w:ascii="Arial" w:hAnsi="Arial" w:cs="Arial"/>
              </w:rPr>
              <w:t xml:space="preserve">  </w:t>
            </w:r>
          </w:p>
          <w:p w14:paraId="3EB0F3D9" w14:textId="77777777" w:rsidR="0093563F" w:rsidRPr="002C0849" w:rsidRDefault="00360303" w:rsidP="00EA696A">
            <w:pPr>
              <w:ind w:left="156" w:right="257"/>
              <w:jc w:val="both"/>
              <w:rPr>
                <w:rFonts w:ascii="Arial" w:hAnsi="Arial" w:cs="Arial"/>
                <w:sz w:val="20"/>
              </w:rPr>
            </w:pPr>
            <w:r w:rsidRPr="002C0849">
              <w:rPr>
                <w:rFonts w:ascii="Arial" w:hAnsi="Arial" w:cs="Arial"/>
                <w:sz w:val="20"/>
              </w:rPr>
              <w:t>Bajo un esquema combinado de la comunicación, desde la base operativa hacia la coordinación del Organismo Ejecutor (</w:t>
            </w:r>
            <w:r w:rsidR="00AF0D2F" w:rsidRPr="002C0849">
              <w:rPr>
                <w:rFonts w:ascii="Arial" w:hAnsi="Arial" w:cs="Arial"/>
                <w:sz w:val="20"/>
              </w:rPr>
              <w:t>Down</w:t>
            </w:r>
            <w:r w:rsidRPr="002C0849">
              <w:rPr>
                <w:rFonts w:ascii="Arial" w:hAnsi="Arial" w:cs="Arial"/>
                <w:sz w:val="20"/>
              </w:rPr>
              <w:t xml:space="preserve"> – top), y de gerencia efectiva de la coordinación (top-</w:t>
            </w:r>
            <w:r w:rsidR="00AF0D2F" w:rsidRPr="002C0849">
              <w:rPr>
                <w:rFonts w:ascii="Arial" w:hAnsi="Arial" w:cs="Arial"/>
                <w:sz w:val="20"/>
              </w:rPr>
              <w:t>Down</w:t>
            </w:r>
            <w:r w:rsidRPr="002C0849">
              <w:rPr>
                <w:rFonts w:ascii="Arial" w:hAnsi="Arial" w:cs="Arial"/>
                <w:sz w:val="20"/>
              </w:rPr>
              <w:t xml:space="preserve">), el seguimiento asociado a un modelo de gestión </w:t>
            </w:r>
            <w:proofErr w:type="gramStart"/>
            <w:r w:rsidRPr="002C0849">
              <w:rPr>
                <w:rFonts w:ascii="Arial" w:hAnsi="Arial" w:cs="Arial"/>
                <w:sz w:val="20"/>
              </w:rPr>
              <w:t>eficiente,</w:t>
            </w:r>
            <w:proofErr w:type="gramEnd"/>
            <w:r w:rsidRPr="002C0849">
              <w:rPr>
                <w:rFonts w:ascii="Arial" w:hAnsi="Arial" w:cs="Arial"/>
                <w:sz w:val="20"/>
              </w:rPr>
              <w:t xml:space="preserve"> debe garantizar el flujo a tiempo de información en tres niveles de ejecución del programa: </w:t>
            </w:r>
          </w:p>
          <w:p w14:paraId="2587A898" w14:textId="77777777" w:rsidR="0093563F" w:rsidRPr="002C0849" w:rsidRDefault="0093563F" w:rsidP="00344378">
            <w:pPr>
              <w:pStyle w:val="ListParagraph"/>
              <w:numPr>
                <w:ilvl w:val="0"/>
                <w:numId w:val="4"/>
              </w:numPr>
              <w:ind w:left="156" w:right="257" w:hanging="251"/>
              <w:jc w:val="both"/>
              <w:rPr>
                <w:rFonts w:ascii="Arial" w:hAnsi="Arial" w:cs="Arial"/>
                <w:sz w:val="20"/>
              </w:rPr>
            </w:pPr>
            <w:r w:rsidRPr="002C0849">
              <w:rPr>
                <w:rFonts w:ascii="Arial" w:hAnsi="Arial" w:cs="Arial"/>
                <w:b/>
                <w:i/>
                <w:sz w:val="20"/>
              </w:rPr>
              <w:t>Técnico</w:t>
            </w:r>
            <w:r w:rsidRPr="002C0849">
              <w:rPr>
                <w:rFonts w:ascii="Arial" w:hAnsi="Arial" w:cs="Arial"/>
                <w:sz w:val="20"/>
              </w:rPr>
              <w:t xml:space="preserve">:  </w:t>
            </w:r>
            <w:r w:rsidR="00360303" w:rsidRPr="002C0849">
              <w:rPr>
                <w:rFonts w:ascii="Arial" w:hAnsi="Arial" w:cs="Arial"/>
                <w:sz w:val="20"/>
              </w:rPr>
              <w:t>estudios, ejecución</w:t>
            </w:r>
            <w:r w:rsidRPr="002C0849">
              <w:rPr>
                <w:rFonts w:ascii="Arial" w:hAnsi="Arial" w:cs="Arial"/>
                <w:sz w:val="20"/>
              </w:rPr>
              <w:t xml:space="preserve"> </w:t>
            </w:r>
            <w:r w:rsidR="00360303" w:rsidRPr="002C0849">
              <w:rPr>
                <w:rFonts w:ascii="Arial" w:hAnsi="Arial" w:cs="Arial"/>
                <w:sz w:val="20"/>
              </w:rPr>
              <w:t>físic</w:t>
            </w:r>
            <w:r w:rsidRPr="002C0849">
              <w:rPr>
                <w:rFonts w:ascii="Arial" w:hAnsi="Arial" w:cs="Arial"/>
                <w:sz w:val="20"/>
              </w:rPr>
              <w:t xml:space="preserve">a y </w:t>
            </w:r>
            <w:r w:rsidR="00360303" w:rsidRPr="002C0849">
              <w:rPr>
                <w:rFonts w:ascii="Arial" w:hAnsi="Arial" w:cs="Arial"/>
                <w:sz w:val="20"/>
              </w:rPr>
              <w:t>financiera de obras y, asistencia técnica experta de carácter externo,</w:t>
            </w:r>
          </w:p>
          <w:p w14:paraId="605BA41C" w14:textId="77777777" w:rsidR="0093563F" w:rsidRPr="002C0849" w:rsidRDefault="0093563F" w:rsidP="00344378">
            <w:pPr>
              <w:pStyle w:val="ListParagraph"/>
              <w:numPr>
                <w:ilvl w:val="0"/>
                <w:numId w:val="4"/>
              </w:numPr>
              <w:ind w:left="156" w:right="257" w:hanging="251"/>
              <w:jc w:val="both"/>
              <w:rPr>
                <w:rFonts w:ascii="Arial" w:hAnsi="Arial" w:cs="Arial"/>
                <w:sz w:val="20"/>
              </w:rPr>
            </w:pPr>
            <w:r w:rsidRPr="002C0849">
              <w:rPr>
                <w:rFonts w:ascii="Arial" w:hAnsi="Arial" w:cs="Arial"/>
                <w:b/>
                <w:i/>
                <w:sz w:val="20"/>
              </w:rPr>
              <w:t>G</w:t>
            </w:r>
            <w:r w:rsidR="00360303" w:rsidRPr="002C0849">
              <w:rPr>
                <w:rFonts w:ascii="Arial" w:hAnsi="Arial" w:cs="Arial"/>
                <w:b/>
                <w:i/>
                <w:sz w:val="20"/>
              </w:rPr>
              <w:t>estión</w:t>
            </w:r>
            <w:r w:rsidR="00360303" w:rsidRPr="002C0849">
              <w:rPr>
                <w:rFonts w:ascii="Arial" w:hAnsi="Arial" w:cs="Arial"/>
                <w:sz w:val="20"/>
              </w:rPr>
              <w:t>: instrumentos de planificación,</w:t>
            </w:r>
            <w:r w:rsidRPr="002C0849">
              <w:rPr>
                <w:rFonts w:ascii="Arial" w:hAnsi="Arial" w:cs="Arial"/>
                <w:sz w:val="20"/>
              </w:rPr>
              <w:t xml:space="preserve"> adquisiciones, desembolsos y</w:t>
            </w:r>
            <w:r w:rsidR="00360303" w:rsidRPr="002C0849">
              <w:rPr>
                <w:rFonts w:ascii="Arial" w:hAnsi="Arial" w:cs="Arial"/>
                <w:sz w:val="20"/>
              </w:rPr>
              <w:t xml:space="preserve"> administración de contratos</w:t>
            </w:r>
          </w:p>
          <w:p w14:paraId="36B3BEA8" w14:textId="77777777" w:rsidR="004B1490" w:rsidRPr="002C0849" w:rsidRDefault="0093563F" w:rsidP="00344378">
            <w:pPr>
              <w:pStyle w:val="ListParagraph"/>
              <w:numPr>
                <w:ilvl w:val="0"/>
                <w:numId w:val="4"/>
              </w:numPr>
              <w:ind w:left="156" w:right="257" w:hanging="251"/>
              <w:jc w:val="both"/>
              <w:rPr>
                <w:rFonts w:ascii="Arial" w:hAnsi="Arial" w:cs="Arial"/>
                <w:sz w:val="20"/>
              </w:rPr>
            </w:pPr>
            <w:r w:rsidRPr="002C0849">
              <w:rPr>
                <w:rFonts w:ascii="Arial" w:hAnsi="Arial" w:cs="Arial"/>
                <w:b/>
                <w:i/>
                <w:sz w:val="20"/>
              </w:rPr>
              <w:t>Gerencial</w:t>
            </w:r>
            <w:r w:rsidRPr="002C0849">
              <w:rPr>
                <w:rFonts w:ascii="Arial" w:hAnsi="Arial" w:cs="Arial"/>
                <w:sz w:val="20"/>
              </w:rPr>
              <w:t>:  metas y resultados físico/financieros, estrategia y logística con contratistas/supervisores, y reportes de monitoreo de alto nivel.</w:t>
            </w:r>
          </w:p>
          <w:p w14:paraId="28A60FDF" w14:textId="77777777" w:rsidR="00EA696A" w:rsidRPr="002C0849" w:rsidRDefault="00EA696A" w:rsidP="00EA696A">
            <w:pPr>
              <w:pStyle w:val="ListParagraph"/>
              <w:ind w:left="156" w:right="257"/>
              <w:jc w:val="both"/>
              <w:rPr>
                <w:rFonts w:ascii="Arial" w:hAnsi="Arial" w:cs="Arial"/>
                <w:sz w:val="20"/>
              </w:rPr>
            </w:pPr>
          </w:p>
        </w:tc>
      </w:tr>
      <w:tr w:rsidR="00FF4345" w:rsidRPr="002C0849" w14:paraId="3CC17B84" w14:textId="77777777" w:rsidTr="00AE71B4">
        <w:tc>
          <w:tcPr>
            <w:tcW w:w="4135" w:type="dxa"/>
          </w:tcPr>
          <w:p w14:paraId="0816D698" w14:textId="77777777" w:rsidR="00EA696A" w:rsidRPr="002C0849" w:rsidRDefault="00EA696A" w:rsidP="00EA696A">
            <w:pPr>
              <w:pStyle w:val="ListParagraph"/>
              <w:ind w:left="156" w:right="164"/>
              <w:jc w:val="both"/>
              <w:rPr>
                <w:rFonts w:ascii="Arial" w:hAnsi="Arial" w:cs="Arial"/>
                <w:b/>
                <w:sz w:val="20"/>
                <w:lang w:eastAsia="es-ES_tradnl"/>
              </w:rPr>
            </w:pPr>
          </w:p>
          <w:p w14:paraId="6F333C10" w14:textId="77777777" w:rsidR="00FF4345" w:rsidRPr="002C0849" w:rsidRDefault="00FF4345" w:rsidP="00EA696A">
            <w:pPr>
              <w:pStyle w:val="ListParagraph"/>
              <w:ind w:left="156" w:right="164"/>
              <w:jc w:val="both"/>
              <w:rPr>
                <w:rFonts w:ascii="Arial" w:hAnsi="Arial" w:cs="Arial"/>
                <w:sz w:val="20"/>
                <w:lang w:eastAsia="es-ES_tradnl"/>
              </w:rPr>
            </w:pPr>
            <w:r w:rsidRPr="002C0849">
              <w:rPr>
                <w:rFonts w:ascii="Arial" w:hAnsi="Arial" w:cs="Arial"/>
                <w:b/>
                <w:sz w:val="20"/>
                <w:lang w:eastAsia="es-ES_tradnl"/>
              </w:rPr>
              <w:t>Enfoque transaccional de los mecanismos de gestión y administrativos del Programa</w:t>
            </w:r>
            <w:r w:rsidRPr="002C0849">
              <w:rPr>
                <w:rFonts w:ascii="Arial" w:hAnsi="Arial" w:cs="Arial"/>
                <w:sz w:val="20"/>
                <w:lang w:eastAsia="es-ES_tradnl"/>
              </w:rPr>
              <w:t xml:space="preserve">. Los proyectos no se administran por resultados, como consecuencia de </w:t>
            </w:r>
            <w:r w:rsidRPr="002C0849">
              <w:rPr>
                <w:rFonts w:ascii="Arial" w:hAnsi="Arial" w:cs="Arial"/>
                <w:b/>
                <w:i/>
                <w:sz w:val="20"/>
                <w:lang w:eastAsia="es-ES_tradnl"/>
              </w:rPr>
              <w:t>disyuntivas no asociadas a los mecanismos de gestión propios del Programa</w:t>
            </w:r>
            <w:r w:rsidRPr="002C0849">
              <w:rPr>
                <w:rFonts w:ascii="Arial" w:hAnsi="Arial" w:cs="Arial"/>
                <w:sz w:val="20"/>
                <w:lang w:eastAsia="es-ES_tradnl"/>
              </w:rPr>
              <w:t xml:space="preserve"> </w:t>
            </w:r>
            <w:r w:rsidRPr="002C0849">
              <w:rPr>
                <w:rFonts w:ascii="Arial" w:hAnsi="Arial" w:cs="Arial"/>
                <w:b/>
                <w:i/>
                <w:sz w:val="20"/>
                <w:lang w:eastAsia="es-ES_tradnl"/>
              </w:rPr>
              <w:t>que pueda optimizar un esquema de ejecución o un organismo ejecutor</w:t>
            </w:r>
            <w:r w:rsidRPr="002C0849">
              <w:rPr>
                <w:rFonts w:ascii="Arial" w:hAnsi="Arial" w:cs="Arial"/>
                <w:sz w:val="20"/>
                <w:lang w:eastAsia="es-ES_tradnl"/>
              </w:rPr>
              <w:t>, y que provienen del marco legal que se aplica al Programa.</w:t>
            </w:r>
            <w:r w:rsidRPr="002C0849">
              <w:rPr>
                <w:rFonts w:ascii="Arial" w:hAnsi="Arial" w:cs="Arial"/>
                <w:sz w:val="20"/>
                <w:vertAlign w:val="superscript"/>
                <w:lang w:eastAsia="es-ES_tradnl"/>
              </w:rPr>
              <w:footnoteReference w:id="13"/>
            </w:r>
          </w:p>
          <w:p w14:paraId="1B943085" w14:textId="77777777" w:rsidR="00EA696A" w:rsidRPr="002C0849" w:rsidRDefault="00EA696A" w:rsidP="00EA696A">
            <w:pPr>
              <w:pStyle w:val="ListParagraph"/>
              <w:ind w:left="156" w:right="164"/>
              <w:jc w:val="both"/>
              <w:rPr>
                <w:rFonts w:ascii="Arial" w:hAnsi="Arial" w:cs="Arial"/>
              </w:rPr>
            </w:pPr>
          </w:p>
        </w:tc>
        <w:tc>
          <w:tcPr>
            <w:tcW w:w="5130" w:type="dxa"/>
          </w:tcPr>
          <w:p w14:paraId="1F1617CA" w14:textId="77777777" w:rsidR="00EA696A" w:rsidRPr="002C0849" w:rsidRDefault="00EA696A" w:rsidP="00EA696A">
            <w:pPr>
              <w:pStyle w:val="ListParagraph"/>
              <w:ind w:left="156" w:right="257"/>
              <w:jc w:val="both"/>
              <w:rPr>
                <w:rFonts w:ascii="Arial" w:hAnsi="Arial" w:cs="Arial"/>
                <w:b/>
                <w:sz w:val="20"/>
                <w:lang w:eastAsia="es-ES_tradnl"/>
              </w:rPr>
            </w:pPr>
          </w:p>
          <w:p w14:paraId="2D9B6013" w14:textId="77777777" w:rsidR="00FF4345" w:rsidRPr="002C0849" w:rsidRDefault="00FF4345" w:rsidP="00EA696A">
            <w:pPr>
              <w:pStyle w:val="ListParagraph"/>
              <w:ind w:left="156" w:right="257"/>
              <w:jc w:val="both"/>
              <w:rPr>
                <w:rFonts w:ascii="Arial" w:hAnsi="Arial" w:cs="Arial"/>
              </w:rPr>
            </w:pPr>
            <w:r w:rsidRPr="002C0849">
              <w:rPr>
                <w:rFonts w:ascii="Arial" w:hAnsi="Arial" w:cs="Arial"/>
                <w:b/>
                <w:sz w:val="20"/>
                <w:lang w:eastAsia="es-ES_tradnl"/>
              </w:rPr>
              <w:t xml:space="preserve">Enfoque por resultados de los mecanismos de gestión y administrativos del Programa. </w:t>
            </w:r>
            <w:r w:rsidRPr="002C0849">
              <w:rPr>
                <w:rFonts w:ascii="Arial" w:hAnsi="Arial" w:cs="Arial"/>
                <w:lang w:eastAsia="es-ES_tradnl"/>
              </w:rPr>
              <w:t xml:space="preserve"> </w:t>
            </w:r>
            <w:r w:rsidRPr="002C0849">
              <w:rPr>
                <w:rFonts w:ascii="Arial" w:hAnsi="Arial" w:cs="Arial"/>
                <w:sz w:val="20"/>
              </w:rPr>
              <w:t xml:space="preserve">La implementación un </w:t>
            </w:r>
            <w:r w:rsidRPr="002C0849">
              <w:rPr>
                <w:rFonts w:ascii="Arial" w:hAnsi="Arial" w:cs="Arial"/>
                <w:b/>
                <w:i/>
                <w:sz w:val="20"/>
              </w:rPr>
              <w:t>modelo de gestión</w:t>
            </w:r>
            <w:r w:rsidRPr="002C0849">
              <w:rPr>
                <w:rFonts w:ascii="Arial" w:hAnsi="Arial" w:cs="Arial"/>
                <w:sz w:val="20"/>
              </w:rPr>
              <w:t xml:space="preserve"> eficiente, debe priorizar la </w:t>
            </w:r>
            <w:r w:rsidRPr="002C0849">
              <w:rPr>
                <w:rFonts w:ascii="Arial" w:hAnsi="Arial" w:cs="Arial"/>
                <w:b/>
                <w:i/>
                <w:sz w:val="20"/>
              </w:rPr>
              <w:t>gestión del tiempo</w:t>
            </w:r>
            <w:r w:rsidRPr="002C0849">
              <w:rPr>
                <w:rFonts w:ascii="Arial" w:hAnsi="Arial" w:cs="Arial"/>
                <w:sz w:val="20"/>
              </w:rPr>
              <w:t xml:space="preserve">, como variable de control crítica para lograr la transición a un enfoque orientado al cumplimiento de los resultados de las operaciones, y focalizarse en </w:t>
            </w:r>
            <w:r w:rsidRPr="002C0849">
              <w:rPr>
                <w:rFonts w:ascii="Arial" w:hAnsi="Arial" w:cs="Arial"/>
                <w:b/>
                <w:i/>
                <w:sz w:val="20"/>
              </w:rPr>
              <w:t>reformar los elementos críticos que sean controlables por el Programa</w:t>
            </w:r>
            <w:r w:rsidRPr="002C0849">
              <w:rPr>
                <w:rFonts w:ascii="Arial" w:hAnsi="Arial" w:cs="Arial"/>
                <w:sz w:val="20"/>
              </w:rPr>
              <w:t>.</w:t>
            </w:r>
          </w:p>
        </w:tc>
      </w:tr>
    </w:tbl>
    <w:p w14:paraId="65AC3CC9" w14:textId="77777777" w:rsidR="009B53FB" w:rsidRPr="002C0849" w:rsidRDefault="009B53FB" w:rsidP="009B53FB">
      <w:pPr>
        <w:pStyle w:val="ListParagraph"/>
        <w:ind w:left="0"/>
        <w:jc w:val="both"/>
        <w:rPr>
          <w:rFonts w:ascii="Arial" w:hAnsi="Arial" w:cs="Arial"/>
        </w:rPr>
      </w:pPr>
    </w:p>
    <w:p w14:paraId="13A351E9" w14:textId="55EC23BB" w:rsidR="00A35745" w:rsidRPr="002C0849" w:rsidRDefault="00A35745" w:rsidP="00344378">
      <w:pPr>
        <w:pStyle w:val="ListParagraph"/>
        <w:numPr>
          <w:ilvl w:val="1"/>
          <w:numId w:val="2"/>
        </w:numPr>
        <w:ind w:left="720" w:hanging="720"/>
        <w:rPr>
          <w:rFonts w:ascii="Arial" w:hAnsi="Arial" w:cs="Arial"/>
          <w:b/>
        </w:rPr>
      </w:pPr>
      <w:r w:rsidRPr="002C0849">
        <w:rPr>
          <w:rFonts w:ascii="Arial" w:hAnsi="Arial" w:cs="Arial"/>
          <w:b/>
        </w:rPr>
        <w:lastRenderedPageBreak/>
        <w:t xml:space="preserve">El </w:t>
      </w:r>
      <w:r w:rsidR="00AE71B4" w:rsidRPr="002C0849">
        <w:rPr>
          <w:rFonts w:ascii="Arial" w:hAnsi="Arial" w:cs="Arial"/>
          <w:b/>
          <w:lang w:eastAsia="es-ES_tradnl"/>
        </w:rPr>
        <w:t xml:space="preserve">Ministerio de Comunicación, Infraestructura y Vivienda - </w:t>
      </w:r>
      <w:r w:rsidRPr="002C0849">
        <w:rPr>
          <w:rFonts w:ascii="Arial" w:hAnsi="Arial" w:cs="Arial"/>
          <w:b/>
        </w:rPr>
        <w:t xml:space="preserve">CIV </w:t>
      </w:r>
    </w:p>
    <w:p w14:paraId="7B8A0CEA" w14:textId="77777777" w:rsidR="00AE71B4" w:rsidRPr="002C0849" w:rsidRDefault="00AE71B4" w:rsidP="00AE71B4">
      <w:pPr>
        <w:pStyle w:val="ListParagraph"/>
        <w:rPr>
          <w:rFonts w:ascii="Arial" w:hAnsi="Arial" w:cs="Arial"/>
        </w:rPr>
      </w:pPr>
    </w:p>
    <w:p w14:paraId="7A1E72D4" w14:textId="5F239546" w:rsidR="00AE71B4" w:rsidRPr="002C0849" w:rsidRDefault="007C1206" w:rsidP="005B38E2">
      <w:pPr>
        <w:pStyle w:val="Paragraph"/>
        <w:tabs>
          <w:tab w:val="clear" w:pos="720"/>
        </w:tabs>
        <w:spacing w:after="200"/>
        <w:ind w:left="0" w:firstLine="0"/>
        <w:rPr>
          <w:rFonts w:ascii="Arial" w:hAnsi="Arial" w:cs="Arial"/>
          <w:lang w:val="es-419" w:eastAsia="es-ES_tradnl"/>
        </w:rPr>
      </w:pPr>
      <w:r w:rsidRPr="002C0849">
        <w:rPr>
          <w:rFonts w:ascii="Arial" w:hAnsi="Arial" w:cs="Arial"/>
          <w:lang w:val="es-419" w:eastAsia="es-ES_tradnl"/>
        </w:rPr>
        <w:t>Según lo establecido en la Propuesta de Desarrollo de la Operación – POD, e</w:t>
      </w:r>
      <w:r w:rsidR="00AE71B4" w:rsidRPr="002C0849">
        <w:rPr>
          <w:rFonts w:ascii="Arial" w:hAnsi="Arial" w:cs="Arial"/>
          <w:lang w:val="es-419" w:eastAsia="es-ES_tradnl"/>
        </w:rPr>
        <w:t xml:space="preserve">l CIV </w:t>
      </w:r>
      <w:r w:rsidRPr="002C0849">
        <w:rPr>
          <w:rFonts w:ascii="Arial" w:hAnsi="Arial" w:cs="Arial"/>
          <w:lang w:val="es-419" w:eastAsia="es-ES_tradnl"/>
        </w:rPr>
        <w:t>por medio de la DGC a través de la Unidad Coordinadora de Financiamiento Externo (UCFE</w:t>
      </w:r>
      <w:r w:rsidR="00440B1E" w:rsidRPr="002C0849">
        <w:rPr>
          <w:rFonts w:ascii="Arial" w:hAnsi="Arial" w:cs="Arial"/>
          <w:lang w:val="es-419" w:eastAsia="es-ES_tradnl"/>
        </w:rPr>
        <w:t xml:space="preserve"> ó UEP</w:t>
      </w:r>
      <w:r w:rsidRPr="002C0849">
        <w:rPr>
          <w:rFonts w:ascii="Arial" w:hAnsi="Arial" w:cs="Arial"/>
          <w:lang w:val="es-419" w:eastAsia="es-ES_tradnl"/>
        </w:rPr>
        <w:t>)</w:t>
      </w:r>
      <w:r w:rsidR="00440B1E" w:rsidRPr="002C0849">
        <w:rPr>
          <w:rFonts w:ascii="Arial" w:hAnsi="Arial" w:cs="Arial"/>
          <w:lang w:val="es-419" w:eastAsia="es-ES_tradnl"/>
        </w:rPr>
        <w:t xml:space="preserve"> </w:t>
      </w:r>
      <w:r w:rsidRPr="002C0849">
        <w:rPr>
          <w:rFonts w:ascii="Arial" w:hAnsi="Arial" w:cs="Arial"/>
          <w:lang w:val="es-419" w:eastAsia="es-ES_tradnl"/>
        </w:rPr>
        <w:t xml:space="preserve"> de su División de Planificación y Estudios, </w:t>
      </w:r>
      <w:r w:rsidR="00AE71B4" w:rsidRPr="002C0849">
        <w:rPr>
          <w:rFonts w:ascii="Arial" w:hAnsi="Arial" w:cs="Arial"/>
          <w:lang w:val="es-419" w:eastAsia="es-ES_tradnl"/>
        </w:rPr>
        <w:t xml:space="preserve">es el Organismo Ejecutor a cargo de las obras de infraestructura vial </w:t>
      </w:r>
      <w:r w:rsidR="005B38E2" w:rsidRPr="002C0849">
        <w:rPr>
          <w:rFonts w:ascii="Arial" w:hAnsi="Arial" w:cs="Arial"/>
          <w:lang w:val="es-419" w:eastAsia="es-ES_tradnl"/>
        </w:rPr>
        <w:t xml:space="preserve">de carácter público </w:t>
      </w:r>
      <w:r w:rsidR="00AE71B4" w:rsidRPr="002C0849">
        <w:rPr>
          <w:rFonts w:ascii="Arial" w:hAnsi="Arial" w:cs="Arial"/>
          <w:lang w:val="es-419" w:eastAsia="es-ES_tradnl"/>
        </w:rPr>
        <w:t xml:space="preserve">en Guatemala. </w:t>
      </w:r>
      <w:r w:rsidRPr="002C0849">
        <w:rPr>
          <w:rFonts w:ascii="Arial" w:hAnsi="Arial" w:cs="Arial"/>
          <w:lang w:val="es-419" w:eastAsia="es-ES_tradnl"/>
        </w:rPr>
        <w:t>La</w:t>
      </w:r>
      <w:r w:rsidR="00AE71B4" w:rsidRPr="002C0849">
        <w:rPr>
          <w:rFonts w:ascii="Arial" w:hAnsi="Arial" w:cs="Arial"/>
          <w:lang w:val="es-419" w:eastAsia="es-ES_tradnl"/>
        </w:rPr>
        <w:t xml:space="preserve"> estructura organizativa</w:t>
      </w:r>
      <w:r w:rsidR="00056CB9" w:rsidRPr="002C0849">
        <w:rPr>
          <w:rFonts w:ascii="Arial" w:hAnsi="Arial" w:cs="Arial"/>
          <w:lang w:val="es-419" w:eastAsia="es-ES_tradnl"/>
        </w:rPr>
        <w:t xml:space="preserve"> del CIV</w:t>
      </w:r>
      <w:r w:rsidR="00AE71B4" w:rsidRPr="002C0849">
        <w:rPr>
          <w:rFonts w:ascii="Arial" w:hAnsi="Arial" w:cs="Arial"/>
          <w:lang w:val="es-419" w:eastAsia="es-ES_tradnl"/>
        </w:rPr>
        <w:t xml:space="preserve"> es funcional y jerárquica</w:t>
      </w:r>
      <w:r w:rsidR="005B38E2" w:rsidRPr="002C0849">
        <w:rPr>
          <w:rFonts w:ascii="Arial" w:hAnsi="Arial" w:cs="Arial"/>
          <w:lang w:val="es-419" w:eastAsia="es-ES_tradnl"/>
        </w:rPr>
        <w:t xml:space="preserve">, </w:t>
      </w:r>
      <w:r w:rsidR="00056CB9" w:rsidRPr="002C0849">
        <w:rPr>
          <w:rFonts w:ascii="Arial" w:hAnsi="Arial" w:cs="Arial"/>
          <w:lang w:val="es-419" w:eastAsia="es-ES_tradnl"/>
        </w:rPr>
        <w:t>está</w:t>
      </w:r>
      <w:r w:rsidRPr="002C0849">
        <w:rPr>
          <w:rFonts w:ascii="Arial" w:hAnsi="Arial" w:cs="Arial"/>
          <w:lang w:val="es-419" w:eastAsia="es-ES_tradnl"/>
        </w:rPr>
        <w:t xml:space="preserve"> </w:t>
      </w:r>
      <w:r w:rsidR="005B38E2" w:rsidRPr="002C0849">
        <w:rPr>
          <w:rFonts w:ascii="Arial" w:hAnsi="Arial" w:cs="Arial"/>
          <w:lang w:val="es-419" w:eastAsia="es-ES_tradnl"/>
        </w:rPr>
        <w:t xml:space="preserve">basada en cuatro viceministerios sectoriales (Infraestructura, Transporte y Comunicaciones, Vivienda, Comunicaciones, Puertos y Aeropuertos) y, en un viceministerio funcional (Administración y Finanzas). Los viceministerios ejercen sus funciones a través de Direcciones Generales Sectoriales, Unidades Funcionales, Fondos específicos y Empresas públicas vinculadas. El siguiente es su </w:t>
      </w:r>
      <w:r w:rsidR="00AE71B4" w:rsidRPr="002C0849">
        <w:rPr>
          <w:rFonts w:ascii="Arial" w:hAnsi="Arial" w:cs="Arial"/>
          <w:lang w:val="es-419" w:eastAsia="es-ES_tradnl"/>
        </w:rPr>
        <w:t xml:space="preserve">organigrama </w:t>
      </w:r>
      <w:r w:rsidR="005B38E2" w:rsidRPr="002C0849">
        <w:rPr>
          <w:rFonts w:ascii="Arial" w:hAnsi="Arial" w:cs="Arial"/>
          <w:lang w:val="es-419" w:eastAsia="es-ES_tradnl"/>
        </w:rPr>
        <w:t xml:space="preserve">general </w:t>
      </w:r>
      <w:r w:rsidR="00AE71B4" w:rsidRPr="002C0849">
        <w:rPr>
          <w:rFonts w:ascii="Arial" w:hAnsi="Arial" w:cs="Arial"/>
          <w:lang w:val="es-419" w:eastAsia="es-ES_tradnl"/>
        </w:rPr>
        <w:t>vigente</w:t>
      </w:r>
      <w:r w:rsidR="005B38E2" w:rsidRPr="002C0849">
        <w:rPr>
          <w:rFonts w:ascii="Arial" w:hAnsi="Arial" w:cs="Arial"/>
          <w:lang w:val="es-419" w:eastAsia="es-ES_tradnl"/>
        </w:rPr>
        <w:t>.</w:t>
      </w:r>
    </w:p>
    <w:p w14:paraId="7D2818BC" w14:textId="77777777" w:rsidR="004A7049" w:rsidRPr="002C0849" w:rsidRDefault="004A7049" w:rsidP="005B38E2">
      <w:pPr>
        <w:pStyle w:val="Paragraph"/>
        <w:tabs>
          <w:tab w:val="clear" w:pos="720"/>
        </w:tabs>
        <w:spacing w:after="200"/>
        <w:jc w:val="center"/>
        <w:rPr>
          <w:rFonts w:ascii="Arial" w:hAnsi="Arial" w:cs="Arial"/>
          <w:b/>
          <w:lang w:val="es-PY" w:eastAsia="es-ES_tradnl"/>
        </w:rPr>
      </w:pPr>
    </w:p>
    <w:p w14:paraId="0649EFE4" w14:textId="77777777" w:rsidR="005B38E2" w:rsidRPr="002C0849" w:rsidRDefault="005B38E2" w:rsidP="005B38E2">
      <w:pPr>
        <w:pStyle w:val="Paragraph"/>
        <w:tabs>
          <w:tab w:val="clear" w:pos="720"/>
        </w:tabs>
        <w:spacing w:after="200"/>
        <w:jc w:val="center"/>
        <w:rPr>
          <w:rFonts w:ascii="Arial" w:hAnsi="Arial" w:cs="Arial"/>
          <w:b/>
          <w:lang w:val="es-PY" w:eastAsia="es-ES_tradnl"/>
        </w:rPr>
      </w:pPr>
      <w:r w:rsidRPr="002C0849">
        <w:rPr>
          <w:rFonts w:ascii="Arial" w:hAnsi="Arial" w:cs="Arial"/>
          <w:b/>
          <w:lang w:val="es-PY" w:eastAsia="es-ES_tradnl"/>
        </w:rPr>
        <w:t xml:space="preserve">Figura 1. </w:t>
      </w:r>
    </w:p>
    <w:p w14:paraId="5D84C096" w14:textId="77777777" w:rsidR="005B38E2" w:rsidRPr="002C0849" w:rsidRDefault="005B38E2" w:rsidP="005B38E2">
      <w:pPr>
        <w:pStyle w:val="Paragraph"/>
        <w:tabs>
          <w:tab w:val="clear" w:pos="720"/>
        </w:tabs>
        <w:spacing w:after="200"/>
        <w:jc w:val="center"/>
        <w:rPr>
          <w:rFonts w:ascii="Arial" w:hAnsi="Arial" w:cs="Arial"/>
          <w:b/>
          <w:lang w:val="es-PY" w:eastAsia="es-ES_tradnl"/>
        </w:rPr>
      </w:pPr>
      <w:r w:rsidRPr="002C0849">
        <w:rPr>
          <w:rFonts w:ascii="Arial" w:hAnsi="Arial" w:cs="Arial"/>
          <w:b/>
          <w:lang w:val="es-PY" w:eastAsia="es-ES_tradnl"/>
        </w:rPr>
        <w:t xml:space="preserve">Organigrama </w:t>
      </w:r>
      <w:r w:rsidRPr="002C0849">
        <w:rPr>
          <w:rFonts w:ascii="Arial" w:hAnsi="Arial" w:cs="Arial"/>
          <w:b/>
          <w:lang w:eastAsia="es-ES_tradnl"/>
        </w:rPr>
        <w:t xml:space="preserve">Ministerio de Comunicación, Infraestructura y Vivienda de Guatemala - </w:t>
      </w:r>
      <w:r w:rsidR="00DF6DC7" w:rsidRPr="002C0849">
        <w:rPr>
          <w:rFonts w:ascii="Arial" w:hAnsi="Arial" w:cs="Arial"/>
          <w:b/>
          <w:lang w:eastAsia="es-ES_tradnl"/>
        </w:rPr>
        <w:t>M</w:t>
      </w:r>
      <w:r w:rsidRPr="002C0849">
        <w:rPr>
          <w:rFonts w:ascii="Arial" w:hAnsi="Arial" w:cs="Arial"/>
          <w:b/>
        </w:rPr>
        <w:t>CIV</w:t>
      </w:r>
      <w:r w:rsidRPr="002C0849">
        <w:rPr>
          <w:rStyle w:val="FootnoteReference"/>
          <w:rFonts w:ascii="Arial" w:hAnsi="Arial" w:cs="Arial"/>
          <w:b/>
        </w:rPr>
        <w:footnoteReference w:id="14"/>
      </w:r>
    </w:p>
    <w:p w14:paraId="48DD34A0" w14:textId="77777777" w:rsidR="005B38E2" w:rsidRPr="002C0849" w:rsidRDefault="00AE71B4" w:rsidP="005B38E2">
      <w:pPr>
        <w:pStyle w:val="Paragraph"/>
        <w:tabs>
          <w:tab w:val="clear" w:pos="720"/>
        </w:tabs>
        <w:ind w:left="0" w:firstLine="0"/>
        <w:rPr>
          <w:rFonts w:ascii="Arial" w:hAnsi="Arial" w:cs="Arial"/>
          <w:b/>
          <w:bCs/>
          <w:lang w:val="es-ES_tradnl" w:eastAsia="es-ES_tradnl"/>
        </w:rPr>
      </w:pPr>
      <w:r w:rsidRPr="002C0849">
        <w:rPr>
          <w:rFonts w:ascii="Arial" w:hAnsi="Arial" w:cs="Arial"/>
          <w:noProof/>
          <w:sz w:val="22"/>
          <w:szCs w:val="22"/>
        </w:rPr>
        <w:drawing>
          <wp:inline distT="0" distB="0" distL="0" distR="0" wp14:anchorId="5270D126" wp14:editId="4D14701A">
            <wp:extent cx="5857127" cy="2799080"/>
            <wp:effectExtent l="0" t="0" r="0" b="1270"/>
            <wp:docPr id="5" name="Imagen 4">
              <a:extLst xmlns:a="http://schemas.openxmlformats.org/drawingml/2006/main">
                <a:ext uri="{FF2B5EF4-FFF2-40B4-BE49-F238E27FC236}">
                  <a16:creationId xmlns:a16="http://schemas.microsoft.com/office/drawing/2014/main" id="{7DFFAB61-1D3F-4061-A04B-8800C2B7650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a:extLst>
                        <a:ext uri="{FF2B5EF4-FFF2-40B4-BE49-F238E27FC236}">
                          <a16:creationId xmlns:a16="http://schemas.microsoft.com/office/drawing/2014/main" id="{7DFFAB61-1D3F-4061-A04B-8800C2B76507}"/>
                        </a:ext>
                      </a:extLst>
                    </pic:cNvPr>
                    <pic:cNvPicPr>
                      <a:picLocks noChangeAspect="1"/>
                    </pic:cNvPicPr>
                  </pic:nvPicPr>
                  <pic:blipFill rotWithShape="1">
                    <a:blip r:embed="rId14"/>
                    <a:srcRect b="9488"/>
                    <a:stretch/>
                  </pic:blipFill>
                  <pic:spPr>
                    <a:xfrm>
                      <a:off x="0" y="0"/>
                      <a:ext cx="5872199" cy="2806283"/>
                    </a:xfrm>
                    <a:prstGeom prst="rect">
                      <a:avLst/>
                    </a:prstGeom>
                  </pic:spPr>
                </pic:pic>
              </a:graphicData>
            </a:graphic>
          </wp:inline>
        </w:drawing>
      </w:r>
    </w:p>
    <w:p w14:paraId="6938BACF" w14:textId="77777777" w:rsidR="005B38E2" w:rsidRPr="002C0849" w:rsidRDefault="005B38E2" w:rsidP="005B38E2">
      <w:pPr>
        <w:pStyle w:val="Paragraph"/>
        <w:tabs>
          <w:tab w:val="clear" w:pos="720"/>
        </w:tabs>
        <w:ind w:left="0" w:firstLine="0"/>
        <w:rPr>
          <w:rFonts w:ascii="Arial" w:hAnsi="Arial" w:cs="Arial"/>
          <w:b/>
          <w:bCs/>
          <w:lang w:val="es-ES_tradnl" w:eastAsia="es-ES_tradnl"/>
        </w:rPr>
      </w:pPr>
    </w:p>
    <w:p w14:paraId="40638B7D" w14:textId="77777777" w:rsidR="004A7049" w:rsidRPr="002C0849" w:rsidRDefault="004A7049" w:rsidP="005B38E2">
      <w:pPr>
        <w:pStyle w:val="Paragraph"/>
        <w:tabs>
          <w:tab w:val="clear" w:pos="720"/>
        </w:tabs>
        <w:ind w:left="0" w:firstLine="0"/>
        <w:rPr>
          <w:rFonts w:ascii="Arial" w:hAnsi="Arial" w:cs="Arial"/>
          <w:b/>
          <w:bCs/>
          <w:lang w:val="es-ES_tradnl" w:eastAsia="es-ES_tradnl"/>
        </w:rPr>
      </w:pPr>
    </w:p>
    <w:p w14:paraId="45EB10A7" w14:textId="0D4FD686" w:rsidR="00AE71B4" w:rsidRPr="002C0849" w:rsidRDefault="00AE71B4" w:rsidP="005B38E2">
      <w:pPr>
        <w:pStyle w:val="Paragraph"/>
        <w:tabs>
          <w:tab w:val="clear" w:pos="720"/>
        </w:tabs>
        <w:ind w:left="0" w:firstLine="0"/>
        <w:rPr>
          <w:rFonts w:ascii="Arial" w:hAnsi="Arial" w:cs="Arial"/>
          <w:lang w:val="es-PY" w:eastAsia="es-ES_tradnl"/>
        </w:rPr>
      </w:pPr>
      <w:r w:rsidRPr="002C0849">
        <w:rPr>
          <w:rFonts w:ascii="Arial" w:hAnsi="Arial" w:cs="Arial"/>
          <w:b/>
          <w:bCs/>
          <w:lang w:val="es-ES_tradnl" w:eastAsia="es-ES_tradnl"/>
        </w:rPr>
        <w:t xml:space="preserve">La Dirección General de Caminos </w:t>
      </w:r>
      <w:r w:rsidR="00A603FE" w:rsidRPr="002C0849">
        <w:rPr>
          <w:rFonts w:ascii="Arial" w:hAnsi="Arial" w:cs="Arial"/>
          <w:b/>
          <w:bCs/>
          <w:lang w:val="es-ES_tradnl" w:eastAsia="es-ES_tradnl"/>
        </w:rPr>
        <w:t>-</w:t>
      </w:r>
      <w:r w:rsidRPr="002C0849">
        <w:rPr>
          <w:rFonts w:ascii="Arial" w:hAnsi="Arial" w:cs="Arial"/>
          <w:b/>
          <w:bCs/>
          <w:lang w:val="es-ES_tradnl" w:eastAsia="es-ES_tradnl"/>
        </w:rPr>
        <w:t xml:space="preserve">DGC. </w:t>
      </w:r>
      <w:r w:rsidR="005B38E2" w:rsidRPr="002C0849">
        <w:rPr>
          <w:rFonts w:ascii="Arial" w:hAnsi="Arial" w:cs="Arial"/>
          <w:bCs/>
          <w:lang w:val="es-ES_tradnl" w:eastAsia="es-ES_tradnl"/>
        </w:rPr>
        <w:t xml:space="preserve">Como parte de la </w:t>
      </w:r>
      <w:r w:rsidRPr="002C0849">
        <w:rPr>
          <w:rFonts w:ascii="Arial" w:hAnsi="Arial" w:cs="Arial"/>
          <w:lang w:val="es-419" w:eastAsia="es-ES_tradnl"/>
        </w:rPr>
        <w:t xml:space="preserve">estructura </w:t>
      </w:r>
      <w:r w:rsidR="005B38E2" w:rsidRPr="002C0849">
        <w:rPr>
          <w:rFonts w:ascii="Arial" w:hAnsi="Arial" w:cs="Arial"/>
          <w:lang w:val="es-419" w:eastAsia="es-ES_tradnl"/>
        </w:rPr>
        <w:t xml:space="preserve">general </w:t>
      </w:r>
      <w:r w:rsidRPr="002C0849">
        <w:rPr>
          <w:rFonts w:ascii="Arial" w:hAnsi="Arial" w:cs="Arial"/>
          <w:lang w:val="es-419" w:eastAsia="es-ES_tradnl"/>
        </w:rPr>
        <w:t>del</w:t>
      </w:r>
      <w:r w:rsidR="005B38E2" w:rsidRPr="002C0849">
        <w:rPr>
          <w:rFonts w:ascii="Arial" w:hAnsi="Arial" w:cs="Arial"/>
          <w:lang w:val="es-419" w:eastAsia="es-ES_tradnl"/>
        </w:rPr>
        <w:t xml:space="preserve"> CIV, la </w:t>
      </w:r>
      <w:r w:rsidRPr="002C0849">
        <w:rPr>
          <w:rFonts w:ascii="Arial" w:hAnsi="Arial" w:cs="Arial"/>
          <w:lang w:val="es-419" w:eastAsia="es-ES_tradnl"/>
        </w:rPr>
        <w:t xml:space="preserve">DGC es la unidad ejecutora </w:t>
      </w:r>
      <w:r w:rsidR="00A603FE" w:rsidRPr="002C0849">
        <w:rPr>
          <w:rFonts w:ascii="Arial" w:hAnsi="Arial" w:cs="Arial"/>
          <w:lang w:val="es-419" w:eastAsia="es-ES_tradnl"/>
        </w:rPr>
        <w:t xml:space="preserve">responsable </w:t>
      </w:r>
      <w:r w:rsidRPr="002C0849">
        <w:rPr>
          <w:rFonts w:ascii="Arial" w:hAnsi="Arial" w:cs="Arial"/>
          <w:lang w:val="es-419" w:eastAsia="es-ES_tradnl"/>
        </w:rPr>
        <w:t>de los proyectos viales</w:t>
      </w:r>
      <w:r w:rsidR="00A603FE" w:rsidRPr="002C0849">
        <w:rPr>
          <w:rFonts w:ascii="Arial" w:hAnsi="Arial" w:cs="Arial"/>
          <w:lang w:val="es-419" w:eastAsia="es-ES_tradnl"/>
        </w:rPr>
        <w:t xml:space="preserve">. Su estructura organizativa es igualmente funcional y jerárquica, basada en dos </w:t>
      </w:r>
      <w:r w:rsidR="002F6AD7" w:rsidRPr="002C0849">
        <w:rPr>
          <w:rFonts w:ascii="Arial" w:hAnsi="Arial" w:cs="Arial"/>
          <w:lang w:val="es-419" w:eastAsia="es-ES_tradnl"/>
        </w:rPr>
        <w:t>S</w:t>
      </w:r>
      <w:r w:rsidR="00A603FE" w:rsidRPr="002C0849">
        <w:rPr>
          <w:rFonts w:ascii="Arial" w:hAnsi="Arial" w:cs="Arial"/>
          <w:lang w:val="es-419" w:eastAsia="es-ES_tradnl"/>
        </w:rPr>
        <w:t xml:space="preserve">ub </w:t>
      </w:r>
      <w:r w:rsidR="002F6AD7" w:rsidRPr="002C0849">
        <w:rPr>
          <w:rFonts w:ascii="Arial" w:hAnsi="Arial" w:cs="Arial"/>
          <w:lang w:val="es-419" w:eastAsia="es-ES_tradnl"/>
        </w:rPr>
        <w:t>D</w:t>
      </w:r>
      <w:r w:rsidR="00A603FE" w:rsidRPr="002C0849">
        <w:rPr>
          <w:rFonts w:ascii="Arial" w:hAnsi="Arial" w:cs="Arial"/>
          <w:lang w:val="es-419" w:eastAsia="es-ES_tradnl"/>
        </w:rPr>
        <w:t>irecciones (</w:t>
      </w:r>
      <w:r w:rsidR="002F6AD7" w:rsidRPr="002C0849">
        <w:rPr>
          <w:rFonts w:ascii="Arial" w:hAnsi="Arial" w:cs="Arial"/>
          <w:lang w:val="es-419" w:eastAsia="es-ES_tradnl"/>
        </w:rPr>
        <w:t>T</w:t>
      </w:r>
      <w:r w:rsidR="00A603FE" w:rsidRPr="002C0849">
        <w:rPr>
          <w:rFonts w:ascii="Arial" w:hAnsi="Arial" w:cs="Arial"/>
          <w:lang w:val="es-419" w:eastAsia="es-ES_tradnl"/>
        </w:rPr>
        <w:t xml:space="preserve">écnica y </w:t>
      </w:r>
      <w:r w:rsidR="002F6AD7" w:rsidRPr="002C0849">
        <w:rPr>
          <w:rFonts w:ascii="Arial" w:hAnsi="Arial" w:cs="Arial"/>
          <w:lang w:val="es-419" w:eastAsia="es-ES_tradnl"/>
        </w:rPr>
        <w:t>A</w:t>
      </w:r>
      <w:r w:rsidR="00A603FE" w:rsidRPr="002C0849">
        <w:rPr>
          <w:rFonts w:ascii="Arial" w:hAnsi="Arial" w:cs="Arial"/>
          <w:lang w:val="es-419" w:eastAsia="es-ES_tradnl"/>
        </w:rPr>
        <w:t xml:space="preserve">dministrativa) conformadas por tres Divisiones Sub Sectoriales (planificación y estudios, supervisión de construcciones y, mantenimiento por administración) y, dos Divisiones Funcionales (Financiera y Administrativa), las cuales operan a través de </w:t>
      </w:r>
      <w:r w:rsidR="00A603FE" w:rsidRPr="002C0849">
        <w:rPr>
          <w:rFonts w:ascii="Arial" w:hAnsi="Arial" w:cs="Arial"/>
          <w:lang w:val="es-419" w:eastAsia="es-ES_tradnl"/>
        </w:rPr>
        <w:lastRenderedPageBreak/>
        <w:t>Departamentos técnicos y administrativos. Tiene una secretaría general</w:t>
      </w:r>
      <w:r w:rsidR="002F6AD7" w:rsidRPr="002C0849">
        <w:rPr>
          <w:rFonts w:ascii="Arial" w:hAnsi="Arial" w:cs="Arial"/>
          <w:lang w:val="es-419" w:eastAsia="es-ES_tradnl"/>
        </w:rPr>
        <w:t xml:space="preserve"> y áreas de control adscritas a la Dirección General, y asesorías técnicas, de contratos y relaciones públicas, adscritas a las Sub Direcciones. </w:t>
      </w:r>
      <w:r w:rsidR="00A603FE" w:rsidRPr="002C0849">
        <w:rPr>
          <w:rFonts w:ascii="Arial" w:hAnsi="Arial" w:cs="Arial"/>
          <w:lang w:val="es-419" w:eastAsia="es-ES_tradnl"/>
        </w:rPr>
        <w:t>El siguiente es su O</w:t>
      </w:r>
      <w:r w:rsidRPr="002C0849">
        <w:rPr>
          <w:rFonts w:ascii="Arial" w:hAnsi="Arial" w:cs="Arial"/>
          <w:lang w:val="es-419" w:eastAsia="es-ES_tradnl"/>
        </w:rPr>
        <w:t>rganigrama:</w:t>
      </w:r>
    </w:p>
    <w:p w14:paraId="65EAB321" w14:textId="77777777" w:rsidR="002F6AD7" w:rsidRPr="002C0849" w:rsidRDefault="002F6AD7" w:rsidP="002F6AD7">
      <w:pPr>
        <w:pStyle w:val="Paragraph"/>
        <w:keepNext/>
        <w:tabs>
          <w:tab w:val="clear" w:pos="720"/>
        </w:tabs>
        <w:ind w:firstLine="0"/>
        <w:jc w:val="center"/>
        <w:rPr>
          <w:rFonts w:ascii="Arial" w:hAnsi="Arial" w:cs="Arial"/>
          <w:b/>
          <w:lang w:val="es-PY"/>
        </w:rPr>
      </w:pPr>
      <w:r w:rsidRPr="002C0849">
        <w:rPr>
          <w:rFonts w:ascii="Arial" w:hAnsi="Arial" w:cs="Arial"/>
          <w:b/>
          <w:lang w:val="es-PY"/>
        </w:rPr>
        <w:t>Figura 2.</w:t>
      </w:r>
    </w:p>
    <w:p w14:paraId="77E6D85E" w14:textId="77777777" w:rsidR="00AE71B4" w:rsidRPr="002C0849" w:rsidRDefault="002F6AD7" w:rsidP="002F6AD7">
      <w:pPr>
        <w:pStyle w:val="Paragraph"/>
        <w:keepNext/>
        <w:tabs>
          <w:tab w:val="clear" w:pos="720"/>
        </w:tabs>
        <w:ind w:firstLine="0"/>
        <w:jc w:val="center"/>
        <w:rPr>
          <w:rFonts w:ascii="Arial" w:hAnsi="Arial" w:cs="Arial"/>
          <w:b/>
          <w:lang w:val="es-PY"/>
        </w:rPr>
      </w:pPr>
      <w:r w:rsidRPr="002C0849">
        <w:rPr>
          <w:rFonts w:ascii="Arial" w:hAnsi="Arial" w:cs="Arial"/>
          <w:b/>
          <w:lang w:val="es-PY"/>
        </w:rPr>
        <w:t xml:space="preserve">Organigrama de la Dirección General de Caminos – </w:t>
      </w:r>
      <w:r w:rsidR="00762C4B" w:rsidRPr="002C0849">
        <w:rPr>
          <w:rFonts w:ascii="Arial" w:hAnsi="Arial" w:cs="Arial"/>
          <w:b/>
          <w:lang w:val="es-PY"/>
        </w:rPr>
        <w:t>M</w:t>
      </w:r>
      <w:r w:rsidRPr="002C0849">
        <w:rPr>
          <w:rFonts w:ascii="Arial" w:hAnsi="Arial" w:cs="Arial"/>
          <w:b/>
          <w:lang w:val="es-PY"/>
        </w:rPr>
        <w:t>CIV de Guatemala</w:t>
      </w:r>
      <w:r w:rsidRPr="002C0849">
        <w:rPr>
          <w:rStyle w:val="FootnoteReference"/>
          <w:rFonts w:ascii="Arial" w:hAnsi="Arial" w:cs="Arial"/>
          <w:b/>
          <w:lang w:val="es-PY"/>
        </w:rPr>
        <w:footnoteReference w:id="15"/>
      </w:r>
    </w:p>
    <w:p w14:paraId="6E07971D" w14:textId="77777777" w:rsidR="00AE71B4" w:rsidRPr="002C0849" w:rsidRDefault="00AE71B4" w:rsidP="003771B4">
      <w:pPr>
        <w:pStyle w:val="Paragraph"/>
        <w:tabs>
          <w:tab w:val="clear" w:pos="720"/>
        </w:tabs>
        <w:ind w:left="0" w:firstLine="0"/>
        <w:jc w:val="center"/>
        <w:rPr>
          <w:rFonts w:ascii="Arial" w:hAnsi="Arial" w:cs="Arial"/>
          <w:lang w:val="es-PY"/>
        </w:rPr>
      </w:pPr>
      <w:r w:rsidRPr="002C0849">
        <w:rPr>
          <w:rFonts w:ascii="Arial" w:hAnsi="Arial" w:cs="Arial"/>
          <w:noProof/>
          <w:sz w:val="22"/>
          <w:szCs w:val="22"/>
        </w:rPr>
        <w:drawing>
          <wp:inline distT="0" distB="0" distL="0" distR="0" wp14:anchorId="241D725C" wp14:editId="18B8EFE4">
            <wp:extent cx="5962190" cy="3440317"/>
            <wp:effectExtent l="0" t="0" r="635" b="8255"/>
            <wp:docPr id="7" name="Imagen 3">
              <a:extLst xmlns:a="http://schemas.openxmlformats.org/drawingml/2006/main">
                <a:ext uri="{FF2B5EF4-FFF2-40B4-BE49-F238E27FC236}">
                  <a16:creationId xmlns:a16="http://schemas.microsoft.com/office/drawing/2014/main" id="{767B685E-CB90-4359-8F7D-3BC738C3AE6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a:extLst>
                        <a:ext uri="{FF2B5EF4-FFF2-40B4-BE49-F238E27FC236}">
                          <a16:creationId xmlns:a16="http://schemas.microsoft.com/office/drawing/2014/main" id="{767B685E-CB90-4359-8F7D-3BC738C3AE61}"/>
                        </a:ext>
                      </a:extLst>
                    </pic:cNvPr>
                    <pic:cNvPicPr>
                      <a:picLocks noChangeAspect="1"/>
                    </pic:cNvPicPr>
                  </pic:nvPicPr>
                  <pic:blipFill>
                    <a:blip r:embed="rId15"/>
                    <a:stretch>
                      <a:fillRect/>
                    </a:stretch>
                  </pic:blipFill>
                  <pic:spPr>
                    <a:xfrm>
                      <a:off x="0" y="0"/>
                      <a:ext cx="6025003" cy="3476561"/>
                    </a:xfrm>
                    <a:prstGeom prst="rect">
                      <a:avLst/>
                    </a:prstGeom>
                  </pic:spPr>
                </pic:pic>
              </a:graphicData>
            </a:graphic>
          </wp:inline>
        </w:drawing>
      </w:r>
    </w:p>
    <w:p w14:paraId="343D353D" w14:textId="77777777" w:rsidR="00AE71B4" w:rsidRPr="002C0849" w:rsidRDefault="00AE71B4" w:rsidP="00AE71B4">
      <w:pPr>
        <w:pStyle w:val="ListParagraph"/>
        <w:rPr>
          <w:rFonts w:ascii="Arial" w:hAnsi="Arial" w:cs="Arial"/>
          <w:sz w:val="22"/>
          <w:szCs w:val="22"/>
        </w:rPr>
      </w:pPr>
    </w:p>
    <w:p w14:paraId="2B3028D2" w14:textId="77777777" w:rsidR="00A35745" w:rsidRPr="002C0849" w:rsidRDefault="00811D13" w:rsidP="00344378">
      <w:pPr>
        <w:pStyle w:val="ListParagraph"/>
        <w:numPr>
          <w:ilvl w:val="1"/>
          <w:numId w:val="2"/>
        </w:numPr>
        <w:ind w:left="720" w:hanging="720"/>
        <w:rPr>
          <w:rFonts w:ascii="Arial" w:hAnsi="Arial" w:cs="Arial"/>
          <w:b/>
          <w:szCs w:val="24"/>
        </w:rPr>
      </w:pPr>
      <w:r w:rsidRPr="002C0849">
        <w:rPr>
          <w:rFonts w:ascii="Arial" w:hAnsi="Arial" w:cs="Arial"/>
          <w:b/>
          <w:szCs w:val="24"/>
        </w:rPr>
        <w:t>Objetivo</w:t>
      </w:r>
      <w:r w:rsidR="00924BAB" w:rsidRPr="002C0849">
        <w:rPr>
          <w:rFonts w:ascii="Arial" w:hAnsi="Arial" w:cs="Arial"/>
          <w:b/>
          <w:szCs w:val="24"/>
        </w:rPr>
        <w:t>, resultados esperados</w:t>
      </w:r>
      <w:r w:rsidRPr="002C0849">
        <w:rPr>
          <w:rFonts w:ascii="Arial" w:hAnsi="Arial" w:cs="Arial"/>
          <w:b/>
          <w:szCs w:val="24"/>
        </w:rPr>
        <w:t xml:space="preserve"> y</w:t>
      </w:r>
      <w:r w:rsidR="00905146" w:rsidRPr="002C0849">
        <w:rPr>
          <w:rFonts w:ascii="Arial" w:hAnsi="Arial" w:cs="Arial"/>
          <w:b/>
          <w:szCs w:val="24"/>
        </w:rPr>
        <w:t>,</w:t>
      </w:r>
      <w:r w:rsidRPr="002C0849">
        <w:rPr>
          <w:rFonts w:ascii="Arial" w:hAnsi="Arial" w:cs="Arial"/>
          <w:b/>
          <w:szCs w:val="24"/>
        </w:rPr>
        <w:t xml:space="preserve"> </w:t>
      </w:r>
      <w:r w:rsidR="00924BAB" w:rsidRPr="002C0849">
        <w:rPr>
          <w:rFonts w:ascii="Arial" w:hAnsi="Arial" w:cs="Arial"/>
          <w:b/>
          <w:szCs w:val="24"/>
        </w:rPr>
        <w:t xml:space="preserve">componentes </w:t>
      </w:r>
      <w:r w:rsidRPr="002C0849">
        <w:rPr>
          <w:rFonts w:ascii="Arial" w:hAnsi="Arial" w:cs="Arial"/>
          <w:b/>
          <w:szCs w:val="24"/>
        </w:rPr>
        <w:t xml:space="preserve">del </w:t>
      </w:r>
      <w:r w:rsidR="00A35745" w:rsidRPr="002C0849">
        <w:rPr>
          <w:rFonts w:ascii="Arial" w:hAnsi="Arial" w:cs="Arial"/>
          <w:b/>
          <w:szCs w:val="24"/>
        </w:rPr>
        <w:t>Programa</w:t>
      </w:r>
    </w:p>
    <w:p w14:paraId="719ADAF3" w14:textId="77777777" w:rsidR="00A35745" w:rsidRPr="002C0849" w:rsidRDefault="00A35745" w:rsidP="00811D13">
      <w:pPr>
        <w:pStyle w:val="ListParagraph"/>
        <w:ind w:left="0"/>
        <w:rPr>
          <w:rFonts w:ascii="Arial" w:hAnsi="Arial" w:cs="Arial"/>
          <w:szCs w:val="24"/>
        </w:rPr>
      </w:pPr>
    </w:p>
    <w:p w14:paraId="5CCE943C" w14:textId="16EF4A01" w:rsidR="007C1206" w:rsidRPr="002C0849" w:rsidRDefault="00811D13">
      <w:pPr>
        <w:pStyle w:val="ListParagraph"/>
        <w:ind w:left="0"/>
        <w:jc w:val="both"/>
        <w:rPr>
          <w:rFonts w:ascii="Arial" w:hAnsi="Arial" w:cs="Arial"/>
          <w:szCs w:val="24"/>
        </w:rPr>
      </w:pPr>
      <w:r w:rsidRPr="002C0849">
        <w:rPr>
          <w:rFonts w:ascii="Arial" w:hAnsi="Arial" w:cs="Arial"/>
          <w:szCs w:val="24"/>
        </w:rPr>
        <w:t xml:space="preserve">El objetivo general del Programa de Desarrollo de la Infraestructura Vial de </w:t>
      </w:r>
      <w:r w:rsidR="00AF0D2F" w:rsidRPr="002C0849">
        <w:rPr>
          <w:rFonts w:ascii="Arial" w:hAnsi="Arial" w:cs="Arial"/>
          <w:szCs w:val="24"/>
        </w:rPr>
        <w:t>Guatemala</w:t>
      </w:r>
      <w:r w:rsidRPr="002C0849">
        <w:rPr>
          <w:rFonts w:ascii="Arial" w:hAnsi="Arial" w:cs="Arial"/>
          <w:szCs w:val="24"/>
        </w:rPr>
        <w:t xml:space="preserve"> es contribuir </w:t>
      </w:r>
      <w:r w:rsidR="007C1206" w:rsidRPr="002C0849">
        <w:rPr>
          <w:rFonts w:ascii="Arial" w:hAnsi="Arial" w:cs="Arial"/>
          <w:szCs w:val="24"/>
        </w:rPr>
        <w:t>con l</w:t>
      </w:r>
      <w:r w:rsidRPr="002C0849">
        <w:rPr>
          <w:rFonts w:ascii="Arial" w:hAnsi="Arial" w:cs="Arial"/>
          <w:szCs w:val="24"/>
        </w:rPr>
        <w:t xml:space="preserve">a mejora </w:t>
      </w:r>
      <w:r w:rsidR="007C1206" w:rsidRPr="002C0849">
        <w:rPr>
          <w:rFonts w:ascii="Arial" w:hAnsi="Arial" w:cs="Arial"/>
          <w:szCs w:val="24"/>
        </w:rPr>
        <w:t xml:space="preserve">de </w:t>
      </w:r>
      <w:r w:rsidRPr="002C0849">
        <w:rPr>
          <w:rFonts w:ascii="Arial" w:hAnsi="Arial" w:cs="Arial"/>
          <w:szCs w:val="24"/>
        </w:rPr>
        <w:t xml:space="preserve">la productividad mediante la </w:t>
      </w:r>
      <w:r w:rsidR="007C1206" w:rsidRPr="002C0849">
        <w:rPr>
          <w:rFonts w:ascii="Arial" w:hAnsi="Arial" w:cs="Arial"/>
          <w:szCs w:val="24"/>
        </w:rPr>
        <w:t xml:space="preserve">provisión de infraestructura adecuada </w:t>
      </w:r>
      <w:r w:rsidR="00861DE1" w:rsidRPr="002C0849">
        <w:rPr>
          <w:rFonts w:ascii="Arial" w:hAnsi="Arial" w:cs="Arial"/>
          <w:szCs w:val="24"/>
        </w:rPr>
        <w:t xml:space="preserve">y de servicios de transporte seguros y confiables, permitiendo el </w:t>
      </w:r>
      <w:r w:rsidRPr="002C0849">
        <w:rPr>
          <w:rFonts w:ascii="Arial" w:hAnsi="Arial" w:cs="Arial"/>
          <w:szCs w:val="24"/>
        </w:rPr>
        <w:t xml:space="preserve">acceso a </w:t>
      </w:r>
      <w:r w:rsidR="00861DE1" w:rsidRPr="002C0849">
        <w:rPr>
          <w:rFonts w:ascii="Arial" w:hAnsi="Arial" w:cs="Arial"/>
          <w:szCs w:val="24"/>
        </w:rPr>
        <w:t xml:space="preserve">mercados y </w:t>
      </w:r>
      <w:r w:rsidRPr="002C0849">
        <w:rPr>
          <w:rFonts w:ascii="Arial" w:hAnsi="Arial" w:cs="Arial"/>
          <w:szCs w:val="24"/>
        </w:rPr>
        <w:t xml:space="preserve">servicios </w:t>
      </w:r>
      <w:r w:rsidR="00861DE1" w:rsidRPr="002C0849">
        <w:rPr>
          <w:rFonts w:ascii="Arial" w:hAnsi="Arial" w:cs="Arial"/>
          <w:szCs w:val="24"/>
        </w:rPr>
        <w:t xml:space="preserve">sociales </w:t>
      </w:r>
      <w:r w:rsidRPr="002C0849">
        <w:rPr>
          <w:rFonts w:ascii="Arial" w:hAnsi="Arial" w:cs="Arial"/>
          <w:szCs w:val="24"/>
        </w:rPr>
        <w:t xml:space="preserve">básicos. </w:t>
      </w:r>
      <w:r w:rsidR="00924BAB" w:rsidRPr="002C0849">
        <w:rPr>
          <w:rFonts w:ascii="Arial" w:hAnsi="Arial" w:cs="Arial"/>
          <w:szCs w:val="24"/>
        </w:rPr>
        <w:t xml:space="preserve">El Programa se financiará a través de un préstamo de obras múltiples para la implementación de obras viales en la Red Vial Nacional RVN, y el fortalecimiento de capacidades técnicas de la DGC con recursos de </w:t>
      </w:r>
      <w:r w:rsidR="00AF0D2F" w:rsidRPr="002C0849">
        <w:rPr>
          <w:rFonts w:ascii="Arial" w:hAnsi="Arial" w:cs="Arial"/>
          <w:szCs w:val="24"/>
        </w:rPr>
        <w:t>pre-inversión</w:t>
      </w:r>
      <w:r w:rsidR="00924BAB" w:rsidRPr="002C0849">
        <w:rPr>
          <w:rFonts w:ascii="Arial" w:hAnsi="Arial" w:cs="Arial"/>
          <w:szCs w:val="24"/>
        </w:rPr>
        <w:t xml:space="preserve"> para asegurar altos estándares de diseño técnico en los proyectos que faciliten su ejecución en los plazos previstos.  Las actividades del Programa se implementarán a través de dos componentes: </w:t>
      </w:r>
    </w:p>
    <w:p w14:paraId="7C19BAA7" w14:textId="77777777" w:rsidR="00924BAB" w:rsidRPr="002C0849" w:rsidRDefault="00924BAB" w:rsidP="00924BAB">
      <w:pPr>
        <w:pStyle w:val="ListParagraph"/>
        <w:ind w:left="0"/>
        <w:jc w:val="both"/>
        <w:rPr>
          <w:rFonts w:ascii="Arial" w:hAnsi="Arial" w:cs="Arial"/>
          <w:b/>
          <w:szCs w:val="24"/>
        </w:rPr>
      </w:pPr>
    </w:p>
    <w:p w14:paraId="021A985A" w14:textId="74F6CCD8" w:rsidR="00924BAB" w:rsidRPr="002C0849" w:rsidRDefault="00924BAB" w:rsidP="00344378">
      <w:pPr>
        <w:pStyle w:val="ListParagraph"/>
        <w:numPr>
          <w:ilvl w:val="0"/>
          <w:numId w:val="5"/>
        </w:numPr>
        <w:jc w:val="both"/>
        <w:rPr>
          <w:rFonts w:ascii="Arial" w:hAnsi="Arial" w:cs="Arial"/>
          <w:szCs w:val="24"/>
        </w:rPr>
      </w:pPr>
      <w:r w:rsidRPr="002C0849">
        <w:rPr>
          <w:rFonts w:ascii="Arial" w:hAnsi="Arial" w:cs="Arial"/>
          <w:b/>
          <w:szCs w:val="24"/>
        </w:rPr>
        <w:t>Componente I. Inversiones en la RVN (US$</w:t>
      </w:r>
      <w:r w:rsidR="00861DE1" w:rsidRPr="002C0849">
        <w:rPr>
          <w:rFonts w:ascii="Arial" w:hAnsi="Arial" w:cs="Arial"/>
          <w:b/>
          <w:szCs w:val="24"/>
        </w:rPr>
        <w:t>14</w:t>
      </w:r>
      <w:r w:rsidRPr="002C0849">
        <w:rPr>
          <w:rFonts w:ascii="Arial" w:hAnsi="Arial" w:cs="Arial"/>
          <w:b/>
          <w:szCs w:val="24"/>
        </w:rPr>
        <w:t>5 millones).</w:t>
      </w:r>
      <w:r w:rsidRPr="002C0849">
        <w:rPr>
          <w:rFonts w:ascii="Arial" w:hAnsi="Arial" w:cs="Arial"/>
          <w:szCs w:val="24"/>
        </w:rPr>
        <w:t xml:space="preserve"> Financiará la construcción y mejoramiento de estructuras, entronques y pavimentos, incluyendo la reconfiguración de vialidades en proyectos que cumplan con los criterios de elegibilidad del programa.</w:t>
      </w:r>
    </w:p>
    <w:p w14:paraId="51535597" w14:textId="77777777" w:rsidR="00B52BC0" w:rsidRPr="002C0849" w:rsidRDefault="00B52BC0" w:rsidP="00B52BC0">
      <w:pPr>
        <w:pStyle w:val="ListParagraph"/>
        <w:jc w:val="both"/>
        <w:rPr>
          <w:rFonts w:ascii="Arial" w:hAnsi="Arial" w:cs="Arial"/>
          <w:szCs w:val="24"/>
        </w:rPr>
      </w:pPr>
    </w:p>
    <w:p w14:paraId="050751BC" w14:textId="3B1D7B6C" w:rsidR="00861DE1" w:rsidRPr="002C0849" w:rsidRDefault="00924BAB" w:rsidP="00861DE1">
      <w:pPr>
        <w:pStyle w:val="Paragraph"/>
        <w:numPr>
          <w:ilvl w:val="1"/>
          <w:numId w:val="39"/>
        </w:numPr>
        <w:tabs>
          <w:tab w:val="clear" w:pos="1296"/>
          <w:tab w:val="num" w:pos="720"/>
        </w:tabs>
        <w:ind w:left="720" w:hanging="720"/>
        <w:rPr>
          <w:rFonts w:ascii="Arial" w:hAnsi="Arial" w:cs="Arial"/>
          <w:b/>
          <w:szCs w:val="24"/>
          <w:lang w:val="es-ES_tradnl"/>
        </w:rPr>
      </w:pPr>
      <w:r w:rsidRPr="002C0849">
        <w:rPr>
          <w:rFonts w:ascii="Arial" w:hAnsi="Arial" w:cs="Arial"/>
          <w:b/>
          <w:szCs w:val="24"/>
          <w:lang w:val="es-ES_tradnl"/>
        </w:rPr>
        <w:lastRenderedPageBreak/>
        <w:t xml:space="preserve">Componente II. </w:t>
      </w:r>
      <w:r w:rsidR="00EE5172" w:rsidRPr="002C0849">
        <w:rPr>
          <w:rFonts w:ascii="Arial" w:hAnsi="Arial" w:cs="Arial"/>
          <w:b/>
          <w:szCs w:val="24"/>
          <w:lang w:val="es-ES_tradnl"/>
        </w:rPr>
        <w:t>Desarrollo de capacidades</w:t>
      </w:r>
      <w:r w:rsidRPr="002C0849">
        <w:rPr>
          <w:rFonts w:ascii="Arial" w:hAnsi="Arial" w:cs="Arial"/>
          <w:b/>
          <w:szCs w:val="24"/>
          <w:lang w:val="es-ES_tradnl"/>
        </w:rPr>
        <w:t xml:space="preserve"> (US$</w:t>
      </w:r>
      <w:r w:rsidR="00861DE1" w:rsidRPr="002C0849">
        <w:rPr>
          <w:rFonts w:ascii="Arial" w:hAnsi="Arial" w:cs="Arial"/>
          <w:b/>
          <w:szCs w:val="24"/>
          <w:lang w:val="es-ES_tradnl"/>
        </w:rPr>
        <w:t>4.3</w:t>
      </w:r>
      <w:r w:rsidRPr="002C0849">
        <w:rPr>
          <w:rFonts w:ascii="Arial" w:hAnsi="Arial" w:cs="Arial"/>
          <w:b/>
          <w:szCs w:val="24"/>
          <w:lang w:val="es-ES_tradnl"/>
        </w:rPr>
        <w:t xml:space="preserve"> millones). </w:t>
      </w:r>
      <w:r w:rsidRPr="002C0849">
        <w:rPr>
          <w:rFonts w:ascii="Arial" w:hAnsi="Arial" w:cs="Arial"/>
          <w:szCs w:val="24"/>
          <w:lang w:val="es-ES_tradnl"/>
        </w:rPr>
        <w:t>Financiará subcomponentes de</w:t>
      </w:r>
      <w:r w:rsidR="00861DE1" w:rsidRPr="002C0849">
        <w:rPr>
          <w:rFonts w:ascii="Arial" w:hAnsi="Arial" w:cs="Arial"/>
          <w:szCs w:val="24"/>
          <w:lang w:val="es-ES_tradnl"/>
        </w:rPr>
        <w:t>:</w:t>
      </w:r>
      <w:r w:rsidRPr="002C0849">
        <w:rPr>
          <w:rFonts w:ascii="Arial" w:hAnsi="Arial" w:cs="Arial"/>
          <w:szCs w:val="24"/>
          <w:lang w:val="es-ES_tradnl"/>
        </w:rPr>
        <w:t xml:space="preserve"> </w:t>
      </w:r>
    </w:p>
    <w:p w14:paraId="04D7558B" w14:textId="7514A8EF" w:rsidR="00861DE1" w:rsidRPr="002C0849" w:rsidRDefault="007830A6" w:rsidP="00861DE1">
      <w:pPr>
        <w:pStyle w:val="Paragraph"/>
        <w:numPr>
          <w:ilvl w:val="1"/>
          <w:numId w:val="40"/>
        </w:numPr>
        <w:tabs>
          <w:tab w:val="clear" w:pos="1296"/>
          <w:tab w:val="num" w:pos="1800"/>
        </w:tabs>
        <w:ind w:left="1800" w:hanging="360"/>
        <w:rPr>
          <w:rFonts w:ascii="Arial" w:hAnsi="Arial" w:cs="Arial"/>
          <w:b/>
          <w:szCs w:val="24"/>
          <w:lang w:val="es-ES_tradnl"/>
        </w:rPr>
      </w:pPr>
      <w:r w:rsidRPr="002C0849">
        <w:rPr>
          <w:rFonts w:ascii="Arial" w:hAnsi="Arial" w:cs="Arial"/>
          <w:b/>
          <w:szCs w:val="24"/>
          <w:lang w:val="es-ES_tradnl"/>
        </w:rPr>
        <w:t xml:space="preserve">Subcomponente 2.1. </w:t>
      </w:r>
      <w:r w:rsidR="00861DE1" w:rsidRPr="002C0849">
        <w:rPr>
          <w:rFonts w:ascii="Arial" w:hAnsi="Arial" w:cs="Arial"/>
          <w:b/>
          <w:szCs w:val="24"/>
          <w:lang w:val="es-ES_tradnl"/>
        </w:rPr>
        <w:t>Herramientas de gestión de proyectos viales (US$2.099.000</w:t>
      </w:r>
      <w:r w:rsidR="00861DE1" w:rsidRPr="002C0849">
        <w:rPr>
          <w:rFonts w:ascii="Arial" w:hAnsi="Arial" w:cs="Arial"/>
          <w:szCs w:val="24"/>
          <w:lang w:val="es-ES_tradnl"/>
        </w:rPr>
        <w:t xml:space="preserve">): (i) capacitación, y contratación de consultores externos con perfiles técnicos especializados y predefinidos para mejorar la capacidad técnica y operativa de la DGC; (ii) herramientas y sistemas para la continua evaluación del estado de los pavimentos, incluyendo softwares, licencias, desarrollo de sistemas, metodologías para la planificación y priorización de inversiones y la actualización del inventario de la RVN; (iii) estudio de "evaluación de la vulnerabilidad climática extrema" o “Blue Spot </w:t>
      </w:r>
      <w:proofErr w:type="spellStart"/>
      <w:r w:rsidR="00861DE1" w:rsidRPr="002C0849">
        <w:rPr>
          <w:rFonts w:ascii="Arial" w:hAnsi="Arial" w:cs="Arial"/>
          <w:szCs w:val="24"/>
          <w:lang w:val="es-ES_tradnl"/>
        </w:rPr>
        <w:t>Analisis</w:t>
      </w:r>
      <w:proofErr w:type="spellEnd"/>
      <w:r w:rsidR="00861DE1" w:rsidRPr="002C0849">
        <w:rPr>
          <w:rFonts w:ascii="Arial" w:hAnsi="Arial" w:cs="Arial"/>
          <w:szCs w:val="24"/>
          <w:lang w:val="es-ES_tradnl"/>
        </w:rPr>
        <w:t>” (BSA), para integrar riesgos relacionados al CC a fin de priorizar las intervenciones para garantizar la resiliencia de los servicios de la RVN. El BSA respaldará la toma de decisiones entre medidas en competencia (alcantarillas más grandes, carreteras elevadas o enlaces de red redundantes) y contribuirá a priorizar las obras propuestas en un contexto de creciente incertidumbre climática; y (iv) actividades de promoción de participación de ingenieras mujeres en la supervisión de diseños técnicos y de obras (1.15); y propuesta piloto de programa de emprendimiento en comunidades indígenas beneficiadas por el programa</w:t>
      </w:r>
    </w:p>
    <w:p w14:paraId="53F96A78" w14:textId="77777777" w:rsidR="007830A6" w:rsidRPr="002C0849" w:rsidRDefault="007830A6" w:rsidP="00861DE1">
      <w:pPr>
        <w:pStyle w:val="Paragraph"/>
        <w:numPr>
          <w:ilvl w:val="1"/>
          <w:numId w:val="40"/>
        </w:numPr>
        <w:tabs>
          <w:tab w:val="clear" w:pos="1296"/>
          <w:tab w:val="num" w:pos="1800"/>
        </w:tabs>
        <w:ind w:left="1800" w:hanging="360"/>
        <w:rPr>
          <w:rFonts w:ascii="Arial" w:hAnsi="Arial" w:cs="Arial"/>
          <w:b/>
          <w:szCs w:val="24"/>
          <w:lang w:val="es-ES_tradnl"/>
        </w:rPr>
      </w:pPr>
      <w:r w:rsidRPr="002C0849">
        <w:rPr>
          <w:rFonts w:ascii="Arial" w:hAnsi="Arial" w:cs="Arial"/>
          <w:b/>
          <w:szCs w:val="24"/>
          <w:lang w:val="es-ES_tradnl"/>
        </w:rPr>
        <w:t>Subcomponente 2.2. Bienes y equipos (US$1.065.000)</w:t>
      </w:r>
      <w:r w:rsidRPr="002C0849">
        <w:rPr>
          <w:rFonts w:ascii="Arial" w:hAnsi="Arial" w:cs="Arial"/>
          <w:szCs w:val="24"/>
          <w:lang w:val="es-ES_tradnl"/>
        </w:rPr>
        <w:t>. Apoyará en términos físicos la DGC mediante la compra de bienes y equipos, incluyendo, entre otros, informáticos, vehículos, adquisición de equipamiento, balanzas y dispositivos para el control de pesos y dimensiones, y el desarrollo de protocolos de control a fin de mejorar prácticas de conservación del patrimonio vial y la seguridad.</w:t>
      </w:r>
    </w:p>
    <w:p w14:paraId="2276678B" w14:textId="77777777" w:rsidR="00861DE1" w:rsidRPr="002C0849" w:rsidRDefault="007830A6" w:rsidP="003771B4">
      <w:pPr>
        <w:pStyle w:val="Paragraph"/>
        <w:numPr>
          <w:ilvl w:val="1"/>
          <w:numId w:val="40"/>
        </w:numPr>
        <w:tabs>
          <w:tab w:val="clear" w:pos="1296"/>
          <w:tab w:val="num" w:pos="1800"/>
        </w:tabs>
        <w:ind w:left="1800" w:hanging="360"/>
        <w:rPr>
          <w:rFonts w:ascii="Arial" w:hAnsi="Arial" w:cs="Arial"/>
          <w:szCs w:val="24"/>
          <w:lang w:val="es-ES_tradnl"/>
        </w:rPr>
      </w:pPr>
      <w:proofErr w:type="spellStart"/>
      <w:r w:rsidRPr="002C0849">
        <w:rPr>
          <w:rFonts w:ascii="Arial" w:hAnsi="Arial" w:cs="Arial"/>
          <w:b/>
          <w:szCs w:val="24"/>
          <w:lang w:val="es-ES_tradnl"/>
        </w:rPr>
        <w:t>Preinversión</w:t>
      </w:r>
      <w:proofErr w:type="spellEnd"/>
      <w:r w:rsidRPr="002C0849">
        <w:rPr>
          <w:rFonts w:ascii="Arial" w:hAnsi="Arial" w:cs="Arial"/>
          <w:b/>
          <w:szCs w:val="24"/>
          <w:lang w:val="es-ES_tradnl"/>
        </w:rPr>
        <w:t xml:space="preserve"> y asistencia técnica (US$1.136.000).</w:t>
      </w:r>
      <w:r w:rsidRPr="002C0849">
        <w:rPr>
          <w:rFonts w:ascii="Arial" w:hAnsi="Arial" w:cs="Arial"/>
          <w:szCs w:val="24"/>
          <w:lang w:val="es-ES_tradnl"/>
        </w:rPr>
        <w:t xml:space="preserve"> Apoyará la financiación de estudios de </w:t>
      </w:r>
      <w:proofErr w:type="spellStart"/>
      <w:r w:rsidRPr="002C0849">
        <w:rPr>
          <w:rFonts w:ascii="Arial" w:hAnsi="Arial" w:cs="Arial"/>
          <w:szCs w:val="24"/>
          <w:lang w:val="es-ES_tradnl"/>
        </w:rPr>
        <w:t>preinversión</w:t>
      </w:r>
      <w:proofErr w:type="spellEnd"/>
      <w:r w:rsidRPr="002C0849">
        <w:rPr>
          <w:rFonts w:ascii="Arial" w:hAnsi="Arial" w:cs="Arial"/>
          <w:szCs w:val="24"/>
          <w:lang w:val="es-ES_tradnl"/>
        </w:rPr>
        <w:t xml:space="preserve"> con altos estándares que incorporen las mejores prácticas de gestión de proyectos viales, incluyendo el fortalecimiento de la capacidad de planificación y determinación de costos de inversión y supervisión independiente de diseños, obra y entrega, incluyendo mejores prácticas de gestión socioambiental, GD y resiliencia al CC, esté último mediante la evaluación integral de la vulnerabilidad para definir los criterios a ser integrados en los diseños de las carreteras</w:t>
      </w:r>
      <w:r w:rsidRPr="002C0849">
        <w:rPr>
          <w:rFonts w:ascii="Arial" w:hAnsi="Arial" w:cs="Arial"/>
          <w:szCs w:val="24"/>
        </w:rPr>
        <w:footnoteReference w:customMarkFollows="1" w:id="16"/>
        <w:t>36</w:t>
      </w:r>
      <w:r w:rsidRPr="002C0849">
        <w:rPr>
          <w:rFonts w:ascii="Arial" w:hAnsi="Arial" w:cs="Arial"/>
          <w:szCs w:val="24"/>
          <w:lang w:val="es-ES_tradnl"/>
        </w:rPr>
        <w:t>. Como una herramienta de apoyo y fortalecimiento institucional, se actualizarán las guías de diseño de infraestructura de manera que éstas integren efectivamente los criterios de adaptación y definición de buenas prácticas internacionales en la materia</w:t>
      </w:r>
      <w:r w:rsidR="00861DE1" w:rsidRPr="002C0849">
        <w:rPr>
          <w:rFonts w:ascii="Arial" w:hAnsi="Arial" w:cs="Arial"/>
          <w:szCs w:val="24"/>
          <w:lang w:val="es-ES_tradnl"/>
        </w:rPr>
        <w:t xml:space="preserve">. </w:t>
      </w:r>
    </w:p>
    <w:p w14:paraId="47401485" w14:textId="77777777" w:rsidR="007830A6" w:rsidRPr="002C0849" w:rsidRDefault="007830A6" w:rsidP="007830A6">
      <w:pPr>
        <w:jc w:val="both"/>
        <w:rPr>
          <w:rFonts w:ascii="Arial" w:hAnsi="Arial" w:cs="Arial"/>
          <w:szCs w:val="24"/>
        </w:rPr>
      </w:pPr>
    </w:p>
    <w:p w14:paraId="0060045E" w14:textId="77777777" w:rsidR="007830A6" w:rsidRPr="002C0849" w:rsidRDefault="007830A6" w:rsidP="007830A6">
      <w:pPr>
        <w:jc w:val="both"/>
        <w:rPr>
          <w:rFonts w:ascii="Arial" w:hAnsi="Arial" w:cs="Arial"/>
          <w:szCs w:val="24"/>
        </w:rPr>
      </w:pPr>
    </w:p>
    <w:p w14:paraId="7E9439A6" w14:textId="77777777" w:rsidR="007830A6" w:rsidRPr="002C0849" w:rsidRDefault="007830A6" w:rsidP="007830A6">
      <w:pPr>
        <w:jc w:val="both"/>
        <w:rPr>
          <w:rFonts w:ascii="Arial" w:hAnsi="Arial" w:cs="Arial"/>
          <w:szCs w:val="24"/>
        </w:rPr>
      </w:pPr>
    </w:p>
    <w:p w14:paraId="17749BA8" w14:textId="77777777" w:rsidR="007830A6" w:rsidRPr="002C0849" w:rsidRDefault="007830A6" w:rsidP="003771B4">
      <w:pPr>
        <w:jc w:val="both"/>
        <w:rPr>
          <w:rFonts w:ascii="Arial" w:hAnsi="Arial" w:cs="Arial"/>
          <w:szCs w:val="24"/>
        </w:rPr>
      </w:pPr>
    </w:p>
    <w:p w14:paraId="6F8431C1" w14:textId="77777777" w:rsidR="007C1206" w:rsidRPr="002C0849" w:rsidRDefault="007C1206" w:rsidP="003771B4">
      <w:pPr>
        <w:pStyle w:val="ListParagraph"/>
        <w:rPr>
          <w:rFonts w:ascii="Arial" w:hAnsi="Arial" w:cs="Arial"/>
        </w:rPr>
      </w:pPr>
    </w:p>
    <w:p w14:paraId="3D759C05" w14:textId="77777777" w:rsidR="00A35745" w:rsidRPr="002C0849" w:rsidRDefault="00A35745" w:rsidP="00344378">
      <w:pPr>
        <w:pStyle w:val="ListParagraph"/>
        <w:numPr>
          <w:ilvl w:val="0"/>
          <w:numId w:val="2"/>
        </w:numPr>
        <w:ind w:left="720"/>
        <w:rPr>
          <w:rFonts w:ascii="Arial" w:hAnsi="Arial" w:cs="Arial"/>
        </w:rPr>
      </w:pPr>
      <w:r w:rsidRPr="002C0849">
        <w:rPr>
          <w:rFonts w:ascii="Arial" w:hAnsi="Arial" w:cs="Arial"/>
          <w:b/>
          <w:sz w:val="28"/>
          <w:szCs w:val="28"/>
          <w:lang w:val="es-ES"/>
        </w:rPr>
        <w:t>Esquema de Ejecución</w:t>
      </w:r>
    </w:p>
    <w:p w14:paraId="63EF3CAA" w14:textId="77777777" w:rsidR="004A7049" w:rsidRPr="002C0849" w:rsidRDefault="004A7049" w:rsidP="004A7049">
      <w:pPr>
        <w:pStyle w:val="ListParagraph"/>
        <w:rPr>
          <w:rFonts w:ascii="Arial" w:hAnsi="Arial" w:cs="Arial"/>
        </w:rPr>
      </w:pPr>
    </w:p>
    <w:p w14:paraId="6BF71F38" w14:textId="77777777" w:rsidR="00A35745" w:rsidRPr="002C0849" w:rsidRDefault="00A35745" w:rsidP="00344378">
      <w:pPr>
        <w:pStyle w:val="ListParagraph"/>
        <w:numPr>
          <w:ilvl w:val="1"/>
          <w:numId w:val="2"/>
        </w:numPr>
        <w:ind w:left="720" w:hanging="720"/>
        <w:rPr>
          <w:rFonts w:ascii="Arial" w:hAnsi="Arial" w:cs="Arial"/>
          <w:b/>
        </w:rPr>
      </w:pPr>
      <w:r w:rsidRPr="002C0849">
        <w:rPr>
          <w:rFonts w:ascii="Arial" w:hAnsi="Arial" w:cs="Arial"/>
          <w:b/>
        </w:rPr>
        <w:t>Lineamientos Generales</w:t>
      </w:r>
    </w:p>
    <w:p w14:paraId="0275A2E8" w14:textId="6D806EBB" w:rsidR="005D5888" w:rsidRPr="002C0849" w:rsidRDefault="007830A6" w:rsidP="00056CB9">
      <w:pPr>
        <w:pStyle w:val="Paragraph"/>
        <w:numPr>
          <w:ilvl w:val="0"/>
          <w:numId w:val="6"/>
        </w:numPr>
        <w:tabs>
          <w:tab w:val="num" w:pos="1134"/>
        </w:tabs>
        <w:ind w:left="900" w:hanging="270"/>
        <w:rPr>
          <w:rFonts w:ascii="Arial" w:hAnsi="Arial" w:cs="Arial"/>
          <w:bCs/>
          <w:lang w:val="es-PY" w:eastAsia="es-ES_tradnl"/>
        </w:rPr>
      </w:pPr>
      <w:r w:rsidRPr="002C0849">
        <w:rPr>
          <w:rFonts w:ascii="Arial" w:hAnsi="Arial" w:cs="Arial"/>
          <w:b/>
          <w:bCs/>
          <w:lang w:eastAsia="es-ES_tradnl"/>
        </w:rPr>
        <w:t>Promover la u</w:t>
      </w:r>
      <w:r w:rsidR="00B52BC0" w:rsidRPr="002C0849">
        <w:rPr>
          <w:rFonts w:ascii="Arial" w:hAnsi="Arial" w:cs="Arial"/>
          <w:b/>
          <w:bCs/>
          <w:lang w:eastAsia="es-ES_tradnl"/>
        </w:rPr>
        <w:t>ni</w:t>
      </w:r>
      <w:r w:rsidRPr="002C0849">
        <w:rPr>
          <w:rFonts w:ascii="Arial" w:hAnsi="Arial" w:cs="Arial"/>
          <w:b/>
          <w:bCs/>
          <w:lang w:eastAsia="es-ES_tradnl"/>
        </w:rPr>
        <w:t>ón de</w:t>
      </w:r>
      <w:r w:rsidR="00B52BC0" w:rsidRPr="002C0849">
        <w:rPr>
          <w:rFonts w:ascii="Arial" w:hAnsi="Arial" w:cs="Arial"/>
          <w:b/>
          <w:bCs/>
          <w:lang w:eastAsia="es-ES_tradnl"/>
        </w:rPr>
        <w:t xml:space="preserve"> autoridad</w:t>
      </w:r>
      <w:r w:rsidR="00DF6DC7" w:rsidRPr="002C0849">
        <w:rPr>
          <w:rFonts w:ascii="Arial" w:hAnsi="Arial" w:cs="Arial"/>
          <w:b/>
          <w:bCs/>
          <w:lang w:eastAsia="es-ES_tradnl"/>
        </w:rPr>
        <w:t xml:space="preserve"> para toma de decisiones</w:t>
      </w:r>
      <w:r w:rsidR="00B52BC0" w:rsidRPr="002C0849">
        <w:rPr>
          <w:rFonts w:ascii="Arial" w:hAnsi="Arial" w:cs="Arial"/>
          <w:b/>
          <w:bCs/>
          <w:lang w:eastAsia="es-ES_tradnl"/>
        </w:rPr>
        <w:t xml:space="preserve"> y responsabilidad</w:t>
      </w:r>
      <w:r w:rsidR="00DF6DC7" w:rsidRPr="002C0849">
        <w:rPr>
          <w:rFonts w:ascii="Arial" w:hAnsi="Arial" w:cs="Arial"/>
          <w:b/>
          <w:bCs/>
          <w:lang w:eastAsia="es-ES_tradnl"/>
        </w:rPr>
        <w:t xml:space="preserve"> administrativa</w:t>
      </w:r>
      <w:r w:rsidR="00C57648" w:rsidRPr="002C0849">
        <w:rPr>
          <w:rFonts w:ascii="Arial" w:hAnsi="Arial" w:cs="Arial"/>
          <w:b/>
          <w:bCs/>
          <w:lang w:eastAsia="es-ES_tradnl"/>
        </w:rPr>
        <w:t>,</w:t>
      </w:r>
      <w:r w:rsidR="00B52BC0" w:rsidRPr="002C0849">
        <w:rPr>
          <w:rFonts w:ascii="Arial" w:hAnsi="Arial" w:cs="Arial"/>
          <w:b/>
          <w:bCs/>
          <w:lang w:eastAsia="es-ES_tradnl"/>
        </w:rPr>
        <w:t xml:space="preserve"> </w:t>
      </w:r>
      <w:r w:rsidR="00C57648" w:rsidRPr="002C0849">
        <w:rPr>
          <w:rFonts w:ascii="Arial" w:hAnsi="Arial" w:cs="Arial"/>
          <w:bCs/>
          <w:lang w:eastAsia="es-ES_tradnl"/>
        </w:rPr>
        <w:t xml:space="preserve">como lineamiento funcional </w:t>
      </w:r>
      <w:r w:rsidR="00DF6DC7" w:rsidRPr="002C0849">
        <w:rPr>
          <w:rFonts w:ascii="Arial" w:hAnsi="Arial" w:cs="Arial"/>
          <w:bCs/>
          <w:lang w:eastAsia="es-ES_tradnl"/>
        </w:rPr>
        <w:t xml:space="preserve">que </w:t>
      </w:r>
      <w:r w:rsidR="00152D49" w:rsidRPr="002C0849">
        <w:rPr>
          <w:rFonts w:ascii="Arial" w:hAnsi="Arial" w:cs="Arial"/>
          <w:bCs/>
          <w:lang w:eastAsia="es-ES_tradnl"/>
        </w:rPr>
        <w:t xml:space="preserve">brinda </w:t>
      </w:r>
      <w:r w:rsidR="00DF6DC7" w:rsidRPr="002C0849">
        <w:rPr>
          <w:rFonts w:ascii="Arial" w:hAnsi="Arial" w:cs="Arial"/>
          <w:bCs/>
          <w:lang w:eastAsia="es-ES_tradnl"/>
        </w:rPr>
        <w:t xml:space="preserve">autonomía </w:t>
      </w:r>
      <w:r w:rsidR="00152D49" w:rsidRPr="002C0849">
        <w:rPr>
          <w:rFonts w:ascii="Arial" w:hAnsi="Arial" w:cs="Arial"/>
          <w:bCs/>
          <w:lang w:eastAsia="es-ES_tradnl"/>
        </w:rPr>
        <w:t>y atribuciones requeridas para el logro de resultados a</w:t>
      </w:r>
      <w:r w:rsidR="00C57648" w:rsidRPr="002C0849">
        <w:rPr>
          <w:rFonts w:ascii="Arial" w:hAnsi="Arial" w:cs="Arial"/>
          <w:bCs/>
          <w:lang w:eastAsia="es-ES_tradnl"/>
        </w:rPr>
        <w:t xml:space="preserve"> la autoridad a cargo de </w:t>
      </w:r>
      <w:r w:rsidR="00B52BC0" w:rsidRPr="002C0849">
        <w:rPr>
          <w:rFonts w:ascii="Arial" w:hAnsi="Arial" w:cs="Arial"/>
          <w:bCs/>
          <w:lang w:eastAsia="es-ES_tradnl"/>
        </w:rPr>
        <w:t xml:space="preserve">la </w:t>
      </w:r>
      <w:r w:rsidR="00C57648" w:rsidRPr="002C0849">
        <w:rPr>
          <w:rFonts w:ascii="Arial" w:hAnsi="Arial" w:cs="Arial"/>
          <w:bCs/>
          <w:lang w:eastAsia="es-ES_tradnl"/>
        </w:rPr>
        <w:t>ejecución del Programa</w:t>
      </w:r>
      <w:r w:rsidR="00380514" w:rsidRPr="002C0849">
        <w:rPr>
          <w:rFonts w:ascii="Arial" w:hAnsi="Arial" w:cs="Arial"/>
          <w:bCs/>
          <w:lang w:eastAsia="es-ES_tradnl"/>
        </w:rPr>
        <w:t xml:space="preserve">, </w:t>
      </w:r>
      <w:r w:rsidR="00152D49" w:rsidRPr="002C0849">
        <w:rPr>
          <w:rFonts w:ascii="Arial" w:hAnsi="Arial" w:cs="Arial"/>
          <w:bCs/>
          <w:lang w:eastAsia="es-ES_tradnl"/>
        </w:rPr>
        <w:t xml:space="preserve">a través de </w:t>
      </w:r>
      <w:r w:rsidR="00380514" w:rsidRPr="002C0849">
        <w:rPr>
          <w:rFonts w:ascii="Arial" w:hAnsi="Arial" w:cs="Arial"/>
          <w:bCs/>
          <w:lang w:eastAsia="es-ES_tradnl"/>
        </w:rPr>
        <w:t>me</w:t>
      </w:r>
      <w:r w:rsidR="00152D49" w:rsidRPr="002C0849">
        <w:rPr>
          <w:rFonts w:ascii="Arial" w:hAnsi="Arial" w:cs="Arial"/>
          <w:bCs/>
          <w:lang w:eastAsia="es-ES_tradnl"/>
        </w:rPr>
        <w:t xml:space="preserve">didas </w:t>
      </w:r>
      <w:r w:rsidR="00380514" w:rsidRPr="002C0849">
        <w:rPr>
          <w:rFonts w:ascii="Arial" w:hAnsi="Arial" w:cs="Arial"/>
          <w:bCs/>
          <w:lang w:eastAsia="es-ES_tradnl"/>
        </w:rPr>
        <w:t>práctic</w:t>
      </w:r>
      <w:r w:rsidR="00152D49" w:rsidRPr="002C0849">
        <w:rPr>
          <w:rFonts w:ascii="Arial" w:hAnsi="Arial" w:cs="Arial"/>
          <w:bCs/>
          <w:lang w:eastAsia="es-ES_tradnl"/>
        </w:rPr>
        <w:t>as</w:t>
      </w:r>
      <w:r w:rsidR="00380514" w:rsidRPr="002C0849">
        <w:rPr>
          <w:rFonts w:ascii="Arial" w:hAnsi="Arial" w:cs="Arial"/>
          <w:bCs/>
          <w:lang w:eastAsia="es-ES_tradnl"/>
        </w:rPr>
        <w:t xml:space="preserve"> que simplifiquen esta unión</w:t>
      </w:r>
      <w:r w:rsidR="00C57648" w:rsidRPr="002C0849">
        <w:rPr>
          <w:rFonts w:ascii="Arial" w:hAnsi="Arial" w:cs="Arial"/>
          <w:bCs/>
          <w:lang w:eastAsia="es-ES_tradnl"/>
        </w:rPr>
        <w:t>, con el fin de otorgar a dicha autoridad</w:t>
      </w:r>
      <w:r w:rsidR="00C82D56" w:rsidRPr="002C0849">
        <w:rPr>
          <w:rFonts w:ascii="Arial" w:hAnsi="Arial" w:cs="Arial"/>
          <w:bCs/>
          <w:lang w:eastAsia="es-ES_tradnl"/>
        </w:rPr>
        <w:t>:</w:t>
      </w:r>
      <w:r w:rsidR="005D5888" w:rsidRPr="002C0849">
        <w:rPr>
          <w:rFonts w:ascii="Arial" w:hAnsi="Arial" w:cs="Arial"/>
          <w:bCs/>
          <w:lang w:eastAsia="es-ES_tradnl"/>
        </w:rPr>
        <w:t xml:space="preserve"> </w:t>
      </w:r>
    </w:p>
    <w:p w14:paraId="75F73F9F" w14:textId="77777777" w:rsidR="006B03B9" w:rsidRPr="002C0849" w:rsidRDefault="006B03B9" w:rsidP="003771B4">
      <w:pPr>
        <w:pStyle w:val="Paragraph"/>
        <w:tabs>
          <w:tab w:val="clear" w:pos="720"/>
        </w:tabs>
        <w:ind w:left="900" w:firstLine="0"/>
        <w:rPr>
          <w:rFonts w:ascii="Arial" w:hAnsi="Arial" w:cs="Arial"/>
          <w:bCs/>
          <w:lang w:val="es-PY" w:eastAsia="es-ES_tradnl"/>
        </w:rPr>
      </w:pPr>
    </w:p>
    <w:p w14:paraId="2950B073" w14:textId="77777777" w:rsidR="005D5888" w:rsidRPr="002C0849" w:rsidRDefault="005D5888" w:rsidP="003771B4">
      <w:pPr>
        <w:pStyle w:val="Paragraph"/>
        <w:numPr>
          <w:ilvl w:val="1"/>
          <w:numId w:val="41"/>
        </w:numPr>
        <w:ind w:hanging="396"/>
        <w:rPr>
          <w:rFonts w:ascii="Arial" w:hAnsi="Arial" w:cs="Arial"/>
          <w:b/>
          <w:bCs/>
          <w:szCs w:val="24"/>
          <w:lang w:val="es-PY" w:eastAsia="es-ES_tradnl"/>
        </w:rPr>
      </w:pPr>
      <w:r w:rsidRPr="002C0849">
        <w:rPr>
          <w:rFonts w:ascii="Arial" w:hAnsi="Arial" w:cs="Arial"/>
          <w:b/>
          <w:bCs/>
          <w:i/>
          <w:szCs w:val="24"/>
          <w:lang w:eastAsia="es-ES_tradnl"/>
        </w:rPr>
        <w:t>C</w:t>
      </w:r>
      <w:r w:rsidR="00C57648" w:rsidRPr="002C0849">
        <w:rPr>
          <w:rFonts w:ascii="Arial" w:hAnsi="Arial" w:cs="Arial"/>
          <w:b/>
          <w:bCs/>
          <w:i/>
          <w:szCs w:val="24"/>
          <w:lang w:eastAsia="es-ES_tradnl"/>
        </w:rPr>
        <w:t>apacidad de decisión</w:t>
      </w:r>
      <w:r w:rsidR="008C2E99" w:rsidRPr="002C0849">
        <w:rPr>
          <w:rFonts w:ascii="Arial" w:hAnsi="Arial" w:cs="Arial"/>
          <w:b/>
          <w:bCs/>
          <w:i/>
          <w:szCs w:val="24"/>
          <w:lang w:eastAsia="es-ES_tradnl"/>
        </w:rPr>
        <w:t>,</w:t>
      </w:r>
      <w:r w:rsidR="00C57648" w:rsidRPr="002C0849">
        <w:rPr>
          <w:rFonts w:ascii="Arial" w:hAnsi="Arial" w:cs="Arial"/>
          <w:bCs/>
          <w:szCs w:val="24"/>
          <w:lang w:eastAsia="es-ES_tradnl"/>
        </w:rPr>
        <w:t xml:space="preserve"> </w:t>
      </w:r>
      <w:r w:rsidR="00152D49" w:rsidRPr="002C0849">
        <w:rPr>
          <w:rFonts w:ascii="Arial" w:hAnsi="Arial" w:cs="Arial"/>
          <w:bCs/>
          <w:szCs w:val="24"/>
          <w:lang w:eastAsia="es-ES_tradnl"/>
        </w:rPr>
        <w:t>requerida</w:t>
      </w:r>
      <w:r w:rsidR="008779BC" w:rsidRPr="002C0849">
        <w:rPr>
          <w:rFonts w:ascii="Arial" w:hAnsi="Arial" w:cs="Arial"/>
          <w:bCs/>
          <w:szCs w:val="24"/>
          <w:lang w:eastAsia="es-ES_tradnl"/>
        </w:rPr>
        <w:t xml:space="preserve"> para </w:t>
      </w:r>
      <w:r w:rsidRPr="002C0849">
        <w:rPr>
          <w:rFonts w:ascii="Arial" w:hAnsi="Arial" w:cs="Arial"/>
          <w:b/>
          <w:bCs/>
          <w:szCs w:val="24"/>
          <w:lang w:eastAsia="es-ES_tradnl"/>
        </w:rPr>
        <w:t>garantizar</w:t>
      </w:r>
      <w:r w:rsidRPr="002C0849">
        <w:rPr>
          <w:rFonts w:ascii="Arial" w:hAnsi="Arial" w:cs="Arial"/>
          <w:bCs/>
          <w:szCs w:val="24"/>
          <w:lang w:eastAsia="es-ES_tradnl"/>
        </w:rPr>
        <w:t xml:space="preserve"> </w:t>
      </w:r>
      <w:r w:rsidR="008779BC" w:rsidRPr="002C0849">
        <w:rPr>
          <w:rFonts w:ascii="Arial" w:hAnsi="Arial" w:cs="Arial"/>
          <w:bCs/>
          <w:szCs w:val="24"/>
          <w:lang w:eastAsia="es-ES_tradnl"/>
        </w:rPr>
        <w:t xml:space="preserve">la </w:t>
      </w:r>
      <w:r w:rsidRPr="002C0849">
        <w:rPr>
          <w:rFonts w:ascii="Arial" w:hAnsi="Arial" w:cs="Arial"/>
          <w:bCs/>
          <w:szCs w:val="24"/>
          <w:lang w:eastAsia="es-ES_tradnl"/>
        </w:rPr>
        <w:t>articula</w:t>
      </w:r>
      <w:r w:rsidR="008779BC" w:rsidRPr="002C0849">
        <w:rPr>
          <w:rFonts w:ascii="Arial" w:hAnsi="Arial" w:cs="Arial"/>
          <w:bCs/>
          <w:szCs w:val="24"/>
          <w:lang w:eastAsia="es-ES_tradnl"/>
        </w:rPr>
        <w:t>ción de l</w:t>
      </w:r>
      <w:r w:rsidRPr="002C0849">
        <w:rPr>
          <w:rFonts w:ascii="Arial" w:hAnsi="Arial" w:cs="Arial"/>
          <w:bCs/>
          <w:szCs w:val="24"/>
          <w:lang w:eastAsia="es-ES_tradnl"/>
        </w:rPr>
        <w:t xml:space="preserve">os </w:t>
      </w:r>
      <w:r w:rsidR="00B52BC0" w:rsidRPr="002C0849">
        <w:rPr>
          <w:rFonts w:ascii="Arial" w:hAnsi="Arial" w:cs="Arial"/>
          <w:bCs/>
          <w:szCs w:val="24"/>
          <w:lang w:eastAsia="es-ES_tradnl"/>
        </w:rPr>
        <w:t xml:space="preserve">esfuerzos </w:t>
      </w:r>
      <w:r w:rsidRPr="002C0849">
        <w:rPr>
          <w:rFonts w:ascii="Arial" w:hAnsi="Arial" w:cs="Arial"/>
          <w:bCs/>
          <w:szCs w:val="24"/>
          <w:lang w:eastAsia="es-ES_tradnl"/>
        </w:rPr>
        <w:t>de un equipo</w:t>
      </w:r>
      <w:r w:rsidR="008779BC" w:rsidRPr="002C0849">
        <w:rPr>
          <w:rFonts w:ascii="Arial" w:hAnsi="Arial" w:cs="Arial"/>
          <w:bCs/>
          <w:szCs w:val="24"/>
          <w:lang w:eastAsia="es-ES_tradnl"/>
        </w:rPr>
        <w:t xml:space="preserve"> ejecutor especializado,</w:t>
      </w:r>
      <w:r w:rsidRPr="002C0849">
        <w:rPr>
          <w:rFonts w:ascii="Arial" w:hAnsi="Arial" w:cs="Arial"/>
          <w:bCs/>
          <w:szCs w:val="24"/>
          <w:lang w:eastAsia="es-ES_tradnl"/>
        </w:rPr>
        <w:t xml:space="preserve"> hacia </w:t>
      </w:r>
      <w:r w:rsidRPr="002C0849">
        <w:rPr>
          <w:rFonts w:ascii="Arial" w:hAnsi="Arial" w:cs="Arial"/>
          <w:b/>
          <w:bCs/>
          <w:szCs w:val="24"/>
          <w:lang w:eastAsia="es-ES_tradnl"/>
        </w:rPr>
        <w:t>el</w:t>
      </w:r>
      <w:r w:rsidR="00B52BC0" w:rsidRPr="002C0849">
        <w:rPr>
          <w:rFonts w:ascii="Arial" w:hAnsi="Arial" w:cs="Arial"/>
          <w:b/>
          <w:bCs/>
          <w:szCs w:val="24"/>
          <w:lang w:eastAsia="es-ES_tradnl"/>
        </w:rPr>
        <w:t xml:space="preserve"> logro de los objetivos</w:t>
      </w:r>
    </w:p>
    <w:p w14:paraId="178DF5BC" w14:textId="77777777" w:rsidR="006B03B9" w:rsidRPr="002C0849" w:rsidRDefault="006B03B9" w:rsidP="003771B4">
      <w:pPr>
        <w:pStyle w:val="Paragraph"/>
        <w:tabs>
          <w:tab w:val="clear" w:pos="720"/>
        </w:tabs>
        <w:ind w:left="1296" w:firstLine="0"/>
        <w:rPr>
          <w:rFonts w:ascii="Arial" w:hAnsi="Arial" w:cs="Arial"/>
          <w:bCs/>
          <w:szCs w:val="24"/>
          <w:lang w:val="es-PY" w:eastAsia="es-ES_tradnl"/>
        </w:rPr>
      </w:pPr>
    </w:p>
    <w:p w14:paraId="3C18EB7D" w14:textId="0E31E086" w:rsidR="00B52BC0" w:rsidRPr="002C0849" w:rsidRDefault="005D5888" w:rsidP="003771B4">
      <w:pPr>
        <w:pStyle w:val="Paragraph"/>
        <w:numPr>
          <w:ilvl w:val="1"/>
          <w:numId w:val="41"/>
        </w:numPr>
        <w:ind w:hanging="396"/>
        <w:rPr>
          <w:rFonts w:ascii="Arial" w:hAnsi="Arial" w:cs="Arial"/>
          <w:bCs/>
          <w:szCs w:val="24"/>
          <w:lang w:val="es-PY" w:eastAsia="es-ES_tradnl"/>
        </w:rPr>
      </w:pPr>
      <w:r w:rsidRPr="002C0849">
        <w:rPr>
          <w:rFonts w:ascii="Arial" w:hAnsi="Arial" w:cs="Arial"/>
          <w:b/>
          <w:bCs/>
          <w:i/>
          <w:szCs w:val="24"/>
          <w:lang w:eastAsia="es-ES_tradnl"/>
        </w:rPr>
        <w:t>Capacidad de gestión</w:t>
      </w:r>
      <w:r w:rsidR="008C2E99" w:rsidRPr="002C0849">
        <w:rPr>
          <w:rFonts w:ascii="Arial" w:hAnsi="Arial" w:cs="Arial"/>
          <w:bCs/>
          <w:szCs w:val="24"/>
          <w:lang w:eastAsia="es-ES_tradnl"/>
        </w:rPr>
        <w:t>,</w:t>
      </w:r>
      <w:r w:rsidRPr="002C0849">
        <w:rPr>
          <w:rFonts w:ascii="Arial" w:hAnsi="Arial" w:cs="Arial"/>
          <w:bCs/>
          <w:szCs w:val="24"/>
          <w:lang w:eastAsia="es-ES_tradnl"/>
        </w:rPr>
        <w:t xml:space="preserve"> necesaria para coordinar</w:t>
      </w:r>
      <w:r w:rsidR="008C2E99" w:rsidRPr="002C0849">
        <w:rPr>
          <w:rFonts w:ascii="Arial" w:hAnsi="Arial" w:cs="Arial"/>
          <w:bCs/>
          <w:szCs w:val="24"/>
          <w:lang w:eastAsia="es-ES_tradnl"/>
        </w:rPr>
        <w:t xml:space="preserve"> de forma eficiente </w:t>
      </w:r>
      <w:r w:rsidR="00B52BC0" w:rsidRPr="002C0849">
        <w:rPr>
          <w:rFonts w:ascii="Arial" w:hAnsi="Arial" w:cs="Arial"/>
          <w:bCs/>
          <w:szCs w:val="24"/>
          <w:lang w:eastAsia="es-ES_tradnl"/>
        </w:rPr>
        <w:t xml:space="preserve">las </w:t>
      </w:r>
      <w:r w:rsidR="00B52BC0" w:rsidRPr="002C0849">
        <w:rPr>
          <w:rFonts w:ascii="Arial" w:hAnsi="Arial" w:cs="Arial"/>
          <w:b/>
          <w:bCs/>
          <w:szCs w:val="24"/>
          <w:lang w:eastAsia="es-ES_tradnl"/>
        </w:rPr>
        <w:t xml:space="preserve">capacidades operativas y estratégicas </w:t>
      </w:r>
      <w:r w:rsidRPr="002C0849">
        <w:rPr>
          <w:rFonts w:ascii="Arial" w:hAnsi="Arial" w:cs="Arial"/>
          <w:bCs/>
          <w:szCs w:val="24"/>
          <w:lang w:eastAsia="es-ES_tradnl"/>
        </w:rPr>
        <w:t>de dicho equipo,</w:t>
      </w:r>
      <w:r w:rsidRPr="002C0849">
        <w:rPr>
          <w:rFonts w:ascii="Arial" w:hAnsi="Arial" w:cs="Arial"/>
          <w:b/>
          <w:bCs/>
          <w:szCs w:val="24"/>
          <w:lang w:eastAsia="es-ES_tradnl"/>
        </w:rPr>
        <w:t xml:space="preserve"> </w:t>
      </w:r>
      <w:r w:rsidR="00B52BC0" w:rsidRPr="002C0849">
        <w:rPr>
          <w:rFonts w:ascii="Arial" w:hAnsi="Arial" w:cs="Arial"/>
          <w:b/>
          <w:bCs/>
          <w:szCs w:val="24"/>
          <w:lang w:eastAsia="es-ES_tradnl"/>
        </w:rPr>
        <w:t>viabilizar la ejecución</w:t>
      </w:r>
      <w:r w:rsidR="00B52BC0" w:rsidRPr="002C0849">
        <w:rPr>
          <w:rFonts w:ascii="Arial" w:hAnsi="Arial" w:cs="Arial"/>
          <w:bCs/>
          <w:szCs w:val="24"/>
          <w:lang w:eastAsia="es-ES_tradnl"/>
        </w:rPr>
        <w:t xml:space="preserve"> y</w:t>
      </w:r>
      <w:r w:rsidR="008C2E99" w:rsidRPr="002C0849">
        <w:rPr>
          <w:rFonts w:ascii="Arial" w:hAnsi="Arial" w:cs="Arial"/>
          <w:bCs/>
          <w:szCs w:val="24"/>
          <w:lang w:eastAsia="es-ES_tradnl"/>
        </w:rPr>
        <w:t xml:space="preserve">, </w:t>
      </w:r>
      <w:r w:rsidR="008779BC" w:rsidRPr="002C0849">
        <w:rPr>
          <w:rFonts w:ascii="Arial" w:hAnsi="Arial" w:cs="Arial"/>
          <w:bCs/>
          <w:szCs w:val="24"/>
          <w:lang w:eastAsia="es-ES_tradnl"/>
        </w:rPr>
        <w:t>mantener su al</w:t>
      </w:r>
      <w:r w:rsidR="00B52BC0" w:rsidRPr="002C0849">
        <w:rPr>
          <w:rFonts w:ascii="Arial" w:hAnsi="Arial" w:cs="Arial"/>
          <w:bCs/>
          <w:szCs w:val="24"/>
          <w:lang w:eastAsia="es-ES_tradnl"/>
        </w:rPr>
        <w:t>inea</w:t>
      </w:r>
      <w:r w:rsidR="008779BC" w:rsidRPr="002C0849">
        <w:rPr>
          <w:rFonts w:ascii="Arial" w:hAnsi="Arial" w:cs="Arial"/>
          <w:bCs/>
          <w:szCs w:val="24"/>
          <w:lang w:eastAsia="es-ES_tradnl"/>
        </w:rPr>
        <w:t>ción</w:t>
      </w:r>
      <w:r w:rsidR="008C2E99" w:rsidRPr="002C0849">
        <w:rPr>
          <w:rFonts w:ascii="Arial" w:hAnsi="Arial" w:cs="Arial"/>
          <w:bCs/>
          <w:szCs w:val="24"/>
          <w:lang w:eastAsia="es-ES_tradnl"/>
        </w:rPr>
        <w:t xml:space="preserve"> con los objetivos de</w:t>
      </w:r>
      <w:r w:rsidR="00B52BC0" w:rsidRPr="002C0849">
        <w:rPr>
          <w:rFonts w:ascii="Arial" w:hAnsi="Arial" w:cs="Arial"/>
          <w:bCs/>
          <w:szCs w:val="24"/>
          <w:lang w:eastAsia="es-ES_tradnl"/>
        </w:rPr>
        <w:t>l Programa</w:t>
      </w:r>
      <w:r w:rsidR="008C2E99" w:rsidRPr="002C0849">
        <w:rPr>
          <w:rFonts w:ascii="Arial" w:hAnsi="Arial" w:cs="Arial"/>
          <w:bCs/>
          <w:szCs w:val="24"/>
          <w:lang w:eastAsia="es-ES_tradnl"/>
        </w:rPr>
        <w:t xml:space="preserve"> desde su inicio, hasta el cierre financiero</w:t>
      </w:r>
      <w:r w:rsidR="00D94AC1" w:rsidRPr="002C0849">
        <w:rPr>
          <w:rFonts w:ascii="Arial" w:hAnsi="Arial" w:cs="Arial"/>
          <w:bCs/>
          <w:szCs w:val="24"/>
          <w:lang w:eastAsia="es-ES_tradnl"/>
        </w:rPr>
        <w:t xml:space="preserve"> del mismo</w:t>
      </w:r>
      <w:r w:rsidR="008C2E99" w:rsidRPr="002C0849">
        <w:rPr>
          <w:rFonts w:ascii="Arial" w:hAnsi="Arial" w:cs="Arial"/>
          <w:bCs/>
          <w:szCs w:val="24"/>
          <w:lang w:eastAsia="es-ES_tradnl"/>
        </w:rPr>
        <w:t>.</w:t>
      </w:r>
      <w:r w:rsidR="00B52BC0" w:rsidRPr="002C0849">
        <w:rPr>
          <w:rFonts w:ascii="Arial" w:hAnsi="Arial" w:cs="Arial"/>
          <w:bCs/>
          <w:szCs w:val="24"/>
          <w:lang w:eastAsia="es-ES_tradnl"/>
        </w:rPr>
        <w:t xml:space="preserve"> </w:t>
      </w:r>
    </w:p>
    <w:p w14:paraId="230EEB1C" w14:textId="77777777" w:rsidR="00056CB9" w:rsidRPr="002C0849" w:rsidRDefault="00056CB9" w:rsidP="00056CB9">
      <w:pPr>
        <w:pStyle w:val="Paragraph"/>
        <w:tabs>
          <w:tab w:val="clear" w:pos="720"/>
        </w:tabs>
        <w:ind w:left="270" w:firstLine="0"/>
        <w:rPr>
          <w:rFonts w:ascii="Arial" w:hAnsi="Arial" w:cs="Arial"/>
        </w:rPr>
      </w:pPr>
    </w:p>
    <w:p w14:paraId="0E5E5CB4" w14:textId="77777777" w:rsidR="00056CB9" w:rsidRPr="002C0849" w:rsidRDefault="00056CB9" w:rsidP="00056CB9">
      <w:pPr>
        <w:pStyle w:val="Paragraph"/>
        <w:tabs>
          <w:tab w:val="clear" w:pos="720"/>
        </w:tabs>
        <w:ind w:left="900" w:firstLine="0"/>
        <w:rPr>
          <w:rFonts w:ascii="Arial" w:hAnsi="Arial" w:cs="Arial"/>
          <w:bCs/>
          <w:lang w:eastAsia="es-ES_tradnl"/>
        </w:rPr>
      </w:pPr>
      <w:r w:rsidRPr="002C0849">
        <w:rPr>
          <w:rFonts w:ascii="Arial" w:hAnsi="Arial" w:cs="Arial"/>
          <w:bCs/>
          <w:lang w:eastAsia="es-ES_tradnl"/>
        </w:rPr>
        <w:t xml:space="preserve">Esta autoridad deberá contar con: </w:t>
      </w:r>
    </w:p>
    <w:p w14:paraId="55171C76" w14:textId="77777777" w:rsidR="00056CB9" w:rsidRPr="002C0849" w:rsidRDefault="00056CB9" w:rsidP="003771B4">
      <w:pPr>
        <w:pStyle w:val="Paragraph"/>
        <w:numPr>
          <w:ilvl w:val="2"/>
          <w:numId w:val="43"/>
        </w:numPr>
        <w:rPr>
          <w:rFonts w:ascii="Arial" w:hAnsi="Arial" w:cs="Arial"/>
          <w:bCs/>
          <w:lang w:eastAsia="es-ES_tradnl"/>
        </w:rPr>
      </w:pPr>
      <w:r w:rsidRPr="002C0849">
        <w:rPr>
          <w:rFonts w:ascii="Arial" w:hAnsi="Arial" w:cs="Arial"/>
          <w:bCs/>
          <w:lang w:eastAsia="es-ES_tradnl"/>
        </w:rPr>
        <w:t xml:space="preserve">nivel de responsabilidad requerido para la toma de decisiones en la cabeza de dicha autoridad; </w:t>
      </w:r>
    </w:p>
    <w:p w14:paraId="72ABC81C" w14:textId="77777777" w:rsidR="00056CB9" w:rsidRPr="002C0849" w:rsidRDefault="00056CB9" w:rsidP="003771B4">
      <w:pPr>
        <w:pStyle w:val="Paragraph"/>
        <w:numPr>
          <w:ilvl w:val="2"/>
          <w:numId w:val="43"/>
        </w:numPr>
        <w:rPr>
          <w:rFonts w:ascii="Arial" w:hAnsi="Arial" w:cs="Arial"/>
          <w:bCs/>
          <w:lang w:eastAsia="es-ES_tradnl"/>
        </w:rPr>
      </w:pPr>
      <w:r w:rsidRPr="002C0849">
        <w:rPr>
          <w:rFonts w:ascii="Arial" w:hAnsi="Arial" w:cs="Arial"/>
          <w:bCs/>
          <w:lang w:eastAsia="es-ES_tradnl"/>
        </w:rPr>
        <w:t>Mecanismos eficientes de coordinación directa con la máxima autoridad del CIV como Organismo Ejecutor del Programa</w:t>
      </w:r>
    </w:p>
    <w:p w14:paraId="4328D3EE" w14:textId="77777777" w:rsidR="00056CB9" w:rsidRPr="002C0849" w:rsidRDefault="00574DB1" w:rsidP="003771B4">
      <w:pPr>
        <w:pStyle w:val="Paragraph"/>
        <w:numPr>
          <w:ilvl w:val="2"/>
          <w:numId w:val="43"/>
        </w:numPr>
        <w:rPr>
          <w:rFonts w:ascii="Arial" w:hAnsi="Arial" w:cs="Arial"/>
          <w:bCs/>
          <w:lang w:eastAsia="es-ES_tradnl"/>
        </w:rPr>
      </w:pPr>
      <w:r w:rsidRPr="002C0849">
        <w:rPr>
          <w:rFonts w:ascii="Arial" w:hAnsi="Arial" w:cs="Arial"/>
          <w:bCs/>
          <w:lang w:eastAsia="es-ES_tradnl"/>
        </w:rPr>
        <w:t>M</w:t>
      </w:r>
      <w:r w:rsidR="00056CB9" w:rsidRPr="002C0849">
        <w:rPr>
          <w:rFonts w:ascii="Arial" w:hAnsi="Arial" w:cs="Arial"/>
          <w:bCs/>
          <w:lang w:eastAsia="es-ES_tradnl"/>
        </w:rPr>
        <w:t xml:space="preserve">ecanismos de coordinación para la agilización de funciones del </w:t>
      </w:r>
      <w:proofErr w:type="gramStart"/>
      <w:r w:rsidR="00056CB9" w:rsidRPr="002C0849">
        <w:rPr>
          <w:rFonts w:ascii="Arial" w:hAnsi="Arial" w:cs="Arial"/>
          <w:bCs/>
          <w:lang w:eastAsia="es-ES_tradnl"/>
        </w:rPr>
        <w:t>Vice Ministerio</w:t>
      </w:r>
      <w:proofErr w:type="gramEnd"/>
      <w:r w:rsidR="00056CB9" w:rsidRPr="002C0849">
        <w:rPr>
          <w:rFonts w:ascii="Arial" w:hAnsi="Arial" w:cs="Arial"/>
          <w:bCs/>
          <w:lang w:eastAsia="es-ES_tradnl"/>
        </w:rPr>
        <w:t xml:space="preserve"> de Infraestructura y del Vice Ministerio de Administración y Finanzas del CIV</w:t>
      </w:r>
    </w:p>
    <w:p w14:paraId="105731BF" w14:textId="77777777" w:rsidR="00056CB9" w:rsidRPr="002C0849" w:rsidRDefault="00056CB9" w:rsidP="003771B4">
      <w:pPr>
        <w:pStyle w:val="Paragraph"/>
        <w:numPr>
          <w:ilvl w:val="2"/>
          <w:numId w:val="43"/>
        </w:numPr>
        <w:rPr>
          <w:rFonts w:ascii="Arial" w:hAnsi="Arial" w:cs="Arial"/>
          <w:bCs/>
          <w:lang w:eastAsia="es-ES_tradnl"/>
        </w:rPr>
      </w:pPr>
      <w:r w:rsidRPr="002C0849">
        <w:rPr>
          <w:rFonts w:ascii="Arial" w:hAnsi="Arial" w:cs="Arial"/>
          <w:bCs/>
          <w:lang w:eastAsia="es-ES_tradnl"/>
        </w:rPr>
        <w:t>Mecanismos eficientes para coordinar la agilización de funciones y responsabilidades asociadas a todos los procesos financieros, administrativos, de dirección, técnicos, jurídicos, de adquisiciones y de seguimiento requeridos para la ejecución del Programa.</w:t>
      </w:r>
    </w:p>
    <w:p w14:paraId="7C1C2F85" w14:textId="77777777" w:rsidR="00574DB1" w:rsidRPr="002C0849" w:rsidRDefault="00574DB1" w:rsidP="00056CB9">
      <w:pPr>
        <w:pStyle w:val="Paragraph"/>
        <w:tabs>
          <w:tab w:val="clear" w:pos="720"/>
        </w:tabs>
        <w:ind w:left="270" w:firstLine="0"/>
        <w:rPr>
          <w:rFonts w:ascii="Arial" w:hAnsi="Arial" w:cs="Arial"/>
          <w:bCs/>
          <w:lang w:eastAsia="es-ES_tradnl"/>
        </w:rPr>
      </w:pPr>
    </w:p>
    <w:p w14:paraId="6057F7ED" w14:textId="77777777" w:rsidR="00574DB1" w:rsidRPr="002C0849" w:rsidRDefault="00574DB1" w:rsidP="00574DB1">
      <w:pPr>
        <w:pStyle w:val="Paragraph"/>
        <w:tabs>
          <w:tab w:val="clear" w:pos="720"/>
        </w:tabs>
        <w:ind w:left="900" w:firstLine="0"/>
        <w:rPr>
          <w:rFonts w:ascii="Arial" w:hAnsi="Arial" w:cs="Arial"/>
          <w:bCs/>
          <w:lang w:eastAsia="es-ES_tradnl"/>
        </w:rPr>
      </w:pPr>
      <w:r w:rsidRPr="002C0849">
        <w:rPr>
          <w:rFonts w:ascii="Arial" w:hAnsi="Arial" w:cs="Arial"/>
          <w:bCs/>
          <w:lang w:eastAsia="es-ES_tradnl"/>
        </w:rPr>
        <w:t xml:space="preserve">El equipo que compone esta autoridad; </w:t>
      </w:r>
    </w:p>
    <w:p w14:paraId="29CF2D9E" w14:textId="77777777" w:rsidR="00574DB1" w:rsidRPr="002C0849" w:rsidRDefault="00574DB1" w:rsidP="003771B4">
      <w:pPr>
        <w:pStyle w:val="Paragraph"/>
        <w:numPr>
          <w:ilvl w:val="2"/>
          <w:numId w:val="44"/>
        </w:numPr>
        <w:ind w:left="2340" w:hanging="450"/>
        <w:rPr>
          <w:rFonts w:ascii="Arial" w:hAnsi="Arial" w:cs="Arial"/>
          <w:bCs/>
          <w:lang w:eastAsia="es-ES_tradnl"/>
        </w:rPr>
      </w:pPr>
      <w:r w:rsidRPr="002C0849">
        <w:rPr>
          <w:rFonts w:ascii="Arial" w:hAnsi="Arial" w:cs="Arial"/>
          <w:bCs/>
          <w:lang w:eastAsia="es-ES_tradnl"/>
        </w:rPr>
        <w:t>Tendrá funciones de apoyo especializado a nivel de los procesos o actividades estratégicas para la ejecución de una operación de préstamo del Banco</w:t>
      </w:r>
    </w:p>
    <w:p w14:paraId="0C15DD2B" w14:textId="77777777" w:rsidR="00574DB1" w:rsidRPr="002C0849" w:rsidRDefault="00574DB1" w:rsidP="00574DB1">
      <w:pPr>
        <w:pStyle w:val="Paragraph"/>
        <w:numPr>
          <w:ilvl w:val="2"/>
          <w:numId w:val="44"/>
        </w:numPr>
        <w:ind w:left="2340" w:hanging="450"/>
        <w:rPr>
          <w:rFonts w:ascii="Arial" w:hAnsi="Arial" w:cs="Arial"/>
          <w:bCs/>
          <w:lang w:eastAsia="es-ES_tradnl"/>
        </w:rPr>
      </w:pPr>
      <w:r w:rsidRPr="002C0849">
        <w:rPr>
          <w:rFonts w:ascii="Arial" w:hAnsi="Arial" w:cs="Arial"/>
          <w:bCs/>
          <w:lang w:eastAsia="es-ES_tradnl"/>
        </w:rPr>
        <w:t xml:space="preserve">Podrá incluir consultores externos con perfiles técnicos especializados y predefinidos, conforme requiera el Programa con </w:t>
      </w:r>
      <w:r w:rsidRPr="002C0849">
        <w:rPr>
          <w:rFonts w:ascii="Arial" w:hAnsi="Arial" w:cs="Arial"/>
          <w:bCs/>
          <w:lang w:eastAsia="es-ES_tradnl"/>
        </w:rPr>
        <w:lastRenderedPageBreak/>
        <w:t>el fin de contar con un equipo técnico profesional del más alto nivel técnico, con alto perfil de integridad, y compromiso contractual con incentivos orientado a resultados.</w:t>
      </w:r>
    </w:p>
    <w:p w14:paraId="3DD27B23" w14:textId="77777777" w:rsidR="00574DB1" w:rsidRPr="002C0849" w:rsidRDefault="00574DB1" w:rsidP="003771B4">
      <w:pPr>
        <w:pStyle w:val="Paragraph"/>
        <w:numPr>
          <w:ilvl w:val="2"/>
          <w:numId w:val="44"/>
        </w:numPr>
        <w:ind w:left="2340" w:hanging="450"/>
        <w:rPr>
          <w:rFonts w:ascii="Arial" w:hAnsi="Arial" w:cs="Arial"/>
          <w:bCs/>
          <w:lang w:eastAsia="es-ES_tradnl"/>
        </w:rPr>
      </w:pPr>
      <w:proofErr w:type="spellStart"/>
      <w:r w:rsidRPr="002C0849">
        <w:rPr>
          <w:rFonts w:ascii="Arial" w:hAnsi="Arial" w:cs="Arial"/>
          <w:bCs/>
          <w:lang w:eastAsia="es-ES_tradnl"/>
        </w:rPr>
        <w:t>Aún</w:t>
      </w:r>
      <w:proofErr w:type="spellEnd"/>
      <w:r w:rsidRPr="002C0849">
        <w:rPr>
          <w:rFonts w:ascii="Arial" w:hAnsi="Arial" w:cs="Arial"/>
          <w:bCs/>
          <w:lang w:eastAsia="es-ES_tradnl"/>
        </w:rPr>
        <w:t xml:space="preserve"> siendo cuentadante, podrá ser financiado con recursos del financiamiento del Banco. </w:t>
      </w:r>
    </w:p>
    <w:p w14:paraId="4ECAB040" w14:textId="77777777" w:rsidR="00574DB1" w:rsidRPr="002C0849" w:rsidRDefault="00574DB1" w:rsidP="003771B4">
      <w:pPr>
        <w:pStyle w:val="Paragraph"/>
        <w:tabs>
          <w:tab w:val="clear" w:pos="720"/>
        </w:tabs>
        <w:ind w:left="270" w:firstLine="0"/>
        <w:rPr>
          <w:rFonts w:ascii="Arial" w:hAnsi="Arial" w:cs="Arial"/>
          <w:bCs/>
          <w:lang w:eastAsia="es-ES_tradnl"/>
        </w:rPr>
      </w:pPr>
    </w:p>
    <w:p w14:paraId="50D86C7A" w14:textId="77777777" w:rsidR="0097789A" w:rsidRPr="002C0849" w:rsidRDefault="005D5888" w:rsidP="00574DB1">
      <w:pPr>
        <w:pStyle w:val="Paragraph"/>
        <w:numPr>
          <w:ilvl w:val="0"/>
          <w:numId w:val="6"/>
        </w:numPr>
        <w:tabs>
          <w:tab w:val="num" w:pos="900"/>
        </w:tabs>
        <w:ind w:left="900" w:hanging="270"/>
        <w:rPr>
          <w:rFonts w:ascii="Arial" w:hAnsi="Arial" w:cs="Arial"/>
          <w:bCs/>
          <w:lang w:eastAsia="es-ES_tradnl"/>
        </w:rPr>
      </w:pPr>
      <w:r w:rsidRPr="002C0849">
        <w:rPr>
          <w:rFonts w:ascii="Arial" w:hAnsi="Arial" w:cs="Arial"/>
          <w:b/>
          <w:bCs/>
          <w:lang w:eastAsia="es-ES_tradnl"/>
        </w:rPr>
        <w:t>O</w:t>
      </w:r>
      <w:r w:rsidR="00B52BC0" w:rsidRPr="002C0849">
        <w:rPr>
          <w:rFonts w:ascii="Arial" w:hAnsi="Arial" w:cs="Arial"/>
          <w:b/>
          <w:bCs/>
          <w:lang w:eastAsia="es-ES_tradnl"/>
        </w:rPr>
        <w:t xml:space="preserve">ptimizar </w:t>
      </w:r>
      <w:r w:rsidR="008924BB" w:rsidRPr="002C0849">
        <w:rPr>
          <w:rFonts w:ascii="Arial" w:hAnsi="Arial" w:cs="Arial"/>
          <w:b/>
          <w:bCs/>
          <w:lang w:eastAsia="es-ES_tradnl"/>
        </w:rPr>
        <w:t xml:space="preserve">los </w:t>
      </w:r>
      <w:r w:rsidR="00B52BC0" w:rsidRPr="002C0849">
        <w:rPr>
          <w:rFonts w:ascii="Arial" w:hAnsi="Arial" w:cs="Arial"/>
          <w:b/>
          <w:bCs/>
          <w:lang w:eastAsia="es-ES_tradnl"/>
        </w:rPr>
        <w:t>procesos</w:t>
      </w:r>
      <w:r w:rsidRPr="002C0849">
        <w:rPr>
          <w:rFonts w:ascii="Arial" w:hAnsi="Arial" w:cs="Arial"/>
          <w:b/>
          <w:bCs/>
          <w:lang w:eastAsia="es-ES_tradnl"/>
        </w:rPr>
        <w:t xml:space="preserve"> </w:t>
      </w:r>
      <w:r w:rsidR="00DE55F6" w:rsidRPr="002C0849">
        <w:rPr>
          <w:rFonts w:ascii="Arial" w:hAnsi="Arial" w:cs="Arial"/>
          <w:b/>
          <w:bCs/>
          <w:lang w:eastAsia="es-ES_tradnl"/>
        </w:rPr>
        <w:t>críticos</w:t>
      </w:r>
      <w:r w:rsidRPr="002C0849">
        <w:rPr>
          <w:rFonts w:ascii="Arial" w:hAnsi="Arial" w:cs="Arial"/>
          <w:b/>
          <w:bCs/>
          <w:lang w:eastAsia="es-ES_tradnl"/>
        </w:rPr>
        <w:t xml:space="preserve"> </w:t>
      </w:r>
      <w:r w:rsidR="00DE55F6" w:rsidRPr="002C0849">
        <w:rPr>
          <w:rFonts w:ascii="Arial" w:hAnsi="Arial" w:cs="Arial"/>
          <w:bCs/>
          <w:lang w:eastAsia="es-ES_tradnl"/>
        </w:rPr>
        <w:t xml:space="preserve">que </w:t>
      </w:r>
      <w:r w:rsidRPr="002C0849">
        <w:rPr>
          <w:rFonts w:ascii="Arial" w:hAnsi="Arial" w:cs="Arial"/>
          <w:bCs/>
          <w:lang w:eastAsia="es-ES_tradnl"/>
        </w:rPr>
        <w:t xml:space="preserve">más contribuyen </w:t>
      </w:r>
      <w:r w:rsidR="00DE55F6" w:rsidRPr="002C0849">
        <w:rPr>
          <w:rFonts w:ascii="Arial" w:hAnsi="Arial" w:cs="Arial"/>
          <w:bCs/>
          <w:lang w:eastAsia="es-ES_tradnl"/>
        </w:rPr>
        <w:t xml:space="preserve">al </w:t>
      </w:r>
      <w:r w:rsidRPr="002C0849">
        <w:rPr>
          <w:rFonts w:ascii="Arial" w:hAnsi="Arial" w:cs="Arial"/>
          <w:bCs/>
          <w:lang w:eastAsia="es-ES_tradnl"/>
        </w:rPr>
        <w:t xml:space="preserve">logro de los objetivos del Programa, </w:t>
      </w:r>
      <w:r w:rsidR="0097789A" w:rsidRPr="002C0849">
        <w:rPr>
          <w:rFonts w:ascii="Arial" w:hAnsi="Arial" w:cs="Arial"/>
          <w:bCs/>
          <w:lang w:eastAsia="es-ES_tradnl"/>
        </w:rPr>
        <w:t xml:space="preserve">a través de la </w:t>
      </w:r>
      <w:r w:rsidR="0097789A" w:rsidRPr="002C0849">
        <w:rPr>
          <w:rFonts w:ascii="Arial" w:hAnsi="Arial" w:cs="Arial"/>
          <w:b/>
          <w:bCs/>
          <w:lang w:eastAsia="es-ES_tradnl"/>
        </w:rPr>
        <w:t>parametrización de flujos de decisión y comunicación</w:t>
      </w:r>
      <w:r w:rsidR="008C2E99" w:rsidRPr="002C0849">
        <w:rPr>
          <w:rFonts w:ascii="Arial" w:hAnsi="Arial" w:cs="Arial"/>
          <w:bCs/>
          <w:lang w:eastAsia="es-ES_tradnl"/>
        </w:rPr>
        <w:t>,</w:t>
      </w:r>
      <w:r w:rsidR="0097789A" w:rsidRPr="002C0849">
        <w:rPr>
          <w:rFonts w:ascii="Arial" w:hAnsi="Arial" w:cs="Arial"/>
          <w:bCs/>
          <w:lang w:eastAsia="es-ES_tradnl"/>
        </w:rPr>
        <w:t xml:space="preserve"> a lo interno de la estructura de ejecución, bas</w:t>
      </w:r>
      <w:r w:rsidR="00B73539" w:rsidRPr="002C0849">
        <w:rPr>
          <w:rFonts w:ascii="Arial" w:hAnsi="Arial" w:cs="Arial"/>
          <w:bCs/>
          <w:lang w:eastAsia="es-ES_tradnl"/>
        </w:rPr>
        <w:t>ados en</w:t>
      </w:r>
      <w:r w:rsidR="0097789A" w:rsidRPr="002C0849">
        <w:rPr>
          <w:rFonts w:ascii="Arial" w:hAnsi="Arial" w:cs="Arial"/>
          <w:bCs/>
          <w:lang w:eastAsia="es-ES_tradnl"/>
        </w:rPr>
        <w:t>;</w:t>
      </w:r>
    </w:p>
    <w:p w14:paraId="19C66D5F" w14:textId="77777777" w:rsidR="006B03B9" w:rsidRPr="002C0849" w:rsidRDefault="006B03B9" w:rsidP="003771B4">
      <w:pPr>
        <w:pStyle w:val="Paragraph"/>
        <w:tabs>
          <w:tab w:val="clear" w:pos="720"/>
        </w:tabs>
        <w:ind w:left="900" w:firstLine="0"/>
        <w:rPr>
          <w:rFonts w:ascii="Arial" w:hAnsi="Arial" w:cs="Arial"/>
          <w:bCs/>
          <w:lang w:eastAsia="es-ES_tradnl"/>
        </w:rPr>
      </w:pPr>
    </w:p>
    <w:p w14:paraId="6C5EA250" w14:textId="77777777" w:rsidR="005851AC" w:rsidRPr="002C0849" w:rsidRDefault="0023543B" w:rsidP="003771B4">
      <w:pPr>
        <w:pStyle w:val="Paragraph"/>
        <w:numPr>
          <w:ilvl w:val="0"/>
          <w:numId w:val="8"/>
        </w:numPr>
        <w:ind w:left="1350" w:hanging="450"/>
        <w:rPr>
          <w:rFonts w:ascii="Arial" w:hAnsi="Arial" w:cs="Arial"/>
          <w:bCs/>
          <w:szCs w:val="24"/>
          <w:lang w:eastAsia="es-ES_tradnl"/>
        </w:rPr>
      </w:pPr>
      <w:r w:rsidRPr="002C0849">
        <w:rPr>
          <w:rFonts w:ascii="Arial" w:hAnsi="Arial" w:cs="Arial"/>
          <w:b/>
          <w:bCs/>
          <w:i/>
          <w:szCs w:val="24"/>
          <w:lang w:eastAsia="es-ES_tradnl"/>
        </w:rPr>
        <w:t>Controles de calidad</w:t>
      </w:r>
      <w:r w:rsidRPr="002C0849">
        <w:rPr>
          <w:rFonts w:ascii="Arial" w:hAnsi="Arial" w:cs="Arial"/>
          <w:bCs/>
          <w:szCs w:val="24"/>
          <w:lang w:eastAsia="es-ES_tradnl"/>
        </w:rPr>
        <w:t xml:space="preserve"> </w:t>
      </w:r>
      <w:r w:rsidR="005851AC" w:rsidRPr="002C0849">
        <w:rPr>
          <w:rFonts w:ascii="Arial" w:hAnsi="Arial" w:cs="Arial"/>
          <w:bCs/>
          <w:szCs w:val="24"/>
          <w:lang w:eastAsia="es-ES_tradnl"/>
        </w:rPr>
        <w:t xml:space="preserve">de </w:t>
      </w:r>
      <w:r w:rsidR="005851AC" w:rsidRPr="002C0849">
        <w:rPr>
          <w:rFonts w:ascii="Arial" w:hAnsi="Arial" w:cs="Arial"/>
          <w:bCs/>
          <w:lang w:eastAsia="es-ES_tradnl"/>
        </w:rPr>
        <w:t>diseños</w:t>
      </w:r>
      <w:r w:rsidRPr="002C0849">
        <w:rPr>
          <w:rFonts w:ascii="Arial" w:hAnsi="Arial" w:cs="Arial"/>
          <w:bCs/>
          <w:lang w:eastAsia="es-ES_tradnl"/>
        </w:rPr>
        <w:t>, licitaciones, ejecución de obras y pagos</w:t>
      </w:r>
      <w:r w:rsidRPr="002C0849">
        <w:rPr>
          <w:rFonts w:ascii="Arial" w:hAnsi="Arial" w:cs="Arial"/>
          <w:b/>
          <w:bCs/>
          <w:lang w:eastAsia="es-ES_tradnl"/>
        </w:rPr>
        <w:t xml:space="preserve">, </w:t>
      </w:r>
      <w:r w:rsidRPr="002C0849">
        <w:rPr>
          <w:rFonts w:ascii="Arial" w:hAnsi="Arial" w:cs="Arial"/>
        </w:rPr>
        <w:t>a través del manejo de flujogramas específicamente dise</w:t>
      </w:r>
      <w:r w:rsidRPr="002C0849">
        <w:rPr>
          <w:rFonts w:ascii="Arial" w:hAnsi="Arial" w:cs="Arial"/>
          <w:bCs/>
          <w:lang w:eastAsia="es-ES_tradnl"/>
        </w:rPr>
        <w:t>ña</w:t>
      </w:r>
      <w:r w:rsidRPr="002C0849">
        <w:rPr>
          <w:rFonts w:ascii="Arial" w:hAnsi="Arial" w:cs="Arial"/>
        </w:rPr>
        <w:t xml:space="preserve">dos para </w:t>
      </w:r>
      <w:r w:rsidR="004F6E85" w:rsidRPr="002C0849">
        <w:rPr>
          <w:rFonts w:ascii="Arial" w:hAnsi="Arial" w:cs="Arial"/>
        </w:rPr>
        <w:t>la medición y evaluación</w:t>
      </w:r>
      <w:r w:rsidR="004F6E85" w:rsidRPr="002C0849">
        <w:rPr>
          <w:rFonts w:ascii="Arial" w:hAnsi="Arial" w:cs="Arial"/>
          <w:lang w:eastAsia="es-ES_tradnl"/>
        </w:rPr>
        <w:t xml:space="preserve"> del avance en el logro de resultados d</w:t>
      </w:r>
      <w:r w:rsidRPr="002C0849">
        <w:rPr>
          <w:rFonts w:ascii="Arial" w:hAnsi="Arial" w:cs="Arial"/>
        </w:rPr>
        <w:t xml:space="preserve">el programa en áreas de planificación, procesos licitatorios, gestión presupuestal y desembolsos, </w:t>
      </w:r>
      <w:r w:rsidR="004F6E85" w:rsidRPr="002C0849">
        <w:rPr>
          <w:rFonts w:ascii="Arial" w:hAnsi="Arial" w:cs="Arial"/>
        </w:rPr>
        <w:t xml:space="preserve">y </w:t>
      </w:r>
      <w:r w:rsidRPr="002C0849">
        <w:rPr>
          <w:rFonts w:ascii="Arial" w:hAnsi="Arial" w:cs="Arial"/>
        </w:rPr>
        <w:t>gestión</w:t>
      </w:r>
      <w:r w:rsidR="004F6E85" w:rsidRPr="002C0849">
        <w:rPr>
          <w:rFonts w:ascii="Arial" w:hAnsi="Arial" w:cs="Arial"/>
        </w:rPr>
        <w:t xml:space="preserve">, programación y administración de contratos </w:t>
      </w:r>
      <w:r w:rsidRPr="002C0849">
        <w:rPr>
          <w:rFonts w:ascii="Arial" w:hAnsi="Arial" w:cs="Arial"/>
        </w:rPr>
        <w:t xml:space="preserve">de </w:t>
      </w:r>
      <w:r w:rsidR="004F6E85" w:rsidRPr="002C0849">
        <w:rPr>
          <w:rFonts w:ascii="Arial" w:hAnsi="Arial" w:cs="Arial"/>
        </w:rPr>
        <w:t xml:space="preserve">las </w:t>
      </w:r>
      <w:r w:rsidRPr="002C0849">
        <w:rPr>
          <w:rFonts w:ascii="Arial" w:hAnsi="Arial" w:cs="Arial"/>
        </w:rPr>
        <w:t>obra</w:t>
      </w:r>
      <w:r w:rsidR="004F6E85" w:rsidRPr="002C0849">
        <w:rPr>
          <w:rFonts w:ascii="Arial" w:hAnsi="Arial" w:cs="Arial"/>
        </w:rPr>
        <w:t>s del Programa</w:t>
      </w:r>
      <w:r w:rsidRPr="002C0849">
        <w:rPr>
          <w:rFonts w:ascii="Arial" w:hAnsi="Arial" w:cs="Arial"/>
        </w:rPr>
        <w:t>.</w:t>
      </w:r>
    </w:p>
    <w:p w14:paraId="0585B7E0" w14:textId="77777777" w:rsidR="006B03B9" w:rsidRPr="002C0849" w:rsidRDefault="006B03B9" w:rsidP="003771B4">
      <w:pPr>
        <w:pStyle w:val="Paragraph"/>
        <w:tabs>
          <w:tab w:val="clear" w:pos="720"/>
        </w:tabs>
        <w:ind w:left="1350" w:firstLine="0"/>
        <w:rPr>
          <w:rFonts w:ascii="Arial" w:hAnsi="Arial" w:cs="Arial"/>
          <w:bCs/>
          <w:szCs w:val="24"/>
          <w:lang w:eastAsia="es-ES_tradnl"/>
        </w:rPr>
      </w:pPr>
    </w:p>
    <w:p w14:paraId="75EBB38F" w14:textId="77777777" w:rsidR="008C2E99" w:rsidRPr="002C0849" w:rsidRDefault="008C2E99" w:rsidP="003771B4">
      <w:pPr>
        <w:pStyle w:val="Paragraph"/>
        <w:numPr>
          <w:ilvl w:val="0"/>
          <w:numId w:val="8"/>
        </w:numPr>
        <w:ind w:left="1350" w:hanging="450"/>
        <w:rPr>
          <w:rFonts w:ascii="Arial" w:hAnsi="Arial" w:cs="Arial"/>
          <w:bCs/>
          <w:szCs w:val="24"/>
          <w:lang w:eastAsia="es-ES_tradnl"/>
        </w:rPr>
      </w:pPr>
      <w:r w:rsidRPr="002C0849">
        <w:rPr>
          <w:rFonts w:ascii="Arial" w:hAnsi="Arial" w:cs="Arial"/>
          <w:b/>
          <w:bCs/>
          <w:i/>
          <w:szCs w:val="24"/>
          <w:lang w:eastAsia="es-ES_tradnl"/>
        </w:rPr>
        <w:t>G</w:t>
      </w:r>
      <w:r w:rsidR="0097789A" w:rsidRPr="002C0849">
        <w:rPr>
          <w:rFonts w:ascii="Arial" w:hAnsi="Arial" w:cs="Arial"/>
          <w:b/>
          <w:bCs/>
          <w:i/>
          <w:szCs w:val="24"/>
          <w:lang w:eastAsia="es-ES_tradnl"/>
        </w:rPr>
        <w:t>estión del tiempo</w:t>
      </w:r>
      <w:r w:rsidR="0097789A" w:rsidRPr="002C0849">
        <w:rPr>
          <w:rFonts w:ascii="Arial" w:hAnsi="Arial" w:cs="Arial"/>
          <w:bCs/>
          <w:szCs w:val="24"/>
          <w:lang w:eastAsia="es-ES_tradnl"/>
        </w:rPr>
        <w:t xml:space="preserve"> como variable de control crítica</w:t>
      </w:r>
      <w:r w:rsidR="00C05E55" w:rsidRPr="002C0849">
        <w:rPr>
          <w:rFonts w:ascii="Arial" w:hAnsi="Arial" w:cs="Arial"/>
          <w:bCs/>
          <w:szCs w:val="24"/>
          <w:lang w:eastAsia="es-ES_tradnl"/>
        </w:rPr>
        <w:t xml:space="preserve"> para asegurar el logro de los objetivos del Programa</w:t>
      </w:r>
      <w:r w:rsidR="0070488F" w:rsidRPr="002C0849">
        <w:rPr>
          <w:rFonts w:ascii="Arial" w:hAnsi="Arial" w:cs="Arial"/>
          <w:bCs/>
          <w:szCs w:val="24"/>
          <w:lang w:eastAsia="es-ES_tradnl"/>
        </w:rPr>
        <w:t>,</w:t>
      </w:r>
      <w:r w:rsidR="00C05E55" w:rsidRPr="002C0849">
        <w:rPr>
          <w:rFonts w:ascii="Arial" w:hAnsi="Arial" w:cs="Arial"/>
          <w:bCs/>
          <w:szCs w:val="24"/>
          <w:lang w:eastAsia="es-ES_tradnl"/>
        </w:rPr>
        <w:t xml:space="preserve"> de manera efectiva y eficiente.</w:t>
      </w:r>
    </w:p>
    <w:p w14:paraId="391C4B1F" w14:textId="77777777" w:rsidR="00574DB1" w:rsidRPr="002C0849" w:rsidRDefault="00574DB1" w:rsidP="003771B4">
      <w:pPr>
        <w:pStyle w:val="Paragraph"/>
        <w:tabs>
          <w:tab w:val="clear" w:pos="720"/>
        </w:tabs>
        <w:ind w:left="1350" w:firstLine="0"/>
        <w:rPr>
          <w:rFonts w:ascii="Arial" w:hAnsi="Arial" w:cs="Arial"/>
          <w:bCs/>
          <w:szCs w:val="24"/>
          <w:lang w:eastAsia="es-ES_tradnl"/>
        </w:rPr>
      </w:pPr>
    </w:p>
    <w:p w14:paraId="0D7AA96D" w14:textId="0D6680E3" w:rsidR="003842C3" w:rsidRPr="002C0849" w:rsidRDefault="00574DB1" w:rsidP="003771B4">
      <w:pPr>
        <w:pStyle w:val="ListParagraph"/>
        <w:ind w:left="900" w:hanging="360"/>
        <w:jc w:val="both"/>
        <w:rPr>
          <w:rFonts w:ascii="Arial" w:hAnsi="Arial" w:cs="Arial"/>
        </w:rPr>
      </w:pPr>
      <w:r w:rsidRPr="002C0849">
        <w:rPr>
          <w:rFonts w:ascii="Arial" w:hAnsi="Arial" w:cs="Arial"/>
          <w:b/>
          <w:i/>
          <w:lang w:val="es-ES"/>
        </w:rPr>
        <w:t xml:space="preserve">3. </w:t>
      </w:r>
      <w:r w:rsidR="00905146" w:rsidRPr="002C0849">
        <w:rPr>
          <w:rFonts w:ascii="Arial" w:hAnsi="Arial" w:cs="Arial"/>
          <w:b/>
          <w:i/>
          <w:lang w:val="es-ES"/>
        </w:rPr>
        <w:t>Asegurar o</w:t>
      </w:r>
      <w:r w:rsidR="00254396" w:rsidRPr="002C0849">
        <w:rPr>
          <w:rFonts w:ascii="Arial" w:hAnsi="Arial" w:cs="Arial"/>
          <w:b/>
          <w:i/>
          <w:lang w:val="es-ES"/>
        </w:rPr>
        <w:t>perativi</w:t>
      </w:r>
      <w:r w:rsidR="00905146" w:rsidRPr="002C0849">
        <w:rPr>
          <w:rFonts w:ascii="Arial" w:hAnsi="Arial" w:cs="Arial"/>
          <w:b/>
          <w:i/>
          <w:lang w:val="es-ES"/>
        </w:rPr>
        <w:t xml:space="preserve">dad de los </w:t>
      </w:r>
      <w:r w:rsidR="00254396" w:rsidRPr="002C0849">
        <w:rPr>
          <w:rFonts w:ascii="Arial" w:hAnsi="Arial" w:cs="Arial"/>
          <w:b/>
          <w:i/>
          <w:lang w:val="es-ES"/>
        </w:rPr>
        <w:t>lineamientos generales</w:t>
      </w:r>
      <w:r w:rsidR="00254396" w:rsidRPr="002C0849">
        <w:rPr>
          <w:rFonts w:ascii="Arial" w:hAnsi="Arial" w:cs="Arial"/>
          <w:lang w:val="es-ES"/>
        </w:rPr>
        <w:t xml:space="preserve">, a través de </w:t>
      </w:r>
      <w:r w:rsidR="00164875" w:rsidRPr="002C0849">
        <w:rPr>
          <w:rFonts w:ascii="Arial" w:hAnsi="Arial" w:cs="Arial"/>
          <w:lang w:val="es-ES"/>
        </w:rPr>
        <w:t>proce</w:t>
      </w:r>
      <w:r w:rsidR="006D389F" w:rsidRPr="002C0849">
        <w:rPr>
          <w:rFonts w:ascii="Arial" w:hAnsi="Arial" w:cs="Arial"/>
          <w:lang w:val="es-ES"/>
        </w:rPr>
        <w:t>dimientos</w:t>
      </w:r>
      <w:r w:rsidR="00164875" w:rsidRPr="002C0849">
        <w:rPr>
          <w:rFonts w:ascii="Arial" w:hAnsi="Arial" w:cs="Arial"/>
          <w:lang w:val="es-ES"/>
        </w:rPr>
        <w:t xml:space="preserve"> </w:t>
      </w:r>
      <w:r w:rsidR="006D389F" w:rsidRPr="002C0849">
        <w:rPr>
          <w:rFonts w:ascii="Arial" w:hAnsi="Arial" w:cs="Arial"/>
          <w:lang w:val="es-ES"/>
        </w:rPr>
        <w:t xml:space="preserve">operativos </w:t>
      </w:r>
      <w:r w:rsidR="00254396" w:rsidRPr="002C0849">
        <w:rPr>
          <w:rFonts w:ascii="Arial" w:hAnsi="Arial" w:cs="Arial"/>
          <w:lang w:val="es-ES"/>
        </w:rPr>
        <w:t>y presupuest</w:t>
      </w:r>
      <w:r w:rsidR="00DF6DC7" w:rsidRPr="002C0849">
        <w:rPr>
          <w:rFonts w:ascii="Arial" w:hAnsi="Arial" w:cs="Arial"/>
          <w:lang w:val="es-ES"/>
        </w:rPr>
        <w:t>ales</w:t>
      </w:r>
      <w:r w:rsidR="00254396" w:rsidRPr="002C0849">
        <w:rPr>
          <w:rFonts w:ascii="Arial" w:hAnsi="Arial" w:cs="Arial"/>
          <w:lang w:val="es-ES"/>
        </w:rPr>
        <w:t xml:space="preserve"> </w:t>
      </w:r>
      <w:r w:rsidR="006D389F" w:rsidRPr="002C0849">
        <w:rPr>
          <w:rFonts w:ascii="Arial" w:hAnsi="Arial" w:cs="Arial"/>
          <w:lang w:val="es-ES"/>
        </w:rPr>
        <w:t>que agilicen los procesos críticos d</w:t>
      </w:r>
      <w:r w:rsidR="00254396" w:rsidRPr="002C0849">
        <w:rPr>
          <w:rFonts w:ascii="Arial" w:hAnsi="Arial" w:cs="Arial"/>
          <w:lang w:val="es-ES"/>
        </w:rPr>
        <w:t xml:space="preserve">el Programa, </w:t>
      </w:r>
      <w:r w:rsidR="00B73539" w:rsidRPr="002C0849">
        <w:rPr>
          <w:rFonts w:ascii="Arial" w:hAnsi="Arial" w:cs="Arial"/>
          <w:lang w:val="es-ES"/>
        </w:rPr>
        <w:t>y</w:t>
      </w:r>
      <w:r w:rsidR="008779BC" w:rsidRPr="002C0849">
        <w:rPr>
          <w:rFonts w:ascii="Arial" w:hAnsi="Arial" w:cs="Arial"/>
          <w:lang w:val="es-ES"/>
        </w:rPr>
        <w:t xml:space="preserve"> </w:t>
      </w:r>
      <w:r w:rsidR="00DE55F6" w:rsidRPr="002C0849">
        <w:rPr>
          <w:rFonts w:ascii="Arial" w:hAnsi="Arial" w:cs="Arial"/>
          <w:lang w:val="es-ES"/>
        </w:rPr>
        <w:t xml:space="preserve">la implementación de </w:t>
      </w:r>
      <w:r w:rsidR="0001081F" w:rsidRPr="002C0849">
        <w:rPr>
          <w:rFonts w:ascii="Arial" w:hAnsi="Arial" w:cs="Arial"/>
          <w:lang w:val="es-ES"/>
        </w:rPr>
        <w:t xml:space="preserve">medidas </w:t>
      </w:r>
      <w:r w:rsidR="00DF6DC7" w:rsidRPr="002C0849">
        <w:rPr>
          <w:rFonts w:ascii="Arial" w:hAnsi="Arial" w:cs="Arial"/>
          <w:lang w:val="es-ES"/>
        </w:rPr>
        <w:t xml:space="preserve">normativas y de gestión </w:t>
      </w:r>
      <w:r w:rsidR="0001081F" w:rsidRPr="002C0849">
        <w:rPr>
          <w:rFonts w:ascii="Arial" w:hAnsi="Arial" w:cs="Arial"/>
          <w:lang w:val="es-ES"/>
        </w:rPr>
        <w:t>en los siguientes</w:t>
      </w:r>
      <w:r w:rsidR="008779BC" w:rsidRPr="002C0849">
        <w:rPr>
          <w:rFonts w:ascii="Arial" w:hAnsi="Arial" w:cs="Arial"/>
          <w:lang w:val="es-ES"/>
        </w:rPr>
        <w:t xml:space="preserve"> </w:t>
      </w:r>
      <w:r w:rsidR="002A1B5A" w:rsidRPr="002C0849">
        <w:rPr>
          <w:rFonts w:ascii="Arial" w:hAnsi="Arial" w:cs="Arial"/>
        </w:rPr>
        <w:t>niveles</w:t>
      </w:r>
      <w:r w:rsidR="00DE55F6" w:rsidRPr="002C0849">
        <w:rPr>
          <w:rFonts w:ascii="Arial" w:hAnsi="Arial" w:cs="Arial"/>
        </w:rPr>
        <w:t xml:space="preserve"> del Programa</w:t>
      </w:r>
      <w:r w:rsidR="002A1B5A" w:rsidRPr="002C0849">
        <w:rPr>
          <w:rFonts w:ascii="Arial" w:hAnsi="Arial" w:cs="Arial"/>
        </w:rPr>
        <w:t xml:space="preserve">: </w:t>
      </w:r>
    </w:p>
    <w:p w14:paraId="35C260D0" w14:textId="77777777" w:rsidR="0023543B" w:rsidRPr="002C0849" w:rsidRDefault="0023543B" w:rsidP="0023543B">
      <w:pPr>
        <w:pStyle w:val="ListParagraph"/>
        <w:ind w:left="270"/>
        <w:jc w:val="both"/>
        <w:rPr>
          <w:rFonts w:ascii="Arial" w:hAnsi="Arial" w:cs="Arial"/>
        </w:rPr>
      </w:pPr>
    </w:p>
    <w:p w14:paraId="7D08D776" w14:textId="77777777" w:rsidR="003842C3" w:rsidRPr="002C0849" w:rsidRDefault="00DE55F6" w:rsidP="003771B4">
      <w:pPr>
        <w:pStyle w:val="Paragraph"/>
        <w:numPr>
          <w:ilvl w:val="0"/>
          <w:numId w:val="8"/>
        </w:numPr>
        <w:ind w:left="1260"/>
        <w:rPr>
          <w:rFonts w:ascii="Arial" w:hAnsi="Arial" w:cs="Arial"/>
          <w:bCs/>
          <w:szCs w:val="24"/>
          <w:lang w:eastAsia="es-ES_tradnl"/>
        </w:rPr>
      </w:pPr>
      <w:r w:rsidRPr="002C0849">
        <w:rPr>
          <w:rFonts w:ascii="Arial" w:hAnsi="Arial" w:cs="Arial"/>
          <w:bCs/>
          <w:szCs w:val="24"/>
          <w:lang w:eastAsia="es-ES_tradnl"/>
        </w:rPr>
        <w:t>A nivel del</w:t>
      </w:r>
      <w:r w:rsidRPr="002C0849">
        <w:rPr>
          <w:rFonts w:ascii="Arial" w:hAnsi="Arial" w:cs="Arial"/>
          <w:b/>
          <w:bCs/>
          <w:i/>
          <w:szCs w:val="24"/>
          <w:lang w:eastAsia="es-ES_tradnl"/>
        </w:rPr>
        <w:t xml:space="preserve"> </w:t>
      </w:r>
      <w:r w:rsidR="002A1B5A" w:rsidRPr="002C0849">
        <w:rPr>
          <w:rFonts w:ascii="Arial" w:hAnsi="Arial" w:cs="Arial"/>
          <w:b/>
          <w:bCs/>
          <w:i/>
          <w:szCs w:val="24"/>
          <w:lang w:eastAsia="es-ES_tradnl"/>
        </w:rPr>
        <w:t>Contrato de Préstamo</w:t>
      </w:r>
      <w:r w:rsidR="0001081F" w:rsidRPr="002C0849">
        <w:rPr>
          <w:rFonts w:ascii="Arial" w:hAnsi="Arial" w:cs="Arial"/>
          <w:b/>
          <w:bCs/>
          <w:szCs w:val="24"/>
          <w:lang w:eastAsia="es-ES_tradnl"/>
        </w:rPr>
        <w:t xml:space="preserve">. </w:t>
      </w:r>
      <w:r w:rsidR="0001081F" w:rsidRPr="002C0849">
        <w:rPr>
          <w:rFonts w:ascii="Arial" w:hAnsi="Arial" w:cs="Arial"/>
          <w:bCs/>
          <w:szCs w:val="24"/>
          <w:lang w:eastAsia="es-ES_tradnl"/>
        </w:rPr>
        <w:t>E</w:t>
      </w:r>
      <w:r w:rsidR="00B73539" w:rsidRPr="002C0849">
        <w:rPr>
          <w:rFonts w:ascii="Arial" w:hAnsi="Arial" w:cs="Arial"/>
          <w:bCs/>
          <w:szCs w:val="24"/>
          <w:lang w:eastAsia="es-ES_tradnl"/>
        </w:rPr>
        <w:t xml:space="preserve">stipulaciones especiales relativas a la normativa aplicable, la institucionalidad y operatividad, aplicables </w:t>
      </w:r>
      <w:r w:rsidR="002842E8" w:rsidRPr="002C0849">
        <w:rPr>
          <w:rFonts w:ascii="Arial" w:hAnsi="Arial" w:cs="Arial"/>
          <w:bCs/>
          <w:szCs w:val="24"/>
          <w:lang w:eastAsia="es-ES_tradnl"/>
        </w:rPr>
        <w:t xml:space="preserve">específicamente al </w:t>
      </w:r>
      <w:r w:rsidR="00B73539" w:rsidRPr="002C0849">
        <w:rPr>
          <w:rFonts w:ascii="Arial" w:hAnsi="Arial" w:cs="Arial"/>
          <w:bCs/>
          <w:szCs w:val="24"/>
          <w:lang w:eastAsia="es-ES_tradnl"/>
        </w:rPr>
        <w:t xml:space="preserve">Programa. </w:t>
      </w:r>
    </w:p>
    <w:p w14:paraId="573ECA25" w14:textId="77777777" w:rsidR="003842C3" w:rsidRPr="002C0849" w:rsidRDefault="00DE55F6" w:rsidP="003771B4">
      <w:pPr>
        <w:pStyle w:val="Paragraph"/>
        <w:numPr>
          <w:ilvl w:val="0"/>
          <w:numId w:val="8"/>
        </w:numPr>
        <w:ind w:left="1260"/>
        <w:rPr>
          <w:rFonts w:ascii="Arial" w:hAnsi="Arial" w:cs="Arial"/>
          <w:bCs/>
          <w:szCs w:val="24"/>
          <w:lang w:eastAsia="es-ES_tradnl"/>
        </w:rPr>
      </w:pPr>
      <w:r w:rsidRPr="002C0849">
        <w:rPr>
          <w:rFonts w:ascii="Arial" w:hAnsi="Arial" w:cs="Arial"/>
          <w:bCs/>
          <w:szCs w:val="24"/>
          <w:lang w:eastAsia="es-ES_tradnl"/>
        </w:rPr>
        <w:t xml:space="preserve">A nivel del </w:t>
      </w:r>
      <w:r w:rsidR="00391705" w:rsidRPr="002C0849">
        <w:rPr>
          <w:rFonts w:ascii="Arial" w:hAnsi="Arial" w:cs="Arial"/>
          <w:b/>
          <w:bCs/>
          <w:i/>
          <w:szCs w:val="24"/>
          <w:lang w:eastAsia="es-ES_tradnl"/>
        </w:rPr>
        <w:t>Manual</w:t>
      </w:r>
      <w:r w:rsidR="002A1B5A" w:rsidRPr="002C0849">
        <w:rPr>
          <w:rFonts w:ascii="Arial" w:hAnsi="Arial" w:cs="Arial"/>
          <w:b/>
          <w:bCs/>
          <w:i/>
          <w:szCs w:val="24"/>
          <w:lang w:eastAsia="es-ES_tradnl"/>
        </w:rPr>
        <w:t xml:space="preserve"> Operativo del Programa</w:t>
      </w:r>
      <w:r w:rsidR="00B73539" w:rsidRPr="002C0849">
        <w:rPr>
          <w:rFonts w:ascii="Arial" w:hAnsi="Arial" w:cs="Arial"/>
          <w:bCs/>
          <w:szCs w:val="24"/>
          <w:lang w:eastAsia="es-ES_tradnl"/>
        </w:rPr>
        <w:t>,</w:t>
      </w:r>
      <w:r w:rsidR="0001081F" w:rsidRPr="002C0849">
        <w:rPr>
          <w:rFonts w:ascii="Arial" w:hAnsi="Arial" w:cs="Arial"/>
          <w:bCs/>
          <w:szCs w:val="24"/>
          <w:lang w:eastAsia="es-ES_tradnl"/>
        </w:rPr>
        <w:t xml:space="preserve"> A</w:t>
      </w:r>
      <w:r w:rsidR="00C16FFB" w:rsidRPr="002C0849">
        <w:rPr>
          <w:rFonts w:ascii="Arial" w:hAnsi="Arial" w:cs="Arial"/>
          <w:bCs/>
          <w:szCs w:val="24"/>
          <w:lang w:eastAsia="es-ES_tradnl"/>
        </w:rPr>
        <w:t xml:space="preserve">spectos operativos técnicos, económicos, </w:t>
      </w:r>
      <w:r w:rsidR="00AF0D2F" w:rsidRPr="002C0849">
        <w:rPr>
          <w:rFonts w:ascii="Arial" w:hAnsi="Arial" w:cs="Arial"/>
          <w:bCs/>
          <w:szCs w:val="24"/>
          <w:lang w:eastAsia="es-ES_tradnl"/>
        </w:rPr>
        <w:t>socioambientales</w:t>
      </w:r>
      <w:r w:rsidR="00C16FFB" w:rsidRPr="002C0849">
        <w:rPr>
          <w:rFonts w:ascii="Arial" w:hAnsi="Arial" w:cs="Arial"/>
          <w:bCs/>
          <w:szCs w:val="24"/>
          <w:lang w:eastAsia="es-ES_tradnl"/>
        </w:rPr>
        <w:t xml:space="preserve"> y fiduciarios, a ser aplicados por el Organismo Ejecutor del Programa, consistentes con los flujos de decisión y comunicación parametrizados. </w:t>
      </w:r>
    </w:p>
    <w:p w14:paraId="1EDDC615" w14:textId="77777777" w:rsidR="00DB7D9F" w:rsidRPr="002C0849" w:rsidRDefault="00DE55F6" w:rsidP="003771B4">
      <w:pPr>
        <w:pStyle w:val="Paragraph"/>
        <w:numPr>
          <w:ilvl w:val="0"/>
          <w:numId w:val="8"/>
        </w:numPr>
        <w:ind w:left="1260"/>
        <w:rPr>
          <w:rFonts w:ascii="Arial" w:hAnsi="Arial" w:cs="Arial"/>
          <w:bCs/>
          <w:szCs w:val="24"/>
          <w:lang w:eastAsia="es-ES_tradnl"/>
        </w:rPr>
      </w:pPr>
      <w:r w:rsidRPr="002C0849">
        <w:rPr>
          <w:rFonts w:ascii="Arial" w:hAnsi="Arial" w:cs="Arial"/>
          <w:bCs/>
          <w:szCs w:val="24"/>
          <w:lang w:eastAsia="es-ES_tradnl"/>
        </w:rPr>
        <w:t>A nivel de los</w:t>
      </w:r>
      <w:r w:rsidRPr="002C0849">
        <w:rPr>
          <w:rFonts w:ascii="Arial" w:hAnsi="Arial" w:cs="Arial"/>
          <w:b/>
          <w:bCs/>
          <w:i/>
          <w:szCs w:val="24"/>
          <w:lang w:eastAsia="es-ES_tradnl"/>
        </w:rPr>
        <w:t xml:space="preserve"> </w:t>
      </w:r>
      <w:r w:rsidR="0001081F" w:rsidRPr="002C0849">
        <w:rPr>
          <w:rFonts w:ascii="Arial" w:hAnsi="Arial" w:cs="Arial"/>
          <w:b/>
          <w:bCs/>
          <w:i/>
          <w:szCs w:val="24"/>
          <w:lang w:eastAsia="es-ES_tradnl"/>
        </w:rPr>
        <w:t>D</w:t>
      </w:r>
      <w:r w:rsidR="00DB7D9F" w:rsidRPr="002C0849">
        <w:rPr>
          <w:rFonts w:ascii="Arial" w:hAnsi="Arial" w:cs="Arial"/>
          <w:b/>
          <w:bCs/>
          <w:i/>
          <w:szCs w:val="24"/>
          <w:lang w:eastAsia="es-ES_tradnl"/>
        </w:rPr>
        <w:t>ocumentos licitatorios</w:t>
      </w:r>
      <w:r w:rsidR="00C25B45" w:rsidRPr="002C0849">
        <w:rPr>
          <w:rFonts w:ascii="Arial" w:hAnsi="Arial" w:cs="Arial"/>
          <w:b/>
          <w:bCs/>
          <w:i/>
          <w:szCs w:val="24"/>
          <w:lang w:eastAsia="es-ES_tradnl"/>
        </w:rPr>
        <w:t xml:space="preserve"> y contratos de obra, bienes y servicios</w:t>
      </w:r>
      <w:r w:rsidR="0001081F" w:rsidRPr="002C0849">
        <w:rPr>
          <w:rFonts w:ascii="Arial" w:hAnsi="Arial" w:cs="Arial"/>
          <w:b/>
          <w:bCs/>
          <w:szCs w:val="24"/>
          <w:lang w:eastAsia="es-ES_tradnl"/>
        </w:rPr>
        <w:t>.</w:t>
      </w:r>
      <w:r w:rsidR="00DB7D9F" w:rsidRPr="002C0849">
        <w:rPr>
          <w:rFonts w:ascii="Arial" w:hAnsi="Arial" w:cs="Arial"/>
          <w:bCs/>
          <w:szCs w:val="24"/>
          <w:lang w:eastAsia="es-ES_tradnl"/>
        </w:rPr>
        <w:t xml:space="preserve"> </w:t>
      </w:r>
      <w:r w:rsidR="0001081F" w:rsidRPr="002C0849">
        <w:rPr>
          <w:rFonts w:ascii="Arial" w:hAnsi="Arial" w:cs="Arial"/>
          <w:bCs/>
          <w:szCs w:val="24"/>
          <w:lang w:eastAsia="es-ES_tradnl"/>
        </w:rPr>
        <w:t xml:space="preserve">Disposiciones especiales para asegurar calidad </w:t>
      </w:r>
      <w:r w:rsidR="00C16FFB" w:rsidRPr="002C0849">
        <w:rPr>
          <w:rFonts w:ascii="Arial" w:hAnsi="Arial" w:cs="Arial"/>
          <w:bCs/>
          <w:szCs w:val="24"/>
          <w:lang w:eastAsia="es-ES_tradnl"/>
        </w:rPr>
        <w:t>técnic</w:t>
      </w:r>
      <w:r w:rsidR="00DB7D9F" w:rsidRPr="002C0849">
        <w:rPr>
          <w:rFonts w:ascii="Arial" w:hAnsi="Arial" w:cs="Arial"/>
          <w:bCs/>
          <w:szCs w:val="24"/>
          <w:lang w:eastAsia="es-ES_tradnl"/>
        </w:rPr>
        <w:t>a</w:t>
      </w:r>
      <w:r w:rsidR="00C16FFB" w:rsidRPr="002C0849">
        <w:rPr>
          <w:rFonts w:ascii="Arial" w:hAnsi="Arial" w:cs="Arial"/>
          <w:bCs/>
          <w:szCs w:val="24"/>
          <w:lang w:eastAsia="es-ES_tradnl"/>
        </w:rPr>
        <w:t xml:space="preserve">, </w:t>
      </w:r>
      <w:r w:rsidR="00DB7D9F" w:rsidRPr="002C0849">
        <w:rPr>
          <w:rFonts w:ascii="Arial" w:hAnsi="Arial" w:cs="Arial"/>
          <w:bCs/>
          <w:szCs w:val="24"/>
          <w:lang w:eastAsia="es-ES_tradnl"/>
        </w:rPr>
        <w:t>eficiencia administrativa, gestión por resultados</w:t>
      </w:r>
      <w:r w:rsidR="0001081F" w:rsidRPr="002C0849">
        <w:rPr>
          <w:rFonts w:ascii="Arial" w:hAnsi="Arial" w:cs="Arial"/>
          <w:bCs/>
          <w:szCs w:val="24"/>
          <w:lang w:eastAsia="es-ES_tradnl"/>
        </w:rPr>
        <w:t xml:space="preserve"> y control del plazo</w:t>
      </w:r>
      <w:r w:rsidR="00DB7D9F" w:rsidRPr="002C0849">
        <w:rPr>
          <w:rFonts w:ascii="Arial" w:hAnsi="Arial" w:cs="Arial"/>
          <w:bCs/>
          <w:szCs w:val="24"/>
          <w:lang w:eastAsia="es-ES_tradnl"/>
        </w:rPr>
        <w:t xml:space="preserve">, en </w:t>
      </w:r>
      <w:r w:rsidR="0001081F" w:rsidRPr="002C0849">
        <w:rPr>
          <w:rFonts w:ascii="Arial" w:hAnsi="Arial" w:cs="Arial"/>
          <w:bCs/>
          <w:szCs w:val="24"/>
          <w:lang w:eastAsia="es-ES_tradnl"/>
        </w:rPr>
        <w:t xml:space="preserve">todas </w:t>
      </w:r>
      <w:r w:rsidR="00DB7D9F" w:rsidRPr="002C0849">
        <w:rPr>
          <w:rFonts w:ascii="Arial" w:hAnsi="Arial" w:cs="Arial"/>
          <w:bCs/>
          <w:szCs w:val="24"/>
          <w:lang w:eastAsia="es-ES_tradnl"/>
        </w:rPr>
        <w:t>las adquisiciones del programa.</w:t>
      </w:r>
    </w:p>
    <w:p w14:paraId="3D04E8E6" w14:textId="07DEFD61" w:rsidR="001031E6" w:rsidRPr="002C0849" w:rsidRDefault="00DE55F6" w:rsidP="003771B4">
      <w:pPr>
        <w:pStyle w:val="Paragraph"/>
        <w:numPr>
          <w:ilvl w:val="0"/>
          <w:numId w:val="8"/>
        </w:numPr>
        <w:ind w:left="1260"/>
        <w:rPr>
          <w:rFonts w:ascii="Arial" w:hAnsi="Arial" w:cs="Arial"/>
          <w:bCs/>
          <w:szCs w:val="24"/>
          <w:lang w:eastAsia="es-ES_tradnl"/>
        </w:rPr>
      </w:pPr>
      <w:r w:rsidRPr="002C0849">
        <w:rPr>
          <w:rFonts w:ascii="Arial" w:hAnsi="Arial" w:cs="Arial"/>
          <w:bCs/>
          <w:szCs w:val="24"/>
          <w:lang w:eastAsia="es-ES_tradnl"/>
        </w:rPr>
        <w:lastRenderedPageBreak/>
        <w:t>A nivel de</w:t>
      </w:r>
      <w:r w:rsidR="00A64829" w:rsidRPr="002C0849">
        <w:rPr>
          <w:rFonts w:ascii="Arial" w:hAnsi="Arial" w:cs="Arial"/>
          <w:bCs/>
          <w:szCs w:val="24"/>
          <w:lang w:eastAsia="es-ES_tradnl"/>
        </w:rPr>
        <w:t xml:space="preserve"> actividades de apoyo al </w:t>
      </w:r>
      <w:r w:rsidR="00EE5172" w:rsidRPr="002C0849">
        <w:rPr>
          <w:rFonts w:ascii="Arial" w:hAnsi="Arial" w:cs="Arial"/>
          <w:b/>
          <w:bCs/>
          <w:i/>
          <w:szCs w:val="24"/>
          <w:lang w:eastAsia="es-ES_tradnl"/>
        </w:rPr>
        <w:t>Desarrollo de capacidades</w:t>
      </w:r>
      <w:r w:rsidR="00DB7D9F" w:rsidRPr="002C0849">
        <w:rPr>
          <w:rFonts w:ascii="Arial" w:hAnsi="Arial" w:cs="Arial"/>
          <w:bCs/>
          <w:szCs w:val="24"/>
          <w:lang w:eastAsia="es-ES_tradnl"/>
        </w:rPr>
        <w:t xml:space="preserve"> </w:t>
      </w:r>
      <w:r w:rsidR="00A64829" w:rsidRPr="002C0849">
        <w:rPr>
          <w:rFonts w:ascii="Arial" w:hAnsi="Arial" w:cs="Arial"/>
          <w:bCs/>
          <w:szCs w:val="24"/>
          <w:lang w:eastAsia="es-ES_tradnl"/>
        </w:rPr>
        <w:t>de</w:t>
      </w:r>
      <w:r w:rsidR="00DB7D9F" w:rsidRPr="002C0849">
        <w:rPr>
          <w:rFonts w:ascii="Arial" w:hAnsi="Arial" w:cs="Arial"/>
          <w:bCs/>
          <w:szCs w:val="24"/>
          <w:lang w:eastAsia="es-ES_tradnl"/>
        </w:rPr>
        <w:t xml:space="preserve"> la gestión de</w:t>
      </w:r>
      <w:r w:rsidR="009476A3" w:rsidRPr="002C0849">
        <w:rPr>
          <w:rFonts w:ascii="Arial" w:hAnsi="Arial" w:cs="Arial"/>
          <w:bCs/>
          <w:szCs w:val="24"/>
          <w:lang w:eastAsia="es-ES_tradnl"/>
        </w:rPr>
        <w:t xml:space="preserve">l </w:t>
      </w:r>
      <w:r w:rsidR="0001081F" w:rsidRPr="002C0849">
        <w:rPr>
          <w:rFonts w:ascii="Arial" w:hAnsi="Arial" w:cs="Arial"/>
          <w:bCs/>
          <w:szCs w:val="24"/>
          <w:lang w:eastAsia="es-ES_tradnl"/>
        </w:rPr>
        <w:t>O</w:t>
      </w:r>
      <w:r w:rsidR="009476A3" w:rsidRPr="002C0849">
        <w:rPr>
          <w:rFonts w:ascii="Arial" w:hAnsi="Arial" w:cs="Arial"/>
          <w:bCs/>
          <w:szCs w:val="24"/>
          <w:lang w:eastAsia="es-ES_tradnl"/>
        </w:rPr>
        <w:t xml:space="preserve">rganismo </w:t>
      </w:r>
      <w:r w:rsidR="0001081F" w:rsidRPr="002C0849">
        <w:rPr>
          <w:rFonts w:ascii="Arial" w:hAnsi="Arial" w:cs="Arial"/>
          <w:bCs/>
          <w:szCs w:val="24"/>
          <w:lang w:eastAsia="es-ES_tradnl"/>
        </w:rPr>
        <w:t>E</w:t>
      </w:r>
      <w:r w:rsidR="009476A3" w:rsidRPr="002C0849">
        <w:rPr>
          <w:rFonts w:ascii="Arial" w:hAnsi="Arial" w:cs="Arial"/>
          <w:bCs/>
          <w:szCs w:val="24"/>
          <w:lang w:eastAsia="es-ES_tradnl"/>
        </w:rPr>
        <w:t>jecutor</w:t>
      </w:r>
      <w:r w:rsidR="00263CB8" w:rsidRPr="002C0849">
        <w:rPr>
          <w:rStyle w:val="FootnoteReference"/>
          <w:rFonts w:ascii="Arial" w:hAnsi="Arial" w:cs="Arial"/>
          <w:bCs/>
          <w:szCs w:val="24"/>
          <w:lang w:eastAsia="es-ES_tradnl"/>
        </w:rPr>
        <w:footnoteReference w:id="17"/>
      </w:r>
    </w:p>
    <w:p w14:paraId="71848293" w14:textId="77777777" w:rsidR="00B52BC0" w:rsidRPr="002C0849" w:rsidRDefault="00B52BC0" w:rsidP="003771B4">
      <w:pPr>
        <w:pStyle w:val="Paragraph"/>
        <w:tabs>
          <w:tab w:val="clear" w:pos="720"/>
        </w:tabs>
        <w:rPr>
          <w:rFonts w:ascii="Arial" w:hAnsi="Arial" w:cs="Arial"/>
        </w:rPr>
      </w:pPr>
    </w:p>
    <w:p w14:paraId="0392328C" w14:textId="77777777" w:rsidR="00A35745" w:rsidRPr="002C0849" w:rsidRDefault="00A35745" w:rsidP="00344378">
      <w:pPr>
        <w:pStyle w:val="ListParagraph"/>
        <w:numPr>
          <w:ilvl w:val="1"/>
          <w:numId w:val="2"/>
        </w:numPr>
        <w:ind w:left="720" w:hanging="720"/>
        <w:rPr>
          <w:rFonts w:ascii="Arial" w:hAnsi="Arial" w:cs="Arial"/>
          <w:b/>
        </w:rPr>
      </w:pPr>
      <w:r w:rsidRPr="002C0849">
        <w:rPr>
          <w:rFonts w:ascii="Arial" w:hAnsi="Arial" w:cs="Arial"/>
          <w:b/>
        </w:rPr>
        <w:t>Estructura</w:t>
      </w:r>
      <w:r w:rsidR="00870B53" w:rsidRPr="002C0849">
        <w:rPr>
          <w:rFonts w:ascii="Arial" w:hAnsi="Arial" w:cs="Arial"/>
          <w:b/>
        </w:rPr>
        <w:t xml:space="preserve"> funcional </w:t>
      </w:r>
    </w:p>
    <w:p w14:paraId="1AA9E321" w14:textId="77777777" w:rsidR="00A2012C" w:rsidRPr="002C0849" w:rsidRDefault="00A2012C" w:rsidP="00A2012C">
      <w:pPr>
        <w:pStyle w:val="ListParagraph"/>
        <w:ind w:left="0"/>
        <w:rPr>
          <w:rFonts w:ascii="Arial" w:hAnsi="Arial" w:cs="Arial"/>
          <w:sz w:val="22"/>
          <w:szCs w:val="22"/>
        </w:rPr>
      </w:pPr>
    </w:p>
    <w:p w14:paraId="027B1A4C" w14:textId="446B68A6" w:rsidR="002E4AF0" w:rsidRPr="002C0849" w:rsidRDefault="00025E16" w:rsidP="002B3C71">
      <w:pPr>
        <w:pStyle w:val="ListParagraph"/>
        <w:ind w:left="0"/>
        <w:jc w:val="both"/>
        <w:rPr>
          <w:rFonts w:ascii="Arial" w:hAnsi="Arial" w:cs="Arial"/>
        </w:rPr>
      </w:pPr>
      <w:r w:rsidRPr="002C0849">
        <w:rPr>
          <w:rFonts w:ascii="Arial" w:hAnsi="Arial" w:cs="Arial"/>
        </w:rPr>
        <w:t>C</w:t>
      </w:r>
      <w:r w:rsidR="00A2012C" w:rsidRPr="002C0849">
        <w:rPr>
          <w:rFonts w:ascii="Arial" w:hAnsi="Arial" w:cs="Arial"/>
        </w:rPr>
        <w:t xml:space="preserve">on </w:t>
      </w:r>
      <w:r w:rsidR="008E762C" w:rsidRPr="002C0849">
        <w:rPr>
          <w:rFonts w:ascii="Arial" w:hAnsi="Arial" w:cs="Arial"/>
        </w:rPr>
        <w:t xml:space="preserve">el </w:t>
      </w:r>
      <w:r w:rsidR="00A2012C" w:rsidRPr="002C0849">
        <w:rPr>
          <w:rFonts w:ascii="Arial" w:hAnsi="Arial" w:cs="Arial"/>
        </w:rPr>
        <w:t xml:space="preserve">objetivo de </w:t>
      </w:r>
      <w:r w:rsidR="008F7B9D" w:rsidRPr="002C0849">
        <w:rPr>
          <w:rFonts w:ascii="Arial" w:hAnsi="Arial" w:cs="Arial"/>
        </w:rPr>
        <w:t xml:space="preserve">asegurar la capacidad de gestión del equipo que </w:t>
      </w:r>
      <w:r w:rsidR="009A2FBA" w:rsidRPr="002C0849">
        <w:rPr>
          <w:rFonts w:ascii="Arial" w:hAnsi="Arial" w:cs="Arial"/>
        </w:rPr>
        <w:t>tendrá funciones de apoyo especializado a</w:t>
      </w:r>
      <w:r w:rsidRPr="002C0849">
        <w:rPr>
          <w:rFonts w:ascii="Arial" w:hAnsi="Arial" w:cs="Arial"/>
        </w:rPr>
        <w:t xml:space="preserve"> </w:t>
      </w:r>
      <w:r w:rsidR="008F7B9D" w:rsidRPr="002C0849">
        <w:rPr>
          <w:rFonts w:ascii="Arial" w:hAnsi="Arial" w:cs="Arial"/>
        </w:rPr>
        <w:t xml:space="preserve">la autoridad ejecutora del </w:t>
      </w:r>
      <w:r w:rsidR="00A2012C" w:rsidRPr="002C0849">
        <w:rPr>
          <w:rFonts w:ascii="Arial" w:hAnsi="Arial" w:cs="Arial"/>
        </w:rPr>
        <w:t>P</w:t>
      </w:r>
      <w:r w:rsidR="008F7B9D" w:rsidRPr="002C0849">
        <w:rPr>
          <w:rFonts w:ascii="Arial" w:hAnsi="Arial" w:cs="Arial"/>
        </w:rPr>
        <w:t>rograma, se requiere la de</w:t>
      </w:r>
      <w:r w:rsidR="00F3145D" w:rsidRPr="002C0849">
        <w:rPr>
          <w:rFonts w:ascii="Arial" w:hAnsi="Arial" w:cs="Arial"/>
        </w:rPr>
        <w:t>finición de mecanismos eficientes de coordinación</w:t>
      </w:r>
      <w:r w:rsidR="00A2012C" w:rsidRPr="002C0849">
        <w:rPr>
          <w:rFonts w:ascii="Arial" w:hAnsi="Arial" w:cs="Arial"/>
        </w:rPr>
        <w:t xml:space="preserve"> directa de dicho equipo, </w:t>
      </w:r>
      <w:r w:rsidR="00F3145D" w:rsidRPr="002C0849">
        <w:rPr>
          <w:rFonts w:ascii="Arial" w:hAnsi="Arial" w:cs="Arial"/>
        </w:rPr>
        <w:t>con</w:t>
      </w:r>
      <w:r w:rsidR="00A2012C" w:rsidRPr="002C0849">
        <w:rPr>
          <w:rFonts w:ascii="Arial" w:hAnsi="Arial" w:cs="Arial"/>
        </w:rPr>
        <w:t xml:space="preserve"> la máxima autoridad del Organismo Ejecutor del Programa, definido como el CIV, tal como se indicó en los lineamientos generales para el esquema de ejecución del Programa.</w:t>
      </w:r>
      <w:r w:rsidR="008F7B9D" w:rsidRPr="002C0849">
        <w:rPr>
          <w:rFonts w:ascii="Arial" w:hAnsi="Arial" w:cs="Arial"/>
        </w:rPr>
        <w:t xml:space="preserve"> </w:t>
      </w:r>
    </w:p>
    <w:p w14:paraId="47AC76A7" w14:textId="77777777" w:rsidR="002E4AF0" w:rsidRPr="002C0849" w:rsidRDefault="002E4AF0" w:rsidP="002B3C71">
      <w:pPr>
        <w:pStyle w:val="ListParagraph"/>
        <w:ind w:left="0"/>
        <w:jc w:val="both"/>
        <w:rPr>
          <w:rFonts w:ascii="Arial" w:hAnsi="Arial" w:cs="Arial"/>
        </w:rPr>
      </w:pPr>
    </w:p>
    <w:p w14:paraId="3E50C27B" w14:textId="77777777" w:rsidR="00025E16" w:rsidRPr="002C0849" w:rsidRDefault="00A2012C" w:rsidP="002B3C71">
      <w:pPr>
        <w:pStyle w:val="ListParagraph"/>
        <w:ind w:left="0"/>
        <w:jc w:val="both"/>
        <w:rPr>
          <w:rFonts w:ascii="Arial" w:hAnsi="Arial" w:cs="Arial"/>
          <w:sz w:val="22"/>
          <w:szCs w:val="22"/>
        </w:rPr>
      </w:pPr>
      <w:r w:rsidRPr="002C0849">
        <w:rPr>
          <w:rFonts w:ascii="Arial" w:hAnsi="Arial" w:cs="Arial"/>
        </w:rPr>
        <w:t xml:space="preserve">En cumplimiento de dichos lineamientos, la definición de la estructura funcional del esquema de </w:t>
      </w:r>
      <w:r w:rsidR="00AF0D2F" w:rsidRPr="002C0849">
        <w:rPr>
          <w:rFonts w:ascii="Arial" w:hAnsi="Arial" w:cs="Arial"/>
        </w:rPr>
        <w:t>ejecución</w:t>
      </w:r>
      <w:r w:rsidRPr="002C0849">
        <w:rPr>
          <w:rFonts w:ascii="Arial" w:hAnsi="Arial" w:cs="Arial"/>
        </w:rPr>
        <w:t xml:space="preserve"> se basa en </w:t>
      </w:r>
      <w:r w:rsidR="006A4462" w:rsidRPr="002C0849">
        <w:rPr>
          <w:rFonts w:ascii="Arial" w:hAnsi="Arial" w:cs="Arial"/>
        </w:rPr>
        <w:t>dar operatividad</w:t>
      </w:r>
      <w:r w:rsidR="00025E16" w:rsidRPr="002C0849">
        <w:rPr>
          <w:rFonts w:ascii="Arial" w:hAnsi="Arial" w:cs="Arial"/>
        </w:rPr>
        <w:t xml:space="preserve">, </w:t>
      </w:r>
      <w:r w:rsidR="006A4462" w:rsidRPr="002C0849">
        <w:rPr>
          <w:rFonts w:ascii="Arial" w:hAnsi="Arial" w:cs="Arial"/>
        </w:rPr>
        <w:t>a c</w:t>
      </w:r>
      <w:r w:rsidR="00F72EF6" w:rsidRPr="002C0849">
        <w:rPr>
          <w:rFonts w:ascii="Arial" w:hAnsi="Arial" w:cs="Arial"/>
        </w:rPr>
        <w:t>uatro áreas estratégicas</w:t>
      </w:r>
      <w:r w:rsidR="006A4462" w:rsidRPr="002C0849">
        <w:rPr>
          <w:rFonts w:ascii="Arial" w:hAnsi="Arial" w:cs="Arial"/>
        </w:rPr>
        <w:t>;</w:t>
      </w:r>
      <w:r w:rsidR="00F72EF6" w:rsidRPr="002C0849">
        <w:rPr>
          <w:rFonts w:ascii="Arial" w:hAnsi="Arial" w:cs="Arial"/>
        </w:rPr>
        <w:t xml:space="preserve"> técnica, adquisiciones, financiera y jurídica, las cuales están directamente asociadas con los procesos críticos que más contribuirán al logro de los objetivos del programa</w:t>
      </w:r>
      <w:r w:rsidR="002B3C71" w:rsidRPr="002C0849">
        <w:rPr>
          <w:rStyle w:val="FootnoteReference"/>
          <w:rFonts w:ascii="Arial" w:hAnsi="Arial" w:cs="Arial"/>
          <w:sz w:val="22"/>
          <w:szCs w:val="22"/>
        </w:rPr>
        <w:footnoteReference w:id="18"/>
      </w:r>
      <w:r w:rsidR="00F72EF6" w:rsidRPr="002C0849">
        <w:rPr>
          <w:rFonts w:ascii="Arial" w:hAnsi="Arial" w:cs="Arial"/>
          <w:sz w:val="22"/>
          <w:szCs w:val="22"/>
        </w:rPr>
        <w:t xml:space="preserve">. </w:t>
      </w:r>
    </w:p>
    <w:p w14:paraId="3B41C30C" w14:textId="77777777" w:rsidR="003A13A7" w:rsidRPr="002C0849" w:rsidRDefault="003A13A7" w:rsidP="00AD0BD1">
      <w:pPr>
        <w:pStyle w:val="ListParagraph"/>
        <w:ind w:left="0"/>
        <w:jc w:val="both"/>
        <w:rPr>
          <w:rFonts w:ascii="Arial" w:hAnsi="Arial" w:cs="Arial"/>
          <w:sz w:val="22"/>
          <w:szCs w:val="22"/>
        </w:rPr>
      </w:pPr>
    </w:p>
    <w:p w14:paraId="64E47F72" w14:textId="679A7B06" w:rsidR="00AD0BD1" w:rsidRPr="002C0849" w:rsidRDefault="00025E16" w:rsidP="00AD0BD1">
      <w:pPr>
        <w:pStyle w:val="ListParagraph"/>
        <w:ind w:left="0"/>
        <w:jc w:val="both"/>
        <w:rPr>
          <w:rFonts w:ascii="Arial" w:hAnsi="Arial" w:cs="Arial"/>
          <w:sz w:val="22"/>
          <w:szCs w:val="22"/>
        </w:rPr>
      </w:pPr>
      <w:r w:rsidRPr="002C0849">
        <w:rPr>
          <w:rFonts w:ascii="Arial" w:hAnsi="Arial" w:cs="Arial"/>
          <w:sz w:val="22"/>
          <w:szCs w:val="22"/>
        </w:rPr>
        <w:t xml:space="preserve">Por otra parte, con el objetivo </w:t>
      </w:r>
      <w:r w:rsidR="00336750" w:rsidRPr="002C0849">
        <w:rPr>
          <w:rFonts w:ascii="Arial" w:hAnsi="Arial" w:cs="Arial"/>
          <w:sz w:val="22"/>
          <w:szCs w:val="22"/>
        </w:rPr>
        <w:t xml:space="preserve">de </w:t>
      </w:r>
      <w:r w:rsidRPr="002C0849">
        <w:rPr>
          <w:rFonts w:ascii="Arial" w:hAnsi="Arial" w:cs="Arial"/>
          <w:sz w:val="22"/>
          <w:szCs w:val="22"/>
        </w:rPr>
        <w:t xml:space="preserve">asegurar que en dicha estructura funcional se logra la unión de autoridad en la toma de decisiones y responsabilidad administrativa, </w:t>
      </w:r>
      <w:r w:rsidR="00B5358E" w:rsidRPr="002C0849">
        <w:rPr>
          <w:rFonts w:ascii="Arial" w:hAnsi="Arial" w:cs="Arial"/>
          <w:sz w:val="22"/>
          <w:szCs w:val="22"/>
        </w:rPr>
        <w:t xml:space="preserve">como </w:t>
      </w:r>
      <w:r w:rsidRPr="002C0849">
        <w:rPr>
          <w:rFonts w:ascii="Arial" w:hAnsi="Arial" w:cs="Arial"/>
          <w:sz w:val="22"/>
          <w:szCs w:val="22"/>
        </w:rPr>
        <w:t>establecid</w:t>
      </w:r>
      <w:r w:rsidR="00B5358E" w:rsidRPr="002C0849">
        <w:rPr>
          <w:rFonts w:ascii="Arial" w:hAnsi="Arial" w:cs="Arial"/>
          <w:sz w:val="22"/>
          <w:szCs w:val="22"/>
        </w:rPr>
        <w:t>o</w:t>
      </w:r>
      <w:r w:rsidRPr="002C0849">
        <w:rPr>
          <w:rFonts w:ascii="Arial" w:hAnsi="Arial" w:cs="Arial"/>
          <w:sz w:val="22"/>
          <w:szCs w:val="22"/>
        </w:rPr>
        <w:t xml:space="preserve"> en los lineamientos generales del esquema de ejecución, se requiere </w:t>
      </w:r>
      <w:r w:rsidR="00F02462" w:rsidRPr="002C0849">
        <w:rPr>
          <w:rFonts w:ascii="Arial" w:hAnsi="Arial" w:cs="Arial"/>
          <w:sz w:val="22"/>
          <w:szCs w:val="22"/>
        </w:rPr>
        <w:t xml:space="preserve">la </w:t>
      </w:r>
      <w:r w:rsidR="00042A4C" w:rsidRPr="002C0849">
        <w:rPr>
          <w:rFonts w:ascii="Arial" w:hAnsi="Arial" w:cs="Arial"/>
          <w:sz w:val="22"/>
          <w:szCs w:val="22"/>
        </w:rPr>
        <w:t>designación</w:t>
      </w:r>
      <w:r w:rsidR="00F02462" w:rsidRPr="002C0849">
        <w:rPr>
          <w:rFonts w:ascii="Arial" w:hAnsi="Arial" w:cs="Arial"/>
          <w:sz w:val="22"/>
          <w:szCs w:val="22"/>
        </w:rPr>
        <w:t xml:space="preserve"> de</w:t>
      </w:r>
      <w:r w:rsidR="00AD0BD1" w:rsidRPr="002C0849">
        <w:rPr>
          <w:rFonts w:ascii="Arial" w:hAnsi="Arial" w:cs="Arial"/>
          <w:sz w:val="22"/>
          <w:szCs w:val="22"/>
        </w:rPr>
        <w:t>:</w:t>
      </w:r>
      <w:r w:rsidR="00F02462" w:rsidRPr="002C0849">
        <w:rPr>
          <w:rFonts w:ascii="Arial" w:hAnsi="Arial" w:cs="Arial"/>
          <w:sz w:val="22"/>
          <w:szCs w:val="22"/>
        </w:rPr>
        <w:t xml:space="preserve"> </w:t>
      </w:r>
    </w:p>
    <w:p w14:paraId="2CFA1B52" w14:textId="77777777" w:rsidR="00AD0BD1" w:rsidRPr="002C0849" w:rsidRDefault="00AD0BD1" w:rsidP="00AD0BD1">
      <w:pPr>
        <w:pStyle w:val="ListParagraph"/>
        <w:ind w:left="0"/>
        <w:jc w:val="both"/>
        <w:rPr>
          <w:rFonts w:ascii="Arial" w:hAnsi="Arial" w:cs="Arial"/>
          <w:sz w:val="22"/>
          <w:szCs w:val="22"/>
        </w:rPr>
      </w:pPr>
    </w:p>
    <w:p w14:paraId="11F6E9A4" w14:textId="43914603" w:rsidR="001D2381" w:rsidRPr="002C0849" w:rsidRDefault="00AD0BD1" w:rsidP="00AD0BD1">
      <w:pPr>
        <w:pStyle w:val="ListParagraph"/>
        <w:ind w:left="0"/>
        <w:jc w:val="both"/>
        <w:rPr>
          <w:rFonts w:ascii="Arial" w:hAnsi="Arial" w:cs="Arial"/>
          <w:b/>
          <w:sz w:val="22"/>
          <w:szCs w:val="22"/>
        </w:rPr>
      </w:pPr>
      <w:r w:rsidRPr="002C0849">
        <w:rPr>
          <w:rFonts w:ascii="Arial" w:hAnsi="Arial" w:cs="Arial"/>
          <w:b/>
          <w:sz w:val="22"/>
          <w:szCs w:val="22"/>
        </w:rPr>
        <w:t>Un</w:t>
      </w:r>
      <w:r w:rsidR="00F02462" w:rsidRPr="002C0849">
        <w:rPr>
          <w:rFonts w:ascii="Arial" w:hAnsi="Arial" w:cs="Arial"/>
          <w:b/>
          <w:sz w:val="22"/>
          <w:szCs w:val="22"/>
        </w:rPr>
        <w:t>a Unidad Coordinadora de Programa BID al interior del Organismo Ejecutor, con</w:t>
      </w:r>
      <w:r w:rsidR="00042A4C" w:rsidRPr="002C0849">
        <w:rPr>
          <w:rFonts w:ascii="Arial" w:hAnsi="Arial" w:cs="Arial"/>
          <w:b/>
          <w:sz w:val="22"/>
          <w:szCs w:val="22"/>
        </w:rPr>
        <w:t xml:space="preserve"> </w:t>
      </w:r>
      <w:r w:rsidR="00042A4C" w:rsidRPr="002C0849">
        <w:rPr>
          <w:rFonts w:ascii="Arial" w:hAnsi="Arial" w:cs="Arial"/>
          <w:sz w:val="22"/>
          <w:szCs w:val="22"/>
        </w:rPr>
        <w:t>mecanismos de coordinación</w:t>
      </w:r>
      <w:r w:rsidR="00F02462" w:rsidRPr="002C0849">
        <w:rPr>
          <w:rFonts w:ascii="Arial" w:hAnsi="Arial" w:cs="Arial"/>
          <w:sz w:val="22"/>
          <w:szCs w:val="22"/>
        </w:rPr>
        <w:t xml:space="preserve"> directa </w:t>
      </w:r>
      <w:r w:rsidR="00042A4C" w:rsidRPr="002C0849">
        <w:rPr>
          <w:rFonts w:ascii="Arial" w:hAnsi="Arial" w:cs="Arial"/>
          <w:sz w:val="22"/>
          <w:szCs w:val="22"/>
        </w:rPr>
        <w:t xml:space="preserve">con </w:t>
      </w:r>
      <w:r w:rsidR="00F02462" w:rsidRPr="002C0849">
        <w:rPr>
          <w:rFonts w:ascii="Arial" w:hAnsi="Arial" w:cs="Arial"/>
          <w:sz w:val="22"/>
          <w:szCs w:val="22"/>
        </w:rPr>
        <w:t xml:space="preserve">el Ministro del CIV,  </w:t>
      </w:r>
      <w:r w:rsidR="00042A4C" w:rsidRPr="002C0849">
        <w:rPr>
          <w:rFonts w:ascii="Arial" w:hAnsi="Arial" w:cs="Arial"/>
          <w:sz w:val="22"/>
          <w:szCs w:val="22"/>
        </w:rPr>
        <w:t xml:space="preserve">mecanismos de coordinación para la agilización de las </w:t>
      </w:r>
      <w:r w:rsidR="00F02462" w:rsidRPr="002C0849">
        <w:rPr>
          <w:rFonts w:ascii="Arial" w:hAnsi="Arial" w:cs="Arial"/>
          <w:sz w:val="22"/>
          <w:szCs w:val="22"/>
        </w:rPr>
        <w:t xml:space="preserve">funciones de los dos </w:t>
      </w:r>
      <w:r w:rsidR="00AF0D2F" w:rsidRPr="002C0849">
        <w:rPr>
          <w:rFonts w:ascii="Arial" w:hAnsi="Arial" w:cs="Arial"/>
          <w:sz w:val="22"/>
          <w:szCs w:val="22"/>
        </w:rPr>
        <w:t>viceministerios</w:t>
      </w:r>
      <w:r w:rsidR="00F02462" w:rsidRPr="002C0849">
        <w:rPr>
          <w:rFonts w:ascii="Arial" w:hAnsi="Arial" w:cs="Arial"/>
          <w:sz w:val="22"/>
          <w:szCs w:val="22"/>
        </w:rPr>
        <w:t xml:space="preserve"> de Infraestructura y</w:t>
      </w:r>
      <w:r w:rsidR="00F02462" w:rsidRPr="002C0849">
        <w:rPr>
          <w:rFonts w:ascii="Arial" w:hAnsi="Arial" w:cs="Arial"/>
          <w:b/>
          <w:sz w:val="22"/>
          <w:szCs w:val="22"/>
        </w:rPr>
        <w:t xml:space="preserve"> Administración y Finanzas del CIV, </w:t>
      </w:r>
      <w:r w:rsidR="00E76B0F" w:rsidRPr="002C0849">
        <w:rPr>
          <w:rFonts w:ascii="Arial" w:hAnsi="Arial" w:cs="Arial"/>
          <w:b/>
          <w:sz w:val="22"/>
          <w:szCs w:val="22"/>
        </w:rPr>
        <w:t>conformada por</w:t>
      </w:r>
      <w:r w:rsidR="00BA7D9C" w:rsidRPr="002C0849">
        <w:rPr>
          <w:rFonts w:ascii="Arial" w:hAnsi="Arial" w:cs="Arial"/>
          <w:b/>
          <w:sz w:val="22"/>
          <w:szCs w:val="22"/>
        </w:rPr>
        <w:t>:</w:t>
      </w:r>
      <w:r w:rsidR="00E76B0F" w:rsidRPr="002C0849">
        <w:rPr>
          <w:rFonts w:ascii="Arial" w:hAnsi="Arial" w:cs="Arial"/>
          <w:b/>
          <w:sz w:val="22"/>
          <w:szCs w:val="22"/>
        </w:rPr>
        <w:t xml:space="preserve"> un </w:t>
      </w:r>
      <w:r w:rsidR="00042A4C" w:rsidRPr="002C0849">
        <w:rPr>
          <w:rFonts w:ascii="Arial" w:hAnsi="Arial" w:cs="Arial"/>
          <w:b/>
          <w:sz w:val="22"/>
          <w:szCs w:val="22"/>
        </w:rPr>
        <w:t>Coordinador</w:t>
      </w:r>
      <w:r w:rsidR="00E76B0F" w:rsidRPr="002C0849">
        <w:rPr>
          <w:rFonts w:ascii="Arial" w:hAnsi="Arial" w:cs="Arial"/>
          <w:b/>
          <w:sz w:val="22"/>
          <w:szCs w:val="22"/>
        </w:rPr>
        <w:t>(a), y,</w:t>
      </w:r>
      <w:r w:rsidR="00042A4C" w:rsidRPr="002C0849">
        <w:rPr>
          <w:rFonts w:ascii="Arial" w:hAnsi="Arial" w:cs="Arial"/>
          <w:b/>
          <w:sz w:val="22"/>
          <w:szCs w:val="22"/>
        </w:rPr>
        <w:t xml:space="preserve"> dotada de personal, competencias, atribuciones y autonomía necesarios para el desarrollo de funciones, así como el acompañamiento, asesoría y capacitación</w:t>
      </w:r>
      <w:r w:rsidR="00E76B0F" w:rsidRPr="002C0849">
        <w:rPr>
          <w:rFonts w:ascii="Arial" w:hAnsi="Arial" w:cs="Arial"/>
          <w:b/>
          <w:sz w:val="22"/>
          <w:szCs w:val="22"/>
        </w:rPr>
        <w:t xml:space="preserve"> </w:t>
      </w:r>
      <w:r w:rsidR="00042A4C" w:rsidRPr="002C0849">
        <w:rPr>
          <w:rFonts w:ascii="Arial" w:hAnsi="Arial" w:cs="Arial"/>
          <w:b/>
          <w:sz w:val="22"/>
          <w:szCs w:val="22"/>
        </w:rPr>
        <w:t xml:space="preserve">en </w:t>
      </w:r>
      <w:r w:rsidRPr="002C0849">
        <w:rPr>
          <w:rFonts w:ascii="Arial" w:hAnsi="Arial" w:cs="Arial"/>
          <w:b/>
          <w:sz w:val="22"/>
          <w:szCs w:val="22"/>
        </w:rPr>
        <w:t>c</w:t>
      </w:r>
      <w:r w:rsidR="00E76B0F" w:rsidRPr="002C0849">
        <w:rPr>
          <w:rFonts w:ascii="Arial" w:hAnsi="Arial" w:cs="Arial"/>
          <w:b/>
          <w:sz w:val="22"/>
          <w:szCs w:val="22"/>
        </w:rPr>
        <w:t xml:space="preserve">uatro </w:t>
      </w:r>
      <w:r w:rsidR="00AF0D2F" w:rsidRPr="002C0849">
        <w:rPr>
          <w:rFonts w:ascii="Arial" w:hAnsi="Arial" w:cs="Arial"/>
          <w:b/>
          <w:sz w:val="22"/>
          <w:szCs w:val="22"/>
        </w:rPr>
        <w:t>Áreas</w:t>
      </w:r>
      <w:r w:rsidR="00E76B0F" w:rsidRPr="002C0849">
        <w:rPr>
          <w:rFonts w:ascii="Arial" w:hAnsi="Arial" w:cs="Arial"/>
          <w:b/>
          <w:sz w:val="22"/>
          <w:szCs w:val="22"/>
        </w:rPr>
        <w:t xml:space="preserve"> </w:t>
      </w:r>
      <w:r w:rsidRPr="002C0849">
        <w:rPr>
          <w:rFonts w:ascii="Arial" w:hAnsi="Arial" w:cs="Arial"/>
          <w:b/>
          <w:sz w:val="22"/>
          <w:szCs w:val="22"/>
        </w:rPr>
        <w:t>F</w:t>
      </w:r>
      <w:r w:rsidR="00E76B0F" w:rsidRPr="002C0849">
        <w:rPr>
          <w:rFonts w:ascii="Arial" w:hAnsi="Arial" w:cs="Arial"/>
          <w:b/>
          <w:sz w:val="22"/>
          <w:szCs w:val="22"/>
        </w:rPr>
        <w:t xml:space="preserve">uncionales </w:t>
      </w:r>
      <w:r w:rsidRPr="002C0849">
        <w:rPr>
          <w:rFonts w:ascii="Arial" w:hAnsi="Arial" w:cs="Arial"/>
          <w:b/>
          <w:sz w:val="22"/>
          <w:szCs w:val="22"/>
        </w:rPr>
        <w:t>E</w:t>
      </w:r>
      <w:r w:rsidR="00E76B0F" w:rsidRPr="002C0849">
        <w:rPr>
          <w:rFonts w:ascii="Arial" w:hAnsi="Arial" w:cs="Arial"/>
          <w:b/>
          <w:sz w:val="22"/>
          <w:szCs w:val="22"/>
        </w:rPr>
        <w:t xml:space="preserve">specializadas en los sectores técnico, adquisiciones, financiero y </w:t>
      </w:r>
      <w:r w:rsidR="00BF38DB" w:rsidRPr="002C0849">
        <w:rPr>
          <w:rFonts w:ascii="Arial" w:hAnsi="Arial" w:cs="Arial"/>
          <w:b/>
          <w:sz w:val="22"/>
          <w:szCs w:val="22"/>
        </w:rPr>
        <w:t>socioambiental</w:t>
      </w:r>
      <w:r w:rsidR="00E76B0F" w:rsidRPr="002C0849">
        <w:rPr>
          <w:rFonts w:ascii="Arial" w:hAnsi="Arial" w:cs="Arial"/>
          <w:b/>
          <w:sz w:val="22"/>
          <w:szCs w:val="22"/>
        </w:rPr>
        <w:t>.</w:t>
      </w:r>
      <w:r w:rsidR="00735D76" w:rsidRPr="002C0849">
        <w:rPr>
          <w:rStyle w:val="FootnoteReference"/>
          <w:rFonts w:ascii="Arial" w:hAnsi="Arial" w:cs="Arial"/>
          <w:b/>
          <w:sz w:val="22"/>
          <w:szCs w:val="22"/>
        </w:rPr>
        <w:footnoteReference w:id="19"/>
      </w:r>
      <w:r w:rsidR="00BF38DB" w:rsidRPr="002C0849">
        <w:rPr>
          <w:rFonts w:ascii="Arial" w:hAnsi="Arial" w:cs="Arial"/>
          <w:sz w:val="22"/>
          <w:szCs w:val="22"/>
        </w:rPr>
        <w:t xml:space="preserve"> </w:t>
      </w:r>
      <w:r w:rsidR="00BF38DB" w:rsidRPr="002C0849">
        <w:rPr>
          <w:rFonts w:ascii="Arial" w:hAnsi="Arial" w:cs="Arial"/>
          <w:b/>
          <w:sz w:val="22"/>
          <w:szCs w:val="22"/>
        </w:rPr>
        <w:t xml:space="preserve">En cada área se contará con apoyo de un especialista responsable de los resultados del Área, y asesores operativos responsables de la gestión de dichos resultados, así como personal de apoyo logístico. Las </w:t>
      </w:r>
      <w:proofErr w:type="spellStart"/>
      <w:r w:rsidR="00BF38DB" w:rsidRPr="002C0849">
        <w:rPr>
          <w:rFonts w:ascii="Arial" w:hAnsi="Arial" w:cs="Arial"/>
          <w:b/>
          <w:sz w:val="22"/>
          <w:szCs w:val="22"/>
        </w:rPr>
        <w:t>Areas</w:t>
      </w:r>
      <w:proofErr w:type="spellEnd"/>
      <w:r w:rsidR="00BF38DB" w:rsidRPr="002C0849">
        <w:rPr>
          <w:rFonts w:ascii="Arial" w:hAnsi="Arial" w:cs="Arial"/>
          <w:b/>
          <w:sz w:val="22"/>
          <w:szCs w:val="22"/>
        </w:rPr>
        <w:t xml:space="preserve"> funcionales podrán contar con apoyo de otros especialistas expertos en cada área, a ser requeridos por demanda por el Coordinador(a). Así mismo un programa presupuestario clasificado como inversión dentro del presupuesto del CIV, desagregado de acuerdo con los componentes del cuadro de costos del contrato de préstamo, lo que permitirá identificar los recursos dentro de la estructura presupuestaria institucional en cada ejercicio fiscal.</w:t>
      </w:r>
    </w:p>
    <w:p w14:paraId="486DEBAE" w14:textId="77777777" w:rsidR="00042A4C" w:rsidRPr="002C0849" w:rsidRDefault="00042A4C" w:rsidP="00AD0BD1">
      <w:pPr>
        <w:pStyle w:val="ListParagraph"/>
        <w:ind w:left="0"/>
        <w:jc w:val="both"/>
        <w:rPr>
          <w:rFonts w:ascii="Arial" w:hAnsi="Arial" w:cs="Arial"/>
          <w:sz w:val="22"/>
          <w:szCs w:val="22"/>
        </w:rPr>
      </w:pPr>
    </w:p>
    <w:p w14:paraId="3BF74768" w14:textId="77777777" w:rsidR="001D2381" w:rsidRPr="002C0849" w:rsidRDefault="001D2381" w:rsidP="00AD0BD1">
      <w:pPr>
        <w:pStyle w:val="ListParagraph"/>
        <w:ind w:left="0"/>
        <w:jc w:val="both"/>
        <w:rPr>
          <w:rFonts w:ascii="Arial" w:hAnsi="Arial" w:cs="Arial"/>
          <w:sz w:val="22"/>
          <w:szCs w:val="22"/>
        </w:rPr>
      </w:pPr>
    </w:p>
    <w:p w14:paraId="187B286A" w14:textId="706B7757" w:rsidR="00EA7756" w:rsidRPr="002C0849" w:rsidRDefault="00AC66C9" w:rsidP="00AD0BD1">
      <w:pPr>
        <w:pStyle w:val="ListParagraph"/>
        <w:ind w:left="0"/>
        <w:jc w:val="both"/>
        <w:rPr>
          <w:rFonts w:ascii="Arial" w:hAnsi="Arial" w:cs="Arial"/>
        </w:rPr>
      </w:pPr>
      <w:r w:rsidRPr="002C0849">
        <w:rPr>
          <w:rFonts w:ascii="Arial" w:hAnsi="Arial" w:cs="Arial"/>
          <w:sz w:val="22"/>
          <w:szCs w:val="22"/>
        </w:rPr>
        <w:t xml:space="preserve">En la siguiente figura se indica la estructura funcional que servirá de apoyo al trabajo de la Unidad </w:t>
      </w:r>
      <w:r w:rsidR="00E92269">
        <w:rPr>
          <w:rFonts w:ascii="Arial" w:hAnsi="Arial" w:cs="Arial"/>
          <w:sz w:val="22"/>
          <w:szCs w:val="22"/>
        </w:rPr>
        <w:t>Coordinadora</w:t>
      </w:r>
      <w:r w:rsidRPr="002C0849">
        <w:rPr>
          <w:rFonts w:ascii="Arial" w:hAnsi="Arial" w:cs="Arial"/>
          <w:sz w:val="22"/>
          <w:szCs w:val="22"/>
        </w:rPr>
        <w:t xml:space="preserve"> del Programa. Esta estructura simboliza las funciones específicas que ejecutará la Unidad para la implementación del programa y no representa la creación de una unidad administrativa nueva en el CIV.</w:t>
      </w:r>
    </w:p>
    <w:p w14:paraId="47CA36DC" w14:textId="77777777" w:rsidR="004F22FC" w:rsidRPr="002C0849" w:rsidRDefault="004F22FC" w:rsidP="004F22FC">
      <w:pPr>
        <w:rPr>
          <w:rFonts w:ascii="Arial" w:hAnsi="Arial" w:cs="Arial"/>
        </w:rPr>
      </w:pPr>
    </w:p>
    <w:p w14:paraId="33A77349" w14:textId="77777777" w:rsidR="00871416" w:rsidRPr="002C0849" w:rsidRDefault="008F7B9D" w:rsidP="008F7B9D">
      <w:pPr>
        <w:jc w:val="center"/>
        <w:rPr>
          <w:rFonts w:ascii="Arial" w:hAnsi="Arial" w:cs="Arial"/>
          <w:b/>
        </w:rPr>
      </w:pPr>
      <w:r w:rsidRPr="002C0849">
        <w:rPr>
          <w:rFonts w:ascii="Arial" w:hAnsi="Arial" w:cs="Arial"/>
          <w:b/>
        </w:rPr>
        <w:t>Figura 3.</w:t>
      </w:r>
      <w:r w:rsidR="0031784D" w:rsidRPr="002C0849">
        <w:rPr>
          <w:rFonts w:ascii="Arial" w:hAnsi="Arial" w:cs="Arial"/>
          <w:b/>
        </w:rPr>
        <w:t xml:space="preserve"> </w:t>
      </w:r>
    </w:p>
    <w:p w14:paraId="39FE776F" w14:textId="0472CE27" w:rsidR="008F7B9D" w:rsidRPr="002C0849" w:rsidRDefault="00AC66C9" w:rsidP="008F7B9D">
      <w:pPr>
        <w:jc w:val="center"/>
        <w:rPr>
          <w:rFonts w:ascii="Arial" w:hAnsi="Arial" w:cs="Arial"/>
          <w:b/>
        </w:rPr>
      </w:pPr>
      <w:r w:rsidRPr="002C0849">
        <w:rPr>
          <w:rFonts w:ascii="Arial" w:hAnsi="Arial" w:cs="Arial"/>
          <w:b/>
        </w:rPr>
        <w:t xml:space="preserve">Estructura Funcional de apoyo a la </w:t>
      </w:r>
      <w:r w:rsidR="008F7B9D" w:rsidRPr="002C0849">
        <w:rPr>
          <w:rFonts w:ascii="Arial" w:hAnsi="Arial" w:cs="Arial"/>
          <w:b/>
        </w:rPr>
        <w:t>Unidad Coordinadora de Programa BID</w:t>
      </w:r>
    </w:p>
    <w:p w14:paraId="7238B4D6" w14:textId="77777777" w:rsidR="00EA7756" w:rsidRPr="002C0849" w:rsidRDefault="00EA7756" w:rsidP="004F22FC">
      <w:pPr>
        <w:rPr>
          <w:rFonts w:ascii="Arial" w:hAnsi="Arial" w:cs="Arial"/>
        </w:rPr>
      </w:pPr>
    </w:p>
    <w:p w14:paraId="047E7BF1" w14:textId="77777777" w:rsidR="004F22FC" w:rsidRPr="002C0849" w:rsidRDefault="00AC66C9" w:rsidP="004F22FC">
      <w:pPr>
        <w:rPr>
          <w:rFonts w:ascii="Arial" w:hAnsi="Arial" w:cs="Arial"/>
        </w:rPr>
      </w:pPr>
      <w:r w:rsidRPr="002C0849">
        <w:rPr>
          <w:rFonts w:ascii="Arial" w:hAnsi="Arial" w:cs="Arial"/>
          <w:noProof/>
        </w:rPr>
        <mc:AlternateContent>
          <mc:Choice Requires="wps">
            <w:drawing>
              <wp:anchor distT="0" distB="0" distL="114300" distR="114300" simplePos="0" relativeHeight="251658240" behindDoc="0" locked="0" layoutInCell="1" allowOverlap="1" wp14:anchorId="09D7C7B6" wp14:editId="36154857">
                <wp:simplePos x="0" y="0"/>
                <wp:positionH relativeFrom="margin">
                  <wp:posOffset>1685660</wp:posOffset>
                </wp:positionH>
                <wp:positionV relativeFrom="paragraph">
                  <wp:posOffset>1270</wp:posOffset>
                </wp:positionV>
                <wp:extent cx="3426460" cy="517525"/>
                <wp:effectExtent l="0" t="0" r="21590" b="415925"/>
                <wp:wrapNone/>
                <wp:docPr id="1" name="Callout: Line 1"/>
                <wp:cNvGraphicFramePr/>
                <a:graphic xmlns:a="http://schemas.openxmlformats.org/drawingml/2006/main">
                  <a:graphicData uri="http://schemas.microsoft.com/office/word/2010/wordprocessingShape">
                    <wps:wsp>
                      <wps:cNvSpPr/>
                      <wps:spPr>
                        <a:xfrm>
                          <a:off x="0" y="0"/>
                          <a:ext cx="3426460" cy="517525"/>
                        </a:xfrm>
                        <a:prstGeom prst="borderCallout1">
                          <a:avLst>
                            <a:gd name="adj1" fmla="val 108003"/>
                            <a:gd name="adj2" fmla="val 50039"/>
                            <a:gd name="adj3" fmla="val 174858"/>
                            <a:gd name="adj4" fmla="val 50000"/>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705DCDB" w14:textId="77777777" w:rsidR="00F925B6" w:rsidRPr="008F7B9D" w:rsidRDefault="00F925B6" w:rsidP="00625FC9">
                            <w:pPr>
                              <w:jc w:val="center"/>
                              <w:rPr>
                                <w:b/>
                                <w:sz w:val="18"/>
                                <w:szCs w:val="18"/>
                              </w:rPr>
                            </w:pPr>
                            <w:r w:rsidRPr="008F7B9D">
                              <w:rPr>
                                <w:b/>
                                <w:sz w:val="18"/>
                                <w:szCs w:val="18"/>
                              </w:rPr>
                              <w:t>Ministerio de Comunicaciones, Infraestructura y Vivienda - CIV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7C7B6"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Callout: Line 1" o:spid="_x0000_s1026" type="#_x0000_t47" style="position:absolute;margin-left:132.75pt;margin-top:.1pt;width:269.8pt;height:40.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" adj="10800,37769,10808,23329" fillcolor="#4472c4 [3204]" strokecolor="#1f3763 [1604]" strokeweight="1pt">
                <v:textbox>
                  <w:txbxContent>
                    <w:p w14:paraId="2705DCDB" w14:textId="77777777" w:rsidR="00F925B6" w:rsidRPr="008F7B9D" w:rsidRDefault="00F925B6" w:rsidP="00625FC9">
                      <w:pPr>
                        <w:jc w:val="center"/>
                        <w:rPr>
                          <w:b/>
                          <w:sz w:val="18"/>
                          <w:szCs w:val="18"/>
                        </w:rPr>
                      </w:pPr>
                      <w:r w:rsidRPr="008F7B9D">
                        <w:rPr>
                          <w:b/>
                          <w:sz w:val="18"/>
                          <w:szCs w:val="18"/>
                        </w:rPr>
                        <w:t>Ministerio de Comunicaciones, Infraestructura y Vivienda - CIV</w:t>
                      </w:r>
                    </w:p>
                  </w:txbxContent>
                </v:textbox>
                <o:callout v:ext="edit" minusy="t"/>
                <w10:wrap anchorx="margin"/>
              </v:shape>
            </w:pict>
          </mc:Fallback>
        </mc:AlternateContent>
      </w:r>
    </w:p>
    <w:p w14:paraId="03658C52" w14:textId="77777777" w:rsidR="004F22FC" w:rsidRPr="002C0849" w:rsidRDefault="004F22FC" w:rsidP="004F22FC">
      <w:pPr>
        <w:rPr>
          <w:rFonts w:ascii="Arial" w:hAnsi="Arial" w:cs="Arial"/>
        </w:rPr>
      </w:pPr>
    </w:p>
    <w:p w14:paraId="69C4C901" w14:textId="77777777" w:rsidR="00625FC9" w:rsidRPr="002C0849" w:rsidRDefault="00625FC9" w:rsidP="004F22FC">
      <w:pPr>
        <w:rPr>
          <w:rFonts w:ascii="Arial" w:hAnsi="Arial" w:cs="Arial"/>
        </w:rPr>
      </w:pPr>
    </w:p>
    <w:p w14:paraId="3D601370" w14:textId="77777777" w:rsidR="00625FC9" w:rsidRPr="002C0849" w:rsidRDefault="001A47F5" w:rsidP="004F22FC">
      <w:pPr>
        <w:rPr>
          <w:rFonts w:ascii="Arial" w:hAnsi="Arial" w:cs="Arial"/>
        </w:rPr>
      </w:pPr>
      <w:r w:rsidRPr="002C0849">
        <w:rPr>
          <w:rFonts w:ascii="Arial" w:hAnsi="Arial" w:cs="Arial"/>
          <w:noProof/>
        </w:rPr>
        <mc:AlternateContent>
          <mc:Choice Requires="wps">
            <w:drawing>
              <wp:anchor distT="0" distB="0" distL="114300" distR="114300" simplePos="0" relativeHeight="251658367" behindDoc="0" locked="0" layoutInCell="1" allowOverlap="1" wp14:anchorId="6985066C" wp14:editId="2F544EC1">
                <wp:simplePos x="0" y="0"/>
                <wp:positionH relativeFrom="margin">
                  <wp:posOffset>1881505</wp:posOffset>
                </wp:positionH>
                <wp:positionV relativeFrom="paragraph">
                  <wp:posOffset>691942</wp:posOffset>
                </wp:positionV>
                <wp:extent cx="0" cy="436171"/>
                <wp:effectExtent l="0" t="0" r="38100" b="21590"/>
                <wp:wrapNone/>
                <wp:docPr id="62" name="Straight Connector 62"/>
                <wp:cNvGraphicFramePr/>
                <a:graphic xmlns:a="http://schemas.openxmlformats.org/drawingml/2006/main">
                  <a:graphicData uri="http://schemas.microsoft.com/office/word/2010/wordprocessingShape">
                    <wps:wsp>
                      <wps:cNvCnPr/>
                      <wps:spPr>
                        <a:xfrm flipV="1">
                          <a:off x="0" y="0"/>
                          <a:ext cx="0" cy="436171"/>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88D470" id="Straight Connector 62" o:spid="_x0000_s1026" style="position:absolute;flip:y;z-index:2516583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48.15pt,54.5pt" to="148.15pt,8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" strokecolor="#002060" strokeweight="1pt">
                <v:stroke joinstyle="miter"/>
                <w10:wrap anchorx="margin"/>
              </v:line>
            </w:pict>
          </mc:Fallback>
        </mc:AlternateContent>
      </w:r>
      <w:r w:rsidRPr="002C0849">
        <w:rPr>
          <w:rFonts w:ascii="Arial" w:hAnsi="Arial" w:cs="Arial"/>
          <w:noProof/>
        </w:rPr>
        <mc:AlternateContent>
          <mc:Choice Requires="wps">
            <w:drawing>
              <wp:anchor distT="0" distB="0" distL="114300" distR="114300" simplePos="0" relativeHeight="251658365" behindDoc="0" locked="0" layoutInCell="1" allowOverlap="1" wp14:anchorId="505DFCB5" wp14:editId="40B4873E">
                <wp:simplePos x="0" y="0"/>
                <wp:positionH relativeFrom="margin">
                  <wp:posOffset>4400137</wp:posOffset>
                </wp:positionH>
                <wp:positionV relativeFrom="paragraph">
                  <wp:posOffset>64859</wp:posOffset>
                </wp:positionV>
                <wp:extent cx="0" cy="1041990"/>
                <wp:effectExtent l="0" t="0" r="38100" b="25400"/>
                <wp:wrapNone/>
                <wp:docPr id="61" name="Straight Connector 61"/>
                <wp:cNvGraphicFramePr/>
                <a:graphic xmlns:a="http://schemas.openxmlformats.org/drawingml/2006/main">
                  <a:graphicData uri="http://schemas.microsoft.com/office/word/2010/wordprocessingShape">
                    <wps:wsp>
                      <wps:cNvCnPr/>
                      <wps:spPr>
                        <a:xfrm flipH="1">
                          <a:off x="0" y="0"/>
                          <a:ext cx="0" cy="1041990"/>
                        </a:xfrm>
                        <a:prstGeom prst="line">
                          <a:avLst/>
                        </a:prstGeom>
                        <a:ln w="9525" cap="flat" cmpd="sng" algn="ctr">
                          <a:solidFill>
                            <a:schemeClr val="accent5"/>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86E145" id="Straight Connector 61" o:spid="_x0000_s1026" style="position:absolute;flip:x;z-index:2516583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46.45pt,5.1pt" to="346.45pt,8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" strokecolor="#5b9bd5 [3208]">
                <v:stroke dashstyle="dash"/>
                <w10:wrap anchorx="margin"/>
              </v:line>
            </w:pict>
          </mc:Fallback>
        </mc:AlternateContent>
      </w:r>
      <w:r w:rsidRPr="002C0849">
        <w:rPr>
          <w:rFonts w:ascii="Arial" w:hAnsi="Arial" w:cs="Arial"/>
          <w:noProof/>
        </w:rPr>
        <mc:AlternateContent>
          <mc:Choice Requires="wps">
            <w:drawing>
              <wp:anchor distT="0" distB="0" distL="114300" distR="114300" simplePos="0" relativeHeight="251658241" behindDoc="0" locked="0" layoutInCell="1" allowOverlap="1" wp14:anchorId="68B5270B" wp14:editId="08A7C2D1">
                <wp:simplePos x="0" y="0"/>
                <wp:positionH relativeFrom="margin">
                  <wp:posOffset>999136</wp:posOffset>
                </wp:positionH>
                <wp:positionV relativeFrom="paragraph">
                  <wp:posOffset>199700</wp:posOffset>
                </wp:positionV>
                <wp:extent cx="1647190" cy="443230"/>
                <wp:effectExtent l="0" t="0" r="753110" b="13970"/>
                <wp:wrapNone/>
                <wp:docPr id="4" name="Callout: Line 4"/>
                <wp:cNvGraphicFramePr/>
                <a:graphic xmlns:a="http://schemas.openxmlformats.org/drawingml/2006/main">
                  <a:graphicData uri="http://schemas.microsoft.com/office/word/2010/wordprocessingShape">
                    <wps:wsp>
                      <wps:cNvSpPr/>
                      <wps:spPr>
                        <a:xfrm>
                          <a:off x="0" y="0"/>
                          <a:ext cx="1647190" cy="443230"/>
                        </a:xfrm>
                        <a:prstGeom prst="borderCallout1">
                          <a:avLst>
                            <a:gd name="adj1" fmla="val 53653"/>
                            <a:gd name="adj2" fmla="val 100625"/>
                            <a:gd name="adj3" fmla="val 53019"/>
                            <a:gd name="adj4" fmla="val 145283"/>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5A39A91" w14:textId="29D9705C" w:rsidR="00F925B6" w:rsidRPr="00497ADF" w:rsidRDefault="00F925B6" w:rsidP="00F72DB2">
                            <w:pPr>
                              <w:jc w:val="center"/>
                              <w:rPr>
                                <w:b/>
                                <w:color w:val="4472C4" w:themeColor="accent1"/>
                                <w:sz w:val="18"/>
                                <w:szCs w:val="18"/>
                              </w:rPr>
                            </w:pPr>
                            <w:r>
                              <w:rPr>
                                <w:b/>
                                <w:color w:val="4472C4" w:themeColor="accent1"/>
                                <w:sz w:val="18"/>
                                <w:szCs w:val="18"/>
                              </w:rPr>
                              <w:t>Dirección General de Caminos - DGP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B5270B" id="Callout: Line 4" o:spid="_x0000_s1027" type="#_x0000_t47" style="position:absolute;margin-left:78.65pt;margin-top:15.7pt;width:129.7pt;height:34.9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" adj="31381,11452,21735,11589" filled="f" strokecolor="#1f3763 [1604]" strokeweight="1pt">
                <v:textbox>
                  <w:txbxContent>
                    <w:p w14:paraId="25A39A91" w14:textId="29D9705C" w:rsidR="00F925B6" w:rsidRPr="00497ADF" w:rsidRDefault="00F925B6" w:rsidP="00F72DB2">
                      <w:pPr>
                        <w:jc w:val="center"/>
                        <w:rPr>
                          <w:b/>
                          <w:color w:val="4472C4" w:themeColor="accent1"/>
                          <w:sz w:val="18"/>
                          <w:szCs w:val="18"/>
                        </w:rPr>
                      </w:pPr>
                      <w:r>
                        <w:rPr>
                          <w:b/>
                          <w:color w:val="4472C4" w:themeColor="accent1"/>
                          <w:sz w:val="18"/>
                          <w:szCs w:val="18"/>
                        </w:rPr>
                        <w:t>Dirección General de Caminos - DGP</w:t>
                      </w:r>
                    </w:p>
                  </w:txbxContent>
                </v:textbox>
                <o:callout v:ext="edit" minusx="t"/>
                <w10:wrap anchorx="margin"/>
              </v:shape>
            </w:pict>
          </mc:Fallback>
        </mc:AlternateContent>
      </w:r>
      <w:r w:rsidRPr="002C0849">
        <w:rPr>
          <w:rFonts w:ascii="Arial" w:hAnsi="Arial" w:cs="Arial"/>
          <w:noProof/>
        </w:rPr>
        <mc:AlternateContent>
          <mc:Choice Requires="wps">
            <w:drawing>
              <wp:anchor distT="91440" distB="91440" distL="114300" distR="114300" simplePos="0" relativeHeight="251658366" behindDoc="0" locked="0" layoutInCell="1" allowOverlap="1" wp14:anchorId="26E97C08" wp14:editId="664809E8">
                <wp:simplePos x="0" y="0"/>
                <wp:positionH relativeFrom="page">
                  <wp:posOffset>5401750</wp:posOffset>
                </wp:positionH>
                <wp:positionV relativeFrom="paragraph">
                  <wp:posOffset>404299</wp:posOffset>
                </wp:positionV>
                <wp:extent cx="1153795" cy="337185"/>
                <wp:effectExtent l="0" t="0" r="0" b="5715"/>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3795" cy="337185"/>
                        </a:xfrm>
                        <a:prstGeom prst="rect">
                          <a:avLst/>
                        </a:prstGeom>
                        <a:noFill/>
                        <a:ln w="9525">
                          <a:noFill/>
                          <a:miter lim="800000"/>
                          <a:headEnd/>
                          <a:tailEnd/>
                        </a:ln>
                      </wps:spPr>
                      <wps:txbx>
                        <w:txbxContent>
                          <w:p w14:paraId="535E582E" w14:textId="77777777" w:rsidR="00F925B6" w:rsidRPr="003771B4" w:rsidRDefault="00F925B6">
                            <w:pPr>
                              <w:pBdr>
                                <w:top w:val="single" w:sz="24" w:space="8" w:color="4472C4" w:themeColor="accent1"/>
                                <w:bottom w:val="single" w:sz="24" w:space="8" w:color="4472C4" w:themeColor="accent1"/>
                              </w:pBdr>
                              <w:rPr>
                                <w:i/>
                                <w:iCs/>
                                <w:color w:val="4472C4" w:themeColor="accent1"/>
                                <w:sz w:val="12"/>
                                <w:szCs w:val="12"/>
                                <w:lang w:val="en-US"/>
                              </w:rPr>
                            </w:pPr>
                            <w:r w:rsidRPr="003771B4">
                              <w:rPr>
                                <w:i/>
                                <w:iCs/>
                                <w:color w:val="4472C4" w:themeColor="accent1"/>
                                <w:sz w:val="12"/>
                                <w:szCs w:val="12"/>
                              </w:rPr>
                              <w:t xml:space="preserve">Mecanismo </w:t>
                            </w:r>
                            <w:r>
                              <w:rPr>
                                <w:i/>
                                <w:iCs/>
                                <w:color w:val="4472C4" w:themeColor="accent1"/>
                                <w:sz w:val="12"/>
                                <w:szCs w:val="12"/>
                              </w:rPr>
                              <w:t xml:space="preserve">de </w:t>
                            </w:r>
                            <w:r w:rsidRPr="003771B4">
                              <w:rPr>
                                <w:i/>
                                <w:iCs/>
                                <w:color w:val="4472C4" w:themeColor="accent1"/>
                                <w:sz w:val="12"/>
                                <w:szCs w:val="12"/>
                              </w:rPr>
                              <w:t xml:space="preserve"> coo</w:t>
                            </w:r>
                            <w:r>
                              <w:rPr>
                                <w:i/>
                                <w:iCs/>
                                <w:color w:val="4472C4" w:themeColor="accent1"/>
                                <w:sz w:val="12"/>
                                <w:szCs w:val="12"/>
                              </w:rPr>
                              <w:t>r</w:t>
                            </w:r>
                            <w:r w:rsidRPr="003771B4">
                              <w:rPr>
                                <w:i/>
                                <w:iCs/>
                                <w:color w:val="4472C4" w:themeColor="accent1"/>
                                <w:sz w:val="12"/>
                                <w:szCs w:val="12"/>
                              </w:rPr>
                              <w:t>dinación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E97C08" id="_x0000_t202" coordsize="21600,21600" o:spt="202" path="m,l,21600r21600,l21600,xe">
                <v:stroke joinstyle="miter"/>
                <v:path gradientshapeok="t" o:connecttype="rect"/>
              </v:shapetype>
              <v:shape id="Text Box 2" o:spid="_x0000_s1028" type="#_x0000_t202" style="position:absolute;margin-left:425.35pt;margin-top:31.85pt;width:90.85pt;height:26.55pt;z-index:251658366;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" filled="f" stroked="f">
                <v:textbox>
                  <w:txbxContent>
                    <w:p w14:paraId="535E582E" w14:textId="77777777" w:rsidR="00F925B6" w:rsidRPr="003771B4" w:rsidRDefault="00F925B6">
                      <w:pPr>
                        <w:pBdr>
                          <w:top w:val="single" w:sz="24" w:space="8" w:color="4472C4" w:themeColor="accent1"/>
                          <w:bottom w:val="single" w:sz="24" w:space="8" w:color="4472C4" w:themeColor="accent1"/>
                        </w:pBdr>
                        <w:rPr>
                          <w:i/>
                          <w:iCs/>
                          <w:color w:val="4472C4" w:themeColor="accent1"/>
                          <w:sz w:val="12"/>
                          <w:szCs w:val="12"/>
                          <w:lang w:val="en-US"/>
                        </w:rPr>
                      </w:pPr>
                      <w:r w:rsidRPr="003771B4">
                        <w:rPr>
                          <w:i/>
                          <w:iCs/>
                          <w:color w:val="4472C4" w:themeColor="accent1"/>
                          <w:sz w:val="12"/>
                          <w:szCs w:val="12"/>
                        </w:rPr>
                        <w:t xml:space="preserve">Mecanismo </w:t>
                      </w:r>
                      <w:r>
                        <w:rPr>
                          <w:i/>
                          <w:iCs/>
                          <w:color w:val="4472C4" w:themeColor="accent1"/>
                          <w:sz w:val="12"/>
                          <w:szCs w:val="12"/>
                        </w:rPr>
                        <w:t xml:space="preserve">de </w:t>
                      </w:r>
                      <w:r w:rsidRPr="003771B4">
                        <w:rPr>
                          <w:i/>
                          <w:iCs/>
                          <w:color w:val="4472C4" w:themeColor="accent1"/>
                          <w:sz w:val="12"/>
                          <w:szCs w:val="12"/>
                        </w:rPr>
                        <w:t xml:space="preserve"> coo</w:t>
                      </w:r>
                      <w:r>
                        <w:rPr>
                          <w:i/>
                          <w:iCs/>
                          <w:color w:val="4472C4" w:themeColor="accent1"/>
                          <w:sz w:val="12"/>
                          <w:szCs w:val="12"/>
                        </w:rPr>
                        <w:t>r</w:t>
                      </w:r>
                      <w:r w:rsidRPr="003771B4">
                        <w:rPr>
                          <w:i/>
                          <w:iCs/>
                          <w:color w:val="4472C4" w:themeColor="accent1"/>
                          <w:sz w:val="12"/>
                          <w:szCs w:val="12"/>
                        </w:rPr>
                        <w:t>dinación</w:t>
                      </w:r>
                    </w:p>
                  </w:txbxContent>
                </v:textbox>
                <w10:wrap type="topAndBottom" anchorx="page"/>
              </v:shape>
            </w:pict>
          </mc:Fallback>
        </mc:AlternateContent>
      </w:r>
    </w:p>
    <w:p w14:paraId="399D7C24" w14:textId="47BF4F0E" w:rsidR="00625FC9" w:rsidRPr="002C0849" w:rsidRDefault="00625FC9" w:rsidP="004F22FC">
      <w:pPr>
        <w:rPr>
          <w:rFonts w:ascii="Arial" w:hAnsi="Arial" w:cs="Arial"/>
        </w:rPr>
      </w:pPr>
    </w:p>
    <w:p w14:paraId="69B05242" w14:textId="29AEEF01" w:rsidR="00625FC9" w:rsidRPr="002C0849" w:rsidRDefault="001A47F5" w:rsidP="004F22FC">
      <w:pPr>
        <w:rPr>
          <w:rFonts w:ascii="Arial" w:hAnsi="Arial" w:cs="Arial"/>
        </w:rPr>
      </w:pPr>
      <w:r w:rsidRPr="002C0849">
        <w:rPr>
          <w:rFonts w:ascii="Arial" w:hAnsi="Arial" w:cs="Arial"/>
          <w:noProof/>
        </w:rPr>
        <mc:AlternateContent>
          <mc:Choice Requires="wps">
            <w:drawing>
              <wp:anchor distT="0" distB="0" distL="114300" distR="114300" simplePos="0" relativeHeight="251658363" behindDoc="0" locked="0" layoutInCell="1" allowOverlap="1" wp14:anchorId="7551E741" wp14:editId="6221A870">
                <wp:simplePos x="0" y="0"/>
                <wp:positionH relativeFrom="margin">
                  <wp:posOffset>1871331</wp:posOffset>
                </wp:positionH>
                <wp:positionV relativeFrom="paragraph">
                  <wp:posOffset>125287</wp:posOffset>
                </wp:positionV>
                <wp:extent cx="922212" cy="0"/>
                <wp:effectExtent l="0" t="0" r="0" b="0"/>
                <wp:wrapNone/>
                <wp:docPr id="50" name="Straight Connector 50"/>
                <wp:cNvGraphicFramePr/>
                <a:graphic xmlns:a="http://schemas.openxmlformats.org/drawingml/2006/main">
                  <a:graphicData uri="http://schemas.microsoft.com/office/word/2010/wordprocessingShape">
                    <wps:wsp>
                      <wps:cNvCnPr/>
                      <wps:spPr>
                        <a:xfrm>
                          <a:off x="0" y="0"/>
                          <a:ext cx="922212" cy="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7508B0" id="Straight Connector 50" o:spid="_x0000_s1026" style="position:absolute;z-index:2516583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47.35pt,9.85pt" to="219.9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" strokecolor="#002060" strokeweight="1pt">
                <v:stroke joinstyle="miter"/>
                <w10:wrap anchorx="margin"/>
              </v:line>
            </w:pict>
          </mc:Fallback>
        </mc:AlternateContent>
      </w:r>
      <w:r w:rsidRPr="002C0849">
        <w:rPr>
          <w:rFonts w:ascii="Arial" w:hAnsi="Arial" w:cs="Arial"/>
          <w:noProof/>
        </w:rPr>
        <mc:AlternateContent>
          <mc:Choice Requires="wps">
            <w:drawing>
              <wp:anchor distT="0" distB="0" distL="114300" distR="114300" simplePos="0" relativeHeight="251658364" behindDoc="0" locked="0" layoutInCell="1" allowOverlap="1" wp14:anchorId="4047CC65" wp14:editId="1D791443">
                <wp:simplePos x="0" y="0"/>
                <wp:positionH relativeFrom="margin">
                  <wp:posOffset>3861240</wp:posOffset>
                </wp:positionH>
                <wp:positionV relativeFrom="paragraph">
                  <wp:posOffset>120113</wp:posOffset>
                </wp:positionV>
                <wp:extent cx="560969" cy="0"/>
                <wp:effectExtent l="0" t="0" r="0" b="0"/>
                <wp:wrapNone/>
                <wp:docPr id="60" name="Straight Connector 60"/>
                <wp:cNvGraphicFramePr/>
                <a:graphic xmlns:a="http://schemas.openxmlformats.org/drawingml/2006/main">
                  <a:graphicData uri="http://schemas.microsoft.com/office/word/2010/wordprocessingShape">
                    <wps:wsp>
                      <wps:cNvCnPr/>
                      <wps:spPr>
                        <a:xfrm>
                          <a:off x="0" y="0"/>
                          <a:ext cx="560969" cy="0"/>
                        </a:xfrm>
                        <a:prstGeom prst="line">
                          <a:avLst/>
                        </a:prstGeom>
                        <a:ln w="9525" cap="flat" cmpd="sng" algn="ctr">
                          <a:solidFill>
                            <a:schemeClr val="accent5"/>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DE8E99" id="Straight Connector 60" o:spid="_x0000_s1026" style="position:absolute;z-index:2516583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04.05pt,9.45pt" to="348.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" strokecolor="#5b9bd5 [3208]">
                <v:stroke dashstyle="dash"/>
                <w10:wrap anchorx="margin"/>
              </v:line>
            </w:pict>
          </mc:Fallback>
        </mc:AlternateContent>
      </w:r>
      <w:r w:rsidR="00AC66C9" w:rsidRPr="002C0849">
        <w:rPr>
          <w:rFonts w:ascii="Arial" w:hAnsi="Arial" w:cs="Arial"/>
          <w:noProof/>
        </w:rPr>
        <mc:AlternateContent>
          <mc:Choice Requires="wps">
            <w:drawing>
              <wp:anchor distT="0" distB="0" distL="114300" distR="114300" simplePos="0" relativeHeight="251658242" behindDoc="0" locked="0" layoutInCell="1" allowOverlap="1" wp14:anchorId="490B1273" wp14:editId="48CFA3E3">
                <wp:simplePos x="0" y="0"/>
                <wp:positionH relativeFrom="margin">
                  <wp:posOffset>2842788</wp:posOffset>
                </wp:positionH>
                <wp:positionV relativeFrom="paragraph">
                  <wp:posOffset>12826</wp:posOffset>
                </wp:positionV>
                <wp:extent cx="998220" cy="222250"/>
                <wp:effectExtent l="0" t="0" r="11430" b="158750"/>
                <wp:wrapNone/>
                <wp:docPr id="6" name="Callout: Line 6"/>
                <wp:cNvGraphicFramePr/>
                <a:graphic xmlns:a="http://schemas.openxmlformats.org/drawingml/2006/main">
                  <a:graphicData uri="http://schemas.microsoft.com/office/word/2010/wordprocessingShape">
                    <wps:wsp>
                      <wps:cNvSpPr/>
                      <wps:spPr>
                        <a:xfrm>
                          <a:off x="0" y="0"/>
                          <a:ext cx="998220" cy="222250"/>
                        </a:xfrm>
                        <a:prstGeom prst="borderCallout1">
                          <a:avLst>
                            <a:gd name="adj1" fmla="val 106761"/>
                            <a:gd name="adj2" fmla="val 50059"/>
                            <a:gd name="adj3" fmla="val 155967"/>
                            <a:gd name="adj4" fmla="val 50075"/>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020F92F" w14:textId="77777777" w:rsidR="00F925B6" w:rsidRPr="00EA7756" w:rsidRDefault="00F925B6" w:rsidP="00EA7756">
                            <w:pPr>
                              <w:jc w:val="center"/>
                              <w:rPr>
                                <w:b/>
                                <w:color w:val="000000" w:themeColor="text1"/>
                                <w:sz w:val="18"/>
                                <w:szCs w:val="18"/>
                              </w:rPr>
                            </w:pPr>
                            <w:r w:rsidRPr="00EA7756">
                              <w:rPr>
                                <w:b/>
                                <w:color w:val="000000" w:themeColor="text1"/>
                                <w:sz w:val="18"/>
                                <w:szCs w:val="18"/>
                              </w:rPr>
                              <w:t>Coordinador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0B1273" id="Callout: Line 6" o:spid="_x0000_s1029" type="#_x0000_t47" style="position:absolute;margin-left:223.85pt;margin-top:1pt;width:78.6pt;height:17.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" adj="10816,33689,10813,23060" filled="f" strokecolor="#1f3763 [1604]" strokeweight="1pt">
                <v:textbox>
                  <w:txbxContent>
                    <w:p w14:paraId="4020F92F" w14:textId="77777777" w:rsidR="00F925B6" w:rsidRPr="00EA7756" w:rsidRDefault="00F925B6" w:rsidP="00EA7756">
                      <w:pPr>
                        <w:jc w:val="center"/>
                        <w:rPr>
                          <w:b/>
                          <w:color w:val="000000" w:themeColor="text1"/>
                          <w:sz w:val="18"/>
                          <w:szCs w:val="18"/>
                        </w:rPr>
                      </w:pPr>
                      <w:r w:rsidRPr="00EA7756">
                        <w:rPr>
                          <w:b/>
                          <w:color w:val="000000" w:themeColor="text1"/>
                          <w:sz w:val="18"/>
                          <w:szCs w:val="18"/>
                        </w:rPr>
                        <w:t>Coordinador</w:t>
                      </w:r>
                    </w:p>
                  </w:txbxContent>
                </v:textbox>
                <o:callout v:ext="edit" minusx="t" minusy="t"/>
                <w10:wrap anchorx="margin"/>
              </v:shape>
            </w:pict>
          </mc:Fallback>
        </mc:AlternateContent>
      </w:r>
    </w:p>
    <w:p w14:paraId="2C509E5F" w14:textId="77777777" w:rsidR="00625FC9" w:rsidRPr="002C0849" w:rsidRDefault="003F4587" w:rsidP="004F22FC">
      <w:pPr>
        <w:rPr>
          <w:rFonts w:ascii="Arial" w:hAnsi="Arial" w:cs="Arial"/>
        </w:rPr>
      </w:pPr>
      <w:r w:rsidRPr="002C0849">
        <w:rPr>
          <w:rFonts w:ascii="Arial" w:hAnsi="Arial" w:cs="Arial"/>
          <w:noProof/>
        </w:rPr>
        <mc:AlternateContent>
          <mc:Choice Requires="wps">
            <w:drawing>
              <wp:anchor distT="0" distB="0" distL="114300" distR="114300" simplePos="0" relativeHeight="251658256" behindDoc="0" locked="0" layoutInCell="1" allowOverlap="1" wp14:anchorId="2A26A53F" wp14:editId="279E24B9">
                <wp:simplePos x="0" y="0"/>
                <wp:positionH relativeFrom="column">
                  <wp:posOffset>1472219</wp:posOffset>
                </wp:positionH>
                <wp:positionV relativeFrom="paragraph">
                  <wp:posOffset>176231</wp:posOffset>
                </wp:positionV>
                <wp:extent cx="0" cy="93193"/>
                <wp:effectExtent l="0" t="0" r="38100" b="21590"/>
                <wp:wrapNone/>
                <wp:docPr id="22" name="Straight Connector 22"/>
                <wp:cNvGraphicFramePr/>
                <a:graphic xmlns:a="http://schemas.openxmlformats.org/drawingml/2006/main">
                  <a:graphicData uri="http://schemas.microsoft.com/office/word/2010/wordprocessingShape">
                    <wps:wsp>
                      <wps:cNvCnPr/>
                      <wps:spPr>
                        <a:xfrm>
                          <a:off x="0" y="0"/>
                          <a:ext cx="0" cy="93193"/>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694A53" id="Straight Connector 22" o:spid="_x0000_s1026" style="position:absolute;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9pt,13.9pt" to="115.9pt,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" strokecolor="#002060" strokeweight="1pt">
                <v:stroke joinstyle="miter"/>
              </v:line>
            </w:pict>
          </mc:Fallback>
        </mc:AlternateContent>
      </w:r>
    </w:p>
    <w:p w14:paraId="2BD867AC" w14:textId="77777777" w:rsidR="00625FC9" w:rsidRPr="002C0849" w:rsidRDefault="001A47F5" w:rsidP="004F22FC">
      <w:pPr>
        <w:rPr>
          <w:rFonts w:ascii="Arial" w:hAnsi="Arial" w:cs="Arial"/>
        </w:rPr>
      </w:pPr>
      <w:r w:rsidRPr="002C0849">
        <w:rPr>
          <w:rFonts w:ascii="Arial" w:hAnsi="Arial" w:cs="Arial"/>
          <w:noProof/>
        </w:rPr>
        <mc:AlternateContent>
          <mc:Choice Requires="wps">
            <w:drawing>
              <wp:anchor distT="0" distB="0" distL="114300" distR="114300" simplePos="0" relativeHeight="251658247" behindDoc="0" locked="0" layoutInCell="1" allowOverlap="1" wp14:anchorId="78F3A7F1" wp14:editId="367EC77B">
                <wp:simplePos x="0" y="0"/>
                <wp:positionH relativeFrom="margin">
                  <wp:posOffset>4922874</wp:posOffset>
                </wp:positionH>
                <wp:positionV relativeFrom="paragraph">
                  <wp:posOffset>136274</wp:posOffset>
                </wp:positionV>
                <wp:extent cx="1116330" cy="405130"/>
                <wp:effectExtent l="0" t="0" r="26670" b="166370"/>
                <wp:wrapNone/>
                <wp:docPr id="13" name="Callout: Line 13"/>
                <wp:cNvGraphicFramePr/>
                <a:graphic xmlns:a="http://schemas.openxmlformats.org/drawingml/2006/main">
                  <a:graphicData uri="http://schemas.microsoft.com/office/word/2010/wordprocessingShape">
                    <wps:wsp>
                      <wps:cNvSpPr/>
                      <wps:spPr>
                        <a:xfrm>
                          <a:off x="0" y="0"/>
                          <a:ext cx="1116330" cy="405130"/>
                        </a:xfrm>
                        <a:prstGeom prst="borderCallout1">
                          <a:avLst>
                            <a:gd name="adj1" fmla="val 108996"/>
                            <a:gd name="adj2" fmla="val 51177"/>
                            <a:gd name="adj3" fmla="val 137053"/>
                            <a:gd name="adj4" fmla="val 51136"/>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C3D2646" w14:textId="15B84FAB" w:rsidR="00F925B6" w:rsidRPr="006E4770" w:rsidRDefault="00F925B6" w:rsidP="00D96CB7">
                            <w:pPr>
                              <w:jc w:val="center"/>
                              <w:rPr>
                                <w:b/>
                                <w:color w:val="000000" w:themeColor="text1"/>
                                <w:sz w:val="18"/>
                                <w:szCs w:val="18"/>
                                <w:lang w:val="en-US"/>
                              </w:rPr>
                            </w:pPr>
                            <w:r>
                              <w:rPr>
                                <w:b/>
                                <w:color w:val="000000" w:themeColor="text1"/>
                                <w:sz w:val="18"/>
                                <w:szCs w:val="18"/>
                                <w:lang w:val="en-US"/>
                              </w:rPr>
                              <w:t>Especialista Socio Ambiental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F3A7F1" id="Callout: Line 13" o:spid="_x0000_s1030" type="#_x0000_t47" style="position:absolute;margin-left:387.65pt;margin-top:10.75pt;width:87.9pt;height:31.9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" adj="11045,29603,11054,23543" filled="f" strokecolor="#1f3763 [1604]" strokeweight="1pt">
                <v:textbox>
                  <w:txbxContent>
                    <w:p w14:paraId="5C3D2646" w14:textId="15B84FAB" w:rsidR="00F925B6" w:rsidRPr="006E4770" w:rsidRDefault="00F925B6" w:rsidP="00D96CB7">
                      <w:pPr>
                        <w:jc w:val="center"/>
                        <w:rPr>
                          <w:b/>
                          <w:color w:val="000000" w:themeColor="text1"/>
                          <w:sz w:val="18"/>
                          <w:szCs w:val="18"/>
                          <w:lang w:val="en-US"/>
                        </w:rPr>
                      </w:pPr>
                      <w:r>
                        <w:rPr>
                          <w:b/>
                          <w:color w:val="000000" w:themeColor="text1"/>
                          <w:sz w:val="18"/>
                          <w:szCs w:val="18"/>
                          <w:lang w:val="en-US"/>
                        </w:rPr>
                        <w:t>Especialista Socio Ambiental</w:t>
                      </w:r>
                    </w:p>
                  </w:txbxContent>
                </v:textbox>
                <o:callout v:ext="edit" minusy="t"/>
                <w10:wrap anchorx="margin"/>
              </v:shape>
            </w:pict>
          </mc:Fallback>
        </mc:AlternateContent>
      </w:r>
      <w:r w:rsidRPr="002C0849">
        <w:rPr>
          <w:rFonts w:ascii="Arial" w:hAnsi="Arial" w:cs="Arial"/>
          <w:noProof/>
        </w:rPr>
        <mc:AlternateContent>
          <mc:Choice Requires="wps">
            <w:drawing>
              <wp:anchor distT="0" distB="0" distL="114300" distR="114300" simplePos="0" relativeHeight="251658258" behindDoc="0" locked="0" layoutInCell="1" allowOverlap="1" wp14:anchorId="38B78822" wp14:editId="73EE6102">
                <wp:simplePos x="0" y="0"/>
                <wp:positionH relativeFrom="column">
                  <wp:posOffset>4178461</wp:posOffset>
                </wp:positionH>
                <wp:positionV relativeFrom="paragraph">
                  <wp:posOffset>9356</wp:posOffset>
                </wp:positionV>
                <wp:extent cx="0" cy="126928"/>
                <wp:effectExtent l="0" t="0" r="38100" b="26035"/>
                <wp:wrapNone/>
                <wp:docPr id="26" name="Straight Connector 26"/>
                <wp:cNvGraphicFramePr/>
                <a:graphic xmlns:a="http://schemas.openxmlformats.org/drawingml/2006/main">
                  <a:graphicData uri="http://schemas.microsoft.com/office/word/2010/wordprocessingShape">
                    <wps:wsp>
                      <wps:cNvCnPr/>
                      <wps:spPr>
                        <a:xfrm flipH="1">
                          <a:off x="0" y="0"/>
                          <a:ext cx="0" cy="126928"/>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40CCC0" id="Straight Connector 26" o:spid="_x0000_s1026" style="position:absolute;flip:x;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9pt,.75pt" to="329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" strokecolor="#002060" strokeweight="1pt">
                <v:stroke joinstyle="miter"/>
              </v:line>
            </w:pict>
          </mc:Fallback>
        </mc:AlternateContent>
      </w:r>
      <w:r w:rsidRPr="002C0849">
        <w:rPr>
          <w:rFonts w:ascii="Arial" w:hAnsi="Arial" w:cs="Arial"/>
          <w:noProof/>
        </w:rPr>
        <mc:AlternateContent>
          <mc:Choice Requires="wps">
            <w:drawing>
              <wp:anchor distT="0" distB="0" distL="114300" distR="114300" simplePos="0" relativeHeight="251658246" behindDoc="0" locked="0" layoutInCell="1" allowOverlap="1" wp14:anchorId="1B0C6FB5" wp14:editId="47262E79">
                <wp:simplePos x="0" y="0"/>
                <wp:positionH relativeFrom="margin">
                  <wp:posOffset>3731654</wp:posOffset>
                </wp:positionH>
                <wp:positionV relativeFrom="paragraph">
                  <wp:posOffset>153180</wp:posOffset>
                </wp:positionV>
                <wp:extent cx="875665" cy="404495"/>
                <wp:effectExtent l="0" t="0" r="19685" b="147955"/>
                <wp:wrapNone/>
                <wp:docPr id="12" name="Callout: Line 12"/>
                <wp:cNvGraphicFramePr/>
                <a:graphic xmlns:a="http://schemas.openxmlformats.org/drawingml/2006/main">
                  <a:graphicData uri="http://schemas.microsoft.com/office/word/2010/wordprocessingShape">
                    <wps:wsp>
                      <wps:cNvSpPr/>
                      <wps:spPr>
                        <a:xfrm>
                          <a:off x="0" y="0"/>
                          <a:ext cx="875665" cy="404495"/>
                        </a:xfrm>
                        <a:prstGeom prst="borderCallout1">
                          <a:avLst>
                            <a:gd name="adj1" fmla="val 106761"/>
                            <a:gd name="adj2" fmla="val 50059"/>
                            <a:gd name="adj3" fmla="val 130914"/>
                            <a:gd name="adj4" fmla="val 50075"/>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8E227D1" w14:textId="77777777" w:rsidR="00F925B6" w:rsidRPr="00EA7756" w:rsidRDefault="00F925B6" w:rsidP="00D96CB7">
                            <w:pPr>
                              <w:jc w:val="center"/>
                              <w:rPr>
                                <w:b/>
                                <w:color w:val="000000" w:themeColor="text1"/>
                                <w:sz w:val="18"/>
                                <w:szCs w:val="18"/>
                              </w:rPr>
                            </w:pPr>
                            <w:r>
                              <w:rPr>
                                <w:b/>
                                <w:color w:val="000000" w:themeColor="text1"/>
                                <w:sz w:val="18"/>
                                <w:szCs w:val="18"/>
                              </w:rPr>
                              <w:t>Especialista Financiero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0C6FB5" id="Callout: Line 12" o:spid="_x0000_s1031" type="#_x0000_t47" style="position:absolute;margin-left:293.85pt;margin-top:12.05pt;width:68.95pt;height:31.85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" adj="10816,28277,10813,23060" filled="f" strokecolor="#1f3763 [1604]" strokeweight="1pt">
                <v:textbox>
                  <w:txbxContent>
                    <w:p w14:paraId="58E227D1" w14:textId="77777777" w:rsidR="00F925B6" w:rsidRPr="00EA7756" w:rsidRDefault="00F925B6" w:rsidP="00D96CB7">
                      <w:pPr>
                        <w:jc w:val="center"/>
                        <w:rPr>
                          <w:b/>
                          <w:color w:val="000000" w:themeColor="text1"/>
                          <w:sz w:val="18"/>
                          <w:szCs w:val="18"/>
                        </w:rPr>
                      </w:pPr>
                      <w:r>
                        <w:rPr>
                          <w:b/>
                          <w:color w:val="000000" w:themeColor="text1"/>
                          <w:sz w:val="18"/>
                          <w:szCs w:val="18"/>
                        </w:rPr>
                        <w:t>Especialista Financiero</w:t>
                      </w:r>
                    </w:p>
                  </w:txbxContent>
                </v:textbox>
                <o:callout v:ext="edit" minusx="t" minusy="t"/>
                <w10:wrap anchorx="margin"/>
              </v:shape>
            </w:pict>
          </mc:Fallback>
        </mc:AlternateContent>
      </w:r>
      <w:r w:rsidRPr="002C0849">
        <w:rPr>
          <w:rFonts w:ascii="Arial" w:hAnsi="Arial" w:cs="Arial"/>
          <w:noProof/>
        </w:rPr>
        <mc:AlternateContent>
          <mc:Choice Requires="wps">
            <w:drawing>
              <wp:anchor distT="0" distB="0" distL="114300" distR="114300" simplePos="0" relativeHeight="251658257" behindDoc="0" locked="0" layoutInCell="1" allowOverlap="1" wp14:anchorId="1ED1A8E2" wp14:editId="6C48A02B">
                <wp:simplePos x="0" y="0"/>
                <wp:positionH relativeFrom="column">
                  <wp:posOffset>2986268</wp:posOffset>
                </wp:positionH>
                <wp:positionV relativeFrom="paragraph">
                  <wp:posOffset>9356</wp:posOffset>
                </wp:positionV>
                <wp:extent cx="0" cy="92598"/>
                <wp:effectExtent l="0" t="0" r="38100" b="22225"/>
                <wp:wrapNone/>
                <wp:docPr id="25" name="Straight Connector 25"/>
                <wp:cNvGraphicFramePr/>
                <a:graphic xmlns:a="http://schemas.openxmlformats.org/drawingml/2006/main">
                  <a:graphicData uri="http://schemas.microsoft.com/office/word/2010/wordprocessingShape">
                    <wps:wsp>
                      <wps:cNvCnPr/>
                      <wps:spPr>
                        <a:xfrm>
                          <a:off x="0" y="0"/>
                          <a:ext cx="0" cy="92598"/>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E80EAE" id="Straight Connector 25" o:spid="_x0000_s1026" style="position:absolute;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5.15pt,.75pt" to="235.1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" strokecolor="#002060" strokeweight="1pt">
                <v:stroke joinstyle="miter"/>
              </v:line>
            </w:pict>
          </mc:Fallback>
        </mc:AlternateContent>
      </w:r>
      <w:r w:rsidRPr="002C0849">
        <w:rPr>
          <w:rFonts w:ascii="Arial" w:hAnsi="Arial" w:cs="Arial"/>
          <w:noProof/>
        </w:rPr>
        <mc:AlternateContent>
          <mc:Choice Requires="wps">
            <w:drawing>
              <wp:anchor distT="0" distB="0" distL="114300" distR="114300" simplePos="0" relativeHeight="251658245" behindDoc="0" locked="0" layoutInCell="1" allowOverlap="1" wp14:anchorId="3935890F" wp14:editId="55D7CC9B">
                <wp:simplePos x="0" y="0"/>
                <wp:positionH relativeFrom="margin">
                  <wp:posOffset>2524494</wp:posOffset>
                </wp:positionH>
                <wp:positionV relativeFrom="paragraph">
                  <wp:posOffset>123190</wp:posOffset>
                </wp:positionV>
                <wp:extent cx="895350" cy="374650"/>
                <wp:effectExtent l="0" t="0" r="19050" b="215900"/>
                <wp:wrapNone/>
                <wp:docPr id="11" name="Callout: Line 11"/>
                <wp:cNvGraphicFramePr/>
                <a:graphic xmlns:a="http://schemas.openxmlformats.org/drawingml/2006/main">
                  <a:graphicData uri="http://schemas.microsoft.com/office/word/2010/wordprocessingShape">
                    <wps:wsp>
                      <wps:cNvSpPr/>
                      <wps:spPr>
                        <a:xfrm>
                          <a:off x="0" y="0"/>
                          <a:ext cx="895350" cy="374650"/>
                        </a:xfrm>
                        <a:prstGeom prst="borderCallout1">
                          <a:avLst>
                            <a:gd name="adj1" fmla="val 106761"/>
                            <a:gd name="adj2" fmla="val 50059"/>
                            <a:gd name="adj3" fmla="val 148803"/>
                            <a:gd name="adj4" fmla="val 50075"/>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4F5CC37" w14:textId="77777777" w:rsidR="00F925B6" w:rsidRPr="00EA7756" w:rsidRDefault="00F925B6" w:rsidP="00EA7756">
                            <w:pPr>
                              <w:jc w:val="center"/>
                              <w:rPr>
                                <w:b/>
                                <w:color w:val="000000" w:themeColor="text1"/>
                                <w:sz w:val="18"/>
                                <w:szCs w:val="18"/>
                              </w:rPr>
                            </w:pPr>
                            <w:r>
                              <w:rPr>
                                <w:b/>
                                <w:color w:val="000000" w:themeColor="text1"/>
                                <w:sz w:val="18"/>
                                <w:szCs w:val="18"/>
                              </w:rPr>
                              <w:t>Especialista Adquisiciones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35890F" id="Callout: Line 11" o:spid="_x0000_s1032" type="#_x0000_t47" style="position:absolute;margin-left:198.8pt;margin-top:9.7pt;width:70.5pt;height:29.5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" adj="10816,32141,10813,23060" filled="f" strokecolor="#1f3763 [1604]" strokeweight="1pt">
                <v:textbox>
                  <w:txbxContent>
                    <w:p w14:paraId="64F5CC37" w14:textId="77777777" w:rsidR="00F925B6" w:rsidRPr="00EA7756" w:rsidRDefault="00F925B6" w:rsidP="00EA7756">
                      <w:pPr>
                        <w:jc w:val="center"/>
                        <w:rPr>
                          <w:b/>
                          <w:color w:val="000000" w:themeColor="text1"/>
                          <w:sz w:val="18"/>
                          <w:szCs w:val="18"/>
                        </w:rPr>
                      </w:pPr>
                      <w:r>
                        <w:rPr>
                          <w:b/>
                          <w:color w:val="000000" w:themeColor="text1"/>
                          <w:sz w:val="18"/>
                          <w:szCs w:val="18"/>
                        </w:rPr>
                        <w:t>Especialista Adquisiciones</w:t>
                      </w:r>
                    </w:p>
                  </w:txbxContent>
                </v:textbox>
                <o:callout v:ext="edit" minusx="t" minusy="t"/>
                <w10:wrap anchorx="margin"/>
              </v:shape>
            </w:pict>
          </mc:Fallback>
        </mc:AlternateContent>
      </w:r>
      <w:r w:rsidR="00936C82" w:rsidRPr="002C0849">
        <w:rPr>
          <w:rFonts w:ascii="Arial" w:hAnsi="Arial" w:cs="Arial"/>
          <w:noProof/>
        </w:rPr>
        <mc:AlternateContent>
          <mc:Choice Requires="wps">
            <w:drawing>
              <wp:anchor distT="0" distB="0" distL="114300" distR="114300" simplePos="0" relativeHeight="251658259" behindDoc="0" locked="0" layoutInCell="1" allowOverlap="1" wp14:anchorId="52D12D13" wp14:editId="3DBB18C8">
                <wp:simplePos x="0" y="0"/>
                <wp:positionH relativeFrom="column">
                  <wp:posOffset>5510849</wp:posOffset>
                </wp:positionH>
                <wp:positionV relativeFrom="paragraph">
                  <wp:posOffset>22004</wp:posOffset>
                </wp:positionV>
                <wp:extent cx="0" cy="93193"/>
                <wp:effectExtent l="0" t="0" r="38100" b="21590"/>
                <wp:wrapNone/>
                <wp:docPr id="27" name="Straight Connector 27"/>
                <wp:cNvGraphicFramePr/>
                <a:graphic xmlns:a="http://schemas.openxmlformats.org/drawingml/2006/main">
                  <a:graphicData uri="http://schemas.microsoft.com/office/word/2010/wordprocessingShape">
                    <wps:wsp>
                      <wps:cNvCnPr/>
                      <wps:spPr>
                        <a:xfrm>
                          <a:off x="0" y="0"/>
                          <a:ext cx="0" cy="93193"/>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E1BE28" id="Straight Connector 2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3.95pt,1.75pt" to="433.9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" strokecolor="#002060" strokeweight="1pt">
                <v:stroke joinstyle="miter"/>
              </v:line>
            </w:pict>
          </mc:Fallback>
        </mc:AlternateContent>
      </w:r>
      <w:r w:rsidR="003F4587" w:rsidRPr="002C0849">
        <w:rPr>
          <w:rFonts w:ascii="Arial" w:hAnsi="Arial" w:cs="Arial"/>
          <w:noProof/>
        </w:rPr>
        <mc:AlternateContent>
          <mc:Choice Requires="wps">
            <w:drawing>
              <wp:anchor distT="0" distB="0" distL="114300" distR="114300" simplePos="0" relativeHeight="251658243" behindDoc="0" locked="0" layoutInCell="1" allowOverlap="1" wp14:anchorId="4DB27331" wp14:editId="51FA0407">
                <wp:simplePos x="0" y="0"/>
                <wp:positionH relativeFrom="margin">
                  <wp:posOffset>1470991</wp:posOffset>
                </wp:positionH>
                <wp:positionV relativeFrom="paragraph">
                  <wp:posOffset>6956</wp:posOffset>
                </wp:positionV>
                <wp:extent cx="4046966" cy="15903"/>
                <wp:effectExtent l="0" t="0" r="29845" b="22225"/>
                <wp:wrapNone/>
                <wp:docPr id="9" name="Straight Connector 9"/>
                <wp:cNvGraphicFramePr/>
                <a:graphic xmlns:a="http://schemas.openxmlformats.org/drawingml/2006/main">
                  <a:graphicData uri="http://schemas.microsoft.com/office/word/2010/wordprocessingShape">
                    <wps:wsp>
                      <wps:cNvCnPr/>
                      <wps:spPr>
                        <a:xfrm>
                          <a:off x="0" y="0"/>
                          <a:ext cx="4046966" cy="15903"/>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2F8604" id="Straight Connector 9" o:spid="_x0000_s1026" style="position:absolute;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5.85pt,.55pt" to="434.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" strokecolor="#002060" strokeweight="1pt">
                <v:stroke joinstyle="miter"/>
                <w10:wrap anchorx="margin"/>
              </v:line>
            </w:pict>
          </mc:Fallback>
        </mc:AlternateContent>
      </w:r>
      <w:r w:rsidR="00FF6F69" w:rsidRPr="002C0849">
        <w:rPr>
          <w:rFonts w:ascii="Arial" w:hAnsi="Arial" w:cs="Arial"/>
          <w:noProof/>
        </w:rPr>
        <mc:AlternateContent>
          <mc:Choice Requires="wps">
            <w:drawing>
              <wp:anchor distT="0" distB="0" distL="114300" distR="114300" simplePos="0" relativeHeight="251658244" behindDoc="0" locked="0" layoutInCell="1" allowOverlap="1" wp14:anchorId="7F796997" wp14:editId="6FD4B905">
                <wp:simplePos x="0" y="0"/>
                <wp:positionH relativeFrom="margin">
                  <wp:posOffset>888610</wp:posOffset>
                </wp:positionH>
                <wp:positionV relativeFrom="paragraph">
                  <wp:posOffset>122555</wp:posOffset>
                </wp:positionV>
                <wp:extent cx="1196592" cy="222505"/>
                <wp:effectExtent l="0" t="0" r="22860" b="82550"/>
                <wp:wrapNone/>
                <wp:docPr id="10" name="Callout: Line 10"/>
                <wp:cNvGraphicFramePr/>
                <a:graphic xmlns:a="http://schemas.openxmlformats.org/drawingml/2006/main">
                  <a:graphicData uri="http://schemas.microsoft.com/office/word/2010/wordprocessingShape">
                    <wps:wsp>
                      <wps:cNvSpPr/>
                      <wps:spPr>
                        <a:xfrm>
                          <a:off x="0" y="0"/>
                          <a:ext cx="1196592" cy="222505"/>
                        </a:xfrm>
                        <a:prstGeom prst="borderCallout1">
                          <a:avLst>
                            <a:gd name="adj1" fmla="val 106761"/>
                            <a:gd name="adj2" fmla="val 50059"/>
                            <a:gd name="adj3" fmla="val 123379"/>
                            <a:gd name="adj4" fmla="val 50075"/>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503C384" w14:textId="77777777" w:rsidR="00F925B6" w:rsidRPr="00EA7756" w:rsidRDefault="00F925B6" w:rsidP="00EA7756">
                            <w:pPr>
                              <w:jc w:val="center"/>
                              <w:rPr>
                                <w:b/>
                                <w:color w:val="000000" w:themeColor="text1"/>
                                <w:sz w:val="18"/>
                                <w:szCs w:val="18"/>
                              </w:rPr>
                            </w:pPr>
                            <w:r>
                              <w:rPr>
                                <w:b/>
                                <w:color w:val="000000" w:themeColor="text1"/>
                                <w:sz w:val="18"/>
                                <w:szCs w:val="18"/>
                              </w:rPr>
                              <w:t>Especialista Técnico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796997" id="Callout: Line 10" o:spid="_x0000_s1033" type="#_x0000_t47" style="position:absolute;margin-left:69.95pt;margin-top:9.65pt;width:94.2pt;height:17.5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" adj="10816,26650,10813,23060" filled="f" strokecolor="#1f3763 [1604]" strokeweight="1pt">
                <v:textbox>
                  <w:txbxContent>
                    <w:p w14:paraId="0503C384" w14:textId="77777777" w:rsidR="00F925B6" w:rsidRPr="00EA7756" w:rsidRDefault="00F925B6" w:rsidP="00EA7756">
                      <w:pPr>
                        <w:jc w:val="center"/>
                        <w:rPr>
                          <w:b/>
                          <w:color w:val="000000" w:themeColor="text1"/>
                          <w:sz w:val="18"/>
                          <w:szCs w:val="18"/>
                        </w:rPr>
                      </w:pPr>
                      <w:r>
                        <w:rPr>
                          <w:b/>
                          <w:color w:val="000000" w:themeColor="text1"/>
                          <w:sz w:val="18"/>
                          <w:szCs w:val="18"/>
                        </w:rPr>
                        <w:t>Especialista Técnico</w:t>
                      </w:r>
                    </w:p>
                  </w:txbxContent>
                </v:textbox>
                <o:callout v:ext="edit" minusx="t" minusy="t"/>
                <w10:wrap anchorx="margin"/>
              </v:shape>
            </w:pict>
          </mc:Fallback>
        </mc:AlternateContent>
      </w:r>
    </w:p>
    <w:p w14:paraId="280DFE10" w14:textId="77777777" w:rsidR="00625FC9" w:rsidRPr="002C0849" w:rsidRDefault="00625FC9" w:rsidP="004F22FC">
      <w:pPr>
        <w:rPr>
          <w:rFonts w:ascii="Arial" w:hAnsi="Arial" w:cs="Arial"/>
        </w:rPr>
      </w:pPr>
    </w:p>
    <w:p w14:paraId="3BD877B7" w14:textId="77777777" w:rsidR="00625FC9" w:rsidRPr="002C0849" w:rsidRDefault="002A752E" w:rsidP="004F22FC">
      <w:pPr>
        <w:rPr>
          <w:rFonts w:ascii="Arial" w:hAnsi="Arial" w:cs="Arial"/>
        </w:rPr>
      </w:pPr>
      <w:r w:rsidRPr="002C0849">
        <w:rPr>
          <w:rFonts w:ascii="Arial" w:hAnsi="Arial" w:cs="Arial"/>
          <w:noProof/>
        </w:rPr>
        <mc:AlternateContent>
          <mc:Choice Requires="wps">
            <w:drawing>
              <wp:anchor distT="0" distB="0" distL="114300" distR="114300" simplePos="0" relativeHeight="251658254" behindDoc="0" locked="0" layoutInCell="1" allowOverlap="1" wp14:anchorId="4ECAD5B3" wp14:editId="5675089F">
                <wp:simplePos x="0" y="0"/>
                <wp:positionH relativeFrom="column">
                  <wp:posOffset>1475715</wp:posOffset>
                </wp:positionH>
                <wp:positionV relativeFrom="paragraph">
                  <wp:posOffset>13655</wp:posOffset>
                </wp:positionV>
                <wp:extent cx="4527" cy="1530035"/>
                <wp:effectExtent l="0" t="0" r="33655" b="32385"/>
                <wp:wrapNone/>
                <wp:docPr id="15" name="Straight Connector 15"/>
                <wp:cNvGraphicFramePr/>
                <a:graphic xmlns:a="http://schemas.openxmlformats.org/drawingml/2006/main">
                  <a:graphicData uri="http://schemas.microsoft.com/office/word/2010/wordprocessingShape">
                    <wps:wsp>
                      <wps:cNvCnPr/>
                      <wps:spPr>
                        <a:xfrm flipH="1">
                          <a:off x="0" y="0"/>
                          <a:ext cx="4527" cy="1530035"/>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9FC52A" id="Straight Connector 15" o:spid="_x0000_s1026" style="position:absolute;flip:x;z-index:251658254;visibility:visible;mso-wrap-style:square;mso-wrap-distance-left:9pt;mso-wrap-distance-top:0;mso-wrap-distance-right:9pt;mso-wrap-distance-bottom:0;mso-position-horizontal:absolute;mso-position-horizontal-relative:text;mso-position-vertical:absolute;mso-position-vertical-relative:text" from="116.2pt,1.1pt" to="116.55pt,1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" strokecolor="#002060" strokeweight="1pt">
                <v:stroke joinstyle="miter"/>
              </v:line>
            </w:pict>
          </mc:Fallback>
        </mc:AlternateContent>
      </w:r>
      <w:r w:rsidRPr="002C0849">
        <w:rPr>
          <w:rFonts w:ascii="Arial" w:hAnsi="Arial" w:cs="Arial"/>
          <w:noProof/>
        </w:rPr>
        <mc:AlternateContent>
          <mc:Choice Requires="wps">
            <w:drawing>
              <wp:anchor distT="0" distB="0" distL="114300" distR="114300" simplePos="0" relativeHeight="251658248" behindDoc="0" locked="0" layoutInCell="1" allowOverlap="1" wp14:anchorId="62D8985F" wp14:editId="2A5A61D5">
                <wp:simplePos x="0" y="0"/>
                <wp:positionH relativeFrom="margin">
                  <wp:posOffset>349520</wp:posOffset>
                </wp:positionH>
                <wp:positionV relativeFrom="paragraph">
                  <wp:posOffset>176496</wp:posOffset>
                </wp:positionV>
                <wp:extent cx="933450" cy="372745"/>
                <wp:effectExtent l="0" t="0" r="152400" b="27305"/>
                <wp:wrapNone/>
                <wp:docPr id="2" name="Callout: Line 2"/>
                <wp:cNvGraphicFramePr/>
                <a:graphic xmlns:a="http://schemas.openxmlformats.org/drawingml/2006/main">
                  <a:graphicData uri="http://schemas.microsoft.com/office/word/2010/wordprocessingShape">
                    <wps:wsp>
                      <wps:cNvSpPr/>
                      <wps:spPr>
                        <a:xfrm>
                          <a:off x="0" y="0"/>
                          <a:ext cx="933450" cy="372745"/>
                        </a:xfrm>
                        <a:prstGeom prst="borderCallout1">
                          <a:avLst>
                            <a:gd name="adj1" fmla="val 49931"/>
                            <a:gd name="adj2" fmla="val 101875"/>
                            <a:gd name="adj3" fmla="val 50059"/>
                            <a:gd name="adj4" fmla="val 113994"/>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B08E3C9" w14:textId="77777777" w:rsidR="00F925B6" w:rsidRPr="000F32D9" w:rsidRDefault="00F925B6" w:rsidP="000F32D9">
                            <w:pPr>
                              <w:jc w:val="center"/>
                              <w:rPr>
                                <w:b/>
                                <w:color w:val="000000" w:themeColor="text1"/>
                                <w:sz w:val="18"/>
                                <w:szCs w:val="18"/>
                                <w:lang w:val="en-US"/>
                              </w:rPr>
                            </w:pPr>
                            <w:r>
                              <w:rPr>
                                <w:b/>
                                <w:color w:val="000000" w:themeColor="text1"/>
                                <w:sz w:val="18"/>
                                <w:szCs w:val="18"/>
                                <w:lang w:val="en-US"/>
                              </w:rPr>
                              <w:t>Administrator de Proyecto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D8985F" id="Callout: Line 2" o:spid="_x0000_s1034" type="#_x0000_t47" style="position:absolute;margin-left:27.5pt;margin-top:13.9pt;width:73.5pt;height:29.35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" adj="24623,10813,22005,10785" filled="f" strokecolor="#1f3763 [1604]" strokeweight="1pt">
                <v:textbox>
                  <w:txbxContent>
                    <w:p w14:paraId="7B08E3C9" w14:textId="77777777" w:rsidR="00F925B6" w:rsidRPr="000F32D9" w:rsidRDefault="00F925B6" w:rsidP="000F32D9">
                      <w:pPr>
                        <w:jc w:val="center"/>
                        <w:rPr>
                          <w:b/>
                          <w:color w:val="000000" w:themeColor="text1"/>
                          <w:sz w:val="18"/>
                          <w:szCs w:val="18"/>
                          <w:lang w:val="en-US"/>
                        </w:rPr>
                      </w:pPr>
                      <w:r>
                        <w:rPr>
                          <w:b/>
                          <w:color w:val="000000" w:themeColor="text1"/>
                          <w:sz w:val="18"/>
                          <w:szCs w:val="18"/>
                          <w:lang w:val="en-US"/>
                        </w:rPr>
                        <w:t>Administrator de Proyecto 1</w:t>
                      </w:r>
                    </w:p>
                  </w:txbxContent>
                </v:textbox>
                <o:callout v:ext="edit" minusx="t" minusy="t"/>
                <w10:wrap anchorx="margin"/>
              </v:shape>
            </w:pict>
          </mc:Fallback>
        </mc:AlternateContent>
      </w:r>
    </w:p>
    <w:p w14:paraId="7A758164" w14:textId="77777777" w:rsidR="00625FC9" w:rsidRPr="002C0849" w:rsidRDefault="004F6F30" w:rsidP="004F22FC">
      <w:pPr>
        <w:rPr>
          <w:rFonts w:ascii="Arial" w:hAnsi="Arial" w:cs="Arial"/>
        </w:rPr>
      </w:pPr>
      <w:r w:rsidRPr="002C0849">
        <w:rPr>
          <w:rFonts w:ascii="Arial" w:hAnsi="Arial" w:cs="Arial"/>
          <w:noProof/>
        </w:rPr>
        <mc:AlternateContent>
          <mc:Choice Requires="wps">
            <w:drawing>
              <wp:anchor distT="0" distB="0" distL="114300" distR="114300" simplePos="0" relativeHeight="251658252" behindDoc="0" locked="0" layoutInCell="1" allowOverlap="1" wp14:anchorId="686802BE" wp14:editId="793E0F1B">
                <wp:simplePos x="0" y="0"/>
                <wp:positionH relativeFrom="margin">
                  <wp:posOffset>2509254</wp:posOffset>
                </wp:positionH>
                <wp:positionV relativeFrom="paragraph">
                  <wp:posOffset>179070</wp:posOffset>
                </wp:positionV>
                <wp:extent cx="883285" cy="372745"/>
                <wp:effectExtent l="0" t="0" r="12065" b="865505"/>
                <wp:wrapNone/>
                <wp:docPr id="21" name="Callout: Line 21"/>
                <wp:cNvGraphicFramePr/>
                <a:graphic xmlns:a="http://schemas.openxmlformats.org/drawingml/2006/main">
                  <a:graphicData uri="http://schemas.microsoft.com/office/word/2010/wordprocessingShape">
                    <wps:wsp>
                      <wps:cNvSpPr/>
                      <wps:spPr>
                        <a:xfrm>
                          <a:off x="0" y="0"/>
                          <a:ext cx="883285" cy="372745"/>
                        </a:xfrm>
                        <a:prstGeom prst="borderCallout1">
                          <a:avLst>
                            <a:gd name="adj1" fmla="val 106761"/>
                            <a:gd name="adj2" fmla="val 50059"/>
                            <a:gd name="adj3" fmla="val 319250"/>
                            <a:gd name="adj4" fmla="val 50075"/>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76954C3" w14:textId="77777777" w:rsidR="00F925B6" w:rsidRPr="00264FCB" w:rsidRDefault="00F925B6" w:rsidP="00434063">
                            <w:pPr>
                              <w:jc w:val="center"/>
                              <w:rPr>
                                <w:color w:val="000000" w:themeColor="text1"/>
                                <w:sz w:val="18"/>
                                <w:szCs w:val="18"/>
                                <w:lang w:val="en-US"/>
                              </w:rPr>
                            </w:pPr>
                            <w:r>
                              <w:rPr>
                                <w:b/>
                                <w:color w:val="000000" w:themeColor="text1"/>
                                <w:sz w:val="18"/>
                                <w:szCs w:val="18"/>
                                <w:lang w:val="en-US"/>
                              </w:rPr>
                              <w:t>Analista de Adquisiciones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6802BE" id="Callout: Line 21" o:spid="_x0000_s1035" type="#_x0000_t47" style="position:absolute;margin-left:197.6pt;margin-top:14.1pt;width:69.55pt;height:29.35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" adj="10816,68958,10813,23060" filled="f" strokecolor="#1f3763 [1604]" strokeweight="1pt">
                <v:textbox>
                  <w:txbxContent>
                    <w:p w14:paraId="676954C3" w14:textId="77777777" w:rsidR="00F925B6" w:rsidRPr="00264FCB" w:rsidRDefault="00F925B6" w:rsidP="00434063">
                      <w:pPr>
                        <w:jc w:val="center"/>
                        <w:rPr>
                          <w:color w:val="000000" w:themeColor="text1"/>
                          <w:sz w:val="18"/>
                          <w:szCs w:val="18"/>
                          <w:lang w:val="en-US"/>
                        </w:rPr>
                      </w:pPr>
                      <w:r>
                        <w:rPr>
                          <w:b/>
                          <w:color w:val="000000" w:themeColor="text1"/>
                          <w:sz w:val="18"/>
                          <w:szCs w:val="18"/>
                          <w:lang w:val="en-US"/>
                        </w:rPr>
                        <w:t>Analista de Adquisiciones</w:t>
                      </w:r>
                    </w:p>
                  </w:txbxContent>
                </v:textbox>
                <o:callout v:ext="edit" minusx="t" minusy="t"/>
                <w10:wrap anchorx="margin"/>
              </v:shape>
            </w:pict>
          </mc:Fallback>
        </mc:AlternateContent>
      </w:r>
    </w:p>
    <w:p w14:paraId="08F1D856" w14:textId="77777777" w:rsidR="00625FC9" w:rsidRPr="002C0849" w:rsidRDefault="00182ACC" w:rsidP="004F22FC">
      <w:pPr>
        <w:rPr>
          <w:rFonts w:ascii="Arial" w:hAnsi="Arial" w:cs="Arial"/>
        </w:rPr>
      </w:pPr>
      <w:r w:rsidRPr="002C0849">
        <w:rPr>
          <w:rFonts w:ascii="Arial" w:hAnsi="Arial" w:cs="Arial"/>
          <w:noProof/>
        </w:rPr>
        <mc:AlternateContent>
          <mc:Choice Requires="wps">
            <w:drawing>
              <wp:anchor distT="0" distB="0" distL="114300" distR="114300" simplePos="0" relativeHeight="251658368" behindDoc="0" locked="0" layoutInCell="1" allowOverlap="1" wp14:anchorId="5CD68813" wp14:editId="2D2F381D">
                <wp:simplePos x="0" y="0"/>
                <wp:positionH relativeFrom="margin">
                  <wp:posOffset>5050465</wp:posOffset>
                </wp:positionH>
                <wp:positionV relativeFrom="paragraph">
                  <wp:posOffset>9392</wp:posOffset>
                </wp:positionV>
                <wp:extent cx="883285" cy="372745"/>
                <wp:effectExtent l="0" t="0" r="12065" b="198755"/>
                <wp:wrapNone/>
                <wp:docPr id="63" name="Callout: Line 63"/>
                <wp:cNvGraphicFramePr/>
                <a:graphic xmlns:a="http://schemas.openxmlformats.org/drawingml/2006/main">
                  <a:graphicData uri="http://schemas.microsoft.com/office/word/2010/wordprocessingShape">
                    <wps:wsp>
                      <wps:cNvSpPr/>
                      <wps:spPr>
                        <a:xfrm>
                          <a:off x="0" y="0"/>
                          <a:ext cx="883285" cy="372745"/>
                        </a:xfrm>
                        <a:prstGeom prst="borderCallout1">
                          <a:avLst>
                            <a:gd name="adj1" fmla="val 106761"/>
                            <a:gd name="adj2" fmla="val 50059"/>
                            <a:gd name="adj3" fmla="val 142395"/>
                            <a:gd name="adj4" fmla="val 50075"/>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B5EE586" w14:textId="39CF88BA" w:rsidR="00F925B6" w:rsidRPr="00264FCB" w:rsidRDefault="00F925B6" w:rsidP="00182ACC">
                            <w:pPr>
                              <w:jc w:val="center"/>
                              <w:rPr>
                                <w:color w:val="000000" w:themeColor="text1"/>
                                <w:sz w:val="18"/>
                                <w:szCs w:val="18"/>
                                <w:lang w:val="en-US"/>
                              </w:rPr>
                            </w:pPr>
                            <w:proofErr w:type="spellStart"/>
                            <w:proofErr w:type="gramStart"/>
                            <w:r>
                              <w:rPr>
                                <w:b/>
                                <w:color w:val="000000" w:themeColor="text1"/>
                                <w:sz w:val="18"/>
                                <w:szCs w:val="18"/>
                                <w:lang w:val="en-US"/>
                              </w:rPr>
                              <w:t>Analista</w:t>
                            </w:r>
                            <w:proofErr w:type="spellEnd"/>
                            <w:r>
                              <w:rPr>
                                <w:b/>
                                <w:color w:val="000000" w:themeColor="text1"/>
                                <w:sz w:val="18"/>
                                <w:szCs w:val="18"/>
                                <w:lang w:val="en-US"/>
                              </w:rPr>
                              <w:t xml:space="preserve">  Ambiental</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D68813" id="Callout: Line 63" o:spid="_x0000_s1036" type="#_x0000_t47" style="position:absolute;margin-left:397.65pt;margin-top:.75pt;width:69.55pt;height:29.35pt;z-index:251658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" adj="10816,30757,10813,23060" filled="f" strokecolor="#1f3763 [1604]" strokeweight="1pt">
                <v:textbox>
                  <w:txbxContent>
                    <w:p w14:paraId="5B5EE586" w14:textId="39CF88BA" w:rsidR="00F925B6" w:rsidRPr="00264FCB" w:rsidRDefault="00F925B6" w:rsidP="00182ACC">
                      <w:pPr>
                        <w:jc w:val="center"/>
                        <w:rPr>
                          <w:color w:val="000000" w:themeColor="text1"/>
                          <w:sz w:val="18"/>
                          <w:szCs w:val="18"/>
                          <w:lang w:val="en-US"/>
                        </w:rPr>
                      </w:pPr>
                      <w:proofErr w:type="spellStart"/>
                      <w:proofErr w:type="gramStart"/>
                      <w:r>
                        <w:rPr>
                          <w:b/>
                          <w:color w:val="000000" w:themeColor="text1"/>
                          <w:sz w:val="18"/>
                          <w:szCs w:val="18"/>
                          <w:lang w:val="en-US"/>
                        </w:rPr>
                        <w:t>Analista</w:t>
                      </w:r>
                      <w:proofErr w:type="spellEnd"/>
                      <w:r>
                        <w:rPr>
                          <w:b/>
                          <w:color w:val="000000" w:themeColor="text1"/>
                          <w:sz w:val="18"/>
                          <w:szCs w:val="18"/>
                          <w:lang w:val="en-US"/>
                        </w:rPr>
                        <w:t xml:space="preserve">  Ambiental</w:t>
                      </w:r>
                      <w:proofErr w:type="gramEnd"/>
                    </w:p>
                  </w:txbxContent>
                </v:textbox>
                <o:callout v:ext="edit" minusx="t" minusy="t"/>
                <w10:wrap anchorx="margin"/>
              </v:shape>
            </w:pict>
          </mc:Fallback>
        </mc:AlternateContent>
      </w:r>
      <w:r w:rsidR="001A47F5" w:rsidRPr="002C0849">
        <w:rPr>
          <w:rFonts w:ascii="Arial" w:hAnsi="Arial" w:cs="Arial"/>
          <w:noProof/>
        </w:rPr>
        <mc:AlternateContent>
          <mc:Choice Requires="wps">
            <w:drawing>
              <wp:anchor distT="0" distB="0" distL="114300" distR="114300" simplePos="0" relativeHeight="251658250" behindDoc="0" locked="0" layoutInCell="1" allowOverlap="1" wp14:anchorId="07888A01" wp14:editId="1C22F732">
                <wp:simplePos x="0" y="0"/>
                <wp:positionH relativeFrom="margin">
                  <wp:posOffset>3540519</wp:posOffset>
                </wp:positionH>
                <wp:positionV relativeFrom="paragraph">
                  <wp:posOffset>22370</wp:posOffset>
                </wp:positionV>
                <wp:extent cx="1251585" cy="372745"/>
                <wp:effectExtent l="0" t="0" r="24765" b="198755"/>
                <wp:wrapNone/>
                <wp:docPr id="17" name="Callout: Line 17"/>
                <wp:cNvGraphicFramePr/>
                <a:graphic xmlns:a="http://schemas.openxmlformats.org/drawingml/2006/main">
                  <a:graphicData uri="http://schemas.microsoft.com/office/word/2010/wordprocessingShape">
                    <wps:wsp>
                      <wps:cNvSpPr/>
                      <wps:spPr>
                        <a:xfrm>
                          <a:off x="0" y="0"/>
                          <a:ext cx="1251585" cy="372745"/>
                        </a:xfrm>
                        <a:prstGeom prst="borderCallout1">
                          <a:avLst>
                            <a:gd name="adj1" fmla="val 106761"/>
                            <a:gd name="adj2" fmla="val 50059"/>
                            <a:gd name="adj3" fmla="val 142578"/>
                            <a:gd name="adj4" fmla="val 50221"/>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763B08" w14:textId="69BD2A2C" w:rsidR="00F925B6" w:rsidRDefault="00F925B6" w:rsidP="00264FCB">
                            <w:pPr>
                              <w:jc w:val="center"/>
                              <w:rPr>
                                <w:b/>
                                <w:color w:val="000000" w:themeColor="text1"/>
                                <w:sz w:val="18"/>
                                <w:szCs w:val="18"/>
                                <w:lang w:val="en-US"/>
                              </w:rPr>
                            </w:pPr>
                            <w:proofErr w:type="spellStart"/>
                            <w:r>
                              <w:rPr>
                                <w:b/>
                                <w:color w:val="000000" w:themeColor="text1"/>
                                <w:sz w:val="18"/>
                                <w:szCs w:val="18"/>
                                <w:lang w:val="en-US"/>
                              </w:rPr>
                              <w:t>Analista</w:t>
                            </w:r>
                            <w:proofErr w:type="spellEnd"/>
                            <w:r>
                              <w:rPr>
                                <w:b/>
                                <w:color w:val="000000" w:themeColor="text1"/>
                                <w:sz w:val="18"/>
                                <w:szCs w:val="18"/>
                                <w:lang w:val="en-US"/>
                              </w:rPr>
                              <w:t xml:space="preserve"> </w:t>
                            </w:r>
                            <w:proofErr w:type="spellStart"/>
                            <w:r>
                              <w:rPr>
                                <w:b/>
                                <w:color w:val="000000" w:themeColor="text1"/>
                                <w:sz w:val="18"/>
                                <w:szCs w:val="18"/>
                                <w:lang w:val="en-US"/>
                              </w:rPr>
                              <w:t>Financiero</w:t>
                            </w:r>
                            <w:proofErr w:type="spellEnd"/>
                            <w:r>
                              <w:rPr>
                                <w:b/>
                                <w:color w:val="000000" w:themeColor="text1"/>
                                <w:sz w:val="18"/>
                                <w:szCs w:val="18"/>
                                <w:lang w:val="en-US"/>
                              </w:rPr>
                              <w:t xml:space="preserve"> 1</w:t>
                            </w:r>
                          </w:p>
                          <w:p w14:paraId="46C34D84" w14:textId="77777777" w:rsidR="00F925B6" w:rsidRPr="00264FCB" w:rsidRDefault="00F925B6" w:rsidP="00264FCB">
                            <w:pPr>
                              <w:jc w:val="center"/>
                              <w:rPr>
                                <w:color w:val="000000" w:themeColor="text1"/>
                                <w:sz w:val="18"/>
                                <w:szCs w:val="18"/>
                                <w:lang w:val="en-US"/>
                              </w:rPr>
                            </w:pPr>
                            <w:r w:rsidRPr="00264FCB">
                              <w:rPr>
                                <w:color w:val="000000" w:themeColor="text1"/>
                                <w:sz w:val="18"/>
                                <w:szCs w:val="18"/>
                                <w:lang w:val="en-US"/>
                              </w:rPr>
                              <w:t>Presupuesto-SNIP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888A01" id="Callout: Line 17" o:spid="_x0000_s1037" type="#_x0000_t47" style="position:absolute;margin-left:278.8pt;margin-top:1.75pt;width:98.55pt;height:29.35pt;z-index:2516582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" adj="10848,30797,10813,23060" filled="f" strokecolor="#1f3763 [1604]" strokeweight="1pt">
                <v:textbox>
                  <w:txbxContent>
                    <w:p w14:paraId="04763B08" w14:textId="69BD2A2C" w:rsidR="00F925B6" w:rsidRDefault="00F925B6" w:rsidP="00264FCB">
                      <w:pPr>
                        <w:jc w:val="center"/>
                        <w:rPr>
                          <w:b/>
                          <w:color w:val="000000" w:themeColor="text1"/>
                          <w:sz w:val="18"/>
                          <w:szCs w:val="18"/>
                          <w:lang w:val="en-US"/>
                        </w:rPr>
                      </w:pPr>
                      <w:proofErr w:type="spellStart"/>
                      <w:r>
                        <w:rPr>
                          <w:b/>
                          <w:color w:val="000000" w:themeColor="text1"/>
                          <w:sz w:val="18"/>
                          <w:szCs w:val="18"/>
                          <w:lang w:val="en-US"/>
                        </w:rPr>
                        <w:t>Analista</w:t>
                      </w:r>
                      <w:proofErr w:type="spellEnd"/>
                      <w:r>
                        <w:rPr>
                          <w:b/>
                          <w:color w:val="000000" w:themeColor="text1"/>
                          <w:sz w:val="18"/>
                          <w:szCs w:val="18"/>
                          <w:lang w:val="en-US"/>
                        </w:rPr>
                        <w:t xml:space="preserve"> </w:t>
                      </w:r>
                      <w:proofErr w:type="spellStart"/>
                      <w:r>
                        <w:rPr>
                          <w:b/>
                          <w:color w:val="000000" w:themeColor="text1"/>
                          <w:sz w:val="18"/>
                          <w:szCs w:val="18"/>
                          <w:lang w:val="en-US"/>
                        </w:rPr>
                        <w:t>Financiero</w:t>
                      </w:r>
                      <w:proofErr w:type="spellEnd"/>
                      <w:r>
                        <w:rPr>
                          <w:b/>
                          <w:color w:val="000000" w:themeColor="text1"/>
                          <w:sz w:val="18"/>
                          <w:szCs w:val="18"/>
                          <w:lang w:val="en-US"/>
                        </w:rPr>
                        <w:t xml:space="preserve"> 1</w:t>
                      </w:r>
                    </w:p>
                    <w:p w14:paraId="46C34D84" w14:textId="77777777" w:rsidR="00F925B6" w:rsidRPr="00264FCB" w:rsidRDefault="00F925B6" w:rsidP="00264FCB">
                      <w:pPr>
                        <w:jc w:val="center"/>
                        <w:rPr>
                          <w:color w:val="000000" w:themeColor="text1"/>
                          <w:sz w:val="18"/>
                          <w:szCs w:val="18"/>
                          <w:lang w:val="en-US"/>
                        </w:rPr>
                      </w:pPr>
                      <w:r w:rsidRPr="00264FCB">
                        <w:rPr>
                          <w:color w:val="000000" w:themeColor="text1"/>
                          <w:sz w:val="18"/>
                          <w:szCs w:val="18"/>
                          <w:lang w:val="en-US"/>
                        </w:rPr>
                        <w:t>Presupuesto-SNIP</w:t>
                      </w:r>
                    </w:p>
                  </w:txbxContent>
                </v:textbox>
                <o:callout v:ext="edit" minusx="t" minusy="t"/>
                <w10:wrap anchorx="margin"/>
              </v:shape>
            </w:pict>
          </mc:Fallback>
        </mc:AlternateContent>
      </w:r>
    </w:p>
    <w:p w14:paraId="41050A39" w14:textId="77777777" w:rsidR="00625FC9" w:rsidRPr="002C0849" w:rsidRDefault="002A752E" w:rsidP="004F22FC">
      <w:pPr>
        <w:rPr>
          <w:rFonts w:ascii="Arial" w:hAnsi="Arial" w:cs="Arial"/>
        </w:rPr>
      </w:pPr>
      <w:r w:rsidRPr="002C0849">
        <w:rPr>
          <w:rFonts w:ascii="Arial" w:hAnsi="Arial" w:cs="Arial"/>
          <w:noProof/>
        </w:rPr>
        <mc:AlternateContent>
          <mc:Choice Requires="wps">
            <w:drawing>
              <wp:anchor distT="0" distB="0" distL="114300" distR="114300" simplePos="0" relativeHeight="251658255" behindDoc="0" locked="0" layoutInCell="1" allowOverlap="1" wp14:anchorId="047200CD" wp14:editId="24955E77">
                <wp:simplePos x="0" y="0"/>
                <wp:positionH relativeFrom="column">
                  <wp:posOffset>1720158</wp:posOffset>
                </wp:positionH>
                <wp:positionV relativeFrom="paragraph">
                  <wp:posOffset>126145</wp:posOffset>
                </wp:positionV>
                <wp:extent cx="711200" cy="260350"/>
                <wp:effectExtent l="228600" t="38100" r="12700" b="63500"/>
                <wp:wrapNone/>
                <wp:docPr id="18" name="Callout: Line with Border and Accent Bar 18"/>
                <wp:cNvGraphicFramePr/>
                <a:graphic xmlns:a="http://schemas.openxmlformats.org/drawingml/2006/main">
                  <a:graphicData uri="http://schemas.microsoft.com/office/word/2010/wordprocessingShape">
                    <wps:wsp>
                      <wps:cNvSpPr/>
                      <wps:spPr>
                        <a:xfrm>
                          <a:off x="0" y="0"/>
                          <a:ext cx="711200" cy="260350"/>
                        </a:xfrm>
                        <a:prstGeom prst="accentBorderCallout1">
                          <a:avLst>
                            <a:gd name="adj1" fmla="val 57211"/>
                            <a:gd name="adj2" fmla="val -8333"/>
                            <a:gd name="adj3" fmla="val 57128"/>
                            <a:gd name="adj4" fmla="val -31076"/>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E78824C" w14:textId="77777777" w:rsidR="00F925B6" w:rsidRPr="00434063" w:rsidRDefault="00F925B6" w:rsidP="002A752E">
                            <w:pPr>
                              <w:rPr>
                                <w:b/>
                                <w:color w:val="000000" w:themeColor="text1"/>
                                <w:sz w:val="18"/>
                                <w:szCs w:val="18"/>
                              </w:rPr>
                            </w:pPr>
                            <w:r w:rsidRPr="00434063">
                              <w:rPr>
                                <w:b/>
                                <w:color w:val="000000" w:themeColor="text1"/>
                                <w:sz w:val="18"/>
                                <w:szCs w:val="18"/>
                              </w:rPr>
                              <w:t>Secretaria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7200CD" id="_x0000_t50" coordsize="21600,21600" o:spt="50" adj="-8280,24300,-1800,4050" path="m@0@1l@2@3nfem@2,l@2,21600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accentbar="t"/>
              </v:shapetype>
              <v:shape id="Callout: Line with Border and Accent Bar 18" o:spid="_x0000_s1038" type="#_x0000_t50" style="position:absolute;margin-left:135.45pt;margin-top:9.95pt;width:56pt;height:20.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" adj="-6712,12340,,12358" filled="f" strokecolor="#1f3763 [1604]" strokeweight="1pt">
                <v:textbox>
                  <w:txbxContent>
                    <w:p w14:paraId="7E78824C" w14:textId="77777777" w:rsidR="00F925B6" w:rsidRPr="00434063" w:rsidRDefault="00F925B6" w:rsidP="002A752E">
                      <w:pPr>
                        <w:rPr>
                          <w:b/>
                          <w:color w:val="000000" w:themeColor="text1"/>
                          <w:sz w:val="18"/>
                          <w:szCs w:val="18"/>
                        </w:rPr>
                      </w:pPr>
                      <w:r w:rsidRPr="00434063">
                        <w:rPr>
                          <w:b/>
                          <w:color w:val="000000" w:themeColor="text1"/>
                          <w:sz w:val="18"/>
                          <w:szCs w:val="18"/>
                        </w:rPr>
                        <w:t>Secretaria</w:t>
                      </w:r>
                    </w:p>
                  </w:txbxContent>
                </v:textbox>
              </v:shape>
            </w:pict>
          </mc:Fallback>
        </mc:AlternateContent>
      </w:r>
      <w:r w:rsidR="00264FCB" w:rsidRPr="002C0849">
        <w:rPr>
          <w:rFonts w:ascii="Arial" w:hAnsi="Arial" w:cs="Arial"/>
          <w:noProof/>
        </w:rPr>
        <mc:AlternateContent>
          <mc:Choice Requires="wps">
            <w:drawing>
              <wp:anchor distT="0" distB="0" distL="114300" distR="114300" simplePos="0" relativeHeight="251658249" behindDoc="0" locked="0" layoutInCell="1" allowOverlap="1" wp14:anchorId="1155B23B" wp14:editId="1FA3415A">
                <wp:simplePos x="0" y="0"/>
                <wp:positionH relativeFrom="margin">
                  <wp:posOffset>356581</wp:posOffset>
                </wp:positionH>
                <wp:positionV relativeFrom="paragraph">
                  <wp:posOffset>102620</wp:posOffset>
                </wp:positionV>
                <wp:extent cx="927100" cy="365760"/>
                <wp:effectExtent l="0" t="0" r="158750" b="15240"/>
                <wp:wrapNone/>
                <wp:docPr id="3" name="Callout: Line 3"/>
                <wp:cNvGraphicFramePr/>
                <a:graphic xmlns:a="http://schemas.openxmlformats.org/drawingml/2006/main">
                  <a:graphicData uri="http://schemas.microsoft.com/office/word/2010/wordprocessingShape">
                    <wps:wsp>
                      <wps:cNvSpPr/>
                      <wps:spPr>
                        <a:xfrm>
                          <a:off x="0" y="0"/>
                          <a:ext cx="927100" cy="365760"/>
                        </a:xfrm>
                        <a:prstGeom prst="borderCallout1">
                          <a:avLst>
                            <a:gd name="adj1" fmla="val 47881"/>
                            <a:gd name="adj2" fmla="val 102230"/>
                            <a:gd name="adj3" fmla="val 46876"/>
                            <a:gd name="adj4" fmla="val 113670"/>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26F1C09" w14:textId="77777777" w:rsidR="00F925B6" w:rsidRDefault="00F925B6" w:rsidP="000F32D9">
                            <w:pPr>
                              <w:jc w:val="center"/>
                              <w:rPr>
                                <w:b/>
                                <w:color w:val="000000" w:themeColor="text1"/>
                                <w:sz w:val="18"/>
                                <w:szCs w:val="18"/>
                                <w:lang w:val="en-US"/>
                              </w:rPr>
                            </w:pPr>
                            <w:r>
                              <w:rPr>
                                <w:b/>
                                <w:color w:val="000000" w:themeColor="text1"/>
                                <w:sz w:val="18"/>
                                <w:szCs w:val="18"/>
                                <w:lang w:val="en-US"/>
                              </w:rPr>
                              <w:t xml:space="preserve">Administrador </w:t>
                            </w:r>
                          </w:p>
                          <w:p w14:paraId="0B936781" w14:textId="77777777" w:rsidR="00F925B6" w:rsidRPr="000F32D9" w:rsidRDefault="00F925B6" w:rsidP="000F32D9">
                            <w:pPr>
                              <w:jc w:val="center"/>
                              <w:rPr>
                                <w:b/>
                                <w:color w:val="000000" w:themeColor="text1"/>
                                <w:sz w:val="18"/>
                                <w:szCs w:val="18"/>
                                <w:lang w:val="en-US"/>
                              </w:rPr>
                            </w:pPr>
                            <w:r>
                              <w:rPr>
                                <w:b/>
                                <w:color w:val="000000" w:themeColor="text1"/>
                                <w:sz w:val="18"/>
                                <w:szCs w:val="18"/>
                                <w:lang w:val="en-US"/>
                              </w:rPr>
                              <w:t>de Proyecto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55B23B" id="Callout: Line 3" o:spid="_x0000_s1039" type="#_x0000_t47" style="position:absolute;margin-left:28.1pt;margin-top:8.1pt;width:73pt;height:28.8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" adj="24553,10125,22082,10342" filled="f" strokecolor="#1f3763 [1604]" strokeweight="1pt">
                <v:textbox>
                  <w:txbxContent>
                    <w:p w14:paraId="526F1C09" w14:textId="77777777" w:rsidR="00F925B6" w:rsidRDefault="00F925B6" w:rsidP="000F32D9">
                      <w:pPr>
                        <w:jc w:val="center"/>
                        <w:rPr>
                          <w:b/>
                          <w:color w:val="000000" w:themeColor="text1"/>
                          <w:sz w:val="18"/>
                          <w:szCs w:val="18"/>
                          <w:lang w:val="en-US"/>
                        </w:rPr>
                      </w:pPr>
                      <w:r>
                        <w:rPr>
                          <w:b/>
                          <w:color w:val="000000" w:themeColor="text1"/>
                          <w:sz w:val="18"/>
                          <w:szCs w:val="18"/>
                          <w:lang w:val="en-US"/>
                        </w:rPr>
                        <w:t xml:space="preserve">Administrador </w:t>
                      </w:r>
                    </w:p>
                    <w:p w14:paraId="0B936781" w14:textId="77777777" w:rsidR="00F925B6" w:rsidRPr="000F32D9" w:rsidRDefault="00F925B6" w:rsidP="000F32D9">
                      <w:pPr>
                        <w:jc w:val="center"/>
                        <w:rPr>
                          <w:b/>
                          <w:color w:val="000000" w:themeColor="text1"/>
                          <w:sz w:val="18"/>
                          <w:szCs w:val="18"/>
                          <w:lang w:val="en-US"/>
                        </w:rPr>
                      </w:pPr>
                      <w:r>
                        <w:rPr>
                          <w:b/>
                          <w:color w:val="000000" w:themeColor="text1"/>
                          <w:sz w:val="18"/>
                          <w:szCs w:val="18"/>
                          <w:lang w:val="en-US"/>
                        </w:rPr>
                        <w:t>de Proyecto 2</w:t>
                      </w:r>
                    </w:p>
                  </w:txbxContent>
                </v:textbox>
                <o:callout v:ext="edit" minusx="t"/>
                <w10:wrap anchorx="margin"/>
              </v:shape>
            </w:pict>
          </mc:Fallback>
        </mc:AlternateContent>
      </w:r>
    </w:p>
    <w:p w14:paraId="79660246" w14:textId="77777777" w:rsidR="00625FC9" w:rsidRPr="002C0849" w:rsidRDefault="00625FC9" w:rsidP="004F22FC">
      <w:pPr>
        <w:rPr>
          <w:rFonts w:ascii="Arial" w:hAnsi="Arial" w:cs="Arial"/>
        </w:rPr>
      </w:pPr>
    </w:p>
    <w:p w14:paraId="597221E7" w14:textId="77777777" w:rsidR="00625FC9" w:rsidRPr="002C0849" w:rsidRDefault="009242DF" w:rsidP="004F22FC">
      <w:pPr>
        <w:rPr>
          <w:rFonts w:ascii="Arial" w:hAnsi="Arial" w:cs="Arial"/>
        </w:rPr>
      </w:pPr>
      <w:r w:rsidRPr="002C0849">
        <w:rPr>
          <w:rFonts w:ascii="Arial" w:hAnsi="Arial" w:cs="Arial"/>
          <w:noProof/>
        </w:rPr>
        <mc:AlternateContent>
          <mc:Choice Requires="wps">
            <w:drawing>
              <wp:anchor distT="0" distB="0" distL="114300" distR="114300" simplePos="0" relativeHeight="251658369" behindDoc="0" locked="0" layoutInCell="1" allowOverlap="1" wp14:anchorId="550ECAD9" wp14:editId="3388C6AB">
                <wp:simplePos x="0" y="0"/>
                <wp:positionH relativeFrom="margin">
                  <wp:align>right</wp:align>
                </wp:positionH>
                <wp:positionV relativeFrom="paragraph">
                  <wp:posOffset>19685</wp:posOffset>
                </wp:positionV>
                <wp:extent cx="883285" cy="372745"/>
                <wp:effectExtent l="0" t="0" r="12065" b="332105"/>
                <wp:wrapNone/>
                <wp:docPr id="64" name="Callout: Line 64"/>
                <wp:cNvGraphicFramePr/>
                <a:graphic xmlns:a="http://schemas.openxmlformats.org/drawingml/2006/main">
                  <a:graphicData uri="http://schemas.microsoft.com/office/word/2010/wordprocessingShape">
                    <wps:wsp>
                      <wps:cNvSpPr/>
                      <wps:spPr>
                        <a:xfrm>
                          <a:off x="5964865" y="4572000"/>
                          <a:ext cx="883285" cy="372745"/>
                        </a:xfrm>
                        <a:prstGeom prst="borderCallout1">
                          <a:avLst>
                            <a:gd name="adj1" fmla="val 106761"/>
                            <a:gd name="adj2" fmla="val 50059"/>
                            <a:gd name="adj3" fmla="val 176625"/>
                            <a:gd name="adj4" fmla="val 50075"/>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A74399C" w14:textId="20649260" w:rsidR="00F925B6" w:rsidRPr="00264FCB" w:rsidRDefault="00F925B6" w:rsidP="009242DF">
                            <w:pPr>
                              <w:jc w:val="center"/>
                              <w:rPr>
                                <w:color w:val="000000" w:themeColor="text1"/>
                                <w:sz w:val="18"/>
                                <w:szCs w:val="18"/>
                                <w:lang w:val="en-US"/>
                              </w:rPr>
                            </w:pPr>
                            <w:proofErr w:type="gramStart"/>
                            <w:r>
                              <w:rPr>
                                <w:b/>
                                <w:color w:val="000000" w:themeColor="text1"/>
                                <w:sz w:val="18"/>
                                <w:szCs w:val="18"/>
                                <w:lang w:val="en-US"/>
                              </w:rPr>
                              <w:t>Analista  Social</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ECAD9" id="Callout: Line 64" o:spid="_x0000_s1040" type="#_x0000_t47" style="position:absolute;margin-left:18.35pt;margin-top:1.55pt;width:69.55pt;height:29.35pt;z-index:25165836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" adj="10816,38151,10813,23060" filled="f" strokecolor="#1f3763 [1604]" strokeweight="1pt">
                <v:textbox>
                  <w:txbxContent>
                    <w:p w14:paraId="7A74399C" w14:textId="20649260" w:rsidR="00F925B6" w:rsidRPr="00264FCB" w:rsidRDefault="00F925B6" w:rsidP="009242DF">
                      <w:pPr>
                        <w:jc w:val="center"/>
                        <w:rPr>
                          <w:color w:val="000000" w:themeColor="text1"/>
                          <w:sz w:val="18"/>
                          <w:szCs w:val="18"/>
                          <w:lang w:val="en-US"/>
                        </w:rPr>
                      </w:pPr>
                      <w:proofErr w:type="gramStart"/>
                      <w:r>
                        <w:rPr>
                          <w:b/>
                          <w:color w:val="000000" w:themeColor="text1"/>
                          <w:sz w:val="18"/>
                          <w:szCs w:val="18"/>
                          <w:lang w:val="en-US"/>
                        </w:rPr>
                        <w:t>Analista  Social</w:t>
                      </w:r>
                      <w:proofErr w:type="gramEnd"/>
                    </w:p>
                  </w:txbxContent>
                </v:textbox>
                <o:callout v:ext="edit" minusx="t" minusy="t"/>
                <w10:wrap anchorx="margin"/>
              </v:shape>
            </w:pict>
          </mc:Fallback>
        </mc:AlternateContent>
      </w:r>
      <w:r w:rsidR="001A47F5" w:rsidRPr="002C0849">
        <w:rPr>
          <w:rFonts w:ascii="Arial" w:hAnsi="Arial" w:cs="Arial"/>
          <w:noProof/>
        </w:rPr>
        <mc:AlternateContent>
          <mc:Choice Requires="wps">
            <w:drawing>
              <wp:anchor distT="0" distB="0" distL="114300" distR="114300" simplePos="0" relativeHeight="251658251" behindDoc="0" locked="0" layoutInCell="1" allowOverlap="1" wp14:anchorId="213A4DD0" wp14:editId="54C7E72C">
                <wp:simplePos x="0" y="0"/>
                <wp:positionH relativeFrom="margin">
                  <wp:posOffset>3548774</wp:posOffset>
                </wp:positionH>
                <wp:positionV relativeFrom="paragraph">
                  <wp:posOffset>87140</wp:posOffset>
                </wp:positionV>
                <wp:extent cx="1251585" cy="372745"/>
                <wp:effectExtent l="0" t="0" r="24765" b="255905"/>
                <wp:wrapNone/>
                <wp:docPr id="19" name="Callout: Line 19"/>
                <wp:cNvGraphicFramePr/>
                <a:graphic xmlns:a="http://schemas.openxmlformats.org/drawingml/2006/main">
                  <a:graphicData uri="http://schemas.microsoft.com/office/word/2010/wordprocessingShape">
                    <wps:wsp>
                      <wps:cNvSpPr/>
                      <wps:spPr>
                        <a:xfrm>
                          <a:off x="0" y="0"/>
                          <a:ext cx="1251585" cy="372745"/>
                        </a:xfrm>
                        <a:prstGeom prst="borderCallout1">
                          <a:avLst>
                            <a:gd name="adj1" fmla="val 111027"/>
                            <a:gd name="adj2" fmla="val 50059"/>
                            <a:gd name="adj3" fmla="val 158132"/>
                            <a:gd name="adj4" fmla="val 50075"/>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6C771E2" w14:textId="77777777" w:rsidR="00F925B6" w:rsidRDefault="00F925B6" w:rsidP="00264FCB">
                            <w:pPr>
                              <w:jc w:val="center"/>
                              <w:rPr>
                                <w:b/>
                                <w:color w:val="000000" w:themeColor="text1"/>
                                <w:sz w:val="18"/>
                                <w:szCs w:val="18"/>
                                <w:lang w:val="en-US"/>
                              </w:rPr>
                            </w:pPr>
                            <w:r>
                              <w:rPr>
                                <w:b/>
                                <w:color w:val="000000" w:themeColor="text1"/>
                                <w:sz w:val="18"/>
                                <w:szCs w:val="18"/>
                                <w:lang w:val="en-US"/>
                              </w:rPr>
                              <w:t>Analista Financiero 2</w:t>
                            </w:r>
                          </w:p>
                          <w:p w14:paraId="3C68D773" w14:textId="77777777" w:rsidR="00F925B6" w:rsidRPr="00264FCB" w:rsidRDefault="00F925B6" w:rsidP="00264FCB">
                            <w:pPr>
                              <w:jc w:val="center"/>
                              <w:rPr>
                                <w:color w:val="000000" w:themeColor="text1"/>
                                <w:sz w:val="18"/>
                                <w:szCs w:val="18"/>
                                <w:lang w:val="en-US"/>
                              </w:rPr>
                            </w:pPr>
                            <w:r>
                              <w:rPr>
                                <w:color w:val="000000" w:themeColor="text1"/>
                                <w:sz w:val="18"/>
                                <w:szCs w:val="18"/>
                                <w:lang w:val="en-US"/>
                              </w:rPr>
                              <w:t>Contabilidad</w:t>
                            </w:r>
                            <w:r w:rsidRPr="00264FCB">
                              <w:rPr>
                                <w:color w:val="000000" w:themeColor="text1"/>
                                <w:sz w:val="18"/>
                                <w:szCs w:val="18"/>
                                <w:lang w:val="en-US"/>
                              </w:rPr>
                              <w:t>-S</w:t>
                            </w:r>
                            <w:r>
                              <w:rPr>
                                <w:color w:val="000000" w:themeColor="text1"/>
                                <w:sz w:val="18"/>
                                <w:szCs w:val="18"/>
                                <w:lang w:val="en-US"/>
                              </w:rPr>
                              <w:t>ICOIN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3A4DD0" id="Callout: Line 19" o:spid="_x0000_s1041" type="#_x0000_t47" style="position:absolute;margin-left:279.45pt;margin-top:6.85pt;width:98.55pt;height:29.35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" adj="10816,34157,10813,23982" filled="f" strokecolor="#1f3763 [1604]" strokeweight="1pt">
                <v:textbox>
                  <w:txbxContent>
                    <w:p w14:paraId="56C771E2" w14:textId="77777777" w:rsidR="00F925B6" w:rsidRDefault="00F925B6" w:rsidP="00264FCB">
                      <w:pPr>
                        <w:jc w:val="center"/>
                        <w:rPr>
                          <w:b/>
                          <w:color w:val="000000" w:themeColor="text1"/>
                          <w:sz w:val="18"/>
                          <w:szCs w:val="18"/>
                          <w:lang w:val="en-US"/>
                        </w:rPr>
                      </w:pPr>
                      <w:r>
                        <w:rPr>
                          <w:b/>
                          <w:color w:val="000000" w:themeColor="text1"/>
                          <w:sz w:val="18"/>
                          <w:szCs w:val="18"/>
                          <w:lang w:val="en-US"/>
                        </w:rPr>
                        <w:t>Analista Financiero 2</w:t>
                      </w:r>
                    </w:p>
                    <w:p w14:paraId="3C68D773" w14:textId="77777777" w:rsidR="00F925B6" w:rsidRPr="00264FCB" w:rsidRDefault="00F925B6" w:rsidP="00264FCB">
                      <w:pPr>
                        <w:jc w:val="center"/>
                        <w:rPr>
                          <w:color w:val="000000" w:themeColor="text1"/>
                          <w:sz w:val="18"/>
                          <w:szCs w:val="18"/>
                          <w:lang w:val="en-US"/>
                        </w:rPr>
                      </w:pPr>
                      <w:r>
                        <w:rPr>
                          <w:color w:val="000000" w:themeColor="text1"/>
                          <w:sz w:val="18"/>
                          <w:szCs w:val="18"/>
                          <w:lang w:val="en-US"/>
                        </w:rPr>
                        <w:t>Contabilidad</w:t>
                      </w:r>
                      <w:r w:rsidRPr="00264FCB">
                        <w:rPr>
                          <w:color w:val="000000" w:themeColor="text1"/>
                          <w:sz w:val="18"/>
                          <w:szCs w:val="18"/>
                          <w:lang w:val="en-US"/>
                        </w:rPr>
                        <w:t>-S</w:t>
                      </w:r>
                      <w:r>
                        <w:rPr>
                          <w:color w:val="000000" w:themeColor="text1"/>
                          <w:sz w:val="18"/>
                          <w:szCs w:val="18"/>
                          <w:lang w:val="en-US"/>
                        </w:rPr>
                        <w:t>ICOIN</w:t>
                      </w:r>
                    </w:p>
                  </w:txbxContent>
                </v:textbox>
                <o:callout v:ext="edit" minusx="t" minusy="t"/>
                <w10:wrap anchorx="margin"/>
              </v:shape>
            </w:pict>
          </mc:Fallback>
        </mc:AlternateContent>
      </w:r>
    </w:p>
    <w:p w14:paraId="0A8B791B" w14:textId="2A8F2316" w:rsidR="00264FCB" w:rsidRPr="002C0849" w:rsidRDefault="00264FCB" w:rsidP="00264FCB">
      <w:pPr>
        <w:pStyle w:val="ListParagraph"/>
        <w:rPr>
          <w:rFonts w:ascii="Arial" w:hAnsi="Arial" w:cs="Arial"/>
        </w:rPr>
      </w:pPr>
    </w:p>
    <w:p w14:paraId="23B1C0A6" w14:textId="77777777" w:rsidR="00264FCB" w:rsidRPr="002C0849" w:rsidRDefault="00264FCB" w:rsidP="00264FCB">
      <w:pPr>
        <w:pStyle w:val="ListParagraph"/>
        <w:rPr>
          <w:rFonts w:ascii="Arial" w:hAnsi="Arial" w:cs="Arial"/>
        </w:rPr>
      </w:pPr>
    </w:p>
    <w:p w14:paraId="753870DA" w14:textId="77777777" w:rsidR="00264FCB" w:rsidRPr="002C0849" w:rsidRDefault="00367C9F" w:rsidP="00264FCB">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253" behindDoc="0" locked="0" layoutInCell="1" allowOverlap="1" wp14:anchorId="41518CC1" wp14:editId="7091A565">
                <wp:simplePos x="0" y="0"/>
                <wp:positionH relativeFrom="column">
                  <wp:posOffset>230588</wp:posOffset>
                </wp:positionH>
                <wp:positionV relativeFrom="paragraph">
                  <wp:posOffset>168303</wp:posOffset>
                </wp:positionV>
                <wp:extent cx="5568950" cy="858740"/>
                <wp:effectExtent l="0" t="0" r="12700" b="17780"/>
                <wp:wrapNone/>
                <wp:docPr id="24" name="Rectangle 24"/>
                <wp:cNvGraphicFramePr/>
                <a:graphic xmlns:a="http://schemas.openxmlformats.org/drawingml/2006/main">
                  <a:graphicData uri="http://schemas.microsoft.com/office/word/2010/wordprocessingShape">
                    <wps:wsp>
                      <wps:cNvSpPr/>
                      <wps:spPr>
                        <a:xfrm>
                          <a:off x="0" y="0"/>
                          <a:ext cx="5568950" cy="85874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273D203" w14:textId="77777777" w:rsidR="00F925B6" w:rsidRPr="00BA7D9C" w:rsidRDefault="00F925B6" w:rsidP="00C3180A">
                            <w:pPr>
                              <w:jc w:val="center"/>
                              <w:rPr>
                                <w:b/>
                                <w:color w:val="2F5496" w:themeColor="accent1" w:themeShade="BF"/>
                                <w:sz w:val="18"/>
                                <w:szCs w:val="18"/>
                              </w:rPr>
                            </w:pPr>
                            <w:r w:rsidRPr="00BA7D9C">
                              <w:rPr>
                                <w:b/>
                                <w:color w:val="2F5496" w:themeColor="accent1" w:themeShade="BF"/>
                                <w:sz w:val="18"/>
                                <w:szCs w:val="18"/>
                              </w:rPr>
                              <w:t>Especialistas expertos de Apoyo</w:t>
                            </w:r>
                          </w:p>
                          <w:p w14:paraId="504C79EE" w14:textId="77777777" w:rsidR="00F925B6" w:rsidRPr="00BA7D9C" w:rsidRDefault="00F925B6" w:rsidP="00C3180A">
                            <w:pPr>
                              <w:rPr>
                                <w:b/>
                                <w:color w:val="2F5496" w:themeColor="accent1" w:themeShade="BF"/>
                                <w:sz w:val="18"/>
                                <w:szCs w:val="18"/>
                              </w:rPr>
                            </w:pPr>
                            <w:r w:rsidRPr="00BA7D9C">
                              <w:rPr>
                                <w:b/>
                                <w:color w:val="2F5496" w:themeColor="accent1" w:themeShade="BF"/>
                                <w:sz w:val="18"/>
                                <w:szCs w:val="18"/>
                                <w:u w:val="single"/>
                              </w:rPr>
                              <w:t>Expertos Proyectos</w:t>
                            </w:r>
                            <w:r w:rsidRPr="00BA7D9C">
                              <w:rPr>
                                <w:b/>
                                <w:color w:val="2F5496" w:themeColor="accent1" w:themeShade="BF"/>
                                <w:sz w:val="18"/>
                                <w:szCs w:val="18"/>
                              </w:rPr>
                              <w:t xml:space="preserve">     </w:t>
                            </w:r>
                            <w:r w:rsidRPr="00BA7D9C">
                              <w:rPr>
                                <w:b/>
                                <w:color w:val="2F5496" w:themeColor="accent1" w:themeShade="BF"/>
                                <w:sz w:val="18"/>
                                <w:szCs w:val="18"/>
                                <w:u w:val="single"/>
                              </w:rPr>
                              <w:t>Expertos Técnicos</w:t>
                            </w:r>
                            <w:r w:rsidRPr="00BA7D9C">
                              <w:rPr>
                                <w:b/>
                                <w:color w:val="2F5496" w:themeColor="accent1" w:themeShade="BF"/>
                                <w:sz w:val="18"/>
                                <w:szCs w:val="18"/>
                              </w:rPr>
                              <w:t xml:space="preserve">             </w:t>
                            </w:r>
                            <w:r w:rsidRPr="00BA7D9C">
                              <w:rPr>
                                <w:b/>
                                <w:color w:val="2F5496" w:themeColor="accent1" w:themeShade="BF"/>
                                <w:sz w:val="18"/>
                                <w:szCs w:val="18"/>
                                <w:u w:val="single"/>
                              </w:rPr>
                              <w:t>Experto Pliegos BID</w:t>
                            </w:r>
                            <w:r w:rsidRPr="00BA7D9C">
                              <w:rPr>
                                <w:b/>
                                <w:color w:val="2F5496" w:themeColor="accent1" w:themeShade="BF"/>
                                <w:sz w:val="18"/>
                                <w:szCs w:val="18"/>
                              </w:rPr>
                              <w:t xml:space="preserve">                       </w:t>
                            </w:r>
                            <w:r w:rsidRPr="00BA7D9C">
                              <w:rPr>
                                <w:b/>
                                <w:color w:val="2F5496" w:themeColor="accent1" w:themeShade="BF"/>
                                <w:sz w:val="18"/>
                                <w:szCs w:val="18"/>
                                <w:u w:val="single"/>
                              </w:rPr>
                              <w:t>Logística</w:t>
                            </w:r>
                            <w:r w:rsidRPr="00BA7D9C">
                              <w:rPr>
                                <w:b/>
                                <w:color w:val="2F5496" w:themeColor="accent1" w:themeShade="BF"/>
                                <w:sz w:val="18"/>
                                <w:szCs w:val="18"/>
                              </w:rPr>
                              <w:t xml:space="preserve"> </w:t>
                            </w:r>
                          </w:p>
                          <w:p w14:paraId="20EE8C2F" w14:textId="5E085070" w:rsidR="00F925B6" w:rsidRPr="00BA7D9C" w:rsidRDefault="00F925B6" w:rsidP="00C3180A">
                            <w:pPr>
                              <w:rPr>
                                <w:color w:val="2F5496" w:themeColor="accent1" w:themeShade="BF"/>
                                <w:sz w:val="16"/>
                                <w:szCs w:val="16"/>
                              </w:rPr>
                            </w:pPr>
                            <w:r w:rsidRPr="00BA7D9C">
                              <w:rPr>
                                <w:color w:val="2F5496" w:themeColor="accent1" w:themeShade="BF"/>
                                <w:sz w:val="16"/>
                                <w:szCs w:val="16"/>
                              </w:rPr>
                              <w:t>Seguimiento Obras</w:t>
                            </w:r>
                            <w:r w:rsidRPr="00BA7D9C">
                              <w:rPr>
                                <w:b/>
                                <w:color w:val="2F5496" w:themeColor="accent1" w:themeShade="BF"/>
                                <w:sz w:val="16"/>
                                <w:szCs w:val="16"/>
                              </w:rPr>
                              <w:t xml:space="preserve">          </w:t>
                            </w:r>
                            <w:r w:rsidRPr="00BA7D9C">
                              <w:rPr>
                                <w:color w:val="2F5496" w:themeColor="accent1" w:themeShade="BF"/>
                                <w:sz w:val="16"/>
                                <w:szCs w:val="16"/>
                              </w:rPr>
                              <w:t xml:space="preserve">Pavimentos - Estructuras             Comités evaluación                </w:t>
                            </w:r>
                            <w:r>
                              <w:rPr>
                                <w:color w:val="2F5496" w:themeColor="accent1" w:themeShade="BF"/>
                                <w:sz w:val="16"/>
                                <w:szCs w:val="16"/>
                              </w:rPr>
                              <w:t xml:space="preserve">   </w:t>
                            </w:r>
                            <w:r w:rsidRPr="00BA7D9C">
                              <w:rPr>
                                <w:color w:val="2F5496" w:themeColor="accent1" w:themeShade="BF"/>
                                <w:sz w:val="16"/>
                                <w:szCs w:val="16"/>
                              </w:rPr>
                              <w:t>Recepción - Comunicaci</w:t>
                            </w:r>
                            <w:r>
                              <w:rPr>
                                <w:color w:val="2F5496" w:themeColor="accent1" w:themeShade="BF"/>
                                <w:sz w:val="16"/>
                                <w:szCs w:val="16"/>
                              </w:rPr>
                              <w:t>ones</w:t>
                            </w:r>
                            <w:r w:rsidRPr="00BA7D9C">
                              <w:rPr>
                                <w:color w:val="2F5496" w:themeColor="accent1" w:themeShade="BF"/>
                                <w:sz w:val="16"/>
                                <w:szCs w:val="16"/>
                              </w:rPr>
                              <w:t xml:space="preserve">                                Administración              Diseño - Suelos- Hidrología                  de ofertas                         </w:t>
                            </w:r>
                            <w:r>
                              <w:rPr>
                                <w:color w:val="2F5496" w:themeColor="accent1" w:themeShade="BF"/>
                                <w:sz w:val="16"/>
                                <w:szCs w:val="16"/>
                              </w:rPr>
                              <w:t xml:space="preserve">     </w:t>
                            </w:r>
                            <w:r w:rsidRPr="00BA7D9C">
                              <w:rPr>
                                <w:color w:val="2F5496" w:themeColor="accent1" w:themeShade="BF"/>
                                <w:sz w:val="16"/>
                                <w:szCs w:val="16"/>
                              </w:rPr>
                              <w:t xml:space="preserve">Secretaría  – Mensajería </w:t>
                            </w:r>
                          </w:p>
                          <w:p w14:paraId="7A84B00D" w14:textId="04C69CDB" w:rsidR="00F925B6" w:rsidRPr="00BA7D9C" w:rsidRDefault="00F925B6" w:rsidP="00C3180A">
                            <w:pPr>
                              <w:rPr>
                                <w:color w:val="2F5496" w:themeColor="accent1" w:themeShade="BF"/>
                                <w:sz w:val="16"/>
                                <w:szCs w:val="16"/>
                              </w:rPr>
                            </w:pPr>
                            <w:r w:rsidRPr="00BA7D9C">
                              <w:rPr>
                                <w:color w:val="2F5496" w:themeColor="accent1" w:themeShade="BF"/>
                                <w:sz w:val="16"/>
                                <w:szCs w:val="16"/>
                              </w:rPr>
                              <w:t>de Contratos</w:t>
                            </w:r>
                            <w:r w:rsidRPr="00BA7D9C">
                              <w:rPr>
                                <w:color w:val="2F5496" w:themeColor="accent1" w:themeShade="BF"/>
                                <w:sz w:val="16"/>
                                <w:szCs w:val="16"/>
                              </w:rPr>
                              <w:tab/>
                              <w:t xml:space="preserve">   Economista -  Señalización                                                           </w:t>
                            </w:r>
                            <w:r>
                              <w:rPr>
                                <w:color w:val="2F5496" w:themeColor="accent1" w:themeShade="BF"/>
                                <w:sz w:val="16"/>
                                <w:szCs w:val="16"/>
                              </w:rPr>
                              <w:t xml:space="preserve">      </w:t>
                            </w:r>
                            <w:r w:rsidRPr="00BA7D9C">
                              <w:rPr>
                                <w:color w:val="2F5496" w:themeColor="accent1" w:themeShade="BF"/>
                                <w:sz w:val="16"/>
                                <w:szCs w:val="16"/>
                              </w:rPr>
                              <w:t xml:space="preserve">Conductor – Vehículos </w:t>
                            </w:r>
                          </w:p>
                          <w:p w14:paraId="4F62DFC7" w14:textId="77777777" w:rsidR="00F925B6" w:rsidRPr="00BA7D9C" w:rsidRDefault="00F925B6" w:rsidP="005972E3">
                            <w:pPr>
                              <w:rPr>
                                <w:b/>
                                <w:color w:val="2F5496" w:themeColor="accent1" w:themeShade="BF"/>
                                <w:sz w:val="18"/>
                                <w:szCs w:val="18"/>
                              </w:rPr>
                            </w:pPr>
                            <w:r w:rsidRPr="00BA7D9C">
                              <w:rPr>
                                <w:color w:val="2F5496" w:themeColor="accent1" w:themeShade="BF"/>
                                <w:sz w:val="16"/>
                                <w:szCs w:val="16"/>
                              </w:rPr>
                              <w:t xml:space="preserve">                                       Social/Ambiental - Riesgos                                                                </w:t>
                            </w:r>
                            <w:r>
                              <w:rPr>
                                <w:color w:val="2F5496" w:themeColor="accent1" w:themeShade="BF"/>
                                <w:sz w:val="16"/>
                                <w:szCs w:val="16"/>
                              </w:rPr>
                              <w:t xml:space="preserve"> </w:t>
                            </w:r>
                            <w:r w:rsidRPr="00BA7D9C">
                              <w:rPr>
                                <w:color w:val="2F5496" w:themeColor="accent1" w:themeShade="BF"/>
                                <w:sz w:val="16"/>
                                <w:szCs w:val="16"/>
                              </w:rPr>
                              <w:t xml:space="preserve"> - Insumos de Oficina -</w:t>
                            </w:r>
                          </w:p>
                          <w:p w14:paraId="1F2FB547" w14:textId="77777777" w:rsidR="00F925B6" w:rsidRPr="00C3180A" w:rsidRDefault="00F925B6" w:rsidP="00C3180A">
                            <w:pPr>
                              <w:rPr>
                                <w:b/>
                                <w:color w:val="000000" w:themeColor="text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518CC1" id="Rectangle 24" o:spid="_x0000_s1042" style="position:absolute;left:0;text-align:left;margin-left:18.15pt;margin-top:13.25pt;width:438.5pt;height:67.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" filled="f" strokecolor="#1f3763 [1604]" strokeweight="1pt">
                <v:textbox>
                  <w:txbxContent>
                    <w:p w14:paraId="2273D203" w14:textId="77777777" w:rsidR="00F925B6" w:rsidRPr="00BA7D9C" w:rsidRDefault="00F925B6" w:rsidP="00C3180A">
                      <w:pPr>
                        <w:jc w:val="center"/>
                        <w:rPr>
                          <w:b/>
                          <w:color w:val="2F5496" w:themeColor="accent1" w:themeShade="BF"/>
                          <w:sz w:val="18"/>
                          <w:szCs w:val="18"/>
                        </w:rPr>
                      </w:pPr>
                      <w:r w:rsidRPr="00BA7D9C">
                        <w:rPr>
                          <w:b/>
                          <w:color w:val="2F5496" w:themeColor="accent1" w:themeShade="BF"/>
                          <w:sz w:val="18"/>
                          <w:szCs w:val="18"/>
                        </w:rPr>
                        <w:t>Especialistas expertos de Apoyo</w:t>
                      </w:r>
                    </w:p>
                    <w:p w14:paraId="504C79EE" w14:textId="77777777" w:rsidR="00F925B6" w:rsidRPr="00BA7D9C" w:rsidRDefault="00F925B6" w:rsidP="00C3180A">
                      <w:pPr>
                        <w:rPr>
                          <w:b/>
                          <w:color w:val="2F5496" w:themeColor="accent1" w:themeShade="BF"/>
                          <w:sz w:val="18"/>
                          <w:szCs w:val="18"/>
                        </w:rPr>
                      </w:pPr>
                      <w:r w:rsidRPr="00BA7D9C">
                        <w:rPr>
                          <w:b/>
                          <w:color w:val="2F5496" w:themeColor="accent1" w:themeShade="BF"/>
                          <w:sz w:val="18"/>
                          <w:szCs w:val="18"/>
                          <w:u w:val="single"/>
                        </w:rPr>
                        <w:t>Expertos Proyectos</w:t>
                      </w:r>
                      <w:r w:rsidRPr="00BA7D9C">
                        <w:rPr>
                          <w:b/>
                          <w:color w:val="2F5496" w:themeColor="accent1" w:themeShade="BF"/>
                          <w:sz w:val="18"/>
                          <w:szCs w:val="18"/>
                        </w:rPr>
                        <w:t xml:space="preserve">     </w:t>
                      </w:r>
                      <w:r w:rsidRPr="00BA7D9C">
                        <w:rPr>
                          <w:b/>
                          <w:color w:val="2F5496" w:themeColor="accent1" w:themeShade="BF"/>
                          <w:sz w:val="18"/>
                          <w:szCs w:val="18"/>
                          <w:u w:val="single"/>
                        </w:rPr>
                        <w:t>Expertos Técnicos</w:t>
                      </w:r>
                      <w:r w:rsidRPr="00BA7D9C">
                        <w:rPr>
                          <w:b/>
                          <w:color w:val="2F5496" w:themeColor="accent1" w:themeShade="BF"/>
                          <w:sz w:val="18"/>
                          <w:szCs w:val="18"/>
                        </w:rPr>
                        <w:t xml:space="preserve">             </w:t>
                      </w:r>
                      <w:r w:rsidRPr="00BA7D9C">
                        <w:rPr>
                          <w:b/>
                          <w:color w:val="2F5496" w:themeColor="accent1" w:themeShade="BF"/>
                          <w:sz w:val="18"/>
                          <w:szCs w:val="18"/>
                          <w:u w:val="single"/>
                        </w:rPr>
                        <w:t>Experto Pliegos BID</w:t>
                      </w:r>
                      <w:r w:rsidRPr="00BA7D9C">
                        <w:rPr>
                          <w:b/>
                          <w:color w:val="2F5496" w:themeColor="accent1" w:themeShade="BF"/>
                          <w:sz w:val="18"/>
                          <w:szCs w:val="18"/>
                        </w:rPr>
                        <w:t xml:space="preserve">                       </w:t>
                      </w:r>
                      <w:r w:rsidRPr="00BA7D9C">
                        <w:rPr>
                          <w:b/>
                          <w:color w:val="2F5496" w:themeColor="accent1" w:themeShade="BF"/>
                          <w:sz w:val="18"/>
                          <w:szCs w:val="18"/>
                          <w:u w:val="single"/>
                        </w:rPr>
                        <w:t>Logística</w:t>
                      </w:r>
                      <w:r w:rsidRPr="00BA7D9C">
                        <w:rPr>
                          <w:b/>
                          <w:color w:val="2F5496" w:themeColor="accent1" w:themeShade="BF"/>
                          <w:sz w:val="18"/>
                          <w:szCs w:val="18"/>
                        </w:rPr>
                        <w:t xml:space="preserve"> </w:t>
                      </w:r>
                    </w:p>
                    <w:p w14:paraId="20EE8C2F" w14:textId="5E085070" w:rsidR="00F925B6" w:rsidRPr="00BA7D9C" w:rsidRDefault="00F925B6" w:rsidP="00C3180A">
                      <w:pPr>
                        <w:rPr>
                          <w:color w:val="2F5496" w:themeColor="accent1" w:themeShade="BF"/>
                          <w:sz w:val="16"/>
                          <w:szCs w:val="16"/>
                        </w:rPr>
                      </w:pPr>
                      <w:r w:rsidRPr="00BA7D9C">
                        <w:rPr>
                          <w:color w:val="2F5496" w:themeColor="accent1" w:themeShade="BF"/>
                          <w:sz w:val="16"/>
                          <w:szCs w:val="16"/>
                        </w:rPr>
                        <w:t>Seguimiento Obras</w:t>
                      </w:r>
                      <w:r w:rsidRPr="00BA7D9C">
                        <w:rPr>
                          <w:b/>
                          <w:color w:val="2F5496" w:themeColor="accent1" w:themeShade="BF"/>
                          <w:sz w:val="16"/>
                          <w:szCs w:val="16"/>
                        </w:rPr>
                        <w:t xml:space="preserve">          </w:t>
                      </w:r>
                      <w:r w:rsidRPr="00BA7D9C">
                        <w:rPr>
                          <w:color w:val="2F5496" w:themeColor="accent1" w:themeShade="BF"/>
                          <w:sz w:val="16"/>
                          <w:szCs w:val="16"/>
                        </w:rPr>
                        <w:t xml:space="preserve">Pavimentos - Estructuras             Comités evaluación                </w:t>
                      </w:r>
                      <w:r>
                        <w:rPr>
                          <w:color w:val="2F5496" w:themeColor="accent1" w:themeShade="BF"/>
                          <w:sz w:val="16"/>
                          <w:szCs w:val="16"/>
                        </w:rPr>
                        <w:t xml:space="preserve">   </w:t>
                      </w:r>
                      <w:r w:rsidRPr="00BA7D9C">
                        <w:rPr>
                          <w:color w:val="2F5496" w:themeColor="accent1" w:themeShade="BF"/>
                          <w:sz w:val="16"/>
                          <w:szCs w:val="16"/>
                        </w:rPr>
                        <w:t>Recepción - Comunicaci</w:t>
                      </w:r>
                      <w:r>
                        <w:rPr>
                          <w:color w:val="2F5496" w:themeColor="accent1" w:themeShade="BF"/>
                          <w:sz w:val="16"/>
                          <w:szCs w:val="16"/>
                        </w:rPr>
                        <w:t>ones</w:t>
                      </w:r>
                      <w:r w:rsidRPr="00BA7D9C">
                        <w:rPr>
                          <w:color w:val="2F5496" w:themeColor="accent1" w:themeShade="BF"/>
                          <w:sz w:val="16"/>
                          <w:szCs w:val="16"/>
                        </w:rPr>
                        <w:t xml:space="preserve">                                Administración              Diseño - Suelos- Hidrología                  de ofertas                         </w:t>
                      </w:r>
                      <w:r>
                        <w:rPr>
                          <w:color w:val="2F5496" w:themeColor="accent1" w:themeShade="BF"/>
                          <w:sz w:val="16"/>
                          <w:szCs w:val="16"/>
                        </w:rPr>
                        <w:t xml:space="preserve">     </w:t>
                      </w:r>
                      <w:r w:rsidRPr="00BA7D9C">
                        <w:rPr>
                          <w:color w:val="2F5496" w:themeColor="accent1" w:themeShade="BF"/>
                          <w:sz w:val="16"/>
                          <w:szCs w:val="16"/>
                        </w:rPr>
                        <w:t xml:space="preserve">Secretaría  – Mensajería </w:t>
                      </w:r>
                    </w:p>
                    <w:p w14:paraId="7A84B00D" w14:textId="04C69CDB" w:rsidR="00F925B6" w:rsidRPr="00BA7D9C" w:rsidRDefault="00F925B6" w:rsidP="00C3180A">
                      <w:pPr>
                        <w:rPr>
                          <w:color w:val="2F5496" w:themeColor="accent1" w:themeShade="BF"/>
                          <w:sz w:val="16"/>
                          <w:szCs w:val="16"/>
                        </w:rPr>
                      </w:pPr>
                      <w:r w:rsidRPr="00BA7D9C">
                        <w:rPr>
                          <w:color w:val="2F5496" w:themeColor="accent1" w:themeShade="BF"/>
                          <w:sz w:val="16"/>
                          <w:szCs w:val="16"/>
                        </w:rPr>
                        <w:t>de Contratos</w:t>
                      </w:r>
                      <w:r w:rsidRPr="00BA7D9C">
                        <w:rPr>
                          <w:color w:val="2F5496" w:themeColor="accent1" w:themeShade="BF"/>
                          <w:sz w:val="16"/>
                          <w:szCs w:val="16"/>
                        </w:rPr>
                        <w:tab/>
                        <w:t xml:space="preserve">   Economista -  Señalización                                                           </w:t>
                      </w:r>
                      <w:r>
                        <w:rPr>
                          <w:color w:val="2F5496" w:themeColor="accent1" w:themeShade="BF"/>
                          <w:sz w:val="16"/>
                          <w:szCs w:val="16"/>
                        </w:rPr>
                        <w:t xml:space="preserve">      </w:t>
                      </w:r>
                      <w:r w:rsidRPr="00BA7D9C">
                        <w:rPr>
                          <w:color w:val="2F5496" w:themeColor="accent1" w:themeShade="BF"/>
                          <w:sz w:val="16"/>
                          <w:szCs w:val="16"/>
                        </w:rPr>
                        <w:t xml:space="preserve">Conductor – Vehículos </w:t>
                      </w:r>
                    </w:p>
                    <w:p w14:paraId="4F62DFC7" w14:textId="77777777" w:rsidR="00F925B6" w:rsidRPr="00BA7D9C" w:rsidRDefault="00F925B6" w:rsidP="005972E3">
                      <w:pPr>
                        <w:rPr>
                          <w:b/>
                          <w:color w:val="2F5496" w:themeColor="accent1" w:themeShade="BF"/>
                          <w:sz w:val="18"/>
                          <w:szCs w:val="18"/>
                        </w:rPr>
                      </w:pPr>
                      <w:r w:rsidRPr="00BA7D9C">
                        <w:rPr>
                          <w:color w:val="2F5496" w:themeColor="accent1" w:themeShade="BF"/>
                          <w:sz w:val="16"/>
                          <w:szCs w:val="16"/>
                        </w:rPr>
                        <w:t xml:space="preserve">                                       Social/Ambiental - Riesgos                                                                </w:t>
                      </w:r>
                      <w:r>
                        <w:rPr>
                          <w:color w:val="2F5496" w:themeColor="accent1" w:themeShade="BF"/>
                          <w:sz w:val="16"/>
                          <w:szCs w:val="16"/>
                        </w:rPr>
                        <w:t xml:space="preserve"> </w:t>
                      </w:r>
                      <w:r w:rsidRPr="00BA7D9C">
                        <w:rPr>
                          <w:color w:val="2F5496" w:themeColor="accent1" w:themeShade="BF"/>
                          <w:sz w:val="16"/>
                          <w:szCs w:val="16"/>
                        </w:rPr>
                        <w:t xml:space="preserve"> - Insumos de Oficina -</w:t>
                      </w:r>
                    </w:p>
                    <w:p w14:paraId="1F2FB547" w14:textId="77777777" w:rsidR="00F925B6" w:rsidRPr="00C3180A" w:rsidRDefault="00F925B6" w:rsidP="00C3180A">
                      <w:pPr>
                        <w:rPr>
                          <w:b/>
                          <w:color w:val="000000" w:themeColor="text1"/>
                          <w:sz w:val="18"/>
                          <w:szCs w:val="18"/>
                        </w:rPr>
                      </w:pPr>
                    </w:p>
                  </w:txbxContent>
                </v:textbox>
              </v:rect>
            </w:pict>
          </mc:Fallback>
        </mc:AlternateContent>
      </w:r>
    </w:p>
    <w:p w14:paraId="114E3F27" w14:textId="77777777" w:rsidR="00367C9F" w:rsidRPr="002C0849" w:rsidRDefault="00367C9F" w:rsidP="00367C9F">
      <w:pPr>
        <w:rPr>
          <w:rFonts w:ascii="Arial" w:hAnsi="Arial" w:cs="Arial"/>
        </w:rPr>
      </w:pPr>
    </w:p>
    <w:p w14:paraId="01D97AA3" w14:textId="77777777" w:rsidR="00367C9F" w:rsidRPr="002C0849" w:rsidRDefault="00367C9F" w:rsidP="00367C9F">
      <w:pPr>
        <w:rPr>
          <w:rFonts w:ascii="Arial" w:hAnsi="Arial" w:cs="Arial"/>
          <w:b/>
          <w:color w:val="000000" w:themeColor="text1"/>
          <w:sz w:val="18"/>
          <w:szCs w:val="18"/>
        </w:rPr>
      </w:pPr>
    </w:p>
    <w:p w14:paraId="0F426CED" w14:textId="77777777" w:rsidR="00367C9F" w:rsidRPr="002C0849" w:rsidRDefault="00367C9F" w:rsidP="00367C9F">
      <w:pPr>
        <w:rPr>
          <w:rFonts w:ascii="Arial" w:hAnsi="Arial" w:cs="Arial"/>
          <w:b/>
          <w:color w:val="000000" w:themeColor="text1"/>
          <w:sz w:val="18"/>
          <w:szCs w:val="18"/>
        </w:rPr>
      </w:pPr>
    </w:p>
    <w:p w14:paraId="02596BF0" w14:textId="77777777" w:rsidR="00367C9F" w:rsidRPr="002C0849" w:rsidRDefault="00367C9F" w:rsidP="00367C9F">
      <w:pPr>
        <w:rPr>
          <w:rFonts w:ascii="Arial" w:hAnsi="Arial" w:cs="Arial"/>
          <w:b/>
          <w:color w:val="000000" w:themeColor="text1"/>
          <w:sz w:val="18"/>
          <w:szCs w:val="18"/>
        </w:rPr>
      </w:pPr>
    </w:p>
    <w:p w14:paraId="3B8E8445" w14:textId="77777777" w:rsidR="00367C9F" w:rsidRPr="002C0849" w:rsidRDefault="00367C9F" w:rsidP="00367C9F">
      <w:pPr>
        <w:rPr>
          <w:rFonts w:ascii="Arial" w:hAnsi="Arial" w:cs="Arial"/>
          <w:b/>
          <w:color w:val="000000" w:themeColor="text1"/>
          <w:sz w:val="18"/>
          <w:szCs w:val="18"/>
        </w:rPr>
      </w:pPr>
    </w:p>
    <w:p w14:paraId="657519BE" w14:textId="77777777" w:rsidR="00367C9F" w:rsidRPr="002C0849" w:rsidRDefault="00367C9F" w:rsidP="00367C9F">
      <w:pPr>
        <w:rPr>
          <w:rFonts w:ascii="Arial" w:hAnsi="Arial" w:cs="Arial"/>
          <w:b/>
          <w:color w:val="000000" w:themeColor="text1"/>
          <w:sz w:val="18"/>
          <w:szCs w:val="18"/>
        </w:rPr>
      </w:pPr>
    </w:p>
    <w:p w14:paraId="58697439" w14:textId="77777777" w:rsidR="00367C9F" w:rsidRPr="002C0849" w:rsidRDefault="00367C9F" w:rsidP="00367C9F">
      <w:pPr>
        <w:rPr>
          <w:rFonts w:ascii="Arial" w:hAnsi="Arial" w:cs="Arial"/>
          <w:b/>
          <w:color w:val="000000" w:themeColor="text1"/>
          <w:sz w:val="18"/>
          <w:szCs w:val="18"/>
        </w:rPr>
      </w:pPr>
    </w:p>
    <w:p w14:paraId="609CA59E" w14:textId="77777777" w:rsidR="00871416" w:rsidRPr="002C0849" w:rsidRDefault="00871416" w:rsidP="00BA7D9C">
      <w:pPr>
        <w:jc w:val="both"/>
        <w:rPr>
          <w:rFonts w:ascii="Arial" w:hAnsi="Arial" w:cs="Arial"/>
          <w:sz w:val="22"/>
          <w:szCs w:val="22"/>
        </w:rPr>
      </w:pPr>
    </w:p>
    <w:p w14:paraId="748A825A" w14:textId="77777777" w:rsidR="00871416" w:rsidRPr="002C0849" w:rsidRDefault="00871416" w:rsidP="00BA7D9C">
      <w:pPr>
        <w:jc w:val="both"/>
        <w:rPr>
          <w:rFonts w:ascii="Arial" w:hAnsi="Arial" w:cs="Arial"/>
          <w:sz w:val="22"/>
          <w:szCs w:val="22"/>
        </w:rPr>
      </w:pPr>
    </w:p>
    <w:p w14:paraId="00B79C61" w14:textId="77777777" w:rsidR="00871416" w:rsidRPr="002C0849" w:rsidRDefault="00871416" w:rsidP="00BA7D9C">
      <w:pPr>
        <w:jc w:val="both"/>
        <w:rPr>
          <w:rFonts w:ascii="Arial" w:hAnsi="Arial" w:cs="Arial"/>
          <w:sz w:val="22"/>
          <w:szCs w:val="22"/>
        </w:rPr>
      </w:pPr>
      <w:r w:rsidRPr="002C0849">
        <w:rPr>
          <w:rFonts w:ascii="Arial" w:hAnsi="Arial" w:cs="Arial"/>
          <w:sz w:val="22"/>
          <w:szCs w:val="22"/>
        </w:rPr>
        <w:t xml:space="preserve">Para poder implementar las funciones indicadas en el marco de la normativa administrativa del país, el Coordinador(a), Especialista Técnico, Especialista Financiero, Especialista Socio Ambiental y, Analista Financiero 2 (Contabilidad – SICOIN), podrá ser cuentadante, temporal, renglón 022. El Administrador de Proyecto, Analista de Adquisiciones, Analista Financiero 1 (Presupuesto – SNIP), Analista Social, Analista Ambiental y, Secretaría de Coordinación, será cuentadante, temporal, renglón 081.   </w:t>
      </w:r>
    </w:p>
    <w:p w14:paraId="1EF6D516" w14:textId="77777777" w:rsidR="00871416" w:rsidRPr="002C0849" w:rsidRDefault="00871416" w:rsidP="00BA7D9C">
      <w:pPr>
        <w:jc w:val="both"/>
        <w:rPr>
          <w:rFonts w:ascii="Arial" w:hAnsi="Arial" w:cs="Arial"/>
          <w:sz w:val="22"/>
          <w:szCs w:val="22"/>
        </w:rPr>
      </w:pPr>
    </w:p>
    <w:p w14:paraId="7E596809" w14:textId="12AB64DE" w:rsidR="001D2381" w:rsidRPr="002C0849" w:rsidRDefault="00C25B45" w:rsidP="00BA7D9C">
      <w:pPr>
        <w:jc w:val="both"/>
        <w:rPr>
          <w:rFonts w:ascii="Arial" w:hAnsi="Arial" w:cs="Arial"/>
          <w:sz w:val="22"/>
          <w:szCs w:val="22"/>
        </w:rPr>
      </w:pPr>
      <w:r w:rsidRPr="002C0849">
        <w:rPr>
          <w:rFonts w:ascii="Arial" w:hAnsi="Arial" w:cs="Arial"/>
          <w:sz w:val="22"/>
          <w:szCs w:val="22"/>
        </w:rPr>
        <w:lastRenderedPageBreak/>
        <w:t xml:space="preserve">En la siguiente tabla, se presentan las </w:t>
      </w:r>
      <w:r w:rsidR="001D2381" w:rsidRPr="002C0849">
        <w:rPr>
          <w:rFonts w:ascii="Arial" w:hAnsi="Arial" w:cs="Arial"/>
          <w:sz w:val="22"/>
          <w:szCs w:val="22"/>
        </w:rPr>
        <w:t xml:space="preserve">funciones </w:t>
      </w:r>
      <w:r w:rsidR="00744D75" w:rsidRPr="002C0849">
        <w:rPr>
          <w:rFonts w:ascii="Arial" w:hAnsi="Arial" w:cs="Arial"/>
          <w:sz w:val="22"/>
          <w:szCs w:val="22"/>
        </w:rPr>
        <w:t xml:space="preserve">generales </w:t>
      </w:r>
      <w:r w:rsidRPr="002C0849">
        <w:rPr>
          <w:rFonts w:ascii="Arial" w:hAnsi="Arial" w:cs="Arial"/>
          <w:sz w:val="22"/>
          <w:szCs w:val="22"/>
        </w:rPr>
        <w:t xml:space="preserve">para cada una </w:t>
      </w:r>
      <w:r w:rsidR="001D2381" w:rsidRPr="002C0849">
        <w:rPr>
          <w:rFonts w:ascii="Arial" w:hAnsi="Arial" w:cs="Arial"/>
          <w:sz w:val="22"/>
          <w:szCs w:val="22"/>
        </w:rPr>
        <w:t>de las áreas misionales</w:t>
      </w:r>
      <w:r w:rsidR="00744D75" w:rsidRPr="002C0849">
        <w:rPr>
          <w:rStyle w:val="FootnoteReference"/>
          <w:rFonts w:ascii="Arial" w:hAnsi="Arial" w:cs="Arial"/>
          <w:sz w:val="22"/>
          <w:szCs w:val="22"/>
        </w:rPr>
        <w:footnoteReference w:id="20"/>
      </w:r>
      <w:r w:rsidR="001D2381" w:rsidRPr="002C0849">
        <w:rPr>
          <w:rFonts w:ascii="Arial" w:hAnsi="Arial" w:cs="Arial"/>
          <w:sz w:val="22"/>
          <w:szCs w:val="22"/>
        </w:rPr>
        <w:t>:</w:t>
      </w:r>
    </w:p>
    <w:p w14:paraId="46F90BB5" w14:textId="77777777" w:rsidR="00744D75" w:rsidRPr="002C0849" w:rsidRDefault="00744D75" w:rsidP="00BA7D9C">
      <w:pPr>
        <w:jc w:val="both"/>
        <w:rPr>
          <w:rFonts w:ascii="Arial" w:hAnsi="Arial" w:cs="Arial"/>
          <w:sz w:val="22"/>
          <w:szCs w:val="22"/>
        </w:rPr>
      </w:pPr>
    </w:p>
    <w:p w14:paraId="5B42E64F" w14:textId="77777777" w:rsidR="00871416" w:rsidRPr="002C0849" w:rsidRDefault="00871416" w:rsidP="00A75F79">
      <w:pPr>
        <w:jc w:val="center"/>
        <w:rPr>
          <w:rFonts w:ascii="Arial" w:hAnsi="Arial" w:cs="Arial"/>
          <w:b/>
          <w:sz w:val="22"/>
          <w:szCs w:val="22"/>
        </w:rPr>
      </w:pPr>
    </w:p>
    <w:p w14:paraId="308A5073" w14:textId="77777777" w:rsidR="00871416" w:rsidRPr="002C0849" w:rsidRDefault="00871416" w:rsidP="00A75F79">
      <w:pPr>
        <w:jc w:val="center"/>
        <w:rPr>
          <w:rFonts w:ascii="Arial" w:hAnsi="Arial" w:cs="Arial"/>
          <w:b/>
          <w:sz w:val="22"/>
          <w:szCs w:val="22"/>
        </w:rPr>
      </w:pPr>
    </w:p>
    <w:p w14:paraId="453D06E5" w14:textId="77777777" w:rsidR="00A75F79" w:rsidRPr="002C0849" w:rsidRDefault="00C25B45" w:rsidP="00A75F79">
      <w:pPr>
        <w:jc w:val="center"/>
        <w:rPr>
          <w:rFonts w:ascii="Arial" w:hAnsi="Arial" w:cs="Arial"/>
          <w:b/>
          <w:sz w:val="22"/>
          <w:szCs w:val="22"/>
        </w:rPr>
      </w:pPr>
      <w:r w:rsidRPr="002C0849">
        <w:rPr>
          <w:rFonts w:ascii="Arial" w:hAnsi="Arial" w:cs="Arial"/>
          <w:b/>
          <w:sz w:val="22"/>
          <w:szCs w:val="22"/>
        </w:rPr>
        <w:t>Tabla 2.</w:t>
      </w:r>
    </w:p>
    <w:p w14:paraId="513E6518" w14:textId="0EBDB9D0" w:rsidR="00C25B45" w:rsidRPr="002C0849" w:rsidRDefault="00C25B45" w:rsidP="00A75F79">
      <w:pPr>
        <w:jc w:val="center"/>
        <w:rPr>
          <w:rFonts w:ascii="Arial" w:hAnsi="Arial" w:cs="Arial"/>
          <w:b/>
          <w:sz w:val="22"/>
          <w:szCs w:val="22"/>
        </w:rPr>
      </w:pPr>
      <w:r w:rsidRPr="002C0849">
        <w:rPr>
          <w:rFonts w:ascii="Arial" w:hAnsi="Arial" w:cs="Arial"/>
          <w:b/>
          <w:sz w:val="22"/>
          <w:szCs w:val="22"/>
        </w:rPr>
        <w:t xml:space="preserve">Funciones generales de las </w:t>
      </w:r>
      <w:r w:rsidR="00456377" w:rsidRPr="002C0849">
        <w:rPr>
          <w:rFonts w:ascii="Arial" w:hAnsi="Arial" w:cs="Arial"/>
          <w:b/>
          <w:sz w:val="22"/>
          <w:szCs w:val="22"/>
        </w:rPr>
        <w:t>Áreas</w:t>
      </w:r>
      <w:r w:rsidRPr="002C0849">
        <w:rPr>
          <w:rFonts w:ascii="Arial" w:hAnsi="Arial" w:cs="Arial"/>
          <w:b/>
          <w:sz w:val="22"/>
          <w:szCs w:val="22"/>
        </w:rPr>
        <w:t xml:space="preserve"> misionales </w:t>
      </w:r>
      <w:r w:rsidR="00A75F79" w:rsidRPr="002C0849">
        <w:rPr>
          <w:rFonts w:ascii="Arial" w:hAnsi="Arial" w:cs="Arial"/>
          <w:b/>
          <w:sz w:val="22"/>
          <w:szCs w:val="22"/>
        </w:rPr>
        <w:t>del Programa</w:t>
      </w:r>
    </w:p>
    <w:tbl>
      <w:tblPr>
        <w:tblStyle w:val="TableGrid"/>
        <w:tblW w:w="0" w:type="auto"/>
        <w:tblLook w:val="04A0" w:firstRow="1" w:lastRow="0" w:firstColumn="1" w:lastColumn="0" w:noHBand="0" w:noVBand="1"/>
      </w:tblPr>
      <w:tblGrid>
        <w:gridCol w:w="9350"/>
      </w:tblGrid>
      <w:tr w:rsidR="00A75F79" w:rsidRPr="002C0849" w14:paraId="16C3F48E" w14:textId="77777777" w:rsidTr="00A75F79">
        <w:tc>
          <w:tcPr>
            <w:tcW w:w="9350" w:type="dxa"/>
          </w:tcPr>
          <w:p w14:paraId="61B924C1" w14:textId="1F8E23A0" w:rsidR="00A75F79" w:rsidRPr="002C0849" w:rsidRDefault="00A75F79" w:rsidP="00A75F79">
            <w:pPr>
              <w:jc w:val="center"/>
              <w:rPr>
                <w:rFonts w:ascii="Arial" w:hAnsi="Arial" w:cs="Arial"/>
                <w:b/>
                <w:sz w:val="20"/>
                <w:lang w:val="pt-BR"/>
              </w:rPr>
            </w:pPr>
            <w:proofErr w:type="spellStart"/>
            <w:r w:rsidRPr="002C0849">
              <w:rPr>
                <w:rFonts w:ascii="Arial" w:hAnsi="Arial" w:cs="Arial"/>
                <w:b/>
                <w:sz w:val="20"/>
                <w:lang w:val="pt-BR"/>
              </w:rPr>
              <w:t>Coordinador</w:t>
            </w:r>
            <w:proofErr w:type="spellEnd"/>
            <w:r w:rsidRPr="002C0849">
              <w:rPr>
                <w:rFonts w:ascii="Arial" w:hAnsi="Arial" w:cs="Arial"/>
                <w:b/>
                <w:sz w:val="20"/>
                <w:lang w:val="pt-BR"/>
              </w:rPr>
              <w:t xml:space="preserve">(a) </w:t>
            </w:r>
          </w:p>
        </w:tc>
      </w:tr>
      <w:tr w:rsidR="00A75F79" w:rsidRPr="002C0849" w14:paraId="4C7512E5" w14:textId="77777777" w:rsidTr="00A75F79">
        <w:tc>
          <w:tcPr>
            <w:tcW w:w="9350" w:type="dxa"/>
          </w:tcPr>
          <w:p w14:paraId="7689A966" w14:textId="77777777" w:rsidR="00871416" w:rsidRPr="002C0849" w:rsidRDefault="00871416" w:rsidP="00BA7D9C">
            <w:pPr>
              <w:jc w:val="both"/>
              <w:rPr>
                <w:rFonts w:ascii="Arial" w:hAnsi="Arial" w:cs="Arial"/>
                <w:sz w:val="20"/>
              </w:rPr>
            </w:pPr>
          </w:p>
          <w:p w14:paraId="1A34A8A4" w14:textId="105CD41D" w:rsidR="00A75F79" w:rsidRPr="002C0849" w:rsidRDefault="00A75F79" w:rsidP="00BA7D9C">
            <w:pPr>
              <w:jc w:val="both"/>
              <w:rPr>
                <w:rFonts w:ascii="Arial" w:hAnsi="Arial" w:cs="Arial"/>
                <w:sz w:val="20"/>
              </w:rPr>
            </w:pPr>
            <w:r w:rsidRPr="002C0849">
              <w:rPr>
                <w:rFonts w:ascii="Arial" w:hAnsi="Arial" w:cs="Arial"/>
                <w:sz w:val="20"/>
              </w:rPr>
              <w:t xml:space="preserve">i) representar como </w:t>
            </w:r>
            <w:r w:rsidRPr="002C0849">
              <w:rPr>
                <w:rFonts w:ascii="Arial" w:hAnsi="Arial" w:cs="Arial"/>
                <w:b/>
                <w:i/>
                <w:sz w:val="20"/>
              </w:rPr>
              <w:t>firma autorizada</w:t>
            </w:r>
            <w:r w:rsidRPr="002C0849">
              <w:rPr>
                <w:rFonts w:ascii="Arial" w:hAnsi="Arial" w:cs="Arial"/>
                <w:sz w:val="20"/>
              </w:rPr>
              <w:t xml:space="preserve"> a la autoridad máxima del Organismo Ejecutor, ante el Prestatario, el Banco y, las entidades públicas y privadas, en todos los aspectos técnicos, financieros, de adquisiciones y jurídicos, asociados a la Ejecución del Programa; ii) asegurar el </w:t>
            </w:r>
            <w:r w:rsidRPr="002C0849">
              <w:rPr>
                <w:rFonts w:ascii="Arial" w:hAnsi="Arial" w:cs="Arial"/>
                <w:b/>
                <w:i/>
                <w:sz w:val="20"/>
              </w:rPr>
              <w:t>cumplimiento de los objetivos del Programa</w:t>
            </w:r>
            <w:r w:rsidRPr="002C0849">
              <w:rPr>
                <w:rFonts w:ascii="Arial" w:hAnsi="Arial" w:cs="Arial"/>
                <w:sz w:val="20"/>
              </w:rPr>
              <w:t xml:space="preserve"> establecidos en el Contrato de Préstamo, y de los plazos de ejecución establecidos en sus instrumentos de planificación; iii) Coordinar y suscribir directamente </w:t>
            </w:r>
            <w:r w:rsidRPr="002C0849">
              <w:rPr>
                <w:rFonts w:ascii="Arial" w:hAnsi="Arial" w:cs="Arial"/>
                <w:b/>
                <w:i/>
                <w:sz w:val="20"/>
              </w:rPr>
              <w:t>todas las comunicaciones</w:t>
            </w:r>
            <w:r w:rsidRPr="002C0849">
              <w:rPr>
                <w:rFonts w:ascii="Arial" w:hAnsi="Arial" w:cs="Arial"/>
                <w:sz w:val="20"/>
              </w:rPr>
              <w:t xml:space="preserve"> relacionadas con la ejecución del Programa, en los siguientes niveles; a) al interior del CIV, con el Ministro del CIV, b) al interior de la </w:t>
            </w:r>
            <w:r w:rsidR="00B85E02" w:rsidRPr="002C0849">
              <w:rPr>
                <w:rFonts w:ascii="Arial" w:hAnsi="Arial" w:cs="Arial"/>
                <w:sz w:val="20"/>
              </w:rPr>
              <w:t>U</w:t>
            </w:r>
            <w:r w:rsidR="00871416" w:rsidRPr="002C0849">
              <w:rPr>
                <w:rFonts w:ascii="Arial" w:hAnsi="Arial" w:cs="Arial"/>
                <w:sz w:val="20"/>
              </w:rPr>
              <w:t xml:space="preserve">nidad </w:t>
            </w:r>
            <w:r w:rsidR="00CA05A2">
              <w:rPr>
                <w:rFonts w:ascii="Arial" w:hAnsi="Arial" w:cs="Arial"/>
                <w:sz w:val="20"/>
              </w:rPr>
              <w:t>Coordinadora</w:t>
            </w:r>
            <w:r w:rsidRPr="002C0849">
              <w:rPr>
                <w:rFonts w:ascii="Arial" w:hAnsi="Arial" w:cs="Arial"/>
                <w:sz w:val="20"/>
              </w:rPr>
              <w:t xml:space="preserve">, con las áreas funcionales y su equipo, y con los especialistas expertos de apoyo externo y, c) al exterior de la </w:t>
            </w:r>
            <w:r w:rsidR="00B85E02" w:rsidRPr="002C0849">
              <w:rPr>
                <w:rFonts w:ascii="Arial" w:hAnsi="Arial" w:cs="Arial"/>
                <w:sz w:val="20"/>
              </w:rPr>
              <w:t>U</w:t>
            </w:r>
            <w:r w:rsidR="00871416" w:rsidRPr="002C0849">
              <w:rPr>
                <w:rFonts w:ascii="Arial" w:hAnsi="Arial" w:cs="Arial"/>
                <w:sz w:val="20"/>
              </w:rPr>
              <w:t xml:space="preserve">nidad </w:t>
            </w:r>
            <w:r w:rsidR="00CA05A2">
              <w:rPr>
                <w:rFonts w:ascii="Arial" w:hAnsi="Arial" w:cs="Arial"/>
                <w:sz w:val="20"/>
              </w:rPr>
              <w:t>Coordinadora</w:t>
            </w:r>
            <w:r w:rsidRPr="002C0849">
              <w:rPr>
                <w:rFonts w:ascii="Arial" w:hAnsi="Arial" w:cs="Arial"/>
                <w:sz w:val="20"/>
              </w:rPr>
              <w:t xml:space="preserve">, con el Prestatario y con el Especialista Sectorial del BID, con contratistas, supervisores, consultores y en general los proveedores de obras, bienes o servicios contratados por el Programa, con otras áreas del CIV, otros ministerios y entidades públicas según se requiera en el marco de los objetivos del Programa y lo establecido en el Contrato de Préstamo; iv) definir la </w:t>
            </w:r>
            <w:r w:rsidRPr="002C0849">
              <w:rPr>
                <w:rFonts w:ascii="Arial" w:hAnsi="Arial" w:cs="Arial"/>
                <w:b/>
                <w:i/>
                <w:sz w:val="20"/>
              </w:rPr>
              <w:t>planificación y metas físicas y financieras</w:t>
            </w:r>
            <w:r w:rsidRPr="002C0849">
              <w:rPr>
                <w:rFonts w:ascii="Arial" w:hAnsi="Arial" w:cs="Arial"/>
                <w:sz w:val="20"/>
              </w:rPr>
              <w:t xml:space="preserve"> anuales de ejecución del Programa; v) asegurar el cumplimiento de los plazos previstos para los </w:t>
            </w:r>
            <w:r w:rsidRPr="002C0849">
              <w:rPr>
                <w:rFonts w:ascii="Arial" w:hAnsi="Arial" w:cs="Arial"/>
                <w:b/>
                <w:i/>
                <w:sz w:val="20"/>
              </w:rPr>
              <w:t>procesos de licitación</w:t>
            </w:r>
            <w:r w:rsidRPr="002C0849">
              <w:rPr>
                <w:rFonts w:ascii="Arial" w:hAnsi="Arial" w:cs="Arial"/>
                <w:sz w:val="20"/>
              </w:rPr>
              <w:t xml:space="preserve"> del programa; vi) asegurar el cumplimiento de las </w:t>
            </w:r>
            <w:r w:rsidRPr="002C0849">
              <w:rPr>
                <w:rFonts w:ascii="Arial" w:hAnsi="Arial" w:cs="Arial"/>
                <w:b/>
                <w:i/>
                <w:sz w:val="20"/>
              </w:rPr>
              <w:t>proyecciones de desembolsos y pago de compromisos contractuales</w:t>
            </w:r>
            <w:r w:rsidRPr="002C0849">
              <w:rPr>
                <w:rFonts w:ascii="Arial" w:hAnsi="Arial" w:cs="Arial"/>
                <w:sz w:val="20"/>
              </w:rPr>
              <w:t xml:space="preserve"> del programa; vii) realizar visitas de </w:t>
            </w:r>
            <w:r w:rsidRPr="002C0849">
              <w:rPr>
                <w:rFonts w:ascii="Arial" w:hAnsi="Arial" w:cs="Arial"/>
                <w:b/>
                <w:i/>
                <w:sz w:val="20"/>
              </w:rPr>
              <w:t>seguimiento periódico</w:t>
            </w:r>
            <w:r w:rsidRPr="002C0849">
              <w:rPr>
                <w:rFonts w:ascii="Arial" w:hAnsi="Arial" w:cs="Arial"/>
                <w:sz w:val="20"/>
              </w:rPr>
              <w:t xml:space="preserve"> a las obras del programa en ejecución y, participar en las misiones y visitas de supervisión que realice el BID. </w:t>
            </w:r>
          </w:p>
          <w:p w14:paraId="71365558" w14:textId="77777777" w:rsidR="00871416" w:rsidRPr="002C0849" w:rsidRDefault="00871416" w:rsidP="00BA7D9C">
            <w:pPr>
              <w:jc w:val="both"/>
              <w:rPr>
                <w:rFonts w:ascii="Arial" w:hAnsi="Arial" w:cs="Arial"/>
                <w:sz w:val="20"/>
              </w:rPr>
            </w:pPr>
          </w:p>
        </w:tc>
      </w:tr>
      <w:tr w:rsidR="00A75F79" w:rsidRPr="002C0849" w14:paraId="5F99C7A5" w14:textId="77777777" w:rsidTr="00A75F79">
        <w:tc>
          <w:tcPr>
            <w:tcW w:w="9350" w:type="dxa"/>
          </w:tcPr>
          <w:p w14:paraId="4262B3D5" w14:textId="77777777" w:rsidR="00A75F79" w:rsidRPr="002C0849" w:rsidRDefault="00456377" w:rsidP="00A75F79">
            <w:pPr>
              <w:jc w:val="center"/>
              <w:rPr>
                <w:rFonts w:ascii="Arial" w:hAnsi="Arial" w:cs="Arial"/>
                <w:b/>
                <w:sz w:val="20"/>
              </w:rPr>
            </w:pPr>
            <w:r w:rsidRPr="002C0849">
              <w:rPr>
                <w:rFonts w:ascii="Arial" w:hAnsi="Arial" w:cs="Arial"/>
                <w:b/>
                <w:sz w:val="20"/>
              </w:rPr>
              <w:t>Área</w:t>
            </w:r>
            <w:r w:rsidR="00A75F79" w:rsidRPr="002C0849">
              <w:rPr>
                <w:rFonts w:ascii="Arial" w:hAnsi="Arial" w:cs="Arial"/>
                <w:b/>
                <w:sz w:val="20"/>
              </w:rPr>
              <w:t xml:space="preserve"> técnica</w:t>
            </w:r>
          </w:p>
        </w:tc>
      </w:tr>
      <w:tr w:rsidR="00A75F79" w:rsidRPr="002C0849" w14:paraId="5CBB3EE8" w14:textId="77777777" w:rsidTr="00A75F79">
        <w:tc>
          <w:tcPr>
            <w:tcW w:w="9350" w:type="dxa"/>
          </w:tcPr>
          <w:p w14:paraId="298CF9E8" w14:textId="77777777" w:rsidR="00871416" w:rsidRPr="002C0849" w:rsidRDefault="00871416" w:rsidP="00BA7D9C">
            <w:pPr>
              <w:jc w:val="both"/>
              <w:rPr>
                <w:rFonts w:ascii="Arial" w:hAnsi="Arial" w:cs="Arial"/>
                <w:sz w:val="20"/>
              </w:rPr>
            </w:pPr>
          </w:p>
          <w:p w14:paraId="205C0184" w14:textId="00A45AF0" w:rsidR="00A75F79" w:rsidRPr="002C0849" w:rsidRDefault="00871416" w:rsidP="003771B4">
            <w:pPr>
              <w:pStyle w:val="ListParagraph"/>
              <w:ind w:left="0"/>
              <w:jc w:val="both"/>
              <w:rPr>
                <w:rFonts w:ascii="Arial" w:hAnsi="Arial" w:cs="Arial"/>
                <w:sz w:val="20"/>
              </w:rPr>
            </w:pPr>
            <w:r w:rsidRPr="002C0849">
              <w:rPr>
                <w:rFonts w:ascii="Arial" w:hAnsi="Arial" w:cs="Arial"/>
                <w:sz w:val="20"/>
              </w:rPr>
              <w:t xml:space="preserve">i) </w:t>
            </w:r>
            <w:r w:rsidR="00A75F79" w:rsidRPr="002C0849">
              <w:rPr>
                <w:rFonts w:ascii="Arial" w:hAnsi="Arial" w:cs="Arial"/>
                <w:sz w:val="20"/>
              </w:rPr>
              <w:t xml:space="preserve">por instrucciones de la coordinación, </w:t>
            </w:r>
            <w:r w:rsidR="00A75F79" w:rsidRPr="002C0849">
              <w:rPr>
                <w:rFonts w:ascii="Arial" w:hAnsi="Arial" w:cs="Arial"/>
                <w:b/>
                <w:i/>
                <w:sz w:val="20"/>
              </w:rPr>
              <w:t>asegurar la calidad técnica</w:t>
            </w:r>
            <w:r w:rsidR="00A75F79" w:rsidRPr="002C0849">
              <w:rPr>
                <w:rFonts w:ascii="Arial" w:hAnsi="Arial" w:cs="Arial"/>
                <w:sz w:val="20"/>
              </w:rPr>
              <w:t xml:space="preserve"> de todos los estudios, diseños y obras, contratadas por el Programa; ii) asegurar la </w:t>
            </w:r>
            <w:r w:rsidR="00A75F79" w:rsidRPr="002C0849">
              <w:rPr>
                <w:rFonts w:ascii="Arial" w:hAnsi="Arial" w:cs="Arial"/>
                <w:b/>
                <w:i/>
                <w:sz w:val="20"/>
              </w:rPr>
              <w:t>entrega de los productos</w:t>
            </w:r>
            <w:r w:rsidR="00A75F79" w:rsidRPr="002C0849">
              <w:rPr>
                <w:rFonts w:ascii="Arial" w:hAnsi="Arial" w:cs="Arial"/>
                <w:sz w:val="20"/>
              </w:rPr>
              <w:t xml:space="preserve"> del Programa, dentro de los plazos establecidos en sus instrumentos de planificación, dando cumplimiento a las metas físicas y financieras anuales y totales del Programa; iii) asegurar el cumplimiento de las </w:t>
            </w:r>
            <w:r w:rsidR="00A75F79" w:rsidRPr="002C0849">
              <w:rPr>
                <w:rFonts w:ascii="Arial" w:hAnsi="Arial" w:cs="Arial"/>
                <w:b/>
                <w:i/>
                <w:sz w:val="20"/>
              </w:rPr>
              <w:t>especificaciones técnicas y los criterios de eficiencia técnica</w:t>
            </w:r>
            <w:r w:rsidR="00A75F79" w:rsidRPr="002C0849">
              <w:rPr>
                <w:rFonts w:ascii="Arial" w:hAnsi="Arial" w:cs="Arial"/>
                <w:sz w:val="20"/>
              </w:rPr>
              <w:t xml:space="preserve">, que optimicen la ejecución de las obras, minimicen los imprevistos durante su construcción, y aseguren su sostenibilidad; iv) verificar a través de </w:t>
            </w:r>
            <w:r w:rsidR="00A75F79" w:rsidRPr="002C0849">
              <w:rPr>
                <w:rFonts w:ascii="Arial" w:hAnsi="Arial" w:cs="Arial"/>
                <w:b/>
                <w:i/>
                <w:sz w:val="20"/>
              </w:rPr>
              <w:t>visitas permanentes in situ</w:t>
            </w:r>
            <w:r w:rsidR="00A75F79" w:rsidRPr="002C0849">
              <w:rPr>
                <w:rFonts w:ascii="Arial" w:hAnsi="Arial" w:cs="Arial"/>
                <w:sz w:val="20"/>
              </w:rPr>
              <w:t xml:space="preserve">, el avance de los estudios, las obras, las actividades de supervisión, la entrega de bienes, y en general el </w:t>
            </w:r>
            <w:r w:rsidR="00A75F79" w:rsidRPr="002C0849">
              <w:rPr>
                <w:rFonts w:ascii="Arial" w:hAnsi="Arial" w:cs="Arial"/>
                <w:b/>
                <w:i/>
                <w:sz w:val="20"/>
              </w:rPr>
              <w:t>cumplimiento en los productos</w:t>
            </w:r>
            <w:r w:rsidR="00A75F79" w:rsidRPr="002C0849">
              <w:rPr>
                <w:rFonts w:ascii="Arial" w:hAnsi="Arial" w:cs="Arial"/>
                <w:sz w:val="20"/>
              </w:rPr>
              <w:t xml:space="preserve"> a entregar conforme los contratos administrados por el Programa; v) solicitar, preparar o revisar todos los </w:t>
            </w:r>
            <w:r w:rsidR="00A75F79" w:rsidRPr="002C0849">
              <w:rPr>
                <w:rFonts w:ascii="Arial" w:hAnsi="Arial" w:cs="Arial"/>
                <w:b/>
                <w:i/>
                <w:sz w:val="20"/>
              </w:rPr>
              <w:t>informes de progreso técnico</w:t>
            </w:r>
            <w:r w:rsidR="00A75F79" w:rsidRPr="002C0849">
              <w:rPr>
                <w:rFonts w:ascii="Arial" w:hAnsi="Arial" w:cs="Arial"/>
                <w:sz w:val="20"/>
              </w:rPr>
              <w:t xml:space="preserve"> de las actividades del programa, de conformidad con los requisitos del contrato de préstamo y los instrumentos de planificación del Programa, incluyendo los informes de actividades de mitigación ambiental y social en cumplimiento de las salvaguardias socioambientales del Programa; vi) apoyar a la coordinación</w:t>
            </w:r>
            <w:r w:rsidRPr="002C0849">
              <w:rPr>
                <w:rFonts w:ascii="Arial" w:hAnsi="Arial" w:cs="Arial"/>
                <w:sz w:val="20"/>
              </w:rPr>
              <w:t xml:space="preserve"> </w:t>
            </w:r>
            <w:r w:rsidR="00A75F79" w:rsidRPr="002C0849">
              <w:rPr>
                <w:rFonts w:ascii="Arial" w:hAnsi="Arial" w:cs="Arial"/>
                <w:sz w:val="20"/>
              </w:rPr>
              <w:t xml:space="preserve">en la </w:t>
            </w:r>
            <w:r w:rsidR="00A75F79" w:rsidRPr="002C0849">
              <w:rPr>
                <w:rFonts w:ascii="Arial" w:hAnsi="Arial" w:cs="Arial"/>
                <w:b/>
                <w:i/>
                <w:sz w:val="20"/>
              </w:rPr>
              <w:t>preparación y presentación de toda la información técnica</w:t>
            </w:r>
            <w:r w:rsidR="00A75F79" w:rsidRPr="002C0849">
              <w:rPr>
                <w:rFonts w:ascii="Arial" w:hAnsi="Arial" w:cs="Arial"/>
                <w:sz w:val="20"/>
              </w:rPr>
              <w:t xml:space="preserve"> requerida por este, por el Prestatario, o por el BID, y necesaria para las visitas de seguimiento periódico de la coordinación, el Prestatario, los organismos de control, y el BID</w:t>
            </w:r>
            <w:r w:rsidR="00482835" w:rsidRPr="002C0849">
              <w:rPr>
                <w:rFonts w:ascii="Arial" w:hAnsi="Arial" w:cs="Arial"/>
                <w:sz w:val="20"/>
              </w:rPr>
              <w:t xml:space="preserve"> y; vii) Diseñar e implementar un sistema de gestión por resultados, que permita evaluar el avance </w:t>
            </w:r>
            <w:r w:rsidR="005748BC" w:rsidRPr="002C0849">
              <w:rPr>
                <w:rFonts w:ascii="Arial" w:hAnsi="Arial" w:cs="Arial"/>
                <w:sz w:val="20"/>
              </w:rPr>
              <w:t xml:space="preserve">semanal </w:t>
            </w:r>
            <w:r w:rsidR="00482835" w:rsidRPr="002C0849">
              <w:rPr>
                <w:rFonts w:ascii="Arial" w:hAnsi="Arial" w:cs="Arial"/>
                <w:sz w:val="20"/>
              </w:rPr>
              <w:t>de ejecución del Programa</w:t>
            </w:r>
            <w:r w:rsidR="005748BC" w:rsidRPr="002C0849">
              <w:rPr>
                <w:rFonts w:ascii="Arial" w:hAnsi="Arial" w:cs="Arial"/>
                <w:sz w:val="20"/>
              </w:rPr>
              <w:t xml:space="preserve">, y tomar de forma expedita las decisiones que dicho avance requiera para cumplir plazos, montos y demás compromisos contractuales, emitiendo </w:t>
            </w:r>
            <w:r w:rsidR="00482835" w:rsidRPr="002C0849">
              <w:rPr>
                <w:rFonts w:ascii="Arial" w:hAnsi="Arial" w:cs="Arial"/>
                <w:sz w:val="20"/>
              </w:rPr>
              <w:t xml:space="preserve">un </w:t>
            </w:r>
            <w:r w:rsidR="005748BC" w:rsidRPr="002C0849">
              <w:rPr>
                <w:rFonts w:ascii="Arial" w:hAnsi="Arial" w:cs="Arial"/>
                <w:sz w:val="20"/>
              </w:rPr>
              <w:t>reporte semanal, para registrar y coordinar las decisiones que correspondan</w:t>
            </w:r>
            <w:r w:rsidR="00A75F79" w:rsidRPr="002C0849">
              <w:rPr>
                <w:rFonts w:ascii="Arial" w:hAnsi="Arial" w:cs="Arial"/>
                <w:sz w:val="20"/>
              </w:rPr>
              <w:t>.</w:t>
            </w:r>
          </w:p>
          <w:p w14:paraId="04B2DC54" w14:textId="77777777" w:rsidR="00871416" w:rsidRPr="002C0849" w:rsidRDefault="00871416" w:rsidP="003771B4">
            <w:pPr>
              <w:pStyle w:val="ListParagraph"/>
              <w:ind w:left="1080"/>
              <w:jc w:val="both"/>
              <w:rPr>
                <w:rFonts w:ascii="Arial" w:hAnsi="Arial" w:cs="Arial"/>
                <w:sz w:val="20"/>
              </w:rPr>
            </w:pPr>
          </w:p>
        </w:tc>
      </w:tr>
      <w:tr w:rsidR="00A75F79" w:rsidRPr="002C0849" w14:paraId="5CEBB04A" w14:textId="77777777" w:rsidTr="00A75F79">
        <w:tc>
          <w:tcPr>
            <w:tcW w:w="9350" w:type="dxa"/>
          </w:tcPr>
          <w:p w14:paraId="1669338F" w14:textId="77777777" w:rsidR="00A75F79" w:rsidRPr="002C0849" w:rsidRDefault="00456377" w:rsidP="00A75F79">
            <w:pPr>
              <w:jc w:val="center"/>
              <w:rPr>
                <w:rFonts w:ascii="Arial" w:hAnsi="Arial" w:cs="Arial"/>
                <w:b/>
                <w:sz w:val="20"/>
              </w:rPr>
            </w:pPr>
            <w:r w:rsidRPr="002C0849">
              <w:rPr>
                <w:rFonts w:ascii="Arial" w:hAnsi="Arial" w:cs="Arial"/>
                <w:b/>
                <w:sz w:val="20"/>
              </w:rPr>
              <w:lastRenderedPageBreak/>
              <w:t>Área</w:t>
            </w:r>
            <w:r w:rsidR="00A75F79" w:rsidRPr="002C0849">
              <w:rPr>
                <w:rFonts w:ascii="Arial" w:hAnsi="Arial" w:cs="Arial"/>
                <w:b/>
                <w:sz w:val="20"/>
              </w:rPr>
              <w:t xml:space="preserve"> de adquisiciones</w:t>
            </w:r>
            <w:r w:rsidR="000B1858" w:rsidRPr="002C0849">
              <w:rPr>
                <w:rStyle w:val="FootnoteReference"/>
                <w:rFonts w:ascii="Arial" w:hAnsi="Arial" w:cs="Arial"/>
                <w:b/>
                <w:sz w:val="20"/>
              </w:rPr>
              <w:footnoteReference w:id="21"/>
            </w:r>
          </w:p>
        </w:tc>
      </w:tr>
      <w:tr w:rsidR="00A75F79" w:rsidRPr="002C0849" w14:paraId="4B68B1FA" w14:textId="77777777" w:rsidTr="00A75F79">
        <w:tc>
          <w:tcPr>
            <w:tcW w:w="9350" w:type="dxa"/>
          </w:tcPr>
          <w:p w14:paraId="58D701B0" w14:textId="744D534E" w:rsidR="00A75F79" w:rsidRPr="002C0849" w:rsidRDefault="00A75F79" w:rsidP="00BA7D9C">
            <w:pPr>
              <w:jc w:val="both"/>
              <w:rPr>
                <w:rFonts w:ascii="Arial" w:hAnsi="Arial" w:cs="Arial"/>
                <w:sz w:val="20"/>
              </w:rPr>
            </w:pPr>
            <w:r w:rsidRPr="002C0849">
              <w:rPr>
                <w:rFonts w:ascii="Arial" w:hAnsi="Arial" w:cs="Arial"/>
                <w:sz w:val="20"/>
              </w:rPr>
              <w:t xml:space="preserve">i) por instrucciones de la coordinación, </w:t>
            </w:r>
            <w:r w:rsidRPr="002C0849">
              <w:rPr>
                <w:rFonts w:ascii="Arial" w:hAnsi="Arial" w:cs="Arial"/>
                <w:b/>
                <w:i/>
                <w:sz w:val="20"/>
              </w:rPr>
              <w:t>planificar, implementar y evaluar</w:t>
            </w:r>
            <w:r w:rsidRPr="002C0849">
              <w:rPr>
                <w:rFonts w:ascii="Arial" w:hAnsi="Arial" w:cs="Arial"/>
                <w:sz w:val="20"/>
              </w:rPr>
              <w:t xml:space="preserve"> el desarrollo de todas las adquisiciones previstas en los instrumentos de planificación del programa; ii) asegurar el cumplimiento de los </w:t>
            </w:r>
            <w:r w:rsidRPr="002C0849">
              <w:rPr>
                <w:rFonts w:ascii="Arial" w:hAnsi="Arial" w:cs="Arial"/>
                <w:b/>
                <w:i/>
                <w:sz w:val="20"/>
              </w:rPr>
              <w:t>principios, políticas y procedimientos</w:t>
            </w:r>
            <w:r w:rsidRPr="002C0849">
              <w:rPr>
                <w:rFonts w:ascii="Arial" w:hAnsi="Arial" w:cs="Arial"/>
                <w:sz w:val="20"/>
              </w:rPr>
              <w:t xml:space="preserve"> para la contratación de obras, bienes y servicios de consultoría y no consultoría, de conformidad con lo establecido en el Contrato de Préstamo; iii) preparar y administrar toda </w:t>
            </w:r>
            <w:r w:rsidRPr="002C0849">
              <w:rPr>
                <w:rFonts w:ascii="Arial" w:hAnsi="Arial" w:cs="Arial"/>
                <w:b/>
                <w:i/>
                <w:sz w:val="20"/>
              </w:rPr>
              <w:t>información asociada a los procesos licitatorios</w:t>
            </w:r>
            <w:r w:rsidRPr="002C0849">
              <w:rPr>
                <w:rFonts w:ascii="Arial" w:hAnsi="Arial" w:cs="Arial"/>
                <w:sz w:val="20"/>
              </w:rPr>
              <w:t xml:space="preserve"> incluyendo los pliegos licitatorios en los formatos de los documentos acordados entre el Banco y el país, el Plan de Adquisiciones – PA, el Programa Operativo de Adquisiciones – POA, el Programa de Ejecución del Programa – PEP y demás instrumentos que sean acordados con el Banco; iv) representar a la </w:t>
            </w:r>
            <w:r w:rsidR="00B85E02" w:rsidRPr="002C0849">
              <w:rPr>
                <w:rFonts w:ascii="Arial" w:hAnsi="Arial" w:cs="Arial"/>
                <w:sz w:val="20"/>
              </w:rPr>
              <w:t>U</w:t>
            </w:r>
            <w:r w:rsidR="00871416" w:rsidRPr="002C0849">
              <w:rPr>
                <w:rFonts w:ascii="Arial" w:hAnsi="Arial" w:cs="Arial"/>
                <w:sz w:val="20"/>
              </w:rPr>
              <w:t xml:space="preserve">nidad </w:t>
            </w:r>
            <w:r w:rsidR="00EC7E82">
              <w:rPr>
                <w:rFonts w:ascii="Arial" w:hAnsi="Arial" w:cs="Arial"/>
                <w:sz w:val="20"/>
              </w:rPr>
              <w:t>Coordinadora</w:t>
            </w:r>
            <w:r w:rsidRPr="002C0849">
              <w:rPr>
                <w:rFonts w:ascii="Arial" w:hAnsi="Arial" w:cs="Arial"/>
                <w:sz w:val="20"/>
              </w:rPr>
              <w:t xml:space="preserve">, por instrucción específica de su coordinación, en todos los </w:t>
            </w:r>
            <w:r w:rsidRPr="002C0849">
              <w:rPr>
                <w:rFonts w:ascii="Arial" w:hAnsi="Arial" w:cs="Arial"/>
                <w:b/>
                <w:i/>
                <w:sz w:val="20"/>
              </w:rPr>
              <w:t>comités de evaluación y procesos de evaluación</w:t>
            </w:r>
            <w:r w:rsidRPr="002C0849">
              <w:rPr>
                <w:rFonts w:ascii="Arial" w:hAnsi="Arial" w:cs="Arial"/>
                <w:sz w:val="20"/>
              </w:rPr>
              <w:t xml:space="preserve"> de ofertas, realizados en el marco de los procesos de adquisiciones del Programa, cumpliendo con todos las políticas y procedimientos establecidos al respecto en las políticas de adquisiciones del BID, incluyendo la coordinación de todas las comunicaciones con posibles oferentes, elaboración de informes de evaluación, notificación de adjudicación de procesos licitatorios y demás comunicaciones requeridas en cumplimiento de dichas políticas y procedimientos.</w:t>
            </w:r>
          </w:p>
        </w:tc>
      </w:tr>
      <w:tr w:rsidR="00A75F79" w:rsidRPr="002C0849" w14:paraId="0195006F" w14:textId="77777777" w:rsidTr="00A75F79">
        <w:tc>
          <w:tcPr>
            <w:tcW w:w="9350" w:type="dxa"/>
          </w:tcPr>
          <w:p w14:paraId="0A809306" w14:textId="77777777" w:rsidR="00A75F79" w:rsidRPr="002C0849" w:rsidRDefault="00456377" w:rsidP="00A75F79">
            <w:pPr>
              <w:jc w:val="center"/>
              <w:rPr>
                <w:rFonts w:ascii="Arial" w:hAnsi="Arial" w:cs="Arial"/>
                <w:b/>
                <w:sz w:val="20"/>
              </w:rPr>
            </w:pPr>
            <w:r w:rsidRPr="002C0849">
              <w:rPr>
                <w:rFonts w:ascii="Arial" w:hAnsi="Arial" w:cs="Arial"/>
                <w:b/>
                <w:sz w:val="20"/>
              </w:rPr>
              <w:t>Área</w:t>
            </w:r>
            <w:r w:rsidR="00A75F79" w:rsidRPr="002C0849">
              <w:rPr>
                <w:rFonts w:ascii="Arial" w:hAnsi="Arial" w:cs="Arial"/>
                <w:b/>
                <w:sz w:val="20"/>
              </w:rPr>
              <w:t xml:space="preserve"> financiera</w:t>
            </w:r>
            <w:r w:rsidR="000B1858" w:rsidRPr="002C0849">
              <w:rPr>
                <w:rStyle w:val="FootnoteReference"/>
                <w:rFonts w:ascii="Arial" w:hAnsi="Arial" w:cs="Arial"/>
                <w:b/>
                <w:sz w:val="20"/>
              </w:rPr>
              <w:footnoteReference w:id="22"/>
            </w:r>
          </w:p>
        </w:tc>
      </w:tr>
      <w:tr w:rsidR="00A75F79" w:rsidRPr="002C0849" w14:paraId="7512B5F5" w14:textId="77777777" w:rsidTr="00A75F79">
        <w:tc>
          <w:tcPr>
            <w:tcW w:w="9350" w:type="dxa"/>
          </w:tcPr>
          <w:p w14:paraId="4C3E5F17" w14:textId="77777777" w:rsidR="00871416" w:rsidRPr="002C0849" w:rsidRDefault="00871416" w:rsidP="00BA7D9C">
            <w:pPr>
              <w:jc w:val="both"/>
              <w:rPr>
                <w:rFonts w:ascii="Arial" w:hAnsi="Arial" w:cs="Arial"/>
                <w:sz w:val="20"/>
              </w:rPr>
            </w:pPr>
          </w:p>
          <w:p w14:paraId="0FD2DB1D" w14:textId="09F967D7" w:rsidR="00A75F79" w:rsidRPr="002C0849" w:rsidRDefault="00A75F79" w:rsidP="00BA7D9C">
            <w:pPr>
              <w:jc w:val="both"/>
              <w:rPr>
                <w:rFonts w:ascii="Arial" w:hAnsi="Arial" w:cs="Arial"/>
                <w:sz w:val="20"/>
              </w:rPr>
            </w:pPr>
            <w:r w:rsidRPr="002C0849">
              <w:rPr>
                <w:rFonts w:ascii="Arial" w:hAnsi="Arial" w:cs="Arial"/>
                <w:sz w:val="20"/>
              </w:rPr>
              <w:t xml:space="preserve">i) por instrucciones de la coordinación, definir, implementar y coordinar la gestión de todos los mecanismos y procesos asociados a la </w:t>
            </w:r>
            <w:r w:rsidRPr="002C0849">
              <w:rPr>
                <w:rFonts w:ascii="Arial" w:hAnsi="Arial" w:cs="Arial"/>
                <w:b/>
                <w:i/>
                <w:sz w:val="20"/>
              </w:rPr>
              <w:t>gestión financiera del Programa</w:t>
            </w:r>
            <w:r w:rsidRPr="002C0849">
              <w:rPr>
                <w:rFonts w:ascii="Arial" w:hAnsi="Arial" w:cs="Arial"/>
                <w:sz w:val="20"/>
              </w:rPr>
              <w:t xml:space="preserve">, dando estricto cumplimiento a los estándares de gestión financiera requeridos por el Programa y establecidos en el Contrato de Préstamo; ii) </w:t>
            </w:r>
            <w:r w:rsidRPr="002C0849">
              <w:rPr>
                <w:rFonts w:ascii="Arial" w:hAnsi="Arial" w:cs="Arial"/>
                <w:b/>
                <w:i/>
                <w:sz w:val="20"/>
              </w:rPr>
              <w:t xml:space="preserve">planificar con la </w:t>
            </w:r>
            <w:r w:rsidR="00A11F29" w:rsidRPr="002C0849">
              <w:rPr>
                <w:rFonts w:ascii="Arial" w:hAnsi="Arial" w:cs="Arial"/>
                <w:b/>
                <w:i/>
                <w:sz w:val="20"/>
              </w:rPr>
              <w:t xml:space="preserve">debida </w:t>
            </w:r>
            <w:r w:rsidRPr="002C0849">
              <w:rPr>
                <w:rFonts w:ascii="Arial" w:hAnsi="Arial" w:cs="Arial"/>
                <w:b/>
                <w:i/>
                <w:sz w:val="20"/>
              </w:rPr>
              <w:t>anticipación</w:t>
            </w:r>
            <w:r w:rsidR="00A11F29" w:rsidRPr="002C0849">
              <w:rPr>
                <w:rFonts w:ascii="Arial" w:hAnsi="Arial" w:cs="Arial"/>
                <w:b/>
                <w:i/>
                <w:sz w:val="20"/>
              </w:rPr>
              <w:t xml:space="preserve">, todas las </w:t>
            </w:r>
            <w:r w:rsidRPr="002C0849">
              <w:rPr>
                <w:rFonts w:ascii="Arial" w:hAnsi="Arial" w:cs="Arial"/>
                <w:b/>
                <w:i/>
                <w:sz w:val="20"/>
              </w:rPr>
              <w:t>necesidades de presupuesto y gasto</w:t>
            </w:r>
            <w:r w:rsidR="00A11F29" w:rsidRPr="002C0849">
              <w:rPr>
                <w:rFonts w:ascii="Arial" w:hAnsi="Arial" w:cs="Arial"/>
                <w:b/>
                <w:i/>
                <w:sz w:val="20"/>
              </w:rPr>
              <w:t>,</w:t>
            </w:r>
            <w:r w:rsidRPr="002C0849">
              <w:rPr>
                <w:rFonts w:ascii="Arial" w:hAnsi="Arial" w:cs="Arial"/>
                <w:sz w:val="20"/>
              </w:rPr>
              <w:t xml:space="preserve"> </w:t>
            </w:r>
            <w:r w:rsidR="00A11F29" w:rsidRPr="002C0849">
              <w:rPr>
                <w:rFonts w:ascii="Arial" w:hAnsi="Arial" w:cs="Arial"/>
                <w:sz w:val="20"/>
              </w:rPr>
              <w:t>r</w:t>
            </w:r>
            <w:r w:rsidRPr="002C0849">
              <w:rPr>
                <w:rFonts w:ascii="Arial" w:hAnsi="Arial" w:cs="Arial"/>
                <w:sz w:val="20"/>
              </w:rPr>
              <w:t>e</w:t>
            </w:r>
            <w:r w:rsidR="00A11F29" w:rsidRPr="002C0849">
              <w:rPr>
                <w:rFonts w:ascii="Arial" w:hAnsi="Arial" w:cs="Arial"/>
                <w:sz w:val="20"/>
              </w:rPr>
              <w:t>queridas</w:t>
            </w:r>
            <w:r w:rsidRPr="002C0849">
              <w:rPr>
                <w:rFonts w:ascii="Arial" w:hAnsi="Arial" w:cs="Arial"/>
                <w:sz w:val="20"/>
              </w:rPr>
              <w:t xml:space="preserve"> para la ejecución sin interrupciones, de todas las actividades definidas en los instrumentos de planificación del Programa, y </w:t>
            </w:r>
            <w:r w:rsidRPr="002C0849">
              <w:rPr>
                <w:rFonts w:ascii="Arial" w:hAnsi="Arial" w:cs="Arial"/>
                <w:b/>
                <w:i/>
                <w:sz w:val="20"/>
              </w:rPr>
              <w:t>coordinar con las autoridades e instancias</w:t>
            </w:r>
            <w:r w:rsidRPr="002C0849">
              <w:rPr>
                <w:rFonts w:ascii="Arial" w:hAnsi="Arial" w:cs="Arial"/>
                <w:sz w:val="20"/>
              </w:rPr>
              <w:t xml:space="preserve"> que sea necesario, la disposición de los recursos asociados a dicha planificación; iii) asegurar el cumplimiento de los compromisos de </w:t>
            </w:r>
            <w:r w:rsidRPr="002C0849">
              <w:rPr>
                <w:rFonts w:ascii="Arial" w:hAnsi="Arial" w:cs="Arial"/>
                <w:b/>
                <w:i/>
                <w:sz w:val="20"/>
              </w:rPr>
              <w:t>monto, plazo y seguimiento</w:t>
            </w:r>
            <w:r w:rsidRPr="002C0849">
              <w:rPr>
                <w:rFonts w:ascii="Arial" w:hAnsi="Arial" w:cs="Arial"/>
                <w:sz w:val="20"/>
              </w:rPr>
              <w:t xml:space="preserve">, establecidos en los instrumentos de </w:t>
            </w:r>
            <w:r w:rsidRPr="002C0849">
              <w:rPr>
                <w:rFonts w:ascii="Arial" w:hAnsi="Arial" w:cs="Arial"/>
                <w:b/>
                <w:i/>
                <w:sz w:val="20"/>
              </w:rPr>
              <w:t>planificación financiera del Programa</w:t>
            </w:r>
            <w:r w:rsidRPr="002C0849">
              <w:rPr>
                <w:rFonts w:ascii="Arial" w:hAnsi="Arial" w:cs="Arial"/>
                <w:sz w:val="20"/>
              </w:rPr>
              <w:t xml:space="preserve">, incluyendo desembolsos del BID, pagos a contratistas, supervisores, consultores, proveedores y, el equipo de la </w:t>
            </w:r>
            <w:r w:rsidR="00B85E02" w:rsidRPr="002C0849">
              <w:rPr>
                <w:rFonts w:ascii="Arial" w:hAnsi="Arial" w:cs="Arial"/>
                <w:sz w:val="20"/>
              </w:rPr>
              <w:t>U</w:t>
            </w:r>
            <w:r w:rsidR="00A23143" w:rsidRPr="002C0849">
              <w:rPr>
                <w:rFonts w:ascii="Arial" w:hAnsi="Arial" w:cs="Arial"/>
                <w:sz w:val="20"/>
              </w:rPr>
              <w:t xml:space="preserve">nidad </w:t>
            </w:r>
            <w:r w:rsidR="00EC7E82">
              <w:rPr>
                <w:rFonts w:ascii="Arial" w:hAnsi="Arial" w:cs="Arial"/>
                <w:sz w:val="20"/>
              </w:rPr>
              <w:t>Coordinadora</w:t>
            </w:r>
            <w:r w:rsidRPr="002C0849">
              <w:rPr>
                <w:rFonts w:ascii="Arial" w:hAnsi="Arial" w:cs="Arial"/>
                <w:sz w:val="20"/>
              </w:rPr>
              <w:t xml:space="preserve">, justificaciones de gastos del Programa ante el Prestatario y BID, auditorías financieras requeridas por el Banco en el Contrato de Préstamo, e instrumentos de seguimiento a la ejecución financiera requeridos por el Prestatario; iv) representar a la Coordinación en todas las acciones y procedimientos asociados a la participación, gestión y autorización de pago de recursos del Programa, que se realicen a través de la </w:t>
            </w:r>
            <w:r w:rsidRPr="002C0849">
              <w:rPr>
                <w:rFonts w:ascii="Arial" w:hAnsi="Arial" w:cs="Arial"/>
                <w:b/>
                <w:i/>
                <w:sz w:val="20"/>
              </w:rPr>
              <w:t>cuenta especial de programa</w:t>
            </w:r>
            <w:r w:rsidRPr="002C0849">
              <w:rPr>
                <w:rFonts w:ascii="Arial" w:hAnsi="Arial" w:cs="Arial"/>
                <w:sz w:val="20"/>
              </w:rPr>
              <w:t xml:space="preserve">, en coordinación con el Prestatario, y siguiendo los procedimientos establecidos en el Contrato de Préstamo para dicho fin.       </w:t>
            </w:r>
          </w:p>
          <w:p w14:paraId="272C99BD" w14:textId="77777777" w:rsidR="00871416" w:rsidRPr="002C0849" w:rsidRDefault="00871416" w:rsidP="00BA7D9C">
            <w:pPr>
              <w:jc w:val="both"/>
              <w:rPr>
                <w:rFonts w:ascii="Arial" w:hAnsi="Arial" w:cs="Arial"/>
                <w:sz w:val="20"/>
              </w:rPr>
            </w:pPr>
          </w:p>
        </w:tc>
      </w:tr>
      <w:tr w:rsidR="00A75F79" w:rsidRPr="002C0849" w14:paraId="228E4737" w14:textId="77777777" w:rsidTr="00A75F79">
        <w:tc>
          <w:tcPr>
            <w:tcW w:w="9350" w:type="dxa"/>
          </w:tcPr>
          <w:p w14:paraId="69DB7116" w14:textId="0EDDB83D" w:rsidR="00A75F79" w:rsidRPr="002C0849" w:rsidRDefault="00456377" w:rsidP="00A75F79">
            <w:pPr>
              <w:jc w:val="center"/>
              <w:rPr>
                <w:rFonts w:ascii="Arial" w:hAnsi="Arial" w:cs="Arial"/>
                <w:b/>
                <w:sz w:val="20"/>
              </w:rPr>
            </w:pPr>
            <w:r w:rsidRPr="002C0849">
              <w:rPr>
                <w:rFonts w:ascii="Arial" w:hAnsi="Arial" w:cs="Arial"/>
                <w:b/>
                <w:sz w:val="20"/>
              </w:rPr>
              <w:t>Área</w:t>
            </w:r>
            <w:r w:rsidR="00A75F79" w:rsidRPr="002C0849">
              <w:rPr>
                <w:rFonts w:ascii="Arial" w:hAnsi="Arial" w:cs="Arial"/>
                <w:b/>
                <w:sz w:val="20"/>
              </w:rPr>
              <w:t xml:space="preserve"> </w:t>
            </w:r>
            <w:r w:rsidR="00A23143" w:rsidRPr="002C0849">
              <w:rPr>
                <w:rFonts w:ascii="Arial" w:hAnsi="Arial" w:cs="Arial"/>
                <w:b/>
                <w:sz w:val="20"/>
              </w:rPr>
              <w:t>Socio Ambiental</w:t>
            </w:r>
          </w:p>
        </w:tc>
      </w:tr>
      <w:tr w:rsidR="00A75F79" w:rsidRPr="002C0849" w14:paraId="54E455F5" w14:textId="77777777" w:rsidTr="00A75F79">
        <w:tc>
          <w:tcPr>
            <w:tcW w:w="9350" w:type="dxa"/>
          </w:tcPr>
          <w:p w14:paraId="474EC3E0" w14:textId="77777777" w:rsidR="00871416" w:rsidRPr="002C0849" w:rsidRDefault="00871416" w:rsidP="00BA7D9C">
            <w:pPr>
              <w:jc w:val="both"/>
              <w:rPr>
                <w:rFonts w:ascii="Arial" w:hAnsi="Arial" w:cs="Arial"/>
                <w:sz w:val="20"/>
              </w:rPr>
            </w:pPr>
          </w:p>
          <w:p w14:paraId="33BD3960" w14:textId="39666B36" w:rsidR="00A23143" w:rsidRPr="002C0849" w:rsidRDefault="002E40B5" w:rsidP="003771B4">
            <w:pPr>
              <w:pStyle w:val="ListParagraph"/>
              <w:autoSpaceDE w:val="0"/>
              <w:autoSpaceDN w:val="0"/>
              <w:adjustRightInd w:val="0"/>
              <w:ind w:left="0"/>
              <w:jc w:val="both"/>
              <w:rPr>
                <w:rFonts w:ascii="Arial" w:hAnsi="Arial" w:cs="Arial"/>
                <w:sz w:val="20"/>
              </w:rPr>
            </w:pPr>
            <w:r w:rsidRPr="002C0849">
              <w:rPr>
                <w:rFonts w:ascii="Arial" w:hAnsi="Arial" w:cs="Arial"/>
                <w:sz w:val="20"/>
              </w:rPr>
              <w:t xml:space="preserve">i) por </w:t>
            </w:r>
            <w:r w:rsidR="00A23143" w:rsidRPr="002C0849">
              <w:rPr>
                <w:rFonts w:ascii="Arial" w:hAnsi="Arial" w:cs="Arial"/>
                <w:sz w:val="20"/>
              </w:rPr>
              <w:t>instrucciones de la coordinación, asegurar el cumplimiento del Plan de Gestión Ambiental y Social del Programa; ii) apoyar en todas las</w:t>
            </w:r>
            <w:r w:rsidRPr="002C0849">
              <w:rPr>
                <w:rFonts w:ascii="Arial" w:hAnsi="Arial" w:cs="Arial"/>
                <w:sz w:val="20"/>
              </w:rPr>
              <w:t xml:space="preserve"> actividades de gestión del derecho de vía según sea necesario, asegurando la agilización o gestión inmediata en caso de efectos en los plazos licitatorios; </w:t>
            </w:r>
            <w:r w:rsidR="00A23143" w:rsidRPr="002C0849">
              <w:rPr>
                <w:rFonts w:ascii="Arial" w:hAnsi="Arial" w:cs="Arial"/>
                <w:sz w:val="20"/>
              </w:rPr>
              <w:t>iii) monitorear el cumplimiento de las salvaguardias ambientales y sociales</w:t>
            </w:r>
            <w:r w:rsidRPr="002C0849">
              <w:rPr>
                <w:rFonts w:ascii="Arial" w:hAnsi="Arial" w:cs="Arial"/>
                <w:sz w:val="20"/>
              </w:rPr>
              <w:t xml:space="preserve"> en todas las actividades socio ambientales del programa</w:t>
            </w:r>
            <w:r w:rsidR="00A23143" w:rsidRPr="002C0849">
              <w:rPr>
                <w:rFonts w:ascii="Arial" w:hAnsi="Arial" w:cs="Arial"/>
                <w:sz w:val="20"/>
              </w:rPr>
              <w:t xml:space="preserve">; y (iv) apoyar en el seguimiento, monitoreo y evaluación </w:t>
            </w:r>
            <w:r w:rsidRPr="002C0849">
              <w:rPr>
                <w:rFonts w:ascii="Arial" w:hAnsi="Arial" w:cs="Arial"/>
                <w:sz w:val="20"/>
              </w:rPr>
              <w:t xml:space="preserve">socioambiental </w:t>
            </w:r>
            <w:r w:rsidR="00A23143" w:rsidRPr="002C0849">
              <w:rPr>
                <w:rFonts w:ascii="Arial" w:hAnsi="Arial" w:cs="Arial"/>
                <w:sz w:val="20"/>
              </w:rPr>
              <w:t>del programa.</w:t>
            </w:r>
          </w:p>
          <w:p w14:paraId="7D4ED8E9" w14:textId="77777777" w:rsidR="00871416" w:rsidRPr="002C0849" w:rsidRDefault="00871416" w:rsidP="00BA7D9C">
            <w:pPr>
              <w:jc w:val="both"/>
              <w:rPr>
                <w:rFonts w:ascii="Arial" w:hAnsi="Arial" w:cs="Arial"/>
                <w:sz w:val="20"/>
              </w:rPr>
            </w:pPr>
          </w:p>
        </w:tc>
      </w:tr>
    </w:tbl>
    <w:p w14:paraId="56C286D2" w14:textId="77777777" w:rsidR="00045431" w:rsidRPr="002C0849" w:rsidRDefault="00045431" w:rsidP="00BA7D9C">
      <w:pPr>
        <w:jc w:val="both"/>
        <w:rPr>
          <w:rFonts w:ascii="Arial" w:hAnsi="Arial" w:cs="Arial"/>
          <w:sz w:val="22"/>
          <w:szCs w:val="22"/>
        </w:rPr>
      </w:pPr>
    </w:p>
    <w:p w14:paraId="7FBB18ED" w14:textId="35E2A2CA" w:rsidR="001D2381" w:rsidRPr="002C0849" w:rsidRDefault="00872C4F" w:rsidP="00BA7D9C">
      <w:pPr>
        <w:jc w:val="both"/>
        <w:rPr>
          <w:rFonts w:ascii="Arial" w:hAnsi="Arial" w:cs="Arial"/>
          <w:sz w:val="22"/>
          <w:szCs w:val="22"/>
        </w:rPr>
      </w:pPr>
      <w:r w:rsidRPr="002C0849">
        <w:rPr>
          <w:rFonts w:ascii="Arial" w:hAnsi="Arial" w:cs="Arial"/>
          <w:sz w:val="22"/>
          <w:szCs w:val="22"/>
        </w:rPr>
        <w:t>L</w:t>
      </w:r>
      <w:r w:rsidR="009B2A8E" w:rsidRPr="002C0849">
        <w:rPr>
          <w:rFonts w:ascii="Arial" w:hAnsi="Arial" w:cs="Arial"/>
          <w:sz w:val="22"/>
          <w:szCs w:val="22"/>
        </w:rPr>
        <w:t>a</w:t>
      </w:r>
      <w:r w:rsidR="004F6F30" w:rsidRPr="002C0849">
        <w:rPr>
          <w:rFonts w:ascii="Arial" w:hAnsi="Arial" w:cs="Arial"/>
          <w:sz w:val="22"/>
          <w:szCs w:val="22"/>
        </w:rPr>
        <w:t xml:space="preserve"> </w:t>
      </w:r>
      <w:r w:rsidR="00B85E02" w:rsidRPr="002C0849">
        <w:rPr>
          <w:rFonts w:ascii="Arial" w:hAnsi="Arial" w:cs="Arial"/>
          <w:sz w:val="22"/>
          <w:szCs w:val="22"/>
        </w:rPr>
        <w:t>U</w:t>
      </w:r>
      <w:r w:rsidR="002E40B5" w:rsidRPr="002C0849">
        <w:rPr>
          <w:rFonts w:ascii="Arial" w:hAnsi="Arial" w:cs="Arial"/>
          <w:sz w:val="22"/>
          <w:szCs w:val="22"/>
        </w:rPr>
        <w:t xml:space="preserve">nidad </w:t>
      </w:r>
      <w:r w:rsidR="00EC7E82">
        <w:rPr>
          <w:rFonts w:ascii="Arial" w:hAnsi="Arial" w:cs="Arial"/>
          <w:sz w:val="22"/>
          <w:szCs w:val="22"/>
        </w:rPr>
        <w:t>Coordinadora</w:t>
      </w:r>
      <w:r w:rsidR="004F6F30" w:rsidRPr="002C0849">
        <w:rPr>
          <w:rFonts w:ascii="Arial" w:hAnsi="Arial" w:cs="Arial"/>
          <w:sz w:val="22"/>
          <w:szCs w:val="22"/>
        </w:rPr>
        <w:t xml:space="preserve">, </w:t>
      </w:r>
      <w:r w:rsidR="009B2A8E" w:rsidRPr="002C0849">
        <w:rPr>
          <w:rFonts w:ascii="Arial" w:hAnsi="Arial" w:cs="Arial"/>
          <w:sz w:val="22"/>
          <w:szCs w:val="22"/>
        </w:rPr>
        <w:t xml:space="preserve">implementará un </w:t>
      </w:r>
      <w:r w:rsidR="009B2A8E" w:rsidRPr="002C0849">
        <w:rPr>
          <w:rFonts w:ascii="Arial" w:hAnsi="Arial" w:cs="Arial"/>
          <w:b/>
          <w:sz w:val="22"/>
          <w:szCs w:val="22"/>
        </w:rPr>
        <w:t>modelo de gestión</w:t>
      </w:r>
      <w:r w:rsidR="009B2A8E" w:rsidRPr="002C0849">
        <w:rPr>
          <w:rFonts w:ascii="Arial" w:hAnsi="Arial" w:cs="Arial"/>
          <w:sz w:val="22"/>
          <w:szCs w:val="22"/>
        </w:rPr>
        <w:t xml:space="preserve"> </w:t>
      </w:r>
      <w:r w:rsidRPr="002C0849">
        <w:rPr>
          <w:rFonts w:ascii="Arial" w:hAnsi="Arial" w:cs="Arial"/>
          <w:sz w:val="22"/>
          <w:szCs w:val="22"/>
        </w:rPr>
        <w:t xml:space="preserve">basado en la gestión del tiempo como variable crítica de control </w:t>
      </w:r>
      <w:r w:rsidR="001D2381" w:rsidRPr="002C0849">
        <w:rPr>
          <w:rFonts w:ascii="Arial" w:hAnsi="Arial" w:cs="Arial"/>
          <w:sz w:val="22"/>
          <w:szCs w:val="22"/>
        </w:rPr>
        <w:t>para asegurar el cumplimiento de los objetivos del programa</w:t>
      </w:r>
      <w:r w:rsidR="009E43BC" w:rsidRPr="002C0849">
        <w:rPr>
          <w:rFonts w:ascii="Arial" w:hAnsi="Arial" w:cs="Arial"/>
          <w:sz w:val="22"/>
          <w:szCs w:val="22"/>
        </w:rPr>
        <w:t xml:space="preserve">. El modelo de gestión </w:t>
      </w:r>
      <w:r w:rsidR="001D2381" w:rsidRPr="002C0849">
        <w:rPr>
          <w:rFonts w:ascii="Arial" w:hAnsi="Arial" w:cs="Arial"/>
          <w:sz w:val="22"/>
          <w:szCs w:val="22"/>
        </w:rPr>
        <w:t xml:space="preserve">estará </w:t>
      </w:r>
      <w:r w:rsidRPr="002C0849">
        <w:rPr>
          <w:rFonts w:ascii="Arial" w:hAnsi="Arial" w:cs="Arial"/>
          <w:sz w:val="22"/>
          <w:szCs w:val="22"/>
        </w:rPr>
        <w:t xml:space="preserve">soportado </w:t>
      </w:r>
      <w:r w:rsidR="009B2A8E" w:rsidRPr="002C0849">
        <w:rPr>
          <w:rFonts w:ascii="Arial" w:hAnsi="Arial" w:cs="Arial"/>
          <w:sz w:val="22"/>
          <w:szCs w:val="22"/>
        </w:rPr>
        <w:t>en tres niveles de control:</w:t>
      </w:r>
    </w:p>
    <w:p w14:paraId="47B838DA" w14:textId="77777777" w:rsidR="002E40B5" w:rsidRPr="002C0849" w:rsidRDefault="002E40B5" w:rsidP="00BA7D9C">
      <w:pPr>
        <w:jc w:val="both"/>
        <w:rPr>
          <w:rFonts w:ascii="Arial" w:hAnsi="Arial" w:cs="Arial"/>
          <w:sz w:val="22"/>
          <w:szCs w:val="22"/>
        </w:rPr>
      </w:pPr>
    </w:p>
    <w:p w14:paraId="0169EDAC" w14:textId="77777777" w:rsidR="00872C4F" w:rsidRPr="002C0849" w:rsidRDefault="009B2A8E" w:rsidP="003771B4">
      <w:pPr>
        <w:pStyle w:val="ListParagraph"/>
        <w:numPr>
          <w:ilvl w:val="0"/>
          <w:numId w:val="46"/>
        </w:numPr>
        <w:ind w:left="360" w:hanging="450"/>
        <w:jc w:val="both"/>
        <w:rPr>
          <w:rFonts w:ascii="Arial" w:hAnsi="Arial" w:cs="Arial"/>
          <w:sz w:val="22"/>
          <w:szCs w:val="22"/>
        </w:rPr>
      </w:pPr>
      <w:r w:rsidRPr="002C0849">
        <w:rPr>
          <w:rFonts w:ascii="Arial" w:hAnsi="Arial" w:cs="Arial"/>
          <w:b/>
          <w:sz w:val="22"/>
          <w:szCs w:val="22"/>
        </w:rPr>
        <w:t>Técnico</w:t>
      </w:r>
      <w:r w:rsidRPr="002C0849">
        <w:rPr>
          <w:rFonts w:ascii="Arial" w:hAnsi="Arial" w:cs="Arial"/>
          <w:sz w:val="22"/>
          <w:szCs w:val="22"/>
        </w:rPr>
        <w:t xml:space="preserve">: incluye </w:t>
      </w:r>
      <w:r w:rsidR="00BA7D9C" w:rsidRPr="002C0849">
        <w:rPr>
          <w:rFonts w:ascii="Arial" w:hAnsi="Arial" w:cs="Arial"/>
          <w:sz w:val="22"/>
          <w:szCs w:val="22"/>
        </w:rPr>
        <w:t xml:space="preserve">control de </w:t>
      </w:r>
      <w:r w:rsidRPr="002C0849">
        <w:rPr>
          <w:rFonts w:ascii="Arial" w:hAnsi="Arial" w:cs="Arial"/>
          <w:sz w:val="22"/>
          <w:szCs w:val="22"/>
        </w:rPr>
        <w:t>calidad y cumplimiento en tiempo y forma de</w:t>
      </w:r>
      <w:r w:rsidR="00BA7D9C" w:rsidRPr="002C0849">
        <w:rPr>
          <w:rFonts w:ascii="Arial" w:hAnsi="Arial" w:cs="Arial"/>
          <w:sz w:val="22"/>
          <w:szCs w:val="22"/>
        </w:rPr>
        <w:t>; i)</w:t>
      </w:r>
      <w:r w:rsidRPr="002C0849">
        <w:rPr>
          <w:rFonts w:ascii="Arial" w:hAnsi="Arial" w:cs="Arial"/>
          <w:sz w:val="22"/>
          <w:szCs w:val="22"/>
        </w:rPr>
        <w:t xml:space="preserve"> estudios y diseños, </w:t>
      </w:r>
      <w:r w:rsidR="00BA7D9C" w:rsidRPr="002C0849">
        <w:rPr>
          <w:rFonts w:ascii="Arial" w:hAnsi="Arial" w:cs="Arial"/>
          <w:sz w:val="22"/>
          <w:szCs w:val="22"/>
        </w:rPr>
        <w:t xml:space="preserve">ii) </w:t>
      </w:r>
      <w:r w:rsidR="00427BC1" w:rsidRPr="002C0849">
        <w:rPr>
          <w:rFonts w:ascii="Arial" w:hAnsi="Arial" w:cs="Arial"/>
          <w:sz w:val="22"/>
          <w:szCs w:val="22"/>
        </w:rPr>
        <w:t xml:space="preserve">mestas </w:t>
      </w:r>
      <w:r w:rsidRPr="002C0849">
        <w:rPr>
          <w:rFonts w:ascii="Arial" w:hAnsi="Arial" w:cs="Arial"/>
          <w:sz w:val="22"/>
          <w:szCs w:val="22"/>
        </w:rPr>
        <w:t>físic</w:t>
      </w:r>
      <w:r w:rsidR="00427BC1" w:rsidRPr="002C0849">
        <w:rPr>
          <w:rFonts w:ascii="Arial" w:hAnsi="Arial" w:cs="Arial"/>
          <w:sz w:val="22"/>
          <w:szCs w:val="22"/>
        </w:rPr>
        <w:t>o-</w:t>
      </w:r>
      <w:r w:rsidRPr="002C0849">
        <w:rPr>
          <w:rFonts w:ascii="Arial" w:hAnsi="Arial" w:cs="Arial"/>
          <w:sz w:val="22"/>
          <w:szCs w:val="22"/>
        </w:rPr>
        <w:t>financiera</w:t>
      </w:r>
      <w:r w:rsidR="00427BC1" w:rsidRPr="002C0849">
        <w:rPr>
          <w:rFonts w:ascii="Arial" w:hAnsi="Arial" w:cs="Arial"/>
          <w:sz w:val="22"/>
          <w:szCs w:val="22"/>
        </w:rPr>
        <w:t>s</w:t>
      </w:r>
      <w:r w:rsidRPr="002C0849">
        <w:rPr>
          <w:rFonts w:ascii="Arial" w:hAnsi="Arial" w:cs="Arial"/>
          <w:sz w:val="22"/>
          <w:szCs w:val="22"/>
        </w:rPr>
        <w:t xml:space="preserve"> de obras y, </w:t>
      </w:r>
      <w:r w:rsidR="00BA7D9C" w:rsidRPr="002C0849">
        <w:rPr>
          <w:rFonts w:ascii="Arial" w:hAnsi="Arial" w:cs="Arial"/>
          <w:sz w:val="22"/>
          <w:szCs w:val="22"/>
        </w:rPr>
        <w:t xml:space="preserve">iii) </w:t>
      </w:r>
      <w:r w:rsidRPr="002C0849">
        <w:rPr>
          <w:rFonts w:ascii="Arial" w:hAnsi="Arial" w:cs="Arial"/>
          <w:sz w:val="22"/>
          <w:szCs w:val="22"/>
        </w:rPr>
        <w:t>asistencia técnica extern</w:t>
      </w:r>
      <w:r w:rsidR="00427BC1" w:rsidRPr="002C0849">
        <w:rPr>
          <w:rFonts w:ascii="Arial" w:hAnsi="Arial" w:cs="Arial"/>
          <w:sz w:val="22"/>
          <w:szCs w:val="22"/>
        </w:rPr>
        <w:t>a</w:t>
      </w:r>
    </w:p>
    <w:p w14:paraId="57CF973B" w14:textId="77777777" w:rsidR="00872C4F" w:rsidRPr="002C0849" w:rsidRDefault="009B2A8E" w:rsidP="00344378">
      <w:pPr>
        <w:pStyle w:val="ListParagraph"/>
        <w:numPr>
          <w:ilvl w:val="0"/>
          <w:numId w:val="9"/>
        </w:numPr>
        <w:ind w:left="360" w:hanging="450"/>
        <w:jc w:val="both"/>
        <w:rPr>
          <w:rFonts w:ascii="Arial" w:hAnsi="Arial" w:cs="Arial"/>
          <w:sz w:val="22"/>
          <w:szCs w:val="22"/>
        </w:rPr>
      </w:pPr>
      <w:r w:rsidRPr="002C0849">
        <w:rPr>
          <w:rFonts w:ascii="Arial" w:hAnsi="Arial" w:cs="Arial"/>
          <w:b/>
          <w:sz w:val="22"/>
          <w:szCs w:val="22"/>
        </w:rPr>
        <w:t>Gestión</w:t>
      </w:r>
      <w:r w:rsidRPr="002C0849">
        <w:rPr>
          <w:rFonts w:ascii="Arial" w:hAnsi="Arial" w:cs="Arial"/>
          <w:sz w:val="22"/>
          <w:szCs w:val="22"/>
        </w:rPr>
        <w:t xml:space="preserve">: incluye </w:t>
      </w:r>
      <w:r w:rsidR="00BA7D9C" w:rsidRPr="002C0849">
        <w:rPr>
          <w:rFonts w:ascii="Arial" w:hAnsi="Arial" w:cs="Arial"/>
          <w:sz w:val="22"/>
          <w:szCs w:val="22"/>
        </w:rPr>
        <w:t xml:space="preserve">control de </w:t>
      </w:r>
      <w:r w:rsidR="00AB3948" w:rsidRPr="002C0849">
        <w:rPr>
          <w:rFonts w:ascii="Arial" w:hAnsi="Arial" w:cs="Arial"/>
          <w:sz w:val="22"/>
          <w:szCs w:val="22"/>
        </w:rPr>
        <w:t>calidad y cumplimiento de</w:t>
      </w:r>
      <w:r w:rsidR="00BA7D9C" w:rsidRPr="002C0849">
        <w:rPr>
          <w:rFonts w:ascii="Arial" w:hAnsi="Arial" w:cs="Arial"/>
          <w:sz w:val="22"/>
          <w:szCs w:val="22"/>
        </w:rPr>
        <w:t>: i)</w:t>
      </w:r>
      <w:r w:rsidRPr="002C0849">
        <w:rPr>
          <w:rFonts w:ascii="Arial" w:hAnsi="Arial" w:cs="Arial"/>
          <w:sz w:val="22"/>
          <w:szCs w:val="22"/>
        </w:rPr>
        <w:t xml:space="preserve"> instrumentos de planificación del </w:t>
      </w:r>
      <w:r w:rsidR="00BA7D9C" w:rsidRPr="002C0849">
        <w:rPr>
          <w:rFonts w:ascii="Arial" w:hAnsi="Arial" w:cs="Arial"/>
          <w:sz w:val="22"/>
          <w:szCs w:val="22"/>
        </w:rPr>
        <w:t>P</w:t>
      </w:r>
      <w:r w:rsidRPr="002C0849">
        <w:rPr>
          <w:rFonts w:ascii="Arial" w:hAnsi="Arial" w:cs="Arial"/>
          <w:sz w:val="22"/>
          <w:szCs w:val="22"/>
        </w:rPr>
        <w:t>rograma (Plan de adquisiciones</w:t>
      </w:r>
      <w:r w:rsidR="00AB3948" w:rsidRPr="002C0849">
        <w:rPr>
          <w:rFonts w:ascii="Arial" w:hAnsi="Arial" w:cs="Arial"/>
          <w:sz w:val="22"/>
          <w:szCs w:val="22"/>
        </w:rPr>
        <w:t xml:space="preserve"> -PA</w:t>
      </w:r>
      <w:r w:rsidRPr="002C0849">
        <w:rPr>
          <w:rFonts w:ascii="Arial" w:hAnsi="Arial" w:cs="Arial"/>
          <w:sz w:val="22"/>
          <w:szCs w:val="22"/>
        </w:rPr>
        <w:t xml:space="preserve">, </w:t>
      </w:r>
      <w:r w:rsidR="00AB3948" w:rsidRPr="002C0849">
        <w:rPr>
          <w:rFonts w:ascii="Arial" w:hAnsi="Arial" w:cs="Arial"/>
          <w:sz w:val="22"/>
          <w:szCs w:val="22"/>
        </w:rPr>
        <w:t>Programa Operativo del Programa -POA y Programa de Ejecución del Proyecto -PEP)</w:t>
      </w:r>
      <w:r w:rsidRPr="002C0849">
        <w:rPr>
          <w:rFonts w:ascii="Arial" w:hAnsi="Arial" w:cs="Arial"/>
          <w:sz w:val="22"/>
          <w:szCs w:val="22"/>
        </w:rPr>
        <w:t xml:space="preserve">, </w:t>
      </w:r>
      <w:r w:rsidR="00BA7D9C" w:rsidRPr="002C0849">
        <w:rPr>
          <w:rFonts w:ascii="Arial" w:hAnsi="Arial" w:cs="Arial"/>
          <w:sz w:val="22"/>
          <w:szCs w:val="22"/>
        </w:rPr>
        <w:t xml:space="preserve">ii) </w:t>
      </w:r>
      <w:r w:rsidR="00AB3948" w:rsidRPr="002C0849">
        <w:rPr>
          <w:rFonts w:ascii="Arial" w:hAnsi="Arial" w:cs="Arial"/>
          <w:sz w:val="22"/>
          <w:szCs w:val="22"/>
        </w:rPr>
        <w:t xml:space="preserve">procesos de </w:t>
      </w:r>
      <w:r w:rsidRPr="002C0849">
        <w:rPr>
          <w:rFonts w:ascii="Arial" w:hAnsi="Arial" w:cs="Arial"/>
          <w:sz w:val="22"/>
          <w:szCs w:val="22"/>
        </w:rPr>
        <w:t>adquisiciones</w:t>
      </w:r>
      <w:r w:rsidR="00AB3948" w:rsidRPr="002C0849">
        <w:rPr>
          <w:rFonts w:ascii="Arial" w:hAnsi="Arial" w:cs="Arial"/>
          <w:sz w:val="22"/>
          <w:szCs w:val="22"/>
        </w:rPr>
        <w:t xml:space="preserve"> del programa</w:t>
      </w:r>
      <w:r w:rsidRPr="002C0849">
        <w:rPr>
          <w:rFonts w:ascii="Arial" w:hAnsi="Arial" w:cs="Arial"/>
          <w:sz w:val="22"/>
          <w:szCs w:val="22"/>
        </w:rPr>
        <w:t xml:space="preserve">, </w:t>
      </w:r>
      <w:r w:rsidR="00BA7D9C" w:rsidRPr="002C0849">
        <w:rPr>
          <w:rFonts w:ascii="Arial" w:hAnsi="Arial" w:cs="Arial"/>
          <w:sz w:val="22"/>
          <w:szCs w:val="22"/>
        </w:rPr>
        <w:t xml:space="preserve">iii) </w:t>
      </w:r>
      <w:r w:rsidR="00AB3948" w:rsidRPr="002C0849">
        <w:rPr>
          <w:rFonts w:ascii="Arial" w:hAnsi="Arial" w:cs="Arial"/>
          <w:sz w:val="22"/>
          <w:szCs w:val="22"/>
        </w:rPr>
        <w:t xml:space="preserve">procesos de </w:t>
      </w:r>
      <w:r w:rsidRPr="002C0849">
        <w:rPr>
          <w:rFonts w:ascii="Arial" w:hAnsi="Arial" w:cs="Arial"/>
          <w:sz w:val="22"/>
          <w:szCs w:val="22"/>
        </w:rPr>
        <w:t>desembolsos</w:t>
      </w:r>
      <w:r w:rsidR="00AB3948" w:rsidRPr="002C0849">
        <w:rPr>
          <w:rFonts w:ascii="Arial" w:hAnsi="Arial" w:cs="Arial"/>
          <w:sz w:val="22"/>
          <w:szCs w:val="22"/>
        </w:rPr>
        <w:t xml:space="preserve"> del Banco y de pagos a proveedores (Contratistas, Supervisores, consultores, proveedores de bienes, </w:t>
      </w:r>
      <w:r w:rsidR="00456377" w:rsidRPr="002C0849">
        <w:rPr>
          <w:rFonts w:ascii="Arial" w:hAnsi="Arial" w:cs="Arial"/>
          <w:sz w:val="22"/>
          <w:szCs w:val="22"/>
        </w:rPr>
        <w:t>etc.</w:t>
      </w:r>
      <w:r w:rsidR="00AB3948" w:rsidRPr="002C0849">
        <w:rPr>
          <w:rFonts w:ascii="Arial" w:hAnsi="Arial" w:cs="Arial"/>
          <w:sz w:val="22"/>
          <w:szCs w:val="22"/>
        </w:rPr>
        <w:t>),</w:t>
      </w:r>
      <w:r w:rsidRPr="002C0849">
        <w:rPr>
          <w:rFonts w:ascii="Arial" w:hAnsi="Arial" w:cs="Arial"/>
          <w:sz w:val="22"/>
          <w:szCs w:val="22"/>
        </w:rPr>
        <w:t xml:space="preserve"> </w:t>
      </w:r>
      <w:r w:rsidR="00BA7D9C" w:rsidRPr="002C0849">
        <w:rPr>
          <w:rFonts w:ascii="Arial" w:hAnsi="Arial" w:cs="Arial"/>
          <w:sz w:val="22"/>
          <w:szCs w:val="22"/>
        </w:rPr>
        <w:t xml:space="preserve">iv) </w:t>
      </w:r>
      <w:r w:rsidR="00AB3948" w:rsidRPr="002C0849">
        <w:rPr>
          <w:rFonts w:ascii="Arial" w:hAnsi="Arial" w:cs="Arial"/>
          <w:sz w:val="22"/>
          <w:szCs w:val="22"/>
        </w:rPr>
        <w:t>mecanismo</w:t>
      </w:r>
      <w:r w:rsidR="00BA7D9C" w:rsidRPr="002C0849">
        <w:rPr>
          <w:rFonts w:ascii="Arial" w:hAnsi="Arial" w:cs="Arial"/>
          <w:sz w:val="22"/>
          <w:szCs w:val="22"/>
        </w:rPr>
        <w:t>s</w:t>
      </w:r>
      <w:r w:rsidR="00AB3948" w:rsidRPr="002C0849">
        <w:rPr>
          <w:rFonts w:ascii="Arial" w:hAnsi="Arial" w:cs="Arial"/>
          <w:sz w:val="22"/>
          <w:szCs w:val="22"/>
        </w:rPr>
        <w:t xml:space="preserve"> transversales de </w:t>
      </w:r>
      <w:r w:rsidRPr="002C0849">
        <w:rPr>
          <w:rFonts w:ascii="Arial" w:hAnsi="Arial" w:cs="Arial"/>
          <w:sz w:val="22"/>
          <w:szCs w:val="22"/>
        </w:rPr>
        <w:t>administración de contratos</w:t>
      </w:r>
      <w:r w:rsidR="00AB3948" w:rsidRPr="002C0849">
        <w:rPr>
          <w:rFonts w:ascii="Arial" w:hAnsi="Arial" w:cs="Arial"/>
          <w:sz w:val="22"/>
          <w:szCs w:val="22"/>
        </w:rPr>
        <w:t xml:space="preserve"> y, </w:t>
      </w:r>
      <w:r w:rsidR="00BA7D9C" w:rsidRPr="002C0849">
        <w:rPr>
          <w:rFonts w:ascii="Arial" w:hAnsi="Arial" w:cs="Arial"/>
          <w:sz w:val="22"/>
          <w:szCs w:val="22"/>
        </w:rPr>
        <w:t xml:space="preserve">v) </w:t>
      </w:r>
      <w:r w:rsidR="00AB3948" w:rsidRPr="002C0849">
        <w:rPr>
          <w:rFonts w:ascii="Arial" w:hAnsi="Arial" w:cs="Arial"/>
          <w:sz w:val="22"/>
          <w:szCs w:val="22"/>
        </w:rPr>
        <w:t>reportes periódicos de supervisión de obra,</w:t>
      </w:r>
      <w:r w:rsidR="00872C4F" w:rsidRPr="002C0849">
        <w:rPr>
          <w:rFonts w:ascii="Arial" w:hAnsi="Arial" w:cs="Arial"/>
          <w:sz w:val="22"/>
          <w:szCs w:val="22"/>
        </w:rPr>
        <w:t xml:space="preserve"> ejecución financiera y revisión de cartera, gestión social/ambiental de proyectos, avance trimestral, auditoría financiera y, evaluaciones intermedia y final</w:t>
      </w:r>
      <w:r w:rsidR="00BA7D9C" w:rsidRPr="002C0849">
        <w:rPr>
          <w:rFonts w:ascii="Arial" w:hAnsi="Arial" w:cs="Arial"/>
          <w:sz w:val="22"/>
          <w:szCs w:val="22"/>
        </w:rPr>
        <w:t>.</w:t>
      </w:r>
    </w:p>
    <w:p w14:paraId="51E991AB" w14:textId="77777777" w:rsidR="00264FCB" w:rsidRPr="002C0849" w:rsidRDefault="009B2A8E" w:rsidP="00344378">
      <w:pPr>
        <w:pStyle w:val="ListParagraph"/>
        <w:numPr>
          <w:ilvl w:val="0"/>
          <w:numId w:val="9"/>
        </w:numPr>
        <w:ind w:left="360" w:hanging="450"/>
        <w:jc w:val="both"/>
        <w:rPr>
          <w:rFonts w:ascii="Arial" w:hAnsi="Arial" w:cs="Arial"/>
          <w:sz w:val="22"/>
          <w:szCs w:val="22"/>
        </w:rPr>
      </w:pPr>
      <w:r w:rsidRPr="002C0849">
        <w:rPr>
          <w:rFonts w:ascii="Arial" w:hAnsi="Arial" w:cs="Arial"/>
          <w:b/>
          <w:sz w:val="22"/>
          <w:szCs w:val="22"/>
        </w:rPr>
        <w:t>Gerencial</w:t>
      </w:r>
      <w:r w:rsidRPr="002C0849">
        <w:rPr>
          <w:rFonts w:ascii="Arial" w:hAnsi="Arial" w:cs="Arial"/>
          <w:sz w:val="22"/>
          <w:szCs w:val="22"/>
        </w:rPr>
        <w:t xml:space="preserve">:  </w:t>
      </w:r>
      <w:r w:rsidR="00AB3948" w:rsidRPr="002C0849">
        <w:rPr>
          <w:rFonts w:ascii="Arial" w:hAnsi="Arial" w:cs="Arial"/>
          <w:sz w:val="22"/>
          <w:szCs w:val="22"/>
        </w:rPr>
        <w:t>incluye seguimiento y toma de decisiones asociados a</w:t>
      </w:r>
      <w:r w:rsidR="00BA7D9C" w:rsidRPr="002C0849">
        <w:rPr>
          <w:rFonts w:ascii="Arial" w:hAnsi="Arial" w:cs="Arial"/>
          <w:sz w:val="22"/>
          <w:szCs w:val="22"/>
        </w:rPr>
        <w:t xml:space="preserve">: i) </w:t>
      </w:r>
      <w:r w:rsidR="00AB3948" w:rsidRPr="002C0849">
        <w:rPr>
          <w:rFonts w:ascii="Arial" w:hAnsi="Arial" w:cs="Arial"/>
          <w:sz w:val="22"/>
          <w:szCs w:val="22"/>
        </w:rPr>
        <w:t xml:space="preserve">cumplimiento de </w:t>
      </w:r>
      <w:r w:rsidRPr="002C0849">
        <w:rPr>
          <w:rFonts w:ascii="Arial" w:hAnsi="Arial" w:cs="Arial"/>
          <w:sz w:val="22"/>
          <w:szCs w:val="22"/>
        </w:rPr>
        <w:t>metas y resultados físico/financieros</w:t>
      </w:r>
      <w:r w:rsidR="00AB3948" w:rsidRPr="002C0849">
        <w:rPr>
          <w:rFonts w:ascii="Arial" w:hAnsi="Arial" w:cs="Arial"/>
          <w:sz w:val="22"/>
          <w:szCs w:val="22"/>
        </w:rPr>
        <w:t xml:space="preserve"> de programa</w:t>
      </w:r>
      <w:r w:rsidRPr="002C0849">
        <w:rPr>
          <w:rFonts w:ascii="Arial" w:hAnsi="Arial" w:cs="Arial"/>
          <w:sz w:val="22"/>
          <w:szCs w:val="22"/>
        </w:rPr>
        <w:t xml:space="preserve">, </w:t>
      </w:r>
      <w:r w:rsidR="00BA7D9C" w:rsidRPr="002C0849">
        <w:rPr>
          <w:rFonts w:ascii="Arial" w:hAnsi="Arial" w:cs="Arial"/>
          <w:sz w:val="22"/>
          <w:szCs w:val="22"/>
        </w:rPr>
        <w:t xml:space="preserve">ii) </w:t>
      </w:r>
      <w:r w:rsidRPr="002C0849">
        <w:rPr>
          <w:rFonts w:ascii="Arial" w:hAnsi="Arial" w:cs="Arial"/>
          <w:sz w:val="22"/>
          <w:szCs w:val="22"/>
        </w:rPr>
        <w:t>estrategia</w:t>
      </w:r>
      <w:r w:rsidR="00AB3948" w:rsidRPr="002C0849">
        <w:rPr>
          <w:rFonts w:ascii="Arial" w:hAnsi="Arial" w:cs="Arial"/>
          <w:sz w:val="22"/>
          <w:szCs w:val="22"/>
        </w:rPr>
        <w:t xml:space="preserve"> de implementación (general y específica por proyecto),</w:t>
      </w:r>
      <w:r w:rsidRPr="002C0849">
        <w:rPr>
          <w:rFonts w:ascii="Arial" w:hAnsi="Arial" w:cs="Arial"/>
          <w:sz w:val="22"/>
          <w:szCs w:val="22"/>
        </w:rPr>
        <w:t xml:space="preserve"> </w:t>
      </w:r>
      <w:r w:rsidR="00BA7D9C" w:rsidRPr="002C0849">
        <w:rPr>
          <w:rFonts w:ascii="Arial" w:hAnsi="Arial" w:cs="Arial"/>
          <w:sz w:val="22"/>
          <w:szCs w:val="22"/>
        </w:rPr>
        <w:t xml:space="preserve">iii) </w:t>
      </w:r>
      <w:r w:rsidR="00AB3948" w:rsidRPr="002C0849">
        <w:rPr>
          <w:rFonts w:ascii="Arial" w:hAnsi="Arial" w:cs="Arial"/>
          <w:sz w:val="22"/>
          <w:szCs w:val="22"/>
        </w:rPr>
        <w:t xml:space="preserve">manejo y </w:t>
      </w:r>
      <w:r w:rsidRPr="002C0849">
        <w:rPr>
          <w:rFonts w:ascii="Arial" w:hAnsi="Arial" w:cs="Arial"/>
          <w:sz w:val="22"/>
          <w:szCs w:val="22"/>
        </w:rPr>
        <w:t xml:space="preserve">logística </w:t>
      </w:r>
      <w:r w:rsidR="00BA7D9C" w:rsidRPr="002C0849">
        <w:rPr>
          <w:rFonts w:ascii="Arial" w:hAnsi="Arial" w:cs="Arial"/>
          <w:sz w:val="22"/>
          <w:szCs w:val="22"/>
        </w:rPr>
        <w:t>implementada con</w:t>
      </w:r>
      <w:r w:rsidR="00AB3948" w:rsidRPr="002C0849">
        <w:rPr>
          <w:rFonts w:ascii="Arial" w:hAnsi="Arial" w:cs="Arial"/>
          <w:sz w:val="22"/>
          <w:szCs w:val="22"/>
        </w:rPr>
        <w:t xml:space="preserve"> </w:t>
      </w:r>
      <w:r w:rsidRPr="002C0849">
        <w:rPr>
          <w:rFonts w:ascii="Arial" w:hAnsi="Arial" w:cs="Arial"/>
          <w:sz w:val="22"/>
          <w:szCs w:val="22"/>
        </w:rPr>
        <w:t>contratistas/supervisores</w:t>
      </w:r>
      <w:r w:rsidR="00BA7D9C" w:rsidRPr="002C0849">
        <w:rPr>
          <w:rFonts w:ascii="Arial" w:hAnsi="Arial" w:cs="Arial"/>
          <w:sz w:val="22"/>
          <w:szCs w:val="22"/>
        </w:rPr>
        <w:t xml:space="preserve"> </w:t>
      </w:r>
      <w:r w:rsidRPr="002C0849">
        <w:rPr>
          <w:rFonts w:ascii="Arial" w:hAnsi="Arial" w:cs="Arial"/>
          <w:sz w:val="22"/>
          <w:szCs w:val="22"/>
        </w:rPr>
        <w:t>y</w:t>
      </w:r>
      <w:r w:rsidR="00AB3948" w:rsidRPr="002C0849">
        <w:rPr>
          <w:rFonts w:ascii="Arial" w:hAnsi="Arial" w:cs="Arial"/>
          <w:sz w:val="22"/>
          <w:szCs w:val="22"/>
        </w:rPr>
        <w:t xml:space="preserve">, </w:t>
      </w:r>
      <w:r w:rsidR="00BA7D9C" w:rsidRPr="002C0849">
        <w:rPr>
          <w:rFonts w:ascii="Arial" w:hAnsi="Arial" w:cs="Arial"/>
          <w:sz w:val="22"/>
          <w:szCs w:val="22"/>
        </w:rPr>
        <w:t xml:space="preserve">iv) </w:t>
      </w:r>
      <w:r w:rsidRPr="002C0849">
        <w:rPr>
          <w:rFonts w:ascii="Arial" w:hAnsi="Arial" w:cs="Arial"/>
          <w:sz w:val="22"/>
          <w:szCs w:val="22"/>
        </w:rPr>
        <w:t>reportes de monitoreo de alto nivel.</w:t>
      </w:r>
    </w:p>
    <w:p w14:paraId="08862D42" w14:textId="77777777" w:rsidR="00264FCB" w:rsidRPr="002C0849" w:rsidRDefault="00264FCB" w:rsidP="00264FCB">
      <w:pPr>
        <w:pStyle w:val="ListParagraph"/>
        <w:rPr>
          <w:rFonts w:ascii="Arial" w:hAnsi="Arial" w:cs="Arial"/>
        </w:rPr>
      </w:pPr>
    </w:p>
    <w:p w14:paraId="1E82F22E" w14:textId="77777777" w:rsidR="00367C9F" w:rsidRPr="002C0849" w:rsidRDefault="009E43BC" w:rsidP="00427BC1">
      <w:pPr>
        <w:pStyle w:val="ListParagraph"/>
        <w:ind w:left="0"/>
        <w:jc w:val="both"/>
        <w:rPr>
          <w:rFonts w:ascii="Arial" w:hAnsi="Arial" w:cs="Arial"/>
        </w:rPr>
      </w:pPr>
      <w:r w:rsidRPr="002C0849">
        <w:rPr>
          <w:rFonts w:ascii="Arial" w:hAnsi="Arial" w:cs="Arial"/>
        </w:rPr>
        <w:t xml:space="preserve">A partir de estos niveles de control, se logra la transición que da operatividad a los lineamientos generales, </w:t>
      </w:r>
      <w:r w:rsidR="00427BC1" w:rsidRPr="002C0849">
        <w:rPr>
          <w:rFonts w:ascii="Arial" w:hAnsi="Arial" w:cs="Arial"/>
        </w:rPr>
        <w:t xml:space="preserve">y </w:t>
      </w:r>
      <w:r w:rsidRPr="002C0849">
        <w:rPr>
          <w:rFonts w:ascii="Arial" w:hAnsi="Arial" w:cs="Arial"/>
        </w:rPr>
        <w:t>el organigrama funcional</w:t>
      </w:r>
      <w:r w:rsidR="00427BC1" w:rsidRPr="002C0849">
        <w:rPr>
          <w:rFonts w:ascii="Arial" w:hAnsi="Arial" w:cs="Arial"/>
        </w:rPr>
        <w:t xml:space="preserve">, a través de una serie de procedimientos operativos principales, que se describen en la siguiente sección. </w:t>
      </w:r>
      <w:r w:rsidRPr="002C0849">
        <w:rPr>
          <w:rFonts w:ascii="Arial" w:hAnsi="Arial" w:cs="Arial"/>
        </w:rPr>
        <w:t xml:space="preserve"> </w:t>
      </w:r>
    </w:p>
    <w:p w14:paraId="209180D7" w14:textId="77777777" w:rsidR="00367C9F" w:rsidRPr="002C0849" w:rsidRDefault="00367C9F" w:rsidP="00264FCB">
      <w:pPr>
        <w:pStyle w:val="ListParagraph"/>
        <w:rPr>
          <w:rFonts w:ascii="Arial" w:hAnsi="Arial" w:cs="Arial"/>
        </w:rPr>
      </w:pPr>
    </w:p>
    <w:p w14:paraId="09087F71" w14:textId="77777777" w:rsidR="00A35745" w:rsidRPr="002C0849" w:rsidRDefault="00A35745" w:rsidP="00344378">
      <w:pPr>
        <w:pStyle w:val="ListParagraph"/>
        <w:numPr>
          <w:ilvl w:val="1"/>
          <w:numId w:val="2"/>
        </w:numPr>
        <w:ind w:left="720" w:hanging="720"/>
        <w:rPr>
          <w:rFonts w:ascii="Arial" w:hAnsi="Arial" w:cs="Arial"/>
          <w:b/>
        </w:rPr>
      </w:pPr>
      <w:r w:rsidRPr="002C0849">
        <w:rPr>
          <w:rFonts w:ascii="Arial" w:hAnsi="Arial" w:cs="Arial"/>
          <w:b/>
        </w:rPr>
        <w:t>Procedimientos principales</w:t>
      </w:r>
    </w:p>
    <w:p w14:paraId="260DC288" w14:textId="77777777" w:rsidR="00A35745" w:rsidRPr="002C0849" w:rsidRDefault="00A35745" w:rsidP="00A35745">
      <w:pPr>
        <w:pStyle w:val="ListParagraph"/>
        <w:ind w:hanging="720"/>
        <w:rPr>
          <w:rFonts w:ascii="Arial" w:hAnsi="Arial" w:cs="Arial"/>
        </w:rPr>
      </w:pPr>
    </w:p>
    <w:p w14:paraId="78ECA2E2" w14:textId="77777777" w:rsidR="00427BC1" w:rsidRPr="002C0849" w:rsidRDefault="00EE6D98" w:rsidP="00F436B0">
      <w:pPr>
        <w:pStyle w:val="ListParagraph"/>
        <w:ind w:left="0"/>
        <w:jc w:val="both"/>
        <w:rPr>
          <w:rFonts w:ascii="Arial" w:hAnsi="Arial" w:cs="Arial"/>
        </w:rPr>
      </w:pPr>
      <w:r w:rsidRPr="002C0849">
        <w:rPr>
          <w:rFonts w:ascii="Arial" w:hAnsi="Arial" w:cs="Arial"/>
        </w:rPr>
        <w:t xml:space="preserve">Son aquellos </w:t>
      </w:r>
      <w:r w:rsidR="00B7031D" w:rsidRPr="002C0849">
        <w:rPr>
          <w:rFonts w:ascii="Arial" w:hAnsi="Arial" w:cs="Arial"/>
        </w:rPr>
        <w:t xml:space="preserve">procesos </w:t>
      </w:r>
      <w:r w:rsidRPr="002C0849">
        <w:rPr>
          <w:rFonts w:ascii="Arial" w:hAnsi="Arial" w:cs="Arial"/>
        </w:rPr>
        <w:t xml:space="preserve">críticos para </w:t>
      </w:r>
      <w:r w:rsidR="00BD518B" w:rsidRPr="002C0849">
        <w:rPr>
          <w:rFonts w:ascii="Arial" w:hAnsi="Arial" w:cs="Arial"/>
        </w:rPr>
        <w:t>asegurar la implementación efectiva del esquema de ejecución</w:t>
      </w:r>
      <w:r w:rsidRPr="002C0849">
        <w:rPr>
          <w:rFonts w:ascii="Arial" w:hAnsi="Arial" w:cs="Arial"/>
        </w:rPr>
        <w:t>, e incluyen</w:t>
      </w:r>
      <w:r w:rsidR="00BD518B" w:rsidRPr="002C0849">
        <w:rPr>
          <w:rFonts w:ascii="Arial" w:hAnsi="Arial" w:cs="Arial"/>
        </w:rPr>
        <w:t xml:space="preserve">: i) procesos de planificación y control, ii) procesos licitatorios, </w:t>
      </w:r>
      <w:r w:rsidR="00F436B0" w:rsidRPr="002C0849">
        <w:rPr>
          <w:rFonts w:ascii="Arial" w:hAnsi="Arial" w:cs="Arial"/>
        </w:rPr>
        <w:t xml:space="preserve">iii) procesos de </w:t>
      </w:r>
      <w:r w:rsidR="00BD518B" w:rsidRPr="002C0849">
        <w:rPr>
          <w:rFonts w:ascii="Arial" w:hAnsi="Arial" w:cs="Arial"/>
        </w:rPr>
        <w:t xml:space="preserve">desembolsos y, </w:t>
      </w:r>
      <w:r w:rsidR="00F436B0" w:rsidRPr="002C0849">
        <w:rPr>
          <w:rFonts w:ascii="Arial" w:hAnsi="Arial" w:cs="Arial"/>
        </w:rPr>
        <w:t xml:space="preserve">iv) procesos de </w:t>
      </w:r>
      <w:r w:rsidR="00BD518B" w:rsidRPr="002C0849">
        <w:rPr>
          <w:rFonts w:ascii="Arial" w:hAnsi="Arial" w:cs="Arial"/>
        </w:rPr>
        <w:t>gestión de obra</w:t>
      </w:r>
      <w:r w:rsidR="00AA664B" w:rsidRPr="002C0849">
        <w:rPr>
          <w:rStyle w:val="FootnoteReference"/>
          <w:rFonts w:ascii="Arial" w:hAnsi="Arial" w:cs="Arial"/>
        </w:rPr>
        <w:footnoteReference w:id="23"/>
      </w:r>
      <w:r w:rsidR="00BD518B" w:rsidRPr="002C0849">
        <w:rPr>
          <w:rFonts w:ascii="Arial" w:hAnsi="Arial" w:cs="Arial"/>
        </w:rPr>
        <w:t>.</w:t>
      </w:r>
      <w:r w:rsidR="00F436B0" w:rsidRPr="002C0849">
        <w:rPr>
          <w:rFonts w:ascii="Arial" w:hAnsi="Arial" w:cs="Arial"/>
        </w:rPr>
        <w:t xml:space="preserve"> A </w:t>
      </w:r>
      <w:r w:rsidR="00456377" w:rsidRPr="002C0849">
        <w:rPr>
          <w:rFonts w:ascii="Arial" w:hAnsi="Arial" w:cs="Arial"/>
        </w:rPr>
        <w:t>continuación,</w:t>
      </w:r>
      <w:r w:rsidR="00F436B0" w:rsidRPr="002C0849">
        <w:rPr>
          <w:rFonts w:ascii="Arial" w:hAnsi="Arial" w:cs="Arial"/>
        </w:rPr>
        <w:t xml:space="preserve"> se presentan las actividades básicas y el flujograma como diseñado para cada proceso.</w:t>
      </w:r>
      <w:r w:rsidR="00F436B0" w:rsidRPr="002C0849">
        <w:rPr>
          <w:rStyle w:val="FootnoteReference"/>
          <w:rFonts w:ascii="Arial" w:hAnsi="Arial" w:cs="Arial"/>
        </w:rPr>
        <w:footnoteReference w:id="24"/>
      </w:r>
    </w:p>
    <w:p w14:paraId="2931C33F" w14:textId="77777777" w:rsidR="00427BC1" w:rsidRPr="002C0849" w:rsidRDefault="00427BC1" w:rsidP="00A35745">
      <w:pPr>
        <w:pStyle w:val="ListParagraph"/>
        <w:ind w:hanging="720"/>
        <w:rPr>
          <w:rFonts w:ascii="Arial" w:hAnsi="Arial" w:cs="Arial"/>
        </w:rPr>
      </w:pPr>
    </w:p>
    <w:p w14:paraId="751C0733" w14:textId="77777777" w:rsidR="00F436B0" w:rsidRPr="002C0849" w:rsidRDefault="00F436B0" w:rsidP="005748BC">
      <w:pPr>
        <w:pStyle w:val="ListParagraph"/>
        <w:ind w:hanging="720"/>
        <w:jc w:val="center"/>
        <w:rPr>
          <w:rFonts w:ascii="Arial" w:hAnsi="Arial" w:cs="Arial"/>
        </w:rPr>
      </w:pPr>
      <w:r w:rsidRPr="002C0849">
        <w:rPr>
          <w:rFonts w:ascii="Arial" w:hAnsi="Arial" w:cs="Arial"/>
          <w:b/>
        </w:rPr>
        <w:t>Tabla 3.</w:t>
      </w:r>
      <w:r w:rsidR="004A7049" w:rsidRPr="002C0849">
        <w:rPr>
          <w:rFonts w:ascii="Arial" w:hAnsi="Arial" w:cs="Arial"/>
          <w:b/>
        </w:rPr>
        <w:t xml:space="preserve"> </w:t>
      </w:r>
      <w:r w:rsidR="0094433B" w:rsidRPr="002C0849">
        <w:rPr>
          <w:rFonts w:ascii="Arial" w:hAnsi="Arial" w:cs="Arial"/>
          <w:b/>
        </w:rPr>
        <w:t xml:space="preserve">Proceso de </w:t>
      </w:r>
      <w:r w:rsidRPr="002C0849">
        <w:rPr>
          <w:rFonts w:ascii="Arial" w:hAnsi="Arial" w:cs="Arial"/>
          <w:b/>
        </w:rPr>
        <w:t>Planificación y control</w:t>
      </w:r>
      <w:r w:rsidR="0094433B" w:rsidRPr="002C0849">
        <w:rPr>
          <w:rFonts w:ascii="Arial" w:hAnsi="Arial" w:cs="Arial"/>
          <w:b/>
        </w:rPr>
        <w:t>. Actividades básicas</w:t>
      </w:r>
    </w:p>
    <w:tbl>
      <w:tblPr>
        <w:tblStyle w:val="TableGrid"/>
        <w:tblW w:w="9360" w:type="dxa"/>
        <w:tblInd w:w="-5" w:type="dxa"/>
        <w:tblLook w:val="04A0" w:firstRow="1" w:lastRow="0" w:firstColumn="1" w:lastColumn="0" w:noHBand="0" w:noVBand="1"/>
      </w:tblPr>
      <w:tblGrid>
        <w:gridCol w:w="9360"/>
      </w:tblGrid>
      <w:tr w:rsidR="005748BC" w:rsidRPr="002C0849" w14:paraId="67CE614B" w14:textId="77777777" w:rsidTr="005748BC">
        <w:tc>
          <w:tcPr>
            <w:tcW w:w="9360" w:type="dxa"/>
          </w:tcPr>
          <w:p w14:paraId="4F4D1C06" w14:textId="77777777" w:rsidR="005748BC" w:rsidRPr="002C0849" w:rsidRDefault="005748BC" w:rsidP="005748BC">
            <w:pPr>
              <w:jc w:val="both"/>
              <w:rPr>
                <w:rFonts w:ascii="Arial" w:hAnsi="Arial" w:cs="Arial"/>
                <w:sz w:val="20"/>
              </w:rPr>
            </w:pPr>
            <w:r w:rsidRPr="002C0849">
              <w:rPr>
                <w:rFonts w:ascii="Arial" w:hAnsi="Arial" w:cs="Arial"/>
                <w:b/>
                <w:sz w:val="20"/>
              </w:rPr>
              <w:t>PA, POA, PEP, Desembolsos</w:t>
            </w:r>
            <w:r w:rsidRPr="002C0849">
              <w:rPr>
                <w:rFonts w:ascii="Arial" w:hAnsi="Arial" w:cs="Arial"/>
                <w:sz w:val="20"/>
              </w:rPr>
              <w:t xml:space="preserve">. Mantener actualizados estos instrumentos, utilizando Ms Project y la metodología/sistema acordados con el BID. El PEP debe elaborarse para toda la vida del Programa y con suficiente detalle de actividades, </w:t>
            </w:r>
            <w:proofErr w:type="gramStart"/>
            <w:r w:rsidRPr="002C0849">
              <w:rPr>
                <w:rFonts w:ascii="Arial" w:hAnsi="Arial" w:cs="Arial"/>
                <w:sz w:val="20"/>
              </w:rPr>
              <w:t>sub-actividades</w:t>
            </w:r>
            <w:proofErr w:type="gramEnd"/>
            <w:r w:rsidRPr="002C0849">
              <w:rPr>
                <w:rFonts w:ascii="Arial" w:hAnsi="Arial" w:cs="Arial"/>
                <w:sz w:val="20"/>
              </w:rPr>
              <w:t xml:space="preserve">, costos por fuente de financiamiento, fechas de inicio y fin, hitos para cada indicador, entre otros. A partir del PEP se debe generar el POA del año vigente que permita responder a los requerimientos del nuevo ciclo de gestión de proyectos del Banco. Dar seguimiento semanal y actualizar periódicamente, incluyendo la proyección de desembolsos y programación de pagos, informando a través de indicadores como: porcentaje de avance de actividades y </w:t>
            </w:r>
            <w:proofErr w:type="gramStart"/>
            <w:r w:rsidRPr="002C0849">
              <w:rPr>
                <w:rFonts w:ascii="Arial" w:hAnsi="Arial" w:cs="Arial"/>
                <w:sz w:val="20"/>
              </w:rPr>
              <w:t>sub-actividades</w:t>
            </w:r>
            <w:proofErr w:type="gramEnd"/>
            <w:r w:rsidRPr="002C0849">
              <w:rPr>
                <w:rFonts w:ascii="Arial" w:hAnsi="Arial" w:cs="Arial"/>
                <w:sz w:val="20"/>
              </w:rPr>
              <w:t>, fechas y costos programados vs reales de ejecución, justificación y acciones en caso de desfases.</w:t>
            </w:r>
          </w:p>
          <w:p w14:paraId="5C38EC9E" w14:textId="77777777" w:rsidR="005748BC" w:rsidRPr="002C0849" w:rsidRDefault="005748BC" w:rsidP="005748BC">
            <w:pPr>
              <w:jc w:val="both"/>
              <w:rPr>
                <w:rFonts w:ascii="Arial" w:hAnsi="Arial" w:cs="Arial"/>
                <w:sz w:val="12"/>
                <w:szCs w:val="12"/>
              </w:rPr>
            </w:pPr>
          </w:p>
          <w:p w14:paraId="0EDA4C75" w14:textId="77777777" w:rsidR="005748BC" w:rsidRPr="002C0849" w:rsidRDefault="005748BC" w:rsidP="005748BC">
            <w:pPr>
              <w:jc w:val="both"/>
              <w:rPr>
                <w:rFonts w:ascii="Arial" w:hAnsi="Arial" w:cs="Arial"/>
                <w:sz w:val="20"/>
              </w:rPr>
            </w:pPr>
            <w:r w:rsidRPr="002C0849">
              <w:rPr>
                <w:rFonts w:ascii="Arial" w:hAnsi="Arial" w:cs="Arial"/>
                <w:b/>
                <w:sz w:val="20"/>
              </w:rPr>
              <w:t>Matriz de Resultados</w:t>
            </w:r>
            <w:r w:rsidRPr="002C0849">
              <w:rPr>
                <w:rFonts w:ascii="Arial" w:hAnsi="Arial" w:cs="Arial"/>
                <w:sz w:val="20"/>
              </w:rPr>
              <w:t xml:space="preserve">. Dar seguimiento permanente al cumplimiento de metas e indicadores de la matriz, a través de la metodología/sistema acordado con el BID. </w:t>
            </w:r>
          </w:p>
          <w:p w14:paraId="67B3DCEC" w14:textId="77777777" w:rsidR="005748BC" w:rsidRPr="002C0849" w:rsidRDefault="005748BC" w:rsidP="005748BC">
            <w:pPr>
              <w:jc w:val="both"/>
              <w:rPr>
                <w:rFonts w:ascii="Arial" w:hAnsi="Arial" w:cs="Arial"/>
                <w:b/>
                <w:sz w:val="12"/>
                <w:szCs w:val="12"/>
              </w:rPr>
            </w:pPr>
          </w:p>
          <w:p w14:paraId="7A2F4151" w14:textId="77777777" w:rsidR="005748BC" w:rsidRPr="002C0849" w:rsidRDefault="005748BC" w:rsidP="005748BC">
            <w:pPr>
              <w:jc w:val="both"/>
              <w:rPr>
                <w:rFonts w:ascii="Arial" w:hAnsi="Arial" w:cs="Arial"/>
                <w:sz w:val="20"/>
              </w:rPr>
            </w:pPr>
            <w:r w:rsidRPr="002C0849">
              <w:rPr>
                <w:rFonts w:ascii="Arial" w:hAnsi="Arial" w:cs="Arial"/>
                <w:b/>
                <w:sz w:val="20"/>
              </w:rPr>
              <w:t>Gestión de Riesgos de Proyectos (</w:t>
            </w:r>
            <w:r w:rsidRPr="002C0849">
              <w:rPr>
                <w:rFonts w:ascii="Arial" w:hAnsi="Arial" w:cs="Arial"/>
                <w:sz w:val="20"/>
              </w:rPr>
              <w:t xml:space="preserve">GRP). Actualizar al menos semestralmente, la Matriz de Riesgos del Programa, siguiendo los formatos vigentes con el BID, </w:t>
            </w:r>
            <w:r w:rsidR="00481EB7" w:rsidRPr="002C0849">
              <w:rPr>
                <w:rFonts w:ascii="Arial" w:hAnsi="Arial" w:cs="Arial"/>
                <w:sz w:val="20"/>
              </w:rPr>
              <w:t xml:space="preserve">y monitorear sus </w:t>
            </w:r>
            <w:r w:rsidRPr="002C0849">
              <w:rPr>
                <w:rFonts w:ascii="Arial" w:hAnsi="Arial" w:cs="Arial"/>
                <w:sz w:val="20"/>
              </w:rPr>
              <w:t xml:space="preserve">acciones de mitigación. generando con ello el Plan de Mitigación de Riesgos y, tomar anticipadamente las decisiones que </w:t>
            </w:r>
            <w:r w:rsidR="00481EB7" w:rsidRPr="002C0849">
              <w:rPr>
                <w:rFonts w:ascii="Arial" w:hAnsi="Arial" w:cs="Arial"/>
                <w:sz w:val="20"/>
              </w:rPr>
              <w:t xml:space="preserve">contribuyan a </w:t>
            </w:r>
            <w:r w:rsidRPr="002C0849">
              <w:rPr>
                <w:rFonts w:ascii="Arial" w:hAnsi="Arial" w:cs="Arial"/>
                <w:sz w:val="20"/>
              </w:rPr>
              <w:t>control</w:t>
            </w:r>
            <w:r w:rsidR="00481EB7" w:rsidRPr="002C0849">
              <w:rPr>
                <w:rFonts w:ascii="Arial" w:hAnsi="Arial" w:cs="Arial"/>
                <w:sz w:val="20"/>
              </w:rPr>
              <w:t>ar</w:t>
            </w:r>
            <w:r w:rsidRPr="002C0849">
              <w:rPr>
                <w:rFonts w:ascii="Arial" w:hAnsi="Arial" w:cs="Arial"/>
                <w:sz w:val="20"/>
              </w:rPr>
              <w:t xml:space="preserve"> o mitig</w:t>
            </w:r>
            <w:r w:rsidR="00481EB7" w:rsidRPr="002C0849">
              <w:rPr>
                <w:rFonts w:ascii="Arial" w:hAnsi="Arial" w:cs="Arial"/>
                <w:sz w:val="20"/>
              </w:rPr>
              <w:t xml:space="preserve">ar </w:t>
            </w:r>
            <w:r w:rsidRPr="002C0849">
              <w:rPr>
                <w:rFonts w:ascii="Arial" w:hAnsi="Arial" w:cs="Arial"/>
                <w:sz w:val="20"/>
              </w:rPr>
              <w:t>riesgos</w:t>
            </w:r>
            <w:r w:rsidR="00481EB7" w:rsidRPr="002C0849">
              <w:rPr>
                <w:rFonts w:ascii="Arial" w:hAnsi="Arial" w:cs="Arial"/>
                <w:sz w:val="20"/>
              </w:rPr>
              <w:t xml:space="preserve"> de</w:t>
            </w:r>
            <w:r w:rsidRPr="002C0849">
              <w:rPr>
                <w:rFonts w:ascii="Arial" w:hAnsi="Arial" w:cs="Arial"/>
                <w:sz w:val="20"/>
              </w:rPr>
              <w:t xml:space="preserve"> ejecución</w:t>
            </w:r>
            <w:r w:rsidR="000F3306" w:rsidRPr="002C0849">
              <w:rPr>
                <w:rFonts w:ascii="Arial" w:hAnsi="Arial" w:cs="Arial"/>
                <w:sz w:val="20"/>
              </w:rPr>
              <w:t>.</w:t>
            </w:r>
          </w:p>
          <w:p w14:paraId="01E9BCBC" w14:textId="77777777" w:rsidR="00AA203F" w:rsidRPr="002C0849" w:rsidRDefault="00AA203F" w:rsidP="005748BC">
            <w:pPr>
              <w:jc w:val="both"/>
              <w:rPr>
                <w:rFonts w:ascii="Arial" w:hAnsi="Arial" w:cs="Arial"/>
                <w:sz w:val="12"/>
                <w:szCs w:val="12"/>
              </w:rPr>
            </w:pPr>
          </w:p>
          <w:p w14:paraId="7EFA38F5" w14:textId="77777777" w:rsidR="00AA203F" w:rsidRPr="002C0849" w:rsidRDefault="00AA203F" w:rsidP="005748BC">
            <w:pPr>
              <w:jc w:val="both"/>
              <w:rPr>
                <w:rFonts w:ascii="Arial" w:hAnsi="Arial" w:cs="Arial"/>
                <w:sz w:val="20"/>
              </w:rPr>
            </w:pPr>
            <w:r w:rsidRPr="002C0849">
              <w:rPr>
                <w:rFonts w:ascii="Arial" w:hAnsi="Arial" w:cs="Arial"/>
                <w:b/>
                <w:sz w:val="20"/>
              </w:rPr>
              <w:lastRenderedPageBreak/>
              <w:t>Control del Costo</w:t>
            </w:r>
            <w:r w:rsidRPr="002C0849">
              <w:rPr>
                <w:rFonts w:ascii="Arial" w:hAnsi="Arial" w:cs="Arial"/>
                <w:sz w:val="20"/>
              </w:rPr>
              <w:t xml:space="preserve">: i) comparar precios de todas las ofertas de obra, consultoría, bienes y servicios, con costos referentes de mercado, e implementar las acciones de ajuste o mitigación que correspondan; </w:t>
            </w:r>
            <w:r w:rsidR="00470E4B" w:rsidRPr="002C0849">
              <w:rPr>
                <w:rFonts w:ascii="Arial" w:hAnsi="Arial" w:cs="Arial"/>
                <w:sz w:val="20"/>
              </w:rPr>
              <w:t>ii</w:t>
            </w:r>
            <w:r w:rsidRPr="002C0849">
              <w:rPr>
                <w:rFonts w:ascii="Arial" w:hAnsi="Arial" w:cs="Arial"/>
                <w:sz w:val="20"/>
              </w:rPr>
              <w:t xml:space="preserve">) </w:t>
            </w:r>
            <w:r w:rsidR="00470E4B" w:rsidRPr="002C0849">
              <w:rPr>
                <w:rFonts w:ascii="Arial" w:hAnsi="Arial" w:cs="Arial"/>
                <w:sz w:val="20"/>
              </w:rPr>
              <w:t>comparar costos frente a precios ofertados, en la revisión de estimaciones mensuales de obra y de toda factura remitida por proveedores del Programa, e implementar los ajustes que correspondan; iii) monitorear aspectos que generen riesgos de mayores costos del Programa, incluyendo al menos, índices de precios de la construcción, gestión social y ambiental de los proyectos, variaciones frente a l</w:t>
            </w:r>
            <w:r w:rsidR="008B5852" w:rsidRPr="002C0849">
              <w:rPr>
                <w:rFonts w:ascii="Arial" w:hAnsi="Arial" w:cs="Arial"/>
                <w:sz w:val="20"/>
              </w:rPr>
              <w:t xml:space="preserve">o programado, </w:t>
            </w:r>
            <w:r w:rsidR="00470E4B" w:rsidRPr="002C0849">
              <w:rPr>
                <w:rFonts w:ascii="Arial" w:hAnsi="Arial" w:cs="Arial"/>
                <w:sz w:val="20"/>
              </w:rPr>
              <w:t>e</w:t>
            </w:r>
            <w:r w:rsidR="008B5852" w:rsidRPr="002C0849">
              <w:rPr>
                <w:rFonts w:ascii="Arial" w:hAnsi="Arial" w:cs="Arial"/>
                <w:sz w:val="20"/>
              </w:rPr>
              <w:t>n</w:t>
            </w:r>
            <w:r w:rsidR="00470E4B" w:rsidRPr="002C0849">
              <w:rPr>
                <w:rFonts w:ascii="Arial" w:hAnsi="Arial" w:cs="Arial"/>
                <w:sz w:val="20"/>
              </w:rPr>
              <w:t xml:space="preserve"> cantidades </w:t>
            </w:r>
            <w:r w:rsidR="008B5852" w:rsidRPr="002C0849">
              <w:rPr>
                <w:rFonts w:ascii="Arial" w:hAnsi="Arial" w:cs="Arial"/>
                <w:sz w:val="20"/>
              </w:rPr>
              <w:t xml:space="preserve">de </w:t>
            </w:r>
            <w:r w:rsidR="00470E4B" w:rsidRPr="002C0849">
              <w:rPr>
                <w:rFonts w:ascii="Arial" w:hAnsi="Arial" w:cs="Arial"/>
                <w:sz w:val="20"/>
              </w:rPr>
              <w:t>conceptos de obra como excavación</w:t>
            </w:r>
            <w:r w:rsidR="008B5852" w:rsidRPr="002C0849">
              <w:rPr>
                <w:rFonts w:ascii="Arial" w:hAnsi="Arial" w:cs="Arial"/>
                <w:sz w:val="20"/>
              </w:rPr>
              <w:t>/</w:t>
            </w:r>
            <w:r w:rsidR="00470E4B" w:rsidRPr="002C0849">
              <w:rPr>
                <w:rFonts w:ascii="Arial" w:hAnsi="Arial" w:cs="Arial"/>
                <w:sz w:val="20"/>
              </w:rPr>
              <w:t>sobre</w:t>
            </w:r>
            <w:r w:rsidR="008B5852" w:rsidRPr="002C0849">
              <w:rPr>
                <w:rFonts w:ascii="Arial" w:hAnsi="Arial" w:cs="Arial"/>
                <w:sz w:val="20"/>
              </w:rPr>
              <w:t>-</w:t>
            </w:r>
            <w:r w:rsidR="00470E4B" w:rsidRPr="002C0849">
              <w:rPr>
                <w:rFonts w:ascii="Arial" w:hAnsi="Arial" w:cs="Arial"/>
                <w:sz w:val="20"/>
              </w:rPr>
              <w:t xml:space="preserve">acarreos, </w:t>
            </w:r>
            <w:r w:rsidR="008B5852" w:rsidRPr="002C0849">
              <w:rPr>
                <w:rFonts w:ascii="Arial" w:hAnsi="Arial" w:cs="Arial"/>
                <w:sz w:val="20"/>
              </w:rPr>
              <w:t>obras de drenaje mayor y menor, estructura de pavimento, en precios de insumos como combustibles, cementos y aceros y, en costos de mano de obra, entre otros.</w:t>
            </w:r>
            <w:r w:rsidRPr="002C0849">
              <w:rPr>
                <w:rFonts w:ascii="Arial" w:hAnsi="Arial" w:cs="Arial"/>
                <w:sz w:val="20"/>
              </w:rPr>
              <w:t xml:space="preserve"> </w:t>
            </w:r>
          </w:p>
          <w:p w14:paraId="606805D7" w14:textId="77777777" w:rsidR="000F3306" w:rsidRPr="002C0849" w:rsidRDefault="000F3306" w:rsidP="005748BC">
            <w:pPr>
              <w:jc w:val="both"/>
              <w:rPr>
                <w:rFonts w:ascii="Arial" w:hAnsi="Arial" w:cs="Arial"/>
                <w:sz w:val="12"/>
                <w:szCs w:val="12"/>
              </w:rPr>
            </w:pPr>
          </w:p>
          <w:p w14:paraId="11B4FD2C" w14:textId="77777777" w:rsidR="008B5852" w:rsidRPr="002C0849" w:rsidRDefault="00AA203F" w:rsidP="005748BC">
            <w:pPr>
              <w:jc w:val="both"/>
              <w:rPr>
                <w:rFonts w:ascii="Arial" w:hAnsi="Arial" w:cs="Arial"/>
                <w:sz w:val="20"/>
              </w:rPr>
            </w:pPr>
            <w:r w:rsidRPr="002C0849">
              <w:rPr>
                <w:rFonts w:ascii="Arial" w:hAnsi="Arial" w:cs="Arial"/>
                <w:b/>
                <w:sz w:val="20"/>
              </w:rPr>
              <w:t>Control de la Calidad</w:t>
            </w:r>
            <w:r w:rsidRPr="002C0849">
              <w:rPr>
                <w:rFonts w:ascii="Arial" w:hAnsi="Arial" w:cs="Arial"/>
                <w:sz w:val="20"/>
              </w:rPr>
              <w:t xml:space="preserve">: </w:t>
            </w:r>
            <w:r w:rsidR="008B5852" w:rsidRPr="002C0849">
              <w:rPr>
                <w:rFonts w:ascii="Arial" w:hAnsi="Arial" w:cs="Arial"/>
                <w:sz w:val="20"/>
              </w:rPr>
              <w:t>i) dar seguimiento mensual a propuestas, actualizaciones o revisiones de aspectos técnicos de los estudios y diseños de pre inversión, las consultorías y las especificaciones de bienes y servicios adquiridos por el Programa</w:t>
            </w:r>
            <w:r w:rsidR="00094A6E" w:rsidRPr="002C0849">
              <w:rPr>
                <w:rFonts w:ascii="Arial" w:hAnsi="Arial" w:cs="Arial"/>
                <w:sz w:val="20"/>
              </w:rPr>
              <w:t>; ii) verificar la calidad técnica de los estudios y diseños, antes de iniciar los procesos de licitación correspondientes, y realizar los ajustes, o actualizaciones técnicas que sea requeridos; iii) monitorear el cumplimiento de especificaciones técnicas contractuales durante la ejecución de obras o, la entrega de bienes y servicios, y anticipar las decisiones técnicas requeridas en caso de imprevistos debidamente justificados, minimizando sus impactos en monto y plazo; iii) recomendar e implementar las medidas técnicas necesarias para asegurar la sostenibilidad futura de las obras ejecutadas y los bienes adquiridos, en cumplimiento de lo establecido en el Contrato de Préstamo</w:t>
            </w:r>
            <w:r w:rsidRPr="002C0849">
              <w:rPr>
                <w:rFonts w:ascii="Arial" w:hAnsi="Arial" w:cs="Arial"/>
                <w:sz w:val="20"/>
              </w:rPr>
              <w:t>.</w:t>
            </w:r>
          </w:p>
          <w:p w14:paraId="67614252" w14:textId="77777777" w:rsidR="000F3306" w:rsidRPr="002C0849" w:rsidRDefault="000F3306" w:rsidP="000F3306">
            <w:pPr>
              <w:jc w:val="both"/>
              <w:rPr>
                <w:rFonts w:ascii="Arial" w:hAnsi="Arial" w:cs="Arial"/>
                <w:b/>
                <w:i/>
                <w:sz w:val="12"/>
                <w:szCs w:val="12"/>
              </w:rPr>
            </w:pPr>
          </w:p>
          <w:p w14:paraId="193A2C9E" w14:textId="73337D06" w:rsidR="005748BC" w:rsidRPr="002C0849" w:rsidRDefault="00AA203F" w:rsidP="005748BC">
            <w:pPr>
              <w:jc w:val="both"/>
              <w:rPr>
                <w:rFonts w:ascii="Arial" w:hAnsi="Arial" w:cs="Arial"/>
                <w:sz w:val="20"/>
              </w:rPr>
            </w:pPr>
            <w:r w:rsidRPr="002C0849">
              <w:rPr>
                <w:rFonts w:ascii="Arial" w:hAnsi="Arial" w:cs="Arial"/>
                <w:b/>
                <w:sz w:val="20"/>
              </w:rPr>
              <w:t>Control del Plazo</w:t>
            </w:r>
            <w:r w:rsidRPr="002C0849">
              <w:rPr>
                <w:rFonts w:ascii="Arial" w:hAnsi="Arial" w:cs="Arial"/>
                <w:sz w:val="20"/>
              </w:rPr>
              <w:t xml:space="preserve">: </w:t>
            </w:r>
            <w:r w:rsidR="00094A6E" w:rsidRPr="002C0849">
              <w:rPr>
                <w:rFonts w:ascii="Arial" w:hAnsi="Arial" w:cs="Arial"/>
                <w:sz w:val="20"/>
              </w:rPr>
              <w:t xml:space="preserve">i) establecer plazos </w:t>
            </w:r>
            <w:r w:rsidR="00990A92" w:rsidRPr="002C0849">
              <w:rPr>
                <w:rFonts w:ascii="Arial" w:hAnsi="Arial" w:cs="Arial"/>
                <w:sz w:val="20"/>
              </w:rPr>
              <w:t xml:space="preserve">fijos, razonables y expeditos en el marco del esquema de ejecución definido para el Programa, </w:t>
            </w:r>
            <w:r w:rsidR="00094A6E" w:rsidRPr="002C0849">
              <w:rPr>
                <w:rFonts w:ascii="Arial" w:hAnsi="Arial" w:cs="Arial"/>
                <w:sz w:val="20"/>
              </w:rPr>
              <w:t xml:space="preserve">a </w:t>
            </w:r>
            <w:r w:rsidR="00990A92" w:rsidRPr="002C0849">
              <w:rPr>
                <w:rFonts w:ascii="Arial" w:hAnsi="Arial" w:cs="Arial"/>
                <w:sz w:val="20"/>
              </w:rPr>
              <w:t xml:space="preserve">las </w:t>
            </w:r>
            <w:r w:rsidR="00094A6E" w:rsidRPr="002C0849">
              <w:rPr>
                <w:rFonts w:ascii="Arial" w:hAnsi="Arial" w:cs="Arial"/>
                <w:sz w:val="20"/>
              </w:rPr>
              <w:t>actividades relacionados con procesos de adquisiciones, solicitud de desembolsos</w:t>
            </w:r>
            <w:r w:rsidR="00990A92" w:rsidRPr="002C0849">
              <w:rPr>
                <w:rFonts w:ascii="Arial" w:hAnsi="Arial" w:cs="Arial"/>
                <w:sz w:val="20"/>
              </w:rPr>
              <w:t xml:space="preserve"> y justificación de gastos al BID</w:t>
            </w:r>
            <w:r w:rsidR="00094A6E" w:rsidRPr="002C0849">
              <w:rPr>
                <w:rFonts w:ascii="Arial" w:hAnsi="Arial" w:cs="Arial"/>
                <w:sz w:val="20"/>
              </w:rPr>
              <w:t xml:space="preserve">, </w:t>
            </w:r>
            <w:r w:rsidR="00990A92" w:rsidRPr="002C0849">
              <w:rPr>
                <w:rFonts w:ascii="Arial" w:hAnsi="Arial" w:cs="Arial"/>
                <w:sz w:val="20"/>
              </w:rPr>
              <w:t xml:space="preserve">pagos a proveedores, elaboración de informes de progreso, y en general a todas las actividades que sean estandarizables para el esquema de ejecución del Programa; ii) adoptar el </w:t>
            </w:r>
            <w:r w:rsidR="004D3DA8" w:rsidRPr="002C0849">
              <w:rPr>
                <w:rFonts w:ascii="Arial" w:hAnsi="Arial" w:cs="Arial"/>
                <w:sz w:val="20"/>
              </w:rPr>
              <w:t xml:space="preserve">cumplimiento de todo plazo acodado dentro del programa, </w:t>
            </w:r>
            <w:r w:rsidR="00990A92" w:rsidRPr="002C0849">
              <w:rPr>
                <w:rFonts w:ascii="Arial" w:hAnsi="Arial" w:cs="Arial"/>
                <w:sz w:val="20"/>
              </w:rPr>
              <w:t xml:space="preserve">como </w:t>
            </w:r>
            <w:r w:rsidR="004D3DA8" w:rsidRPr="002C0849">
              <w:rPr>
                <w:rFonts w:ascii="Arial" w:hAnsi="Arial" w:cs="Arial"/>
                <w:sz w:val="20"/>
              </w:rPr>
              <w:t>requisito contractual, en el marco de las disposiciones del Contrato de Préstamo con el BID</w:t>
            </w:r>
            <w:r w:rsidR="00990A92" w:rsidRPr="002C0849">
              <w:rPr>
                <w:rFonts w:ascii="Arial" w:hAnsi="Arial" w:cs="Arial"/>
                <w:sz w:val="20"/>
              </w:rPr>
              <w:t xml:space="preserve">; iii) incorporar en los contratos de obras, bienes, consultorías y servicios financiados por el Programa, incentivos al cumplimiento de </w:t>
            </w:r>
            <w:r w:rsidR="000F3306" w:rsidRPr="002C0849">
              <w:rPr>
                <w:rFonts w:ascii="Arial" w:hAnsi="Arial" w:cs="Arial"/>
                <w:sz w:val="20"/>
              </w:rPr>
              <w:t>p</w:t>
            </w:r>
            <w:r w:rsidR="00990A92" w:rsidRPr="002C0849">
              <w:rPr>
                <w:rFonts w:ascii="Arial" w:hAnsi="Arial" w:cs="Arial"/>
                <w:sz w:val="20"/>
              </w:rPr>
              <w:t>lazos</w:t>
            </w:r>
            <w:r w:rsidR="000F3306" w:rsidRPr="002C0849">
              <w:rPr>
                <w:rFonts w:ascii="Arial" w:hAnsi="Arial" w:cs="Arial"/>
                <w:sz w:val="20"/>
              </w:rPr>
              <w:t xml:space="preserve"> y al logro anticipado de los productos o metas contractuales, y las retenciones, sanciones u otras medidas de desempeño contractual, en caso de retrasos o mayores costos en la ejecución contractual, según corresponda en cada contrato; iii) implementar medidas prácticas y ágiles para monitorear y reportar el cumplimiento de los plazos contractuales de ejecución de los proyectos, asociados a la ruta crítica del Programa.</w:t>
            </w:r>
            <w:r w:rsidR="005748BC" w:rsidRPr="002C0849">
              <w:rPr>
                <w:rFonts w:ascii="Arial" w:hAnsi="Arial" w:cs="Arial"/>
                <w:sz w:val="20"/>
              </w:rPr>
              <w:t xml:space="preserve"> </w:t>
            </w:r>
          </w:p>
        </w:tc>
      </w:tr>
    </w:tbl>
    <w:p w14:paraId="7377676A" w14:textId="77777777" w:rsidR="009C2C53" w:rsidRPr="002C0849" w:rsidRDefault="009C2C53" w:rsidP="005748BC">
      <w:pPr>
        <w:jc w:val="center"/>
        <w:rPr>
          <w:rFonts w:ascii="Arial" w:hAnsi="Arial" w:cs="Arial"/>
          <w:b/>
        </w:rPr>
      </w:pPr>
    </w:p>
    <w:p w14:paraId="46C7404C" w14:textId="77777777" w:rsidR="00440B1E" w:rsidRPr="002C0849" w:rsidRDefault="00440B1E" w:rsidP="005748BC">
      <w:pPr>
        <w:jc w:val="center"/>
        <w:rPr>
          <w:rFonts w:ascii="Arial" w:hAnsi="Arial" w:cs="Arial"/>
          <w:b/>
        </w:rPr>
      </w:pPr>
    </w:p>
    <w:p w14:paraId="64FA87F0" w14:textId="77777777" w:rsidR="00440B1E" w:rsidRPr="002C0849" w:rsidRDefault="005748BC" w:rsidP="005748BC">
      <w:pPr>
        <w:jc w:val="center"/>
        <w:rPr>
          <w:rFonts w:ascii="Arial" w:hAnsi="Arial" w:cs="Arial"/>
          <w:b/>
        </w:rPr>
      </w:pPr>
      <w:r w:rsidRPr="002C0849">
        <w:rPr>
          <w:rFonts w:ascii="Arial" w:hAnsi="Arial" w:cs="Arial"/>
          <w:b/>
        </w:rPr>
        <w:t>Figura 4.</w:t>
      </w:r>
      <w:r w:rsidR="000B1858" w:rsidRPr="002C0849">
        <w:rPr>
          <w:rFonts w:ascii="Arial" w:hAnsi="Arial" w:cs="Arial"/>
          <w:b/>
        </w:rPr>
        <w:t xml:space="preserve"> </w:t>
      </w:r>
    </w:p>
    <w:p w14:paraId="7A3DE457" w14:textId="77777777" w:rsidR="005748BC" w:rsidRPr="002C0849" w:rsidRDefault="005748BC" w:rsidP="005748BC">
      <w:pPr>
        <w:jc w:val="center"/>
        <w:rPr>
          <w:rFonts w:ascii="Arial" w:hAnsi="Arial" w:cs="Arial"/>
          <w:b/>
        </w:rPr>
      </w:pPr>
      <w:r w:rsidRPr="002C0849">
        <w:rPr>
          <w:rFonts w:ascii="Arial" w:hAnsi="Arial" w:cs="Arial"/>
          <w:b/>
        </w:rPr>
        <w:t>Proceso de Planificación y Control de Calidad. Flujograma</w:t>
      </w:r>
    </w:p>
    <w:p w14:paraId="336DDBDC" w14:textId="77777777" w:rsidR="00440B1E" w:rsidRPr="002C0849" w:rsidRDefault="00440B1E" w:rsidP="005748BC">
      <w:pPr>
        <w:jc w:val="center"/>
        <w:rPr>
          <w:rFonts w:ascii="Arial" w:hAnsi="Arial" w:cs="Arial"/>
          <w:sz w:val="20"/>
        </w:rPr>
      </w:pPr>
    </w:p>
    <w:bookmarkStart w:id="1" w:name="_Hlk518839606"/>
    <w:p w14:paraId="18986350" w14:textId="77777777" w:rsidR="00F436B0" w:rsidRPr="002C0849" w:rsidRDefault="008510FE" w:rsidP="00A35745">
      <w:pPr>
        <w:pStyle w:val="ListParagraph"/>
        <w:ind w:hanging="720"/>
        <w:rPr>
          <w:rFonts w:ascii="Arial" w:hAnsi="Arial" w:cs="Arial"/>
        </w:rPr>
      </w:pPr>
      <w:r w:rsidRPr="002C0849">
        <w:rPr>
          <w:rFonts w:ascii="Arial" w:hAnsi="Arial" w:cs="Arial"/>
          <w:noProof/>
        </w:rPr>
        <mc:AlternateContent>
          <mc:Choice Requires="wps">
            <w:drawing>
              <wp:anchor distT="0" distB="0" distL="114300" distR="114300" simplePos="0" relativeHeight="251658260" behindDoc="0" locked="0" layoutInCell="1" allowOverlap="1" wp14:anchorId="1E83195E" wp14:editId="2670E06D">
                <wp:simplePos x="0" y="0"/>
                <wp:positionH relativeFrom="margin">
                  <wp:posOffset>1261222</wp:posOffset>
                </wp:positionH>
                <wp:positionV relativeFrom="paragraph">
                  <wp:posOffset>42799</wp:posOffset>
                </wp:positionV>
                <wp:extent cx="1975495" cy="308060"/>
                <wp:effectExtent l="19050" t="19050" r="24765" b="15875"/>
                <wp:wrapNone/>
                <wp:docPr id="28" name="Flowchart: Terminator 28"/>
                <wp:cNvGraphicFramePr/>
                <a:graphic xmlns:a="http://schemas.openxmlformats.org/drawingml/2006/main">
                  <a:graphicData uri="http://schemas.microsoft.com/office/word/2010/wordprocessingShape">
                    <wps:wsp>
                      <wps:cNvSpPr/>
                      <wps:spPr>
                        <a:xfrm>
                          <a:off x="0" y="0"/>
                          <a:ext cx="1975495" cy="308060"/>
                        </a:xfrm>
                        <a:prstGeom prst="flowChartTerminator">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2D7D139B" w14:textId="527C1E01" w:rsidR="00F925B6" w:rsidRPr="008510FE" w:rsidRDefault="00F925B6" w:rsidP="008510FE">
                            <w:pPr>
                              <w:autoSpaceDE w:val="0"/>
                              <w:autoSpaceDN w:val="0"/>
                              <w:adjustRightInd w:val="0"/>
                              <w:jc w:val="center"/>
                              <w:rPr>
                                <w:b/>
                                <w:color w:val="000000" w:themeColor="text1"/>
                                <w:sz w:val="12"/>
                                <w:szCs w:val="12"/>
                              </w:rPr>
                            </w:pPr>
                            <w:r>
                              <w:rPr>
                                <w:rFonts w:ascii="CairoFont-1-0" w:eastAsiaTheme="minorHAnsi" w:hAnsi="CairoFont-1-0" w:cs="CairoFont-1-0"/>
                                <w:b/>
                                <w:color w:val="000000" w:themeColor="text1"/>
                                <w:sz w:val="12"/>
                                <w:szCs w:val="12"/>
                              </w:rPr>
                              <w:t>UEP</w:t>
                            </w:r>
                            <w:r w:rsidRPr="008510FE">
                              <w:rPr>
                                <w:rFonts w:ascii="CairoFont-1-0" w:eastAsiaTheme="minorHAnsi" w:hAnsi="CairoFont-1-0" w:cs="CairoFont-1-0"/>
                                <w:b/>
                                <w:color w:val="000000" w:themeColor="text1"/>
                                <w:sz w:val="12"/>
                                <w:szCs w:val="12"/>
                              </w:rPr>
                              <w:t xml:space="preserve"> revisa instrumentos de Planificación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83195E" id="_x0000_t116" coordsize="21600,21600" o:spt="116" path="m3475,qx,10800,3475,21600l18125,21600qx21600,10800,18125,xe">
                <v:stroke joinstyle="miter"/>
                <v:path gradientshapeok="t" o:connecttype="rect" textboxrect="1018,3163,20582,18437"/>
              </v:shapetype>
              <v:shape id="Flowchart: Terminator 28" o:spid="_x0000_s1043" type="#_x0000_t116" style="position:absolute;left:0;text-align:left;margin-left:99.3pt;margin-top:3.35pt;width:155.55pt;height:24.25pt;z-index:2516582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" filled="f" strokecolor="#1f3763 [1604]" strokeweight="2.5pt">
                <v:textbox>
                  <w:txbxContent>
                    <w:p w14:paraId="2D7D139B" w14:textId="527C1E01" w:rsidR="00F925B6" w:rsidRPr="008510FE" w:rsidRDefault="00F925B6" w:rsidP="008510FE">
                      <w:pPr>
                        <w:autoSpaceDE w:val="0"/>
                        <w:autoSpaceDN w:val="0"/>
                        <w:adjustRightInd w:val="0"/>
                        <w:jc w:val="center"/>
                        <w:rPr>
                          <w:b/>
                          <w:color w:val="000000" w:themeColor="text1"/>
                          <w:sz w:val="12"/>
                          <w:szCs w:val="12"/>
                        </w:rPr>
                      </w:pPr>
                      <w:r>
                        <w:rPr>
                          <w:rFonts w:ascii="CairoFont-1-0" w:eastAsiaTheme="minorHAnsi" w:hAnsi="CairoFont-1-0" w:cs="CairoFont-1-0"/>
                          <w:b/>
                          <w:color w:val="000000" w:themeColor="text1"/>
                          <w:sz w:val="12"/>
                          <w:szCs w:val="12"/>
                        </w:rPr>
                        <w:t>UEP</w:t>
                      </w:r>
                      <w:r w:rsidRPr="008510FE">
                        <w:rPr>
                          <w:rFonts w:ascii="CairoFont-1-0" w:eastAsiaTheme="minorHAnsi" w:hAnsi="CairoFont-1-0" w:cs="CairoFont-1-0"/>
                          <w:b/>
                          <w:color w:val="000000" w:themeColor="text1"/>
                          <w:sz w:val="12"/>
                          <w:szCs w:val="12"/>
                        </w:rPr>
                        <w:t xml:space="preserve"> revisa instrumentos de Planificación</w:t>
                      </w:r>
                    </w:p>
                  </w:txbxContent>
                </v:textbox>
                <w10:wrap anchorx="margin"/>
              </v:shape>
            </w:pict>
          </mc:Fallback>
        </mc:AlternateContent>
      </w:r>
    </w:p>
    <w:p w14:paraId="2926A61E" w14:textId="77777777" w:rsidR="00F436B0" w:rsidRPr="002C0849" w:rsidRDefault="00F436B0" w:rsidP="00A35745">
      <w:pPr>
        <w:pStyle w:val="ListParagraph"/>
        <w:ind w:hanging="720"/>
        <w:rPr>
          <w:rFonts w:ascii="Arial" w:hAnsi="Arial" w:cs="Arial"/>
        </w:rPr>
      </w:pPr>
    </w:p>
    <w:p w14:paraId="4ABF8D43" w14:textId="77777777" w:rsidR="00BD518B" w:rsidRPr="002C0849" w:rsidRDefault="00064291" w:rsidP="00A35745">
      <w:pPr>
        <w:pStyle w:val="ListParagraph"/>
        <w:ind w:hanging="720"/>
        <w:rPr>
          <w:rFonts w:ascii="Arial" w:hAnsi="Arial" w:cs="Arial"/>
        </w:rPr>
      </w:pPr>
      <w:r w:rsidRPr="002C0849">
        <w:rPr>
          <w:rFonts w:ascii="Arial" w:hAnsi="Arial" w:cs="Arial"/>
          <w:noProof/>
        </w:rPr>
        <mc:AlternateContent>
          <mc:Choice Requires="wps">
            <w:drawing>
              <wp:anchor distT="0" distB="0" distL="114300" distR="114300" simplePos="0" relativeHeight="251658261" behindDoc="0" locked="0" layoutInCell="1" allowOverlap="1" wp14:anchorId="535E6EB1" wp14:editId="68C965DF">
                <wp:simplePos x="0" y="0"/>
                <wp:positionH relativeFrom="column">
                  <wp:posOffset>1256665</wp:posOffset>
                </wp:positionH>
                <wp:positionV relativeFrom="paragraph">
                  <wp:posOffset>157658</wp:posOffset>
                </wp:positionV>
                <wp:extent cx="1911873" cy="303170"/>
                <wp:effectExtent l="19050" t="152400" r="12700" b="20955"/>
                <wp:wrapNone/>
                <wp:docPr id="29" name="Callout: Line 29"/>
                <wp:cNvGraphicFramePr/>
                <a:graphic xmlns:a="http://schemas.openxmlformats.org/drawingml/2006/main">
                  <a:graphicData uri="http://schemas.microsoft.com/office/word/2010/wordprocessingShape">
                    <wps:wsp>
                      <wps:cNvSpPr/>
                      <wps:spPr>
                        <a:xfrm>
                          <a:off x="0" y="0"/>
                          <a:ext cx="1911873" cy="303170"/>
                        </a:xfrm>
                        <a:prstGeom prst="borderCallout1">
                          <a:avLst>
                            <a:gd name="adj1" fmla="val -13677"/>
                            <a:gd name="adj2" fmla="val 51351"/>
                            <a:gd name="adj3" fmla="val -42151"/>
                            <a:gd name="adj4" fmla="val 51346"/>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0A7DF3B8" w14:textId="7E97E69F" w:rsidR="00F925B6" w:rsidRDefault="00F925B6" w:rsidP="008510FE">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 xml:space="preserve">UEP </w:t>
                            </w:r>
                            <w:r w:rsidRPr="008510FE">
                              <w:rPr>
                                <w:rFonts w:ascii="CairoFont-1-0" w:eastAsiaTheme="minorHAnsi" w:hAnsi="CairoFont-1-0" w:cs="CairoFont-1-0"/>
                                <w:b/>
                                <w:color w:val="000000" w:themeColor="text1"/>
                                <w:sz w:val="12"/>
                                <w:szCs w:val="12"/>
                              </w:rPr>
                              <w:t>Organiza el Taller Anual de Planificaci</w:t>
                            </w:r>
                            <w:r>
                              <w:rPr>
                                <w:rFonts w:ascii="CairoFont-1-0" w:eastAsiaTheme="minorHAnsi" w:hAnsi="CairoFont-1-0" w:cs="CairoFont-1-0"/>
                                <w:b/>
                                <w:color w:val="000000" w:themeColor="text1"/>
                                <w:sz w:val="12"/>
                                <w:szCs w:val="12"/>
                              </w:rPr>
                              <w:t>ó</w:t>
                            </w:r>
                            <w:r w:rsidRPr="008510FE">
                              <w:rPr>
                                <w:rFonts w:ascii="CairoFont-1-0" w:eastAsiaTheme="minorHAnsi" w:hAnsi="CairoFont-1-0" w:cs="CairoFont-1-0"/>
                                <w:b/>
                                <w:color w:val="000000" w:themeColor="text1"/>
                                <w:sz w:val="12"/>
                                <w:szCs w:val="12"/>
                              </w:rPr>
                              <w:t>n</w:t>
                            </w:r>
                          </w:p>
                          <w:p w14:paraId="1CFB7DD0" w14:textId="77777777" w:rsidR="00F925B6" w:rsidRPr="008510FE" w:rsidRDefault="00F925B6" w:rsidP="008510FE">
                            <w:pPr>
                              <w:autoSpaceDE w:val="0"/>
                              <w:autoSpaceDN w:val="0"/>
                              <w:adjustRightInd w:val="0"/>
                              <w:jc w:val="center"/>
                              <w:rPr>
                                <w:rFonts w:ascii="CairoFont-1-0" w:eastAsiaTheme="minorHAnsi" w:hAnsi="CairoFont-1-0" w:cs="CairoFont-1-0"/>
                                <w:color w:val="000000" w:themeColor="text1"/>
                                <w:sz w:val="12"/>
                                <w:szCs w:val="12"/>
                              </w:rPr>
                            </w:pPr>
                            <w:r w:rsidRPr="008510FE">
                              <w:rPr>
                                <w:rFonts w:ascii="CairoFont-1-0" w:eastAsiaTheme="minorHAnsi" w:hAnsi="CairoFont-1-0" w:cs="CairoFont-1-0"/>
                                <w:color w:val="000000" w:themeColor="text1"/>
                                <w:sz w:val="12"/>
                                <w:szCs w:val="12"/>
                              </w:rPr>
                              <w:t>Participan: CIV, MINFIN, SEGEPLAN y BID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5E6EB1" id="Callout: Line 29" o:spid="_x0000_s1044" type="#_x0000_t47" style="position:absolute;left:0;text-align:left;margin-left:98.95pt;margin-top:12.4pt;width:150.55pt;height:23.8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" adj="11091,-9105,11092,-2954" filled="f" strokecolor="#1f3763 [1604]" strokeweight="2.5pt">
                <v:textbox>
                  <w:txbxContent>
                    <w:p w14:paraId="0A7DF3B8" w14:textId="7E97E69F" w:rsidR="00F925B6" w:rsidRDefault="00F925B6" w:rsidP="008510FE">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 xml:space="preserve">UEP </w:t>
                      </w:r>
                      <w:r w:rsidRPr="008510FE">
                        <w:rPr>
                          <w:rFonts w:ascii="CairoFont-1-0" w:eastAsiaTheme="minorHAnsi" w:hAnsi="CairoFont-1-0" w:cs="CairoFont-1-0"/>
                          <w:b/>
                          <w:color w:val="000000" w:themeColor="text1"/>
                          <w:sz w:val="12"/>
                          <w:szCs w:val="12"/>
                        </w:rPr>
                        <w:t>Organiza el Taller Anual de Planificaci</w:t>
                      </w:r>
                      <w:r>
                        <w:rPr>
                          <w:rFonts w:ascii="CairoFont-1-0" w:eastAsiaTheme="minorHAnsi" w:hAnsi="CairoFont-1-0" w:cs="CairoFont-1-0"/>
                          <w:b/>
                          <w:color w:val="000000" w:themeColor="text1"/>
                          <w:sz w:val="12"/>
                          <w:szCs w:val="12"/>
                        </w:rPr>
                        <w:t>ó</w:t>
                      </w:r>
                      <w:r w:rsidRPr="008510FE">
                        <w:rPr>
                          <w:rFonts w:ascii="CairoFont-1-0" w:eastAsiaTheme="minorHAnsi" w:hAnsi="CairoFont-1-0" w:cs="CairoFont-1-0"/>
                          <w:b/>
                          <w:color w:val="000000" w:themeColor="text1"/>
                          <w:sz w:val="12"/>
                          <w:szCs w:val="12"/>
                        </w:rPr>
                        <w:t>n</w:t>
                      </w:r>
                    </w:p>
                    <w:p w14:paraId="1CFB7DD0" w14:textId="77777777" w:rsidR="00F925B6" w:rsidRPr="008510FE" w:rsidRDefault="00F925B6" w:rsidP="008510FE">
                      <w:pPr>
                        <w:autoSpaceDE w:val="0"/>
                        <w:autoSpaceDN w:val="0"/>
                        <w:adjustRightInd w:val="0"/>
                        <w:jc w:val="center"/>
                        <w:rPr>
                          <w:rFonts w:ascii="CairoFont-1-0" w:eastAsiaTheme="minorHAnsi" w:hAnsi="CairoFont-1-0" w:cs="CairoFont-1-0"/>
                          <w:color w:val="000000" w:themeColor="text1"/>
                          <w:sz w:val="12"/>
                          <w:szCs w:val="12"/>
                        </w:rPr>
                      </w:pPr>
                      <w:r w:rsidRPr="008510FE">
                        <w:rPr>
                          <w:rFonts w:ascii="CairoFont-1-0" w:eastAsiaTheme="minorHAnsi" w:hAnsi="CairoFont-1-0" w:cs="CairoFont-1-0"/>
                          <w:color w:val="000000" w:themeColor="text1"/>
                          <w:sz w:val="12"/>
                          <w:szCs w:val="12"/>
                        </w:rPr>
                        <w:t>Participan: CIV, MINFIN, SEGEPLAN y BID</w:t>
                      </w:r>
                    </w:p>
                  </w:txbxContent>
                </v:textbox>
              </v:shape>
            </w:pict>
          </mc:Fallback>
        </mc:AlternateContent>
      </w:r>
    </w:p>
    <w:p w14:paraId="319B1E4E" w14:textId="77777777" w:rsidR="00BD518B" w:rsidRPr="002C0849" w:rsidRDefault="00BD518B" w:rsidP="00A35745">
      <w:pPr>
        <w:pStyle w:val="ListParagraph"/>
        <w:ind w:hanging="720"/>
        <w:rPr>
          <w:rFonts w:ascii="Arial" w:hAnsi="Arial" w:cs="Arial"/>
        </w:rPr>
      </w:pPr>
    </w:p>
    <w:p w14:paraId="26E65D72" w14:textId="77777777" w:rsidR="00427BC1" w:rsidRPr="002C0849" w:rsidRDefault="00427BC1" w:rsidP="00A35745">
      <w:pPr>
        <w:pStyle w:val="ListParagraph"/>
        <w:ind w:hanging="720"/>
        <w:rPr>
          <w:rFonts w:ascii="Arial" w:hAnsi="Arial" w:cs="Arial"/>
        </w:rPr>
      </w:pPr>
    </w:p>
    <w:p w14:paraId="6E9BA059" w14:textId="77777777" w:rsidR="008510FE" w:rsidRPr="002C0849" w:rsidRDefault="006F406C" w:rsidP="008510FE">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264" behindDoc="0" locked="0" layoutInCell="1" allowOverlap="1" wp14:anchorId="11561998" wp14:editId="2F20A02E">
                <wp:simplePos x="0" y="0"/>
                <wp:positionH relativeFrom="column">
                  <wp:posOffset>3427778</wp:posOffset>
                </wp:positionH>
                <wp:positionV relativeFrom="paragraph">
                  <wp:posOffset>154770</wp:posOffset>
                </wp:positionV>
                <wp:extent cx="1383824" cy="302895"/>
                <wp:effectExtent l="171450" t="19050" r="26035" b="20955"/>
                <wp:wrapNone/>
                <wp:docPr id="32" name="Callout: Line 32"/>
                <wp:cNvGraphicFramePr/>
                <a:graphic xmlns:a="http://schemas.openxmlformats.org/drawingml/2006/main">
                  <a:graphicData uri="http://schemas.microsoft.com/office/word/2010/wordprocessingShape">
                    <wps:wsp>
                      <wps:cNvSpPr/>
                      <wps:spPr>
                        <a:xfrm>
                          <a:off x="0" y="0"/>
                          <a:ext cx="1383824" cy="302895"/>
                        </a:xfrm>
                        <a:prstGeom prst="borderCallout1">
                          <a:avLst>
                            <a:gd name="adj1" fmla="val 54126"/>
                            <a:gd name="adj2" fmla="val -2630"/>
                            <a:gd name="adj3" fmla="val 54711"/>
                            <a:gd name="adj4" fmla="val -10054"/>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2DEA6CE4" w14:textId="247755D4" w:rsidR="00F925B6" w:rsidRPr="00002983" w:rsidRDefault="00F925B6" w:rsidP="006F406C">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w:t>
                            </w:r>
                            <w:r w:rsidRPr="00002983">
                              <w:rPr>
                                <w:rFonts w:ascii="CairoFont-1-0" w:eastAsiaTheme="minorHAnsi" w:hAnsi="CairoFont-1-0" w:cs="CairoFont-1-0"/>
                                <w:b/>
                                <w:color w:val="000000" w:themeColor="text1"/>
                                <w:sz w:val="12"/>
                                <w:szCs w:val="12"/>
                              </w:rPr>
                              <w:t xml:space="preserve"> </w:t>
                            </w:r>
                            <w:r>
                              <w:rPr>
                                <w:rFonts w:ascii="CairoFont-1-0" w:eastAsiaTheme="minorHAnsi" w:hAnsi="CairoFont-1-0" w:cs="CairoFont-1-0"/>
                                <w:b/>
                                <w:color w:val="000000" w:themeColor="text1"/>
                                <w:sz w:val="12"/>
                                <w:szCs w:val="12"/>
                              </w:rPr>
                              <w:t xml:space="preserve">solicita no objeción BID de </w:t>
                            </w:r>
                            <w:r w:rsidRPr="006F406C">
                              <w:rPr>
                                <w:rFonts w:ascii="CairoFont-1-0" w:eastAsiaTheme="minorHAnsi" w:hAnsi="CairoFont-1-0" w:cs="CairoFont-1-0"/>
                                <w:b/>
                                <w:color w:val="000000" w:themeColor="text1"/>
                                <w:sz w:val="12"/>
                                <w:szCs w:val="12"/>
                              </w:rPr>
                              <w:t>In</w:t>
                            </w:r>
                            <w:r>
                              <w:rPr>
                                <w:rFonts w:ascii="CairoFont-1-0" w:eastAsiaTheme="minorHAnsi" w:hAnsi="CairoFont-1-0" w:cs="CairoFont-1-0"/>
                                <w:b/>
                                <w:color w:val="000000" w:themeColor="text1"/>
                                <w:sz w:val="12"/>
                                <w:szCs w:val="12"/>
                              </w:rPr>
                              <w:t>s</w:t>
                            </w:r>
                            <w:r w:rsidRPr="006F406C">
                              <w:rPr>
                                <w:rFonts w:ascii="CairoFont-1-0" w:eastAsiaTheme="minorHAnsi" w:hAnsi="CairoFont-1-0" w:cs="CairoFont-1-0"/>
                                <w:b/>
                                <w:color w:val="000000" w:themeColor="text1"/>
                                <w:sz w:val="12"/>
                                <w:szCs w:val="12"/>
                              </w:rPr>
                              <w:t>trumentos de Planificaci</w:t>
                            </w:r>
                            <w:r>
                              <w:rPr>
                                <w:rFonts w:ascii="CairoFont-1-0" w:eastAsiaTheme="minorHAnsi" w:hAnsi="CairoFont-1-0" w:cs="CairoFont-1-0"/>
                                <w:b/>
                                <w:color w:val="000000" w:themeColor="text1"/>
                                <w:sz w:val="12"/>
                                <w:szCs w:val="12"/>
                              </w:rPr>
                              <w:t>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561998" id="Callout: Line 32" o:spid="_x0000_s1045" type="#_x0000_t47" style="position:absolute;left:0;text-align:left;margin-left:269.9pt;margin-top:12.2pt;width:108.95pt;height:23.8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" adj="-2172,11818,-568,11691" filled="f" strokecolor="#1f3763 [1604]" strokeweight="2.5pt">
                <v:textbox>
                  <w:txbxContent>
                    <w:p w14:paraId="2DEA6CE4" w14:textId="247755D4" w:rsidR="00F925B6" w:rsidRPr="00002983" w:rsidRDefault="00F925B6" w:rsidP="006F406C">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w:t>
                      </w:r>
                      <w:r w:rsidRPr="00002983">
                        <w:rPr>
                          <w:rFonts w:ascii="CairoFont-1-0" w:eastAsiaTheme="minorHAnsi" w:hAnsi="CairoFont-1-0" w:cs="CairoFont-1-0"/>
                          <w:b/>
                          <w:color w:val="000000" w:themeColor="text1"/>
                          <w:sz w:val="12"/>
                          <w:szCs w:val="12"/>
                        </w:rPr>
                        <w:t xml:space="preserve"> </w:t>
                      </w:r>
                      <w:r>
                        <w:rPr>
                          <w:rFonts w:ascii="CairoFont-1-0" w:eastAsiaTheme="minorHAnsi" w:hAnsi="CairoFont-1-0" w:cs="CairoFont-1-0"/>
                          <w:b/>
                          <w:color w:val="000000" w:themeColor="text1"/>
                          <w:sz w:val="12"/>
                          <w:szCs w:val="12"/>
                        </w:rPr>
                        <w:t xml:space="preserve">solicita no objeción BID de </w:t>
                      </w:r>
                      <w:r w:rsidRPr="006F406C">
                        <w:rPr>
                          <w:rFonts w:ascii="CairoFont-1-0" w:eastAsiaTheme="minorHAnsi" w:hAnsi="CairoFont-1-0" w:cs="CairoFont-1-0"/>
                          <w:b/>
                          <w:color w:val="000000" w:themeColor="text1"/>
                          <w:sz w:val="12"/>
                          <w:szCs w:val="12"/>
                        </w:rPr>
                        <w:t>In</w:t>
                      </w:r>
                      <w:r>
                        <w:rPr>
                          <w:rFonts w:ascii="CairoFont-1-0" w:eastAsiaTheme="minorHAnsi" w:hAnsi="CairoFont-1-0" w:cs="CairoFont-1-0"/>
                          <w:b/>
                          <w:color w:val="000000" w:themeColor="text1"/>
                          <w:sz w:val="12"/>
                          <w:szCs w:val="12"/>
                        </w:rPr>
                        <w:t>s</w:t>
                      </w:r>
                      <w:r w:rsidRPr="006F406C">
                        <w:rPr>
                          <w:rFonts w:ascii="CairoFont-1-0" w:eastAsiaTheme="minorHAnsi" w:hAnsi="CairoFont-1-0" w:cs="CairoFont-1-0"/>
                          <w:b/>
                          <w:color w:val="000000" w:themeColor="text1"/>
                          <w:sz w:val="12"/>
                          <w:szCs w:val="12"/>
                        </w:rPr>
                        <w:t>trumentos de Planificaci</w:t>
                      </w:r>
                      <w:r>
                        <w:rPr>
                          <w:rFonts w:ascii="CairoFont-1-0" w:eastAsiaTheme="minorHAnsi" w:hAnsi="CairoFont-1-0" w:cs="CairoFont-1-0"/>
                          <w:b/>
                          <w:color w:val="000000" w:themeColor="text1"/>
                          <w:sz w:val="12"/>
                          <w:szCs w:val="12"/>
                        </w:rPr>
                        <w:t>ón</w:t>
                      </w:r>
                    </w:p>
                  </w:txbxContent>
                </v:textbox>
                <o:callout v:ext="edit" minusy="t"/>
              </v:shape>
            </w:pict>
          </mc:Fallback>
        </mc:AlternateContent>
      </w:r>
      <w:r w:rsidR="00002983" w:rsidRPr="002C0849">
        <w:rPr>
          <w:rFonts w:ascii="Arial" w:hAnsi="Arial" w:cs="Arial"/>
          <w:noProof/>
        </w:rPr>
        <mc:AlternateContent>
          <mc:Choice Requires="wps">
            <w:drawing>
              <wp:anchor distT="0" distB="0" distL="114300" distR="114300" simplePos="0" relativeHeight="251658263" behindDoc="0" locked="0" layoutInCell="1" allowOverlap="1" wp14:anchorId="11ADD4E3" wp14:editId="54CCC994">
                <wp:simplePos x="0" y="0"/>
                <wp:positionH relativeFrom="column">
                  <wp:posOffset>1266468</wp:posOffset>
                </wp:positionH>
                <wp:positionV relativeFrom="paragraph">
                  <wp:posOffset>159660</wp:posOffset>
                </wp:positionV>
                <wp:extent cx="1911873" cy="303170"/>
                <wp:effectExtent l="19050" t="152400" r="12700" b="20955"/>
                <wp:wrapNone/>
                <wp:docPr id="30" name="Callout: Line 30"/>
                <wp:cNvGraphicFramePr/>
                <a:graphic xmlns:a="http://schemas.openxmlformats.org/drawingml/2006/main">
                  <a:graphicData uri="http://schemas.microsoft.com/office/word/2010/wordprocessingShape">
                    <wps:wsp>
                      <wps:cNvSpPr/>
                      <wps:spPr>
                        <a:xfrm>
                          <a:off x="0" y="0"/>
                          <a:ext cx="1911873" cy="303170"/>
                        </a:xfrm>
                        <a:prstGeom prst="borderCallout1">
                          <a:avLst>
                            <a:gd name="adj1" fmla="val -13677"/>
                            <a:gd name="adj2" fmla="val 51351"/>
                            <a:gd name="adj3" fmla="val -42151"/>
                            <a:gd name="adj4" fmla="val 51346"/>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26C64701" w14:textId="77777777" w:rsidR="00F925B6" w:rsidRPr="00002983" w:rsidRDefault="00F925B6" w:rsidP="00002983">
                            <w:pPr>
                              <w:autoSpaceDE w:val="0"/>
                              <w:autoSpaceDN w:val="0"/>
                              <w:adjustRightInd w:val="0"/>
                              <w:jc w:val="center"/>
                              <w:rPr>
                                <w:rFonts w:ascii="CairoFont-1-0" w:eastAsiaTheme="minorHAnsi" w:hAnsi="CairoFont-1-0" w:cs="CairoFont-1-0"/>
                                <w:b/>
                                <w:color w:val="000000" w:themeColor="text1"/>
                                <w:sz w:val="12"/>
                                <w:szCs w:val="12"/>
                              </w:rPr>
                            </w:pPr>
                            <w:r w:rsidRPr="00002983">
                              <w:rPr>
                                <w:rFonts w:ascii="CairoFont-1-0" w:eastAsiaTheme="minorHAnsi" w:hAnsi="CairoFont-1-0" w:cs="CairoFont-1-0"/>
                                <w:b/>
                                <w:color w:val="000000" w:themeColor="text1"/>
                                <w:sz w:val="12"/>
                                <w:szCs w:val="12"/>
                              </w:rPr>
                              <w:t>PEP, POA, PA,</w:t>
                            </w:r>
                            <w:r>
                              <w:rPr>
                                <w:rFonts w:ascii="CairoFont-1-0" w:eastAsiaTheme="minorHAnsi" w:hAnsi="CairoFont-1-0" w:cs="CairoFont-1-0"/>
                                <w:b/>
                                <w:color w:val="000000" w:themeColor="text1"/>
                                <w:sz w:val="12"/>
                                <w:szCs w:val="12"/>
                              </w:rPr>
                              <w:t xml:space="preserve"> </w:t>
                            </w:r>
                            <w:r w:rsidRPr="00002983">
                              <w:rPr>
                                <w:rFonts w:ascii="CairoFont-1-0" w:eastAsiaTheme="minorHAnsi" w:hAnsi="CairoFont-1-0" w:cs="CairoFont-1-0"/>
                                <w:b/>
                                <w:color w:val="000000" w:themeColor="text1"/>
                                <w:sz w:val="12"/>
                                <w:szCs w:val="12"/>
                              </w:rPr>
                              <w:t>Matri</w:t>
                            </w:r>
                            <w:r>
                              <w:rPr>
                                <w:rFonts w:ascii="CairoFont-1-0" w:eastAsiaTheme="minorHAnsi" w:hAnsi="CairoFont-1-0" w:cs="CairoFont-1-0"/>
                                <w:b/>
                                <w:color w:val="000000" w:themeColor="text1"/>
                                <w:sz w:val="12"/>
                                <w:szCs w:val="12"/>
                              </w:rPr>
                              <w:t xml:space="preserve">ces </w:t>
                            </w:r>
                            <w:r w:rsidRPr="00002983">
                              <w:rPr>
                                <w:rFonts w:ascii="CairoFont-1-0" w:eastAsiaTheme="minorHAnsi" w:hAnsi="CairoFont-1-0" w:cs="CairoFont-1-0"/>
                                <w:b/>
                                <w:color w:val="000000" w:themeColor="text1"/>
                                <w:sz w:val="12"/>
                                <w:szCs w:val="12"/>
                              </w:rPr>
                              <w:t>de Riesgos</w:t>
                            </w:r>
                            <w:r>
                              <w:rPr>
                                <w:rFonts w:ascii="CairoFont-1-0" w:eastAsiaTheme="minorHAnsi" w:hAnsi="CairoFont-1-0" w:cs="CairoFont-1-0"/>
                                <w:b/>
                                <w:color w:val="000000" w:themeColor="text1"/>
                                <w:sz w:val="12"/>
                                <w:szCs w:val="12"/>
                              </w:rPr>
                              <w:t xml:space="preserve"> y </w:t>
                            </w:r>
                            <w:r w:rsidRPr="00002983">
                              <w:rPr>
                                <w:rFonts w:ascii="CairoFont-1-0" w:eastAsiaTheme="minorHAnsi" w:hAnsi="CairoFont-1-0" w:cs="CairoFont-1-0"/>
                                <w:b/>
                                <w:color w:val="000000" w:themeColor="text1"/>
                                <w:sz w:val="12"/>
                                <w:szCs w:val="12"/>
                              </w:rPr>
                              <w:t>Resultados,</w:t>
                            </w:r>
                            <w:r>
                              <w:rPr>
                                <w:rFonts w:ascii="CairoFont-1-0" w:eastAsiaTheme="minorHAnsi" w:hAnsi="CairoFont-1-0" w:cs="CairoFont-1-0"/>
                                <w:b/>
                                <w:color w:val="000000" w:themeColor="text1"/>
                                <w:sz w:val="12"/>
                                <w:szCs w:val="12"/>
                              </w:rPr>
                              <w:t xml:space="preserve"> y </w:t>
                            </w:r>
                            <w:r w:rsidRPr="00002983">
                              <w:rPr>
                                <w:rFonts w:ascii="CairoFont-1-0" w:eastAsiaTheme="minorHAnsi" w:hAnsi="CairoFont-1-0" w:cs="CairoFont-1-0"/>
                                <w:b/>
                                <w:color w:val="000000" w:themeColor="text1"/>
                                <w:sz w:val="12"/>
                                <w:szCs w:val="12"/>
                              </w:rPr>
                              <w:t>Pro</w:t>
                            </w:r>
                            <w:r>
                              <w:rPr>
                                <w:rFonts w:ascii="CairoFont-1-0" w:eastAsiaTheme="minorHAnsi" w:hAnsi="CairoFont-1-0" w:cs="CairoFont-1-0"/>
                                <w:b/>
                                <w:color w:val="000000" w:themeColor="text1"/>
                                <w:sz w:val="12"/>
                                <w:szCs w:val="12"/>
                              </w:rPr>
                              <w:t xml:space="preserve">yección </w:t>
                            </w:r>
                            <w:r w:rsidRPr="00002983">
                              <w:rPr>
                                <w:rFonts w:ascii="CairoFont-1-0" w:eastAsiaTheme="minorHAnsi" w:hAnsi="CairoFont-1-0" w:cs="CairoFont-1-0"/>
                                <w:b/>
                                <w:color w:val="000000" w:themeColor="text1"/>
                                <w:sz w:val="12"/>
                                <w:szCs w:val="12"/>
                              </w:rPr>
                              <w:t>de Desembolsos</w:t>
                            </w:r>
                            <w:r>
                              <w:rPr>
                                <w:rFonts w:ascii="CairoFont-1-0" w:eastAsiaTheme="minorHAnsi" w:hAnsi="CairoFont-1-0" w:cs="CairoFont-1-0"/>
                                <w:b/>
                                <w:color w:val="000000" w:themeColor="text1"/>
                                <w:sz w:val="12"/>
                                <w:szCs w:val="12"/>
                              </w:rPr>
                              <w:t>, actualizados</w:t>
                            </w:r>
                            <w:r w:rsidRPr="00002983">
                              <w:rPr>
                                <w:rFonts w:ascii="CairoFont-1-0" w:eastAsiaTheme="minorHAnsi" w:hAnsi="CairoFont-1-0" w:cs="CairoFont-1-0"/>
                                <w:b/>
                                <w:color w:val="000000" w:themeColor="text1"/>
                                <w:sz w:val="12"/>
                                <w:szCs w:val="1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ADD4E3" id="Callout: Line 30" o:spid="_x0000_s1046" type="#_x0000_t47" style="position:absolute;left:0;text-align:left;margin-left:99.7pt;margin-top:12.55pt;width:150.55pt;height:23.8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" adj="11091,-9105,11092,-2954" filled="f" strokecolor="#1f3763 [1604]" strokeweight="2.5pt">
                <v:textbox>
                  <w:txbxContent>
                    <w:p w14:paraId="26C64701" w14:textId="77777777" w:rsidR="00F925B6" w:rsidRPr="00002983" w:rsidRDefault="00F925B6" w:rsidP="00002983">
                      <w:pPr>
                        <w:autoSpaceDE w:val="0"/>
                        <w:autoSpaceDN w:val="0"/>
                        <w:adjustRightInd w:val="0"/>
                        <w:jc w:val="center"/>
                        <w:rPr>
                          <w:rFonts w:ascii="CairoFont-1-0" w:eastAsiaTheme="minorHAnsi" w:hAnsi="CairoFont-1-0" w:cs="CairoFont-1-0"/>
                          <w:b/>
                          <w:color w:val="000000" w:themeColor="text1"/>
                          <w:sz w:val="12"/>
                          <w:szCs w:val="12"/>
                        </w:rPr>
                      </w:pPr>
                      <w:r w:rsidRPr="00002983">
                        <w:rPr>
                          <w:rFonts w:ascii="CairoFont-1-0" w:eastAsiaTheme="minorHAnsi" w:hAnsi="CairoFont-1-0" w:cs="CairoFont-1-0"/>
                          <w:b/>
                          <w:color w:val="000000" w:themeColor="text1"/>
                          <w:sz w:val="12"/>
                          <w:szCs w:val="12"/>
                        </w:rPr>
                        <w:t>PEP, POA, PA,</w:t>
                      </w:r>
                      <w:r>
                        <w:rPr>
                          <w:rFonts w:ascii="CairoFont-1-0" w:eastAsiaTheme="minorHAnsi" w:hAnsi="CairoFont-1-0" w:cs="CairoFont-1-0"/>
                          <w:b/>
                          <w:color w:val="000000" w:themeColor="text1"/>
                          <w:sz w:val="12"/>
                          <w:szCs w:val="12"/>
                        </w:rPr>
                        <w:t xml:space="preserve"> </w:t>
                      </w:r>
                      <w:r w:rsidRPr="00002983">
                        <w:rPr>
                          <w:rFonts w:ascii="CairoFont-1-0" w:eastAsiaTheme="minorHAnsi" w:hAnsi="CairoFont-1-0" w:cs="CairoFont-1-0"/>
                          <w:b/>
                          <w:color w:val="000000" w:themeColor="text1"/>
                          <w:sz w:val="12"/>
                          <w:szCs w:val="12"/>
                        </w:rPr>
                        <w:t>Matri</w:t>
                      </w:r>
                      <w:r>
                        <w:rPr>
                          <w:rFonts w:ascii="CairoFont-1-0" w:eastAsiaTheme="minorHAnsi" w:hAnsi="CairoFont-1-0" w:cs="CairoFont-1-0"/>
                          <w:b/>
                          <w:color w:val="000000" w:themeColor="text1"/>
                          <w:sz w:val="12"/>
                          <w:szCs w:val="12"/>
                        </w:rPr>
                        <w:t xml:space="preserve">ces </w:t>
                      </w:r>
                      <w:r w:rsidRPr="00002983">
                        <w:rPr>
                          <w:rFonts w:ascii="CairoFont-1-0" w:eastAsiaTheme="minorHAnsi" w:hAnsi="CairoFont-1-0" w:cs="CairoFont-1-0"/>
                          <w:b/>
                          <w:color w:val="000000" w:themeColor="text1"/>
                          <w:sz w:val="12"/>
                          <w:szCs w:val="12"/>
                        </w:rPr>
                        <w:t>de Riesgos</w:t>
                      </w:r>
                      <w:r>
                        <w:rPr>
                          <w:rFonts w:ascii="CairoFont-1-0" w:eastAsiaTheme="minorHAnsi" w:hAnsi="CairoFont-1-0" w:cs="CairoFont-1-0"/>
                          <w:b/>
                          <w:color w:val="000000" w:themeColor="text1"/>
                          <w:sz w:val="12"/>
                          <w:szCs w:val="12"/>
                        </w:rPr>
                        <w:t xml:space="preserve"> y </w:t>
                      </w:r>
                      <w:r w:rsidRPr="00002983">
                        <w:rPr>
                          <w:rFonts w:ascii="CairoFont-1-0" w:eastAsiaTheme="minorHAnsi" w:hAnsi="CairoFont-1-0" w:cs="CairoFont-1-0"/>
                          <w:b/>
                          <w:color w:val="000000" w:themeColor="text1"/>
                          <w:sz w:val="12"/>
                          <w:szCs w:val="12"/>
                        </w:rPr>
                        <w:t>Resultados,</w:t>
                      </w:r>
                      <w:r>
                        <w:rPr>
                          <w:rFonts w:ascii="CairoFont-1-0" w:eastAsiaTheme="minorHAnsi" w:hAnsi="CairoFont-1-0" w:cs="CairoFont-1-0"/>
                          <w:b/>
                          <w:color w:val="000000" w:themeColor="text1"/>
                          <w:sz w:val="12"/>
                          <w:szCs w:val="12"/>
                        </w:rPr>
                        <w:t xml:space="preserve"> y </w:t>
                      </w:r>
                      <w:r w:rsidRPr="00002983">
                        <w:rPr>
                          <w:rFonts w:ascii="CairoFont-1-0" w:eastAsiaTheme="minorHAnsi" w:hAnsi="CairoFont-1-0" w:cs="CairoFont-1-0"/>
                          <w:b/>
                          <w:color w:val="000000" w:themeColor="text1"/>
                          <w:sz w:val="12"/>
                          <w:szCs w:val="12"/>
                        </w:rPr>
                        <w:t>Pro</w:t>
                      </w:r>
                      <w:r>
                        <w:rPr>
                          <w:rFonts w:ascii="CairoFont-1-0" w:eastAsiaTheme="minorHAnsi" w:hAnsi="CairoFont-1-0" w:cs="CairoFont-1-0"/>
                          <w:b/>
                          <w:color w:val="000000" w:themeColor="text1"/>
                          <w:sz w:val="12"/>
                          <w:szCs w:val="12"/>
                        </w:rPr>
                        <w:t xml:space="preserve">yección </w:t>
                      </w:r>
                      <w:r w:rsidRPr="00002983">
                        <w:rPr>
                          <w:rFonts w:ascii="CairoFont-1-0" w:eastAsiaTheme="minorHAnsi" w:hAnsi="CairoFont-1-0" w:cs="CairoFont-1-0"/>
                          <w:b/>
                          <w:color w:val="000000" w:themeColor="text1"/>
                          <w:sz w:val="12"/>
                          <w:szCs w:val="12"/>
                        </w:rPr>
                        <w:t>de Desembolsos</w:t>
                      </w:r>
                      <w:r>
                        <w:rPr>
                          <w:rFonts w:ascii="CairoFont-1-0" w:eastAsiaTheme="minorHAnsi" w:hAnsi="CairoFont-1-0" w:cs="CairoFont-1-0"/>
                          <w:b/>
                          <w:color w:val="000000" w:themeColor="text1"/>
                          <w:sz w:val="12"/>
                          <w:szCs w:val="12"/>
                        </w:rPr>
                        <w:t>, actualizados</w:t>
                      </w:r>
                      <w:r w:rsidRPr="00002983">
                        <w:rPr>
                          <w:rFonts w:ascii="CairoFont-1-0" w:eastAsiaTheme="minorHAnsi" w:hAnsi="CairoFont-1-0" w:cs="CairoFont-1-0"/>
                          <w:b/>
                          <w:color w:val="000000" w:themeColor="text1"/>
                          <w:sz w:val="12"/>
                          <w:szCs w:val="12"/>
                        </w:rPr>
                        <w:t>.</w:t>
                      </w:r>
                    </w:p>
                  </w:txbxContent>
                </v:textbox>
              </v:shape>
            </w:pict>
          </mc:Fallback>
        </mc:AlternateContent>
      </w:r>
    </w:p>
    <w:p w14:paraId="6363708A" w14:textId="77777777" w:rsidR="008510FE" w:rsidRPr="002C0849" w:rsidRDefault="008510FE" w:rsidP="008510FE">
      <w:pPr>
        <w:pStyle w:val="ListParagraph"/>
        <w:rPr>
          <w:rFonts w:ascii="Arial" w:hAnsi="Arial" w:cs="Arial"/>
        </w:rPr>
      </w:pPr>
    </w:p>
    <w:p w14:paraId="78E141DC" w14:textId="77777777" w:rsidR="008510FE" w:rsidRPr="002C0849" w:rsidRDefault="008510FE" w:rsidP="008510FE">
      <w:pPr>
        <w:pStyle w:val="ListParagraph"/>
        <w:rPr>
          <w:rFonts w:ascii="Arial" w:hAnsi="Arial" w:cs="Arial"/>
        </w:rPr>
      </w:pPr>
    </w:p>
    <w:p w14:paraId="74A88C0E" w14:textId="77777777" w:rsidR="008510FE" w:rsidRPr="002C0849" w:rsidRDefault="00002983" w:rsidP="008510FE">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262" behindDoc="0" locked="0" layoutInCell="1" allowOverlap="1" wp14:anchorId="4F5E06AF" wp14:editId="65335232">
                <wp:simplePos x="0" y="0"/>
                <wp:positionH relativeFrom="column">
                  <wp:posOffset>1290918</wp:posOffset>
                </wp:positionH>
                <wp:positionV relativeFrom="paragraph">
                  <wp:posOffset>98612</wp:posOffset>
                </wp:positionV>
                <wp:extent cx="1911873" cy="303170"/>
                <wp:effectExtent l="19050" t="152400" r="12700" b="20955"/>
                <wp:wrapNone/>
                <wp:docPr id="31" name="Callout: Line 31"/>
                <wp:cNvGraphicFramePr/>
                <a:graphic xmlns:a="http://schemas.openxmlformats.org/drawingml/2006/main">
                  <a:graphicData uri="http://schemas.microsoft.com/office/word/2010/wordprocessingShape">
                    <wps:wsp>
                      <wps:cNvSpPr/>
                      <wps:spPr>
                        <a:xfrm>
                          <a:off x="0" y="0"/>
                          <a:ext cx="1911873" cy="303170"/>
                        </a:xfrm>
                        <a:prstGeom prst="borderCallout1">
                          <a:avLst>
                            <a:gd name="adj1" fmla="val -13677"/>
                            <a:gd name="adj2" fmla="val 51351"/>
                            <a:gd name="adj3" fmla="val -42151"/>
                            <a:gd name="adj4" fmla="val 51346"/>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27A1B5B0" w14:textId="1124676E" w:rsidR="00F925B6" w:rsidRPr="00002983" w:rsidRDefault="00F925B6" w:rsidP="006F406C">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w:t>
                            </w:r>
                            <w:r w:rsidRPr="00002983">
                              <w:rPr>
                                <w:rFonts w:ascii="CairoFont-1-0" w:eastAsiaTheme="minorHAnsi" w:hAnsi="CairoFont-1-0" w:cs="CairoFont-1-0"/>
                                <w:b/>
                                <w:color w:val="000000" w:themeColor="text1"/>
                                <w:sz w:val="12"/>
                                <w:szCs w:val="12"/>
                              </w:rPr>
                              <w:t xml:space="preserve"> revisa semanalmente cumplimiento</w:t>
                            </w:r>
                          </w:p>
                          <w:p w14:paraId="01C3EECB" w14:textId="77777777" w:rsidR="00F925B6" w:rsidRPr="00002983" w:rsidRDefault="00F925B6" w:rsidP="006F406C">
                            <w:pPr>
                              <w:autoSpaceDE w:val="0"/>
                              <w:autoSpaceDN w:val="0"/>
                              <w:adjustRightInd w:val="0"/>
                              <w:jc w:val="center"/>
                              <w:rPr>
                                <w:rFonts w:ascii="CairoFont-1-0" w:eastAsiaTheme="minorHAnsi" w:hAnsi="CairoFont-1-0" w:cs="CairoFont-1-0"/>
                                <w:b/>
                                <w:color w:val="000000" w:themeColor="text1"/>
                                <w:sz w:val="12"/>
                                <w:szCs w:val="12"/>
                              </w:rPr>
                            </w:pPr>
                            <w:r w:rsidRPr="00002983">
                              <w:rPr>
                                <w:rFonts w:ascii="CairoFont-1-0" w:eastAsiaTheme="minorHAnsi" w:hAnsi="CairoFont-1-0" w:cs="CairoFont-1-0"/>
                                <w:b/>
                                <w:color w:val="000000" w:themeColor="text1"/>
                                <w:sz w:val="12"/>
                                <w:szCs w:val="12"/>
                              </w:rPr>
                              <w:t xml:space="preserve">de metas </w:t>
                            </w:r>
                            <w:r>
                              <w:rPr>
                                <w:rFonts w:ascii="CairoFont-1-0" w:eastAsiaTheme="minorHAnsi" w:hAnsi="CairoFont-1-0" w:cs="CairoFont-1-0"/>
                                <w:b/>
                                <w:color w:val="000000" w:themeColor="text1"/>
                                <w:sz w:val="12"/>
                                <w:szCs w:val="12"/>
                              </w:rPr>
                              <w:t>de instrumentos de planificación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5E06AF" id="Callout: Line 31" o:spid="_x0000_s1047" type="#_x0000_t47" style="position:absolute;left:0;text-align:left;margin-left:101.65pt;margin-top:7.75pt;width:150.55pt;height:23.8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" adj="11091,-9105,11092,-2954" filled="f" strokecolor="#1f3763 [1604]" strokeweight="2.5pt">
                <v:textbox>
                  <w:txbxContent>
                    <w:p w14:paraId="27A1B5B0" w14:textId="1124676E" w:rsidR="00F925B6" w:rsidRPr="00002983" w:rsidRDefault="00F925B6" w:rsidP="006F406C">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w:t>
                      </w:r>
                      <w:r w:rsidRPr="00002983">
                        <w:rPr>
                          <w:rFonts w:ascii="CairoFont-1-0" w:eastAsiaTheme="minorHAnsi" w:hAnsi="CairoFont-1-0" w:cs="CairoFont-1-0"/>
                          <w:b/>
                          <w:color w:val="000000" w:themeColor="text1"/>
                          <w:sz w:val="12"/>
                          <w:szCs w:val="12"/>
                        </w:rPr>
                        <w:t xml:space="preserve"> revisa semanalmente cumplimiento</w:t>
                      </w:r>
                    </w:p>
                    <w:p w14:paraId="01C3EECB" w14:textId="77777777" w:rsidR="00F925B6" w:rsidRPr="00002983" w:rsidRDefault="00F925B6" w:rsidP="006F406C">
                      <w:pPr>
                        <w:autoSpaceDE w:val="0"/>
                        <w:autoSpaceDN w:val="0"/>
                        <w:adjustRightInd w:val="0"/>
                        <w:jc w:val="center"/>
                        <w:rPr>
                          <w:rFonts w:ascii="CairoFont-1-0" w:eastAsiaTheme="minorHAnsi" w:hAnsi="CairoFont-1-0" w:cs="CairoFont-1-0"/>
                          <w:b/>
                          <w:color w:val="000000" w:themeColor="text1"/>
                          <w:sz w:val="12"/>
                          <w:szCs w:val="12"/>
                        </w:rPr>
                      </w:pPr>
                      <w:r w:rsidRPr="00002983">
                        <w:rPr>
                          <w:rFonts w:ascii="CairoFont-1-0" w:eastAsiaTheme="minorHAnsi" w:hAnsi="CairoFont-1-0" w:cs="CairoFont-1-0"/>
                          <w:b/>
                          <w:color w:val="000000" w:themeColor="text1"/>
                          <w:sz w:val="12"/>
                          <w:szCs w:val="12"/>
                        </w:rPr>
                        <w:t xml:space="preserve">de metas </w:t>
                      </w:r>
                      <w:r>
                        <w:rPr>
                          <w:rFonts w:ascii="CairoFont-1-0" w:eastAsiaTheme="minorHAnsi" w:hAnsi="CairoFont-1-0" w:cs="CairoFont-1-0"/>
                          <w:b/>
                          <w:color w:val="000000" w:themeColor="text1"/>
                          <w:sz w:val="12"/>
                          <w:szCs w:val="12"/>
                        </w:rPr>
                        <w:t>de instrumentos de planificación</w:t>
                      </w:r>
                    </w:p>
                  </w:txbxContent>
                </v:textbox>
              </v:shape>
            </w:pict>
          </mc:Fallback>
        </mc:AlternateContent>
      </w:r>
    </w:p>
    <w:p w14:paraId="0111EE19" w14:textId="77777777" w:rsidR="008510FE" w:rsidRPr="002C0849" w:rsidRDefault="00B36B48" w:rsidP="008510FE">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280" behindDoc="0" locked="0" layoutInCell="1" allowOverlap="1" wp14:anchorId="7CE53435" wp14:editId="0010D29D">
                <wp:simplePos x="0" y="0"/>
                <wp:positionH relativeFrom="column">
                  <wp:posOffset>3310255</wp:posOffset>
                </wp:positionH>
                <wp:positionV relativeFrom="paragraph">
                  <wp:posOffset>38100</wp:posOffset>
                </wp:positionV>
                <wp:extent cx="2058670" cy="0"/>
                <wp:effectExtent l="0" t="19050" r="36830" b="19050"/>
                <wp:wrapNone/>
                <wp:docPr id="46" name="Straight Connector 46"/>
                <wp:cNvGraphicFramePr/>
                <a:graphic xmlns:a="http://schemas.openxmlformats.org/drawingml/2006/main">
                  <a:graphicData uri="http://schemas.microsoft.com/office/word/2010/wordprocessingShape">
                    <wps:wsp>
                      <wps:cNvCnPr/>
                      <wps:spPr>
                        <a:xfrm flipV="1">
                          <a:off x="0" y="0"/>
                          <a:ext cx="2058670" cy="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DB2ED8" id="Straight Connector 46" o:spid="_x0000_s1026" style="position:absolute;flip:y;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0.65pt,3pt" to="422.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" strokecolor="#44546a [3215]" strokeweight="2.5pt">
                <v:stroke joinstyle="miter"/>
              </v:line>
            </w:pict>
          </mc:Fallback>
        </mc:AlternateContent>
      </w:r>
      <w:r w:rsidR="008C496F" w:rsidRPr="002C0849">
        <w:rPr>
          <w:rFonts w:ascii="Arial" w:hAnsi="Arial" w:cs="Arial"/>
          <w:noProof/>
        </w:rPr>
        <mc:AlternateContent>
          <mc:Choice Requires="wps">
            <w:drawing>
              <wp:anchor distT="0" distB="0" distL="114300" distR="114300" simplePos="0" relativeHeight="251658278" behindDoc="0" locked="0" layoutInCell="1" allowOverlap="1" wp14:anchorId="206C802B" wp14:editId="7D7DAEC3">
                <wp:simplePos x="0" y="0"/>
                <wp:positionH relativeFrom="column">
                  <wp:posOffset>5359400</wp:posOffset>
                </wp:positionH>
                <wp:positionV relativeFrom="paragraph">
                  <wp:posOffset>44450</wp:posOffset>
                </wp:positionV>
                <wp:extent cx="12700" cy="3785235"/>
                <wp:effectExtent l="19050" t="19050" r="25400" b="24765"/>
                <wp:wrapNone/>
                <wp:docPr id="44" name="Straight Connector 44"/>
                <wp:cNvGraphicFramePr/>
                <a:graphic xmlns:a="http://schemas.openxmlformats.org/drawingml/2006/main">
                  <a:graphicData uri="http://schemas.microsoft.com/office/word/2010/wordprocessingShape">
                    <wps:wsp>
                      <wps:cNvCnPr/>
                      <wps:spPr>
                        <a:xfrm>
                          <a:off x="0" y="0"/>
                          <a:ext cx="12700" cy="3785235"/>
                        </a:xfrm>
                        <a:prstGeom prst="line">
                          <a:avLst/>
                        </a:prstGeom>
                        <a:ln w="317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309346" id="Straight Connector 44" o:spid="_x0000_s1026" style="position:absolute;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2pt,3.5pt" to="423pt,30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" strokecolor="#2f5496 [2404]" strokeweight="2.5pt">
                <v:stroke joinstyle="miter"/>
              </v:line>
            </w:pict>
          </mc:Fallback>
        </mc:AlternateContent>
      </w:r>
      <w:r w:rsidR="00FB64F1" w:rsidRPr="002C0849">
        <w:rPr>
          <w:rFonts w:ascii="Arial" w:hAnsi="Arial" w:cs="Arial"/>
          <w:noProof/>
        </w:rPr>
        <mc:AlternateContent>
          <mc:Choice Requires="wps">
            <w:drawing>
              <wp:anchor distT="0" distB="0" distL="114300" distR="114300" simplePos="0" relativeHeight="251658275" behindDoc="0" locked="0" layoutInCell="1" allowOverlap="1" wp14:anchorId="59A65EB5" wp14:editId="5E8C26EF">
                <wp:simplePos x="0" y="0"/>
                <wp:positionH relativeFrom="column">
                  <wp:posOffset>3289300</wp:posOffset>
                </wp:positionH>
                <wp:positionV relativeFrom="paragraph">
                  <wp:posOffset>40494</wp:posOffset>
                </wp:positionV>
                <wp:extent cx="170121" cy="0"/>
                <wp:effectExtent l="0" t="19050" r="20955" b="19050"/>
                <wp:wrapNone/>
                <wp:docPr id="41" name="Straight Connector 41"/>
                <wp:cNvGraphicFramePr/>
                <a:graphic xmlns:a="http://schemas.openxmlformats.org/drawingml/2006/main">
                  <a:graphicData uri="http://schemas.microsoft.com/office/word/2010/wordprocessingShape">
                    <wps:wsp>
                      <wps:cNvCnPr/>
                      <wps:spPr>
                        <a:xfrm>
                          <a:off x="0" y="0"/>
                          <a:ext cx="170121" cy="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A079E0" id="Straight Connector 41" o:spid="_x0000_s1026" style="position:absolute;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9pt,3.2pt" to="272.4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" strokecolor="#44546a [3215]" strokeweight="2.5pt">
                <v:stroke joinstyle="miter"/>
              </v:line>
            </w:pict>
          </mc:Fallback>
        </mc:AlternateContent>
      </w:r>
      <w:r w:rsidR="00FB64F1" w:rsidRPr="002C0849">
        <w:rPr>
          <w:rFonts w:ascii="Arial" w:hAnsi="Arial" w:cs="Arial"/>
          <w:noProof/>
        </w:rPr>
        <mc:AlternateContent>
          <mc:Choice Requires="wps">
            <w:drawing>
              <wp:anchor distT="0" distB="0" distL="114300" distR="114300" simplePos="0" relativeHeight="251658274" behindDoc="0" locked="0" layoutInCell="1" allowOverlap="1" wp14:anchorId="41BE8F38" wp14:editId="46891C81">
                <wp:simplePos x="0" y="0"/>
                <wp:positionH relativeFrom="column">
                  <wp:posOffset>3441700</wp:posOffset>
                </wp:positionH>
                <wp:positionV relativeFrom="paragraph">
                  <wp:posOffset>31751</wp:posOffset>
                </wp:positionV>
                <wp:extent cx="12700" cy="685800"/>
                <wp:effectExtent l="19050" t="19050" r="25400" b="19050"/>
                <wp:wrapNone/>
                <wp:docPr id="40" name="Straight Connector 40"/>
                <wp:cNvGraphicFramePr/>
                <a:graphic xmlns:a="http://schemas.openxmlformats.org/drawingml/2006/main">
                  <a:graphicData uri="http://schemas.microsoft.com/office/word/2010/wordprocessingShape">
                    <wps:wsp>
                      <wps:cNvCnPr/>
                      <wps:spPr>
                        <a:xfrm>
                          <a:off x="0" y="0"/>
                          <a:ext cx="12700" cy="685800"/>
                        </a:xfrm>
                        <a:prstGeom prst="line">
                          <a:avLst/>
                        </a:prstGeom>
                        <a:ln w="317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AA9EC1" id="Straight Connector 40" o:spid="_x0000_s1026" style="position:absolute;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1pt,2.5pt" to="272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" strokecolor="#2f5496 [2404]" strokeweight="2.5pt">
                <v:stroke joinstyle="miter"/>
              </v:line>
            </w:pict>
          </mc:Fallback>
        </mc:AlternateContent>
      </w:r>
      <w:r w:rsidR="0034505A" w:rsidRPr="002C0849">
        <w:rPr>
          <w:rFonts w:ascii="Arial" w:hAnsi="Arial" w:cs="Arial"/>
          <w:noProof/>
        </w:rPr>
        <mc:AlternateContent>
          <mc:Choice Requires="wps">
            <w:drawing>
              <wp:anchor distT="0" distB="0" distL="114300" distR="114300" simplePos="0" relativeHeight="251658272" behindDoc="0" locked="0" layoutInCell="1" allowOverlap="1" wp14:anchorId="15174D71" wp14:editId="3A02B3F4">
                <wp:simplePos x="0" y="0"/>
                <wp:positionH relativeFrom="column">
                  <wp:posOffset>1057686</wp:posOffset>
                </wp:positionH>
                <wp:positionV relativeFrom="paragraph">
                  <wp:posOffset>68580</wp:posOffset>
                </wp:positionV>
                <wp:extent cx="170121" cy="0"/>
                <wp:effectExtent l="0" t="19050" r="20955" b="19050"/>
                <wp:wrapNone/>
                <wp:docPr id="23" name="Straight Connector 23"/>
                <wp:cNvGraphicFramePr/>
                <a:graphic xmlns:a="http://schemas.openxmlformats.org/drawingml/2006/main">
                  <a:graphicData uri="http://schemas.microsoft.com/office/word/2010/wordprocessingShape">
                    <wps:wsp>
                      <wps:cNvCnPr/>
                      <wps:spPr>
                        <a:xfrm>
                          <a:off x="0" y="0"/>
                          <a:ext cx="170121" cy="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3FADB1" id="Straight Connector 23" o:spid="_x0000_s1026" style="position:absolute;z-index:251658272;visibility:visible;mso-wrap-style:square;mso-wrap-distance-left:9pt;mso-wrap-distance-top:0;mso-wrap-distance-right:9pt;mso-wrap-distance-bottom:0;mso-position-horizontal:absolute;mso-position-horizontal-relative:text;mso-position-vertical:absolute;mso-position-vertical-relative:text" from="83.3pt,5.4pt" to="96.7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" strokecolor="#44546a [3215]" strokeweight="2.5pt">
                <v:stroke joinstyle="miter"/>
              </v:line>
            </w:pict>
          </mc:Fallback>
        </mc:AlternateContent>
      </w:r>
      <w:r w:rsidR="0034505A" w:rsidRPr="002C0849">
        <w:rPr>
          <w:rFonts w:ascii="Arial" w:hAnsi="Arial" w:cs="Arial"/>
          <w:noProof/>
        </w:rPr>
        <mc:AlternateContent>
          <mc:Choice Requires="wps">
            <w:drawing>
              <wp:anchor distT="0" distB="0" distL="114300" distR="114300" simplePos="0" relativeHeight="251658271" behindDoc="0" locked="0" layoutInCell="1" allowOverlap="1" wp14:anchorId="14BE718F" wp14:editId="69172D39">
                <wp:simplePos x="0" y="0"/>
                <wp:positionH relativeFrom="column">
                  <wp:posOffset>1063256</wp:posOffset>
                </wp:positionH>
                <wp:positionV relativeFrom="paragraph">
                  <wp:posOffset>59217</wp:posOffset>
                </wp:positionV>
                <wp:extent cx="0" cy="2934586"/>
                <wp:effectExtent l="19050" t="0" r="19050" b="37465"/>
                <wp:wrapNone/>
                <wp:docPr id="14" name="Straight Connector 14"/>
                <wp:cNvGraphicFramePr/>
                <a:graphic xmlns:a="http://schemas.openxmlformats.org/drawingml/2006/main">
                  <a:graphicData uri="http://schemas.microsoft.com/office/word/2010/wordprocessingShape">
                    <wps:wsp>
                      <wps:cNvCnPr/>
                      <wps:spPr>
                        <a:xfrm>
                          <a:off x="0" y="0"/>
                          <a:ext cx="0" cy="2934586"/>
                        </a:xfrm>
                        <a:prstGeom prst="line">
                          <a:avLst/>
                        </a:prstGeom>
                        <a:ln w="317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EB5660A" id="Straight Connector 14" o:spid="_x0000_s1026" style="position:absolute;z-index:251658271;visibility:visible;mso-wrap-style:square;mso-wrap-distance-left:9pt;mso-wrap-distance-top:0;mso-wrap-distance-right:9pt;mso-wrap-distance-bottom:0;mso-position-horizontal:absolute;mso-position-horizontal-relative:text;mso-position-vertical:absolute;mso-position-vertical-relative:text" from="83.7pt,4.65pt" to="83.7pt,23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" strokecolor="#2f5496 [2404]" strokeweight="2.5pt">
                <v:stroke joinstyle="miter"/>
              </v:line>
            </w:pict>
          </mc:Fallback>
        </mc:AlternateContent>
      </w:r>
    </w:p>
    <w:p w14:paraId="27E7F60C" w14:textId="77777777" w:rsidR="008510FE" w:rsidRPr="002C0849" w:rsidRDefault="00064291" w:rsidP="008510FE">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265" behindDoc="0" locked="0" layoutInCell="1" allowOverlap="1" wp14:anchorId="392EDF57" wp14:editId="563ADB34">
                <wp:simplePos x="0" y="0"/>
                <wp:positionH relativeFrom="column">
                  <wp:posOffset>1613535</wp:posOffset>
                </wp:positionH>
                <wp:positionV relativeFrom="paragraph">
                  <wp:posOffset>145608</wp:posOffset>
                </wp:positionV>
                <wp:extent cx="1304860" cy="777485"/>
                <wp:effectExtent l="38100" t="38100" r="29210" b="41910"/>
                <wp:wrapNone/>
                <wp:docPr id="33" name="Flowchart: Decision 33"/>
                <wp:cNvGraphicFramePr/>
                <a:graphic xmlns:a="http://schemas.openxmlformats.org/drawingml/2006/main">
                  <a:graphicData uri="http://schemas.microsoft.com/office/word/2010/wordprocessingShape">
                    <wps:wsp>
                      <wps:cNvSpPr/>
                      <wps:spPr>
                        <a:xfrm>
                          <a:off x="0" y="0"/>
                          <a:ext cx="1304860" cy="777485"/>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7A502F9D" w14:textId="77777777" w:rsidR="00F925B6" w:rsidRDefault="00F925B6" w:rsidP="00064291">
                            <w:pPr>
                              <w:jc w:val="center"/>
                            </w:pPr>
                            <w:r>
                              <w:rPr>
                                <w:rFonts w:ascii="CairoFont-1-0" w:eastAsiaTheme="minorHAnsi" w:hAnsi="CairoFont-1-0" w:cs="CairoFont-1-0"/>
                                <w:b/>
                                <w:color w:val="000000" w:themeColor="text1"/>
                                <w:sz w:val="12"/>
                                <w:szCs w:val="12"/>
                              </w:rPr>
                              <w:t>Variación de 15% o más en resultados?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2EDF57" id="_x0000_t110" coordsize="21600,21600" o:spt="110" path="m10800,l,10800,10800,21600,21600,10800xe">
                <v:stroke joinstyle="miter"/>
                <v:path gradientshapeok="t" o:connecttype="rect" textboxrect="5400,5400,16200,16200"/>
              </v:shapetype>
              <v:shape id="Flowchart: Decision 33" o:spid="_x0000_s1048" type="#_x0000_t110" style="position:absolute;left:0;text-align:left;margin-left:127.05pt;margin-top:11.45pt;width:102.75pt;height:61.2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" filled="f" strokecolor="#1f3763 [1604]" strokeweight="2.5pt">
                <v:textbox>
                  <w:txbxContent>
                    <w:p w14:paraId="7A502F9D" w14:textId="77777777" w:rsidR="00F925B6" w:rsidRDefault="00F925B6" w:rsidP="00064291">
                      <w:pPr>
                        <w:jc w:val="center"/>
                      </w:pPr>
                      <w:r>
                        <w:rPr>
                          <w:rFonts w:ascii="CairoFont-1-0" w:eastAsiaTheme="minorHAnsi" w:hAnsi="CairoFont-1-0" w:cs="CairoFont-1-0"/>
                          <w:b/>
                          <w:color w:val="000000" w:themeColor="text1"/>
                          <w:sz w:val="12"/>
                          <w:szCs w:val="12"/>
                        </w:rPr>
                        <w:t>Variación de 15% o más en resultados?</w:t>
                      </w:r>
                    </w:p>
                  </w:txbxContent>
                </v:textbox>
              </v:shape>
            </w:pict>
          </mc:Fallback>
        </mc:AlternateContent>
      </w:r>
    </w:p>
    <w:p w14:paraId="08D6F059" w14:textId="77777777" w:rsidR="008510FE" w:rsidRPr="002C0849" w:rsidRDefault="0052087A" w:rsidP="008510FE">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283" behindDoc="0" locked="0" layoutInCell="1" allowOverlap="1" wp14:anchorId="2AF8487D" wp14:editId="12019AC9">
                <wp:simplePos x="0" y="0"/>
                <wp:positionH relativeFrom="margin">
                  <wp:posOffset>2890161</wp:posOffset>
                </wp:positionH>
                <wp:positionV relativeFrom="paragraph">
                  <wp:posOffset>92489</wp:posOffset>
                </wp:positionV>
                <wp:extent cx="341906" cy="212090"/>
                <wp:effectExtent l="0" t="0" r="1270" b="0"/>
                <wp:wrapNone/>
                <wp:docPr id="49" name="Text Box 49"/>
                <wp:cNvGraphicFramePr/>
                <a:graphic xmlns:a="http://schemas.openxmlformats.org/drawingml/2006/main">
                  <a:graphicData uri="http://schemas.microsoft.com/office/word/2010/wordprocessingShape">
                    <wps:wsp>
                      <wps:cNvSpPr txBox="1"/>
                      <wps:spPr>
                        <a:xfrm>
                          <a:off x="0" y="0"/>
                          <a:ext cx="341906" cy="212090"/>
                        </a:xfrm>
                        <a:prstGeom prst="rect">
                          <a:avLst/>
                        </a:prstGeom>
                        <a:solidFill>
                          <a:schemeClr val="lt1"/>
                        </a:solidFill>
                        <a:ln w="6350">
                          <a:noFill/>
                        </a:ln>
                      </wps:spPr>
                      <wps:txbx>
                        <w:txbxContent>
                          <w:p w14:paraId="2E85F97F" w14:textId="77777777" w:rsidR="00F925B6" w:rsidRPr="0052087A" w:rsidRDefault="00F925B6" w:rsidP="0052087A">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F8487D" id="Text Box 49" o:spid="_x0000_s1049" type="#_x0000_t202" style="position:absolute;left:0;text-align:left;margin-left:227.55pt;margin-top:7.3pt;width:26.9pt;height:16.7pt;z-index:2516582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" fillcolor="white [3201]" stroked="f" strokeweight=".5pt">
                <v:textbox>
                  <w:txbxContent>
                    <w:p w14:paraId="2E85F97F" w14:textId="77777777" w:rsidR="00F925B6" w:rsidRPr="0052087A" w:rsidRDefault="00F925B6" w:rsidP="0052087A">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p>
    <w:p w14:paraId="38CF37F9" w14:textId="77777777" w:rsidR="008510FE" w:rsidRPr="002C0849" w:rsidRDefault="008510FE" w:rsidP="008510FE">
      <w:pPr>
        <w:pStyle w:val="ListParagraph"/>
        <w:rPr>
          <w:rFonts w:ascii="Arial" w:hAnsi="Arial" w:cs="Arial"/>
        </w:rPr>
      </w:pPr>
    </w:p>
    <w:p w14:paraId="00A31F0B" w14:textId="77777777" w:rsidR="008510FE" w:rsidRPr="002C0849" w:rsidRDefault="00FB64F1" w:rsidP="008510FE">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276" behindDoc="0" locked="0" layoutInCell="1" allowOverlap="1" wp14:anchorId="629BCD69" wp14:editId="0E241E6C">
                <wp:simplePos x="0" y="0"/>
                <wp:positionH relativeFrom="column">
                  <wp:posOffset>3009900</wp:posOffset>
                </wp:positionH>
                <wp:positionV relativeFrom="paragraph">
                  <wp:posOffset>8792</wp:posOffset>
                </wp:positionV>
                <wp:extent cx="450899" cy="3517"/>
                <wp:effectExtent l="19050" t="19050" r="25400" b="34925"/>
                <wp:wrapNone/>
                <wp:docPr id="42" name="Straight Connector 42"/>
                <wp:cNvGraphicFramePr/>
                <a:graphic xmlns:a="http://schemas.openxmlformats.org/drawingml/2006/main">
                  <a:graphicData uri="http://schemas.microsoft.com/office/word/2010/wordprocessingShape">
                    <wps:wsp>
                      <wps:cNvCnPr/>
                      <wps:spPr>
                        <a:xfrm flipV="1">
                          <a:off x="0" y="0"/>
                          <a:ext cx="450899" cy="3517"/>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A6C113" id="Straight Connector 42" o:spid="_x0000_s1026" style="position:absolute;flip:y;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7pt,.7pt" to="272.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" strokecolor="#44546a [3215]" strokeweight="2.5pt">
                <v:stroke joinstyle="miter"/>
              </v:line>
            </w:pict>
          </mc:Fallback>
        </mc:AlternateContent>
      </w:r>
    </w:p>
    <w:p w14:paraId="0CEAA10C" w14:textId="77777777" w:rsidR="008510FE" w:rsidRPr="002C0849" w:rsidRDefault="001414BB" w:rsidP="008510FE">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282" behindDoc="0" locked="0" layoutInCell="1" allowOverlap="1" wp14:anchorId="1AAFD095" wp14:editId="65E19235">
                <wp:simplePos x="0" y="0"/>
                <wp:positionH relativeFrom="column">
                  <wp:posOffset>1790893</wp:posOffset>
                </wp:positionH>
                <wp:positionV relativeFrom="paragraph">
                  <wp:posOffset>143510</wp:posOffset>
                </wp:positionV>
                <wp:extent cx="287020" cy="212090"/>
                <wp:effectExtent l="0" t="0" r="0" b="0"/>
                <wp:wrapNone/>
                <wp:docPr id="48" name="Text Box 48"/>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66F094F9" w14:textId="77777777" w:rsidR="00F925B6" w:rsidRPr="001414BB" w:rsidRDefault="00F925B6" w:rsidP="001414BB">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AFD095" id="Text Box 48" o:spid="_x0000_s1050" type="#_x0000_t202" style="position:absolute;left:0;text-align:left;margin-left:141pt;margin-top:11.3pt;width:22.6pt;height:16.7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" fillcolor="white [3201]" stroked="f" strokeweight=".5pt">
                <v:textbox>
                  <w:txbxContent>
                    <w:p w14:paraId="66F094F9" w14:textId="77777777" w:rsidR="00F925B6" w:rsidRPr="001414BB" w:rsidRDefault="00F925B6" w:rsidP="001414BB">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v:textbox>
              </v:shape>
            </w:pict>
          </mc:Fallback>
        </mc:AlternateContent>
      </w:r>
    </w:p>
    <w:p w14:paraId="2030F7BE" w14:textId="77777777" w:rsidR="008510FE" w:rsidRPr="002C0849" w:rsidRDefault="008510FE" w:rsidP="008510FE">
      <w:pPr>
        <w:pStyle w:val="ListParagraph"/>
        <w:rPr>
          <w:rFonts w:ascii="Arial" w:hAnsi="Arial" w:cs="Arial"/>
        </w:rPr>
      </w:pPr>
    </w:p>
    <w:p w14:paraId="119D03B6" w14:textId="77777777" w:rsidR="008510FE" w:rsidRPr="002C0849" w:rsidRDefault="00064291" w:rsidP="008510FE">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266" behindDoc="0" locked="0" layoutInCell="1" allowOverlap="1" wp14:anchorId="19B2F04B" wp14:editId="00B93C73">
                <wp:simplePos x="0" y="0"/>
                <wp:positionH relativeFrom="column">
                  <wp:posOffset>1594512</wp:posOffset>
                </wp:positionH>
                <wp:positionV relativeFrom="paragraph">
                  <wp:posOffset>43428</wp:posOffset>
                </wp:positionV>
                <wp:extent cx="1383665" cy="302895"/>
                <wp:effectExtent l="19050" t="171450" r="26035" b="20955"/>
                <wp:wrapNone/>
                <wp:docPr id="34" name="Callout: Line 34"/>
                <wp:cNvGraphicFramePr/>
                <a:graphic xmlns:a="http://schemas.openxmlformats.org/drawingml/2006/main">
                  <a:graphicData uri="http://schemas.microsoft.com/office/word/2010/wordprocessingShape">
                    <wps:wsp>
                      <wps:cNvSpPr/>
                      <wps:spPr>
                        <a:xfrm>
                          <a:off x="0" y="0"/>
                          <a:ext cx="1383665" cy="302895"/>
                        </a:xfrm>
                        <a:prstGeom prst="borderCallout1">
                          <a:avLst>
                            <a:gd name="adj1" fmla="val -12960"/>
                            <a:gd name="adj2" fmla="val 49687"/>
                            <a:gd name="adj3" fmla="val -44520"/>
                            <a:gd name="adj4" fmla="val 49300"/>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509227C6" w14:textId="3CA0B064" w:rsidR="00F925B6" w:rsidRPr="00002983" w:rsidRDefault="00F925B6" w:rsidP="00064291">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w:t>
                            </w:r>
                            <w:r w:rsidRPr="00002983">
                              <w:rPr>
                                <w:rFonts w:ascii="CairoFont-1-0" w:eastAsiaTheme="minorHAnsi" w:hAnsi="CairoFont-1-0" w:cs="CairoFont-1-0"/>
                                <w:b/>
                                <w:color w:val="000000" w:themeColor="text1"/>
                                <w:sz w:val="12"/>
                                <w:szCs w:val="12"/>
                              </w:rPr>
                              <w:t xml:space="preserve"> </w:t>
                            </w:r>
                            <w:r>
                              <w:rPr>
                                <w:rFonts w:ascii="CairoFont-1-0" w:eastAsiaTheme="minorHAnsi" w:hAnsi="CairoFont-1-0" w:cs="CairoFont-1-0"/>
                                <w:b/>
                                <w:color w:val="000000" w:themeColor="text1"/>
                                <w:sz w:val="12"/>
                                <w:szCs w:val="12"/>
                              </w:rPr>
                              <w:t>coordina acción con Directivos involucrados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2F04B" id="Callout: Line 34" o:spid="_x0000_s1051" type="#_x0000_t47" style="position:absolute;left:0;text-align:left;margin-left:125.55pt;margin-top:3.4pt;width:108.95pt;height:23.8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" adj="10649,-9616,10732,-2799" filled="f" strokecolor="#1f3763 [1604]" strokeweight="2.5pt">
                <v:textbox>
                  <w:txbxContent>
                    <w:p w14:paraId="509227C6" w14:textId="3CA0B064" w:rsidR="00F925B6" w:rsidRPr="00002983" w:rsidRDefault="00F925B6" w:rsidP="00064291">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w:t>
                      </w:r>
                      <w:r w:rsidRPr="00002983">
                        <w:rPr>
                          <w:rFonts w:ascii="CairoFont-1-0" w:eastAsiaTheme="minorHAnsi" w:hAnsi="CairoFont-1-0" w:cs="CairoFont-1-0"/>
                          <w:b/>
                          <w:color w:val="000000" w:themeColor="text1"/>
                          <w:sz w:val="12"/>
                          <w:szCs w:val="12"/>
                        </w:rPr>
                        <w:t xml:space="preserve"> </w:t>
                      </w:r>
                      <w:r>
                        <w:rPr>
                          <w:rFonts w:ascii="CairoFont-1-0" w:eastAsiaTheme="minorHAnsi" w:hAnsi="CairoFont-1-0" w:cs="CairoFont-1-0"/>
                          <w:b/>
                          <w:color w:val="000000" w:themeColor="text1"/>
                          <w:sz w:val="12"/>
                          <w:szCs w:val="12"/>
                        </w:rPr>
                        <w:t>coordina acción con Directivos involucrados</w:t>
                      </w:r>
                    </w:p>
                  </w:txbxContent>
                </v:textbox>
              </v:shape>
            </w:pict>
          </mc:Fallback>
        </mc:AlternateContent>
      </w:r>
    </w:p>
    <w:p w14:paraId="4FA42A7B" w14:textId="77777777" w:rsidR="008510FE" w:rsidRPr="002C0849" w:rsidRDefault="008510FE" w:rsidP="008510FE">
      <w:pPr>
        <w:pStyle w:val="ListParagraph"/>
        <w:rPr>
          <w:rFonts w:ascii="Arial" w:hAnsi="Arial" w:cs="Arial"/>
        </w:rPr>
      </w:pPr>
    </w:p>
    <w:p w14:paraId="67FE8C35" w14:textId="77777777" w:rsidR="008510FE" w:rsidRPr="002C0849" w:rsidRDefault="00064291" w:rsidP="008510FE">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267" behindDoc="0" locked="0" layoutInCell="1" allowOverlap="1" wp14:anchorId="5D50BB07" wp14:editId="7D23DEAC">
                <wp:simplePos x="0" y="0"/>
                <wp:positionH relativeFrom="column">
                  <wp:posOffset>1358900</wp:posOffset>
                </wp:positionH>
                <wp:positionV relativeFrom="paragraph">
                  <wp:posOffset>73660</wp:posOffset>
                </wp:positionV>
                <wp:extent cx="1863090" cy="1028700"/>
                <wp:effectExtent l="57150" t="38100" r="41910" b="38100"/>
                <wp:wrapNone/>
                <wp:docPr id="35" name="Flowchart: Decision 35"/>
                <wp:cNvGraphicFramePr/>
                <a:graphic xmlns:a="http://schemas.openxmlformats.org/drawingml/2006/main">
                  <a:graphicData uri="http://schemas.microsoft.com/office/word/2010/wordprocessingShape">
                    <wps:wsp>
                      <wps:cNvSpPr/>
                      <wps:spPr>
                        <a:xfrm>
                          <a:off x="0" y="0"/>
                          <a:ext cx="1863090" cy="1028700"/>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0B67CCEF" w14:textId="77777777" w:rsidR="00F925B6" w:rsidRPr="00082C2F" w:rsidRDefault="00F925B6" w:rsidP="00064291">
                            <w:pPr>
                              <w:jc w:val="center"/>
                            </w:pPr>
                            <w:r>
                              <w:rPr>
                                <w:rFonts w:ascii="CairoFont-1-0" w:eastAsiaTheme="minorHAnsi" w:hAnsi="CairoFont-1-0" w:cs="CairoFont-1-0"/>
                                <w:b/>
                                <w:color w:val="000000" w:themeColor="text1"/>
                                <w:sz w:val="12"/>
                                <w:szCs w:val="12"/>
                              </w:rPr>
                              <w:t>Existen medidas correctivas sin cambiar plazo ni costo?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50BB07" id="Flowchart: Decision 35" o:spid="_x0000_s1052" type="#_x0000_t110" style="position:absolute;left:0;text-align:left;margin-left:107pt;margin-top:5.8pt;width:146.7pt;height:81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" filled="f" strokecolor="#1f3763 [1604]" strokeweight="2.5pt">
                <v:textbox>
                  <w:txbxContent>
                    <w:p w14:paraId="0B67CCEF" w14:textId="77777777" w:rsidR="00F925B6" w:rsidRPr="00082C2F" w:rsidRDefault="00F925B6" w:rsidP="00064291">
                      <w:pPr>
                        <w:jc w:val="center"/>
                      </w:pPr>
                      <w:r>
                        <w:rPr>
                          <w:rFonts w:ascii="CairoFont-1-0" w:eastAsiaTheme="minorHAnsi" w:hAnsi="CairoFont-1-0" w:cs="CairoFont-1-0"/>
                          <w:b/>
                          <w:color w:val="000000" w:themeColor="text1"/>
                          <w:sz w:val="12"/>
                          <w:szCs w:val="12"/>
                        </w:rPr>
                        <w:t>Existen medidas correctivas sin cambiar plazo ni costo?</w:t>
                      </w:r>
                    </w:p>
                  </w:txbxContent>
                </v:textbox>
              </v:shape>
            </w:pict>
          </mc:Fallback>
        </mc:AlternateContent>
      </w:r>
    </w:p>
    <w:p w14:paraId="2B55B568" w14:textId="77777777" w:rsidR="008510FE" w:rsidRPr="002C0849" w:rsidRDefault="0052087A" w:rsidP="008510FE">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285" behindDoc="0" locked="0" layoutInCell="1" allowOverlap="1" wp14:anchorId="64225DB3" wp14:editId="1571878D">
                <wp:simplePos x="0" y="0"/>
                <wp:positionH relativeFrom="margin">
                  <wp:posOffset>3132814</wp:posOffset>
                </wp:positionH>
                <wp:positionV relativeFrom="paragraph">
                  <wp:posOffset>14605</wp:posOffset>
                </wp:positionV>
                <wp:extent cx="341906" cy="212090"/>
                <wp:effectExtent l="0" t="0" r="1270" b="0"/>
                <wp:wrapNone/>
                <wp:docPr id="52" name="Text Box 52"/>
                <wp:cNvGraphicFramePr/>
                <a:graphic xmlns:a="http://schemas.openxmlformats.org/drawingml/2006/main">
                  <a:graphicData uri="http://schemas.microsoft.com/office/word/2010/wordprocessingShape">
                    <wps:wsp>
                      <wps:cNvSpPr txBox="1"/>
                      <wps:spPr>
                        <a:xfrm>
                          <a:off x="0" y="0"/>
                          <a:ext cx="341906" cy="212090"/>
                        </a:xfrm>
                        <a:prstGeom prst="rect">
                          <a:avLst/>
                        </a:prstGeom>
                        <a:solidFill>
                          <a:schemeClr val="lt1"/>
                        </a:solidFill>
                        <a:ln w="6350">
                          <a:noFill/>
                        </a:ln>
                      </wps:spPr>
                      <wps:txbx>
                        <w:txbxContent>
                          <w:p w14:paraId="77C7CE86" w14:textId="77777777" w:rsidR="00F925B6" w:rsidRPr="0052087A" w:rsidRDefault="00F925B6" w:rsidP="0052087A">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225DB3" id="Text Box 52" o:spid="_x0000_s1053" type="#_x0000_t202" style="position:absolute;left:0;text-align:left;margin-left:246.7pt;margin-top:1.15pt;width:26.9pt;height:16.7pt;z-index:25165828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" fillcolor="white [3201]" stroked="f" strokeweight=".5pt">
                <v:textbox>
                  <w:txbxContent>
                    <w:p w14:paraId="77C7CE86" w14:textId="77777777" w:rsidR="00F925B6" w:rsidRPr="0052087A" w:rsidRDefault="00F925B6" w:rsidP="0052087A">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p>
    <w:p w14:paraId="121D1CB1" w14:textId="77777777" w:rsidR="008510FE" w:rsidRPr="002C0849" w:rsidRDefault="0013212F" w:rsidP="008510FE">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269" behindDoc="0" locked="0" layoutInCell="1" allowOverlap="1" wp14:anchorId="3F69F8CD" wp14:editId="5F7A9C60">
                <wp:simplePos x="0" y="0"/>
                <wp:positionH relativeFrom="column">
                  <wp:posOffset>3404103</wp:posOffset>
                </wp:positionH>
                <wp:positionV relativeFrom="paragraph">
                  <wp:posOffset>66040</wp:posOffset>
                </wp:positionV>
                <wp:extent cx="1383824" cy="302895"/>
                <wp:effectExtent l="171450" t="19050" r="26035" b="20955"/>
                <wp:wrapNone/>
                <wp:docPr id="37" name="Callout: Line 37"/>
                <wp:cNvGraphicFramePr/>
                <a:graphic xmlns:a="http://schemas.openxmlformats.org/drawingml/2006/main">
                  <a:graphicData uri="http://schemas.microsoft.com/office/word/2010/wordprocessingShape">
                    <wps:wsp>
                      <wps:cNvSpPr/>
                      <wps:spPr>
                        <a:xfrm>
                          <a:off x="0" y="0"/>
                          <a:ext cx="1383824" cy="302895"/>
                        </a:xfrm>
                        <a:prstGeom prst="borderCallout1">
                          <a:avLst>
                            <a:gd name="adj1" fmla="val 54126"/>
                            <a:gd name="adj2" fmla="val -2630"/>
                            <a:gd name="adj3" fmla="val 54711"/>
                            <a:gd name="adj4" fmla="val -10054"/>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1E3EC794" w14:textId="7B9BC677" w:rsidR="00F925B6" w:rsidRPr="00002983" w:rsidRDefault="00F925B6" w:rsidP="0013212F">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w:t>
                            </w:r>
                            <w:r w:rsidRPr="00002983">
                              <w:rPr>
                                <w:rFonts w:ascii="CairoFont-1-0" w:eastAsiaTheme="minorHAnsi" w:hAnsi="CairoFont-1-0" w:cs="CairoFont-1-0"/>
                                <w:b/>
                                <w:color w:val="000000" w:themeColor="text1"/>
                                <w:sz w:val="12"/>
                                <w:szCs w:val="12"/>
                              </w:rPr>
                              <w:t xml:space="preserve"> </w:t>
                            </w:r>
                            <w:r>
                              <w:rPr>
                                <w:rFonts w:ascii="CairoFont-1-0" w:eastAsiaTheme="minorHAnsi" w:hAnsi="CairoFont-1-0" w:cs="CairoFont-1-0"/>
                                <w:b/>
                                <w:color w:val="000000" w:themeColor="text1"/>
                                <w:sz w:val="12"/>
                                <w:szCs w:val="12"/>
                              </w:rPr>
                              <w:t xml:space="preserve">coordina acción con </w:t>
                            </w:r>
                            <w:proofErr w:type="gramStart"/>
                            <w:r>
                              <w:rPr>
                                <w:rFonts w:ascii="CairoFont-1-0" w:eastAsiaTheme="minorHAnsi" w:hAnsi="CairoFont-1-0" w:cs="CairoFont-1-0"/>
                                <w:b/>
                                <w:color w:val="000000" w:themeColor="text1"/>
                                <w:sz w:val="12"/>
                                <w:szCs w:val="12"/>
                              </w:rPr>
                              <w:t>Ministro</w:t>
                            </w:r>
                            <w:proofErr w:type="gramEnd"/>
                            <w:r>
                              <w:rPr>
                                <w:rFonts w:ascii="CairoFont-1-0" w:eastAsiaTheme="minorHAnsi" w:hAnsi="CairoFont-1-0" w:cs="CairoFont-1-0"/>
                                <w:b/>
                                <w:color w:val="000000" w:themeColor="text1"/>
                                <w:sz w:val="12"/>
                                <w:szCs w:val="12"/>
                              </w:rPr>
                              <w:t xml:space="preserve"> CIV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69F8CD" id="Callout: Line 37" o:spid="_x0000_s1054" type="#_x0000_t47" style="position:absolute;left:0;text-align:left;margin-left:268.05pt;margin-top:5.2pt;width:108.95pt;height:23.85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" adj="-2172,11818,-568,11691" filled="f" strokecolor="#1f3763 [1604]" strokeweight="2.5pt">
                <v:textbox>
                  <w:txbxContent>
                    <w:p w14:paraId="1E3EC794" w14:textId="7B9BC677" w:rsidR="00F925B6" w:rsidRPr="00002983" w:rsidRDefault="00F925B6" w:rsidP="0013212F">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w:t>
                      </w:r>
                      <w:r w:rsidRPr="00002983">
                        <w:rPr>
                          <w:rFonts w:ascii="CairoFont-1-0" w:eastAsiaTheme="minorHAnsi" w:hAnsi="CairoFont-1-0" w:cs="CairoFont-1-0"/>
                          <w:b/>
                          <w:color w:val="000000" w:themeColor="text1"/>
                          <w:sz w:val="12"/>
                          <w:szCs w:val="12"/>
                        </w:rPr>
                        <w:t xml:space="preserve"> </w:t>
                      </w:r>
                      <w:r>
                        <w:rPr>
                          <w:rFonts w:ascii="CairoFont-1-0" w:eastAsiaTheme="minorHAnsi" w:hAnsi="CairoFont-1-0" w:cs="CairoFont-1-0"/>
                          <w:b/>
                          <w:color w:val="000000" w:themeColor="text1"/>
                          <w:sz w:val="12"/>
                          <w:szCs w:val="12"/>
                        </w:rPr>
                        <w:t xml:space="preserve">coordina acción con </w:t>
                      </w:r>
                      <w:proofErr w:type="gramStart"/>
                      <w:r>
                        <w:rPr>
                          <w:rFonts w:ascii="CairoFont-1-0" w:eastAsiaTheme="minorHAnsi" w:hAnsi="CairoFont-1-0" w:cs="CairoFont-1-0"/>
                          <w:b/>
                          <w:color w:val="000000" w:themeColor="text1"/>
                          <w:sz w:val="12"/>
                          <w:szCs w:val="12"/>
                        </w:rPr>
                        <w:t>Ministro</w:t>
                      </w:r>
                      <w:proofErr w:type="gramEnd"/>
                      <w:r>
                        <w:rPr>
                          <w:rFonts w:ascii="CairoFont-1-0" w:eastAsiaTheme="minorHAnsi" w:hAnsi="CairoFont-1-0" w:cs="CairoFont-1-0"/>
                          <w:b/>
                          <w:color w:val="000000" w:themeColor="text1"/>
                          <w:sz w:val="12"/>
                          <w:szCs w:val="12"/>
                        </w:rPr>
                        <w:t xml:space="preserve"> CIV</w:t>
                      </w:r>
                    </w:p>
                  </w:txbxContent>
                </v:textbox>
                <o:callout v:ext="edit" minusy="t"/>
              </v:shape>
            </w:pict>
          </mc:Fallback>
        </mc:AlternateContent>
      </w:r>
    </w:p>
    <w:p w14:paraId="01E277D7" w14:textId="77777777" w:rsidR="008510FE" w:rsidRPr="002C0849" w:rsidRDefault="008510FE" w:rsidP="008510FE">
      <w:pPr>
        <w:pStyle w:val="ListParagraph"/>
        <w:rPr>
          <w:rFonts w:ascii="Arial" w:hAnsi="Arial" w:cs="Arial"/>
        </w:rPr>
      </w:pPr>
    </w:p>
    <w:p w14:paraId="681C15CC" w14:textId="77777777" w:rsidR="008510FE" w:rsidRPr="002C0849" w:rsidRDefault="008510FE" w:rsidP="008510FE">
      <w:pPr>
        <w:pStyle w:val="ListParagraph"/>
        <w:rPr>
          <w:rFonts w:ascii="Arial" w:hAnsi="Arial" w:cs="Arial"/>
        </w:rPr>
      </w:pPr>
    </w:p>
    <w:p w14:paraId="187D10C6" w14:textId="77777777" w:rsidR="008510FE" w:rsidRPr="002C0849" w:rsidRDefault="0052087A" w:rsidP="008510FE">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281" behindDoc="0" locked="0" layoutInCell="1" allowOverlap="1" wp14:anchorId="7DCDE8C9" wp14:editId="5F686605">
                <wp:simplePos x="0" y="0"/>
                <wp:positionH relativeFrom="column">
                  <wp:posOffset>1790838</wp:posOffset>
                </wp:positionH>
                <wp:positionV relativeFrom="paragraph">
                  <wp:posOffset>126558</wp:posOffset>
                </wp:positionV>
                <wp:extent cx="287020" cy="212090"/>
                <wp:effectExtent l="0" t="0" r="0" b="0"/>
                <wp:wrapNone/>
                <wp:docPr id="47" name="Text Box 47"/>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369C29D7" w14:textId="77777777" w:rsidR="00F925B6" w:rsidRPr="001414BB" w:rsidRDefault="00F925B6">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DE8C9" id="Text Box 47" o:spid="_x0000_s1055" type="#_x0000_t202" style="position:absolute;left:0;text-align:left;margin-left:141pt;margin-top:9.95pt;width:22.6pt;height:16.7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" fillcolor="white [3201]" stroked="f" strokeweight=".5pt">
                <v:textbox>
                  <w:txbxContent>
                    <w:p w14:paraId="369C29D7" w14:textId="77777777" w:rsidR="00F925B6" w:rsidRPr="001414BB" w:rsidRDefault="00F925B6">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v:textbox>
              </v:shape>
            </w:pict>
          </mc:Fallback>
        </mc:AlternateContent>
      </w:r>
      <w:r w:rsidR="0013212F" w:rsidRPr="002C0849">
        <w:rPr>
          <w:rFonts w:ascii="Arial" w:hAnsi="Arial" w:cs="Arial"/>
          <w:noProof/>
        </w:rPr>
        <mc:AlternateContent>
          <mc:Choice Requires="wps">
            <w:drawing>
              <wp:anchor distT="0" distB="0" distL="114300" distR="114300" simplePos="0" relativeHeight="251658270" behindDoc="0" locked="0" layoutInCell="1" allowOverlap="1" wp14:anchorId="431EC986" wp14:editId="0F25EF40">
                <wp:simplePos x="0" y="0"/>
                <wp:positionH relativeFrom="column">
                  <wp:posOffset>3205578</wp:posOffset>
                </wp:positionH>
                <wp:positionV relativeFrom="paragraph">
                  <wp:posOffset>43913</wp:posOffset>
                </wp:positionV>
                <wp:extent cx="1863090" cy="1028700"/>
                <wp:effectExtent l="57150" t="38100" r="41910" b="38100"/>
                <wp:wrapNone/>
                <wp:docPr id="38" name="Flowchart: Decision 38"/>
                <wp:cNvGraphicFramePr/>
                <a:graphic xmlns:a="http://schemas.openxmlformats.org/drawingml/2006/main">
                  <a:graphicData uri="http://schemas.microsoft.com/office/word/2010/wordprocessingShape">
                    <wps:wsp>
                      <wps:cNvSpPr/>
                      <wps:spPr>
                        <a:xfrm>
                          <a:off x="0" y="0"/>
                          <a:ext cx="1863090" cy="1028700"/>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6D564F51" w14:textId="77777777" w:rsidR="00F925B6" w:rsidRPr="00082C2F" w:rsidRDefault="00F925B6" w:rsidP="0013212F">
                            <w:pPr>
                              <w:jc w:val="center"/>
                            </w:pPr>
                            <w:r>
                              <w:rPr>
                                <w:rFonts w:ascii="CairoFont-1-0" w:eastAsiaTheme="minorHAnsi" w:hAnsi="CairoFont-1-0" w:cs="CairoFont-1-0"/>
                                <w:b/>
                                <w:color w:val="000000" w:themeColor="text1"/>
                                <w:sz w:val="12"/>
                                <w:szCs w:val="12"/>
                              </w:rPr>
                              <w:t>Posible medidas correctivas sin cambiar plazo ni costo?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1EC986" id="Flowchart: Decision 38" o:spid="_x0000_s1056" type="#_x0000_t110" style="position:absolute;left:0;text-align:left;margin-left:252.4pt;margin-top:3.45pt;width:146.7pt;height:81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" filled="f" strokecolor="#1f3763 [1604]" strokeweight="2.5pt">
                <v:textbox>
                  <w:txbxContent>
                    <w:p w14:paraId="6D564F51" w14:textId="77777777" w:rsidR="00F925B6" w:rsidRPr="00082C2F" w:rsidRDefault="00F925B6" w:rsidP="0013212F">
                      <w:pPr>
                        <w:jc w:val="center"/>
                      </w:pPr>
                      <w:r>
                        <w:rPr>
                          <w:rFonts w:ascii="CairoFont-1-0" w:eastAsiaTheme="minorHAnsi" w:hAnsi="CairoFont-1-0" w:cs="CairoFont-1-0"/>
                          <w:b/>
                          <w:color w:val="000000" w:themeColor="text1"/>
                          <w:sz w:val="12"/>
                          <w:szCs w:val="12"/>
                        </w:rPr>
                        <w:t>Posible medidas correctivas sin cambiar plazo ni costo?</w:t>
                      </w:r>
                    </w:p>
                  </w:txbxContent>
                </v:textbox>
              </v:shape>
            </w:pict>
          </mc:Fallback>
        </mc:AlternateContent>
      </w:r>
    </w:p>
    <w:p w14:paraId="10F9485C" w14:textId="77777777" w:rsidR="008510FE" w:rsidRPr="002C0849" w:rsidRDefault="0052087A" w:rsidP="008510FE">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286" behindDoc="0" locked="0" layoutInCell="1" allowOverlap="1" wp14:anchorId="3D582E5C" wp14:editId="7AF75D87">
                <wp:simplePos x="0" y="0"/>
                <wp:positionH relativeFrom="column">
                  <wp:posOffset>3101009</wp:posOffset>
                </wp:positionH>
                <wp:positionV relativeFrom="paragraph">
                  <wp:posOffset>22888</wp:posOffset>
                </wp:positionV>
                <wp:extent cx="287020" cy="212090"/>
                <wp:effectExtent l="0" t="0" r="0" b="0"/>
                <wp:wrapNone/>
                <wp:docPr id="53" name="Text Box 53"/>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2D5C752B" w14:textId="77777777" w:rsidR="00F925B6" w:rsidRPr="001414BB" w:rsidRDefault="00F925B6" w:rsidP="0052087A">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582E5C" id="Text Box 53" o:spid="_x0000_s1057" type="#_x0000_t202" style="position:absolute;left:0;text-align:left;margin-left:244.15pt;margin-top:1.8pt;width:22.6pt;height:16.7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" fillcolor="white [3201]" stroked="f" strokeweight=".5pt">
                <v:textbox>
                  <w:txbxContent>
                    <w:p w14:paraId="2D5C752B" w14:textId="77777777" w:rsidR="00F925B6" w:rsidRPr="001414BB" w:rsidRDefault="00F925B6" w:rsidP="0052087A">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v:textbox>
              </v:shape>
            </w:pict>
          </mc:Fallback>
        </mc:AlternateContent>
      </w:r>
    </w:p>
    <w:p w14:paraId="4659AF63" w14:textId="77777777" w:rsidR="008510FE" w:rsidRPr="002C0849" w:rsidRDefault="007576A0" w:rsidP="008510FE">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268" behindDoc="0" locked="0" layoutInCell="1" allowOverlap="1" wp14:anchorId="7ECC09A3" wp14:editId="749AAD52">
                <wp:simplePos x="0" y="0"/>
                <wp:positionH relativeFrom="column">
                  <wp:posOffset>1485900</wp:posOffset>
                </wp:positionH>
                <wp:positionV relativeFrom="paragraph">
                  <wp:posOffset>46990</wp:posOffset>
                </wp:positionV>
                <wp:extent cx="1555750" cy="302895"/>
                <wp:effectExtent l="19050" t="171450" r="25400" b="20955"/>
                <wp:wrapNone/>
                <wp:docPr id="36" name="Callout: Line 36"/>
                <wp:cNvGraphicFramePr/>
                <a:graphic xmlns:a="http://schemas.openxmlformats.org/drawingml/2006/main">
                  <a:graphicData uri="http://schemas.microsoft.com/office/word/2010/wordprocessingShape">
                    <wps:wsp>
                      <wps:cNvSpPr/>
                      <wps:spPr>
                        <a:xfrm>
                          <a:off x="0" y="0"/>
                          <a:ext cx="1555750" cy="302895"/>
                        </a:xfrm>
                        <a:prstGeom prst="borderCallout1">
                          <a:avLst>
                            <a:gd name="adj1" fmla="val -12960"/>
                            <a:gd name="adj2" fmla="val 49687"/>
                            <a:gd name="adj3" fmla="val -44520"/>
                            <a:gd name="adj4" fmla="val 49708"/>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790ABEBC" w14:textId="2219B0C7" w:rsidR="00F925B6" w:rsidRDefault="00F925B6" w:rsidP="007576A0">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w:t>
                            </w:r>
                            <w:r w:rsidRPr="00002983">
                              <w:rPr>
                                <w:rFonts w:ascii="CairoFont-1-0" w:eastAsiaTheme="minorHAnsi" w:hAnsi="CairoFont-1-0" w:cs="CairoFont-1-0"/>
                                <w:b/>
                                <w:color w:val="000000" w:themeColor="text1"/>
                                <w:sz w:val="12"/>
                                <w:szCs w:val="12"/>
                              </w:rPr>
                              <w:t xml:space="preserve"> </w:t>
                            </w:r>
                            <w:r>
                              <w:rPr>
                                <w:rFonts w:ascii="CairoFont-1-0" w:eastAsiaTheme="minorHAnsi" w:hAnsi="CairoFont-1-0" w:cs="CairoFont-1-0"/>
                                <w:b/>
                                <w:color w:val="000000" w:themeColor="text1"/>
                                <w:sz w:val="12"/>
                                <w:szCs w:val="12"/>
                              </w:rPr>
                              <w:t xml:space="preserve">implementa acción </w:t>
                            </w:r>
                          </w:p>
                          <w:p w14:paraId="2C442B62" w14:textId="77777777" w:rsidR="00F925B6" w:rsidRPr="007576A0" w:rsidRDefault="00F925B6" w:rsidP="007576A0">
                            <w:pPr>
                              <w:autoSpaceDE w:val="0"/>
                              <w:autoSpaceDN w:val="0"/>
                              <w:adjustRightInd w:val="0"/>
                              <w:jc w:val="center"/>
                              <w:rPr>
                                <w:rFonts w:ascii="CairoFont-1-0" w:eastAsiaTheme="minorHAnsi" w:hAnsi="CairoFont-1-0" w:cs="CairoFont-1-0"/>
                                <w:color w:val="000000" w:themeColor="text1"/>
                                <w:sz w:val="12"/>
                                <w:szCs w:val="12"/>
                              </w:rPr>
                            </w:pPr>
                            <w:r w:rsidRPr="007576A0">
                              <w:rPr>
                                <w:rFonts w:ascii="CairoFont-1-0" w:eastAsiaTheme="minorHAnsi" w:hAnsi="CairoFont-1-0" w:cs="CairoFont-1-0"/>
                                <w:color w:val="000000" w:themeColor="text1"/>
                                <w:sz w:val="12"/>
                                <w:szCs w:val="12"/>
                              </w:rPr>
                              <w:t>PEP, POA, PA</w:t>
                            </w:r>
                            <w:r>
                              <w:rPr>
                                <w:rFonts w:ascii="CairoFont-1-0" w:eastAsiaTheme="minorHAnsi" w:hAnsi="CairoFont-1-0" w:cs="CairoFont-1-0"/>
                                <w:color w:val="000000" w:themeColor="text1"/>
                                <w:sz w:val="12"/>
                                <w:szCs w:val="12"/>
                              </w:rPr>
                              <w:t>, Desembolsos</w:t>
                            </w:r>
                            <w:r w:rsidRPr="007576A0">
                              <w:rPr>
                                <w:rFonts w:ascii="CairoFont-1-0" w:eastAsiaTheme="minorHAnsi" w:hAnsi="CairoFont-1-0" w:cs="CairoFont-1-0"/>
                                <w:color w:val="000000" w:themeColor="text1"/>
                                <w:sz w:val="12"/>
                                <w:szCs w:val="12"/>
                              </w:rPr>
                              <w:t xml:space="preserve"> actualizados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CC09A3" id="Callout: Line 36" o:spid="_x0000_s1058" type="#_x0000_t47" style="position:absolute;left:0;text-align:left;margin-left:117pt;margin-top:3.7pt;width:122.5pt;height:23.8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" adj="10737,-9616,10732,-2799" filled="f" strokecolor="#1f3763 [1604]" strokeweight="2.5pt">
                <v:textbox>
                  <w:txbxContent>
                    <w:p w14:paraId="790ABEBC" w14:textId="2219B0C7" w:rsidR="00F925B6" w:rsidRDefault="00F925B6" w:rsidP="007576A0">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w:t>
                      </w:r>
                      <w:r w:rsidRPr="00002983">
                        <w:rPr>
                          <w:rFonts w:ascii="CairoFont-1-0" w:eastAsiaTheme="minorHAnsi" w:hAnsi="CairoFont-1-0" w:cs="CairoFont-1-0"/>
                          <w:b/>
                          <w:color w:val="000000" w:themeColor="text1"/>
                          <w:sz w:val="12"/>
                          <w:szCs w:val="12"/>
                        </w:rPr>
                        <w:t xml:space="preserve"> </w:t>
                      </w:r>
                      <w:r>
                        <w:rPr>
                          <w:rFonts w:ascii="CairoFont-1-0" w:eastAsiaTheme="minorHAnsi" w:hAnsi="CairoFont-1-0" w:cs="CairoFont-1-0"/>
                          <w:b/>
                          <w:color w:val="000000" w:themeColor="text1"/>
                          <w:sz w:val="12"/>
                          <w:szCs w:val="12"/>
                        </w:rPr>
                        <w:t xml:space="preserve">implementa acción </w:t>
                      </w:r>
                    </w:p>
                    <w:p w14:paraId="2C442B62" w14:textId="77777777" w:rsidR="00F925B6" w:rsidRPr="007576A0" w:rsidRDefault="00F925B6" w:rsidP="007576A0">
                      <w:pPr>
                        <w:autoSpaceDE w:val="0"/>
                        <w:autoSpaceDN w:val="0"/>
                        <w:adjustRightInd w:val="0"/>
                        <w:jc w:val="center"/>
                        <w:rPr>
                          <w:rFonts w:ascii="CairoFont-1-0" w:eastAsiaTheme="minorHAnsi" w:hAnsi="CairoFont-1-0" w:cs="CairoFont-1-0"/>
                          <w:color w:val="000000" w:themeColor="text1"/>
                          <w:sz w:val="12"/>
                          <w:szCs w:val="12"/>
                        </w:rPr>
                      </w:pPr>
                      <w:r w:rsidRPr="007576A0">
                        <w:rPr>
                          <w:rFonts w:ascii="CairoFont-1-0" w:eastAsiaTheme="minorHAnsi" w:hAnsi="CairoFont-1-0" w:cs="CairoFont-1-0"/>
                          <w:color w:val="000000" w:themeColor="text1"/>
                          <w:sz w:val="12"/>
                          <w:szCs w:val="12"/>
                        </w:rPr>
                        <w:t>PEP, POA, PA</w:t>
                      </w:r>
                      <w:r>
                        <w:rPr>
                          <w:rFonts w:ascii="CairoFont-1-0" w:eastAsiaTheme="minorHAnsi" w:hAnsi="CairoFont-1-0" w:cs="CairoFont-1-0"/>
                          <w:color w:val="000000" w:themeColor="text1"/>
                          <w:sz w:val="12"/>
                          <w:szCs w:val="12"/>
                        </w:rPr>
                        <w:t>, Desembolsos</w:t>
                      </w:r>
                      <w:r w:rsidRPr="007576A0">
                        <w:rPr>
                          <w:rFonts w:ascii="CairoFont-1-0" w:eastAsiaTheme="minorHAnsi" w:hAnsi="CairoFont-1-0" w:cs="CairoFont-1-0"/>
                          <w:color w:val="000000" w:themeColor="text1"/>
                          <w:sz w:val="12"/>
                          <w:szCs w:val="12"/>
                        </w:rPr>
                        <w:t xml:space="preserve"> actualizados</w:t>
                      </w:r>
                    </w:p>
                  </w:txbxContent>
                </v:textbox>
                <o:callout v:ext="edit" minusx="t"/>
              </v:shape>
            </w:pict>
          </mc:Fallback>
        </mc:AlternateContent>
      </w:r>
    </w:p>
    <w:p w14:paraId="79AA4B1E" w14:textId="77777777" w:rsidR="008510FE" w:rsidRPr="002C0849" w:rsidRDefault="0052087A" w:rsidP="008510FE">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287" behindDoc="0" locked="0" layoutInCell="1" allowOverlap="1" wp14:anchorId="6CF80D69" wp14:editId="03276145">
                <wp:simplePos x="0" y="0"/>
                <wp:positionH relativeFrom="column">
                  <wp:posOffset>3077154</wp:posOffset>
                </wp:positionH>
                <wp:positionV relativeFrom="paragraph">
                  <wp:posOffset>40033</wp:posOffset>
                </wp:positionV>
                <wp:extent cx="174597" cy="0"/>
                <wp:effectExtent l="0" t="19050" r="35560" b="19050"/>
                <wp:wrapNone/>
                <wp:docPr id="54" name="Straight Connector 54"/>
                <wp:cNvGraphicFramePr/>
                <a:graphic xmlns:a="http://schemas.openxmlformats.org/drawingml/2006/main">
                  <a:graphicData uri="http://schemas.microsoft.com/office/word/2010/wordprocessingShape">
                    <wps:wsp>
                      <wps:cNvCnPr/>
                      <wps:spPr>
                        <a:xfrm>
                          <a:off x="0" y="0"/>
                          <a:ext cx="174597" cy="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32D585" id="Straight Connector 54" o:spid="_x0000_s1026" style="position:absolute;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2.3pt,3.15pt" to="256.0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" strokecolor="#44546a [3215]" strokeweight="2.5pt">
                <v:stroke joinstyle="miter"/>
              </v:line>
            </w:pict>
          </mc:Fallback>
        </mc:AlternateContent>
      </w:r>
      <w:r w:rsidR="0034505A" w:rsidRPr="002C0849">
        <w:rPr>
          <w:rFonts w:ascii="Arial" w:hAnsi="Arial" w:cs="Arial"/>
          <w:noProof/>
        </w:rPr>
        <mc:AlternateContent>
          <mc:Choice Requires="wps">
            <w:drawing>
              <wp:anchor distT="0" distB="0" distL="114300" distR="114300" simplePos="0" relativeHeight="251658273" behindDoc="0" locked="0" layoutInCell="1" allowOverlap="1" wp14:anchorId="18CB4BBE" wp14:editId="4A2569ED">
                <wp:simplePos x="0" y="0"/>
                <wp:positionH relativeFrom="column">
                  <wp:posOffset>1057110</wp:posOffset>
                </wp:positionH>
                <wp:positionV relativeFrom="paragraph">
                  <wp:posOffset>18624</wp:posOffset>
                </wp:positionV>
                <wp:extent cx="364703" cy="0"/>
                <wp:effectExtent l="0" t="19050" r="35560" b="19050"/>
                <wp:wrapNone/>
                <wp:docPr id="39" name="Straight Connector 39"/>
                <wp:cNvGraphicFramePr/>
                <a:graphic xmlns:a="http://schemas.openxmlformats.org/drawingml/2006/main">
                  <a:graphicData uri="http://schemas.microsoft.com/office/word/2010/wordprocessingShape">
                    <wps:wsp>
                      <wps:cNvCnPr/>
                      <wps:spPr>
                        <a:xfrm>
                          <a:off x="0" y="0"/>
                          <a:ext cx="364703" cy="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5B3957" id="Straight Connector 39" o:spid="_x0000_s1026" style="position:absolute;z-index:25165827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3.25pt,1.45pt" to="111.9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" strokecolor="#44546a [3215]" strokeweight="2.5pt">
                <v:stroke joinstyle="miter"/>
              </v:line>
            </w:pict>
          </mc:Fallback>
        </mc:AlternateContent>
      </w:r>
    </w:p>
    <w:p w14:paraId="1510BC28" w14:textId="77777777" w:rsidR="008510FE" w:rsidRPr="002C0849" w:rsidRDefault="008510FE" w:rsidP="008510FE">
      <w:pPr>
        <w:pStyle w:val="ListParagraph"/>
        <w:rPr>
          <w:rFonts w:ascii="Arial" w:hAnsi="Arial" w:cs="Arial"/>
        </w:rPr>
      </w:pPr>
    </w:p>
    <w:p w14:paraId="3E0F008E" w14:textId="77777777" w:rsidR="008510FE" w:rsidRPr="002C0849" w:rsidRDefault="0052087A" w:rsidP="008510FE">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284" behindDoc="0" locked="0" layoutInCell="1" allowOverlap="1" wp14:anchorId="185D98E5" wp14:editId="59BF3CF7">
                <wp:simplePos x="0" y="0"/>
                <wp:positionH relativeFrom="margin">
                  <wp:posOffset>3579385</wp:posOffset>
                </wp:positionH>
                <wp:positionV relativeFrom="paragraph">
                  <wp:posOffset>90888</wp:posOffset>
                </wp:positionV>
                <wp:extent cx="341906" cy="212090"/>
                <wp:effectExtent l="0" t="0" r="1270" b="0"/>
                <wp:wrapNone/>
                <wp:docPr id="51" name="Text Box 51"/>
                <wp:cNvGraphicFramePr/>
                <a:graphic xmlns:a="http://schemas.openxmlformats.org/drawingml/2006/main">
                  <a:graphicData uri="http://schemas.microsoft.com/office/word/2010/wordprocessingShape">
                    <wps:wsp>
                      <wps:cNvSpPr txBox="1"/>
                      <wps:spPr>
                        <a:xfrm>
                          <a:off x="0" y="0"/>
                          <a:ext cx="341906" cy="212090"/>
                        </a:xfrm>
                        <a:prstGeom prst="rect">
                          <a:avLst/>
                        </a:prstGeom>
                        <a:solidFill>
                          <a:schemeClr val="lt1"/>
                        </a:solidFill>
                        <a:ln w="6350">
                          <a:noFill/>
                        </a:ln>
                      </wps:spPr>
                      <wps:txbx>
                        <w:txbxContent>
                          <w:p w14:paraId="320767C3" w14:textId="77777777" w:rsidR="00F925B6" w:rsidRPr="0052087A" w:rsidRDefault="00F925B6" w:rsidP="0052087A">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5D98E5" id="Text Box 51" o:spid="_x0000_s1059" type="#_x0000_t202" style="position:absolute;left:0;text-align:left;margin-left:281.85pt;margin-top:7.15pt;width:26.9pt;height:16.7pt;z-index:2516582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" fillcolor="white [3201]" stroked="f" strokeweight=".5pt">
                <v:textbox>
                  <w:txbxContent>
                    <w:p w14:paraId="320767C3" w14:textId="77777777" w:rsidR="00F925B6" w:rsidRPr="0052087A" w:rsidRDefault="00F925B6" w:rsidP="0052087A">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p>
    <w:p w14:paraId="60952000" w14:textId="77777777" w:rsidR="008510FE" w:rsidRPr="002C0849" w:rsidRDefault="005814AC" w:rsidP="008510FE">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277" behindDoc="0" locked="0" layoutInCell="1" allowOverlap="1" wp14:anchorId="1892BD47" wp14:editId="507415B3">
                <wp:simplePos x="0" y="0"/>
                <wp:positionH relativeFrom="column">
                  <wp:posOffset>3214582</wp:posOffset>
                </wp:positionH>
                <wp:positionV relativeFrom="paragraph">
                  <wp:posOffset>174625</wp:posOffset>
                </wp:positionV>
                <wp:extent cx="1882775" cy="302895"/>
                <wp:effectExtent l="19050" t="171450" r="22225" b="20955"/>
                <wp:wrapNone/>
                <wp:docPr id="43" name="Callout: Line 43"/>
                <wp:cNvGraphicFramePr/>
                <a:graphic xmlns:a="http://schemas.openxmlformats.org/drawingml/2006/main">
                  <a:graphicData uri="http://schemas.microsoft.com/office/word/2010/wordprocessingShape">
                    <wps:wsp>
                      <wps:cNvSpPr/>
                      <wps:spPr>
                        <a:xfrm>
                          <a:off x="0" y="0"/>
                          <a:ext cx="1882775" cy="302895"/>
                        </a:xfrm>
                        <a:prstGeom prst="borderCallout1">
                          <a:avLst>
                            <a:gd name="adj1" fmla="val -12960"/>
                            <a:gd name="adj2" fmla="val 49687"/>
                            <a:gd name="adj3" fmla="val -44520"/>
                            <a:gd name="adj4" fmla="val 49504"/>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4EA31D25" w14:textId="4E9F8B59" w:rsidR="00F925B6" w:rsidRDefault="00F925B6" w:rsidP="005814AC">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w:t>
                            </w:r>
                            <w:r w:rsidRPr="00002983">
                              <w:rPr>
                                <w:rFonts w:ascii="CairoFont-1-0" w:eastAsiaTheme="minorHAnsi" w:hAnsi="CairoFont-1-0" w:cs="CairoFont-1-0"/>
                                <w:b/>
                                <w:color w:val="000000" w:themeColor="text1"/>
                                <w:sz w:val="12"/>
                                <w:szCs w:val="12"/>
                              </w:rPr>
                              <w:t xml:space="preserve"> </w:t>
                            </w:r>
                            <w:r>
                              <w:rPr>
                                <w:rFonts w:ascii="CairoFont-1-0" w:eastAsiaTheme="minorHAnsi" w:hAnsi="CairoFont-1-0" w:cs="CairoFont-1-0"/>
                                <w:b/>
                                <w:color w:val="000000" w:themeColor="text1"/>
                                <w:sz w:val="12"/>
                                <w:szCs w:val="12"/>
                              </w:rPr>
                              <w:t xml:space="preserve">implementa modificaciones acordadas </w:t>
                            </w:r>
                          </w:p>
                          <w:p w14:paraId="62A1E164" w14:textId="77777777" w:rsidR="00F925B6" w:rsidRPr="007576A0" w:rsidRDefault="00F925B6" w:rsidP="005814AC">
                            <w:pPr>
                              <w:autoSpaceDE w:val="0"/>
                              <w:autoSpaceDN w:val="0"/>
                              <w:adjustRightInd w:val="0"/>
                              <w:jc w:val="center"/>
                              <w:rPr>
                                <w:rFonts w:ascii="CairoFont-1-0" w:eastAsiaTheme="minorHAnsi" w:hAnsi="CairoFont-1-0" w:cs="CairoFont-1-0"/>
                                <w:color w:val="000000" w:themeColor="text1"/>
                                <w:sz w:val="12"/>
                                <w:szCs w:val="12"/>
                              </w:rPr>
                            </w:pPr>
                            <w:r w:rsidRPr="007576A0">
                              <w:rPr>
                                <w:rFonts w:ascii="CairoFont-1-0" w:eastAsiaTheme="minorHAnsi" w:hAnsi="CairoFont-1-0" w:cs="CairoFont-1-0"/>
                                <w:color w:val="000000" w:themeColor="text1"/>
                                <w:sz w:val="12"/>
                                <w:szCs w:val="12"/>
                              </w:rPr>
                              <w:t>PEP, POA, PA</w:t>
                            </w:r>
                            <w:r>
                              <w:rPr>
                                <w:rFonts w:ascii="CairoFont-1-0" w:eastAsiaTheme="minorHAnsi" w:hAnsi="CairoFont-1-0" w:cs="CairoFont-1-0"/>
                                <w:color w:val="000000" w:themeColor="text1"/>
                                <w:sz w:val="12"/>
                                <w:szCs w:val="12"/>
                              </w:rPr>
                              <w:t>, Desembolsos</w:t>
                            </w:r>
                            <w:r w:rsidRPr="007576A0">
                              <w:rPr>
                                <w:rFonts w:ascii="CairoFont-1-0" w:eastAsiaTheme="minorHAnsi" w:hAnsi="CairoFont-1-0" w:cs="CairoFont-1-0"/>
                                <w:color w:val="000000" w:themeColor="text1"/>
                                <w:sz w:val="12"/>
                                <w:szCs w:val="12"/>
                              </w:rPr>
                              <w:t xml:space="preserve"> actualizados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92BD47" id="Callout: Line 43" o:spid="_x0000_s1060" type="#_x0000_t47" style="position:absolute;left:0;text-align:left;margin-left:253.1pt;margin-top:13.75pt;width:148.25pt;height:23.8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" adj="10693,-9616,10732,-2799" filled="f" strokecolor="#1f3763 [1604]" strokeweight="2.5pt">
                <v:textbox>
                  <w:txbxContent>
                    <w:p w14:paraId="4EA31D25" w14:textId="4E9F8B59" w:rsidR="00F925B6" w:rsidRDefault="00F925B6" w:rsidP="005814AC">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w:t>
                      </w:r>
                      <w:r w:rsidRPr="00002983">
                        <w:rPr>
                          <w:rFonts w:ascii="CairoFont-1-0" w:eastAsiaTheme="minorHAnsi" w:hAnsi="CairoFont-1-0" w:cs="CairoFont-1-0"/>
                          <w:b/>
                          <w:color w:val="000000" w:themeColor="text1"/>
                          <w:sz w:val="12"/>
                          <w:szCs w:val="12"/>
                        </w:rPr>
                        <w:t xml:space="preserve"> </w:t>
                      </w:r>
                      <w:r>
                        <w:rPr>
                          <w:rFonts w:ascii="CairoFont-1-0" w:eastAsiaTheme="minorHAnsi" w:hAnsi="CairoFont-1-0" w:cs="CairoFont-1-0"/>
                          <w:b/>
                          <w:color w:val="000000" w:themeColor="text1"/>
                          <w:sz w:val="12"/>
                          <w:szCs w:val="12"/>
                        </w:rPr>
                        <w:t xml:space="preserve">implementa modificaciones acordadas </w:t>
                      </w:r>
                    </w:p>
                    <w:p w14:paraId="62A1E164" w14:textId="77777777" w:rsidR="00F925B6" w:rsidRPr="007576A0" w:rsidRDefault="00F925B6" w:rsidP="005814AC">
                      <w:pPr>
                        <w:autoSpaceDE w:val="0"/>
                        <w:autoSpaceDN w:val="0"/>
                        <w:adjustRightInd w:val="0"/>
                        <w:jc w:val="center"/>
                        <w:rPr>
                          <w:rFonts w:ascii="CairoFont-1-0" w:eastAsiaTheme="minorHAnsi" w:hAnsi="CairoFont-1-0" w:cs="CairoFont-1-0"/>
                          <w:color w:val="000000" w:themeColor="text1"/>
                          <w:sz w:val="12"/>
                          <w:szCs w:val="12"/>
                        </w:rPr>
                      </w:pPr>
                      <w:r w:rsidRPr="007576A0">
                        <w:rPr>
                          <w:rFonts w:ascii="CairoFont-1-0" w:eastAsiaTheme="minorHAnsi" w:hAnsi="CairoFont-1-0" w:cs="CairoFont-1-0"/>
                          <w:color w:val="000000" w:themeColor="text1"/>
                          <w:sz w:val="12"/>
                          <w:szCs w:val="12"/>
                        </w:rPr>
                        <w:t>PEP, POA, PA</w:t>
                      </w:r>
                      <w:r>
                        <w:rPr>
                          <w:rFonts w:ascii="CairoFont-1-0" w:eastAsiaTheme="minorHAnsi" w:hAnsi="CairoFont-1-0" w:cs="CairoFont-1-0"/>
                          <w:color w:val="000000" w:themeColor="text1"/>
                          <w:sz w:val="12"/>
                          <w:szCs w:val="12"/>
                        </w:rPr>
                        <w:t>, Desembolsos</w:t>
                      </w:r>
                      <w:r w:rsidRPr="007576A0">
                        <w:rPr>
                          <w:rFonts w:ascii="CairoFont-1-0" w:eastAsiaTheme="minorHAnsi" w:hAnsi="CairoFont-1-0" w:cs="CairoFont-1-0"/>
                          <w:color w:val="000000" w:themeColor="text1"/>
                          <w:sz w:val="12"/>
                          <w:szCs w:val="12"/>
                        </w:rPr>
                        <w:t xml:space="preserve"> actualizados</w:t>
                      </w:r>
                    </w:p>
                  </w:txbxContent>
                </v:textbox>
              </v:shape>
            </w:pict>
          </mc:Fallback>
        </mc:AlternateContent>
      </w:r>
    </w:p>
    <w:p w14:paraId="53F986BA" w14:textId="77777777" w:rsidR="008510FE" w:rsidRPr="002C0849" w:rsidRDefault="008C496F" w:rsidP="008510FE">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279" behindDoc="0" locked="0" layoutInCell="1" allowOverlap="1" wp14:anchorId="107143C1" wp14:editId="644100C7">
                <wp:simplePos x="0" y="0"/>
                <wp:positionH relativeFrom="column">
                  <wp:posOffset>5132705</wp:posOffset>
                </wp:positionH>
                <wp:positionV relativeFrom="paragraph">
                  <wp:posOffset>128270</wp:posOffset>
                </wp:positionV>
                <wp:extent cx="238760" cy="3175"/>
                <wp:effectExtent l="19050" t="19050" r="27940" b="34925"/>
                <wp:wrapNone/>
                <wp:docPr id="45" name="Straight Connector 45"/>
                <wp:cNvGraphicFramePr/>
                <a:graphic xmlns:a="http://schemas.openxmlformats.org/drawingml/2006/main">
                  <a:graphicData uri="http://schemas.microsoft.com/office/word/2010/wordprocessingShape">
                    <wps:wsp>
                      <wps:cNvCnPr/>
                      <wps:spPr>
                        <a:xfrm flipV="1">
                          <a:off x="0" y="0"/>
                          <a:ext cx="238760" cy="3175"/>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FCD04F" id="Straight Connector 45" o:spid="_x0000_s1026" style="position:absolute;flip:y;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4.15pt,10.1pt" to="422.9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" strokecolor="#44546a [3215]" strokeweight="2.5pt">
                <v:stroke joinstyle="miter"/>
              </v:line>
            </w:pict>
          </mc:Fallback>
        </mc:AlternateContent>
      </w:r>
    </w:p>
    <w:bookmarkEnd w:id="1"/>
    <w:p w14:paraId="26B26889" w14:textId="77777777" w:rsidR="004206D7" w:rsidRPr="002C0849" w:rsidRDefault="004206D7" w:rsidP="00FD3CA5">
      <w:pPr>
        <w:pStyle w:val="ListParagraph"/>
        <w:ind w:hanging="720"/>
        <w:jc w:val="center"/>
        <w:rPr>
          <w:rFonts w:ascii="Arial" w:hAnsi="Arial" w:cs="Arial"/>
          <w:b/>
        </w:rPr>
      </w:pPr>
    </w:p>
    <w:p w14:paraId="256116E1" w14:textId="77777777" w:rsidR="004206D7" w:rsidRPr="002C0849" w:rsidRDefault="004206D7" w:rsidP="00FD3CA5">
      <w:pPr>
        <w:pStyle w:val="ListParagraph"/>
        <w:ind w:hanging="720"/>
        <w:jc w:val="center"/>
        <w:rPr>
          <w:rFonts w:ascii="Arial" w:hAnsi="Arial" w:cs="Arial"/>
          <w:b/>
        </w:rPr>
      </w:pPr>
    </w:p>
    <w:p w14:paraId="18B777AE" w14:textId="77777777" w:rsidR="008510FE" w:rsidRPr="002C0849" w:rsidRDefault="00BF0135" w:rsidP="00FD3CA5">
      <w:pPr>
        <w:pStyle w:val="ListParagraph"/>
        <w:ind w:hanging="720"/>
        <w:jc w:val="center"/>
        <w:rPr>
          <w:rFonts w:ascii="Arial" w:hAnsi="Arial" w:cs="Arial"/>
          <w:b/>
        </w:rPr>
      </w:pPr>
      <w:r w:rsidRPr="002C0849">
        <w:rPr>
          <w:rFonts w:ascii="Arial" w:hAnsi="Arial" w:cs="Arial"/>
          <w:b/>
        </w:rPr>
        <w:t>Tabla 4.</w:t>
      </w:r>
      <w:r w:rsidR="000B1858" w:rsidRPr="002C0849">
        <w:rPr>
          <w:rFonts w:ascii="Arial" w:hAnsi="Arial" w:cs="Arial"/>
          <w:b/>
        </w:rPr>
        <w:t xml:space="preserve"> </w:t>
      </w:r>
      <w:r w:rsidRPr="002C0849">
        <w:rPr>
          <w:rFonts w:ascii="Arial" w:hAnsi="Arial" w:cs="Arial"/>
          <w:b/>
        </w:rPr>
        <w:t>Proceso</w:t>
      </w:r>
      <w:r w:rsidR="00BF6CE4" w:rsidRPr="002C0849">
        <w:rPr>
          <w:rFonts w:ascii="Arial" w:hAnsi="Arial" w:cs="Arial"/>
          <w:b/>
        </w:rPr>
        <w:t>s Licitatorios. Act</w:t>
      </w:r>
      <w:r w:rsidRPr="002C0849">
        <w:rPr>
          <w:rFonts w:ascii="Arial" w:hAnsi="Arial" w:cs="Arial"/>
          <w:b/>
        </w:rPr>
        <w:t>ividades básicas</w:t>
      </w:r>
    </w:p>
    <w:tbl>
      <w:tblPr>
        <w:tblStyle w:val="TableGrid"/>
        <w:tblW w:w="0" w:type="auto"/>
        <w:tblLook w:val="04A0" w:firstRow="1" w:lastRow="0" w:firstColumn="1" w:lastColumn="0" w:noHBand="0" w:noVBand="1"/>
      </w:tblPr>
      <w:tblGrid>
        <w:gridCol w:w="9350"/>
      </w:tblGrid>
      <w:tr w:rsidR="00FD3CA5" w:rsidRPr="002C0849" w14:paraId="5FD4A85F" w14:textId="77777777" w:rsidTr="00FD3CA5">
        <w:tc>
          <w:tcPr>
            <w:tcW w:w="9350" w:type="dxa"/>
          </w:tcPr>
          <w:p w14:paraId="5176FBB1" w14:textId="77777777" w:rsidR="00FD3CA5" w:rsidRPr="002C0849" w:rsidRDefault="00FD3CA5" w:rsidP="00344378">
            <w:pPr>
              <w:pStyle w:val="ListParagraph"/>
              <w:numPr>
                <w:ilvl w:val="0"/>
                <w:numId w:val="12"/>
              </w:numPr>
              <w:ind w:left="153" w:hanging="180"/>
              <w:jc w:val="both"/>
              <w:rPr>
                <w:rFonts w:ascii="Arial" w:hAnsi="Arial" w:cs="Arial"/>
                <w:sz w:val="20"/>
              </w:rPr>
            </w:pPr>
            <w:r w:rsidRPr="002C0849">
              <w:rPr>
                <w:rFonts w:ascii="Arial" w:hAnsi="Arial" w:cs="Arial"/>
                <w:sz w:val="20"/>
              </w:rPr>
              <w:t xml:space="preserve">Manejar y administrar efectivamente las adquisiciones de los bienes, obras y servicios del Programa </w:t>
            </w:r>
            <w:r w:rsidR="00456377" w:rsidRPr="002C0849">
              <w:rPr>
                <w:rFonts w:ascii="Arial" w:hAnsi="Arial" w:cs="Arial"/>
                <w:sz w:val="20"/>
              </w:rPr>
              <w:t>de acuerdo con</w:t>
            </w:r>
            <w:r w:rsidRPr="002C0849">
              <w:rPr>
                <w:rFonts w:ascii="Arial" w:hAnsi="Arial" w:cs="Arial"/>
                <w:sz w:val="20"/>
              </w:rPr>
              <w:t xml:space="preserve"> sus Normas y Procedimientos y mantener controles para asegurar el cumplimiento de dichas normas.</w:t>
            </w:r>
          </w:p>
          <w:p w14:paraId="5CA298F4" w14:textId="77777777" w:rsidR="00FD3CA5" w:rsidRPr="002C0849" w:rsidRDefault="00FD3CA5" w:rsidP="00344378">
            <w:pPr>
              <w:pStyle w:val="ListParagraph"/>
              <w:numPr>
                <w:ilvl w:val="0"/>
                <w:numId w:val="12"/>
              </w:numPr>
              <w:tabs>
                <w:tab w:val="num" w:pos="1440"/>
              </w:tabs>
              <w:ind w:left="153" w:hanging="180"/>
              <w:jc w:val="both"/>
              <w:rPr>
                <w:rFonts w:ascii="Arial" w:hAnsi="Arial" w:cs="Arial"/>
                <w:sz w:val="20"/>
              </w:rPr>
            </w:pPr>
            <w:r w:rsidRPr="002C0849">
              <w:rPr>
                <w:rFonts w:ascii="Arial" w:hAnsi="Arial" w:cs="Arial"/>
                <w:sz w:val="20"/>
              </w:rPr>
              <w:t>Preparar, actualizar e implementar el Plan de Adquisiciones (PA) del Programa, en consistencia con el PEP y, conforme a los formatos estándar y procedimientos del BID.</w:t>
            </w:r>
          </w:p>
          <w:p w14:paraId="64D2B8CE" w14:textId="77777777" w:rsidR="00FD3CA5" w:rsidRPr="002C0849" w:rsidRDefault="00FD3CA5" w:rsidP="00344378">
            <w:pPr>
              <w:pStyle w:val="ListParagraph"/>
              <w:numPr>
                <w:ilvl w:val="0"/>
                <w:numId w:val="12"/>
              </w:numPr>
              <w:tabs>
                <w:tab w:val="num" w:pos="1440"/>
              </w:tabs>
              <w:ind w:left="153" w:hanging="180"/>
              <w:jc w:val="both"/>
              <w:rPr>
                <w:rFonts w:ascii="Arial" w:hAnsi="Arial" w:cs="Arial"/>
                <w:sz w:val="20"/>
              </w:rPr>
            </w:pPr>
            <w:r w:rsidRPr="002C0849">
              <w:rPr>
                <w:rFonts w:ascii="Arial" w:hAnsi="Arial" w:cs="Arial"/>
                <w:sz w:val="20"/>
              </w:rPr>
              <w:t xml:space="preserve">Preparar y gestionar la publicación de Anuncios Generales y Específicos relativos a los procesos de licitaciones y de concursos, </w:t>
            </w:r>
            <w:r w:rsidR="00456377" w:rsidRPr="002C0849">
              <w:rPr>
                <w:rFonts w:ascii="Arial" w:hAnsi="Arial" w:cs="Arial"/>
                <w:sz w:val="20"/>
              </w:rPr>
              <w:t>de acuerdo con</w:t>
            </w:r>
            <w:r w:rsidRPr="002C0849">
              <w:rPr>
                <w:rFonts w:ascii="Arial" w:hAnsi="Arial" w:cs="Arial"/>
                <w:sz w:val="20"/>
              </w:rPr>
              <w:t xml:space="preserve"> las Normas y Políticas del BID.</w:t>
            </w:r>
          </w:p>
          <w:p w14:paraId="0308B3D2" w14:textId="77777777" w:rsidR="00FD3CA5" w:rsidRPr="002C0849" w:rsidRDefault="00FD3CA5" w:rsidP="00344378">
            <w:pPr>
              <w:pStyle w:val="ListParagraph"/>
              <w:numPr>
                <w:ilvl w:val="0"/>
                <w:numId w:val="12"/>
              </w:numPr>
              <w:ind w:left="153" w:hanging="180"/>
              <w:jc w:val="both"/>
              <w:rPr>
                <w:rFonts w:ascii="Arial" w:hAnsi="Arial" w:cs="Arial"/>
                <w:sz w:val="20"/>
              </w:rPr>
            </w:pPr>
            <w:r w:rsidRPr="002C0849">
              <w:rPr>
                <w:rFonts w:ascii="Arial" w:hAnsi="Arial" w:cs="Arial"/>
                <w:sz w:val="20"/>
              </w:rPr>
              <w:t xml:space="preserve">Pagar oportunamente según los </w:t>
            </w:r>
            <w:proofErr w:type="spellStart"/>
            <w:r w:rsidRPr="002C0849">
              <w:rPr>
                <w:rFonts w:ascii="Arial" w:hAnsi="Arial" w:cs="Arial"/>
                <w:sz w:val="20"/>
              </w:rPr>
              <w:t>PEPs</w:t>
            </w:r>
            <w:proofErr w:type="spellEnd"/>
            <w:r w:rsidRPr="002C0849">
              <w:rPr>
                <w:rFonts w:ascii="Arial" w:hAnsi="Arial" w:cs="Arial"/>
                <w:sz w:val="20"/>
              </w:rPr>
              <w:t>, las publicaciones dentro o fuera del país de los anuncios de adquisiciones.</w:t>
            </w:r>
          </w:p>
          <w:p w14:paraId="7FE731DD" w14:textId="77777777" w:rsidR="00FD3CA5" w:rsidRPr="002C0849" w:rsidRDefault="00FD3CA5" w:rsidP="00344378">
            <w:pPr>
              <w:pStyle w:val="ListParagraph"/>
              <w:numPr>
                <w:ilvl w:val="0"/>
                <w:numId w:val="12"/>
              </w:numPr>
              <w:tabs>
                <w:tab w:val="num" w:pos="1440"/>
              </w:tabs>
              <w:ind w:left="153" w:hanging="180"/>
              <w:jc w:val="both"/>
              <w:rPr>
                <w:rFonts w:ascii="Arial" w:hAnsi="Arial" w:cs="Arial"/>
                <w:sz w:val="20"/>
              </w:rPr>
            </w:pPr>
            <w:r w:rsidRPr="002C0849">
              <w:rPr>
                <w:rFonts w:ascii="Arial" w:hAnsi="Arial" w:cs="Arial"/>
                <w:sz w:val="20"/>
              </w:rPr>
              <w:t>Preparar la documentación correspondiente a los procesos de concursos y licitaciones, para la adquisición de servicios de consultoría, obras y bienes del Programa, empleando para tal efecto los documentos de adquisiciones estándar del BID, aplicando las Políticas y Procedimientos del Contrato de Préstamo. Cuando corresponda, elaborar los TR si éstos no han sido previamente elaborados, en cumplimiento de los objetivos del Programa.</w:t>
            </w:r>
          </w:p>
          <w:p w14:paraId="6370DC6D" w14:textId="77777777" w:rsidR="00FD3CA5" w:rsidRPr="002C0849" w:rsidRDefault="00FD3CA5" w:rsidP="00344378">
            <w:pPr>
              <w:pStyle w:val="ListParagraph"/>
              <w:numPr>
                <w:ilvl w:val="0"/>
                <w:numId w:val="12"/>
              </w:numPr>
              <w:ind w:left="153" w:hanging="180"/>
              <w:jc w:val="both"/>
              <w:rPr>
                <w:rFonts w:ascii="Arial" w:hAnsi="Arial" w:cs="Arial"/>
                <w:sz w:val="20"/>
              </w:rPr>
            </w:pPr>
            <w:r w:rsidRPr="002C0849">
              <w:rPr>
                <w:rFonts w:ascii="Arial" w:hAnsi="Arial" w:cs="Arial"/>
                <w:sz w:val="20"/>
              </w:rPr>
              <w:t>Elaborar y resguardar toda la documentación de los procesos de adquisiciones, asegurando que toda transacción cuente con la documentación necesaria y suficiente que la respalde dentro del expediente de cada proceso, a través de un sistema de archivo de la documentación soporte de las adquisiciones que cumpla con lo indicado en el Contrato de Préstamo. Todos los expedientes deben ser foliados.</w:t>
            </w:r>
          </w:p>
          <w:p w14:paraId="7BC53D27" w14:textId="77777777" w:rsidR="00FD3CA5" w:rsidRPr="002C0849" w:rsidRDefault="00FD3CA5" w:rsidP="00344378">
            <w:pPr>
              <w:pStyle w:val="ListParagraph"/>
              <w:numPr>
                <w:ilvl w:val="0"/>
                <w:numId w:val="12"/>
              </w:numPr>
              <w:ind w:left="153" w:hanging="180"/>
              <w:jc w:val="both"/>
              <w:rPr>
                <w:rFonts w:ascii="Arial" w:hAnsi="Arial" w:cs="Arial"/>
                <w:sz w:val="20"/>
              </w:rPr>
            </w:pPr>
            <w:r w:rsidRPr="002C0849">
              <w:rPr>
                <w:rFonts w:ascii="Arial" w:hAnsi="Arial" w:cs="Arial"/>
                <w:sz w:val="20"/>
              </w:rPr>
              <w:t>Garantizar el fiel cumplimiento de las condiciones de elegibilidad que establece el BID para el uso de fondos en las diferentes categorías de inversión y con los diferentes métodos de adquisición.</w:t>
            </w:r>
          </w:p>
          <w:p w14:paraId="58C7EF29" w14:textId="77777777" w:rsidR="00FD3CA5" w:rsidRPr="002C0849" w:rsidRDefault="00FD3CA5" w:rsidP="00344378">
            <w:pPr>
              <w:pStyle w:val="ListParagraph"/>
              <w:numPr>
                <w:ilvl w:val="0"/>
                <w:numId w:val="12"/>
              </w:numPr>
              <w:ind w:left="153" w:hanging="180"/>
              <w:jc w:val="both"/>
              <w:rPr>
                <w:rFonts w:ascii="Arial" w:hAnsi="Arial" w:cs="Arial"/>
                <w:sz w:val="20"/>
              </w:rPr>
            </w:pPr>
            <w:r w:rsidRPr="002C0849">
              <w:rPr>
                <w:rFonts w:ascii="Arial" w:hAnsi="Arial" w:cs="Arial"/>
                <w:sz w:val="20"/>
              </w:rPr>
              <w:t xml:space="preserve">Dar seguimiento al avance de las diferentes licitaciones y/o contrataciones de bienes, obras, servicios distintos a los de consultoría, y servicios de consultoría, y mantener toda la documentación requerida para No Objeción, evaluación y auditoría del Banco. </w:t>
            </w:r>
          </w:p>
          <w:p w14:paraId="092EEA9D" w14:textId="77777777" w:rsidR="00FD3CA5" w:rsidRPr="002C0849" w:rsidRDefault="00FD3CA5" w:rsidP="00344378">
            <w:pPr>
              <w:pStyle w:val="ListParagraph"/>
              <w:numPr>
                <w:ilvl w:val="0"/>
                <w:numId w:val="12"/>
              </w:numPr>
              <w:ind w:left="153" w:hanging="180"/>
              <w:jc w:val="both"/>
              <w:rPr>
                <w:rFonts w:ascii="Arial" w:hAnsi="Arial" w:cs="Arial"/>
                <w:sz w:val="20"/>
              </w:rPr>
            </w:pPr>
            <w:r w:rsidRPr="002C0849">
              <w:rPr>
                <w:rFonts w:ascii="Arial" w:hAnsi="Arial" w:cs="Arial"/>
                <w:sz w:val="20"/>
              </w:rPr>
              <w:t xml:space="preserve">Realizar las gestiones necesarias para resolver cualquier consulta, aclaración, inconformidad, o solicitud de información, asociadas a los procesos de adquisiciones o contratación del Programa, dando cumplimiento a los objetivos de confidencialidad, transparencia, y manejo de información, establecidos en las políticas de adquisiciones del BID.  </w:t>
            </w:r>
          </w:p>
          <w:p w14:paraId="67EB4008" w14:textId="77777777" w:rsidR="00FD3CA5" w:rsidRPr="002C0849" w:rsidRDefault="00FD3CA5" w:rsidP="00344378">
            <w:pPr>
              <w:pStyle w:val="ListParagraph"/>
              <w:numPr>
                <w:ilvl w:val="0"/>
                <w:numId w:val="12"/>
              </w:numPr>
              <w:tabs>
                <w:tab w:val="num" w:pos="1440"/>
              </w:tabs>
              <w:ind w:left="153" w:hanging="180"/>
              <w:jc w:val="both"/>
              <w:rPr>
                <w:rFonts w:ascii="Arial" w:hAnsi="Arial" w:cs="Arial"/>
                <w:sz w:val="20"/>
              </w:rPr>
            </w:pPr>
            <w:r w:rsidRPr="002C0849">
              <w:rPr>
                <w:rFonts w:ascii="Arial" w:hAnsi="Arial" w:cs="Arial"/>
                <w:sz w:val="20"/>
              </w:rPr>
              <w:t>Preparar toda la documentación necesaria para los Comités de Evaluación de Concursos y Licitaciones.</w:t>
            </w:r>
          </w:p>
          <w:p w14:paraId="4704592F" w14:textId="77777777" w:rsidR="00FD3CA5" w:rsidRPr="002C0849" w:rsidRDefault="00FD3CA5" w:rsidP="00344378">
            <w:pPr>
              <w:pStyle w:val="ListParagraph"/>
              <w:numPr>
                <w:ilvl w:val="0"/>
                <w:numId w:val="12"/>
              </w:numPr>
              <w:ind w:left="153" w:hanging="180"/>
              <w:jc w:val="both"/>
              <w:rPr>
                <w:rFonts w:ascii="Arial" w:hAnsi="Arial" w:cs="Arial"/>
                <w:sz w:val="20"/>
              </w:rPr>
            </w:pPr>
            <w:r w:rsidRPr="002C0849">
              <w:rPr>
                <w:rFonts w:ascii="Arial" w:hAnsi="Arial" w:cs="Arial"/>
                <w:sz w:val="20"/>
              </w:rPr>
              <w:t xml:space="preserve">Emitir opinión técnica y/o legal y proceder, a la resolución expedita de posibles conflictos o protestas presentadas por los oferentes como consecuencia de la no conformidad con la notificación de resultados de procesos de evaluación de ofertas o adjudicación de contratos, o por reclamos de </w:t>
            </w:r>
            <w:r w:rsidRPr="002C0849">
              <w:rPr>
                <w:rFonts w:ascii="Arial" w:hAnsi="Arial" w:cs="Arial"/>
                <w:sz w:val="20"/>
              </w:rPr>
              <w:lastRenderedPageBreak/>
              <w:t xml:space="preserve">Consultores o Contratistas, </w:t>
            </w:r>
            <w:r w:rsidR="00456377" w:rsidRPr="002C0849">
              <w:rPr>
                <w:rFonts w:ascii="Arial" w:hAnsi="Arial" w:cs="Arial"/>
                <w:sz w:val="20"/>
              </w:rPr>
              <w:t>en relación con</w:t>
            </w:r>
            <w:r w:rsidRPr="002C0849">
              <w:rPr>
                <w:rFonts w:ascii="Arial" w:hAnsi="Arial" w:cs="Arial"/>
                <w:sz w:val="20"/>
              </w:rPr>
              <w:t xml:space="preserve"> controversias surgidas durante la ejecución de contratos de obra, bienes, o servicios de consultoría y no consultoría. </w:t>
            </w:r>
          </w:p>
          <w:p w14:paraId="0CDE3798" w14:textId="017AAB28" w:rsidR="00FD3CA5" w:rsidRPr="002C0849" w:rsidRDefault="00FD3CA5" w:rsidP="00344378">
            <w:pPr>
              <w:pStyle w:val="ListParagraph"/>
              <w:numPr>
                <w:ilvl w:val="0"/>
                <w:numId w:val="12"/>
              </w:numPr>
              <w:ind w:left="153" w:hanging="180"/>
              <w:jc w:val="both"/>
              <w:rPr>
                <w:rFonts w:ascii="Arial" w:hAnsi="Arial" w:cs="Arial"/>
                <w:sz w:val="20"/>
              </w:rPr>
            </w:pPr>
            <w:r w:rsidRPr="002C0849">
              <w:rPr>
                <w:rFonts w:ascii="Arial" w:hAnsi="Arial" w:cs="Arial"/>
                <w:sz w:val="20"/>
              </w:rPr>
              <w:t xml:space="preserve">Designar, los miembros de los Comités de Evaluación, revisar y evaluar los documentos o temas específicos de las Ofertas presentadas en los procesos de Concurso o Licitación, elaborar el respectivo informe y presentarlo a la coordinación de la </w:t>
            </w:r>
            <w:r w:rsidR="00B85E02" w:rsidRPr="002C0849">
              <w:rPr>
                <w:rFonts w:ascii="Arial" w:hAnsi="Arial" w:cs="Arial"/>
                <w:sz w:val="20"/>
              </w:rPr>
              <w:t>U</w:t>
            </w:r>
            <w:r w:rsidR="004206D7" w:rsidRPr="002C0849">
              <w:rPr>
                <w:rFonts w:ascii="Arial" w:hAnsi="Arial" w:cs="Arial"/>
                <w:sz w:val="20"/>
              </w:rPr>
              <w:t xml:space="preserve">nidad </w:t>
            </w:r>
            <w:r w:rsidR="00E92269" w:rsidRPr="00E92269">
              <w:rPr>
                <w:rFonts w:ascii="Arial" w:hAnsi="Arial" w:cs="Arial"/>
                <w:sz w:val="20"/>
              </w:rPr>
              <w:t>Coordinadora</w:t>
            </w:r>
            <w:r w:rsidR="004206D7" w:rsidRPr="002C0849">
              <w:rPr>
                <w:rFonts w:ascii="Arial" w:hAnsi="Arial" w:cs="Arial"/>
                <w:sz w:val="20"/>
              </w:rPr>
              <w:t xml:space="preserve"> del </w:t>
            </w:r>
            <w:r w:rsidR="00B85E02" w:rsidRPr="002C0849">
              <w:rPr>
                <w:rFonts w:ascii="Arial" w:hAnsi="Arial" w:cs="Arial"/>
                <w:sz w:val="20"/>
              </w:rPr>
              <w:t>P</w:t>
            </w:r>
            <w:r w:rsidR="004206D7" w:rsidRPr="002C0849">
              <w:rPr>
                <w:rFonts w:ascii="Arial" w:hAnsi="Arial" w:cs="Arial"/>
                <w:sz w:val="20"/>
              </w:rPr>
              <w:t>rograma</w:t>
            </w:r>
            <w:r w:rsidRPr="002C0849">
              <w:rPr>
                <w:rFonts w:ascii="Arial" w:hAnsi="Arial" w:cs="Arial"/>
                <w:sz w:val="20"/>
              </w:rPr>
              <w:t xml:space="preserve"> para su remisión al BID, dando cumplimiento a las políticas y procedimientos de adquisiciones del BID, como establecidas en el Contrato de Préstamo.</w:t>
            </w:r>
          </w:p>
          <w:p w14:paraId="44077BB0" w14:textId="77777777" w:rsidR="00481EB7" w:rsidRPr="002C0849" w:rsidRDefault="00481EB7" w:rsidP="00481EB7">
            <w:pPr>
              <w:pStyle w:val="ListParagraph"/>
              <w:ind w:left="153"/>
              <w:jc w:val="both"/>
              <w:rPr>
                <w:rFonts w:ascii="Arial" w:hAnsi="Arial" w:cs="Arial"/>
                <w:sz w:val="20"/>
              </w:rPr>
            </w:pPr>
          </w:p>
          <w:p w14:paraId="6E20F4FD" w14:textId="77777777" w:rsidR="00481EB7" w:rsidRPr="002C0849" w:rsidRDefault="00FD3CA5" w:rsidP="00FD3CA5">
            <w:pPr>
              <w:rPr>
                <w:rFonts w:ascii="Arial" w:hAnsi="Arial" w:cs="Arial"/>
                <w:sz w:val="20"/>
              </w:rPr>
            </w:pPr>
            <w:r w:rsidRPr="002C0849">
              <w:rPr>
                <w:rFonts w:ascii="Arial" w:hAnsi="Arial" w:cs="Arial"/>
                <w:sz w:val="20"/>
              </w:rPr>
              <w:t>Estas actividades, se deben desarrollar conforme el flujograma de este proceso</w:t>
            </w:r>
          </w:p>
          <w:p w14:paraId="016376E4" w14:textId="77777777" w:rsidR="00FD3CA5" w:rsidRPr="002C0849" w:rsidRDefault="00FD3CA5" w:rsidP="00FD3CA5">
            <w:pPr>
              <w:rPr>
                <w:rFonts w:ascii="Arial" w:hAnsi="Arial" w:cs="Arial"/>
              </w:rPr>
            </w:pPr>
            <w:r w:rsidRPr="002C0849">
              <w:rPr>
                <w:rFonts w:ascii="Arial" w:hAnsi="Arial" w:cs="Arial"/>
                <w:sz w:val="20"/>
              </w:rPr>
              <w:t>.</w:t>
            </w:r>
          </w:p>
        </w:tc>
      </w:tr>
    </w:tbl>
    <w:p w14:paraId="7C4C3068" w14:textId="77777777" w:rsidR="009C2C53" w:rsidRPr="002C0849" w:rsidRDefault="009C2C53" w:rsidP="00FD3CA5">
      <w:pPr>
        <w:pStyle w:val="ListParagraph"/>
        <w:ind w:hanging="720"/>
        <w:jc w:val="center"/>
        <w:rPr>
          <w:rFonts w:ascii="Arial" w:hAnsi="Arial" w:cs="Arial"/>
          <w:b/>
        </w:rPr>
      </w:pPr>
    </w:p>
    <w:p w14:paraId="11EA00AB" w14:textId="77777777" w:rsidR="004D3DA8" w:rsidRPr="002C0849" w:rsidRDefault="00FD3CA5" w:rsidP="00FD3CA5">
      <w:pPr>
        <w:pStyle w:val="ListParagraph"/>
        <w:ind w:hanging="720"/>
        <w:jc w:val="center"/>
        <w:rPr>
          <w:rFonts w:ascii="Arial" w:hAnsi="Arial" w:cs="Arial"/>
        </w:rPr>
      </w:pPr>
      <w:r w:rsidRPr="002C0849">
        <w:rPr>
          <w:rFonts w:ascii="Arial" w:hAnsi="Arial" w:cs="Arial"/>
          <w:b/>
        </w:rPr>
        <w:t>Tabla 5.</w:t>
      </w:r>
      <w:r w:rsidR="000B1858" w:rsidRPr="002C0849">
        <w:rPr>
          <w:rFonts w:ascii="Arial" w:hAnsi="Arial" w:cs="Arial"/>
          <w:b/>
        </w:rPr>
        <w:t xml:space="preserve"> </w:t>
      </w:r>
      <w:r w:rsidRPr="002C0849">
        <w:rPr>
          <w:rFonts w:ascii="Arial" w:hAnsi="Arial" w:cs="Arial"/>
          <w:b/>
        </w:rPr>
        <w:t>Procesos de Desembolsos. Actividades básicas</w:t>
      </w:r>
      <w:r w:rsidR="00FE7599" w:rsidRPr="002C0849">
        <w:rPr>
          <w:rStyle w:val="FootnoteReference"/>
          <w:rFonts w:ascii="Arial" w:hAnsi="Arial" w:cs="Arial"/>
          <w:b/>
        </w:rPr>
        <w:footnoteReference w:id="25"/>
      </w:r>
    </w:p>
    <w:tbl>
      <w:tblPr>
        <w:tblStyle w:val="TableGrid"/>
        <w:tblW w:w="9360" w:type="dxa"/>
        <w:tblInd w:w="-5" w:type="dxa"/>
        <w:tblLook w:val="04A0" w:firstRow="1" w:lastRow="0" w:firstColumn="1" w:lastColumn="0" w:noHBand="0" w:noVBand="1"/>
      </w:tblPr>
      <w:tblGrid>
        <w:gridCol w:w="9360"/>
      </w:tblGrid>
      <w:tr w:rsidR="00FE7599" w:rsidRPr="002C0849" w14:paraId="15EEC9BE" w14:textId="77777777" w:rsidTr="00FE7599">
        <w:tc>
          <w:tcPr>
            <w:tcW w:w="9360" w:type="dxa"/>
          </w:tcPr>
          <w:p w14:paraId="59284F66" w14:textId="6D714047" w:rsidR="00FE7599" w:rsidRPr="002C0849" w:rsidRDefault="00FE7599" w:rsidP="00FE7599">
            <w:pPr>
              <w:pStyle w:val="ListParagraph"/>
              <w:ind w:left="0"/>
              <w:jc w:val="both"/>
              <w:rPr>
                <w:rFonts w:ascii="Arial" w:hAnsi="Arial" w:cs="Arial"/>
                <w:sz w:val="20"/>
              </w:rPr>
            </w:pPr>
            <w:r w:rsidRPr="002C0849">
              <w:rPr>
                <w:rFonts w:ascii="Arial" w:hAnsi="Arial" w:cs="Arial"/>
                <w:b/>
                <w:sz w:val="20"/>
              </w:rPr>
              <w:t>Revisión de estimaciones y facturas mensuales de obras y servicios.</w:t>
            </w:r>
            <w:r w:rsidRPr="002C0849">
              <w:rPr>
                <w:rFonts w:ascii="Arial" w:hAnsi="Arial" w:cs="Arial"/>
                <w:sz w:val="20"/>
              </w:rPr>
              <w:t xml:space="preserve"> Acordar protocolo de información con el proveedor y el proceso de revisión interna de la </w:t>
            </w:r>
            <w:r w:rsidR="00B85E02" w:rsidRPr="002C0849">
              <w:rPr>
                <w:rFonts w:ascii="Arial" w:hAnsi="Arial" w:cs="Arial"/>
                <w:sz w:val="20"/>
              </w:rPr>
              <w:t>U</w:t>
            </w:r>
            <w:r w:rsidR="004206D7" w:rsidRPr="002C0849">
              <w:rPr>
                <w:rFonts w:ascii="Arial" w:hAnsi="Arial" w:cs="Arial"/>
                <w:sz w:val="20"/>
              </w:rPr>
              <w:t xml:space="preserve">nidad </w:t>
            </w:r>
            <w:r w:rsidR="00E92269" w:rsidRPr="00E92269">
              <w:rPr>
                <w:rFonts w:ascii="Arial" w:hAnsi="Arial" w:cs="Arial"/>
                <w:sz w:val="20"/>
              </w:rPr>
              <w:t>Coordinadora</w:t>
            </w:r>
            <w:r w:rsidR="004206D7" w:rsidRPr="002C0849">
              <w:rPr>
                <w:rFonts w:ascii="Arial" w:hAnsi="Arial" w:cs="Arial"/>
                <w:sz w:val="20"/>
              </w:rPr>
              <w:t xml:space="preserve"> del </w:t>
            </w:r>
            <w:r w:rsidR="00B85E02" w:rsidRPr="002C0849">
              <w:rPr>
                <w:rFonts w:ascii="Arial" w:hAnsi="Arial" w:cs="Arial"/>
                <w:sz w:val="20"/>
              </w:rPr>
              <w:t>P</w:t>
            </w:r>
            <w:r w:rsidR="004206D7" w:rsidRPr="002C0849">
              <w:rPr>
                <w:rFonts w:ascii="Arial" w:hAnsi="Arial" w:cs="Arial"/>
                <w:sz w:val="20"/>
              </w:rPr>
              <w:t>rograma</w:t>
            </w:r>
            <w:r w:rsidRPr="002C0849">
              <w:rPr>
                <w:rFonts w:ascii="Arial" w:hAnsi="Arial" w:cs="Arial"/>
                <w:sz w:val="20"/>
              </w:rPr>
              <w:t xml:space="preserve">. Generar y reporte eficiente de revisión de cada estimación/factura donde debe constar, entre otros aspectos: </w:t>
            </w:r>
          </w:p>
          <w:p w14:paraId="7A7AED7E" w14:textId="77777777" w:rsidR="00FE7599" w:rsidRPr="002C0849" w:rsidRDefault="00FE7599" w:rsidP="00344378">
            <w:pPr>
              <w:pStyle w:val="ListParagraph"/>
              <w:numPr>
                <w:ilvl w:val="0"/>
                <w:numId w:val="13"/>
              </w:numPr>
              <w:ind w:left="170" w:hanging="180"/>
              <w:jc w:val="both"/>
              <w:rPr>
                <w:rFonts w:ascii="Arial" w:hAnsi="Arial" w:cs="Arial"/>
                <w:sz w:val="20"/>
              </w:rPr>
            </w:pPr>
            <w:r w:rsidRPr="002C0849">
              <w:rPr>
                <w:rFonts w:ascii="Arial" w:hAnsi="Arial" w:cs="Arial"/>
                <w:sz w:val="20"/>
              </w:rPr>
              <w:t xml:space="preserve">que el contratista o consultor ha cumplido con los requisitos previos al pago, establecidos en el contrato, ii) que existe saldo para cubrir el pago de los conceptos facturados, </w:t>
            </w:r>
          </w:p>
          <w:p w14:paraId="58F5FB20" w14:textId="77777777" w:rsidR="00FE7599" w:rsidRPr="002C0849" w:rsidRDefault="00FE7599" w:rsidP="00344378">
            <w:pPr>
              <w:pStyle w:val="ListParagraph"/>
              <w:numPr>
                <w:ilvl w:val="0"/>
                <w:numId w:val="13"/>
              </w:numPr>
              <w:ind w:left="170" w:hanging="180"/>
              <w:jc w:val="both"/>
              <w:rPr>
                <w:rFonts w:ascii="Arial" w:hAnsi="Arial" w:cs="Arial"/>
                <w:sz w:val="20"/>
              </w:rPr>
            </w:pPr>
            <w:r w:rsidRPr="002C0849">
              <w:rPr>
                <w:rFonts w:ascii="Arial" w:hAnsi="Arial" w:cs="Arial"/>
                <w:sz w:val="20"/>
              </w:rPr>
              <w:t>que las cantidades de obra tienen una memoria de cálculo firmada por la firma supervisora de obra que las respalde (o el supervisor responsable que corresponda)</w:t>
            </w:r>
          </w:p>
          <w:p w14:paraId="6FAFDA4E" w14:textId="77777777" w:rsidR="00FE7599" w:rsidRPr="002C0849" w:rsidRDefault="00FE7599" w:rsidP="00344378">
            <w:pPr>
              <w:pStyle w:val="ListParagraph"/>
              <w:numPr>
                <w:ilvl w:val="0"/>
                <w:numId w:val="13"/>
              </w:numPr>
              <w:ind w:left="170" w:hanging="180"/>
              <w:jc w:val="both"/>
              <w:rPr>
                <w:rFonts w:ascii="Arial" w:hAnsi="Arial" w:cs="Arial"/>
                <w:sz w:val="20"/>
              </w:rPr>
            </w:pPr>
            <w:r w:rsidRPr="002C0849">
              <w:rPr>
                <w:rFonts w:ascii="Arial" w:hAnsi="Arial" w:cs="Arial"/>
                <w:sz w:val="20"/>
              </w:rPr>
              <w:t>que las cantidades correspondan al tipo de trabajo realizado en el campo (en caso de incremento sustancial de cantidades frente a lo programado, cuenta con justificación y autorización previa)</w:t>
            </w:r>
          </w:p>
          <w:p w14:paraId="4856E0D1" w14:textId="77777777" w:rsidR="00FE7599" w:rsidRPr="002C0849" w:rsidRDefault="00FE7599" w:rsidP="00344378">
            <w:pPr>
              <w:pStyle w:val="ListParagraph"/>
              <w:numPr>
                <w:ilvl w:val="0"/>
                <w:numId w:val="13"/>
              </w:numPr>
              <w:ind w:left="170" w:hanging="180"/>
              <w:jc w:val="both"/>
              <w:rPr>
                <w:rFonts w:ascii="Arial" w:hAnsi="Arial" w:cs="Arial"/>
                <w:sz w:val="20"/>
              </w:rPr>
            </w:pPr>
            <w:r w:rsidRPr="002C0849">
              <w:rPr>
                <w:rFonts w:ascii="Arial" w:hAnsi="Arial" w:cs="Arial"/>
                <w:sz w:val="20"/>
              </w:rPr>
              <w:t xml:space="preserve">que los precios unitarios son los ofertados. </w:t>
            </w:r>
          </w:p>
          <w:p w14:paraId="47FB7CC7" w14:textId="77777777" w:rsidR="00FE7599" w:rsidRPr="002C0849" w:rsidRDefault="00FE7599" w:rsidP="009F3992">
            <w:pPr>
              <w:pStyle w:val="ListParagraph"/>
              <w:ind w:left="0"/>
              <w:jc w:val="both"/>
              <w:rPr>
                <w:rFonts w:ascii="Arial" w:hAnsi="Arial" w:cs="Arial"/>
              </w:rPr>
            </w:pPr>
            <w:r w:rsidRPr="002C0849">
              <w:rPr>
                <w:rFonts w:ascii="Arial" w:hAnsi="Arial" w:cs="Arial"/>
                <w:sz w:val="20"/>
              </w:rPr>
              <w:t>El Administrador deberá realizar por lo menos dos visitas mensuales de inspección al campo, al menos una semana cada visita, para constatar que las actividades de obra incluidas en la facturación en efecto han sido ejecutadas, así como para inspeccionar las actividades y recursos asignados al proyecto por la Supervisión.</w:t>
            </w:r>
          </w:p>
        </w:tc>
      </w:tr>
    </w:tbl>
    <w:p w14:paraId="04BE43A3" w14:textId="77777777" w:rsidR="00A24B54" w:rsidRPr="002C0849" w:rsidRDefault="00A24B54" w:rsidP="00BC0682">
      <w:pPr>
        <w:jc w:val="center"/>
        <w:rPr>
          <w:rFonts w:ascii="Arial" w:hAnsi="Arial" w:cs="Arial"/>
          <w:b/>
        </w:rPr>
      </w:pPr>
    </w:p>
    <w:p w14:paraId="12356DE1" w14:textId="77777777" w:rsidR="009C2C53" w:rsidRPr="002C0849" w:rsidRDefault="009C2C53" w:rsidP="00BC0682">
      <w:pPr>
        <w:jc w:val="center"/>
        <w:rPr>
          <w:rFonts w:ascii="Arial" w:hAnsi="Arial" w:cs="Arial"/>
          <w:b/>
        </w:rPr>
      </w:pPr>
    </w:p>
    <w:p w14:paraId="26C503EB" w14:textId="77777777" w:rsidR="004206D7" w:rsidRPr="002C0849" w:rsidRDefault="004206D7" w:rsidP="00BC0682">
      <w:pPr>
        <w:jc w:val="center"/>
        <w:rPr>
          <w:rFonts w:ascii="Arial" w:hAnsi="Arial" w:cs="Arial"/>
          <w:b/>
        </w:rPr>
      </w:pPr>
    </w:p>
    <w:p w14:paraId="6F34042B" w14:textId="77777777" w:rsidR="004206D7" w:rsidRPr="002C0849" w:rsidRDefault="004206D7" w:rsidP="00BC0682">
      <w:pPr>
        <w:jc w:val="center"/>
        <w:rPr>
          <w:rFonts w:ascii="Arial" w:hAnsi="Arial" w:cs="Arial"/>
          <w:b/>
        </w:rPr>
      </w:pPr>
    </w:p>
    <w:p w14:paraId="3990CF7F" w14:textId="77777777" w:rsidR="00BC0682" w:rsidRPr="002C0849" w:rsidRDefault="00BC0682" w:rsidP="00BC0682">
      <w:pPr>
        <w:jc w:val="center"/>
        <w:rPr>
          <w:rFonts w:ascii="Arial" w:hAnsi="Arial" w:cs="Arial"/>
          <w:b/>
        </w:rPr>
      </w:pPr>
      <w:r w:rsidRPr="002C0849">
        <w:rPr>
          <w:rFonts w:ascii="Arial" w:hAnsi="Arial" w:cs="Arial"/>
          <w:b/>
        </w:rPr>
        <w:t>Figura 5.</w:t>
      </w:r>
    </w:p>
    <w:p w14:paraId="037507F1" w14:textId="77777777" w:rsidR="009C2C53" w:rsidRPr="002C0849" w:rsidRDefault="009C2C53" w:rsidP="00BC0682">
      <w:pPr>
        <w:jc w:val="center"/>
        <w:rPr>
          <w:rFonts w:ascii="Arial" w:hAnsi="Arial" w:cs="Arial"/>
          <w:b/>
        </w:rPr>
      </w:pPr>
    </w:p>
    <w:p w14:paraId="3BBE62FF" w14:textId="77777777" w:rsidR="00BC0682" w:rsidRPr="002C0849" w:rsidRDefault="00BC0682" w:rsidP="00BC0682">
      <w:pPr>
        <w:jc w:val="center"/>
        <w:rPr>
          <w:rFonts w:ascii="Arial" w:hAnsi="Arial" w:cs="Arial"/>
          <w:b/>
        </w:rPr>
      </w:pPr>
      <w:r w:rsidRPr="002C0849">
        <w:rPr>
          <w:rFonts w:ascii="Arial" w:hAnsi="Arial" w:cs="Arial"/>
          <w:b/>
        </w:rPr>
        <w:t>Proceso</w:t>
      </w:r>
      <w:r w:rsidR="00A24B54" w:rsidRPr="002C0849">
        <w:rPr>
          <w:rFonts w:ascii="Arial" w:hAnsi="Arial" w:cs="Arial"/>
          <w:b/>
        </w:rPr>
        <w:t>s licitatorios</w:t>
      </w:r>
      <w:r w:rsidRPr="002C0849">
        <w:rPr>
          <w:rFonts w:ascii="Arial" w:hAnsi="Arial" w:cs="Arial"/>
          <w:b/>
        </w:rPr>
        <w:t>. Flujograma</w:t>
      </w:r>
    </w:p>
    <w:p w14:paraId="11E89E31" w14:textId="77777777" w:rsidR="009C2C53" w:rsidRPr="002C0849" w:rsidRDefault="009C2C53" w:rsidP="00BC0682">
      <w:pPr>
        <w:jc w:val="center"/>
        <w:rPr>
          <w:rFonts w:ascii="Arial" w:hAnsi="Arial" w:cs="Arial"/>
          <w:sz w:val="20"/>
        </w:rPr>
      </w:pPr>
    </w:p>
    <w:p w14:paraId="24097134" w14:textId="77777777" w:rsidR="00A24B54" w:rsidRPr="002C0849" w:rsidRDefault="00A24B54" w:rsidP="00A24B54">
      <w:pPr>
        <w:pStyle w:val="ListParagraph"/>
        <w:ind w:hanging="720"/>
        <w:rPr>
          <w:rFonts w:ascii="Arial" w:hAnsi="Arial" w:cs="Arial"/>
        </w:rPr>
      </w:pPr>
      <w:r w:rsidRPr="002C0849">
        <w:rPr>
          <w:rFonts w:ascii="Arial" w:hAnsi="Arial" w:cs="Arial"/>
          <w:noProof/>
        </w:rPr>
        <mc:AlternateContent>
          <mc:Choice Requires="wps">
            <w:drawing>
              <wp:anchor distT="0" distB="0" distL="114300" distR="114300" simplePos="0" relativeHeight="251658288" behindDoc="0" locked="0" layoutInCell="1" allowOverlap="1" wp14:anchorId="2CC7BEF1" wp14:editId="05F4E591">
                <wp:simplePos x="0" y="0"/>
                <wp:positionH relativeFrom="margin">
                  <wp:posOffset>1946910</wp:posOffset>
                </wp:positionH>
                <wp:positionV relativeFrom="paragraph">
                  <wp:posOffset>51435</wp:posOffset>
                </wp:positionV>
                <wp:extent cx="1975495" cy="308060"/>
                <wp:effectExtent l="19050" t="19050" r="24765" b="15875"/>
                <wp:wrapNone/>
                <wp:docPr id="55" name="Flowchart: Terminator 55"/>
                <wp:cNvGraphicFramePr/>
                <a:graphic xmlns:a="http://schemas.openxmlformats.org/drawingml/2006/main">
                  <a:graphicData uri="http://schemas.microsoft.com/office/word/2010/wordprocessingShape">
                    <wps:wsp>
                      <wps:cNvSpPr/>
                      <wps:spPr>
                        <a:xfrm>
                          <a:off x="0" y="0"/>
                          <a:ext cx="1975495" cy="308060"/>
                        </a:xfrm>
                        <a:prstGeom prst="flowChartTerminator">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6C4CA635" w14:textId="59B1B2FE" w:rsidR="00F925B6" w:rsidRPr="008510FE" w:rsidRDefault="00F925B6" w:rsidP="00A24B54">
                            <w:pPr>
                              <w:autoSpaceDE w:val="0"/>
                              <w:autoSpaceDN w:val="0"/>
                              <w:adjustRightInd w:val="0"/>
                              <w:jc w:val="center"/>
                              <w:rPr>
                                <w:b/>
                                <w:color w:val="000000" w:themeColor="text1"/>
                                <w:sz w:val="12"/>
                                <w:szCs w:val="12"/>
                              </w:rPr>
                            </w:pPr>
                            <w:r>
                              <w:rPr>
                                <w:rFonts w:ascii="CairoFont-1-0" w:eastAsiaTheme="minorHAnsi" w:hAnsi="CairoFont-1-0" w:cs="CairoFont-1-0"/>
                                <w:b/>
                                <w:color w:val="000000" w:themeColor="text1"/>
                                <w:sz w:val="12"/>
                                <w:szCs w:val="12"/>
                              </w:rPr>
                              <w:t>UEP</w:t>
                            </w:r>
                            <w:r w:rsidRPr="008510FE">
                              <w:rPr>
                                <w:rFonts w:ascii="CairoFont-1-0" w:eastAsiaTheme="minorHAnsi" w:hAnsi="CairoFont-1-0" w:cs="CairoFont-1-0"/>
                                <w:b/>
                                <w:color w:val="000000" w:themeColor="text1"/>
                                <w:sz w:val="12"/>
                                <w:szCs w:val="12"/>
                              </w:rPr>
                              <w:t xml:space="preserve"> </w:t>
                            </w:r>
                            <w:r>
                              <w:rPr>
                                <w:rFonts w:ascii="CairoFont-1-0" w:eastAsiaTheme="minorHAnsi" w:hAnsi="CairoFont-1-0" w:cs="CairoFont-1-0"/>
                                <w:b/>
                                <w:color w:val="000000" w:themeColor="text1"/>
                                <w:sz w:val="12"/>
                                <w:szCs w:val="12"/>
                              </w:rPr>
                              <w:t>inicia un proceso licitatorio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C7BEF1" id="Flowchart: Terminator 55" o:spid="_x0000_s1061" type="#_x0000_t116" style="position:absolute;left:0;text-align:left;margin-left:153.3pt;margin-top:4.05pt;width:155.55pt;height:24.25pt;z-index:251658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" filled="f" strokecolor="#1f3763 [1604]" strokeweight="2.5pt">
                <v:textbox>
                  <w:txbxContent>
                    <w:p w14:paraId="6C4CA635" w14:textId="59B1B2FE" w:rsidR="00F925B6" w:rsidRPr="008510FE" w:rsidRDefault="00F925B6" w:rsidP="00A24B54">
                      <w:pPr>
                        <w:autoSpaceDE w:val="0"/>
                        <w:autoSpaceDN w:val="0"/>
                        <w:adjustRightInd w:val="0"/>
                        <w:jc w:val="center"/>
                        <w:rPr>
                          <w:b/>
                          <w:color w:val="000000" w:themeColor="text1"/>
                          <w:sz w:val="12"/>
                          <w:szCs w:val="12"/>
                        </w:rPr>
                      </w:pPr>
                      <w:r>
                        <w:rPr>
                          <w:rFonts w:ascii="CairoFont-1-0" w:eastAsiaTheme="minorHAnsi" w:hAnsi="CairoFont-1-0" w:cs="CairoFont-1-0"/>
                          <w:b/>
                          <w:color w:val="000000" w:themeColor="text1"/>
                          <w:sz w:val="12"/>
                          <w:szCs w:val="12"/>
                        </w:rPr>
                        <w:t>UEP</w:t>
                      </w:r>
                      <w:r w:rsidRPr="008510FE">
                        <w:rPr>
                          <w:rFonts w:ascii="CairoFont-1-0" w:eastAsiaTheme="minorHAnsi" w:hAnsi="CairoFont-1-0" w:cs="CairoFont-1-0"/>
                          <w:b/>
                          <w:color w:val="000000" w:themeColor="text1"/>
                          <w:sz w:val="12"/>
                          <w:szCs w:val="12"/>
                        </w:rPr>
                        <w:t xml:space="preserve"> </w:t>
                      </w:r>
                      <w:r>
                        <w:rPr>
                          <w:rFonts w:ascii="CairoFont-1-0" w:eastAsiaTheme="minorHAnsi" w:hAnsi="CairoFont-1-0" w:cs="CairoFont-1-0"/>
                          <w:b/>
                          <w:color w:val="000000" w:themeColor="text1"/>
                          <w:sz w:val="12"/>
                          <w:szCs w:val="12"/>
                        </w:rPr>
                        <w:t>inicia un proceso licitatorio</w:t>
                      </w:r>
                    </w:p>
                  </w:txbxContent>
                </v:textbox>
                <w10:wrap anchorx="margin"/>
              </v:shape>
            </w:pict>
          </mc:Fallback>
        </mc:AlternateContent>
      </w:r>
    </w:p>
    <w:p w14:paraId="1948A299" w14:textId="77777777" w:rsidR="00A24B54" w:rsidRPr="002C0849" w:rsidRDefault="00A24B54" w:rsidP="00A24B54">
      <w:pPr>
        <w:pStyle w:val="ListParagraph"/>
        <w:ind w:hanging="720"/>
        <w:rPr>
          <w:rFonts w:ascii="Arial" w:hAnsi="Arial" w:cs="Arial"/>
        </w:rPr>
      </w:pPr>
    </w:p>
    <w:p w14:paraId="12927EBB" w14:textId="77777777" w:rsidR="003B192A" w:rsidRPr="002C0849" w:rsidRDefault="003B192A" w:rsidP="00A24B54">
      <w:pPr>
        <w:pStyle w:val="ListParagraph"/>
        <w:ind w:hanging="720"/>
        <w:rPr>
          <w:rFonts w:ascii="Arial" w:hAnsi="Arial" w:cs="Arial"/>
        </w:rPr>
      </w:pPr>
      <w:r w:rsidRPr="002C0849">
        <w:rPr>
          <w:rFonts w:ascii="Arial" w:hAnsi="Arial" w:cs="Arial"/>
          <w:noProof/>
        </w:rPr>
        <mc:AlternateContent>
          <mc:Choice Requires="wps">
            <w:drawing>
              <wp:anchor distT="0" distB="0" distL="114300" distR="114300" simplePos="0" relativeHeight="251658297" behindDoc="0" locked="0" layoutInCell="1" allowOverlap="1" wp14:anchorId="1F17A021" wp14:editId="6866CB28">
                <wp:simplePos x="0" y="0"/>
                <wp:positionH relativeFrom="column">
                  <wp:posOffset>2154076</wp:posOffset>
                </wp:positionH>
                <wp:positionV relativeFrom="paragraph">
                  <wp:posOffset>115190</wp:posOffset>
                </wp:positionV>
                <wp:extent cx="1518285" cy="777240"/>
                <wp:effectExtent l="57150" t="38100" r="24765" b="41910"/>
                <wp:wrapNone/>
                <wp:docPr id="83" name="Flowchart: Decision 83"/>
                <wp:cNvGraphicFramePr/>
                <a:graphic xmlns:a="http://schemas.openxmlformats.org/drawingml/2006/main">
                  <a:graphicData uri="http://schemas.microsoft.com/office/word/2010/wordprocessingShape">
                    <wps:wsp>
                      <wps:cNvSpPr/>
                      <wps:spPr>
                        <a:xfrm>
                          <a:off x="0" y="0"/>
                          <a:ext cx="1518285" cy="777240"/>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0658FBF6" w14:textId="77777777" w:rsidR="00F925B6" w:rsidRDefault="00F925B6" w:rsidP="003B192A">
                            <w:pPr>
                              <w:jc w:val="center"/>
                            </w:pPr>
                            <w:r>
                              <w:rPr>
                                <w:rFonts w:ascii="CairoFont-1-0" w:eastAsiaTheme="minorHAnsi" w:hAnsi="CairoFont-1-0" w:cs="CairoFont-1-0"/>
                                <w:b/>
                                <w:color w:val="000000" w:themeColor="text1"/>
                                <w:sz w:val="12"/>
                                <w:szCs w:val="12"/>
                              </w:rPr>
                              <w:t>¿La contratación está en PA vigente?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7A021" id="Flowchart: Decision 83" o:spid="_x0000_s1062" type="#_x0000_t110" style="position:absolute;left:0;text-align:left;margin-left:169.6pt;margin-top:9.05pt;width:119.55pt;height:61.2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" filled="f" strokecolor="#1f3763 [1604]" strokeweight="2.5pt">
                <v:textbox>
                  <w:txbxContent>
                    <w:p w14:paraId="0658FBF6" w14:textId="77777777" w:rsidR="00F925B6" w:rsidRDefault="00F925B6" w:rsidP="003B192A">
                      <w:pPr>
                        <w:jc w:val="center"/>
                      </w:pPr>
                      <w:r>
                        <w:rPr>
                          <w:rFonts w:ascii="CairoFont-1-0" w:eastAsiaTheme="minorHAnsi" w:hAnsi="CairoFont-1-0" w:cs="CairoFont-1-0"/>
                          <w:b/>
                          <w:color w:val="000000" w:themeColor="text1"/>
                          <w:sz w:val="12"/>
                          <w:szCs w:val="12"/>
                        </w:rPr>
                        <w:t>¿La contratación está en PA vigente?</w:t>
                      </w:r>
                    </w:p>
                  </w:txbxContent>
                </v:textbox>
              </v:shape>
            </w:pict>
          </mc:Fallback>
        </mc:AlternateContent>
      </w:r>
    </w:p>
    <w:p w14:paraId="191499C9" w14:textId="77777777" w:rsidR="003B192A" w:rsidRPr="002C0849" w:rsidRDefault="00BF6986" w:rsidP="00A24B54">
      <w:pPr>
        <w:pStyle w:val="ListParagraph"/>
        <w:ind w:hanging="720"/>
        <w:rPr>
          <w:rFonts w:ascii="Arial" w:hAnsi="Arial" w:cs="Arial"/>
        </w:rPr>
      </w:pPr>
      <w:r w:rsidRPr="002C0849">
        <w:rPr>
          <w:rFonts w:ascii="Arial" w:hAnsi="Arial" w:cs="Arial"/>
          <w:noProof/>
        </w:rPr>
        <mc:AlternateContent>
          <mc:Choice Requires="wps">
            <w:drawing>
              <wp:anchor distT="0" distB="0" distL="114300" distR="114300" simplePos="0" relativeHeight="251658296" behindDoc="0" locked="0" layoutInCell="1" allowOverlap="1" wp14:anchorId="4A8CAE13" wp14:editId="11FEE200">
                <wp:simplePos x="0" y="0"/>
                <wp:positionH relativeFrom="margin">
                  <wp:posOffset>3731956</wp:posOffset>
                </wp:positionH>
                <wp:positionV relativeFrom="paragraph">
                  <wp:posOffset>47754</wp:posOffset>
                </wp:positionV>
                <wp:extent cx="341906" cy="212090"/>
                <wp:effectExtent l="0" t="0" r="1270" b="0"/>
                <wp:wrapNone/>
                <wp:docPr id="67" name="Text Box 67"/>
                <wp:cNvGraphicFramePr/>
                <a:graphic xmlns:a="http://schemas.openxmlformats.org/drawingml/2006/main">
                  <a:graphicData uri="http://schemas.microsoft.com/office/word/2010/wordprocessingShape">
                    <wps:wsp>
                      <wps:cNvSpPr txBox="1"/>
                      <wps:spPr>
                        <a:xfrm>
                          <a:off x="0" y="0"/>
                          <a:ext cx="341906" cy="212090"/>
                        </a:xfrm>
                        <a:prstGeom prst="rect">
                          <a:avLst/>
                        </a:prstGeom>
                        <a:solidFill>
                          <a:schemeClr val="lt1"/>
                        </a:solidFill>
                        <a:ln w="6350">
                          <a:noFill/>
                        </a:ln>
                      </wps:spPr>
                      <wps:txbx>
                        <w:txbxContent>
                          <w:p w14:paraId="4A476CCE" w14:textId="77777777" w:rsidR="00F925B6" w:rsidRPr="0052087A" w:rsidRDefault="00F925B6" w:rsidP="00A24B54">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8CAE13" id="Text Box 67" o:spid="_x0000_s1063" type="#_x0000_t202" style="position:absolute;left:0;text-align:left;margin-left:293.85pt;margin-top:3.75pt;width:26.9pt;height:16.7pt;z-index:251658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" fillcolor="white [3201]" stroked="f" strokeweight=".5pt">
                <v:textbox>
                  <w:txbxContent>
                    <w:p w14:paraId="4A476CCE" w14:textId="77777777" w:rsidR="00F925B6" w:rsidRPr="0052087A" w:rsidRDefault="00F925B6" w:rsidP="00A24B54">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r w:rsidR="007D3626" w:rsidRPr="002C0849">
        <w:rPr>
          <w:rFonts w:ascii="Arial" w:hAnsi="Arial" w:cs="Arial"/>
          <w:noProof/>
        </w:rPr>
        <mc:AlternateContent>
          <mc:Choice Requires="wps">
            <w:drawing>
              <wp:anchor distT="0" distB="0" distL="114300" distR="114300" simplePos="0" relativeHeight="251658291" behindDoc="0" locked="0" layoutInCell="1" allowOverlap="1" wp14:anchorId="7A30DE55" wp14:editId="3FCE55E5">
                <wp:simplePos x="0" y="0"/>
                <wp:positionH relativeFrom="column">
                  <wp:posOffset>4128135</wp:posOffset>
                </wp:positionH>
                <wp:positionV relativeFrom="paragraph">
                  <wp:posOffset>133350</wp:posOffset>
                </wp:positionV>
                <wp:extent cx="1383665" cy="302895"/>
                <wp:effectExtent l="400050" t="19050" r="26035" b="20955"/>
                <wp:wrapNone/>
                <wp:docPr id="57" name="Callout: Line 57"/>
                <wp:cNvGraphicFramePr/>
                <a:graphic xmlns:a="http://schemas.openxmlformats.org/drawingml/2006/main">
                  <a:graphicData uri="http://schemas.microsoft.com/office/word/2010/wordprocessingShape">
                    <wps:wsp>
                      <wps:cNvSpPr/>
                      <wps:spPr>
                        <a:xfrm>
                          <a:off x="0" y="0"/>
                          <a:ext cx="1383665" cy="302895"/>
                        </a:xfrm>
                        <a:prstGeom prst="borderCallout1">
                          <a:avLst>
                            <a:gd name="adj1" fmla="val 54126"/>
                            <a:gd name="adj2" fmla="val -2630"/>
                            <a:gd name="adj3" fmla="val 54711"/>
                            <a:gd name="adj4" fmla="val -27294"/>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169314C2" w14:textId="112C9610" w:rsidR="00F925B6" w:rsidRPr="00002983" w:rsidRDefault="00F925B6" w:rsidP="00A24B54">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w:t>
                            </w:r>
                            <w:r w:rsidRPr="00002983">
                              <w:rPr>
                                <w:rFonts w:ascii="CairoFont-1-0" w:eastAsiaTheme="minorHAnsi" w:hAnsi="CairoFont-1-0" w:cs="CairoFont-1-0"/>
                                <w:b/>
                                <w:color w:val="000000" w:themeColor="text1"/>
                                <w:sz w:val="12"/>
                                <w:szCs w:val="12"/>
                              </w:rPr>
                              <w:t xml:space="preserve"> </w:t>
                            </w:r>
                            <w:r>
                              <w:rPr>
                                <w:rFonts w:ascii="CairoFont-1-0" w:eastAsiaTheme="minorHAnsi" w:hAnsi="CairoFont-1-0" w:cs="CairoFont-1-0"/>
                                <w:b/>
                                <w:color w:val="000000" w:themeColor="text1"/>
                                <w:sz w:val="12"/>
                                <w:szCs w:val="12"/>
                              </w:rPr>
                              <w:t>actualiza PA y obtiene no objeción del BID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0DE55" id="Callout: Line 57" o:spid="_x0000_s1064" type="#_x0000_t47" style="position:absolute;left:0;text-align:left;margin-left:325.05pt;margin-top:10.5pt;width:108.95pt;height:23.8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" adj="-5896,11818,-568,11691" filled="f" strokecolor="#1f3763 [1604]" strokeweight="2.5pt">
                <v:textbox>
                  <w:txbxContent>
                    <w:p w14:paraId="169314C2" w14:textId="112C9610" w:rsidR="00F925B6" w:rsidRPr="00002983" w:rsidRDefault="00F925B6" w:rsidP="00A24B54">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w:t>
                      </w:r>
                      <w:r w:rsidRPr="00002983">
                        <w:rPr>
                          <w:rFonts w:ascii="CairoFont-1-0" w:eastAsiaTheme="minorHAnsi" w:hAnsi="CairoFont-1-0" w:cs="CairoFont-1-0"/>
                          <w:b/>
                          <w:color w:val="000000" w:themeColor="text1"/>
                          <w:sz w:val="12"/>
                          <w:szCs w:val="12"/>
                        </w:rPr>
                        <w:t xml:space="preserve"> </w:t>
                      </w:r>
                      <w:r>
                        <w:rPr>
                          <w:rFonts w:ascii="CairoFont-1-0" w:eastAsiaTheme="minorHAnsi" w:hAnsi="CairoFont-1-0" w:cs="CairoFont-1-0"/>
                          <w:b/>
                          <w:color w:val="000000" w:themeColor="text1"/>
                          <w:sz w:val="12"/>
                          <w:szCs w:val="12"/>
                        </w:rPr>
                        <w:t>actualiza PA y obtiene no objeción del BID</w:t>
                      </w:r>
                    </w:p>
                  </w:txbxContent>
                </v:textbox>
                <o:callout v:ext="edit" minusy="t"/>
              </v:shape>
            </w:pict>
          </mc:Fallback>
        </mc:AlternateContent>
      </w:r>
    </w:p>
    <w:p w14:paraId="465C834B" w14:textId="77777777" w:rsidR="003B192A" w:rsidRPr="002C0849" w:rsidRDefault="003B192A" w:rsidP="00A24B54">
      <w:pPr>
        <w:pStyle w:val="ListParagraph"/>
        <w:ind w:hanging="720"/>
        <w:rPr>
          <w:rFonts w:ascii="Arial" w:hAnsi="Arial" w:cs="Arial"/>
        </w:rPr>
      </w:pPr>
    </w:p>
    <w:p w14:paraId="6625B4D4" w14:textId="77777777" w:rsidR="003B192A" w:rsidRPr="002C0849" w:rsidRDefault="00D92D2A" w:rsidP="00A24B54">
      <w:pPr>
        <w:pStyle w:val="ListParagraph"/>
        <w:ind w:hanging="720"/>
        <w:rPr>
          <w:rFonts w:ascii="Arial" w:hAnsi="Arial" w:cs="Arial"/>
        </w:rPr>
      </w:pPr>
      <w:r w:rsidRPr="002C0849">
        <w:rPr>
          <w:rFonts w:ascii="Arial" w:hAnsi="Arial" w:cs="Arial"/>
          <w:noProof/>
        </w:rPr>
        <mc:AlternateContent>
          <mc:Choice Requires="wps">
            <w:drawing>
              <wp:anchor distT="0" distB="0" distL="114300" distR="114300" simplePos="0" relativeHeight="251658298" behindDoc="0" locked="0" layoutInCell="1" allowOverlap="1" wp14:anchorId="69C20523" wp14:editId="534BEC7A">
                <wp:simplePos x="0" y="0"/>
                <wp:positionH relativeFrom="column">
                  <wp:posOffset>4832350</wp:posOffset>
                </wp:positionH>
                <wp:positionV relativeFrom="paragraph">
                  <wp:posOffset>142875</wp:posOffset>
                </wp:positionV>
                <wp:extent cx="0" cy="467832"/>
                <wp:effectExtent l="19050" t="0" r="19050" b="27940"/>
                <wp:wrapNone/>
                <wp:docPr id="84" name="Straight Connector 84"/>
                <wp:cNvGraphicFramePr/>
                <a:graphic xmlns:a="http://schemas.openxmlformats.org/drawingml/2006/main">
                  <a:graphicData uri="http://schemas.microsoft.com/office/word/2010/wordprocessingShape">
                    <wps:wsp>
                      <wps:cNvCnPr/>
                      <wps:spPr>
                        <a:xfrm>
                          <a:off x="0" y="0"/>
                          <a:ext cx="0" cy="467832"/>
                        </a:xfrm>
                        <a:prstGeom prst="line">
                          <a:avLst/>
                        </a:prstGeom>
                        <a:ln w="317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466B87" id="Straight Connector 84" o:spid="_x0000_s1026" style="position:absolute;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0.5pt,11.25pt" to="380.5pt,4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" strokecolor="#2f5496 [2404]" strokeweight="2.5pt">
                <v:stroke joinstyle="miter"/>
              </v:line>
            </w:pict>
          </mc:Fallback>
        </mc:AlternateContent>
      </w:r>
    </w:p>
    <w:p w14:paraId="4F970806" w14:textId="77777777" w:rsidR="003B192A" w:rsidRPr="002C0849" w:rsidRDefault="007D3626" w:rsidP="00A24B54">
      <w:pPr>
        <w:pStyle w:val="ListParagraph"/>
        <w:ind w:hanging="720"/>
        <w:rPr>
          <w:rFonts w:ascii="Arial" w:hAnsi="Arial" w:cs="Arial"/>
        </w:rPr>
      </w:pPr>
      <w:r w:rsidRPr="002C0849">
        <w:rPr>
          <w:rFonts w:ascii="Arial" w:hAnsi="Arial" w:cs="Arial"/>
          <w:noProof/>
        </w:rPr>
        <mc:AlternateContent>
          <mc:Choice Requires="wps">
            <w:drawing>
              <wp:anchor distT="0" distB="0" distL="114300" distR="114300" simplePos="0" relativeHeight="251658295" behindDoc="0" locked="0" layoutInCell="1" allowOverlap="1" wp14:anchorId="22BBD937" wp14:editId="1B88E51B">
                <wp:simplePos x="0" y="0"/>
                <wp:positionH relativeFrom="column">
                  <wp:posOffset>2505710</wp:posOffset>
                </wp:positionH>
                <wp:positionV relativeFrom="paragraph">
                  <wp:posOffset>43815</wp:posOffset>
                </wp:positionV>
                <wp:extent cx="287020" cy="212090"/>
                <wp:effectExtent l="0" t="0" r="0" b="0"/>
                <wp:wrapNone/>
                <wp:docPr id="69" name="Text Box 69"/>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68A0FE63" w14:textId="77777777" w:rsidR="00F925B6" w:rsidRPr="001414BB" w:rsidRDefault="00F925B6" w:rsidP="00A24B54">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BBD937" id="Text Box 69" o:spid="_x0000_s1065" type="#_x0000_t202" style="position:absolute;left:0;text-align:left;margin-left:197.3pt;margin-top:3.45pt;width:22.6pt;height:16.7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" fillcolor="white [3201]" stroked="f" strokeweight=".5pt">
                <v:textbox>
                  <w:txbxContent>
                    <w:p w14:paraId="68A0FE63" w14:textId="77777777" w:rsidR="00F925B6" w:rsidRPr="001414BB" w:rsidRDefault="00F925B6" w:rsidP="00A24B54">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v:textbox>
              </v:shape>
            </w:pict>
          </mc:Fallback>
        </mc:AlternateContent>
      </w:r>
    </w:p>
    <w:p w14:paraId="701BB44E" w14:textId="77777777" w:rsidR="00A24B54" w:rsidRPr="002C0849" w:rsidRDefault="00A24B54" w:rsidP="00A24B54">
      <w:pPr>
        <w:pStyle w:val="ListParagraph"/>
        <w:ind w:hanging="720"/>
        <w:rPr>
          <w:rFonts w:ascii="Arial" w:hAnsi="Arial" w:cs="Arial"/>
        </w:rPr>
      </w:pPr>
      <w:r w:rsidRPr="002C0849">
        <w:rPr>
          <w:rFonts w:ascii="Arial" w:hAnsi="Arial" w:cs="Arial"/>
          <w:noProof/>
        </w:rPr>
        <mc:AlternateContent>
          <mc:Choice Requires="wps">
            <w:drawing>
              <wp:anchor distT="0" distB="0" distL="114300" distR="114300" simplePos="0" relativeHeight="251658289" behindDoc="0" locked="0" layoutInCell="1" allowOverlap="1" wp14:anchorId="6DC9F347" wp14:editId="7786ED04">
                <wp:simplePos x="0" y="0"/>
                <wp:positionH relativeFrom="column">
                  <wp:posOffset>1336040</wp:posOffset>
                </wp:positionH>
                <wp:positionV relativeFrom="paragraph">
                  <wp:posOffset>147955</wp:posOffset>
                </wp:positionV>
                <wp:extent cx="3076879" cy="318798"/>
                <wp:effectExtent l="19050" t="171450" r="28575" b="24130"/>
                <wp:wrapNone/>
                <wp:docPr id="56" name="Callout: Line 56"/>
                <wp:cNvGraphicFramePr/>
                <a:graphic xmlns:a="http://schemas.openxmlformats.org/drawingml/2006/main">
                  <a:graphicData uri="http://schemas.microsoft.com/office/word/2010/wordprocessingShape">
                    <wps:wsp>
                      <wps:cNvSpPr/>
                      <wps:spPr>
                        <a:xfrm>
                          <a:off x="0" y="0"/>
                          <a:ext cx="3076879" cy="318798"/>
                        </a:xfrm>
                        <a:prstGeom prst="borderCallout1">
                          <a:avLst>
                            <a:gd name="adj1" fmla="val -13677"/>
                            <a:gd name="adj2" fmla="val 51351"/>
                            <a:gd name="adj3" fmla="val -42151"/>
                            <a:gd name="adj4" fmla="val 51346"/>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1771AB5C" w14:textId="7685AAD7" w:rsidR="00F925B6" w:rsidRDefault="00F925B6" w:rsidP="00A24B54">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 xml:space="preserve">UEP Prepara Pliegos de Licitación o Lista Corta y solicita comentarios internos </w:t>
                            </w:r>
                          </w:p>
                          <w:p w14:paraId="7EC7A75C" w14:textId="77777777" w:rsidR="00F925B6" w:rsidRPr="00D92D2A" w:rsidRDefault="00F925B6" w:rsidP="00A24B54">
                            <w:pPr>
                              <w:autoSpaceDE w:val="0"/>
                              <w:autoSpaceDN w:val="0"/>
                              <w:adjustRightInd w:val="0"/>
                              <w:jc w:val="center"/>
                              <w:rPr>
                                <w:rFonts w:ascii="CairoFont-1-0" w:eastAsiaTheme="minorHAnsi" w:hAnsi="CairoFont-1-0" w:cs="CairoFont-1-0"/>
                                <w:color w:val="000000" w:themeColor="text1"/>
                                <w:sz w:val="12"/>
                                <w:szCs w:val="12"/>
                              </w:rPr>
                            </w:pPr>
                            <w:r w:rsidRPr="00D92D2A">
                              <w:rPr>
                                <w:rFonts w:ascii="CairoFont-1-0" w:eastAsiaTheme="minorHAnsi" w:hAnsi="CairoFont-1-0" w:cs="CairoFont-1-0"/>
                                <w:color w:val="000000" w:themeColor="text1"/>
                                <w:sz w:val="12"/>
                                <w:szCs w:val="12"/>
                              </w:rPr>
                              <w:t xml:space="preserve">Si en </w:t>
                            </w:r>
                            <w:r w:rsidRPr="00D92D2A">
                              <w:rPr>
                                <w:rFonts w:ascii="CairoFont-1-0" w:eastAsiaTheme="minorHAnsi" w:hAnsi="CairoFont-1-0" w:cs="CairoFont-1-0"/>
                                <w:b/>
                                <w:color w:val="000000" w:themeColor="text1"/>
                                <w:sz w:val="12"/>
                                <w:szCs w:val="12"/>
                                <w:u w:val="single"/>
                              </w:rPr>
                              <w:t>5 DIAS</w:t>
                            </w:r>
                            <w:r w:rsidRPr="00D92D2A">
                              <w:rPr>
                                <w:rFonts w:ascii="CairoFont-1-0" w:eastAsiaTheme="minorHAnsi" w:hAnsi="CairoFont-1-0" w:cs="CairoFont-1-0"/>
                                <w:color w:val="000000" w:themeColor="text1"/>
                                <w:sz w:val="12"/>
                                <w:szCs w:val="12"/>
                              </w:rPr>
                              <w:t xml:space="preserve"> no hay respuesta, envía solicitud de no objeción a BID</w:t>
                            </w:r>
                          </w:p>
                          <w:p w14:paraId="4C6C7B71" w14:textId="77777777" w:rsidR="00F925B6" w:rsidRPr="008510FE" w:rsidRDefault="00F925B6" w:rsidP="00A24B54">
                            <w:pPr>
                              <w:autoSpaceDE w:val="0"/>
                              <w:autoSpaceDN w:val="0"/>
                              <w:adjustRightInd w:val="0"/>
                              <w:jc w:val="center"/>
                              <w:rPr>
                                <w:rFonts w:ascii="CairoFont-1-0" w:eastAsiaTheme="minorHAnsi" w:hAnsi="CairoFont-1-0" w:cs="CairoFont-1-0"/>
                                <w:color w:val="000000" w:themeColor="text1"/>
                                <w:sz w:val="12"/>
                                <w:szCs w:val="12"/>
                              </w:rPr>
                            </w:pPr>
                            <w:r w:rsidRPr="008510FE">
                              <w:rPr>
                                <w:rFonts w:ascii="CairoFont-1-0" w:eastAsiaTheme="minorHAnsi" w:hAnsi="CairoFont-1-0" w:cs="CairoFont-1-0"/>
                                <w:color w:val="000000" w:themeColor="text1"/>
                                <w:sz w:val="12"/>
                                <w:szCs w:val="12"/>
                              </w:rPr>
                              <w:t>Participan: CIV, MINFIN, SEGEPLAN y BID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C9F347" id="Callout: Line 56" o:spid="_x0000_s1066" type="#_x0000_t47" style="position:absolute;left:0;text-align:left;margin-left:105.2pt;margin-top:11.65pt;width:242.25pt;height:25.1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" adj="11091,-9105,11092,-2954" filled="f" strokecolor="#1f3763 [1604]" strokeweight="2.5pt">
                <v:textbox>
                  <w:txbxContent>
                    <w:p w14:paraId="1771AB5C" w14:textId="7685AAD7" w:rsidR="00F925B6" w:rsidRDefault="00F925B6" w:rsidP="00A24B54">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 xml:space="preserve">UEP Prepara Pliegos de Licitación o Lista Corta y solicita comentarios internos </w:t>
                      </w:r>
                    </w:p>
                    <w:p w14:paraId="7EC7A75C" w14:textId="77777777" w:rsidR="00F925B6" w:rsidRPr="00D92D2A" w:rsidRDefault="00F925B6" w:rsidP="00A24B54">
                      <w:pPr>
                        <w:autoSpaceDE w:val="0"/>
                        <w:autoSpaceDN w:val="0"/>
                        <w:adjustRightInd w:val="0"/>
                        <w:jc w:val="center"/>
                        <w:rPr>
                          <w:rFonts w:ascii="CairoFont-1-0" w:eastAsiaTheme="minorHAnsi" w:hAnsi="CairoFont-1-0" w:cs="CairoFont-1-0"/>
                          <w:color w:val="000000" w:themeColor="text1"/>
                          <w:sz w:val="12"/>
                          <w:szCs w:val="12"/>
                        </w:rPr>
                      </w:pPr>
                      <w:r w:rsidRPr="00D92D2A">
                        <w:rPr>
                          <w:rFonts w:ascii="CairoFont-1-0" w:eastAsiaTheme="minorHAnsi" w:hAnsi="CairoFont-1-0" w:cs="CairoFont-1-0"/>
                          <w:color w:val="000000" w:themeColor="text1"/>
                          <w:sz w:val="12"/>
                          <w:szCs w:val="12"/>
                        </w:rPr>
                        <w:t xml:space="preserve">Si en </w:t>
                      </w:r>
                      <w:r w:rsidRPr="00D92D2A">
                        <w:rPr>
                          <w:rFonts w:ascii="CairoFont-1-0" w:eastAsiaTheme="minorHAnsi" w:hAnsi="CairoFont-1-0" w:cs="CairoFont-1-0"/>
                          <w:b/>
                          <w:color w:val="000000" w:themeColor="text1"/>
                          <w:sz w:val="12"/>
                          <w:szCs w:val="12"/>
                          <w:u w:val="single"/>
                        </w:rPr>
                        <w:t>5 DIAS</w:t>
                      </w:r>
                      <w:r w:rsidRPr="00D92D2A">
                        <w:rPr>
                          <w:rFonts w:ascii="CairoFont-1-0" w:eastAsiaTheme="minorHAnsi" w:hAnsi="CairoFont-1-0" w:cs="CairoFont-1-0"/>
                          <w:color w:val="000000" w:themeColor="text1"/>
                          <w:sz w:val="12"/>
                          <w:szCs w:val="12"/>
                        </w:rPr>
                        <w:t xml:space="preserve"> no hay respuesta, envía solicitud de no objeción a BID</w:t>
                      </w:r>
                    </w:p>
                    <w:p w14:paraId="4C6C7B71" w14:textId="77777777" w:rsidR="00F925B6" w:rsidRPr="008510FE" w:rsidRDefault="00F925B6" w:rsidP="00A24B54">
                      <w:pPr>
                        <w:autoSpaceDE w:val="0"/>
                        <w:autoSpaceDN w:val="0"/>
                        <w:adjustRightInd w:val="0"/>
                        <w:jc w:val="center"/>
                        <w:rPr>
                          <w:rFonts w:ascii="CairoFont-1-0" w:eastAsiaTheme="minorHAnsi" w:hAnsi="CairoFont-1-0" w:cs="CairoFont-1-0"/>
                          <w:color w:val="000000" w:themeColor="text1"/>
                          <w:sz w:val="12"/>
                          <w:szCs w:val="12"/>
                        </w:rPr>
                      </w:pPr>
                      <w:r w:rsidRPr="008510FE">
                        <w:rPr>
                          <w:rFonts w:ascii="CairoFont-1-0" w:eastAsiaTheme="minorHAnsi" w:hAnsi="CairoFont-1-0" w:cs="CairoFont-1-0"/>
                          <w:color w:val="000000" w:themeColor="text1"/>
                          <w:sz w:val="12"/>
                          <w:szCs w:val="12"/>
                        </w:rPr>
                        <w:t>Participan: CIV, MINFIN, SEGEPLAN y BID</w:t>
                      </w:r>
                    </w:p>
                  </w:txbxContent>
                </v:textbox>
              </v:shape>
            </w:pict>
          </mc:Fallback>
        </mc:AlternateContent>
      </w:r>
    </w:p>
    <w:p w14:paraId="71E10447" w14:textId="77777777" w:rsidR="00A24B54" w:rsidRPr="002C0849" w:rsidRDefault="00DC7176" w:rsidP="00A24B54">
      <w:pPr>
        <w:pStyle w:val="ListParagraph"/>
        <w:ind w:hanging="720"/>
        <w:rPr>
          <w:rFonts w:ascii="Arial" w:hAnsi="Arial" w:cs="Arial"/>
        </w:rPr>
      </w:pPr>
      <w:r w:rsidRPr="002C0849">
        <w:rPr>
          <w:rFonts w:ascii="Arial" w:hAnsi="Arial" w:cs="Arial"/>
          <w:noProof/>
        </w:rPr>
        <mc:AlternateContent>
          <mc:Choice Requires="wps">
            <w:drawing>
              <wp:anchor distT="0" distB="0" distL="114300" distR="114300" simplePos="0" relativeHeight="251658311" behindDoc="0" locked="0" layoutInCell="1" allowOverlap="1" wp14:anchorId="0E3FA6F8" wp14:editId="3AF53CF4">
                <wp:simplePos x="0" y="0"/>
                <wp:positionH relativeFrom="leftMargin">
                  <wp:posOffset>1581150</wp:posOffset>
                </wp:positionH>
                <wp:positionV relativeFrom="paragraph">
                  <wp:posOffset>105410</wp:posOffset>
                </wp:positionV>
                <wp:extent cx="0" cy="2154555"/>
                <wp:effectExtent l="19050" t="0" r="19050" b="36195"/>
                <wp:wrapNone/>
                <wp:docPr id="97" name="Straight Connector 97"/>
                <wp:cNvGraphicFramePr/>
                <a:graphic xmlns:a="http://schemas.openxmlformats.org/drawingml/2006/main">
                  <a:graphicData uri="http://schemas.microsoft.com/office/word/2010/wordprocessingShape">
                    <wps:wsp>
                      <wps:cNvCnPr/>
                      <wps:spPr>
                        <a:xfrm flipH="1">
                          <a:off x="0" y="0"/>
                          <a:ext cx="0" cy="2154555"/>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CAE782" id="Straight Connector 97" o:spid="_x0000_s1026" style="position:absolute;flip:x;z-index:251658311;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 from="124.5pt,8.3pt" to="124.5pt,17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" strokecolor="#44546a [3215]" strokeweight="2.5pt">
                <v:stroke joinstyle="miter"/>
                <w10:wrap anchorx="margin"/>
              </v:line>
            </w:pict>
          </mc:Fallback>
        </mc:AlternateContent>
      </w:r>
      <w:r w:rsidRPr="002C0849">
        <w:rPr>
          <w:rFonts w:ascii="Arial" w:hAnsi="Arial" w:cs="Arial"/>
          <w:noProof/>
        </w:rPr>
        <mc:AlternateContent>
          <mc:Choice Requires="wps">
            <w:drawing>
              <wp:anchor distT="0" distB="0" distL="114300" distR="114300" simplePos="0" relativeHeight="251658312" behindDoc="0" locked="0" layoutInCell="1" allowOverlap="1" wp14:anchorId="6D3033B4" wp14:editId="6D3C8323">
                <wp:simplePos x="0" y="0"/>
                <wp:positionH relativeFrom="margin">
                  <wp:posOffset>685800</wp:posOffset>
                </wp:positionH>
                <wp:positionV relativeFrom="paragraph">
                  <wp:posOffset>101600</wp:posOffset>
                </wp:positionV>
                <wp:extent cx="579120" cy="0"/>
                <wp:effectExtent l="0" t="19050" r="30480" b="19050"/>
                <wp:wrapNone/>
                <wp:docPr id="98" name="Straight Connector 98"/>
                <wp:cNvGraphicFramePr/>
                <a:graphic xmlns:a="http://schemas.openxmlformats.org/drawingml/2006/main">
                  <a:graphicData uri="http://schemas.microsoft.com/office/word/2010/wordprocessingShape">
                    <wps:wsp>
                      <wps:cNvCnPr/>
                      <wps:spPr>
                        <a:xfrm>
                          <a:off x="0" y="0"/>
                          <a:ext cx="579120" cy="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B3D900" id="Straight Connector 98" o:spid="_x0000_s1026" style="position:absolute;z-index:251658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4pt,8pt" to="99.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" strokecolor="#44546a [3215]" strokeweight="2.5pt">
                <v:stroke joinstyle="miter"/>
                <w10:wrap anchorx="margin"/>
              </v:line>
            </w:pict>
          </mc:Fallback>
        </mc:AlternateContent>
      </w:r>
      <w:r w:rsidRPr="002C0849">
        <w:rPr>
          <w:rFonts w:ascii="Arial" w:hAnsi="Arial" w:cs="Arial"/>
          <w:noProof/>
        </w:rPr>
        <mc:AlternateContent>
          <mc:Choice Requires="wps">
            <w:drawing>
              <wp:anchor distT="0" distB="0" distL="114300" distR="114300" simplePos="0" relativeHeight="251658299" behindDoc="0" locked="0" layoutInCell="1" allowOverlap="1" wp14:anchorId="457FD492" wp14:editId="540AAC72">
                <wp:simplePos x="0" y="0"/>
                <wp:positionH relativeFrom="column">
                  <wp:posOffset>4525645</wp:posOffset>
                </wp:positionH>
                <wp:positionV relativeFrom="paragraph">
                  <wp:posOffset>85725</wp:posOffset>
                </wp:positionV>
                <wp:extent cx="323850" cy="3175"/>
                <wp:effectExtent l="19050" t="19050" r="19050" b="34925"/>
                <wp:wrapNone/>
                <wp:docPr id="85" name="Straight Connector 85"/>
                <wp:cNvGraphicFramePr/>
                <a:graphic xmlns:a="http://schemas.openxmlformats.org/drawingml/2006/main">
                  <a:graphicData uri="http://schemas.microsoft.com/office/word/2010/wordprocessingShape">
                    <wps:wsp>
                      <wps:cNvCnPr/>
                      <wps:spPr>
                        <a:xfrm flipV="1">
                          <a:off x="0" y="0"/>
                          <a:ext cx="323850" cy="3175"/>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84112E" id="Straight Connector 85" o:spid="_x0000_s1026" style="position:absolute;flip:y;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6.35pt,6.75pt" to="381.8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" strokecolor="#44546a [3215]" strokeweight="2.5pt">
                <v:stroke joinstyle="miter"/>
              </v:line>
            </w:pict>
          </mc:Fallback>
        </mc:AlternateContent>
      </w:r>
      <w:r w:rsidRPr="002C0849">
        <w:rPr>
          <w:rFonts w:ascii="Arial" w:hAnsi="Arial" w:cs="Arial"/>
          <w:noProof/>
        </w:rPr>
        <mc:AlternateContent>
          <mc:Choice Requires="wps">
            <w:drawing>
              <wp:anchor distT="0" distB="0" distL="114300" distR="114300" simplePos="0" relativeHeight="251658303" behindDoc="0" locked="0" layoutInCell="1" allowOverlap="1" wp14:anchorId="38866F3A" wp14:editId="1865C76F">
                <wp:simplePos x="0" y="0"/>
                <wp:positionH relativeFrom="column">
                  <wp:posOffset>1431290</wp:posOffset>
                </wp:positionH>
                <wp:positionV relativeFrom="paragraph">
                  <wp:posOffset>367030</wp:posOffset>
                </wp:positionV>
                <wp:extent cx="6985" cy="351155"/>
                <wp:effectExtent l="19050" t="19050" r="31115" b="29845"/>
                <wp:wrapNone/>
                <wp:docPr id="89" name="Straight Connector 89"/>
                <wp:cNvGraphicFramePr/>
                <a:graphic xmlns:a="http://schemas.openxmlformats.org/drawingml/2006/main">
                  <a:graphicData uri="http://schemas.microsoft.com/office/word/2010/wordprocessingShape">
                    <wps:wsp>
                      <wps:cNvCnPr/>
                      <wps:spPr>
                        <a:xfrm flipH="1">
                          <a:off x="0" y="0"/>
                          <a:ext cx="6985" cy="351155"/>
                        </a:xfrm>
                        <a:prstGeom prst="line">
                          <a:avLst/>
                        </a:prstGeom>
                        <a:ln w="317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2BDDBB" id="Straight Connector 89" o:spid="_x0000_s1026" style="position:absolute;flip:x;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7pt,28.9pt" to="113.25pt,5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" strokecolor="#2f5496 [2404]" strokeweight="2.5pt">
                <v:stroke joinstyle="miter"/>
              </v:line>
            </w:pict>
          </mc:Fallback>
        </mc:AlternateContent>
      </w:r>
      <w:r w:rsidRPr="002C0849">
        <w:rPr>
          <w:rFonts w:ascii="Arial" w:hAnsi="Arial" w:cs="Arial"/>
          <w:noProof/>
        </w:rPr>
        <mc:AlternateContent>
          <mc:Choice Requires="wps">
            <w:drawing>
              <wp:anchor distT="0" distB="0" distL="114300" distR="114300" simplePos="0" relativeHeight="251658304" behindDoc="0" locked="0" layoutInCell="1" allowOverlap="1" wp14:anchorId="13A0AC1E" wp14:editId="15F7B69F">
                <wp:simplePos x="0" y="0"/>
                <wp:positionH relativeFrom="margin">
                  <wp:posOffset>668020</wp:posOffset>
                </wp:positionH>
                <wp:positionV relativeFrom="paragraph">
                  <wp:posOffset>1771015</wp:posOffset>
                </wp:positionV>
                <wp:extent cx="1426210" cy="1049655"/>
                <wp:effectExtent l="38100" t="38100" r="40640" b="36195"/>
                <wp:wrapNone/>
                <wp:docPr id="90" name="Flowchart: Decision 90"/>
                <wp:cNvGraphicFramePr/>
                <a:graphic xmlns:a="http://schemas.openxmlformats.org/drawingml/2006/main">
                  <a:graphicData uri="http://schemas.microsoft.com/office/word/2010/wordprocessingShape">
                    <wps:wsp>
                      <wps:cNvSpPr/>
                      <wps:spPr>
                        <a:xfrm>
                          <a:off x="0" y="0"/>
                          <a:ext cx="1426210" cy="1049655"/>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3F83A24A" w14:textId="77777777" w:rsidR="00F925B6" w:rsidRDefault="00F925B6" w:rsidP="00FC74F5">
                            <w:pPr>
                              <w:jc w:val="center"/>
                            </w:pPr>
                            <w:r>
                              <w:rPr>
                                <w:rFonts w:ascii="CairoFont-1-0" w:eastAsiaTheme="minorHAnsi" w:hAnsi="CairoFont-1-0" w:cs="CairoFont-1-0"/>
                                <w:b/>
                                <w:color w:val="000000" w:themeColor="text1"/>
                                <w:sz w:val="12"/>
                                <w:szCs w:val="12"/>
                              </w:rPr>
                              <w:t>¿Es posible mejorar la información o la decisión?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0AC1E" id="Flowchart: Decision 90" o:spid="_x0000_s1067" type="#_x0000_t110" style="position:absolute;left:0;text-align:left;margin-left:52.6pt;margin-top:139.45pt;width:112.3pt;height:82.65pt;z-index:251658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" filled="f" strokecolor="#1f3763 [1604]" strokeweight="2.5pt">
                <v:textbox>
                  <w:txbxContent>
                    <w:p w14:paraId="3F83A24A" w14:textId="77777777" w:rsidR="00F925B6" w:rsidRDefault="00F925B6" w:rsidP="00FC74F5">
                      <w:pPr>
                        <w:jc w:val="center"/>
                      </w:pPr>
                      <w:r>
                        <w:rPr>
                          <w:rFonts w:ascii="CairoFont-1-0" w:eastAsiaTheme="minorHAnsi" w:hAnsi="CairoFont-1-0" w:cs="CairoFont-1-0"/>
                          <w:b/>
                          <w:color w:val="000000" w:themeColor="text1"/>
                          <w:sz w:val="12"/>
                          <w:szCs w:val="12"/>
                        </w:rPr>
                        <w:t>¿Es posible mejorar la información o la decisión?</w:t>
                      </w:r>
                    </w:p>
                  </w:txbxContent>
                </v:textbox>
                <w10:wrap anchorx="margin"/>
              </v:shape>
            </w:pict>
          </mc:Fallback>
        </mc:AlternateContent>
      </w:r>
      <w:r w:rsidRPr="002C0849">
        <w:rPr>
          <w:rFonts w:ascii="Arial" w:hAnsi="Arial" w:cs="Arial"/>
          <w:noProof/>
        </w:rPr>
        <mc:AlternateContent>
          <mc:Choice Requires="wps">
            <w:drawing>
              <wp:anchor distT="0" distB="0" distL="114300" distR="114300" simplePos="0" relativeHeight="251658292" behindDoc="0" locked="0" layoutInCell="1" allowOverlap="1" wp14:anchorId="5B259C52" wp14:editId="4CEAD639">
                <wp:simplePos x="0" y="0"/>
                <wp:positionH relativeFrom="column">
                  <wp:posOffset>2299335</wp:posOffset>
                </wp:positionH>
                <wp:positionV relativeFrom="paragraph">
                  <wp:posOffset>1906270</wp:posOffset>
                </wp:positionV>
                <wp:extent cx="1304290" cy="777240"/>
                <wp:effectExtent l="38100" t="38100" r="29210" b="41910"/>
                <wp:wrapNone/>
                <wp:docPr id="66" name="Flowchart: Decision 66"/>
                <wp:cNvGraphicFramePr/>
                <a:graphic xmlns:a="http://schemas.openxmlformats.org/drawingml/2006/main">
                  <a:graphicData uri="http://schemas.microsoft.com/office/word/2010/wordprocessingShape">
                    <wps:wsp>
                      <wps:cNvSpPr/>
                      <wps:spPr>
                        <a:xfrm>
                          <a:off x="0" y="0"/>
                          <a:ext cx="1304290" cy="777240"/>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6D96D40C" w14:textId="77777777" w:rsidR="00F925B6" w:rsidRDefault="00F925B6" w:rsidP="00A24B54">
                            <w:pPr>
                              <w:jc w:val="center"/>
                            </w:pPr>
                            <w:r>
                              <w:rPr>
                                <w:rFonts w:ascii="CairoFont-1-0" w:eastAsiaTheme="minorHAnsi" w:hAnsi="CairoFont-1-0" w:cs="CairoFont-1-0"/>
                                <w:b/>
                                <w:color w:val="000000" w:themeColor="text1"/>
                                <w:sz w:val="12"/>
                                <w:szCs w:val="12"/>
                              </w:rPr>
                              <w:t>¿No objeción del BID?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259C52" id="Flowchart: Decision 66" o:spid="_x0000_s1068" type="#_x0000_t110" style="position:absolute;left:0;text-align:left;margin-left:181.05pt;margin-top:150.1pt;width:102.7pt;height:61.2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" filled="f" strokecolor="#1f3763 [1604]" strokeweight="2.5pt">
                <v:textbox>
                  <w:txbxContent>
                    <w:p w14:paraId="6D96D40C" w14:textId="77777777" w:rsidR="00F925B6" w:rsidRDefault="00F925B6" w:rsidP="00A24B54">
                      <w:pPr>
                        <w:jc w:val="center"/>
                      </w:pPr>
                      <w:r>
                        <w:rPr>
                          <w:rFonts w:ascii="CairoFont-1-0" w:eastAsiaTheme="minorHAnsi" w:hAnsi="CairoFont-1-0" w:cs="CairoFont-1-0"/>
                          <w:b/>
                          <w:color w:val="000000" w:themeColor="text1"/>
                          <w:sz w:val="12"/>
                          <w:szCs w:val="12"/>
                        </w:rPr>
                        <w:t>¿No objeción del BID?</w:t>
                      </w:r>
                    </w:p>
                  </w:txbxContent>
                </v:textbox>
              </v:shape>
            </w:pict>
          </mc:Fallback>
        </mc:AlternateContent>
      </w:r>
    </w:p>
    <w:p w14:paraId="606E0004" w14:textId="77777777" w:rsidR="00A24B54" w:rsidRPr="002C0849" w:rsidRDefault="00024463" w:rsidP="00A24B54">
      <w:pPr>
        <w:pStyle w:val="ListParagraph"/>
        <w:ind w:hanging="720"/>
        <w:rPr>
          <w:rFonts w:ascii="Arial" w:hAnsi="Arial" w:cs="Arial"/>
        </w:rPr>
      </w:pPr>
      <w:r w:rsidRPr="002C0849">
        <w:rPr>
          <w:rFonts w:ascii="Arial" w:hAnsi="Arial" w:cs="Arial"/>
          <w:noProof/>
        </w:rPr>
        <mc:AlternateContent>
          <mc:Choice Requires="wps">
            <w:drawing>
              <wp:anchor distT="0" distB="0" distL="114300" distR="114300" simplePos="0" relativeHeight="251658300" behindDoc="0" locked="0" layoutInCell="1" allowOverlap="1" wp14:anchorId="682919C7" wp14:editId="0BCED5AA">
                <wp:simplePos x="0" y="0"/>
                <wp:positionH relativeFrom="column">
                  <wp:posOffset>2266950</wp:posOffset>
                </wp:positionH>
                <wp:positionV relativeFrom="paragraph">
                  <wp:posOffset>177165</wp:posOffset>
                </wp:positionV>
                <wp:extent cx="1304860" cy="777485"/>
                <wp:effectExtent l="38100" t="38100" r="29210" b="41910"/>
                <wp:wrapNone/>
                <wp:docPr id="86" name="Flowchart: Decision 86"/>
                <wp:cNvGraphicFramePr/>
                <a:graphic xmlns:a="http://schemas.openxmlformats.org/drawingml/2006/main">
                  <a:graphicData uri="http://schemas.microsoft.com/office/word/2010/wordprocessingShape">
                    <wps:wsp>
                      <wps:cNvSpPr/>
                      <wps:spPr>
                        <a:xfrm>
                          <a:off x="0" y="0"/>
                          <a:ext cx="1304860" cy="777485"/>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3011E039" w14:textId="77777777" w:rsidR="00F925B6" w:rsidRDefault="00F925B6" w:rsidP="00024463">
                            <w:pPr>
                              <w:jc w:val="center"/>
                            </w:pPr>
                            <w:r>
                              <w:rPr>
                                <w:rFonts w:ascii="CairoFont-1-0" w:eastAsiaTheme="minorHAnsi" w:hAnsi="CairoFont-1-0" w:cs="CairoFont-1-0"/>
                                <w:b/>
                                <w:color w:val="000000" w:themeColor="text1"/>
                                <w:sz w:val="12"/>
                                <w:szCs w:val="12"/>
                              </w:rPr>
                              <w:t>¿No objeción del BID?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2919C7" id="Flowchart: Decision 86" o:spid="_x0000_s1069" type="#_x0000_t110" style="position:absolute;left:0;text-align:left;margin-left:178.5pt;margin-top:13.95pt;width:102.75pt;height:61.2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" filled="f" strokecolor="#1f3763 [1604]" strokeweight="2.5pt">
                <v:textbox>
                  <w:txbxContent>
                    <w:p w14:paraId="3011E039" w14:textId="77777777" w:rsidR="00F925B6" w:rsidRDefault="00F925B6" w:rsidP="00024463">
                      <w:pPr>
                        <w:jc w:val="center"/>
                      </w:pPr>
                      <w:r>
                        <w:rPr>
                          <w:rFonts w:ascii="CairoFont-1-0" w:eastAsiaTheme="minorHAnsi" w:hAnsi="CairoFont-1-0" w:cs="CairoFont-1-0"/>
                          <w:b/>
                          <w:color w:val="000000" w:themeColor="text1"/>
                          <w:sz w:val="12"/>
                          <w:szCs w:val="12"/>
                        </w:rPr>
                        <w:t>¿No objeción del BID?</w:t>
                      </w:r>
                    </w:p>
                  </w:txbxContent>
                </v:textbox>
              </v:shape>
            </w:pict>
          </mc:Fallback>
        </mc:AlternateContent>
      </w:r>
    </w:p>
    <w:p w14:paraId="77038CC4" w14:textId="77777777" w:rsidR="00A24B54" w:rsidRPr="002C0849" w:rsidRDefault="00E761A4" w:rsidP="00A24B54">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08" behindDoc="0" locked="0" layoutInCell="1" allowOverlap="1" wp14:anchorId="18E7A397" wp14:editId="097BA09D">
                <wp:simplePos x="0" y="0"/>
                <wp:positionH relativeFrom="margin">
                  <wp:posOffset>1977031</wp:posOffset>
                </wp:positionH>
                <wp:positionV relativeFrom="paragraph">
                  <wp:posOffset>114327</wp:posOffset>
                </wp:positionV>
                <wp:extent cx="341906" cy="212090"/>
                <wp:effectExtent l="0" t="0" r="1270" b="0"/>
                <wp:wrapNone/>
                <wp:docPr id="94" name="Text Box 94"/>
                <wp:cNvGraphicFramePr/>
                <a:graphic xmlns:a="http://schemas.openxmlformats.org/drawingml/2006/main">
                  <a:graphicData uri="http://schemas.microsoft.com/office/word/2010/wordprocessingShape">
                    <wps:wsp>
                      <wps:cNvSpPr txBox="1"/>
                      <wps:spPr>
                        <a:xfrm>
                          <a:off x="0" y="0"/>
                          <a:ext cx="341906" cy="212090"/>
                        </a:xfrm>
                        <a:prstGeom prst="rect">
                          <a:avLst/>
                        </a:prstGeom>
                        <a:solidFill>
                          <a:schemeClr val="lt1"/>
                        </a:solidFill>
                        <a:ln w="6350">
                          <a:noFill/>
                        </a:ln>
                      </wps:spPr>
                      <wps:txbx>
                        <w:txbxContent>
                          <w:p w14:paraId="2A7F1634" w14:textId="77777777" w:rsidR="00F925B6" w:rsidRPr="0052087A" w:rsidRDefault="00F925B6" w:rsidP="00E761A4">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E7A397" id="Text Box 94" o:spid="_x0000_s1070" type="#_x0000_t202" style="position:absolute;left:0;text-align:left;margin-left:155.65pt;margin-top:9pt;width:26.9pt;height:16.7pt;z-index:2516583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" fillcolor="white [3201]" stroked="f" strokeweight=".5pt">
                <v:textbox>
                  <w:txbxContent>
                    <w:p w14:paraId="2A7F1634" w14:textId="77777777" w:rsidR="00F925B6" w:rsidRPr="0052087A" w:rsidRDefault="00F925B6" w:rsidP="00E761A4">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p>
    <w:p w14:paraId="5E3C29F2" w14:textId="77777777" w:rsidR="00024463" w:rsidRPr="002C0849" w:rsidRDefault="00024463" w:rsidP="00A24B54">
      <w:pPr>
        <w:pStyle w:val="ListParagraph"/>
        <w:rPr>
          <w:rFonts w:ascii="Arial" w:hAnsi="Arial" w:cs="Arial"/>
        </w:rPr>
      </w:pPr>
    </w:p>
    <w:p w14:paraId="452214BC" w14:textId="77777777" w:rsidR="00024463" w:rsidRPr="002C0849" w:rsidRDefault="00024463" w:rsidP="00A24B54">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02" behindDoc="0" locked="0" layoutInCell="1" allowOverlap="1" wp14:anchorId="66CD68D2" wp14:editId="713B2C8F">
                <wp:simplePos x="0" y="0"/>
                <wp:positionH relativeFrom="column">
                  <wp:posOffset>1438275</wp:posOffset>
                </wp:positionH>
                <wp:positionV relativeFrom="paragraph">
                  <wp:posOffset>24765</wp:posOffset>
                </wp:positionV>
                <wp:extent cx="774016" cy="7034"/>
                <wp:effectExtent l="19050" t="19050" r="26670" b="31115"/>
                <wp:wrapNone/>
                <wp:docPr id="88" name="Straight Connector 88"/>
                <wp:cNvGraphicFramePr/>
                <a:graphic xmlns:a="http://schemas.openxmlformats.org/drawingml/2006/main">
                  <a:graphicData uri="http://schemas.microsoft.com/office/word/2010/wordprocessingShape">
                    <wps:wsp>
                      <wps:cNvCnPr/>
                      <wps:spPr>
                        <a:xfrm>
                          <a:off x="0" y="0"/>
                          <a:ext cx="774016" cy="7034"/>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5BDD0F" id="Straight Connector 88" o:spid="_x0000_s1026" style="position:absolute;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25pt,1.95pt" to="174.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" strokecolor="#44546a [3215]" strokeweight="2.5pt">
                <v:stroke joinstyle="miter"/>
              </v:line>
            </w:pict>
          </mc:Fallback>
        </mc:AlternateContent>
      </w:r>
    </w:p>
    <w:p w14:paraId="478258BF" w14:textId="77777777" w:rsidR="00A24B54" w:rsidRPr="002C0849" w:rsidRDefault="00A24B54" w:rsidP="00A24B54">
      <w:pPr>
        <w:pStyle w:val="ListParagraph"/>
        <w:rPr>
          <w:rFonts w:ascii="Arial" w:hAnsi="Arial" w:cs="Arial"/>
        </w:rPr>
      </w:pPr>
    </w:p>
    <w:p w14:paraId="6E93792A" w14:textId="77777777" w:rsidR="00A24B54" w:rsidRPr="002C0849" w:rsidRDefault="00024463" w:rsidP="00A24B54">
      <w:pPr>
        <w:pStyle w:val="ListParagraph"/>
        <w:rPr>
          <w:rFonts w:ascii="Arial" w:hAnsi="Arial" w:cs="Arial"/>
        </w:rPr>
      </w:pPr>
      <w:r w:rsidRPr="002C0849">
        <w:rPr>
          <w:rFonts w:ascii="Arial" w:hAnsi="Arial" w:cs="Arial"/>
          <w:noProof/>
        </w:rPr>
        <w:lastRenderedPageBreak/>
        <mc:AlternateContent>
          <mc:Choice Requires="wps">
            <w:drawing>
              <wp:anchor distT="0" distB="0" distL="114300" distR="114300" simplePos="0" relativeHeight="251658301" behindDoc="0" locked="0" layoutInCell="1" allowOverlap="1" wp14:anchorId="062955DA" wp14:editId="7ACF2EE2">
                <wp:simplePos x="0" y="0"/>
                <wp:positionH relativeFrom="column">
                  <wp:posOffset>2449409</wp:posOffset>
                </wp:positionH>
                <wp:positionV relativeFrom="paragraph">
                  <wp:posOffset>6350</wp:posOffset>
                </wp:positionV>
                <wp:extent cx="287020" cy="212090"/>
                <wp:effectExtent l="0" t="0" r="0" b="0"/>
                <wp:wrapNone/>
                <wp:docPr id="87" name="Text Box 87"/>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1A8B6E30" w14:textId="77777777" w:rsidR="00F925B6" w:rsidRPr="001414BB" w:rsidRDefault="00F925B6" w:rsidP="00024463">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2955DA" id="Text Box 87" o:spid="_x0000_s1071" type="#_x0000_t202" style="position:absolute;left:0;text-align:left;margin-left:192.85pt;margin-top:.5pt;width:22.6pt;height:16.7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" fillcolor="white [3201]" stroked="f" strokeweight=".5pt">
                <v:textbox>
                  <w:txbxContent>
                    <w:p w14:paraId="1A8B6E30" w14:textId="77777777" w:rsidR="00F925B6" w:rsidRPr="001414BB" w:rsidRDefault="00F925B6" w:rsidP="00024463">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v:textbox>
              </v:shape>
            </w:pict>
          </mc:Fallback>
        </mc:AlternateContent>
      </w:r>
    </w:p>
    <w:p w14:paraId="2A9C4209" w14:textId="77777777" w:rsidR="00A24B54" w:rsidRPr="002C0849" w:rsidRDefault="00A24B54" w:rsidP="00A24B54">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290" behindDoc="0" locked="0" layoutInCell="1" allowOverlap="1" wp14:anchorId="7946981F" wp14:editId="2446DF90">
                <wp:simplePos x="0" y="0"/>
                <wp:positionH relativeFrom="column">
                  <wp:posOffset>1607185</wp:posOffset>
                </wp:positionH>
                <wp:positionV relativeFrom="paragraph">
                  <wp:posOffset>97155</wp:posOffset>
                </wp:positionV>
                <wp:extent cx="2567353" cy="330591"/>
                <wp:effectExtent l="19050" t="171450" r="23495" b="12700"/>
                <wp:wrapNone/>
                <wp:docPr id="59" name="Callout: Line 59"/>
                <wp:cNvGraphicFramePr/>
                <a:graphic xmlns:a="http://schemas.openxmlformats.org/drawingml/2006/main">
                  <a:graphicData uri="http://schemas.microsoft.com/office/word/2010/wordprocessingShape">
                    <wps:wsp>
                      <wps:cNvSpPr/>
                      <wps:spPr>
                        <a:xfrm>
                          <a:off x="0" y="0"/>
                          <a:ext cx="2567353" cy="330591"/>
                        </a:xfrm>
                        <a:prstGeom prst="borderCallout1">
                          <a:avLst>
                            <a:gd name="adj1" fmla="val -13677"/>
                            <a:gd name="adj2" fmla="val 51351"/>
                            <a:gd name="adj3" fmla="val -42151"/>
                            <a:gd name="adj4" fmla="val 51346"/>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43214471" w14:textId="00F801CE" w:rsidR="00F925B6" w:rsidRDefault="00F925B6" w:rsidP="00A24B54">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w:t>
                            </w:r>
                            <w:r w:rsidRPr="00002983">
                              <w:rPr>
                                <w:rFonts w:ascii="CairoFont-1-0" w:eastAsiaTheme="minorHAnsi" w:hAnsi="CairoFont-1-0" w:cs="CairoFont-1-0"/>
                                <w:b/>
                                <w:color w:val="000000" w:themeColor="text1"/>
                                <w:sz w:val="12"/>
                                <w:szCs w:val="12"/>
                              </w:rPr>
                              <w:t xml:space="preserve"> </w:t>
                            </w:r>
                            <w:r>
                              <w:rPr>
                                <w:rFonts w:ascii="CairoFont-1-0" w:eastAsiaTheme="minorHAnsi" w:hAnsi="CairoFont-1-0" w:cs="CairoFont-1-0"/>
                                <w:b/>
                                <w:color w:val="000000" w:themeColor="text1"/>
                                <w:sz w:val="12"/>
                                <w:szCs w:val="12"/>
                              </w:rPr>
                              <w:t>distribuye Pliegos Licitatorios, recibe y evalúa ofertas</w:t>
                            </w:r>
                          </w:p>
                          <w:p w14:paraId="6E4B79E4" w14:textId="77777777" w:rsidR="00F925B6" w:rsidRPr="00002983" w:rsidRDefault="00F925B6" w:rsidP="00A24B54">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Envía informe para No Objeción BID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46981F" id="Callout: Line 59" o:spid="_x0000_s1072" type="#_x0000_t47" style="position:absolute;left:0;text-align:left;margin-left:126.55pt;margin-top:7.65pt;width:202.15pt;height:26.0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" adj="11091,-9105,11092,-2954" filled="f" strokecolor="#1f3763 [1604]" strokeweight="2.5pt">
                <v:textbox>
                  <w:txbxContent>
                    <w:p w14:paraId="43214471" w14:textId="00F801CE" w:rsidR="00F925B6" w:rsidRDefault="00F925B6" w:rsidP="00A24B54">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w:t>
                      </w:r>
                      <w:r w:rsidRPr="00002983">
                        <w:rPr>
                          <w:rFonts w:ascii="CairoFont-1-0" w:eastAsiaTheme="minorHAnsi" w:hAnsi="CairoFont-1-0" w:cs="CairoFont-1-0"/>
                          <w:b/>
                          <w:color w:val="000000" w:themeColor="text1"/>
                          <w:sz w:val="12"/>
                          <w:szCs w:val="12"/>
                        </w:rPr>
                        <w:t xml:space="preserve"> </w:t>
                      </w:r>
                      <w:r>
                        <w:rPr>
                          <w:rFonts w:ascii="CairoFont-1-0" w:eastAsiaTheme="minorHAnsi" w:hAnsi="CairoFont-1-0" w:cs="CairoFont-1-0"/>
                          <w:b/>
                          <w:color w:val="000000" w:themeColor="text1"/>
                          <w:sz w:val="12"/>
                          <w:szCs w:val="12"/>
                        </w:rPr>
                        <w:t>distribuye Pliegos Licitatorios, recibe y evalúa ofertas</w:t>
                      </w:r>
                    </w:p>
                    <w:p w14:paraId="6E4B79E4" w14:textId="77777777" w:rsidR="00F925B6" w:rsidRPr="00002983" w:rsidRDefault="00F925B6" w:rsidP="00A24B54">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Envía informe para No Objeción BID</w:t>
                      </w:r>
                    </w:p>
                  </w:txbxContent>
                </v:textbox>
              </v:shape>
            </w:pict>
          </mc:Fallback>
        </mc:AlternateContent>
      </w:r>
    </w:p>
    <w:p w14:paraId="479E1DD3" w14:textId="77777777" w:rsidR="00A24B54" w:rsidRPr="002C0849" w:rsidRDefault="00DC7176" w:rsidP="00A24B54">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06" behindDoc="0" locked="0" layoutInCell="1" allowOverlap="1" wp14:anchorId="4DFB6C5B" wp14:editId="4178BF1E">
                <wp:simplePos x="0" y="0"/>
                <wp:positionH relativeFrom="column">
                  <wp:posOffset>1384762</wp:posOffset>
                </wp:positionH>
                <wp:positionV relativeFrom="paragraph">
                  <wp:posOffset>104830</wp:posOffset>
                </wp:positionV>
                <wp:extent cx="0" cy="216708"/>
                <wp:effectExtent l="19050" t="0" r="19050" b="31115"/>
                <wp:wrapNone/>
                <wp:docPr id="92" name="Straight Connector 92"/>
                <wp:cNvGraphicFramePr/>
                <a:graphic xmlns:a="http://schemas.openxmlformats.org/drawingml/2006/main">
                  <a:graphicData uri="http://schemas.microsoft.com/office/word/2010/wordprocessingShape">
                    <wps:wsp>
                      <wps:cNvCnPr/>
                      <wps:spPr>
                        <a:xfrm flipH="1">
                          <a:off x="0" y="0"/>
                          <a:ext cx="0" cy="216708"/>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94EDFD" id="Straight Connector 92" o:spid="_x0000_s1026" style="position:absolute;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9.05pt,8.25pt" to="109.0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" strokecolor="#44546a [3215]" strokeweight="2.5pt">
                <v:stroke joinstyle="miter"/>
              </v:line>
            </w:pict>
          </mc:Fallback>
        </mc:AlternateContent>
      </w:r>
      <w:r w:rsidRPr="002C0849">
        <w:rPr>
          <w:rFonts w:ascii="Arial" w:hAnsi="Arial" w:cs="Arial"/>
          <w:noProof/>
        </w:rPr>
        <mc:AlternateContent>
          <mc:Choice Requires="wps">
            <w:drawing>
              <wp:anchor distT="0" distB="0" distL="114300" distR="114300" simplePos="0" relativeHeight="251658307" behindDoc="0" locked="0" layoutInCell="1" allowOverlap="1" wp14:anchorId="5048B67E" wp14:editId="108DDC63">
                <wp:simplePos x="0" y="0"/>
                <wp:positionH relativeFrom="column">
                  <wp:posOffset>1367623</wp:posOffset>
                </wp:positionH>
                <wp:positionV relativeFrom="paragraph">
                  <wp:posOffset>96741</wp:posOffset>
                </wp:positionV>
                <wp:extent cx="190279" cy="0"/>
                <wp:effectExtent l="0" t="19050" r="19685" b="19050"/>
                <wp:wrapNone/>
                <wp:docPr id="93" name="Straight Connector 93"/>
                <wp:cNvGraphicFramePr/>
                <a:graphic xmlns:a="http://schemas.openxmlformats.org/drawingml/2006/main">
                  <a:graphicData uri="http://schemas.microsoft.com/office/word/2010/wordprocessingShape">
                    <wps:wsp>
                      <wps:cNvCnPr/>
                      <wps:spPr>
                        <a:xfrm flipV="1">
                          <a:off x="0" y="0"/>
                          <a:ext cx="190279" cy="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B6E41A" id="Straight Connector 93" o:spid="_x0000_s1026" style="position:absolute;flip:y;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7pt,7.6pt" to="122.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" strokecolor="#44546a [3215]" strokeweight="2.5pt">
                <v:stroke joinstyle="miter"/>
              </v:line>
            </w:pict>
          </mc:Fallback>
        </mc:AlternateContent>
      </w:r>
    </w:p>
    <w:p w14:paraId="17EAF73B" w14:textId="77777777" w:rsidR="00FC74F5" w:rsidRPr="002C0849" w:rsidRDefault="00DC7176" w:rsidP="00A24B54">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09" behindDoc="0" locked="0" layoutInCell="1" allowOverlap="1" wp14:anchorId="2D4C88EC" wp14:editId="6C2DA018">
                <wp:simplePos x="0" y="0"/>
                <wp:positionH relativeFrom="column">
                  <wp:posOffset>1618351</wp:posOffset>
                </wp:positionH>
                <wp:positionV relativeFrom="paragraph">
                  <wp:posOffset>125899</wp:posOffset>
                </wp:positionV>
                <wp:extent cx="287020" cy="212090"/>
                <wp:effectExtent l="0" t="0" r="0" b="0"/>
                <wp:wrapNone/>
                <wp:docPr id="95" name="Text Box 95"/>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1169646A" w14:textId="77777777" w:rsidR="00F925B6" w:rsidRPr="001414BB" w:rsidRDefault="00F925B6" w:rsidP="00E761A4">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C88EC" id="Text Box 95" o:spid="_x0000_s1073" type="#_x0000_t202" style="position:absolute;left:0;text-align:left;margin-left:127.45pt;margin-top:9.9pt;width:22.6pt;height:16.7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" fillcolor="white [3201]" stroked="f" strokeweight=".5pt">
                <v:textbox>
                  <w:txbxContent>
                    <w:p w14:paraId="1169646A" w14:textId="77777777" w:rsidR="00F925B6" w:rsidRPr="001414BB" w:rsidRDefault="00F925B6" w:rsidP="00E761A4">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v:textbox>
              </v:shape>
            </w:pict>
          </mc:Fallback>
        </mc:AlternateContent>
      </w:r>
      <w:r w:rsidRPr="002C0849">
        <w:rPr>
          <w:rFonts w:ascii="Arial" w:hAnsi="Arial" w:cs="Arial"/>
          <w:noProof/>
        </w:rPr>
        <mc:AlternateContent>
          <mc:Choice Requires="wps">
            <w:drawing>
              <wp:anchor distT="0" distB="0" distL="114300" distR="114300" simplePos="0" relativeHeight="251658305" behindDoc="0" locked="0" layoutInCell="1" allowOverlap="1" wp14:anchorId="2D63BB2C" wp14:editId="66104399">
                <wp:simplePos x="0" y="0"/>
                <wp:positionH relativeFrom="column">
                  <wp:posOffset>2933409</wp:posOffset>
                </wp:positionH>
                <wp:positionV relativeFrom="paragraph">
                  <wp:posOffset>119849</wp:posOffset>
                </wp:positionV>
                <wp:extent cx="0" cy="142464"/>
                <wp:effectExtent l="19050" t="19050" r="19050" b="10160"/>
                <wp:wrapNone/>
                <wp:docPr id="91" name="Straight Connector 91"/>
                <wp:cNvGraphicFramePr/>
                <a:graphic xmlns:a="http://schemas.openxmlformats.org/drawingml/2006/main">
                  <a:graphicData uri="http://schemas.microsoft.com/office/word/2010/wordprocessingShape">
                    <wps:wsp>
                      <wps:cNvCnPr/>
                      <wps:spPr>
                        <a:xfrm flipH="1" flipV="1">
                          <a:off x="0" y="0"/>
                          <a:ext cx="0" cy="142464"/>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A4079E" id="Straight Connector 91" o:spid="_x0000_s1026" style="position:absolute;flip:x y;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pt,9.45pt" to="231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" strokecolor="#44546a [3215]" strokeweight="2.5pt">
                <v:stroke joinstyle="miter"/>
              </v:line>
            </w:pict>
          </mc:Fallback>
        </mc:AlternateContent>
      </w:r>
    </w:p>
    <w:p w14:paraId="2C1B422A" w14:textId="77777777" w:rsidR="00A24B54" w:rsidRPr="002C0849" w:rsidRDefault="00E761A4" w:rsidP="00A24B54">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13" behindDoc="0" locked="0" layoutInCell="1" allowOverlap="1" wp14:anchorId="18FE42C4" wp14:editId="6D54082E">
                <wp:simplePos x="0" y="0"/>
                <wp:positionH relativeFrom="margin">
                  <wp:posOffset>697692</wp:posOffset>
                </wp:positionH>
                <wp:positionV relativeFrom="paragraph">
                  <wp:posOffset>18882</wp:posOffset>
                </wp:positionV>
                <wp:extent cx="341630" cy="212090"/>
                <wp:effectExtent l="0" t="0" r="1270" b="0"/>
                <wp:wrapNone/>
                <wp:docPr id="99" name="Text Box 99"/>
                <wp:cNvGraphicFramePr/>
                <a:graphic xmlns:a="http://schemas.openxmlformats.org/drawingml/2006/main">
                  <a:graphicData uri="http://schemas.microsoft.com/office/word/2010/wordprocessingShape">
                    <wps:wsp>
                      <wps:cNvSpPr txBox="1"/>
                      <wps:spPr>
                        <a:xfrm>
                          <a:off x="0" y="0"/>
                          <a:ext cx="341630" cy="212090"/>
                        </a:xfrm>
                        <a:prstGeom prst="rect">
                          <a:avLst/>
                        </a:prstGeom>
                        <a:solidFill>
                          <a:schemeClr val="lt1"/>
                        </a:solidFill>
                        <a:ln w="6350">
                          <a:noFill/>
                        </a:ln>
                      </wps:spPr>
                      <wps:txbx>
                        <w:txbxContent>
                          <w:p w14:paraId="4D202DDC" w14:textId="77777777" w:rsidR="00F925B6" w:rsidRPr="0052087A" w:rsidRDefault="00F925B6" w:rsidP="00E761A4">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FE42C4" id="Text Box 99" o:spid="_x0000_s1074" type="#_x0000_t202" style="position:absolute;left:0;text-align:left;margin-left:54.95pt;margin-top:1.5pt;width:26.9pt;height:16.7pt;z-index:25165831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" fillcolor="white [3201]" stroked="f" strokeweight=".5pt">
                <v:textbox>
                  <w:txbxContent>
                    <w:p w14:paraId="4D202DDC" w14:textId="77777777" w:rsidR="00F925B6" w:rsidRPr="0052087A" w:rsidRDefault="00F925B6" w:rsidP="00E761A4">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p>
    <w:p w14:paraId="2CC613C9" w14:textId="77777777" w:rsidR="00A24B54" w:rsidRPr="002C0849" w:rsidRDefault="00D441B3" w:rsidP="00A24B54">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16" behindDoc="0" locked="0" layoutInCell="1" allowOverlap="1" wp14:anchorId="4BCAC8A4" wp14:editId="3D802634">
                <wp:simplePos x="0" y="0"/>
                <wp:positionH relativeFrom="margin">
                  <wp:posOffset>2039063</wp:posOffset>
                </wp:positionH>
                <wp:positionV relativeFrom="paragraph">
                  <wp:posOffset>83127</wp:posOffset>
                </wp:positionV>
                <wp:extent cx="341630" cy="212090"/>
                <wp:effectExtent l="0" t="0" r="1270" b="0"/>
                <wp:wrapNone/>
                <wp:docPr id="103" name="Text Box 103"/>
                <wp:cNvGraphicFramePr/>
                <a:graphic xmlns:a="http://schemas.openxmlformats.org/drawingml/2006/main">
                  <a:graphicData uri="http://schemas.microsoft.com/office/word/2010/wordprocessingShape">
                    <wps:wsp>
                      <wps:cNvSpPr txBox="1"/>
                      <wps:spPr>
                        <a:xfrm>
                          <a:off x="0" y="0"/>
                          <a:ext cx="341630" cy="212090"/>
                        </a:xfrm>
                        <a:prstGeom prst="rect">
                          <a:avLst/>
                        </a:prstGeom>
                        <a:solidFill>
                          <a:schemeClr val="lt1"/>
                        </a:solidFill>
                        <a:ln w="6350">
                          <a:noFill/>
                        </a:ln>
                      </wps:spPr>
                      <wps:txbx>
                        <w:txbxContent>
                          <w:p w14:paraId="2B232313" w14:textId="77777777" w:rsidR="00F925B6" w:rsidRPr="0052087A" w:rsidRDefault="00F925B6" w:rsidP="00D441B3">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CAC8A4" id="Text Box 103" o:spid="_x0000_s1075" type="#_x0000_t202" style="position:absolute;left:0;text-align:left;margin-left:160.55pt;margin-top:6.55pt;width:26.9pt;height:16.7pt;z-index:2516583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" fillcolor="white [3201]" stroked="f" strokeweight=".5pt">
                <v:textbox>
                  <w:txbxContent>
                    <w:p w14:paraId="2B232313" w14:textId="77777777" w:rsidR="00F925B6" w:rsidRPr="0052087A" w:rsidRDefault="00F925B6" w:rsidP="00D441B3">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p>
    <w:p w14:paraId="45F1C748" w14:textId="77777777" w:rsidR="00A24B54" w:rsidRPr="002C0849" w:rsidRDefault="00FC74F5" w:rsidP="00A24B54">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294" behindDoc="0" locked="0" layoutInCell="1" allowOverlap="1" wp14:anchorId="78465E92" wp14:editId="3EA70465">
                <wp:simplePos x="0" y="0"/>
                <wp:positionH relativeFrom="column">
                  <wp:posOffset>1463040</wp:posOffset>
                </wp:positionH>
                <wp:positionV relativeFrom="paragraph">
                  <wp:posOffset>168861</wp:posOffset>
                </wp:positionV>
                <wp:extent cx="113177" cy="0"/>
                <wp:effectExtent l="0" t="19050" r="20320" b="19050"/>
                <wp:wrapNone/>
                <wp:docPr id="68" name="Straight Connector 68"/>
                <wp:cNvGraphicFramePr/>
                <a:graphic xmlns:a="http://schemas.openxmlformats.org/drawingml/2006/main">
                  <a:graphicData uri="http://schemas.microsoft.com/office/word/2010/wordprocessingShape">
                    <wps:wsp>
                      <wps:cNvCnPr/>
                      <wps:spPr>
                        <a:xfrm flipV="1">
                          <a:off x="0" y="0"/>
                          <a:ext cx="113177" cy="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343E9E" id="Straight Connector 68" o:spid="_x0000_s1026" style="position:absolute;flip:y;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2pt,13.3pt" to="124.1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" strokecolor="#44546a [3215]" strokeweight="2.5pt">
                <v:stroke joinstyle="miter"/>
              </v:line>
            </w:pict>
          </mc:Fallback>
        </mc:AlternateContent>
      </w:r>
    </w:p>
    <w:p w14:paraId="6776F703" w14:textId="77777777" w:rsidR="00A24B54" w:rsidRPr="002C0849" w:rsidRDefault="00D441B3" w:rsidP="00A24B54">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15" behindDoc="0" locked="0" layoutInCell="1" allowOverlap="1" wp14:anchorId="28606C30" wp14:editId="16232A95">
                <wp:simplePos x="0" y="0"/>
                <wp:positionH relativeFrom="column">
                  <wp:posOffset>2102630</wp:posOffset>
                </wp:positionH>
                <wp:positionV relativeFrom="paragraph">
                  <wp:posOffset>10211</wp:posOffset>
                </wp:positionV>
                <wp:extent cx="205373" cy="4890"/>
                <wp:effectExtent l="19050" t="19050" r="23495" b="33655"/>
                <wp:wrapNone/>
                <wp:docPr id="102" name="Straight Connector 102"/>
                <wp:cNvGraphicFramePr/>
                <a:graphic xmlns:a="http://schemas.openxmlformats.org/drawingml/2006/main">
                  <a:graphicData uri="http://schemas.microsoft.com/office/word/2010/wordprocessingShape">
                    <wps:wsp>
                      <wps:cNvCnPr/>
                      <wps:spPr>
                        <a:xfrm>
                          <a:off x="0" y="0"/>
                          <a:ext cx="205373" cy="489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D95590" id="Straight Connector 102" o:spid="_x0000_s1026" style="position:absolute;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55pt,.8pt" to="181.7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" strokecolor="#44546a [3215]" strokeweight="2.5pt">
                <v:stroke joinstyle="miter"/>
              </v:line>
            </w:pict>
          </mc:Fallback>
        </mc:AlternateContent>
      </w:r>
    </w:p>
    <w:p w14:paraId="59EF1078" w14:textId="77777777" w:rsidR="00A24B54" w:rsidRPr="002C0849" w:rsidRDefault="00A24B54" w:rsidP="00A24B54">
      <w:pPr>
        <w:pStyle w:val="ListParagraph"/>
        <w:rPr>
          <w:rFonts w:ascii="Arial" w:hAnsi="Arial" w:cs="Arial"/>
        </w:rPr>
      </w:pPr>
    </w:p>
    <w:p w14:paraId="4357B864" w14:textId="77777777" w:rsidR="00A24B54" w:rsidRPr="002C0849" w:rsidRDefault="00DC7176" w:rsidP="00A24B54">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10" behindDoc="0" locked="0" layoutInCell="1" allowOverlap="1" wp14:anchorId="5E2551FF" wp14:editId="58C7827F">
                <wp:simplePos x="0" y="0"/>
                <wp:positionH relativeFrom="column">
                  <wp:posOffset>2533022</wp:posOffset>
                </wp:positionH>
                <wp:positionV relativeFrom="paragraph">
                  <wp:posOffset>6350</wp:posOffset>
                </wp:positionV>
                <wp:extent cx="287020" cy="212090"/>
                <wp:effectExtent l="0" t="0" r="0" b="0"/>
                <wp:wrapNone/>
                <wp:docPr id="96" name="Text Box 96"/>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2BCE4836" w14:textId="77777777" w:rsidR="00F925B6" w:rsidRPr="001414BB" w:rsidRDefault="00F925B6" w:rsidP="00E761A4">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2551FF" id="Text Box 96" o:spid="_x0000_s1076" type="#_x0000_t202" style="position:absolute;left:0;text-align:left;margin-left:199.45pt;margin-top:.5pt;width:22.6pt;height:16.7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" fillcolor="white [3201]" stroked="f" strokeweight=".5pt">
                <v:textbox>
                  <w:txbxContent>
                    <w:p w14:paraId="2BCE4836" w14:textId="77777777" w:rsidR="00F925B6" w:rsidRPr="001414BB" w:rsidRDefault="00F925B6" w:rsidP="00E761A4">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v:textbox>
              </v:shape>
            </w:pict>
          </mc:Fallback>
        </mc:AlternateContent>
      </w:r>
    </w:p>
    <w:p w14:paraId="1749A448" w14:textId="77777777" w:rsidR="00A24B54" w:rsidRPr="002C0849" w:rsidRDefault="00A24B54" w:rsidP="00A24B54">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293" behindDoc="0" locked="0" layoutInCell="1" allowOverlap="1" wp14:anchorId="78E61A53" wp14:editId="2E8CDA57">
                <wp:simplePos x="0" y="0"/>
                <wp:positionH relativeFrom="column">
                  <wp:posOffset>1988361</wp:posOffset>
                </wp:positionH>
                <wp:positionV relativeFrom="paragraph">
                  <wp:posOffset>128905</wp:posOffset>
                </wp:positionV>
                <wp:extent cx="1957070" cy="415925"/>
                <wp:effectExtent l="19050" t="209550" r="24130" b="22225"/>
                <wp:wrapNone/>
                <wp:docPr id="70" name="Callout: Line 70"/>
                <wp:cNvGraphicFramePr/>
                <a:graphic xmlns:a="http://schemas.openxmlformats.org/drawingml/2006/main">
                  <a:graphicData uri="http://schemas.microsoft.com/office/word/2010/wordprocessingShape">
                    <wps:wsp>
                      <wps:cNvSpPr/>
                      <wps:spPr>
                        <a:xfrm>
                          <a:off x="0" y="0"/>
                          <a:ext cx="1957070" cy="415925"/>
                        </a:xfrm>
                        <a:prstGeom prst="borderCallout1">
                          <a:avLst>
                            <a:gd name="adj1" fmla="val -12960"/>
                            <a:gd name="adj2" fmla="val 49516"/>
                            <a:gd name="adj3" fmla="val -44520"/>
                            <a:gd name="adj4" fmla="val 49300"/>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753CB392" w14:textId="4569ED83" w:rsidR="00F925B6" w:rsidRDefault="00F925B6" w:rsidP="00A24B54">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 Negocia y prepara Contrato</w:t>
                            </w:r>
                          </w:p>
                          <w:p w14:paraId="34C1DA75" w14:textId="77777777" w:rsidR="00F925B6" w:rsidRDefault="00F925B6" w:rsidP="00A24B54">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CIV Suscribe Contrato</w:t>
                            </w:r>
                          </w:p>
                          <w:p w14:paraId="0BE67C12" w14:textId="0BC9A4D8" w:rsidR="00F925B6" w:rsidRPr="00002983" w:rsidRDefault="00F925B6" w:rsidP="00A24B54">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 envía Contrato a BID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E61A53" id="Callout: Line 70" o:spid="_x0000_s1077" type="#_x0000_t47" style="position:absolute;left:0;text-align:left;margin-left:156.55pt;margin-top:10.15pt;width:154.1pt;height:32.75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" adj="10649,-9616,10695,-2799" filled="f" strokecolor="#1f3763 [1604]" strokeweight="2.5pt">
                <v:textbox>
                  <w:txbxContent>
                    <w:p w14:paraId="753CB392" w14:textId="4569ED83" w:rsidR="00F925B6" w:rsidRDefault="00F925B6" w:rsidP="00A24B54">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 Negocia y prepara Contrato</w:t>
                      </w:r>
                    </w:p>
                    <w:p w14:paraId="34C1DA75" w14:textId="77777777" w:rsidR="00F925B6" w:rsidRDefault="00F925B6" w:rsidP="00A24B54">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CIV Suscribe Contrato</w:t>
                      </w:r>
                    </w:p>
                    <w:p w14:paraId="0BE67C12" w14:textId="0BC9A4D8" w:rsidR="00F925B6" w:rsidRPr="00002983" w:rsidRDefault="00F925B6" w:rsidP="00A24B54">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 envía Contrato a BID</w:t>
                      </w:r>
                    </w:p>
                  </w:txbxContent>
                </v:textbox>
              </v:shape>
            </w:pict>
          </mc:Fallback>
        </mc:AlternateContent>
      </w:r>
    </w:p>
    <w:p w14:paraId="7F300A5C" w14:textId="77777777" w:rsidR="00A24B54" w:rsidRPr="002C0849" w:rsidRDefault="00A24B54" w:rsidP="00A24B54">
      <w:pPr>
        <w:pStyle w:val="ListParagraph"/>
        <w:rPr>
          <w:rFonts w:ascii="Arial" w:hAnsi="Arial" w:cs="Arial"/>
        </w:rPr>
      </w:pPr>
    </w:p>
    <w:p w14:paraId="710A7211" w14:textId="77777777" w:rsidR="00A24B54" w:rsidRPr="002C0849" w:rsidRDefault="00A24B54" w:rsidP="00A24B54">
      <w:pPr>
        <w:pStyle w:val="ListParagraph"/>
        <w:rPr>
          <w:rFonts w:ascii="Arial" w:hAnsi="Arial" w:cs="Arial"/>
        </w:rPr>
      </w:pPr>
    </w:p>
    <w:p w14:paraId="38C6DFC0" w14:textId="77777777" w:rsidR="00A24B54" w:rsidRPr="002C0849" w:rsidRDefault="005A2A6D" w:rsidP="00A24B54">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14" behindDoc="0" locked="0" layoutInCell="1" allowOverlap="1" wp14:anchorId="6CA0FC91" wp14:editId="77063305">
                <wp:simplePos x="0" y="0"/>
                <wp:positionH relativeFrom="margin">
                  <wp:posOffset>1975899</wp:posOffset>
                </wp:positionH>
                <wp:positionV relativeFrom="paragraph">
                  <wp:posOffset>154222</wp:posOffset>
                </wp:positionV>
                <wp:extent cx="1975495" cy="308060"/>
                <wp:effectExtent l="19050" t="19050" r="24765" b="15875"/>
                <wp:wrapNone/>
                <wp:docPr id="100" name="Flowchart: Terminator 100"/>
                <wp:cNvGraphicFramePr/>
                <a:graphic xmlns:a="http://schemas.openxmlformats.org/drawingml/2006/main">
                  <a:graphicData uri="http://schemas.microsoft.com/office/word/2010/wordprocessingShape">
                    <wps:wsp>
                      <wps:cNvSpPr/>
                      <wps:spPr>
                        <a:xfrm>
                          <a:off x="0" y="0"/>
                          <a:ext cx="1975495" cy="308060"/>
                        </a:xfrm>
                        <a:prstGeom prst="flowChartTerminator">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3DEDF965" w14:textId="51C5A0C6" w:rsidR="00F925B6" w:rsidRPr="008510FE" w:rsidRDefault="00F925B6" w:rsidP="00DC7176">
                            <w:pPr>
                              <w:autoSpaceDE w:val="0"/>
                              <w:autoSpaceDN w:val="0"/>
                              <w:adjustRightInd w:val="0"/>
                              <w:jc w:val="center"/>
                              <w:rPr>
                                <w:b/>
                                <w:color w:val="000000" w:themeColor="text1"/>
                                <w:sz w:val="12"/>
                                <w:szCs w:val="12"/>
                              </w:rPr>
                            </w:pPr>
                            <w:r>
                              <w:rPr>
                                <w:rFonts w:ascii="CairoFont-1-0" w:eastAsiaTheme="minorHAnsi" w:hAnsi="CairoFont-1-0" w:cs="CairoFont-1-0"/>
                                <w:b/>
                                <w:color w:val="000000" w:themeColor="text1"/>
                                <w:sz w:val="12"/>
                                <w:szCs w:val="12"/>
                              </w:rPr>
                              <w:t>UEP</w:t>
                            </w:r>
                            <w:r w:rsidRPr="008510FE">
                              <w:rPr>
                                <w:rFonts w:ascii="CairoFont-1-0" w:eastAsiaTheme="minorHAnsi" w:hAnsi="CairoFont-1-0" w:cs="CairoFont-1-0"/>
                                <w:b/>
                                <w:color w:val="000000" w:themeColor="text1"/>
                                <w:sz w:val="12"/>
                                <w:szCs w:val="12"/>
                              </w:rPr>
                              <w:t xml:space="preserve"> </w:t>
                            </w:r>
                            <w:r>
                              <w:rPr>
                                <w:rFonts w:ascii="CairoFont-1-0" w:eastAsiaTheme="minorHAnsi" w:hAnsi="CairoFont-1-0" w:cs="CairoFont-1-0"/>
                                <w:b/>
                                <w:color w:val="000000" w:themeColor="text1"/>
                                <w:sz w:val="12"/>
                                <w:szCs w:val="12"/>
                              </w:rPr>
                              <w:t>Inicia ejecución del Contrato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0FC91" id="Flowchart: Terminator 100" o:spid="_x0000_s1078" type="#_x0000_t116" style="position:absolute;left:0;text-align:left;margin-left:155.6pt;margin-top:12.15pt;width:155.55pt;height:24.25pt;z-index:25165831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" filled="f" strokecolor="#1f3763 [1604]" strokeweight="2.5pt">
                <v:textbox>
                  <w:txbxContent>
                    <w:p w14:paraId="3DEDF965" w14:textId="51C5A0C6" w:rsidR="00F925B6" w:rsidRPr="008510FE" w:rsidRDefault="00F925B6" w:rsidP="00DC7176">
                      <w:pPr>
                        <w:autoSpaceDE w:val="0"/>
                        <w:autoSpaceDN w:val="0"/>
                        <w:adjustRightInd w:val="0"/>
                        <w:jc w:val="center"/>
                        <w:rPr>
                          <w:b/>
                          <w:color w:val="000000" w:themeColor="text1"/>
                          <w:sz w:val="12"/>
                          <w:szCs w:val="12"/>
                        </w:rPr>
                      </w:pPr>
                      <w:r>
                        <w:rPr>
                          <w:rFonts w:ascii="CairoFont-1-0" w:eastAsiaTheme="minorHAnsi" w:hAnsi="CairoFont-1-0" w:cs="CairoFont-1-0"/>
                          <w:b/>
                          <w:color w:val="000000" w:themeColor="text1"/>
                          <w:sz w:val="12"/>
                          <w:szCs w:val="12"/>
                        </w:rPr>
                        <w:t>UEP</w:t>
                      </w:r>
                      <w:r w:rsidRPr="008510FE">
                        <w:rPr>
                          <w:rFonts w:ascii="CairoFont-1-0" w:eastAsiaTheme="minorHAnsi" w:hAnsi="CairoFont-1-0" w:cs="CairoFont-1-0"/>
                          <w:b/>
                          <w:color w:val="000000" w:themeColor="text1"/>
                          <w:sz w:val="12"/>
                          <w:szCs w:val="12"/>
                        </w:rPr>
                        <w:t xml:space="preserve"> </w:t>
                      </w:r>
                      <w:r>
                        <w:rPr>
                          <w:rFonts w:ascii="CairoFont-1-0" w:eastAsiaTheme="minorHAnsi" w:hAnsi="CairoFont-1-0" w:cs="CairoFont-1-0"/>
                          <w:b/>
                          <w:color w:val="000000" w:themeColor="text1"/>
                          <w:sz w:val="12"/>
                          <w:szCs w:val="12"/>
                        </w:rPr>
                        <w:t>Inicia ejecución del Contrato</w:t>
                      </w:r>
                    </w:p>
                  </w:txbxContent>
                </v:textbox>
                <w10:wrap anchorx="margin"/>
              </v:shape>
            </w:pict>
          </mc:Fallback>
        </mc:AlternateContent>
      </w:r>
    </w:p>
    <w:p w14:paraId="4082A00B" w14:textId="77777777" w:rsidR="00A24B54" w:rsidRPr="002C0849" w:rsidRDefault="00A24B54" w:rsidP="00A24B54">
      <w:pPr>
        <w:pStyle w:val="ListParagraph"/>
        <w:rPr>
          <w:rFonts w:ascii="Arial" w:hAnsi="Arial" w:cs="Arial"/>
        </w:rPr>
      </w:pPr>
    </w:p>
    <w:p w14:paraId="6E4290EC" w14:textId="77777777" w:rsidR="00A24B54" w:rsidRPr="002C0849" w:rsidRDefault="00A24B54" w:rsidP="00A24B54">
      <w:pPr>
        <w:pStyle w:val="ListParagraph"/>
        <w:rPr>
          <w:rFonts w:ascii="Arial" w:hAnsi="Arial" w:cs="Arial"/>
        </w:rPr>
      </w:pPr>
    </w:p>
    <w:p w14:paraId="0ABEA027" w14:textId="77777777" w:rsidR="00A24B54" w:rsidRPr="002C0849" w:rsidRDefault="00A24B54" w:rsidP="00A24B54">
      <w:pPr>
        <w:pStyle w:val="ListParagraph"/>
        <w:rPr>
          <w:rFonts w:ascii="Arial" w:hAnsi="Arial" w:cs="Arial"/>
        </w:rPr>
      </w:pPr>
    </w:p>
    <w:p w14:paraId="4E12B9BB" w14:textId="77777777" w:rsidR="004D3DA8" w:rsidRPr="002C0849" w:rsidRDefault="004D3DA8" w:rsidP="00D441B3">
      <w:pPr>
        <w:pStyle w:val="ListParagraph"/>
        <w:ind w:left="0"/>
        <w:jc w:val="center"/>
        <w:rPr>
          <w:rFonts w:ascii="Arial" w:hAnsi="Arial" w:cs="Arial"/>
          <w:b/>
        </w:rPr>
      </w:pPr>
    </w:p>
    <w:p w14:paraId="3F6C124D" w14:textId="77777777" w:rsidR="004206D7" w:rsidRPr="002C0849" w:rsidRDefault="004206D7" w:rsidP="00D441B3">
      <w:pPr>
        <w:pStyle w:val="ListParagraph"/>
        <w:ind w:left="0"/>
        <w:jc w:val="center"/>
        <w:rPr>
          <w:rFonts w:ascii="Arial" w:hAnsi="Arial" w:cs="Arial"/>
          <w:b/>
        </w:rPr>
      </w:pPr>
    </w:p>
    <w:p w14:paraId="3006E5DF" w14:textId="77777777" w:rsidR="004206D7" w:rsidRPr="002C0849" w:rsidRDefault="004206D7" w:rsidP="00D441B3">
      <w:pPr>
        <w:pStyle w:val="ListParagraph"/>
        <w:ind w:left="0"/>
        <w:jc w:val="center"/>
        <w:rPr>
          <w:rFonts w:ascii="Arial" w:hAnsi="Arial" w:cs="Arial"/>
          <w:b/>
        </w:rPr>
      </w:pPr>
    </w:p>
    <w:p w14:paraId="13AD63F2" w14:textId="77777777" w:rsidR="004206D7" w:rsidRPr="002C0849" w:rsidRDefault="004206D7" w:rsidP="00D441B3">
      <w:pPr>
        <w:pStyle w:val="ListParagraph"/>
        <w:ind w:left="0"/>
        <w:jc w:val="center"/>
        <w:rPr>
          <w:rFonts w:ascii="Arial" w:hAnsi="Arial" w:cs="Arial"/>
          <w:b/>
        </w:rPr>
      </w:pPr>
    </w:p>
    <w:p w14:paraId="7DDFFCC6" w14:textId="77777777" w:rsidR="004206D7" w:rsidRPr="002C0849" w:rsidRDefault="004206D7" w:rsidP="00D441B3">
      <w:pPr>
        <w:pStyle w:val="ListParagraph"/>
        <w:ind w:left="0"/>
        <w:jc w:val="center"/>
        <w:rPr>
          <w:rFonts w:ascii="Arial" w:hAnsi="Arial" w:cs="Arial"/>
          <w:b/>
        </w:rPr>
      </w:pPr>
    </w:p>
    <w:p w14:paraId="14F12B2C" w14:textId="77777777" w:rsidR="004206D7" w:rsidRPr="002C0849" w:rsidRDefault="004206D7" w:rsidP="00D441B3">
      <w:pPr>
        <w:pStyle w:val="ListParagraph"/>
        <w:ind w:left="0"/>
        <w:jc w:val="center"/>
        <w:rPr>
          <w:rFonts w:ascii="Arial" w:hAnsi="Arial" w:cs="Arial"/>
          <w:b/>
        </w:rPr>
      </w:pPr>
    </w:p>
    <w:p w14:paraId="0311F88D" w14:textId="77777777" w:rsidR="004206D7" w:rsidRPr="002C0849" w:rsidRDefault="004206D7" w:rsidP="00D441B3">
      <w:pPr>
        <w:pStyle w:val="ListParagraph"/>
        <w:ind w:left="0"/>
        <w:jc w:val="center"/>
        <w:rPr>
          <w:rFonts w:ascii="Arial" w:hAnsi="Arial" w:cs="Arial"/>
          <w:b/>
        </w:rPr>
      </w:pPr>
    </w:p>
    <w:p w14:paraId="6378EA39" w14:textId="77777777" w:rsidR="004206D7" w:rsidRPr="002C0849" w:rsidRDefault="004206D7" w:rsidP="00D441B3">
      <w:pPr>
        <w:pStyle w:val="ListParagraph"/>
        <w:ind w:left="0"/>
        <w:jc w:val="center"/>
        <w:rPr>
          <w:rFonts w:ascii="Arial" w:hAnsi="Arial" w:cs="Arial"/>
          <w:b/>
        </w:rPr>
      </w:pPr>
    </w:p>
    <w:p w14:paraId="30BE84F8" w14:textId="77777777" w:rsidR="004206D7" w:rsidRPr="002C0849" w:rsidRDefault="004206D7" w:rsidP="00D441B3">
      <w:pPr>
        <w:pStyle w:val="ListParagraph"/>
        <w:ind w:left="0"/>
        <w:jc w:val="center"/>
        <w:rPr>
          <w:rFonts w:ascii="Arial" w:hAnsi="Arial" w:cs="Arial"/>
          <w:b/>
        </w:rPr>
      </w:pPr>
    </w:p>
    <w:p w14:paraId="17FFFD08" w14:textId="77777777" w:rsidR="004206D7" w:rsidRPr="002C0849" w:rsidRDefault="004206D7" w:rsidP="00D441B3">
      <w:pPr>
        <w:pStyle w:val="ListParagraph"/>
        <w:ind w:left="0"/>
        <w:jc w:val="center"/>
        <w:rPr>
          <w:rFonts w:ascii="Arial" w:hAnsi="Arial" w:cs="Arial"/>
          <w:b/>
        </w:rPr>
      </w:pPr>
    </w:p>
    <w:p w14:paraId="529AD4B3" w14:textId="77777777" w:rsidR="004206D7" w:rsidRPr="002C0849" w:rsidRDefault="004206D7" w:rsidP="00D441B3">
      <w:pPr>
        <w:pStyle w:val="ListParagraph"/>
        <w:ind w:left="0"/>
        <w:jc w:val="center"/>
        <w:rPr>
          <w:rFonts w:ascii="Arial" w:hAnsi="Arial" w:cs="Arial"/>
          <w:b/>
        </w:rPr>
      </w:pPr>
    </w:p>
    <w:p w14:paraId="18DECB18" w14:textId="77777777" w:rsidR="004D3DA8" w:rsidRPr="002C0849" w:rsidRDefault="004D3DA8" w:rsidP="00D441B3">
      <w:pPr>
        <w:pStyle w:val="ListParagraph"/>
        <w:ind w:left="0"/>
        <w:jc w:val="center"/>
        <w:rPr>
          <w:rFonts w:ascii="Arial" w:hAnsi="Arial" w:cs="Arial"/>
          <w:b/>
        </w:rPr>
      </w:pPr>
    </w:p>
    <w:p w14:paraId="3622190F" w14:textId="77777777" w:rsidR="005A2A6D" w:rsidRPr="002C0849" w:rsidRDefault="005A2A6D" w:rsidP="00D441B3">
      <w:pPr>
        <w:pStyle w:val="ListParagraph"/>
        <w:ind w:left="0"/>
        <w:jc w:val="center"/>
        <w:rPr>
          <w:rFonts w:ascii="Arial" w:hAnsi="Arial" w:cs="Arial"/>
          <w:b/>
        </w:rPr>
      </w:pPr>
      <w:r w:rsidRPr="002C0849">
        <w:rPr>
          <w:rFonts w:ascii="Arial" w:hAnsi="Arial" w:cs="Arial"/>
          <w:b/>
        </w:rPr>
        <w:t xml:space="preserve">Tabla </w:t>
      </w:r>
      <w:r w:rsidR="009270F9" w:rsidRPr="002C0849">
        <w:rPr>
          <w:rFonts w:ascii="Arial" w:hAnsi="Arial" w:cs="Arial"/>
          <w:b/>
        </w:rPr>
        <w:t>6</w:t>
      </w:r>
      <w:r w:rsidRPr="002C0849">
        <w:rPr>
          <w:rFonts w:ascii="Arial" w:hAnsi="Arial" w:cs="Arial"/>
          <w:b/>
        </w:rPr>
        <w:t>.</w:t>
      </w:r>
    </w:p>
    <w:p w14:paraId="552816E9" w14:textId="77777777" w:rsidR="00A24B54" w:rsidRPr="002C0849" w:rsidRDefault="005A2A6D" w:rsidP="00D441B3">
      <w:pPr>
        <w:pStyle w:val="ListParagraph"/>
        <w:ind w:left="0"/>
        <w:jc w:val="center"/>
        <w:rPr>
          <w:rFonts w:ascii="Arial" w:hAnsi="Arial" w:cs="Arial"/>
          <w:b/>
        </w:rPr>
      </w:pPr>
      <w:r w:rsidRPr="002C0849">
        <w:rPr>
          <w:rFonts w:ascii="Arial" w:hAnsi="Arial" w:cs="Arial"/>
          <w:b/>
        </w:rPr>
        <w:t xml:space="preserve">Procesos de </w:t>
      </w:r>
      <w:r w:rsidR="00D441B3" w:rsidRPr="002C0849">
        <w:rPr>
          <w:rFonts w:ascii="Arial" w:hAnsi="Arial" w:cs="Arial"/>
          <w:b/>
        </w:rPr>
        <w:t>Gestión de Obra</w:t>
      </w:r>
      <w:r w:rsidRPr="002C0849">
        <w:rPr>
          <w:rFonts w:ascii="Arial" w:hAnsi="Arial" w:cs="Arial"/>
          <w:b/>
        </w:rPr>
        <w:t>. Actividades básicas</w:t>
      </w:r>
    </w:p>
    <w:p w14:paraId="7E03C6E7" w14:textId="77777777" w:rsidR="004D3DA8" w:rsidRPr="002C0849" w:rsidRDefault="004D3DA8" w:rsidP="00D441B3">
      <w:pPr>
        <w:pStyle w:val="ListParagraph"/>
        <w:ind w:left="0"/>
        <w:jc w:val="center"/>
        <w:rPr>
          <w:rFonts w:ascii="Arial" w:hAnsi="Arial" w:cs="Arial"/>
        </w:rPr>
      </w:pPr>
    </w:p>
    <w:tbl>
      <w:tblPr>
        <w:tblStyle w:val="TableGrid"/>
        <w:tblW w:w="9360" w:type="dxa"/>
        <w:tblInd w:w="-5" w:type="dxa"/>
        <w:tblLook w:val="04A0" w:firstRow="1" w:lastRow="0" w:firstColumn="1" w:lastColumn="0" w:noHBand="0" w:noVBand="1"/>
      </w:tblPr>
      <w:tblGrid>
        <w:gridCol w:w="9360"/>
      </w:tblGrid>
      <w:tr w:rsidR="007643C7" w:rsidRPr="002C0849" w14:paraId="433E96D0" w14:textId="77777777" w:rsidTr="007643C7">
        <w:tc>
          <w:tcPr>
            <w:tcW w:w="9360" w:type="dxa"/>
          </w:tcPr>
          <w:p w14:paraId="71F27916" w14:textId="77777777" w:rsidR="007643C7" w:rsidRPr="002C0849" w:rsidRDefault="007643C7" w:rsidP="008C7CE1">
            <w:pPr>
              <w:pStyle w:val="ListParagraph"/>
              <w:ind w:left="0"/>
              <w:jc w:val="both"/>
              <w:rPr>
                <w:rFonts w:ascii="Arial" w:hAnsi="Arial" w:cs="Arial"/>
                <w:sz w:val="20"/>
              </w:rPr>
            </w:pPr>
            <w:r w:rsidRPr="002C0849">
              <w:rPr>
                <w:rFonts w:ascii="Arial" w:hAnsi="Arial" w:cs="Arial"/>
                <w:sz w:val="20"/>
              </w:rPr>
              <w:t>Definir mecanismos gerenciales, prácticos, expeditos y eficientes para la obtención de resultados, y seguimiento continuo del desempeño de Contratistas, Supervisores y Consultores, basado en; i) controles de plazo, costo y calidad de las obras, bienes y servicios contratados, ii) cumplimiento de cláusulas contractuales; iii) cumplimiento de proyecciones de desembolsos, implementando acciones preventivas frente a riesgos de incumplimientos, incluyendo al menos las siguientes actividades:</w:t>
            </w:r>
          </w:p>
          <w:p w14:paraId="7E1C33DB" w14:textId="77777777" w:rsidR="007643C7" w:rsidRPr="002C0849" w:rsidRDefault="007643C7" w:rsidP="00344378">
            <w:pPr>
              <w:pStyle w:val="ListParagraph"/>
              <w:numPr>
                <w:ilvl w:val="0"/>
                <w:numId w:val="14"/>
              </w:numPr>
              <w:ind w:left="156" w:hanging="180"/>
              <w:jc w:val="both"/>
              <w:rPr>
                <w:rFonts w:ascii="Arial" w:hAnsi="Arial" w:cs="Arial"/>
                <w:sz w:val="20"/>
              </w:rPr>
            </w:pPr>
            <w:r w:rsidRPr="002C0849">
              <w:rPr>
                <w:rFonts w:ascii="Arial" w:hAnsi="Arial" w:cs="Arial"/>
                <w:sz w:val="20"/>
              </w:rPr>
              <w:t>verificar cumplimiento de cláusulas de todos los contratos de obra, como insumo previo a cada solicitud de desembolso al BID</w:t>
            </w:r>
          </w:p>
          <w:p w14:paraId="1AFE43EF" w14:textId="77777777" w:rsidR="007643C7" w:rsidRPr="002C0849" w:rsidRDefault="00FD5EAE" w:rsidP="00344378">
            <w:pPr>
              <w:pStyle w:val="ListParagraph"/>
              <w:numPr>
                <w:ilvl w:val="0"/>
                <w:numId w:val="14"/>
              </w:numPr>
              <w:ind w:left="156" w:hanging="180"/>
              <w:jc w:val="both"/>
              <w:rPr>
                <w:rFonts w:ascii="Arial" w:hAnsi="Arial" w:cs="Arial"/>
                <w:sz w:val="20"/>
              </w:rPr>
            </w:pPr>
            <w:r w:rsidRPr="002C0849">
              <w:rPr>
                <w:rFonts w:ascii="Arial" w:hAnsi="Arial" w:cs="Arial"/>
                <w:sz w:val="20"/>
              </w:rPr>
              <w:t xml:space="preserve">considerar la </w:t>
            </w:r>
            <w:r w:rsidR="007643C7" w:rsidRPr="002C0849">
              <w:rPr>
                <w:rFonts w:ascii="Arial" w:hAnsi="Arial" w:cs="Arial"/>
                <w:sz w:val="20"/>
              </w:rPr>
              <w:t>aplica</w:t>
            </w:r>
            <w:r w:rsidRPr="002C0849">
              <w:rPr>
                <w:rFonts w:ascii="Arial" w:hAnsi="Arial" w:cs="Arial"/>
                <w:sz w:val="20"/>
              </w:rPr>
              <w:t>ción de</w:t>
            </w:r>
            <w:r w:rsidR="007643C7" w:rsidRPr="002C0849">
              <w:rPr>
                <w:rFonts w:ascii="Arial" w:hAnsi="Arial" w:cs="Arial"/>
                <w:sz w:val="20"/>
              </w:rPr>
              <w:t xml:space="preserve"> retenciones, sanciones u otras medidas de desempeño contractualmente establecidas, antes de solicitar desembolsos al BID</w:t>
            </w:r>
          </w:p>
          <w:p w14:paraId="2780E68B" w14:textId="77777777" w:rsidR="007643C7" w:rsidRPr="002C0849" w:rsidRDefault="007643C7" w:rsidP="00344378">
            <w:pPr>
              <w:pStyle w:val="ListParagraph"/>
              <w:numPr>
                <w:ilvl w:val="0"/>
                <w:numId w:val="14"/>
              </w:numPr>
              <w:ind w:left="156" w:hanging="180"/>
              <w:jc w:val="both"/>
              <w:rPr>
                <w:rFonts w:ascii="Arial" w:hAnsi="Arial" w:cs="Arial"/>
                <w:sz w:val="20"/>
              </w:rPr>
            </w:pPr>
            <w:r w:rsidRPr="002C0849">
              <w:rPr>
                <w:rFonts w:ascii="Arial" w:hAnsi="Arial" w:cs="Arial"/>
                <w:sz w:val="20"/>
              </w:rPr>
              <w:t>elaborar control semanal de incrementos de cantidades de obra, a partir de información del supervisor, visitas de campo y verificación de bitácora de obra, en prevención de futuras solicitudes de órdenes de cambio, acuerdos suplementarios u otrosí contractual</w:t>
            </w:r>
          </w:p>
          <w:p w14:paraId="17191740" w14:textId="77777777" w:rsidR="007643C7" w:rsidRPr="002C0849" w:rsidRDefault="007643C7" w:rsidP="00344378">
            <w:pPr>
              <w:pStyle w:val="ListParagraph"/>
              <w:numPr>
                <w:ilvl w:val="0"/>
                <w:numId w:val="14"/>
              </w:numPr>
              <w:ind w:left="156" w:hanging="180"/>
              <w:jc w:val="both"/>
              <w:rPr>
                <w:rFonts w:ascii="Arial" w:hAnsi="Arial" w:cs="Arial"/>
                <w:sz w:val="20"/>
              </w:rPr>
            </w:pPr>
            <w:r w:rsidRPr="002C0849">
              <w:rPr>
                <w:rFonts w:ascii="Arial" w:hAnsi="Arial" w:cs="Arial"/>
                <w:sz w:val="20"/>
              </w:rPr>
              <w:t>en caso de riesgos de ajustes, solicitar visita y recomendación de solución de especialista técnico experto (según sea necesario), para evitar ajustes contractuales, y asegurar cumplimiento de metas físicas y financieras</w:t>
            </w:r>
          </w:p>
          <w:p w14:paraId="389DA0EE" w14:textId="77777777" w:rsidR="007643C7" w:rsidRPr="002C0849" w:rsidRDefault="007643C7" w:rsidP="00344378">
            <w:pPr>
              <w:pStyle w:val="ListParagraph"/>
              <w:numPr>
                <w:ilvl w:val="0"/>
                <w:numId w:val="14"/>
              </w:numPr>
              <w:ind w:left="156" w:hanging="180"/>
              <w:jc w:val="both"/>
              <w:rPr>
                <w:rFonts w:ascii="Arial" w:hAnsi="Arial" w:cs="Arial"/>
                <w:sz w:val="20"/>
              </w:rPr>
            </w:pPr>
            <w:r w:rsidRPr="002C0849">
              <w:rPr>
                <w:rFonts w:ascii="Arial" w:hAnsi="Arial" w:cs="Arial"/>
                <w:sz w:val="20"/>
              </w:rPr>
              <w:t xml:space="preserve">en caso de no poder evitarse ajustes contractuales en opinión del supervisor, previo a la opinión del supervisor, comunicar a áreas de adquisiciones, financiera o jurídica, y valorar potenciales efectos </w:t>
            </w:r>
            <w:r w:rsidRPr="002C0849">
              <w:rPr>
                <w:rFonts w:ascii="Arial" w:hAnsi="Arial" w:cs="Arial"/>
                <w:sz w:val="20"/>
              </w:rPr>
              <w:lastRenderedPageBreak/>
              <w:t>contractuales del ajuste, a partir de opiniones de dichas áreas. Las respuestas de dichas áreas deben ser expeditas</w:t>
            </w:r>
          </w:p>
          <w:p w14:paraId="1233AA86" w14:textId="77777777" w:rsidR="007643C7" w:rsidRPr="002C0849" w:rsidRDefault="007643C7" w:rsidP="00344378">
            <w:pPr>
              <w:pStyle w:val="ListParagraph"/>
              <w:numPr>
                <w:ilvl w:val="0"/>
                <w:numId w:val="14"/>
              </w:numPr>
              <w:ind w:left="156" w:hanging="180"/>
              <w:jc w:val="both"/>
              <w:rPr>
                <w:rFonts w:ascii="Arial" w:hAnsi="Arial" w:cs="Arial"/>
                <w:sz w:val="20"/>
              </w:rPr>
            </w:pPr>
            <w:r w:rsidRPr="002C0849">
              <w:rPr>
                <w:rFonts w:ascii="Arial" w:hAnsi="Arial" w:cs="Arial"/>
                <w:sz w:val="20"/>
              </w:rPr>
              <w:t>en caso de no poder evitarse ajustes contractuales en opinión del supervisor, solicitar dictamen de supervisor, incluyendo análisis de alternativas revisadas para evitar el ajuste, justificación detallada de causas, efectos y, análisis de precios unitarios según aplique; v) revisar, analizar, solicitar aclaraciones al supervisor y preparar borrador solicitud de ajuste de contrato con toda la documentación de soporte que requieran las políticas BID y sea acordada con el especialista sectorial</w:t>
            </w:r>
          </w:p>
          <w:p w14:paraId="632184E9" w14:textId="77777777" w:rsidR="007643C7" w:rsidRPr="002C0849" w:rsidRDefault="007643C7" w:rsidP="00344378">
            <w:pPr>
              <w:pStyle w:val="ListParagraph"/>
              <w:numPr>
                <w:ilvl w:val="0"/>
                <w:numId w:val="14"/>
              </w:numPr>
              <w:ind w:left="156" w:hanging="180"/>
              <w:jc w:val="both"/>
              <w:rPr>
                <w:rFonts w:ascii="Arial" w:hAnsi="Arial" w:cs="Arial"/>
                <w:sz w:val="20"/>
              </w:rPr>
            </w:pPr>
            <w:r w:rsidRPr="002C0849">
              <w:rPr>
                <w:rFonts w:ascii="Arial" w:hAnsi="Arial" w:cs="Arial"/>
                <w:sz w:val="20"/>
              </w:rPr>
              <w:t xml:space="preserve">asegurar con apoyo del supervisor, que la solicitud de no objeción de ajustes </w:t>
            </w:r>
            <w:proofErr w:type="gramStart"/>
            <w:r w:rsidRPr="002C0849">
              <w:rPr>
                <w:rFonts w:ascii="Arial" w:hAnsi="Arial" w:cs="Arial"/>
                <w:sz w:val="20"/>
              </w:rPr>
              <w:t>contractuales,</w:t>
            </w:r>
            <w:proofErr w:type="gramEnd"/>
            <w:r w:rsidRPr="002C0849">
              <w:rPr>
                <w:rFonts w:ascii="Arial" w:hAnsi="Arial" w:cs="Arial"/>
                <w:sz w:val="20"/>
              </w:rPr>
              <w:t xml:space="preserve"> no genera ningún tipo de atraso en el avance de las obras, consultorías o entrega de bienes y servicios</w:t>
            </w:r>
          </w:p>
          <w:p w14:paraId="17F4BB42" w14:textId="77777777" w:rsidR="007643C7" w:rsidRPr="002C0849" w:rsidRDefault="007643C7" w:rsidP="00344378">
            <w:pPr>
              <w:pStyle w:val="ListParagraph"/>
              <w:numPr>
                <w:ilvl w:val="0"/>
                <w:numId w:val="14"/>
              </w:numPr>
              <w:ind w:left="156" w:hanging="180"/>
              <w:jc w:val="both"/>
              <w:rPr>
                <w:rFonts w:ascii="Arial" w:hAnsi="Arial" w:cs="Arial"/>
                <w:sz w:val="20"/>
              </w:rPr>
            </w:pPr>
            <w:r w:rsidRPr="002C0849">
              <w:rPr>
                <w:rFonts w:ascii="Arial" w:hAnsi="Arial" w:cs="Arial"/>
                <w:sz w:val="20"/>
              </w:rPr>
              <w:t>verificar periódicamente, el comportamiento del concepto contractual de Trabajos por Día (Administración Delegada), incluyendo pago de materiales almacenados cuando aplique, evitando de manera proactiva, incrementos no justificados</w:t>
            </w:r>
          </w:p>
          <w:p w14:paraId="22C099F0" w14:textId="77777777" w:rsidR="007643C7" w:rsidRPr="002C0849" w:rsidRDefault="007643C7" w:rsidP="00344378">
            <w:pPr>
              <w:pStyle w:val="ListParagraph"/>
              <w:numPr>
                <w:ilvl w:val="0"/>
                <w:numId w:val="14"/>
              </w:numPr>
              <w:ind w:left="156" w:hanging="180"/>
              <w:jc w:val="both"/>
              <w:rPr>
                <w:rFonts w:ascii="Arial" w:hAnsi="Arial" w:cs="Arial"/>
                <w:sz w:val="20"/>
              </w:rPr>
            </w:pPr>
            <w:r w:rsidRPr="002C0849">
              <w:rPr>
                <w:rFonts w:ascii="Arial" w:hAnsi="Arial" w:cs="Arial"/>
                <w:sz w:val="20"/>
              </w:rPr>
              <w:t>revisar contenidos y análisis de informes de la supervisión, y proponer de forma expedida resolución correctiva de situaciones de riesgo</w:t>
            </w:r>
          </w:p>
          <w:p w14:paraId="51DE4030" w14:textId="77777777" w:rsidR="007643C7" w:rsidRPr="002C0849" w:rsidRDefault="007643C7" w:rsidP="00344378">
            <w:pPr>
              <w:pStyle w:val="ListParagraph"/>
              <w:numPr>
                <w:ilvl w:val="0"/>
                <w:numId w:val="14"/>
              </w:numPr>
              <w:ind w:left="156" w:hanging="180"/>
              <w:jc w:val="both"/>
              <w:rPr>
                <w:rFonts w:ascii="Arial" w:hAnsi="Arial" w:cs="Arial"/>
                <w:sz w:val="20"/>
              </w:rPr>
            </w:pPr>
            <w:proofErr w:type="gramStart"/>
            <w:r w:rsidRPr="002C0849">
              <w:rPr>
                <w:rFonts w:ascii="Arial" w:hAnsi="Arial" w:cs="Arial"/>
                <w:sz w:val="20"/>
              </w:rPr>
              <w:t>asegurar</w:t>
            </w:r>
            <w:proofErr w:type="gramEnd"/>
            <w:r w:rsidRPr="002C0849">
              <w:rPr>
                <w:rFonts w:ascii="Arial" w:hAnsi="Arial" w:cs="Arial"/>
                <w:sz w:val="20"/>
              </w:rPr>
              <w:t xml:space="preserve"> que Contratistas, Supervisores y Consultores presentan facturaciones pago mensual o según cronograma contractual</w:t>
            </w:r>
          </w:p>
          <w:p w14:paraId="56514D86" w14:textId="77777777" w:rsidR="007643C7" w:rsidRPr="002C0849" w:rsidRDefault="007643C7" w:rsidP="00344378">
            <w:pPr>
              <w:pStyle w:val="ListParagraph"/>
              <w:numPr>
                <w:ilvl w:val="0"/>
                <w:numId w:val="14"/>
              </w:numPr>
              <w:ind w:left="156" w:hanging="180"/>
              <w:jc w:val="both"/>
              <w:rPr>
                <w:rFonts w:ascii="Arial" w:hAnsi="Arial" w:cs="Arial"/>
                <w:sz w:val="20"/>
              </w:rPr>
            </w:pPr>
            <w:r w:rsidRPr="002C0849">
              <w:rPr>
                <w:rFonts w:ascii="Arial" w:hAnsi="Arial" w:cs="Arial"/>
                <w:sz w:val="20"/>
              </w:rPr>
              <w:t>notificarles oficialmente en caso de incumplimiento y acumulación de facturaciones por más de un mes, o más del 15% de retraso del plazo de facturación</w:t>
            </w:r>
          </w:p>
          <w:p w14:paraId="0817F097" w14:textId="77777777" w:rsidR="007643C7" w:rsidRPr="002C0849" w:rsidRDefault="007643C7" w:rsidP="00344378">
            <w:pPr>
              <w:pStyle w:val="ListParagraph"/>
              <w:numPr>
                <w:ilvl w:val="0"/>
                <w:numId w:val="14"/>
              </w:numPr>
              <w:ind w:left="156" w:hanging="180"/>
              <w:jc w:val="both"/>
              <w:rPr>
                <w:rFonts w:ascii="Arial" w:hAnsi="Arial" w:cs="Arial"/>
                <w:sz w:val="20"/>
              </w:rPr>
            </w:pPr>
            <w:r w:rsidRPr="002C0849">
              <w:rPr>
                <w:rFonts w:ascii="Arial" w:hAnsi="Arial" w:cs="Arial"/>
                <w:sz w:val="20"/>
              </w:rPr>
              <w:t>analizar y emitir su opinión proactiva en el marco de lo establecido en el contrato, hacia la resolución en casos de reclamos, controversias o cualquier diferencia que se presente durante la ejecución de los proyectos</w:t>
            </w:r>
          </w:p>
          <w:p w14:paraId="19757B58" w14:textId="77777777" w:rsidR="007643C7" w:rsidRPr="002C0849" w:rsidRDefault="007643C7" w:rsidP="00344378">
            <w:pPr>
              <w:pStyle w:val="ListParagraph"/>
              <w:numPr>
                <w:ilvl w:val="0"/>
                <w:numId w:val="14"/>
              </w:numPr>
              <w:ind w:left="156" w:hanging="180"/>
              <w:jc w:val="both"/>
              <w:rPr>
                <w:rFonts w:ascii="Arial" w:hAnsi="Arial" w:cs="Arial"/>
                <w:sz w:val="20"/>
              </w:rPr>
            </w:pPr>
            <w:r w:rsidRPr="002C0849">
              <w:rPr>
                <w:rFonts w:ascii="Arial" w:hAnsi="Arial" w:cs="Arial"/>
                <w:sz w:val="20"/>
              </w:rPr>
              <w:t>responder de forma expedita y dar seguimiento a la correspondencia recibida o enviada</w:t>
            </w:r>
          </w:p>
          <w:p w14:paraId="4B099212" w14:textId="77777777" w:rsidR="007643C7" w:rsidRPr="002C0849" w:rsidRDefault="007643C7" w:rsidP="00344378">
            <w:pPr>
              <w:pStyle w:val="ListParagraph"/>
              <w:numPr>
                <w:ilvl w:val="0"/>
                <w:numId w:val="14"/>
              </w:numPr>
              <w:ind w:left="156" w:hanging="180"/>
              <w:jc w:val="both"/>
              <w:rPr>
                <w:rFonts w:ascii="Arial" w:hAnsi="Arial" w:cs="Arial"/>
                <w:sz w:val="20"/>
              </w:rPr>
            </w:pPr>
            <w:r w:rsidRPr="002C0849">
              <w:rPr>
                <w:rFonts w:ascii="Arial" w:hAnsi="Arial" w:cs="Arial"/>
                <w:sz w:val="20"/>
              </w:rPr>
              <w:t xml:space="preserve">previo a la recepción oficial de los bienes, obras y servicios, verificar su finalización </w:t>
            </w:r>
            <w:r w:rsidR="00456377" w:rsidRPr="002C0849">
              <w:rPr>
                <w:rFonts w:ascii="Arial" w:hAnsi="Arial" w:cs="Arial"/>
                <w:sz w:val="20"/>
              </w:rPr>
              <w:t>de acuerdo con</w:t>
            </w:r>
            <w:r w:rsidRPr="002C0849">
              <w:rPr>
                <w:rFonts w:ascii="Arial" w:hAnsi="Arial" w:cs="Arial"/>
                <w:sz w:val="20"/>
              </w:rPr>
              <w:t xml:space="preserve"> las condiciones contractuales en la materia. Adicionalmente, dar seguimiento al uso y mantenimiento adecuado y suficiente a los bienes, obras y servicios recibidos, según sea establecido en el Contrato de Préstamo del BID</w:t>
            </w:r>
          </w:p>
          <w:p w14:paraId="493591BB" w14:textId="77777777" w:rsidR="007643C7" w:rsidRPr="002C0849" w:rsidRDefault="007643C7" w:rsidP="00344378">
            <w:pPr>
              <w:pStyle w:val="ListParagraph"/>
              <w:numPr>
                <w:ilvl w:val="0"/>
                <w:numId w:val="14"/>
              </w:numPr>
              <w:ind w:left="156" w:hanging="180"/>
              <w:jc w:val="both"/>
              <w:rPr>
                <w:rFonts w:ascii="Arial" w:hAnsi="Arial" w:cs="Arial"/>
                <w:sz w:val="20"/>
              </w:rPr>
            </w:pPr>
            <w:r w:rsidRPr="002C0849">
              <w:rPr>
                <w:rFonts w:ascii="Arial" w:hAnsi="Arial" w:cs="Arial"/>
                <w:sz w:val="20"/>
              </w:rPr>
              <w:t>diseñar y mantener un sistema de archivo físico y digital de expedientes de adquisiciones, gestión financiera, administración del contrato, y todas las comunicaciones del Programa, la cual deberá estar siempre disponible con fines de seguimiento, evaluación, revisión ex post o auditoría, siguiendo lo establecido en el Contrato de Préstamo</w:t>
            </w:r>
          </w:p>
          <w:p w14:paraId="2724A0EE" w14:textId="069DA76C" w:rsidR="007643C7" w:rsidRPr="002C0849" w:rsidRDefault="007643C7" w:rsidP="00344378">
            <w:pPr>
              <w:pStyle w:val="ListParagraph"/>
              <w:numPr>
                <w:ilvl w:val="0"/>
                <w:numId w:val="14"/>
              </w:numPr>
              <w:ind w:left="156" w:hanging="180"/>
              <w:jc w:val="both"/>
              <w:rPr>
                <w:rFonts w:ascii="Arial" w:hAnsi="Arial" w:cs="Arial"/>
                <w:sz w:val="20"/>
              </w:rPr>
            </w:pPr>
            <w:r w:rsidRPr="002C0849">
              <w:rPr>
                <w:rFonts w:ascii="Arial" w:hAnsi="Arial" w:cs="Arial"/>
                <w:sz w:val="20"/>
              </w:rPr>
              <w:t xml:space="preserve">preparar semanalmente reportes de avance de la Coordinación de la </w:t>
            </w:r>
            <w:r w:rsidR="00B85E02" w:rsidRPr="002C0849">
              <w:rPr>
                <w:rFonts w:ascii="Arial" w:hAnsi="Arial" w:cs="Arial"/>
                <w:sz w:val="20"/>
              </w:rPr>
              <w:t>U</w:t>
            </w:r>
            <w:r w:rsidR="003855B9" w:rsidRPr="002C0849">
              <w:rPr>
                <w:rFonts w:ascii="Arial" w:hAnsi="Arial" w:cs="Arial"/>
                <w:sz w:val="20"/>
              </w:rPr>
              <w:t xml:space="preserve">nidad </w:t>
            </w:r>
            <w:r w:rsidR="007A1D14" w:rsidRPr="007A1D14">
              <w:rPr>
                <w:rFonts w:ascii="Arial" w:hAnsi="Arial" w:cs="Arial"/>
                <w:sz w:val="20"/>
              </w:rPr>
              <w:t>Coordinadora</w:t>
            </w:r>
            <w:r w:rsidR="003855B9" w:rsidRPr="002C0849">
              <w:rPr>
                <w:rFonts w:ascii="Arial" w:hAnsi="Arial" w:cs="Arial"/>
                <w:sz w:val="20"/>
              </w:rPr>
              <w:t xml:space="preserve"> del </w:t>
            </w:r>
            <w:r w:rsidR="00B85E02" w:rsidRPr="002C0849">
              <w:rPr>
                <w:rFonts w:ascii="Arial" w:hAnsi="Arial" w:cs="Arial"/>
                <w:sz w:val="20"/>
              </w:rPr>
              <w:t>P</w:t>
            </w:r>
            <w:r w:rsidR="003855B9" w:rsidRPr="002C0849">
              <w:rPr>
                <w:rFonts w:ascii="Arial" w:hAnsi="Arial" w:cs="Arial"/>
                <w:sz w:val="20"/>
              </w:rPr>
              <w:t>rograma</w:t>
            </w:r>
            <w:r w:rsidRPr="002C0849">
              <w:rPr>
                <w:rFonts w:ascii="Arial" w:hAnsi="Arial" w:cs="Arial"/>
                <w:sz w:val="20"/>
              </w:rPr>
              <w:t>, y periódicamente notas de prensa y otras comunicaciones del avance en los resultados, eventos y demás actividades del Programa, y definir con la Coordinación, los formatos, protocolos y medios de difusión de la información</w:t>
            </w:r>
          </w:p>
        </w:tc>
      </w:tr>
    </w:tbl>
    <w:p w14:paraId="532C86EC" w14:textId="77777777" w:rsidR="00A24B54" w:rsidRPr="002C0849" w:rsidRDefault="00A24B54" w:rsidP="00A24B54">
      <w:pPr>
        <w:pStyle w:val="ListParagraph"/>
        <w:rPr>
          <w:rFonts w:ascii="Arial" w:hAnsi="Arial" w:cs="Arial"/>
        </w:rPr>
      </w:pPr>
    </w:p>
    <w:p w14:paraId="4FD9881D" w14:textId="6D01D1FD" w:rsidR="004206D7" w:rsidRPr="002C0849" w:rsidRDefault="004206D7" w:rsidP="00BB3638">
      <w:pPr>
        <w:jc w:val="center"/>
        <w:rPr>
          <w:rFonts w:ascii="Arial" w:hAnsi="Arial" w:cs="Arial"/>
          <w:b/>
        </w:rPr>
      </w:pPr>
    </w:p>
    <w:p w14:paraId="79E1BE9C" w14:textId="645A4F7F" w:rsidR="002C0849" w:rsidRPr="002C0849" w:rsidRDefault="002C0849" w:rsidP="00BB3638">
      <w:pPr>
        <w:jc w:val="center"/>
        <w:rPr>
          <w:rFonts w:ascii="Arial" w:hAnsi="Arial" w:cs="Arial"/>
          <w:b/>
        </w:rPr>
      </w:pPr>
    </w:p>
    <w:p w14:paraId="77A89978" w14:textId="1A1484BC" w:rsidR="002C0849" w:rsidRPr="002C0849" w:rsidRDefault="002C0849" w:rsidP="00BB3638">
      <w:pPr>
        <w:jc w:val="center"/>
        <w:rPr>
          <w:rFonts w:ascii="Arial" w:hAnsi="Arial" w:cs="Arial"/>
          <w:b/>
        </w:rPr>
      </w:pPr>
    </w:p>
    <w:p w14:paraId="2034E8C1" w14:textId="28D20064" w:rsidR="002C0849" w:rsidRPr="002C0849" w:rsidRDefault="002C0849" w:rsidP="00BB3638">
      <w:pPr>
        <w:jc w:val="center"/>
        <w:rPr>
          <w:rFonts w:ascii="Arial" w:hAnsi="Arial" w:cs="Arial"/>
          <w:b/>
        </w:rPr>
      </w:pPr>
    </w:p>
    <w:p w14:paraId="1B65D2B9" w14:textId="2C51C73E" w:rsidR="002C0849" w:rsidRPr="002C0849" w:rsidRDefault="002C0849" w:rsidP="00BB3638">
      <w:pPr>
        <w:jc w:val="center"/>
        <w:rPr>
          <w:rFonts w:ascii="Arial" w:hAnsi="Arial" w:cs="Arial"/>
          <w:b/>
        </w:rPr>
      </w:pPr>
    </w:p>
    <w:p w14:paraId="58556CAA" w14:textId="6036991C" w:rsidR="002C0849" w:rsidRPr="002C0849" w:rsidRDefault="002C0849" w:rsidP="00BB3638">
      <w:pPr>
        <w:jc w:val="center"/>
        <w:rPr>
          <w:rFonts w:ascii="Arial" w:hAnsi="Arial" w:cs="Arial"/>
          <w:b/>
        </w:rPr>
      </w:pPr>
    </w:p>
    <w:p w14:paraId="299CC1D5" w14:textId="7DC4C91D" w:rsidR="002C0849" w:rsidRPr="002C0849" w:rsidRDefault="002C0849" w:rsidP="00BB3638">
      <w:pPr>
        <w:jc w:val="center"/>
        <w:rPr>
          <w:rFonts w:ascii="Arial" w:hAnsi="Arial" w:cs="Arial"/>
          <w:b/>
        </w:rPr>
      </w:pPr>
    </w:p>
    <w:p w14:paraId="01645B58" w14:textId="77777777" w:rsidR="002C0849" w:rsidRPr="002C0849" w:rsidRDefault="002C0849" w:rsidP="00BB3638">
      <w:pPr>
        <w:jc w:val="center"/>
        <w:rPr>
          <w:rFonts w:ascii="Arial" w:hAnsi="Arial" w:cs="Arial"/>
          <w:b/>
        </w:rPr>
      </w:pPr>
    </w:p>
    <w:p w14:paraId="401430E5" w14:textId="77777777" w:rsidR="00BB3638" w:rsidRPr="002C0849" w:rsidRDefault="00BB3638" w:rsidP="00BB3638">
      <w:pPr>
        <w:jc w:val="center"/>
        <w:rPr>
          <w:rFonts w:ascii="Arial" w:hAnsi="Arial" w:cs="Arial"/>
          <w:b/>
        </w:rPr>
      </w:pPr>
      <w:r w:rsidRPr="002C0849">
        <w:rPr>
          <w:rFonts w:ascii="Arial" w:hAnsi="Arial" w:cs="Arial"/>
          <w:b/>
        </w:rPr>
        <w:t>Figura 6.</w:t>
      </w:r>
    </w:p>
    <w:p w14:paraId="61A48AFE" w14:textId="77777777" w:rsidR="00BB3638" w:rsidRPr="002C0849" w:rsidRDefault="00BB3638" w:rsidP="00BB3638">
      <w:pPr>
        <w:jc w:val="center"/>
        <w:rPr>
          <w:rFonts w:ascii="Arial" w:hAnsi="Arial" w:cs="Arial"/>
          <w:b/>
        </w:rPr>
      </w:pPr>
      <w:r w:rsidRPr="002C0849">
        <w:rPr>
          <w:rFonts w:ascii="Arial" w:hAnsi="Arial" w:cs="Arial"/>
          <w:b/>
        </w:rPr>
        <w:t>Procesos de desembolsos. Flujograma</w:t>
      </w:r>
      <w:r w:rsidR="002707AC" w:rsidRPr="002C0849">
        <w:rPr>
          <w:rStyle w:val="FootnoteReference"/>
          <w:rFonts w:ascii="Arial" w:hAnsi="Arial" w:cs="Arial"/>
          <w:b/>
        </w:rPr>
        <w:footnoteReference w:id="26"/>
      </w:r>
    </w:p>
    <w:p w14:paraId="00752F42" w14:textId="77777777" w:rsidR="00FA0223" w:rsidRPr="002C0849" w:rsidRDefault="00FA0223" w:rsidP="00BB3638">
      <w:pPr>
        <w:jc w:val="center"/>
        <w:rPr>
          <w:rFonts w:ascii="Arial" w:hAnsi="Arial" w:cs="Arial"/>
          <w:sz w:val="20"/>
        </w:rPr>
      </w:pPr>
    </w:p>
    <w:p w14:paraId="2AA2A98E" w14:textId="77777777" w:rsidR="002707AC" w:rsidRPr="002C0849" w:rsidRDefault="002707AC" w:rsidP="002707AC">
      <w:pPr>
        <w:pStyle w:val="ListParagraph"/>
        <w:ind w:hanging="720"/>
        <w:rPr>
          <w:rFonts w:ascii="Arial" w:hAnsi="Arial" w:cs="Arial"/>
        </w:rPr>
      </w:pPr>
      <w:r w:rsidRPr="002C0849">
        <w:rPr>
          <w:rFonts w:ascii="Arial" w:hAnsi="Arial" w:cs="Arial"/>
          <w:noProof/>
        </w:rPr>
        <mc:AlternateContent>
          <mc:Choice Requires="wps">
            <w:drawing>
              <wp:anchor distT="0" distB="0" distL="114300" distR="114300" simplePos="0" relativeHeight="251658317" behindDoc="0" locked="0" layoutInCell="1" allowOverlap="1" wp14:anchorId="43E039D5" wp14:editId="0C177354">
                <wp:simplePos x="0" y="0"/>
                <wp:positionH relativeFrom="margin">
                  <wp:posOffset>1891931</wp:posOffset>
                </wp:positionH>
                <wp:positionV relativeFrom="paragraph">
                  <wp:posOffset>11993</wp:posOffset>
                </wp:positionV>
                <wp:extent cx="1975495" cy="331124"/>
                <wp:effectExtent l="19050" t="19050" r="24765" b="12065"/>
                <wp:wrapNone/>
                <wp:docPr id="104" name="Flowchart: Terminator 104"/>
                <wp:cNvGraphicFramePr/>
                <a:graphic xmlns:a="http://schemas.openxmlformats.org/drawingml/2006/main">
                  <a:graphicData uri="http://schemas.microsoft.com/office/word/2010/wordprocessingShape">
                    <wps:wsp>
                      <wps:cNvSpPr/>
                      <wps:spPr>
                        <a:xfrm>
                          <a:off x="0" y="0"/>
                          <a:ext cx="1975495" cy="331124"/>
                        </a:xfrm>
                        <a:prstGeom prst="flowChartTerminator">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30B23EFD" w14:textId="25B5AF83" w:rsidR="00F925B6" w:rsidRPr="008510FE" w:rsidRDefault="00F925B6" w:rsidP="002707AC">
                            <w:pPr>
                              <w:autoSpaceDE w:val="0"/>
                              <w:autoSpaceDN w:val="0"/>
                              <w:adjustRightInd w:val="0"/>
                              <w:jc w:val="center"/>
                              <w:rPr>
                                <w:b/>
                                <w:color w:val="000000" w:themeColor="text1"/>
                                <w:sz w:val="12"/>
                                <w:szCs w:val="12"/>
                              </w:rPr>
                            </w:pPr>
                            <w:r>
                              <w:rPr>
                                <w:rFonts w:ascii="CairoFont-1-0" w:eastAsiaTheme="minorHAnsi" w:hAnsi="CairoFont-1-0" w:cs="CairoFont-1-0"/>
                                <w:b/>
                                <w:color w:val="000000" w:themeColor="text1"/>
                                <w:sz w:val="12"/>
                                <w:szCs w:val="12"/>
                              </w:rPr>
                              <w:t>UEP</w:t>
                            </w:r>
                            <w:r w:rsidRPr="008510FE">
                              <w:rPr>
                                <w:rFonts w:ascii="CairoFont-1-0" w:eastAsiaTheme="minorHAnsi" w:hAnsi="CairoFont-1-0" w:cs="CairoFont-1-0"/>
                                <w:b/>
                                <w:color w:val="000000" w:themeColor="text1"/>
                                <w:sz w:val="12"/>
                                <w:szCs w:val="12"/>
                              </w:rPr>
                              <w:t xml:space="preserve"> </w:t>
                            </w:r>
                            <w:r>
                              <w:rPr>
                                <w:rFonts w:ascii="CairoFont-1-0" w:eastAsiaTheme="minorHAnsi" w:hAnsi="CairoFont-1-0" w:cs="CairoFont-1-0"/>
                                <w:b/>
                                <w:color w:val="000000" w:themeColor="text1"/>
                                <w:sz w:val="12"/>
                                <w:szCs w:val="12"/>
                              </w:rPr>
                              <w:t xml:space="preserve">Inicia el proceso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039D5" id="Flowchart: Terminator 104" o:spid="_x0000_s1079" type="#_x0000_t116" style="position:absolute;left:0;text-align:left;margin-left:148.95pt;margin-top:.95pt;width:155.55pt;height:26.05pt;z-index:25165831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" filled="f" strokecolor="#1f3763 [1604]" strokeweight="2.5pt">
                <v:textbox>
                  <w:txbxContent>
                    <w:p w14:paraId="30B23EFD" w14:textId="25B5AF83" w:rsidR="00F925B6" w:rsidRPr="008510FE" w:rsidRDefault="00F925B6" w:rsidP="002707AC">
                      <w:pPr>
                        <w:autoSpaceDE w:val="0"/>
                        <w:autoSpaceDN w:val="0"/>
                        <w:adjustRightInd w:val="0"/>
                        <w:jc w:val="center"/>
                        <w:rPr>
                          <w:b/>
                          <w:color w:val="000000" w:themeColor="text1"/>
                          <w:sz w:val="12"/>
                          <w:szCs w:val="12"/>
                        </w:rPr>
                      </w:pPr>
                      <w:r>
                        <w:rPr>
                          <w:rFonts w:ascii="CairoFont-1-0" w:eastAsiaTheme="minorHAnsi" w:hAnsi="CairoFont-1-0" w:cs="CairoFont-1-0"/>
                          <w:b/>
                          <w:color w:val="000000" w:themeColor="text1"/>
                          <w:sz w:val="12"/>
                          <w:szCs w:val="12"/>
                        </w:rPr>
                        <w:t>UEP</w:t>
                      </w:r>
                      <w:r w:rsidRPr="008510FE">
                        <w:rPr>
                          <w:rFonts w:ascii="CairoFont-1-0" w:eastAsiaTheme="minorHAnsi" w:hAnsi="CairoFont-1-0" w:cs="CairoFont-1-0"/>
                          <w:b/>
                          <w:color w:val="000000" w:themeColor="text1"/>
                          <w:sz w:val="12"/>
                          <w:szCs w:val="12"/>
                        </w:rPr>
                        <w:t xml:space="preserve"> </w:t>
                      </w:r>
                      <w:r>
                        <w:rPr>
                          <w:rFonts w:ascii="CairoFont-1-0" w:eastAsiaTheme="minorHAnsi" w:hAnsi="CairoFont-1-0" w:cs="CairoFont-1-0"/>
                          <w:b/>
                          <w:color w:val="000000" w:themeColor="text1"/>
                          <w:sz w:val="12"/>
                          <w:szCs w:val="12"/>
                        </w:rPr>
                        <w:t xml:space="preserve">Inicia el proceso </w:t>
                      </w:r>
                    </w:p>
                  </w:txbxContent>
                </v:textbox>
                <w10:wrap anchorx="margin"/>
              </v:shape>
            </w:pict>
          </mc:Fallback>
        </mc:AlternateContent>
      </w:r>
    </w:p>
    <w:p w14:paraId="3D4F775E" w14:textId="77777777" w:rsidR="002707AC" w:rsidRPr="002C0849" w:rsidRDefault="002707AC" w:rsidP="002707AC">
      <w:pPr>
        <w:pStyle w:val="ListParagraph"/>
        <w:ind w:hanging="720"/>
        <w:rPr>
          <w:rFonts w:ascii="Arial" w:hAnsi="Arial" w:cs="Arial"/>
        </w:rPr>
      </w:pPr>
    </w:p>
    <w:p w14:paraId="2CA31AC4" w14:textId="77777777" w:rsidR="002707AC" w:rsidRPr="002C0849" w:rsidRDefault="002707AC" w:rsidP="002707AC">
      <w:pPr>
        <w:pStyle w:val="ListParagraph"/>
        <w:ind w:hanging="720"/>
        <w:rPr>
          <w:rFonts w:ascii="Arial" w:hAnsi="Arial" w:cs="Arial"/>
        </w:rPr>
      </w:pPr>
      <w:r w:rsidRPr="002C0849">
        <w:rPr>
          <w:rFonts w:ascii="Arial" w:hAnsi="Arial" w:cs="Arial"/>
          <w:noProof/>
        </w:rPr>
        <mc:AlternateContent>
          <mc:Choice Requires="wps">
            <w:drawing>
              <wp:anchor distT="0" distB="0" distL="114300" distR="114300" simplePos="0" relativeHeight="251658318" behindDoc="0" locked="0" layoutInCell="1" allowOverlap="1" wp14:anchorId="7AB013E9" wp14:editId="4FF8CCE7">
                <wp:simplePos x="0" y="0"/>
                <wp:positionH relativeFrom="column">
                  <wp:posOffset>2407751</wp:posOffset>
                </wp:positionH>
                <wp:positionV relativeFrom="paragraph">
                  <wp:posOffset>153670</wp:posOffset>
                </wp:positionV>
                <wp:extent cx="902826" cy="347240"/>
                <wp:effectExtent l="19050" t="171450" r="12065" b="15240"/>
                <wp:wrapNone/>
                <wp:docPr id="105" name="Callout: Line 105"/>
                <wp:cNvGraphicFramePr/>
                <a:graphic xmlns:a="http://schemas.openxmlformats.org/drawingml/2006/main">
                  <a:graphicData uri="http://schemas.microsoft.com/office/word/2010/wordprocessingShape">
                    <wps:wsp>
                      <wps:cNvSpPr/>
                      <wps:spPr>
                        <a:xfrm>
                          <a:off x="0" y="0"/>
                          <a:ext cx="902826" cy="347240"/>
                        </a:xfrm>
                        <a:prstGeom prst="borderCallout1">
                          <a:avLst>
                            <a:gd name="adj1" fmla="val -13677"/>
                            <a:gd name="adj2" fmla="val 51351"/>
                            <a:gd name="adj3" fmla="val -42151"/>
                            <a:gd name="adj4" fmla="val 51346"/>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1956B2AB" w14:textId="77777777" w:rsidR="00F925B6" w:rsidRPr="00FA0223" w:rsidRDefault="00F925B6" w:rsidP="002707AC">
                            <w:pPr>
                              <w:autoSpaceDE w:val="0"/>
                              <w:autoSpaceDN w:val="0"/>
                              <w:adjustRightInd w:val="0"/>
                              <w:jc w:val="center"/>
                              <w:rPr>
                                <w:rFonts w:ascii="CairoFont-1-0" w:eastAsiaTheme="minorHAnsi" w:hAnsi="CairoFont-1-0" w:cs="CairoFont-1-0"/>
                                <w:b/>
                                <w:color w:val="000000" w:themeColor="text1"/>
                                <w:sz w:val="12"/>
                                <w:szCs w:val="12"/>
                                <w:lang w:val="en-US"/>
                              </w:rPr>
                            </w:pPr>
                            <w:r w:rsidRPr="00FA0223">
                              <w:rPr>
                                <w:rFonts w:ascii="CairoFont-1-0" w:eastAsiaTheme="minorHAnsi" w:hAnsi="CairoFont-1-0" w:cs="CairoFont-1-0"/>
                                <w:b/>
                                <w:color w:val="000000" w:themeColor="text1"/>
                                <w:sz w:val="12"/>
                                <w:szCs w:val="12"/>
                                <w:lang w:val="en-US"/>
                              </w:rPr>
                              <w:t>Contratista prepara Factura de Pago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013E9" id="Callout: Line 105" o:spid="_x0000_s1080" type="#_x0000_t47" style="position:absolute;left:0;text-align:left;margin-left:189.6pt;margin-top:12.1pt;width:71.1pt;height:27.35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" adj="11091,-9105,11092,-2954" filled="f" strokecolor="#1f3763 [1604]" strokeweight="2.5pt">
                <v:textbox>
                  <w:txbxContent>
                    <w:p w14:paraId="1956B2AB" w14:textId="77777777" w:rsidR="00F925B6" w:rsidRPr="00FA0223" w:rsidRDefault="00F925B6" w:rsidP="002707AC">
                      <w:pPr>
                        <w:autoSpaceDE w:val="0"/>
                        <w:autoSpaceDN w:val="0"/>
                        <w:adjustRightInd w:val="0"/>
                        <w:jc w:val="center"/>
                        <w:rPr>
                          <w:rFonts w:ascii="CairoFont-1-0" w:eastAsiaTheme="minorHAnsi" w:hAnsi="CairoFont-1-0" w:cs="CairoFont-1-0"/>
                          <w:b/>
                          <w:color w:val="000000" w:themeColor="text1"/>
                          <w:sz w:val="12"/>
                          <w:szCs w:val="12"/>
                          <w:lang w:val="en-US"/>
                        </w:rPr>
                      </w:pPr>
                      <w:r w:rsidRPr="00FA0223">
                        <w:rPr>
                          <w:rFonts w:ascii="CairoFont-1-0" w:eastAsiaTheme="minorHAnsi" w:hAnsi="CairoFont-1-0" w:cs="CairoFont-1-0"/>
                          <w:b/>
                          <w:color w:val="000000" w:themeColor="text1"/>
                          <w:sz w:val="12"/>
                          <w:szCs w:val="12"/>
                          <w:lang w:val="en-US"/>
                        </w:rPr>
                        <w:t>Contratista prepara Factura de Pago</w:t>
                      </w:r>
                    </w:p>
                  </w:txbxContent>
                </v:textbox>
              </v:shape>
            </w:pict>
          </mc:Fallback>
        </mc:AlternateContent>
      </w:r>
    </w:p>
    <w:p w14:paraId="0846A99F" w14:textId="77777777" w:rsidR="002707AC" w:rsidRPr="002C0849" w:rsidRDefault="00ED2D7B" w:rsidP="002707AC">
      <w:pPr>
        <w:pStyle w:val="ListParagraph"/>
        <w:ind w:hanging="720"/>
        <w:rPr>
          <w:rFonts w:ascii="Arial" w:hAnsi="Arial" w:cs="Arial"/>
        </w:rPr>
      </w:pPr>
      <w:r w:rsidRPr="002C0849">
        <w:rPr>
          <w:rFonts w:ascii="Arial" w:hAnsi="Arial" w:cs="Arial"/>
          <w:noProof/>
        </w:rPr>
        <mc:AlternateContent>
          <mc:Choice Requires="wps">
            <w:drawing>
              <wp:anchor distT="0" distB="0" distL="114300" distR="114300" simplePos="0" relativeHeight="251658342" behindDoc="0" locked="0" layoutInCell="1" allowOverlap="1" wp14:anchorId="16D98C1E" wp14:editId="32E11857">
                <wp:simplePos x="0" y="0"/>
                <wp:positionH relativeFrom="column">
                  <wp:posOffset>769545</wp:posOffset>
                </wp:positionH>
                <wp:positionV relativeFrom="paragraph">
                  <wp:posOffset>43908</wp:posOffset>
                </wp:positionV>
                <wp:extent cx="1548142" cy="22388"/>
                <wp:effectExtent l="19050" t="19050" r="33020" b="34925"/>
                <wp:wrapNone/>
                <wp:docPr id="148" name="Straight Connector 148"/>
                <wp:cNvGraphicFramePr/>
                <a:graphic xmlns:a="http://schemas.openxmlformats.org/drawingml/2006/main">
                  <a:graphicData uri="http://schemas.microsoft.com/office/word/2010/wordprocessingShape">
                    <wps:wsp>
                      <wps:cNvCnPr/>
                      <wps:spPr>
                        <a:xfrm flipV="1">
                          <a:off x="0" y="0"/>
                          <a:ext cx="1548142" cy="22388"/>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67EB55" id="Straight Connector 148" o:spid="_x0000_s1026" style="position:absolute;flip:y;z-index:2516583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6pt,3.45pt" to="182.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" strokecolor="#44546a [3215]" strokeweight="2.5pt">
                <v:stroke joinstyle="miter"/>
              </v:line>
            </w:pict>
          </mc:Fallback>
        </mc:AlternateContent>
      </w:r>
      <w:r w:rsidRPr="002C0849">
        <w:rPr>
          <w:rFonts w:ascii="Arial" w:hAnsi="Arial" w:cs="Arial"/>
          <w:noProof/>
        </w:rPr>
        <mc:AlternateContent>
          <mc:Choice Requires="wps">
            <w:drawing>
              <wp:anchor distT="0" distB="0" distL="114300" distR="114300" simplePos="0" relativeHeight="251658341" behindDoc="0" locked="0" layoutInCell="1" allowOverlap="1" wp14:anchorId="006F995A" wp14:editId="545AB9B5">
                <wp:simplePos x="0" y="0"/>
                <wp:positionH relativeFrom="column">
                  <wp:posOffset>783125</wp:posOffset>
                </wp:positionH>
                <wp:positionV relativeFrom="paragraph">
                  <wp:posOffset>57490</wp:posOffset>
                </wp:positionV>
                <wp:extent cx="4445" cy="1823896"/>
                <wp:effectExtent l="19050" t="19050" r="33655" b="24130"/>
                <wp:wrapNone/>
                <wp:docPr id="147" name="Straight Connector 147"/>
                <wp:cNvGraphicFramePr/>
                <a:graphic xmlns:a="http://schemas.openxmlformats.org/drawingml/2006/main">
                  <a:graphicData uri="http://schemas.microsoft.com/office/word/2010/wordprocessingShape">
                    <wps:wsp>
                      <wps:cNvCnPr/>
                      <wps:spPr>
                        <a:xfrm flipH="1">
                          <a:off x="0" y="0"/>
                          <a:ext cx="4445" cy="1823896"/>
                        </a:xfrm>
                        <a:prstGeom prst="line">
                          <a:avLst/>
                        </a:prstGeom>
                        <a:ln w="317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1160D9" id="Straight Connector 147" o:spid="_x0000_s1026" style="position:absolute;flip:x;z-index:2516583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65pt,4.55pt" to="62pt,1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" strokecolor="#2f5496 [2404]" strokeweight="2.5pt">
                <v:stroke joinstyle="miter"/>
              </v:line>
            </w:pict>
          </mc:Fallback>
        </mc:AlternateContent>
      </w:r>
    </w:p>
    <w:p w14:paraId="19E5F921" w14:textId="77777777" w:rsidR="002707AC" w:rsidRPr="002C0849" w:rsidRDefault="00ED2D7B" w:rsidP="002707AC">
      <w:pPr>
        <w:pStyle w:val="ListParagraph"/>
        <w:ind w:hanging="720"/>
        <w:rPr>
          <w:rFonts w:ascii="Arial" w:hAnsi="Arial" w:cs="Arial"/>
        </w:rPr>
      </w:pPr>
      <w:r w:rsidRPr="002C0849">
        <w:rPr>
          <w:rFonts w:ascii="Arial" w:hAnsi="Arial" w:cs="Arial"/>
          <w:noProof/>
        </w:rPr>
        <w:lastRenderedPageBreak/>
        <mc:AlternateContent>
          <mc:Choice Requires="wps">
            <w:drawing>
              <wp:anchor distT="0" distB="0" distL="114300" distR="114300" simplePos="0" relativeHeight="251658335" behindDoc="0" locked="0" layoutInCell="1" allowOverlap="1" wp14:anchorId="37932E72" wp14:editId="24699A9E">
                <wp:simplePos x="0" y="0"/>
                <wp:positionH relativeFrom="column">
                  <wp:posOffset>941560</wp:posOffset>
                </wp:positionH>
                <wp:positionV relativeFrom="paragraph">
                  <wp:posOffset>22558</wp:posOffset>
                </wp:positionV>
                <wp:extent cx="1389525" cy="13580"/>
                <wp:effectExtent l="19050" t="19050" r="20320" b="24765"/>
                <wp:wrapNone/>
                <wp:docPr id="141" name="Straight Connector 141"/>
                <wp:cNvGraphicFramePr/>
                <a:graphic xmlns:a="http://schemas.openxmlformats.org/drawingml/2006/main">
                  <a:graphicData uri="http://schemas.microsoft.com/office/word/2010/wordprocessingShape">
                    <wps:wsp>
                      <wps:cNvCnPr/>
                      <wps:spPr>
                        <a:xfrm flipV="1">
                          <a:off x="0" y="0"/>
                          <a:ext cx="1389525" cy="1358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8A20C6" id="Straight Connector 141" o:spid="_x0000_s1026" style="position:absolute;flip:y;z-index:2516583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15pt,1.8pt" to="183.5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" strokecolor="#44546a [3215]" strokeweight="2.5pt">
                <v:stroke joinstyle="miter"/>
              </v:line>
            </w:pict>
          </mc:Fallback>
        </mc:AlternateContent>
      </w:r>
      <w:r w:rsidRPr="002C0849">
        <w:rPr>
          <w:rFonts w:ascii="Arial" w:hAnsi="Arial" w:cs="Arial"/>
          <w:noProof/>
        </w:rPr>
        <mc:AlternateContent>
          <mc:Choice Requires="wps">
            <w:drawing>
              <wp:anchor distT="0" distB="0" distL="114300" distR="114300" simplePos="0" relativeHeight="251658321" behindDoc="0" locked="0" layoutInCell="1" allowOverlap="1" wp14:anchorId="025D52A7" wp14:editId="51388D6F">
                <wp:simplePos x="0" y="0"/>
                <wp:positionH relativeFrom="column">
                  <wp:posOffset>941560</wp:posOffset>
                </wp:positionH>
                <wp:positionV relativeFrom="paragraph">
                  <wp:posOffset>22558</wp:posOffset>
                </wp:positionV>
                <wp:extent cx="0" cy="1181477"/>
                <wp:effectExtent l="19050" t="0" r="19050" b="19050"/>
                <wp:wrapNone/>
                <wp:docPr id="114" name="Straight Connector 114"/>
                <wp:cNvGraphicFramePr/>
                <a:graphic xmlns:a="http://schemas.openxmlformats.org/drawingml/2006/main">
                  <a:graphicData uri="http://schemas.microsoft.com/office/word/2010/wordprocessingShape">
                    <wps:wsp>
                      <wps:cNvCnPr/>
                      <wps:spPr>
                        <a:xfrm flipH="1">
                          <a:off x="0" y="0"/>
                          <a:ext cx="0" cy="1181477"/>
                        </a:xfrm>
                        <a:prstGeom prst="line">
                          <a:avLst/>
                        </a:prstGeom>
                        <a:ln w="317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476C8B" id="Straight Connector 114" o:spid="_x0000_s1026" style="position:absolute;flip:x;z-index:2516583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15pt,1.8pt" to="74.15pt,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" strokecolor="#2f5496 [2404]" strokeweight="2.5pt">
                <v:stroke joinstyle="miter"/>
              </v:line>
            </w:pict>
          </mc:Fallback>
        </mc:AlternateContent>
      </w:r>
    </w:p>
    <w:p w14:paraId="26931B97" w14:textId="77777777" w:rsidR="002707AC" w:rsidRPr="002C0849" w:rsidRDefault="002707AC" w:rsidP="002707AC">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28" behindDoc="0" locked="0" layoutInCell="1" allowOverlap="1" wp14:anchorId="0196C115" wp14:editId="0F7A0060">
                <wp:simplePos x="0" y="0"/>
                <wp:positionH relativeFrom="column">
                  <wp:posOffset>2170706</wp:posOffset>
                </wp:positionH>
                <wp:positionV relativeFrom="paragraph">
                  <wp:posOffset>62976</wp:posOffset>
                </wp:positionV>
                <wp:extent cx="287020" cy="212090"/>
                <wp:effectExtent l="0" t="0" r="0" b="0"/>
                <wp:wrapNone/>
                <wp:docPr id="134" name="Text Box 134"/>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5F89C979" w14:textId="77777777" w:rsidR="00F925B6" w:rsidRPr="001414BB" w:rsidRDefault="00F925B6" w:rsidP="002707AC">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96C115" id="Text Box 134" o:spid="_x0000_s1081" type="#_x0000_t202" style="position:absolute;left:0;text-align:left;margin-left:170.9pt;margin-top:4.95pt;width:22.6pt;height:16.7pt;z-index:251658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" fillcolor="white [3201]" stroked="f" strokeweight=".5pt">
                <v:textbox>
                  <w:txbxContent>
                    <w:p w14:paraId="5F89C979" w14:textId="77777777" w:rsidR="00F925B6" w:rsidRPr="001414BB" w:rsidRDefault="00F925B6" w:rsidP="002707AC">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v:textbox>
              </v:shape>
            </w:pict>
          </mc:Fallback>
        </mc:AlternateContent>
      </w:r>
      <w:r w:rsidRPr="002C0849">
        <w:rPr>
          <w:rFonts w:ascii="Arial" w:hAnsi="Arial" w:cs="Arial"/>
          <w:noProof/>
        </w:rPr>
        <mc:AlternateContent>
          <mc:Choice Requires="wps">
            <w:drawing>
              <wp:anchor distT="0" distB="0" distL="114300" distR="114300" simplePos="0" relativeHeight="251658326" behindDoc="0" locked="0" layoutInCell="1" allowOverlap="1" wp14:anchorId="566D09C3" wp14:editId="301C6D99">
                <wp:simplePos x="0" y="0"/>
                <wp:positionH relativeFrom="column">
                  <wp:posOffset>2326375</wp:posOffset>
                </wp:positionH>
                <wp:positionV relativeFrom="paragraph">
                  <wp:posOffset>44450</wp:posOffset>
                </wp:positionV>
                <wp:extent cx="1076446" cy="630821"/>
                <wp:effectExtent l="38100" t="38100" r="47625" b="36195"/>
                <wp:wrapNone/>
                <wp:docPr id="132" name="Flowchart: Decision 132"/>
                <wp:cNvGraphicFramePr/>
                <a:graphic xmlns:a="http://schemas.openxmlformats.org/drawingml/2006/main">
                  <a:graphicData uri="http://schemas.microsoft.com/office/word/2010/wordprocessingShape">
                    <wps:wsp>
                      <wps:cNvSpPr/>
                      <wps:spPr>
                        <a:xfrm>
                          <a:off x="0" y="0"/>
                          <a:ext cx="1076446" cy="630821"/>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44AF47D9" w14:textId="77777777" w:rsidR="00F925B6" w:rsidRDefault="00F925B6" w:rsidP="002707AC">
                            <w:pPr>
                              <w:jc w:val="center"/>
                            </w:pPr>
                            <w:r>
                              <w:rPr>
                                <w:rFonts w:ascii="CairoFont-1-0" w:eastAsiaTheme="minorHAnsi" w:hAnsi="CairoFont-1-0" w:cs="CairoFont-1-0"/>
                                <w:b/>
                                <w:color w:val="000000" w:themeColor="text1"/>
                                <w:sz w:val="12"/>
                                <w:szCs w:val="12"/>
                              </w:rPr>
                              <w:t>¿Es de Obra?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6D09C3" id="Flowchart: Decision 132" o:spid="_x0000_s1082" type="#_x0000_t110" style="position:absolute;left:0;text-align:left;margin-left:183.2pt;margin-top:3.5pt;width:84.75pt;height:49.65pt;z-index:2516583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" filled="f" strokecolor="#1f3763 [1604]" strokeweight="2.5pt">
                <v:textbox>
                  <w:txbxContent>
                    <w:p w14:paraId="44AF47D9" w14:textId="77777777" w:rsidR="00F925B6" w:rsidRDefault="00F925B6" w:rsidP="002707AC">
                      <w:pPr>
                        <w:jc w:val="center"/>
                      </w:pPr>
                      <w:r>
                        <w:rPr>
                          <w:rFonts w:ascii="CairoFont-1-0" w:eastAsiaTheme="minorHAnsi" w:hAnsi="CairoFont-1-0" w:cs="CairoFont-1-0"/>
                          <w:b/>
                          <w:color w:val="000000" w:themeColor="text1"/>
                          <w:sz w:val="12"/>
                          <w:szCs w:val="12"/>
                        </w:rPr>
                        <w:t>¿Es de Obra?</w:t>
                      </w:r>
                    </w:p>
                  </w:txbxContent>
                </v:textbox>
              </v:shape>
            </w:pict>
          </mc:Fallback>
        </mc:AlternateContent>
      </w:r>
    </w:p>
    <w:p w14:paraId="749636F6" w14:textId="77777777" w:rsidR="002707AC" w:rsidRPr="002C0849" w:rsidRDefault="002707AC" w:rsidP="002707AC">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27" behindDoc="0" locked="0" layoutInCell="1" allowOverlap="1" wp14:anchorId="4DA54A04" wp14:editId="59156793">
                <wp:simplePos x="0" y="0"/>
                <wp:positionH relativeFrom="column">
                  <wp:posOffset>1122680</wp:posOffset>
                </wp:positionH>
                <wp:positionV relativeFrom="paragraph">
                  <wp:posOffset>52732</wp:posOffset>
                </wp:positionV>
                <wp:extent cx="1035685" cy="302895"/>
                <wp:effectExtent l="19050" t="19050" r="126365" b="20955"/>
                <wp:wrapNone/>
                <wp:docPr id="133" name="Callout: Line 133"/>
                <wp:cNvGraphicFramePr/>
                <a:graphic xmlns:a="http://schemas.openxmlformats.org/drawingml/2006/main">
                  <a:graphicData uri="http://schemas.microsoft.com/office/word/2010/wordprocessingShape">
                    <wps:wsp>
                      <wps:cNvSpPr/>
                      <wps:spPr>
                        <a:xfrm>
                          <a:off x="0" y="0"/>
                          <a:ext cx="1035685" cy="302895"/>
                        </a:xfrm>
                        <a:prstGeom prst="borderCallout1">
                          <a:avLst>
                            <a:gd name="adj1" fmla="val 44360"/>
                            <a:gd name="adj2" fmla="val 102214"/>
                            <a:gd name="adj3" fmla="val 45282"/>
                            <a:gd name="adj4" fmla="val 112444"/>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03634B63" w14:textId="77777777" w:rsidR="00F925B6" w:rsidRPr="002707AC" w:rsidRDefault="00F925B6" w:rsidP="002707AC">
                            <w:pPr>
                              <w:autoSpaceDE w:val="0"/>
                              <w:autoSpaceDN w:val="0"/>
                              <w:adjustRightInd w:val="0"/>
                              <w:jc w:val="center"/>
                              <w:rPr>
                                <w:rFonts w:ascii="CairoFont-1-0" w:eastAsiaTheme="minorHAnsi" w:hAnsi="CairoFont-1-0" w:cs="CairoFont-1-0"/>
                                <w:b/>
                                <w:color w:val="000000" w:themeColor="text1"/>
                                <w:sz w:val="12"/>
                                <w:szCs w:val="12"/>
                                <w:lang w:val="en-US"/>
                              </w:rPr>
                            </w:pPr>
                            <w:r>
                              <w:rPr>
                                <w:rFonts w:ascii="CairoFont-1-0" w:eastAsiaTheme="minorHAnsi" w:hAnsi="CairoFont-1-0" w:cs="CairoFont-1-0"/>
                                <w:b/>
                                <w:color w:val="000000" w:themeColor="text1"/>
                                <w:sz w:val="12"/>
                                <w:szCs w:val="12"/>
                                <w:lang w:val="en-US"/>
                              </w:rPr>
                              <w:t>Supervisor de obra revisa Facture de Pago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A54A04" id="Callout: Line 133" o:spid="_x0000_s1083" type="#_x0000_t47" style="position:absolute;left:0;text-align:left;margin-left:88.4pt;margin-top:4.15pt;width:81.55pt;height:23.85pt;z-index:2516583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" adj="24288,9781,22078,9582" filled="f" strokecolor="#1f3763 [1604]" strokeweight="2.5pt">
                <v:textbox>
                  <w:txbxContent>
                    <w:p w14:paraId="03634B63" w14:textId="77777777" w:rsidR="00F925B6" w:rsidRPr="002707AC" w:rsidRDefault="00F925B6" w:rsidP="002707AC">
                      <w:pPr>
                        <w:autoSpaceDE w:val="0"/>
                        <w:autoSpaceDN w:val="0"/>
                        <w:adjustRightInd w:val="0"/>
                        <w:jc w:val="center"/>
                        <w:rPr>
                          <w:rFonts w:ascii="CairoFont-1-0" w:eastAsiaTheme="minorHAnsi" w:hAnsi="CairoFont-1-0" w:cs="CairoFont-1-0"/>
                          <w:b/>
                          <w:color w:val="000000" w:themeColor="text1"/>
                          <w:sz w:val="12"/>
                          <w:szCs w:val="12"/>
                          <w:lang w:val="en-US"/>
                        </w:rPr>
                      </w:pPr>
                      <w:r>
                        <w:rPr>
                          <w:rFonts w:ascii="CairoFont-1-0" w:eastAsiaTheme="minorHAnsi" w:hAnsi="CairoFont-1-0" w:cs="CairoFont-1-0"/>
                          <w:b/>
                          <w:color w:val="000000" w:themeColor="text1"/>
                          <w:sz w:val="12"/>
                          <w:szCs w:val="12"/>
                          <w:lang w:val="en-US"/>
                        </w:rPr>
                        <w:t>Supervisor de obra revisa Facture de Pago</w:t>
                      </w:r>
                    </w:p>
                  </w:txbxContent>
                </v:textbox>
                <o:callout v:ext="edit" minusx="t" minusy="t"/>
              </v:shape>
            </w:pict>
          </mc:Fallback>
        </mc:AlternateContent>
      </w:r>
    </w:p>
    <w:p w14:paraId="41C763AB" w14:textId="77777777" w:rsidR="002707AC" w:rsidRPr="002C0849" w:rsidRDefault="002707AC" w:rsidP="002707AC">
      <w:pPr>
        <w:pStyle w:val="ListParagraph"/>
        <w:rPr>
          <w:rFonts w:ascii="Arial" w:hAnsi="Arial" w:cs="Arial"/>
        </w:rPr>
      </w:pPr>
    </w:p>
    <w:p w14:paraId="19476AF8" w14:textId="77777777" w:rsidR="002707AC" w:rsidRPr="002C0849" w:rsidRDefault="00ED2D7B" w:rsidP="002707AC">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33" behindDoc="0" locked="0" layoutInCell="1" allowOverlap="1" wp14:anchorId="2533505D" wp14:editId="3C9ED115">
                <wp:simplePos x="0" y="0"/>
                <wp:positionH relativeFrom="column">
                  <wp:posOffset>1648684</wp:posOffset>
                </wp:positionH>
                <wp:positionV relativeFrom="paragraph">
                  <wp:posOffset>48895</wp:posOffset>
                </wp:positionV>
                <wp:extent cx="0" cy="81256"/>
                <wp:effectExtent l="19050" t="0" r="19050" b="33655"/>
                <wp:wrapNone/>
                <wp:docPr id="139" name="Straight Connector 139"/>
                <wp:cNvGraphicFramePr/>
                <a:graphic xmlns:a="http://schemas.openxmlformats.org/drawingml/2006/main">
                  <a:graphicData uri="http://schemas.microsoft.com/office/word/2010/wordprocessingShape">
                    <wps:wsp>
                      <wps:cNvCnPr/>
                      <wps:spPr>
                        <a:xfrm>
                          <a:off x="0" y="0"/>
                          <a:ext cx="0" cy="81256"/>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36E4D3" id="Straight Connector 139" o:spid="_x0000_s1026" style="position:absolute;z-index:2516583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8pt,3.85pt" to="129.8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" strokecolor="#44546a [3215]" strokeweight="2.5pt">
                <v:stroke joinstyle="miter"/>
              </v:line>
            </w:pict>
          </mc:Fallback>
        </mc:AlternateContent>
      </w:r>
      <w:r w:rsidR="002707AC" w:rsidRPr="002C0849">
        <w:rPr>
          <w:rFonts w:ascii="Arial" w:hAnsi="Arial" w:cs="Arial"/>
          <w:noProof/>
        </w:rPr>
        <mc:AlternateContent>
          <mc:Choice Requires="wps">
            <w:drawing>
              <wp:anchor distT="0" distB="0" distL="114300" distR="114300" simplePos="0" relativeHeight="251658329" behindDoc="0" locked="0" layoutInCell="1" allowOverlap="1" wp14:anchorId="33C7EF8B" wp14:editId="183D63F7">
                <wp:simplePos x="0" y="0"/>
                <wp:positionH relativeFrom="margin">
                  <wp:posOffset>2986405</wp:posOffset>
                </wp:positionH>
                <wp:positionV relativeFrom="paragraph">
                  <wp:posOffset>94894</wp:posOffset>
                </wp:positionV>
                <wp:extent cx="341906" cy="205029"/>
                <wp:effectExtent l="0" t="0" r="1270" b="5080"/>
                <wp:wrapNone/>
                <wp:docPr id="135" name="Text Box 135"/>
                <wp:cNvGraphicFramePr/>
                <a:graphic xmlns:a="http://schemas.openxmlformats.org/drawingml/2006/main">
                  <a:graphicData uri="http://schemas.microsoft.com/office/word/2010/wordprocessingShape">
                    <wps:wsp>
                      <wps:cNvSpPr txBox="1"/>
                      <wps:spPr>
                        <a:xfrm>
                          <a:off x="0" y="0"/>
                          <a:ext cx="341906" cy="205029"/>
                        </a:xfrm>
                        <a:prstGeom prst="rect">
                          <a:avLst/>
                        </a:prstGeom>
                        <a:solidFill>
                          <a:schemeClr val="lt1"/>
                        </a:solidFill>
                        <a:ln w="6350">
                          <a:noFill/>
                        </a:ln>
                      </wps:spPr>
                      <wps:txbx>
                        <w:txbxContent>
                          <w:p w14:paraId="75A9F5A7" w14:textId="77777777" w:rsidR="00F925B6" w:rsidRPr="0052087A" w:rsidRDefault="00F925B6" w:rsidP="002707AC">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7EF8B" id="Text Box 135" o:spid="_x0000_s1084" type="#_x0000_t202" style="position:absolute;left:0;text-align:left;margin-left:235.15pt;margin-top:7.45pt;width:26.9pt;height:16.15pt;z-index:25165832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" fillcolor="white [3201]" stroked="f" strokeweight=".5pt">
                <v:textbox>
                  <w:txbxContent>
                    <w:p w14:paraId="75A9F5A7" w14:textId="77777777" w:rsidR="00F925B6" w:rsidRPr="0052087A" w:rsidRDefault="00F925B6" w:rsidP="002707AC">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p>
    <w:p w14:paraId="63DF6962" w14:textId="77777777" w:rsidR="002707AC" w:rsidRPr="002C0849" w:rsidRDefault="00ED2D7B" w:rsidP="002707AC">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36" behindDoc="0" locked="0" layoutInCell="1" allowOverlap="1" wp14:anchorId="0630C49D" wp14:editId="17F37243">
                <wp:simplePos x="0" y="0"/>
                <wp:positionH relativeFrom="margin">
                  <wp:posOffset>986828</wp:posOffset>
                </wp:positionH>
                <wp:positionV relativeFrom="paragraph">
                  <wp:posOffset>5879</wp:posOffset>
                </wp:positionV>
                <wp:extent cx="366665" cy="204470"/>
                <wp:effectExtent l="0" t="0" r="0" b="5080"/>
                <wp:wrapNone/>
                <wp:docPr id="142" name="Text Box 142"/>
                <wp:cNvGraphicFramePr/>
                <a:graphic xmlns:a="http://schemas.openxmlformats.org/drawingml/2006/main">
                  <a:graphicData uri="http://schemas.microsoft.com/office/word/2010/wordprocessingShape">
                    <wps:wsp>
                      <wps:cNvSpPr txBox="1"/>
                      <wps:spPr>
                        <a:xfrm>
                          <a:off x="0" y="0"/>
                          <a:ext cx="366665" cy="204470"/>
                        </a:xfrm>
                        <a:prstGeom prst="rect">
                          <a:avLst/>
                        </a:prstGeom>
                        <a:noFill/>
                        <a:ln w="6350">
                          <a:noFill/>
                        </a:ln>
                      </wps:spPr>
                      <wps:txbx>
                        <w:txbxContent>
                          <w:p w14:paraId="42A8199B" w14:textId="77777777" w:rsidR="00F925B6" w:rsidRPr="0052087A" w:rsidRDefault="00F925B6" w:rsidP="00ED2D7B">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30C49D" id="Text Box 142" o:spid="_x0000_s1085" type="#_x0000_t202" style="position:absolute;left:0;text-align:left;margin-left:77.7pt;margin-top:.45pt;width:28.85pt;height:16.1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" filled="f" stroked="f" strokeweight=".5pt">
                <v:textbox>
                  <w:txbxContent>
                    <w:p w14:paraId="42A8199B" w14:textId="77777777" w:rsidR="00F925B6" w:rsidRPr="0052087A" w:rsidRDefault="00F925B6" w:rsidP="00ED2D7B">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r w:rsidRPr="002C0849">
        <w:rPr>
          <w:rFonts w:ascii="Arial" w:hAnsi="Arial" w:cs="Arial"/>
          <w:noProof/>
        </w:rPr>
        <mc:AlternateContent>
          <mc:Choice Requires="wps">
            <w:drawing>
              <wp:anchor distT="0" distB="0" distL="114300" distR="114300" simplePos="0" relativeHeight="251658330" behindDoc="0" locked="0" layoutInCell="1" allowOverlap="1" wp14:anchorId="717322CB" wp14:editId="690AB743">
                <wp:simplePos x="0" y="0"/>
                <wp:positionH relativeFrom="column">
                  <wp:posOffset>1111937</wp:posOffset>
                </wp:positionH>
                <wp:positionV relativeFrom="paragraph">
                  <wp:posOffset>5715</wp:posOffset>
                </wp:positionV>
                <wp:extent cx="1076446" cy="630821"/>
                <wp:effectExtent l="38100" t="38100" r="47625" b="36195"/>
                <wp:wrapNone/>
                <wp:docPr id="136" name="Flowchart: Decision 136"/>
                <wp:cNvGraphicFramePr/>
                <a:graphic xmlns:a="http://schemas.openxmlformats.org/drawingml/2006/main">
                  <a:graphicData uri="http://schemas.microsoft.com/office/word/2010/wordprocessingShape">
                    <wps:wsp>
                      <wps:cNvSpPr/>
                      <wps:spPr>
                        <a:xfrm>
                          <a:off x="0" y="0"/>
                          <a:ext cx="1076446" cy="630821"/>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698DC8DD" w14:textId="77777777" w:rsidR="00F925B6" w:rsidRDefault="00F925B6" w:rsidP="00ED2D7B">
                            <w:pPr>
                              <w:jc w:val="center"/>
                            </w:pPr>
                            <w:r>
                              <w:rPr>
                                <w:rFonts w:ascii="CairoFont-1-0" w:eastAsiaTheme="minorHAnsi" w:hAnsi="CairoFont-1-0" w:cs="CairoFont-1-0"/>
                                <w:b/>
                                <w:color w:val="000000" w:themeColor="text1"/>
                                <w:sz w:val="12"/>
                                <w:szCs w:val="12"/>
                              </w:rPr>
                              <w:t>¿Esta Correcta?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7322CB" id="Flowchart: Decision 136" o:spid="_x0000_s1086" type="#_x0000_t110" style="position:absolute;left:0;text-align:left;margin-left:87.55pt;margin-top:.45pt;width:84.75pt;height:49.65pt;z-index:2516583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" filled="f" strokecolor="#1f3763 [1604]" strokeweight="2.5pt">
                <v:textbox>
                  <w:txbxContent>
                    <w:p w14:paraId="698DC8DD" w14:textId="77777777" w:rsidR="00F925B6" w:rsidRDefault="00F925B6" w:rsidP="00ED2D7B">
                      <w:pPr>
                        <w:jc w:val="center"/>
                      </w:pPr>
                      <w:r>
                        <w:rPr>
                          <w:rFonts w:ascii="CairoFont-1-0" w:eastAsiaTheme="minorHAnsi" w:hAnsi="CairoFont-1-0" w:cs="CairoFont-1-0"/>
                          <w:b/>
                          <w:color w:val="000000" w:themeColor="text1"/>
                          <w:sz w:val="12"/>
                          <w:szCs w:val="12"/>
                        </w:rPr>
                        <w:t>¿Esta Correcta?</w:t>
                      </w:r>
                    </w:p>
                  </w:txbxContent>
                </v:textbox>
              </v:shape>
            </w:pict>
          </mc:Fallback>
        </mc:AlternateContent>
      </w:r>
      <w:r w:rsidRPr="002C0849">
        <w:rPr>
          <w:rFonts w:ascii="Arial" w:hAnsi="Arial" w:cs="Arial"/>
          <w:noProof/>
        </w:rPr>
        <mc:AlternateContent>
          <mc:Choice Requires="wps">
            <w:drawing>
              <wp:anchor distT="0" distB="0" distL="114300" distR="114300" simplePos="0" relativeHeight="251658332" behindDoc="0" locked="0" layoutInCell="1" allowOverlap="1" wp14:anchorId="5B25665F" wp14:editId="44D52CF8">
                <wp:simplePos x="0" y="0"/>
                <wp:positionH relativeFrom="column">
                  <wp:posOffset>2129287</wp:posOffset>
                </wp:positionH>
                <wp:positionV relativeFrom="paragraph">
                  <wp:posOffset>26148</wp:posOffset>
                </wp:positionV>
                <wp:extent cx="287020" cy="212090"/>
                <wp:effectExtent l="0" t="0" r="0" b="0"/>
                <wp:wrapNone/>
                <wp:docPr id="138" name="Text Box 138"/>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1457C8BD" w14:textId="77777777" w:rsidR="00F925B6" w:rsidRPr="001414BB" w:rsidRDefault="00F925B6" w:rsidP="00ED2D7B">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25665F" id="Text Box 138" o:spid="_x0000_s1087" type="#_x0000_t202" style="position:absolute;left:0;text-align:left;margin-left:167.65pt;margin-top:2.05pt;width:22.6pt;height:16.7pt;z-index:2516583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" fillcolor="white [3201]" stroked="f" strokeweight=".5pt">
                <v:textbox>
                  <w:txbxContent>
                    <w:p w14:paraId="1457C8BD" w14:textId="77777777" w:rsidR="00F925B6" w:rsidRPr="001414BB" w:rsidRDefault="00F925B6" w:rsidP="00ED2D7B">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v:textbox>
              </v:shape>
            </w:pict>
          </mc:Fallback>
        </mc:AlternateContent>
      </w:r>
      <w:r w:rsidRPr="002C0849">
        <w:rPr>
          <w:rFonts w:ascii="Arial" w:hAnsi="Arial" w:cs="Arial"/>
          <w:noProof/>
        </w:rPr>
        <mc:AlternateContent>
          <mc:Choice Requires="wps">
            <w:drawing>
              <wp:anchor distT="0" distB="0" distL="114300" distR="114300" simplePos="0" relativeHeight="251658319" behindDoc="0" locked="0" layoutInCell="1" allowOverlap="1" wp14:anchorId="412AF37F" wp14:editId="27CC1AF7">
                <wp:simplePos x="0" y="0"/>
                <wp:positionH relativeFrom="column">
                  <wp:posOffset>2440664</wp:posOffset>
                </wp:positionH>
                <wp:positionV relativeFrom="paragraph">
                  <wp:posOffset>158419</wp:posOffset>
                </wp:positionV>
                <wp:extent cx="836267" cy="303170"/>
                <wp:effectExtent l="19050" t="152400" r="21590" b="20955"/>
                <wp:wrapNone/>
                <wp:docPr id="108" name="Callout: Line 108"/>
                <wp:cNvGraphicFramePr/>
                <a:graphic xmlns:a="http://schemas.openxmlformats.org/drawingml/2006/main">
                  <a:graphicData uri="http://schemas.microsoft.com/office/word/2010/wordprocessingShape">
                    <wps:wsp>
                      <wps:cNvSpPr/>
                      <wps:spPr>
                        <a:xfrm>
                          <a:off x="0" y="0"/>
                          <a:ext cx="836267" cy="303170"/>
                        </a:xfrm>
                        <a:prstGeom prst="borderCallout1">
                          <a:avLst>
                            <a:gd name="adj1" fmla="val -13677"/>
                            <a:gd name="adj2" fmla="val 51351"/>
                            <a:gd name="adj3" fmla="val -42151"/>
                            <a:gd name="adj4" fmla="val 51346"/>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0EED0C57" w14:textId="461AF76D" w:rsidR="00F925B6" w:rsidRPr="002707AC" w:rsidRDefault="00F925B6" w:rsidP="002707AC">
                            <w:pPr>
                              <w:autoSpaceDE w:val="0"/>
                              <w:autoSpaceDN w:val="0"/>
                              <w:adjustRightInd w:val="0"/>
                              <w:jc w:val="center"/>
                              <w:rPr>
                                <w:rFonts w:ascii="CairoFont-1-0" w:eastAsiaTheme="minorHAnsi" w:hAnsi="CairoFont-1-0" w:cs="CairoFont-1-0"/>
                                <w:b/>
                                <w:color w:val="000000" w:themeColor="text1"/>
                                <w:sz w:val="12"/>
                                <w:szCs w:val="12"/>
                                <w:lang w:val="en-US"/>
                              </w:rPr>
                            </w:pPr>
                            <w:r>
                              <w:rPr>
                                <w:rFonts w:ascii="CairoFont-1-0" w:eastAsiaTheme="minorHAnsi" w:hAnsi="CairoFont-1-0" w:cs="CairoFont-1-0"/>
                                <w:b/>
                                <w:color w:val="000000" w:themeColor="text1"/>
                                <w:sz w:val="12"/>
                                <w:szCs w:val="12"/>
                                <w:lang w:val="en-US"/>
                              </w:rPr>
                              <w:t xml:space="preserve">UEP </w:t>
                            </w:r>
                            <w:proofErr w:type="spellStart"/>
                            <w:r>
                              <w:rPr>
                                <w:rFonts w:ascii="CairoFont-1-0" w:eastAsiaTheme="minorHAnsi" w:hAnsi="CairoFont-1-0" w:cs="CairoFont-1-0"/>
                                <w:b/>
                                <w:color w:val="000000" w:themeColor="text1"/>
                                <w:sz w:val="12"/>
                                <w:szCs w:val="12"/>
                                <w:lang w:val="en-US"/>
                              </w:rPr>
                              <w:t>revisa</w:t>
                            </w:r>
                            <w:proofErr w:type="spellEnd"/>
                            <w:r>
                              <w:rPr>
                                <w:rFonts w:ascii="CairoFont-1-0" w:eastAsiaTheme="minorHAnsi" w:hAnsi="CairoFont-1-0" w:cs="CairoFont-1-0"/>
                                <w:b/>
                                <w:color w:val="000000" w:themeColor="text1"/>
                                <w:sz w:val="12"/>
                                <w:szCs w:val="12"/>
                                <w:lang w:val="en-US"/>
                              </w:rPr>
                              <w:t xml:space="preserve"> Factura de Pago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AF37F" id="Callout: Line 108" o:spid="_x0000_s1088" type="#_x0000_t47" style="position:absolute;left:0;text-align:left;margin-left:192.2pt;margin-top:12.45pt;width:65.85pt;height:23.85pt;z-index:2516583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" adj="11091,-9105,11092,-2954" filled="f" strokecolor="#1f3763 [1604]" strokeweight="2.5pt">
                <v:textbox>
                  <w:txbxContent>
                    <w:p w14:paraId="0EED0C57" w14:textId="461AF76D" w:rsidR="00F925B6" w:rsidRPr="002707AC" w:rsidRDefault="00F925B6" w:rsidP="002707AC">
                      <w:pPr>
                        <w:autoSpaceDE w:val="0"/>
                        <w:autoSpaceDN w:val="0"/>
                        <w:adjustRightInd w:val="0"/>
                        <w:jc w:val="center"/>
                        <w:rPr>
                          <w:rFonts w:ascii="CairoFont-1-0" w:eastAsiaTheme="minorHAnsi" w:hAnsi="CairoFont-1-0" w:cs="CairoFont-1-0"/>
                          <w:b/>
                          <w:color w:val="000000" w:themeColor="text1"/>
                          <w:sz w:val="12"/>
                          <w:szCs w:val="12"/>
                          <w:lang w:val="en-US"/>
                        </w:rPr>
                      </w:pPr>
                      <w:r>
                        <w:rPr>
                          <w:rFonts w:ascii="CairoFont-1-0" w:eastAsiaTheme="minorHAnsi" w:hAnsi="CairoFont-1-0" w:cs="CairoFont-1-0"/>
                          <w:b/>
                          <w:color w:val="000000" w:themeColor="text1"/>
                          <w:sz w:val="12"/>
                          <w:szCs w:val="12"/>
                          <w:lang w:val="en-US"/>
                        </w:rPr>
                        <w:t xml:space="preserve">UEP </w:t>
                      </w:r>
                      <w:proofErr w:type="spellStart"/>
                      <w:r>
                        <w:rPr>
                          <w:rFonts w:ascii="CairoFont-1-0" w:eastAsiaTheme="minorHAnsi" w:hAnsi="CairoFont-1-0" w:cs="CairoFont-1-0"/>
                          <w:b/>
                          <w:color w:val="000000" w:themeColor="text1"/>
                          <w:sz w:val="12"/>
                          <w:szCs w:val="12"/>
                          <w:lang w:val="en-US"/>
                        </w:rPr>
                        <w:t>revisa</w:t>
                      </w:r>
                      <w:proofErr w:type="spellEnd"/>
                      <w:r>
                        <w:rPr>
                          <w:rFonts w:ascii="CairoFont-1-0" w:eastAsiaTheme="minorHAnsi" w:hAnsi="CairoFont-1-0" w:cs="CairoFont-1-0"/>
                          <w:b/>
                          <w:color w:val="000000" w:themeColor="text1"/>
                          <w:sz w:val="12"/>
                          <w:szCs w:val="12"/>
                          <w:lang w:val="en-US"/>
                        </w:rPr>
                        <w:t xml:space="preserve"> Factura de Pago</w:t>
                      </w:r>
                    </w:p>
                  </w:txbxContent>
                </v:textbox>
              </v:shape>
            </w:pict>
          </mc:Fallback>
        </mc:AlternateContent>
      </w:r>
    </w:p>
    <w:p w14:paraId="0CDAC4C6" w14:textId="77777777" w:rsidR="002707AC" w:rsidRPr="002C0849" w:rsidRDefault="00ED2D7B" w:rsidP="002707AC">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34" behindDoc="0" locked="0" layoutInCell="1" allowOverlap="1" wp14:anchorId="5C3348AD" wp14:editId="3677F19C">
                <wp:simplePos x="0" y="0"/>
                <wp:positionH relativeFrom="column">
                  <wp:posOffset>927979</wp:posOffset>
                </wp:positionH>
                <wp:positionV relativeFrom="paragraph">
                  <wp:posOffset>143025</wp:posOffset>
                </wp:positionV>
                <wp:extent cx="134840" cy="396"/>
                <wp:effectExtent l="19050" t="19050" r="17780" b="19050"/>
                <wp:wrapNone/>
                <wp:docPr id="140" name="Straight Connector 140"/>
                <wp:cNvGraphicFramePr/>
                <a:graphic xmlns:a="http://schemas.openxmlformats.org/drawingml/2006/main">
                  <a:graphicData uri="http://schemas.microsoft.com/office/word/2010/wordprocessingShape">
                    <wps:wsp>
                      <wps:cNvCnPr/>
                      <wps:spPr>
                        <a:xfrm flipH="1">
                          <a:off x="0" y="0"/>
                          <a:ext cx="134840" cy="396"/>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776585" id="Straight Connector 140" o:spid="_x0000_s1026" style="position:absolute;flip:x;z-index:2516583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05pt,11.25pt" to="83.6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" strokecolor="#44546a [3215]" strokeweight="2.5pt">
                <v:stroke joinstyle="miter"/>
              </v:line>
            </w:pict>
          </mc:Fallback>
        </mc:AlternateContent>
      </w:r>
      <w:r w:rsidRPr="002C0849">
        <w:rPr>
          <w:rFonts w:ascii="Arial" w:hAnsi="Arial" w:cs="Arial"/>
          <w:noProof/>
        </w:rPr>
        <mc:AlternateContent>
          <mc:Choice Requires="wps">
            <w:drawing>
              <wp:anchor distT="0" distB="0" distL="114300" distR="114300" simplePos="0" relativeHeight="251658331" behindDoc="0" locked="0" layoutInCell="1" allowOverlap="1" wp14:anchorId="327CC291" wp14:editId="774106CB">
                <wp:simplePos x="0" y="0"/>
                <wp:positionH relativeFrom="column">
                  <wp:posOffset>2262632</wp:posOffset>
                </wp:positionH>
                <wp:positionV relativeFrom="paragraph">
                  <wp:posOffset>143510</wp:posOffset>
                </wp:positionV>
                <wp:extent cx="132335" cy="3531"/>
                <wp:effectExtent l="19050" t="19050" r="20320" b="34925"/>
                <wp:wrapNone/>
                <wp:docPr id="137" name="Straight Connector 137"/>
                <wp:cNvGraphicFramePr/>
                <a:graphic xmlns:a="http://schemas.openxmlformats.org/drawingml/2006/main">
                  <a:graphicData uri="http://schemas.microsoft.com/office/word/2010/wordprocessingShape">
                    <wps:wsp>
                      <wps:cNvCnPr/>
                      <wps:spPr>
                        <a:xfrm flipV="1">
                          <a:off x="0" y="0"/>
                          <a:ext cx="132335" cy="3531"/>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E5BAB9" id="Straight Connector 137" o:spid="_x0000_s1026" style="position:absolute;flip:y;z-index:2516583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15pt,11.3pt" to="188.5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" strokecolor="#44546a [3215]" strokeweight="2.5pt">
                <v:stroke joinstyle="miter"/>
              </v:line>
            </w:pict>
          </mc:Fallback>
        </mc:AlternateContent>
      </w:r>
    </w:p>
    <w:p w14:paraId="3FBB902F" w14:textId="77777777" w:rsidR="002707AC" w:rsidRPr="002C0849" w:rsidRDefault="00ED2D7B" w:rsidP="002707AC">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37" behindDoc="0" locked="0" layoutInCell="1" allowOverlap="1" wp14:anchorId="14AE9CF3" wp14:editId="09C7CBDB">
                <wp:simplePos x="0" y="0"/>
                <wp:positionH relativeFrom="column">
                  <wp:posOffset>2335794</wp:posOffset>
                </wp:positionH>
                <wp:positionV relativeFrom="paragraph">
                  <wp:posOffset>155839</wp:posOffset>
                </wp:positionV>
                <wp:extent cx="1076446" cy="630821"/>
                <wp:effectExtent l="38100" t="38100" r="47625" b="36195"/>
                <wp:wrapNone/>
                <wp:docPr id="143" name="Flowchart: Decision 143"/>
                <wp:cNvGraphicFramePr/>
                <a:graphic xmlns:a="http://schemas.openxmlformats.org/drawingml/2006/main">
                  <a:graphicData uri="http://schemas.microsoft.com/office/word/2010/wordprocessingShape">
                    <wps:wsp>
                      <wps:cNvSpPr/>
                      <wps:spPr>
                        <a:xfrm>
                          <a:off x="0" y="0"/>
                          <a:ext cx="1076446" cy="630821"/>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730A90F4" w14:textId="77777777" w:rsidR="00F925B6" w:rsidRDefault="00F925B6" w:rsidP="00ED2D7B">
                            <w:pPr>
                              <w:jc w:val="center"/>
                            </w:pPr>
                            <w:r>
                              <w:rPr>
                                <w:rFonts w:ascii="CairoFont-1-0" w:eastAsiaTheme="minorHAnsi" w:hAnsi="CairoFont-1-0" w:cs="CairoFont-1-0"/>
                                <w:b/>
                                <w:color w:val="000000" w:themeColor="text1"/>
                                <w:sz w:val="12"/>
                                <w:szCs w:val="12"/>
                              </w:rPr>
                              <w:t>¿Esta Correcta?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AE9CF3" id="Flowchart: Decision 143" o:spid="_x0000_s1089" type="#_x0000_t110" style="position:absolute;left:0;text-align:left;margin-left:183.9pt;margin-top:12.25pt;width:84.75pt;height:49.65pt;z-index:2516583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" filled="f" strokecolor="#1f3763 [1604]" strokeweight="2.5pt">
                <v:textbox>
                  <w:txbxContent>
                    <w:p w14:paraId="730A90F4" w14:textId="77777777" w:rsidR="00F925B6" w:rsidRDefault="00F925B6" w:rsidP="00ED2D7B">
                      <w:pPr>
                        <w:jc w:val="center"/>
                      </w:pPr>
                      <w:r>
                        <w:rPr>
                          <w:rFonts w:ascii="CairoFont-1-0" w:eastAsiaTheme="minorHAnsi" w:hAnsi="CairoFont-1-0" w:cs="CairoFont-1-0"/>
                          <w:b/>
                          <w:color w:val="000000" w:themeColor="text1"/>
                          <w:sz w:val="12"/>
                          <w:szCs w:val="12"/>
                        </w:rPr>
                        <w:t>¿Esta Correcta?</w:t>
                      </w:r>
                    </w:p>
                  </w:txbxContent>
                </v:textbox>
              </v:shape>
            </w:pict>
          </mc:Fallback>
        </mc:AlternateContent>
      </w:r>
    </w:p>
    <w:p w14:paraId="19973404" w14:textId="77777777" w:rsidR="002707AC" w:rsidRPr="002C0849" w:rsidRDefault="00ED2D7B" w:rsidP="002707AC">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24" behindDoc="0" locked="0" layoutInCell="1" allowOverlap="1" wp14:anchorId="50E43F2A" wp14:editId="5F580759">
                <wp:simplePos x="0" y="0"/>
                <wp:positionH relativeFrom="margin">
                  <wp:posOffset>2081341</wp:posOffset>
                </wp:positionH>
                <wp:positionV relativeFrom="paragraph">
                  <wp:posOffset>72686</wp:posOffset>
                </wp:positionV>
                <wp:extent cx="341906" cy="212090"/>
                <wp:effectExtent l="0" t="0" r="0" b="0"/>
                <wp:wrapNone/>
                <wp:docPr id="116" name="Text Box 116"/>
                <wp:cNvGraphicFramePr/>
                <a:graphic xmlns:a="http://schemas.openxmlformats.org/drawingml/2006/main">
                  <a:graphicData uri="http://schemas.microsoft.com/office/word/2010/wordprocessingShape">
                    <wps:wsp>
                      <wps:cNvSpPr txBox="1"/>
                      <wps:spPr>
                        <a:xfrm>
                          <a:off x="0" y="0"/>
                          <a:ext cx="341906" cy="212090"/>
                        </a:xfrm>
                        <a:prstGeom prst="rect">
                          <a:avLst/>
                        </a:prstGeom>
                        <a:noFill/>
                        <a:ln w="6350">
                          <a:noFill/>
                        </a:ln>
                      </wps:spPr>
                      <wps:txbx>
                        <w:txbxContent>
                          <w:p w14:paraId="6654D9C9" w14:textId="77777777" w:rsidR="00F925B6" w:rsidRPr="0052087A" w:rsidRDefault="00F925B6" w:rsidP="002707AC">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E43F2A" id="Text Box 116" o:spid="_x0000_s1090" type="#_x0000_t202" style="position:absolute;left:0;text-align:left;margin-left:163.9pt;margin-top:5.7pt;width:26.9pt;height:16.7pt;z-index:2516583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" filled="f" stroked="f" strokeweight=".5pt">
                <v:textbox>
                  <w:txbxContent>
                    <w:p w14:paraId="6654D9C9" w14:textId="77777777" w:rsidR="00F925B6" w:rsidRPr="0052087A" w:rsidRDefault="00F925B6" w:rsidP="002707AC">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p>
    <w:p w14:paraId="58B3483B" w14:textId="77777777" w:rsidR="002707AC" w:rsidRPr="002C0849" w:rsidRDefault="00ED2D7B" w:rsidP="002707AC">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40" behindDoc="0" locked="0" layoutInCell="1" allowOverlap="1" wp14:anchorId="4F1EBA0C" wp14:editId="68D43A98">
                <wp:simplePos x="0" y="0"/>
                <wp:positionH relativeFrom="column">
                  <wp:posOffset>783124</wp:posOffset>
                </wp:positionH>
                <wp:positionV relativeFrom="paragraph">
                  <wp:posOffset>115123</wp:posOffset>
                </wp:positionV>
                <wp:extent cx="1497795" cy="0"/>
                <wp:effectExtent l="19050" t="19050" r="7620" b="19050"/>
                <wp:wrapNone/>
                <wp:docPr id="146" name="Straight Connector 146"/>
                <wp:cNvGraphicFramePr/>
                <a:graphic xmlns:a="http://schemas.openxmlformats.org/drawingml/2006/main">
                  <a:graphicData uri="http://schemas.microsoft.com/office/word/2010/wordprocessingShape">
                    <wps:wsp>
                      <wps:cNvCnPr/>
                      <wps:spPr>
                        <a:xfrm flipH="1" flipV="1">
                          <a:off x="0" y="0"/>
                          <a:ext cx="1497795" cy="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6AB6DC" id="Straight Connector 146" o:spid="_x0000_s1026" style="position:absolute;flip:x y;z-index:2516583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65pt,9.05pt" to="179.6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" strokecolor="#44546a [3215]" strokeweight="2.5pt">
                <v:stroke joinstyle="miter"/>
              </v:line>
            </w:pict>
          </mc:Fallback>
        </mc:AlternateContent>
      </w:r>
    </w:p>
    <w:p w14:paraId="70E6E3E9" w14:textId="77777777" w:rsidR="002707AC" w:rsidRPr="002C0849" w:rsidRDefault="002707AC" w:rsidP="002707AC">
      <w:pPr>
        <w:pStyle w:val="ListParagraph"/>
        <w:rPr>
          <w:rFonts w:ascii="Arial" w:hAnsi="Arial" w:cs="Arial"/>
        </w:rPr>
      </w:pPr>
    </w:p>
    <w:p w14:paraId="64C251BC" w14:textId="77777777" w:rsidR="002707AC" w:rsidRPr="002C0849" w:rsidRDefault="00873309" w:rsidP="002707AC">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44" behindDoc="0" locked="0" layoutInCell="1" allowOverlap="1" wp14:anchorId="30D8CA10" wp14:editId="07CC906C">
                <wp:simplePos x="0" y="0"/>
                <wp:positionH relativeFrom="column">
                  <wp:posOffset>3664634</wp:posOffset>
                </wp:positionH>
                <wp:positionV relativeFrom="paragraph">
                  <wp:posOffset>165295</wp:posOffset>
                </wp:positionV>
                <wp:extent cx="1416685" cy="1089709"/>
                <wp:effectExtent l="38100" t="38100" r="31115" b="34290"/>
                <wp:wrapNone/>
                <wp:docPr id="150" name="Flowchart: Decision 150"/>
                <wp:cNvGraphicFramePr/>
                <a:graphic xmlns:a="http://schemas.openxmlformats.org/drawingml/2006/main">
                  <a:graphicData uri="http://schemas.microsoft.com/office/word/2010/wordprocessingShape">
                    <wps:wsp>
                      <wps:cNvSpPr/>
                      <wps:spPr>
                        <a:xfrm>
                          <a:off x="0" y="0"/>
                          <a:ext cx="1416685" cy="1089709"/>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3F1F7A93" w14:textId="1392EB57" w:rsidR="00F925B6" w:rsidRDefault="00F925B6" w:rsidP="00873309">
                            <w:pPr>
                              <w:jc w:val="center"/>
                            </w:pPr>
                            <w:r>
                              <w:rPr>
                                <w:rFonts w:ascii="CairoFont-1-0" w:eastAsiaTheme="minorHAnsi" w:hAnsi="CairoFont-1-0" w:cs="CairoFont-1-0"/>
                                <w:b/>
                                <w:color w:val="000000" w:themeColor="text1"/>
                                <w:sz w:val="12"/>
                                <w:szCs w:val="12"/>
                              </w:rPr>
                              <w:t>UEP, Confirma con instancia pertinente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D8CA10" id="Flowchart: Decision 150" o:spid="_x0000_s1091" type="#_x0000_t110" style="position:absolute;left:0;text-align:left;margin-left:288.55pt;margin-top:13pt;width:111.55pt;height:85.8pt;z-index:251658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" filled="f" strokecolor="#1f3763 [1604]" strokeweight="2.5pt">
                <v:textbox>
                  <w:txbxContent>
                    <w:p w14:paraId="3F1F7A93" w14:textId="1392EB57" w:rsidR="00F925B6" w:rsidRDefault="00F925B6" w:rsidP="00873309">
                      <w:pPr>
                        <w:jc w:val="center"/>
                      </w:pPr>
                      <w:r>
                        <w:rPr>
                          <w:rFonts w:ascii="CairoFont-1-0" w:eastAsiaTheme="minorHAnsi" w:hAnsi="CairoFont-1-0" w:cs="CairoFont-1-0"/>
                          <w:b/>
                          <w:color w:val="000000" w:themeColor="text1"/>
                          <w:sz w:val="12"/>
                          <w:szCs w:val="12"/>
                        </w:rPr>
                        <w:t>UEP, Confirma con instancia pertinente</w:t>
                      </w:r>
                    </w:p>
                  </w:txbxContent>
                </v:textbox>
              </v:shape>
            </w:pict>
          </mc:Fallback>
        </mc:AlternateContent>
      </w:r>
      <w:r w:rsidRPr="002C0849">
        <w:rPr>
          <w:rFonts w:ascii="Arial" w:hAnsi="Arial" w:cs="Arial"/>
          <w:noProof/>
        </w:rPr>
        <mc:AlternateContent>
          <mc:Choice Requires="wps">
            <w:drawing>
              <wp:anchor distT="0" distB="0" distL="114300" distR="114300" simplePos="0" relativeHeight="251658323" behindDoc="0" locked="0" layoutInCell="1" allowOverlap="1" wp14:anchorId="4DCD3316" wp14:editId="542DA124">
                <wp:simplePos x="0" y="0"/>
                <wp:positionH relativeFrom="column">
                  <wp:posOffset>2610973</wp:posOffset>
                </wp:positionH>
                <wp:positionV relativeFrom="paragraph">
                  <wp:posOffset>60911</wp:posOffset>
                </wp:positionV>
                <wp:extent cx="287020" cy="212090"/>
                <wp:effectExtent l="0" t="0" r="0" b="0"/>
                <wp:wrapNone/>
                <wp:docPr id="118" name="Text Box 118"/>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78D38D77" w14:textId="77777777" w:rsidR="00F925B6" w:rsidRPr="001414BB" w:rsidRDefault="00F925B6" w:rsidP="002707AC">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CD3316" id="Text Box 118" o:spid="_x0000_s1092" type="#_x0000_t202" style="position:absolute;left:0;text-align:left;margin-left:205.6pt;margin-top:4.8pt;width:22.6pt;height:16.7pt;z-index:2516583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" fillcolor="white [3201]" stroked="f" strokeweight=".5pt">
                <v:textbox>
                  <w:txbxContent>
                    <w:p w14:paraId="78D38D77" w14:textId="77777777" w:rsidR="00F925B6" w:rsidRPr="001414BB" w:rsidRDefault="00F925B6" w:rsidP="002707AC">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v:textbox>
              </v:shape>
            </w:pict>
          </mc:Fallback>
        </mc:AlternateContent>
      </w:r>
      <w:r w:rsidR="00ED2D7B" w:rsidRPr="002C0849">
        <w:rPr>
          <w:rFonts w:ascii="Arial" w:hAnsi="Arial" w:cs="Arial"/>
          <w:noProof/>
        </w:rPr>
        <mc:AlternateContent>
          <mc:Choice Requires="wps">
            <w:drawing>
              <wp:anchor distT="0" distB="0" distL="114300" distR="114300" simplePos="0" relativeHeight="251658339" behindDoc="0" locked="0" layoutInCell="1" allowOverlap="1" wp14:anchorId="758BCD39" wp14:editId="0F4CFA2C">
                <wp:simplePos x="0" y="0"/>
                <wp:positionH relativeFrom="column">
                  <wp:posOffset>2869949</wp:posOffset>
                </wp:positionH>
                <wp:positionV relativeFrom="paragraph">
                  <wp:posOffset>122673</wp:posOffset>
                </wp:positionV>
                <wp:extent cx="0" cy="122222"/>
                <wp:effectExtent l="19050" t="19050" r="19050" b="11430"/>
                <wp:wrapNone/>
                <wp:docPr id="145" name="Straight Connector 145"/>
                <wp:cNvGraphicFramePr/>
                <a:graphic xmlns:a="http://schemas.openxmlformats.org/drawingml/2006/main">
                  <a:graphicData uri="http://schemas.microsoft.com/office/word/2010/wordprocessingShape">
                    <wps:wsp>
                      <wps:cNvCnPr/>
                      <wps:spPr>
                        <a:xfrm flipH="1" flipV="1">
                          <a:off x="0" y="0"/>
                          <a:ext cx="0" cy="122222"/>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3A11B5" id="Straight Connector 145" o:spid="_x0000_s1026" style="position:absolute;flip:x y;z-index:2516583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6pt,9.65pt" to="226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" strokecolor="#44546a [3215]" strokeweight="2.5pt">
                <v:stroke joinstyle="miter"/>
              </v:line>
            </w:pict>
          </mc:Fallback>
        </mc:AlternateContent>
      </w:r>
    </w:p>
    <w:p w14:paraId="0DC68F50" w14:textId="77777777" w:rsidR="002707AC" w:rsidRPr="002C0849" w:rsidRDefault="00ED2D7B" w:rsidP="002707AC">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38" behindDoc="0" locked="0" layoutInCell="1" allowOverlap="1" wp14:anchorId="17262435" wp14:editId="2D47BDE7">
                <wp:simplePos x="0" y="0"/>
                <wp:positionH relativeFrom="column">
                  <wp:posOffset>2163829</wp:posOffset>
                </wp:positionH>
                <wp:positionV relativeFrom="paragraph">
                  <wp:posOffset>100965</wp:posOffset>
                </wp:positionV>
                <wp:extent cx="1416867" cy="841973"/>
                <wp:effectExtent l="38100" t="38100" r="12065" b="34925"/>
                <wp:wrapNone/>
                <wp:docPr id="144" name="Flowchart: Decision 144"/>
                <wp:cNvGraphicFramePr/>
                <a:graphic xmlns:a="http://schemas.openxmlformats.org/drawingml/2006/main">
                  <a:graphicData uri="http://schemas.microsoft.com/office/word/2010/wordprocessingShape">
                    <wps:wsp>
                      <wps:cNvSpPr/>
                      <wps:spPr>
                        <a:xfrm>
                          <a:off x="0" y="0"/>
                          <a:ext cx="1416867" cy="841973"/>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48CB4DF3" w14:textId="77777777" w:rsidR="00F925B6" w:rsidRDefault="00F925B6" w:rsidP="00ED2D7B">
                            <w:pPr>
                              <w:jc w:val="center"/>
                            </w:pPr>
                            <w:r>
                              <w:rPr>
                                <w:rFonts w:ascii="CairoFont-1-0" w:eastAsiaTheme="minorHAnsi" w:hAnsi="CairoFont-1-0" w:cs="CairoFont-1-0"/>
                                <w:b/>
                                <w:color w:val="000000" w:themeColor="text1"/>
                                <w:sz w:val="12"/>
                                <w:szCs w:val="12"/>
                              </w:rPr>
                              <w:t>Cumple control de costo, plazo, calidad?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262435" id="Flowchart: Decision 144" o:spid="_x0000_s1093" type="#_x0000_t110" style="position:absolute;left:0;text-align:left;margin-left:170.4pt;margin-top:7.95pt;width:111.55pt;height:66.3pt;z-index:2516583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" filled="f" strokecolor="#1f3763 [1604]" strokeweight="2.5pt">
                <v:textbox>
                  <w:txbxContent>
                    <w:p w14:paraId="48CB4DF3" w14:textId="77777777" w:rsidR="00F925B6" w:rsidRDefault="00F925B6" w:rsidP="00ED2D7B">
                      <w:pPr>
                        <w:jc w:val="center"/>
                      </w:pPr>
                      <w:r>
                        <w:rPr>
                          <w:rFonts w:ascii="CairoFont-1-0" w:eastAsiaTheme="minorHAnsi" w:hAnsi="CairoFont-1-0" w:cs="CairoFont-1-0"/>
                          <w:b/>
                          <w:color w:val="000000" w:themeColor="text1"/>
                          <w:sz w:val="12"/>
                          <w:szCs w:val="12"/>
                        </w:rPr>
                        <w:t>Cumple control de costo, plazo, calidad?</w:t>
                      </w:r>
                    </w:p>
                  </w:txbxContent>
                </v:textbox>
              </v:shape>
            </w:pict>
          </mc:Fallback>
        </mc:AlternateContent>
      </w:r>
    </w:p>
    <w:p w14:paraId="1574A6C3" w14:textId="77777777" w:rsidR="002707AC" w:rsidRPr="002C0849" w:rsidRDefault="00E17B3B" w:rsidP="002707AC">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47" behindDoc="0" locked="0" layoutInCell="1" allowOverlap="1" wp14:anchorId="344D06AF" wp14:editId="0A063128">
                <wp:simplePos x="0" y="0"/>
                <wp:positionH relativeFrom="margin">
                  <wp:posOffset>5080391</wp:posOffset>
                </wp:positionH>
                <wp:positionV relativeFrom="paragraph">
                  <wp:posOffset>99011</wp:posOffset>
                </wp:positionV>
                <wp:extent cx="341906" cy="212090"/>
                <wp:effectExtent l="0" t="0" r="1270" b="0"/>
                <wp:wrapNone/>
                <wp:docPr id="155" name="Text Box 155"/>
                <wp:cNvGraphicFramePr/>
                <a:graphic xmlns:a="http://schemas.openxmlformats.org/drawingml/2006/main">
                  <a:graphicData uri="http://schemas.microsoft.com/office/word/2010/wordprocessingShape">
                    <wps:wsp>
                      <wps:cNvSpPr txBox="1"/>
                      <wps:spPr>
                        <a:xfrm>
                          <a:off x="0" y="0"/>
                          <a:ext cx="341906" cy="212090"/>
                        </a:xfrm>
                        <a:prstGeom prst="rect">
                          <a:avLst/>
                        </a:prstGeom>
                        <a:solidFill>
                          <a:schemeClr val="lt1"/>
                        </a:solidFill>
                        <a:ln w="6350">
                          <a:noFill/>
                        </a:ln>
                      </wps:spPr>
                      <wps:txbx>
                        <w:txbxContent>
                          <w:p w14:paraId="00C93F94" w14:textId="77777777" w:rsidR="00F925B6" w:rsidRPr="0052087A" w:rsidRDefault="00F925B6" w:rsidP="00E17B3B">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4D06AF" id="Text Box 155" o:spid="_x0000_s1094" type="#_x0000_t202" style="position:absolute;left:0;text-align:left;margin-left:400.05pt;margin-top:7.8pt;width:26.9pt;height:16.7pt;z-index:2516583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" fillcolor="white [3201]" stroked="f" strokeweight=".5pt">
                <v:textbox>
                  <w:txbxContent>
                    <w:p w14:paraId="00C93F94" w14:textId="77777777" w:rsidR="00F925B6" w:rsidRPr="0052087A" w:rsidRDefault="00F925B6" w:rsidP="00E17B3B">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r w:rsidR="00873309" w:rsidRPr="002C0849">
        <w:rPr>
          <w:rFonts w:ascii="Arial" w:hAnsi="Arial" w:cs="Arial"/>
          <w:noProof/>
        </w:rPr>
        <mc:AlternateContent>
          <mc:Choice Requires="wps">
            <w:drawing>
              <wp:anchor distT="0" distB="0" distL="114300" distR="114300" simplePos="0" relativeHeight="251658325" behindDoc="0" locked="0" layoutInCell="1" allowOverlap="1" wp14:anchorId="2A988D3F" wp14:editId="396F68D4">
                <wp:simplePos x="0" y="0"/>
                <wp:positionH relativeFrom="margin">
                  <wp:posOffset>3476772</wp:posOffset>
                </wp:positionH>
                <wp:positionV relativeFrom="paragraph">
                  <wp:posOffset>46453</wp:posOffset>
                </wp:positionV>
                <wp:extent cx="341906" cy="212090"/>
                <wp:effectExtent l="0" t="0" r="1270" b="0"/>
                <wp:wrapNone/>
                <wp:docPr id="121" name="Text Box 121"/>
                <wp:cNvGraphicFramePr/>
                <a:graphic xmlns:a="http://schemas.openxmlformats.org/drawingml/2006/main">
                  <a:graphicData uri="http://schemas.microsoft.com/office/word/2010/wordprocessingShape">
                    <wps:wsp>
                      <wps:cNvSpPr txBox="1"/>
                      <wps:spPr>
                        <a:xfrm>
                          <a:off x="0" y="0"/>
                          <a:ext cx="341906" cy="212090"/>
                        </a:xfrm>
                        <a:prstGeom prst="rect">
                          <a:avLst/>
                        </a:prstGeom>
                        <a:solidFill>
                          <a:schemeClr val="lt1"/>
                        </a:solidFill>
                        <a:ln w="6350">
                          <a:noFill/>
                        </a:ln>
                      </wps:spPr>
                      <wps:txbx>
                        <w:txbxContent>
                          <w:p w14:paraId="58F4D5F1" w14:textId="77777777" w:rsidR="00F925B6" w:rsidRPr="0052087A" w:rsidRDefault="00F925B6" w:rsidP="002707AC">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988D3F" id="Text Box 121" o:spid="_x0000_s1095" type="#_x0000_t202" style="position:absolute;left:0;text-align:left;margin-left:273.75pt;margin-top:3.65pt;width:26.9pt;height:16.7pt;z-index:25165832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" fillcolor="white [3201]" stroked="f" strokeweight=".5pt">
                <v:textbox>
                  <w:txbxContent>
                    <w:p w14:paraId="58F4D5F1" w14:textId="77777777" w:rsidR="00F925B6" w:rsidRPr="0052087A" w:rsidRDefault="00F925B6" w:rsidP="002707AC">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p>
    <w:p w14:paraId="372E513F" w14:textId="77777777" w:rsidR="002707AC" w:rsidRPr="002C0849" w:rsidRDefault="00E17B3B" w:rsidP="002707AC">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46" behindDoc="0" locked="0" layoutInCell="1" allowOverlap="1" wp14:anchorId="021556AD" wp14:editId="07AACD2B">
                <wp:simplePos x="0" y="0"/>
                <wp:positionH relativeFrom="column">
                  <wp:posOffset>5113606</wp:posOffset>
                </wp:positionH>
                <wp:positionV relativeFrom="paragraph">
                  <wp:posOffset>167053</wp:posOffset>
                </wp:positionV>
                <wp:extent cx="372794" cy="8157"/>
                <wp:effectExtent l="19050" t="19050" r="27305" b="30480"/>
                <wp:wrapNone/>
                <wp:docPr id="154" name="Straight Connector 154"/>
                <wp:cNvGraphicFramePr/>
                <a:graphic xmlns:a="http://schemas.openxmlformats.org/drawingml/2006/main">
                  <a:graphicData uri="http://schemas.microsoft.com/office/word/2010/wordprocessingShape">
                    <wps:wsp>
                      <wps:cNvCnPr/>
                      <wps:spPr>
                        <a:xfrm flipV="1">
                          <a:off x="0" y="0"/>
                          <a:ext cx="372794" cy="8157"/>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967A49" id="Straight Connector 154" o:spid="_x0000_s1026" style="position:absolute;flip:y;z-index:2516583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2.65pt,13.15pt" to="6in,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" strokecolor="#44546a [3215]" strokeweight="2.5pt">
                <v:stroke joinstyle="miter"/>
              </v:line>
            </w:pict>
          </mc:Fallback>
        </mc:AlternateContent>
      </w:r>
    </w:p>
    <w:p w14:paraId="06EF9F87" w14:textId="77777777" w:rsidR="002707AC" w:rsidRPr="002C0849" w:rsidRDefault="002707AC" w:rsidP="002707AC">
      <w:pPr>
        <w:pStyle w:val="ListParagraph"/>
        <w:rPr>
          <w:rFonts w:ascii="Arial" w:hAnsi="Arial" w:cs="Arial"/>
        </w:rPr>
      </w:pPr>
    </w:p>
    <w:p w14:paraId="31C7B604" w14:textId="77777777" w:rsidR="002707AC" w:rsidRPr="002C0849" w:rsidRDefault="002707AC" w:rsidP="002707AC">
      <w:pPr>
        <w:pStyle w:val="ListParagraph"/>
        <w:rPr>
          <w:rFonts w:ascii="Arial" w:hAnsi="Arial" w:cs="Arial"/>
        </w:rPr>
      </w:pPr>
    </w:p>
    <w:p w14:paraId="559E853A" w14:textId="77777777" w:rsidR="002707AC" w:rsidRPr="002C0849" w:rsidRDefault="00B536AC" w:rsidP="002707AC">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52" behindDoc="0" locked="0" layoutInCell="1" allowOverlap="1" wp14:anchorId="3E8DA571" wp14:editId="5B10C112">
                <wp:simplePos x="0" y="0"/>
                <wp:positionH relativeFrom="column">
                  <wp:posOffset>4080998</wp:posOffset>
                </wp:positionH>
                <wp:positionV relativeFrom="paragraph">
                  <wp:posOffset>176334</wp:posOffset>
                </wp:positionV>
                <wp:extent cx="287020" cy="212090"/>
                <wp:effectExtent l="0" t="0" r="0" b="0"/>
                <wp:wrapNone/>
                <wp:docPr id="160" name="Text Box 160"/>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47CEE630" w14:textId="77777777" w:rsidR="00F925B6" w:rsidRPr="001414BB" w:rsidRDefault="00F925B6" w:rsidP="00B536AC">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8DA571" id="Text Box 160" o:spid="_x0000_s1096" type="#_x0000_t202" style="position:absolute;left:0;text-align:left;margin-left:321.35pt;margin-top:13.9pt;width:22.6pt;height:16.7pt;z-index:25165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" fillcolor="white [3201]" stroked="f" strokeweight=".5pt">
                <v:textbox>
                  <w:txbxContent>
                    <w:p w14:paraId="47CEE630" w14:textId="77777777" w:rsidR="00F925B6" w:rsidRPr="001414BB" w:rsidRDefault="00F925B6" w:rsidP="00B536AC">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v:textbox>
              </v:shape>
            </w:pict>
          </mc:Fallback>
        </mc:AlternateContent>
      </w:r>
      <w:r w:rsidR="00873309" w:rsidRPr="002C0849">
        <w:rPr>
          <w:rFonts w:ascii="Arial" w:hAnsi="Arial" w:cs="Arial"/>
          <w:noProof/>
        </w:rPr>
        <mc:AlternateContent>
          <mc:Choice Requires="wps">
            <w:drawing>
              <wp:anchor distT="0" distB="0" distL="114300" distR="114300" simplePos="0" relativeHeight="251658343" behindDoc="0" locked="0" layoutInCell="1" allowOverlap="1" wp14:anchorId="2CCBC913" wp14:editId="20EDA935">
                <wp:simplePos x="0" y="0"/>
                <wp:positionH relativeFrom="column">
                  <wp:posOffset>2553286</wp:posOffset>
                </wp:positionH>
                <wp:positionV relativeFrom="paragraph">
                  <wp:posOffset>60618</wp:posOffset>
                </wp:positionV>
                <wp:extent cx="287020" cy="212090"/>
                <wp:effectExtent l="0" t="0" r="0" b="0"/>
                <wp:wrapNone/>
                <wp:docPr id="149" name="Text Box 149"/>
                <wp:cNvGraphicFramePr/>
                <a:graphic xmlns:a="http://schemas.openxmlformats.org/drawingml/2006/main">
                  <a:graphicData uri="http://schemas.microsoft.com/office/word/2010/wordprocessingShape">
                    <wps:wsp>
                      <wps:cNvSpPr txBox="1"/>
                      <wps:spPr>
                        <a:xfrm>
                          <a:off x="0" y="0"/>
                          <a:ext cx="287020" cy="212090"/>
                        </a:xfrm>
                        <a:prstGeom prst="rect">
                          <a:avLst/>
                        </a:prstGeom>
                        <a:solidFill>
                          <a:schemeClr val="lt1"/>
                        </a:solidFill>
                        <a:ln w="6350">
                          <a:noFill/>
                        </a:ln>
                      </wps:spPr>
                      <wps:txbx>
                        <w:txbxContent>
                          <w:p w14:paraId="23BE2770" w14:textId="77777777" w:rsidR="00F925B6" w:rsidRPr="001414BB" w:rsidRDefault="00F925B6" w:rsidP="00873309">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CBC913" id="Text Box 149" o:spid="_x0000_s1097" type="#_x0000_t202" style="position:absolute;left:0;text-align:left;margin-left:201.05pt;margin-top:4.75pt;width:22.6pt;height:16.7pt;z-index:2516583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" fillcolor="white [3201]" stroked="f" strokeweight=".5pt">
                <v:textbox>
                  <w:txbxContent>
                    <w:p w14:paraId="23BE2770" w14:textId="77777777" w:rsidR="00F925B6" w:rsidRPr="001414BB" w:rsidRDefault="00F925B6" w:rsidP="00873309">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v:textbox>
              </v:shape>
            </w:pict>
          </mc:Fallback>
        </mc:AlternateContent>
      </w:r>
    </w:p>
    <w:p w14:paraId="3D69F0BD" w14:textId="77777777" w:rsidR="002707AC" w:rsidRPr="002C0849" w:rsidRDefault="00B536AC" w:rsidP="002707AC">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48" behindDoc="0" locked="0" layoutInCell="1" allowOverlap="1" wp14:anchorId="58811EC9" wp14:editId="6C86D843">
                <wp:simplePos x="0" y="0"/>
                <wp:positionH relativeFrom="column">
                  <wp:posOffset>2095988</wp:posOffset>
                </wp:positionH>
                <wp:positionV relativeFrom="paragraph">
                  <wp:posOffset>176530</wp:posOffset>
                </wp:positionV>
                <wp:extent cx="1504950" cy="302895"/>
                <wp:effectExtent l="19050" t="266700" r="19050" b="20955"/>
                <wp:wrapNone/>
                <wp:docPr id="156" name="Callout: Line 156"/>
                <wp:cNvGraphicFramePr/>
                <a:graphic xmlns:a="http://schemas.openxmlformats.org/drawingml/2006/main">
                  <a:graphicData uri="http://schemas.microsoft.com/office/word/2010/wordprocessingShape">
                    <wps:wsp>
                      <wps:cNvSpPr/>
                      <wps:spPr>
                        <a:xfrm>
                          <a:off x="0" y="0"/>
                          <a:ext cx="1504950" cy="302895"/>
                        </a:xfrm>
                        <a:prstGeom prst="borderCallout1">
                          <a:avLst>
                            <a:gd name="adj1" fmla="val -13677"/>
                            <a:gd name="adj2" fmla="val 51351"/>
                            <a:gd name="adj3" fmla="val -79306"/>
                            <a:gd name="adj4" fmla="val 51346"/>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61938491" w14:textId="065B1AD0" w:rsidR="00F925B6" w:rsidRPr="00B536AC" w:rsidRDefault="00F925B6" w:rsidP="00E17B3B">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w:t>
                            </w:r>
                            <w:r w:rsidRPr="00B536AC">
                              <w:rPr>
                                <w:rFonts w:ascii="CairoFont-1-0" w:eastAsiaTheme="minorHAnsi" w:hAnsi="CairoFont-1-0" w:cs="CairoFont-1-0"/>
                                <w:b/>
                                <w:color w:val="000000" w:themeColor="text1"/>
                                <w:sz w:val="12"/>
                                <w:szCs w:val="12"/>
                              </w:rPr>
                              <w:t xml:space="preserve"> registra pago en Sistema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811EC9" id="Callout: Line 156" o:spid="_x0000_s1098" type="#_x0000_t47" style="position:absolute;left:0;text-align:left;margin-left:165.05pt;margin-top:13.9pt;width:118.5pt;height:23.85pt;z-index:2516583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" adj="11091,-17130,11092,-2954" filled="f" strokecolor="#1f3763 [1604]" strokeweight="2.5pt">
                <v:textbox>
                  <w:txbxContent>
                    <w:p w14:paraId="61938491" w14:textId="065B1AD0" w:rsidR="00F925B6" w:rsidRPr="00B536AC" w:rsidRDefault="00F925B6" w:rsidP="00E17B3B">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w:t>
                      </w:r>
                      <w:r w:rsidRPr="00B536AC">
                        <w:rPr>
                          <w:rFonts w:ascii="CairoFont-1-0" w:eastAsiaTheme="minorHAnsi" w:hAnsi="CairoFont-1-0" w:cs="CairoFont-1-0"/>
                          <w:b/>
                          <w:color w:val="000000" w:themeColor="text1"/>
                          <w:sz w:val="12"/>
                          <w:szCs w:val="12"/>
                        </w:rPr>
                        <w:t xml:space="preserve"> registra pago en Sistema </w:t>
                      </w:r>
                    </w:p>
                  </w:txbxContent>
                </v:textbox>
              </v:shape>
            </w:pict>
          </mc:Fallback>
        </mc:AlternateContent>
      </w:r>
      <w:r w:rsidRPr="002C0849">
        <w:rPr>
          <w:rFonts w:ascii="Arial" w:hAnsi="Arial" w:cs="Arial"/>
          <w:noProof/>
        </w:rPr>
        <mc:AlternateContent>
          <mc:Choice Requires="wps">
            <w:drawing>
              <wp:anchor distT="0" distB="0" distL="114300" distR="114300" simplePos="0" relativeHeight="251658350" behindDoc="0" locked="0" layoutInCell="1" allowOverlap="1" wp14:anchorId="0C237AFA" wp14:editId="48318D61">
                <wp:simplePos x="0" y="0"/>
                <wp:positionH relativeFrom="column">
                  <wp:posOffset>4367921</wp:posOffset>
                </wp:positionH>
                <wp:positionV relativeFrom="paragraph">
                  <wp:posOffset>71023</wp:posOffset>
                </wp:positionV>
                <wp:extent cx="0" cy="189914"/>
                <wp:effectExtent l="19050" t="0" r="19050" b="19685"/>
                <wp:wrapNone/>
                <wp:docPr id="158" name="Straight Connector 158"/>
                <wp:cNvGraphicFramePr/>
                <a:graphic xmlns:a="http://schemas.openxmlformats.org/drawingml/2006/main">
                  <a:graphicData uri="http://schemas.microsoft.com/office/word/2010/wordprocessingShape">
                    <wps:wsp>
                      <wps:cNvCnPr/>
                      <wps:spPr>
                        <a:xfrm>
                          <a:off x="0" y="0"/>
                          <a:ext cx="0" cy="189914"/>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FDE084" id="Straight Connector 158" o:spid="_x0000_s1026" style="position:absolute;z-index:2516583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95pt,5.6pt" to="343.95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" strokecolor="#44546a [3215]" strokeweight="2.5pt">
                <v:stroke joinstyle="miter"/>
              </v:line>
            </w:pict>
          </mc:Fallback>
        </mc:AlternateContent>
      </w:r>
      <w:r w:rsidR="00873309" w:rsidRPr="002C0849">
        <w:rPr>
          <w:rFonts w:ascii="Arial" w:hAnsi="Arial" w:cs="Arial"/>
          <w:noProof/>
        </w:rPr>
        <mc:AlternateContent>
          <mc:Choice Requires="wps">
            <w:drawing>
              <wp:anchor distT="0" distB="0" distL="114300" distR="114300" simplePos="0" relativeHeight="251658345" behindDoc="0" locked="0" layoutInCell="1" allowOverlap="1" wp14:anchorId="3009A3CC" wp14:editId="7CDD8F9D">
                <wp:simplePos x="0" y="0"/>
                <wp:positionH relativeFrom="margin">
                  <wp:align>right</wp:align>
                </wp:positionH>
                <wp:positionV relativeFrom="paragraph">
                  <wp:posOffset>171450</wp:posOffset>
                </wp:positionV>
                <wp:extent cx="902335" cy="346710"/>
                <wp:effectExtent l="19050" t="742950" r="12065" b="15240"/>
                <wp:wrapNone/>
                <wp:docPr id="151" name="Callout: Line 151"/>
                <wp:cNvGraphicFramePr/>
                <a:graphic xmlns:a="http://schemas.openxmlformats.org/drawingml/2006/main">
                  <a:graphicData uri="http://schemas.microsoft.com/office/word/2010/wordprocessingShape">
                    <wps:wsp>
                      <wps:cNvSpPr/>
                      <wps:spPr>
                        <a:xfrm>
                          <a:off x="5943600" y="5465298"/>
                          <a:ext cx="902335" cy="346710"/>
                        </a:xfrm>
                        <a:prstGeom prst="borderCallout1">
                          <a:avLst>
                            <a:gd name="adj1" fmla="val -13677"/>
                            <a:gd name="adj2" fmla="val 51351"/>
                            <a:gd name="adj3" fmla="val -210536"/>
                            <a:gd name="adj4" fmla="val 50566"/>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1B0E74B2" w14:textId="77777777" w:rsidR="00F925B6" w:rsidRDefault="00F925B6" w:rsidP="00873309">
                            <w:pPr>
                              <w:autoSpaceDE w:val="0"/>
                              <w:autoSpaceDN w:val="0"/>
                              <w:adjustRightInd w:val="0"/>
                              <w:jc w:val="center"/>
                              <w:rPr>
                                <w:rFonts w:ascii="CairoFont-1-0" w:eastAsiaTheme="minorHAnsi" w:hAnsi="CairoFont-1-0" w:cs="CairoFont-1-0"/>
                                <w:color w:val="000000" w:themeColor="text1"/>
                                <w:sz w:val="12"/>
                                <w:szCs w:val="12"/>
                                <w:lang w:val="en-US"/>
                              </w:rPr>
                            </w:pPr>
                            <w:r>
                              <w:rPr>
                                <w:rFonts w:ascii="CairoFont-1-0" w:eastAsiaTheme="minorHAnsi" w:hAnsi="CairoFont-1-0" w:cs="CairoFont-1-0"/>
                                <w:color w:val="000000" w:themeColor="text1"/>
                                <w:sz w:val="12"/>
                                <w:szCs w:val="12"/>
                                <w:lang w:val="en-US"/>
                              </w:rPr>
                              <w:t>CIV-MINFIN</w:t>
                            </w:r>
                          </w:p>
                          <w:p w14:paraId="149F8DBC" w14:textId="77777777" w:rsidR="00F925B6" w:rsidRPr="002707AC" w:rsidRDefault="00F925B6" w:rsidP="00873309">
                            <w:pPr>
                              <w:autoSpaceDE w:val="0"/>
                              <w:autoSpaceDN w:val="0"/>
                              <w:adjustRightInd w:val="0"/>
                              <w:jc w:val="center"/>
                              <w:rPr>
                                <w:rFonts w:ascii="CairoFont-1-0" w:eastAsiaTheme="minorHAnsi" w:hAnsi="CairoFont-1-0" w:cs="CairoFont-1-0"/>
                                <w:color w:val="000000" w:themeColor="text1"/>
                                <w:sz w:val="12"/>
                                <w:szCs w:val="12"/>
                                <w:lang w:val="en-US"/>
                              </w:rPr>
                            </w:pPr>
                            <w:r>
                              <w:rPr>
                                <w:rFonts w:ascii="CairoFont-1-0" w:eastAsiaTheme="minorHAnsi" w:hAnsi="CairoFont-1-0" w:cs="CairoFont-1-0"/>
                                <w:color w:val="000000" w:themeColor="text1"/>
                                <w:sz w:val="12"/>
                                <w:szCs w:val="12"/>
                                <w:lang w:val="en-US"/>
                              </w:rPr>
                              <w:t>Confirman recursos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09A3CC" id="Callout: Line 151" o:spid="_x0000_s1099" type="#_x0000_t47" style="position:absolute;left:0;text-align:left;margin-left:19.85pt;margin-top:13.5pt;width:71.05pt;height:27.3pt;z-index:251658345;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" adj="10922,-45476,11092,-2954" filled="f" strokecolor="#1f3763 [1604]" strokeweight="2.5pt">
                <v:textbox>
                  <w:txbxContent>
                    <w:p w14:paraId="1B0E74B2" w14:textId="77777777" w:rsidR="00F925B6" w:rsidRDefault="00F925B6" w:rsidP="00873309">
                      <w:pPr>
                        <w:autoSpaceDE w:val="0"/>
                        <w:autoSpaceDN w:val="0"/>
                        <w:adjustRightInd w:val="0"/>
                        <w:jc w:val="center"/>
                        <w:rPr>
                          <w:rFonts w:ascii="CairoFont-1-0" w:eastAsiaTheme="minorHAnsi" w:hAnsi="CairoFont-1-0" w:cs="CairoFont-1-0"/>
                          <w:color w:val="000000" w:themeColor="text1"/>
                          <w:sz w:val="12"/>
                          <w:szCs w:val="12"/>
                          <w:lang w:val="en-US"/>
                        </w:rPr>
                      </w:pPr>
                      <w:r>
                        <w:rPr>
                          <w:rFonts w:ascii="CairoFont-1-0" w:eastAsiaTheme="minorHAnsi" w:hAnsi="CairoFont-1-0" w:cs="CairoFont-1-0"/>
                          <w:color w:val="000000" w:themeColor="text1"/>
                          <w:sz w:val="12"/>
                          <w:szCs w:val="12"/>
                          <w:lang w:val="en-US"/>
                        </w:rPr>
                        <w:t>CIV-MINFIN</w:t>
                      </w:r>
                    </w:p>
                    <w:p w14:paraId="149F8DBC" w14:textId="77777777" w:rsidR="00F925B6" w:rsidRPr="002707AC" w:rsidRDefault="00F925B6" w:rsidP="00873309">
                      <w:pPr>
                        <w:autoSpaceDE w:val="0"/>
                        <w:autoSpaceDN w:val="0"/>
                        <w:adjustRightInd w:val="0"/>
                        <w:jc w:val="center"/>
                        <w:rPr>
                          <w:rFonts w:ascii="CairoFont-1-0" w:eastAsiaTheme="minorHAnsi" w:hAnsi="CairoFont-1-0" w:cs="CairoFont-1-0"/>
                          <w:color w:val="000000" w:themeColor="text1"/>
                          <w:sz w:val="12"/>
                          <w:szCs w:val="12"/>
                          <w:lang w:val="en-US"/>
                        </w:rPr>
                      </w:pPr>
                      <w:r>
                        <w:rPr>
                          <w:rFonts w:ascii="CairoFont-1-0" w:eastAsiaTheme="minorHAnsi" w:hAnsi="CairoFont-1-0" w:cs="CairoFont-1-0"/>
                          <w:color w:val="000000" w:themeColor="text1"/>
                          <w:sz w:val="12"/>
                          <w:szCs w:val="12"/>
                          <w:lang w:val="en-US"/>
                        </w:rPr>
                        <w:t>Confirman recursos</w:t>
                      </w:r>
                    </w:p>
                  </w:txbxContent>
                </v:textbox>
                <w10:wrap anchorx="margin"/>
              </v:shape>
            </w:pict>
          </mc:Fallback>
        </mc:AlternateContent>
      </w:r>
    </w:p>
    <w:p w14:paraId="2445675E" w14:textId="77777777" w:rsidR="002707AC" w:rsidRPr="002C0849" w:rsidRDefault="00B536AC" w:rsidP="002707AC">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51" behindDoc="0" locked="0" layoutInCell="1" allowOverlap="1" wp14:anchorId="5ADB7750" wp14:editId="307D2CE1">
                <wp:simplePos x="0" y="0"/>
                <wp:positionH relativeFrom="column">
                  <wp:posOffset>3685735</wp:posOffset>
                </wp:positionH>
                <wp:positionV relativeFrom="paragraph">
                  <wp:posOffset>93247</wp:posOffset>
                </wp:positionV>
                <wp:extent cx="696351" cy="0"/>
                <wp:effectExtent l="0" t="19050" r="27940" b="19050"/>
                <wp:wrapNone/>
                <wp:docPr id="159" name="Straight Connector 159"/>
                <wp:cNvGraphicFramePr/>
                <a:graphic xmlns:a="http://schemas.openxmlformats.org/drawingml/2006/main">
                  <a:graphicData uri="http://schemas.microsoft.com/office/word/2010/wordprocessingShape">
                    <wps:wsp>
                      <wps:cNvCnPr/>
                      <wps:spPr>
                        <a:xfrm flipV="1">
                          <a:off x="0" y="0"/>
                          <a:ext cx="696351" cy="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7BABAC" id="Straight Connector 159" o:spid="_x0000_s1026" style="position:absolute;flip:y;z-index:2516583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0.2pt,7.35pt" to="345.0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" strokecolor="#44546a [3215]" strokeweight="2.5pt">
                <v:stroke joinstyle="miter"/>
              </v:line>
            </w:pict>
          </mc:Fallback>
        </mc:AlternateContent>
      </w:r>
    </w:p>
    <w:p w14:paraId="159B396C" w14:textId="77777777" w:rsidR="002707AC" w:rsidRPr="002C0849" w:rsidRDefault="00B536AC" w:rsidP="002707AC">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49" behindDoc="0" locked="0" layoutInCell="1" allowOverlap="1" wp14:anchorId="4D2F6E08" wp14:editId="2F9D0EE3">
                <wp:simplePos x="0" y="0"/>
                <wp:positionH relativeFrom="column">
                  <wp:posOffset>3671668</wp:posOffset>
                </wp:positionH>
                <wp:positionV relativeFrom="paragraph">
                  <wp:posOffset>30529</wp:posOffset>
                </wp:positionV>
                <wp:extent cx="1301261" cy="14654"/>
                <wp:effectExtent l="19050" t="19050" r="32385" b="23495"/>
                <wp:wrapNone/>
                <wp:docPr id="157" name="Straight Connector 157"/>
                <wp:cNvGraphicFramePr/>
                <a:graphic xmlns:a="http://schemas.openxmlformats.org/drawingml/2006/main">
                  <a:graphicData uri="http://schemas.microsoft.com/office/word/2010/wordprocessingShape">
                    <wps:wsp>
                      <wps:cNvCnPr/>
                      <wps:spPr>
                        <a:xfrm flipV="1">
                          <a:off x="0" y="0"/>
                          <a:ext cx="1301261" cy="14654"/>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DB5243" id="Straight Connector 157" o:spid="_x0000_s1026" style="position:absolute;flip:y;z-index:2516583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9.1pt,2.4pt" to="391.5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" strokecolor="#44546a [3215]" strokeweight="2.5pt">
                <v:stroke joinstyle="miter"/>
              </v:line>
            </w:pict>
          </mc:Fallback>
        </mc:AlternateContent>
      </w:r>
    </w:p>
    <w:p w14:paraId="7EF6A784" w14:textId="77777777" w:rsidR="002707AC" w:rsidRPr="002C0849" w:rsidRDefault="00B536AC" w:rsidP="002707AC">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58" behindDoc="0" locked="0" layoutInCell="1" allowOverlap="1" wp14:anchorId="3750D61C" wp14:editId="3332BA21">
                <wp:simplePos x="0" y="0"/>
                <wp:positionH relativeFrom="column">
                  <wp:posOffset>5486399</wp:posOffset>
                </wp:positionH>
                <wp:positionV relativeFrom="paragraph">
                  <wp:posOffset>30528</wp:posOffset>
                </wp:positionV>
                <wp:extent cx="14068" cy="1125366"/>
                <wp:effectExtent l="19050" t="19050" r="24130" b="17780"/>
                <wp:wrapNone/>
                <wp:docPr id="166" name="Straight Connector 166"/>
                <wp:cNvGraphicFramePr/>
                <a:graphic xmlns:a="http://schemas.openxmlformats.org/drawingml/2006/main">
                  <a:graphicData uri="http://schemas.microsoft.com/office/word/2010/wordprocessingShape">
                    <wps:wsp>
                      <wps:cNvCnPr/>
                      <wps:spPr>
                        <a:xfrm flipH="1" flipV="1">
                          <a:off x="0" y="0"/>
                          <a:ext cx="14068" cy="1125366"/>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586EF3" id="Straight Connector 166" o:spid="_x0000_s1026" style="position:absolute;flip:x y;z-index:2516583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in,2.4pt" to="433.1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" strokecolor="#44546a [3215]" strokeweight="2.5pt">
                <v:stroke joinstyle="miter"/>
              </v:line>
            </w:pict>
          </mc:Fallback>
        </mc:AlternateContent>
      </w:r>
      <w:r w:rsidRPr="002C0849">
        <w:rPr>
          <w:rFonts w:ascii="Arial" w:hAnsi="Arial" w:cs="Arial"/>
          <w:noProof/>
        </w:rPr>
        <mc:AlternateContent>
          <mc:Choice Requires="wps">
            <w:drawing>
              <wp:anchor distT="0" distB="0" distL="114300" distR="114300" simplePos="0" relativeHeight="251658320" behindDoc="0" locked="0" layoutInCell="1" allowOverlap="1" wp14:anchorId="3C1B422E" wp14:editId="7CC6AF68">
                <wp:simplePos x="0" y="0"/>
                <wp:positionH relativeFrom="column">
                  <wp:posOffset>2053590</wp:posOffset>
                </wp:positionH>
                <wp:positionV relativeFrom="paragraph">
                  <wp:posOffset>44450</wp:posOffset>
                </wp:positionV>
                <wp:extent cx="1645041" cy="787790"/>
                <wp:effectExtent l="57150" t="38100" r="12700" b="31750"/>
                <wp:wrapNone/>
                <wp:docPr id="124" name="Flowchart: Decision 124"/>
                <wp:cNvGraphicFramePr/>
                <a:graphic xmlns:a="http://schemas.openxmlformats.org/drawingml/2006/main">
                  <a:graphicData uri="http://schemas.microsoft.com/office/word/2010/wordprocessingShape">
                    <wps:wsp>
                      <wps:cNvSpPr/>
                      <wps:spPr>
                        <a:xfrm>
                          <a:off x="0" y="0"/>
                          <a:ext cx="1645041" cy="787790"/>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39B2D325" w14:textId="77777777" w:rsidR="00F925B6" w:rsidRPr="00082C2F" w:rsidRDefault="00F925B6" w:rsidP="002707AC">
                            <w:pPr>
                              <w:jc w:val="center"/>
                            </w:pPr>
                            <w:r>
                              <w:rPr>
                                <w:rFonts w:ascii="CairoFont-1-0" w:eastAsiaTheme="minorHAnsi" w:hAnsi="CairoFont-1-0" w:cs="CairoFont-1-0"/>
                                <w:b/>
                                <w:color w:val="000000" w:themeColor="text1"/>
                                <w:sz w:val="12"/>
                                <w:szCs w:val="12"/>
                              </w:rPr>
                              <w:t>¿Hay recursos suficientes en fondo rotatorio?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1B422E" id="Flowchart: Decision 124" o:spid="_x0000_s1100" type="#_x0000_t110" style="position:absolute;left:0;text-align:left;margin-left:161.7pt;margin-top:3.5pt;width:129.55pt;height:62.05pt;z-index:25165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" filled="f" strokecolor="#1f3763 [1604]" strokeweight="2.5pt">
                <v:textbox>
                  <w:txbxContent>
                    <w:p w14:paraId="39B2D325" w14:textId="77777777" w:rsidR="00F925B6" w:rsidRPr="00082C2F" w:rsidRDefault="00F925B6" w:rsidP="002707AC">
                      <w:pPr>
                        <w:jc w:val="center"/>
                      </w:pPr>
                      <w:r>
                        <w:rPr>
                          <w:rFonts w:ascii="CairoFont-1-0" w:eastAsiaTheme="minorHAnsi" w:hAnsi="CairoFont-1-0" w:cs="CairoFont-1-0"/>
                          <w:b/>
                          <w:color w:val="000000" w:themeColor="text1"/>
                          <w:sz w:val="12"/>
                          <w:szCs w:val="12"/>
                        </w:rPr>
                        <w:t>¿Hay recursos suficientes en fondo rotatorio?</w:t>
                      </w:r>
                    </w:p>
                  </w:txbxContent>
                </v:textbox>
              </v:shape>
            </w:pict>
          </mc:Fallback>
        </mc:AlternateContent>
      </w:r>
    </w:p>
    <w:p w14:paraId="57857780" w14:textId="77777777" w:rsidR="002707AC" w:rsidRPr="002C0849" w:rsidRDefault="00B536AC" w:rsidP="002707AC">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53" behindDoc="0" locked="0" layoutInCell="1" allowOverlap="1" wp14:anchorId="6D441AAB" wp14:editId="68C015EB">
                <wp:simplePos x="0" y="0"/>
                <wp:positionH relativeFrom="margin">
                  <wp:posOffset>3931481</wp:posOffset>
                </wp:positionH>
                <wp:positionV relativeFrom="paragraph">
                  <wp:posOffset>73025</wp:posOffset>
                </wp:positionV>
                <wp:extent cx="902335" cy="429065"/>
                <wp:effectExtent l="171450" t="19050" r="12065" b="28575"/>
                <wp:wrapNone/>
                <wp:docPr id="161" name="Callout: Line 161"/>
                <wp:cNvGraphicFramePr/>
                <a:graphic xmlns:a="http://schemas.openxmlformats.org/drawingml/2006/main">
                  <a:graphicData uri="http://schemas.microsoft.com/office/word/2010/wordprocessingShape">
                    <wps:wsp>
                      <wps:cNvSpPr/>
                      <wps:spPr>
                        <a:xfrm>
                          <a:off x="0" y="0"/>
                          <a:ext cx="902335" cy="429065"/>
                        </a:xfrm>
                        <a:prstGeom prst="borderCallout1">
                          <a:avLst>
                            <a:gd name="adj1" fmla="val 53271"/>
                            <a:gd name="adj2" fmla="val -877"/>
                            <a:gd name="adj3" fmla="val 53200"/>
                            <a:gd name="adj4" fmla="val -14913"/>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6BA55B51" w14:textId="7020457F" w:rsidR="00F925B6" w:rsidRPr="00B536AC" w:rsidRDefault="00F925B6" w:rsidP="00B536AC">
                            <w:pPr>
                              <w:autoSpaceDE w:val="0"/>
                              <w:autoSpaceDN w:val="0"/>
                              <w:adjustRightInd w:val="0"/>
                              <w:jc w:val="center"/>
                              <w:rPr>
                                <w:rFonts w:ascii="CairoFont-1-0" w:eastAsiaTheme="minorHAnsi" w:hAnsi="CairoFont-1-0" w:cs="CairoFont-1-0"/>
                                <w:color w:val="000000" w:themeColor="text1"/>
                                <w:sz w:val="12"/>
                                <w:szCs w:val="12"/>
                              </w:rPr>
                            </w:pPr>
                            <w:r>
                              <w:rPr>
                                <w:rFonts w:ascii="CairoFont-1-0" w:eastAsiaTheme="minorHAnsi" w:hAnsi="CairoFont-1-0" w:cs="CairoFont-1-0"/>
                                <w:color w:val="000000" w:themeColor="text1"/>
                                <w:sz w:val="12"/>
                                <w:szCs w:val="12"/>
                              </w:rPr>
                              <w:t>UEP</w:t>
                            </w:r>
                          </w:p>
                          <w:p w14:paraId="41AD2E5B" w14:textId="77777777" w:rsidR="00F925B6" w:rsidRPr="00B536AC" w:rsidRDefault="00F925B6" w:rsidP="00B536AC">
                            <w:pPr>
                              <w:autoSpaceDE w:val="0"/>
                              <w:autoSpaceDN w:val="0"/>
                              <w:adjustRightInd w:val="0"/>
                              <w:jc w:val="center"/>
                              <w:rPr>
                                <w:rFonts w:ascii="CairoFont-1-0" w:eastAsiaTheme="minorHAnsi" w:hAnsi="CairoFont-1-0" w:cs="CairoFont-1-0"/>
                                <w:color w:val="000000" w:themeColor="text1"/>
                                <w:sz w:val="12"/>
                                <w:szCs w:val="12"/>
                              </w:rPr>
                            </w:pPr>
                            <w:r w:rsidRPr="00B536AC">
                              <w:rPr>
                                <w:rFonts w:ascii="CairoFont-1-0" w:eastAsiaTheme="minorHAnsi" w:hAnsi="CairoFont-1-0" w:cs="CairoFont-1-0"/>
                                <w:color w:val="000000" w:themeColor="text1"/>
                                <w:sz w:val="12"/>
                                <w:szCs w:val="12"/>
                              </w:rPr>
                              <w:t>Analiza pago directo con BID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441AAB" id="Callout: Line 161" o:spid="_x0000_s1101" type="#_x0000_t47" style="position:absolute;left:0;text-align:left;margin-left:309.55pt;margin-top:5.75pt;width:71.05pt;height:33.8pt;z-index:25165835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" adj="-3221,11491,-189,11507" filled="f" strokecolor="#1f3763 [1604]" strokeweight="2.5pt">
                <v:textbox>
                  <w:txbxContent>
                    <w:p w14:paraId="6BA55B51" w14:textId="7020457F" w:rsidR="00F925B6" w:rsidRPr="00B536AC" w:rsidRDefault="00F925B6" w:rsidP="00B536AC">
                      <w:pPr>
                        <w:autoSpaceDE w:val="0"/>
                        <w:autoSpaceDN w:val="0"/>
                        <w:adjustRightInd w:val="0"/>
                        <w:jc w:val="center"/>
                        <w:rPr>
                          <w:rFonts w:ascii="CairoFont-1-0" w:eastAsiaTheme="minorHAnsi" w:hAnsi="CairoFont-1-0" w:cs="CairoFont-1-0"/>
                          <w:color w:val="000000" w:themeColor="text1"/>
                          <w:sz w:val="12"/>
                          <w:szCs w:val="12"/>
                        </w:rPr>
                      </w:pPr>
                      <w:r>
                        <w:rPr>
                          <w:rFonts w:ascii="CairoFont-1-0" w:eastAsiaTheme="minorHAnsi" w:hAnsi="CairoFont-1-0" w:cs="CairoFont-1-0"/>
                          <w:color w:val="000000" w:themeColor="text1"/>
                          <w:sz w:val="12"/>
                          <w:szCs w:val="12"/>
                        </w:rPr>
                        <w:t>UEP</w:t>
                      </w:r>
                    </w:p>
                    <w:p w14:paraId="41AD2E5B" w14:textId="77777777" w:rsidR="00F925B6" w:rsidRPr="00B536AC" w:rsidRDefault="00F925B6" w:rsidP="00B536AC">
                      <w:pPr>
                        <w:autoSpaceDE w:val="0"/>
                        <w:autoSpaceDN w:val="0"/>
                        <w:adjustRightInd w:val="0"/>
                        <w:jc w:val="center"/>
                        <w:rPr>
                          <w:rFonts w:ascii="CairoFont-1-0" w:eastAsiaTheme="minorHAnsi" w:hAnsi="CairoFont-1-0" w:cs="CairoFont-1-0"/>
                          <w:color w:val="000000" w:themeColor="text1"/>
                          <w:sz w:val="12"/>
                          <w:szCs w:val="12"/>
                        </w:rPr>
                      </w:pPr>
                      <w:r w:rsidRPr="00B536AC">
                        <w:rPr>
                          <w:rFonts w:ascii="CairoFont-1-0" w:eastAsiaTheme="minorHAnsi" w:hAnsi="CairoFont-1-0" w:cs="CairoFont-1-0"/>
                          <w:color w:val="000000" w:themeColor="text1"/>
                          <w:sz w:val="12"/>
                          <w:szCs w:val="12"/>
                        </w:rPr>
                        <w:t>Analiza pago directo con BID</w:t>
                      </w:r>
                    </w:p>
                  </w:txbxContent>
                </v:textbox>
                <w10:wrap anchorx="margin"/>
              </v:shape>
            </w:pict>
          </mc:Fallback>
        </mc:AlternateContent>
      </w:r>
      <w:r w:rsidRPr="002C0849">
        <w:rPr>
          <w:rFonts w:ascii="Arial" w:hAnsi="Arial" w:cs="Arial"/>
          <w:noProof/>
        </w:rPr>
        <mc:AlternateContent>
          <mc:Choice Requires="wps">
            <w:drawing>
              <wp:anchor distT="0" distB="0" distL="114300" distR="114300" simplePos="0" relativeHeight="251658355" behindDoc="0" locked="0" layoutInCell="1" allowOverlap="1" wp14:anchorId="2C15C5B1" wp14:editId="5A4DF1AA">
                <wp:simplePos x="0" y="0"/>
                <wp:positionH relativeFrom="margin">
                  <wp:posOffset>3643532</wp:posOffset>
                </wp:positionH>
                <wp:positionV relativeFrom="paragraph">
                  <wp:posOffset>36830</wp:posOffset>
                </wp:positionV>
                <wp:extent cx="341906" cy="212090"/>
                <wp:effectExtent l="0" t="0" r="0" b="0"/>
                <wp:wrapNone/>
                <wp:docPr id="163" name="Text Box 163"/>
                <wp:cNvGraphicFramePr/>
                <a:graphic xmlns:a="http://schemas.openxmlformats.org/drawingml/2006/main">
                  <a:graphicData uri="http://schemas.microsoft.com/office/word/2010/wordprocessingShape">
                    <wps:wsp>
                      <wps:cNvSpPr txBox="1"/>
                      <wps:spPr>
                        <a:xfrm>
                          <a:off x="0" y="0"/>
                          <a:ext cx="341906" cy="212090"/>
                        </a:xfrm>
                        <a:prstGeom prst="rect">
                          <a:avLst/>
                        </a:prstGeom>
                        <a:noFill/>
                        <a:ln w="6350">
                          <a:noFill/>
                        </a:ln>
                      </wps:spPr>
                      <wps:txbx>
                        <w:txbxContent>
                          <w:p w14:paraId="22A95642" w14:textId="77777777" w:rsidR="00F925B6" w:rsidRPr="0052087A" w:rsidRDefault="00F925B6" w:rsidP="00B536AC">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15C5B1" id="Text Box 163" o:spid="_x0000_s1102" type="#_x0000_t202" style="position:absolute;left:0;text-align:left;margin-left:286.9pt;margin-top:2.9pt;width:26.9pt;height:16.7pt;z-index:2516583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" filled="f" stroked="f" strokeweight=".5pt">
                <v:textbox>
                  <w:txbxContent>
                    <w:p w14:paraId="22A95642" w14:textId="77777777" w:rsidR="00F925B6" w:rsidRPr="0052087A" w:rsidRDefault="00F925B6" w:rsidP="00B536AC">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p>
    <w:p w14:paraId="36464FC7" w14:textId="77777777" w:rsidR="002707AC" w:rsidRPr="002C0849" w:rsidRDefault="002707AC" w:rsidP="002707AC">
      <w:pPr>
        <w:pStyle w:val="ListParagraph"/>
        <w:rPr>
          <w:rFonts w:ascii="Arial" w:hAnsi="Arial" w:cs="Arial"/>
        </w:rPr>
      </w:pPr>
    </w:p>
    <w:p w14:paraId="426F5CCF" w14:textId="77777777" w:rsidR="002707AC" w:rsidRPr="002C0849" w:rsidRDefault="002707AC" w:rsidP="002707AC">
      <w:pPr>
        <w:pStyle w:val="ListParagraph"/>
        <w:rPr>
          <w:rFonts w:ascii="Arial" w:hAnsi="Arial" w:cs="Arial"/>
        </w:rPr>
      </w:pPr>
    </w:p>
    <w:p w14:paraId="45485108" w14:textId="77777777" w:rsidR="002707AC" w:rsidRPr="002C0849" w:rsidRDefault="00FA0223" w:rsidP="002707AC">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54" behindDoc="0" locked="0" layoutInCell="1" allowOverlap="1" wp14:anchorId="7B3CE2D7" wp14:editId="69D75B5F">
                <wp:simplePos x="0" y="0"/>
                <wp:positionH relativeFrom="column">
                  <wp:posOffset>2577113</wp:posOffset>
                </wp:positionH>
                <wp:positionV relativeFrom="paragraph">
                  <wp:posOffset>76534</wp:posOffset>
                </wp:positionV>
                <wp:extent cx="287020" cy="212090"/>
                <wp:effectExtent l="0" t="0" r="0" b="0"/>
                <wp:wrapNone/>
                <wp:docPr id="162" name="Text Box 162"/>
                <wp:cNvGraphicFramePr/>
                <a:graphic xmlns:a="http://schemas.openxmlformats.org/drawingml/2006/main">
                  <a:graphicData uri="http://schemas.microsoft.com/office/word/2010/wordprocessingShape">
                    <wps:wsp>
                      <wps:cNvSpPr txBox="1"/>
                      <wps:spPr>
                        <a:xfrm>
                          <a:off x="0" y="0"/>
                          <a:ext cx="287020" cy="212090"/>
                        </a:xfrm>
                        <a:prstGeom prst="rect">
                          <a:avLst/>
                        </a:prstGeom>
                        <a:noFill/>
                        <a:ln w="6350">
                          <a:noFill/>
                        </a:ln>
                      </wps:spPr>
                      <wps:txbx>
                        <w:txbxContent>
                          <w:p w14:paraId="37821783" w14:textId="77777777" w:rsidR="00F925B6" w:rsidRPr="001414BB" w:rsidRDefault="00F925B6" w:rsidP="00B536AC">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3CE2D7" id="Text Box 162" o:spid="_x0000_s1103" type="#_x0000_t202" style="position:absolute;left:0;text-align:left;margin-left:202.9pt;margin-top:6.05pt;width:22.6pt;height:16.7pt;z-index:2516583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" filled="f" stroked="f" strokeweight=".5pt">
                <v:textbox>
                  <w:txbxContent>
                    <w:p w14:paraId="37821783" w14:textId="77777777" w:rsidR="00F925B6" w:rsidRPr="001414BB" w:rsidRDefault="00F925B6" w:rsidP="00B536AC">
                      <w:pPr>
                        <w:rPr>
                          <w:rFonts w:ascii="CairoFont-1-0" w:eastAsiaTheme="minorHAnsi" w:hAnsi="CairoFont-1-0" w:cs="CairoFont-1-0"/>
                          <w:b/>
                          <w:color w:val="000000" w:themeColor="text1"/>
                          <w:sz w:val="16"/>
                          <w:szCs w:val="16"/>
                        </w:rPr>
                      </w:pPr>
                      <w:r w:rsidRPr="001414BB">
                        <w:rPr>
                          <w:rFonts w:ascii="CairoFont-1-0" w:eastAsiaTheme="minorHAnsi" w:hAnsi="CairoFont-1-0" w:cs="CairoFont-1-0"/>
                          <w:b/>
                          <w:color w:val="000000" w:themeColor="text1"/>
                          <w:sz w:val="16"/>
                          <w:szCs w:val="16"/>
                        </w:rPr>
                        <w:t>SI</w:t>
                      </w:r>
                    </w:p>
                  </w:txbxContent>
                </v:textbox>
              </v:shape>
            </w:pict>
          </mc:Fallback>
        </mc:AlternateContent>
      </w:r>
      <w:r w:rsidR="00B536AC" w:rsidRPr="002C0849">
        <w:rPr>
          <w:rFonts w:ascii="Arial" w:hAnsi="Arial" w:cs="Arial"/>
          <w:noProof/>
        </w:rPr>
        <mc:AlternateContent>
          <mc:Choice Requires="wps">
            <w:drawing>
              <wp:anchor distT="0" distB="0" distL="114300" distR="114300" simplePos="0" relativeHeight="251658356" behindDoc="0" locked="0" layoutInCell="1" allowOverlap="1" wp14:anchorId="05D942BA" wp14:editId="7AE18CAB">
                <wp:simplePos x="0" y="0"/>
                <wp:positionH relativeFrom="column">
                  <wp:posOffset>3854548</wp:posOffset>
                </wp:positionH>
                <wp:positionV relativeFrom="paragraph">
                  <wp:posOffset>39907</wp:posOffset>
                </wp:positionV>
                <wp:extent cx="1076446" cy="815926"/>
                <wp:effectExtent l="38100" t="38100" r="28575" b="41910"/>
                <wp:wrapNone/>
                <wp:docPr id="164" name="Flowchart: Decision 164"/>
                <wp:cNvGraphicFramePr/>
                <a:graphic xmlns:a="http://schemas.openxmlformats.org/drawingml/2006/main">
                  <a:graphicData uri="http://schemas.microsoft.com/office/word/2010/wordprocessingShape">
                    <wps:wsp>
                      <wps:cNvSpPr/>
                      <wps:spPr>
                        <a:xfrm>
                          <a:off x="0" y="0"/>
                          <a:ext cx="1076446" cy="815926"/>
                        </a:xfrm>
                        <a:prstGeom prst="flowChartDecision">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11B286FB" w14:textId="77777777" w:rsidR="00F925B6" w:rsidRDefault="00F925B6" w:rsidP="00B536AC">
                            <w:pPr>
                              <w:jc w:val="center"/>
                            </w:pPr>
                            <w:r>
                              <w:rPr>
                                <w:rFonts w:ascii="CairoFont-1-0" w:eastAsiaTheme="minorHAnsi" w:hAnsi="CairoFont-1-0" w:cs="CairoFont-1-0"/>
                                <w:b/>
                                <w:color w:val="000000" w:themeColor="text1"/>
                                <w:sz w:val="12"/>
                                <w:szCs w:val="12"/>
                              </w:rPr>
                              <w:t>¿Es posible Pago Directo?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D942BA" id="Flowchart: Decision 164" o:spid="_x0000_s1104" type="#_x0000_t110" style="position:absolute;left:0;text-align:left;margin-left:303.5pt;margin-top:3.15pt;width:84.75pt;height:64.25pt;z-index:2516583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" filled="f" strokecolor="#1f3763 [1604]" strokeweight="2.5pt">
                <v:textbox>
                  <w:txbxContent>
                    <w:p w14:paraId="11B286FB" w14:textId="77777777" w:rsidR="00F925B6" w:rsidRDefault="00F925B6" w:rsidP="00B536AC">
                      <w:pPr>
                        <w:jc w:val="center"/>
                      </w:pPr>
                      <w:r>
                        <w:rPr>
                          <w:rFonts w:ascii="CairoFont-1-0" w:eastAsiaTheme="minorHAnsi" w:hAnsi="CairoFont-1-0" w:cs="CairoFont-1-0"/>
                          <w:b/>
                          <w:color w:val="000000" w:themeColor="text1"/>
                          <w:sz w:val="12"/>
                          <w:szCs w:val="12"/>
                        </w:rPr>
                        <w:t>¿Es posible Pago Directo?</w:t>
                      </w:r>
                    </w:p>
                  </w:txbxContent>
                </v:textbox>
              </v:shape>
            </w:pict>
          </mc:Fallback>
        </mc:AlternateContent>
      </w:r>
    </w:p>
    <w:p w14:paraId="025985F6" w14:textId="77777777" w:rsidR="002707AC" w:rsidRPr="002C0849" w:rsidRDefault="00FA0223" w:rsidP="002707AC">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61" behindDoc="0" locked="0" layoutInCell="1" allowOverlap="1" wp14:anchorId="39DE77AE" wp14:editId="26A215EB">
                <wp:simplePos x="0" y="0"/>
                <wp:positionH relativeFrom="column">
                  <wp:posOffset>2340127</wp:posOffset>
                </wp:positionH>
                <wp:positionV relativeFrom="paragraph">
                  <wp:posOffset>139852</wp:posOffset>
                </wp:positionV>
                <wp:extent cx="1061720" cy="302895"/>
                <wp:effectExtent l="19050" t="171450" r="24130" b="20955"/>
                <wp:wrapNone/>
                <wp:docPr id="169" name="Callout: Line 169"/>
                <wp:cNvGraphicFramePr/>
                <a:graphic xmlns:a="http://schemas.openxmlformats.org/drawingml/2006/main">
                  <a:graphicData uri="http://schemas.microsoft.com/office/word/2010/wordprocessingShape">
                    <wps:wsp>
                      <wps:cNvSpPr/>
                      <wps:spPr>
                        <a:xfrm>
                          <a:off x="0" y="0"/>
                          <a:ext cx="1061720" cy="302895"/>
                        </a:xfrm>
                        <a:prstGeom prst="borderCallout1">
                          <a:avLst>
                            <a:gd name="adj1" fmla="val -7849"/>
                            <a:gd name="adj2" fmla="val 51351"/>
                            <a:gd name="adj3" fmla="val -44338"/>
                            <a:gd name="adj4" fmla="val 51346"/>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2118A30D" w14:textId="21171239" w:rsidR="00F925B6" w:rsidRDefault="00F925B6" w:rsidP="00FA0223">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w:t>
                            </w:r>
                            <w:r w:rsidRPr="00B536AC">
                              <w:rPr>
                                <w:rFonts w:ascii="CairoFont-1-0" w:eastAsiaTheme="minorHAnsi" w:hAnsi="CairoFont-1-0" w:cs="CairoFont-1-0"/>
                                <w:b/>
                                <w:color w:val="000000" w:themeColor="text1"/>
                                <w:sz w:val="12"/>
                                <w:szCs w:val="12"/>
                              </w:rPr>
                              <w:t xml:space="preserve"> </w:t>
                            </w:r>
                            <w:r>
                              <w:rPr>
                                <w:rFonts w:ascii="CairoFont-1-0" w:eastAsiaTheme="minorHAnsi" w:hAnsi="CairoFont-1-0" w:cs="CairoFont-1-0"/>
                                <w:b/>
                                <w:color w:val="000000" w:themeColor="text1"/>
                                <w:sz w:val="12"/>
                                <w:szCs w:val="12"/>
                              </w:rPr>
                              <w:t>tramita</w:t>
                            </w:r>
                          </w:p>
                          <w:p w14:paraId="4933E9C9" w14:textId="77777777" w:rsidR="00F925B6" w:rsidRPr="00B536AC" w:rsidRDefault="00F925B6" w:rsidP="00FA0223">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P</w:t>
                            </w:r>
                            <w:r w:rsidRPr="00B536AC">
                              <w:rPr>
                                <w:rFonts w:ascii="CairoFont-1-0" w:eastAsiaTheme="minorHAnsi" w:hAnsi="CairoFont-1-0" w:cs="CairoFont-1-0"/>
                                <w:b/>
                                <w:color w:val="000000" w:themeColor="text1"/>
                                <w:sz w:val="12"/>
                                <w:szCs w:val="12"/>
                              </w:rPr>
                              <w:t xml:space="preserve">ago </w:t>
                            </w:r>
                            <w:r>
                              <w:rPr>
                                <w:rFonts w:ascii="CairoFont-1-0" w:eastAsiaTheme="minorHAnsi" w:hAnsi="CairoFont-1-0" w:cs="CairoFont-1-0"/>
                                <w:b/>
                                <w:color w:val="000000" w:themeColor="text1"/>
                                <w:sz w:val="12"/>
                                <w:szCs w:val="12"/>
                              </w:rPr>
                              <w:t>a Contratista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DE77AE" id="Callout: Line 169" o:spid="_x0000_s1105" type="#_x0000_t47" style="position:absolute;left:0;text-align:left;margin-left:184.25pt;margin-top:11pt;width:83.6pt;height:23.85pt;z-index:2516583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" adj="11091,-9577,11092,-1695" filled="f" strokecolor="#1f3763 [1604]" strokeweight="2.5pt">
                <v:textbox>
                  <w:txbxContent>
                    <w:p w14:paraId="2118A30D" w14:textId="21171239" w:rsidR="00F925B6" w:rsidRDefault="00F925B6" w:rsidP="00FA0223">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UEP</w:t>
                      </w:r>
                      <w:r w:rsidRPr="00B536AC">
                        <w:rPr>
                          <w:rFonts w:ascii="CairoFont-1-0" w:eastAsiaTheme="minorHAnsi" w:hAnsi="CairoFont-1-0" w:cs="CairoFont-1-0"/>
                          <w:b/>
                          <w:color w:val="000000" w:themeColor="text1"/>
                          <w:sz w:val="12"/>
                          <w:szCs w:val="12"/>
                        </w:rPr>
                        <w:t xml:space="preserve"> </w:t>
                      </w:r>
                      <w:r>
                        <w:rPr>
                          <w:rFonts w:ascii="CairoFont-1-0" w:eastAsiaTheme="minorHAnsi" w:hAnsi="CairoFont-1-0" w:cs="CairoFont-1-0"/>
                          <w:b/>
                          <w:color w:val="000000" w:themeColor="text1"/>
                          <w:sz w:val="12"/>
                          <w:szCs w:val="12"/>
                        </w:rPr>
                        <w:t>tramita</w:t>
                      </w:r>
                    </w:p>
                    <w:p w14:paraId="4933E9C9" w14:textId="77777777" w:rsidR="00F925B6" w:rsidRPr="00B536AC" w:rsidRDefault="00F925B6" w:rsidP="00FA0223">
                      <w:pPr>
                        <w:autoSpaceDE w:val="0"/>
                        <w:autoSpaceDN w:val="0"/>
                        <w:adjustRightInd w:val="0"/>
                        <w:jc w:val="center"/>
                        <w:rPr>
                          <w:rFonts w:ascii="CairoFont-1-0" w:eastAsiaTheme="minorHAnsi" w:hAnsi="CairoFont-1-0" w:cs="CairoFont-1-0"/>
                          <w:b/>
                          <w:color w:val="000000" w:themeColor="text1"/>
                          <w:sz w:val="12"/>
                          <w:szCs w:val="12"/>
                        </w:rPr>
                      </w:pPr>
                      <w:r>
                        <w:rPr>
                          <w:rFonts w:ascii="CairoFont-1-0" w:eastAsiaTheme="minorHAnsi" w:hAnsi="CairoFont-1-0" w:cs="CairoFont-1-0"/>
                          <w:b/>
                          <w:color w:val="000000" w:themeColor="text1"/>
                          <w:sz w:val="12"/>
                          <w:szCs w:val="12"/>
                        </w:rPr>
                        <w:t>P</w:t>
                      </w:r>
                      <w:r w:rsidRPr="00B536AC">
                        <w:rPr>
                          <w:rFonts w:ascii="CairoFont-1-0" w:eastAsiaTheme="minorHAnsi" w:hAnsi="CairoFont-1-0" w:cs="CairoFont-1-0"/>
                          <w:b/>
                          <w:color w:val="000000" w:themeColor="text1"/>
                          <w:sz w:val="12"/>
                          <w:szCs w:val="12"/>
                        </w:rPr>
                        <w:t xml:space="preserve">ago </w:t>
                      </w:r>
                      <w:r>
                        <w:rPr>
                          <w:rFonts w:ascii="CairoFont-1-0" w:eastAsiaTheme="minorHAnsi" w:hAnsi="CairoFont-1-0" w:cs="CairoFont-1-0"/>
                          <w:b/>
                          <w:color w:val="000000" w:themeColor="text1"/>
                          <w:sz w:val="12"/>
                          <w:szCs w:val="12"/>
                        </w:rPr>
                        <w:t>a Contratista</w:t>
                      </w:r>
                    </w:p>
                  </w:txbxContent>
                </v:textbox>
              </v:shape>
            </w:pict>
          </mc:Fallback>
        </mc:AlternateContent>
      </w:r>
      <w:r w:rsidR="00B536AC" w:rsidRPr="002C0849">
        <w:rPr>
          <w:rFonts w:ascii="Arial" w:hAnsi="Arial" w:cs="Arial"/>
          <w:noProof/>
        </w:rPr>
        <mc:AlternateContent>
          <mc:Choice Requires="wps">
            <w:drawing>
              <wp:anchor distT="0" distB="0" distL="114300" distR="114300" simplePos="0" relativeHeight="251658359" behindDoc="0" locked="0" layoutInCell="1" allowOverlap="1" wp14:anchorId="332FABB1" wp14:editId="46DA7E8A">
                <wp:simplePos x="0" y="0"/>
                <wp:positionH relativeFrom="margin">
                  <wp:posOffset>4923693</wp:posOffset>
                </wp:positionH>
                <wp:positionV relativeFrom="paragraph">
                  <wp:posOffset>36830</wp:posOffset>
                </wp:positionV>
                <wp:extent cx="341906" cy="212090"/>
                <wp:effectExtent l="0" t="0" r="0" b="0"/>
                <wp:wrapNone/>
                <wp:docPr id="167" name="Text Box 167"/>
                <wp:cNvGraphicFramePr/>
                <a:graphic xmlns:a="http://schemas.openxmlformats.org/drawingml/2006/main">
                  <a:graphicData uri="http://schemas.microsoft.com/office/word/2010/wordprocessingShape">
                    <wps:wsp>
                      <wps:cNvSpPr txBox="1"/>
                      <wps:spPr>
                        <a:xfrm>
                          <a:off x="0" y="0"/>
                          <a:ext cx="341906" cy="212090"/>
                        </a:xfrm>
                        <a:prstGeom prst="rect">
                          <a:avLst/>
                        </a:prstGeom>
                        <a:noFill/>
                        <a:ln w="6350">
                          <a:noFill/>
                        </a:ln>
                      </wps:spPr>
                      <wps:txbx>
                        <w:txbxContent>
                          <w:p w14:paraId="001E5E8D" w14:textId="77777777" w:rsidR="00F925B6" w:rsidRPr="0052087A" w:rsidRDefault="00F925B6" w:rsidP="00B536AC">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2FABB1" id="Text Box 167" o:spid="_x0000_s1106" type="#_x0000_t202" style="position:absolute;left:0;text-align:left;margin-left:387.7pt;margin-top:2.9pt;width:26.9pt;height:16.7pt;z-index:2516583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" filled="f" stroked="f" strokeweight=".5pt">
                <v:textbox>
                  <w:txbxContent>
                    <w:p w14:paraId="001E5E8D" w14:textId="77777777" w:rsidR="00F925B6" w:rsidRPr="0052087A" w:rsidRDefault="00F925B6" w:rsidP="00B536AC">
                      <w:pPr>
                        <w:rPr>
                          <w:rFonts w:ascii="CairoFont-1-0" w:eastAsiaTheme="minorHAnsi" w:hAnsi="CairoFont-1-0" w:cs="CairoFont-1-0"/>
                          <w:b/>
                          <w:color w:val="000000" w:themeColor="text1"/>
                          <w:sz w:val="16"/>
                          <w:szCs w:val="16"/>
                          <w:lang w:val="en-US"/>
                        </w:rPr>
                      </w:pPr>
                      <w:r>
                        <w:rPr>
                          <w:rFonts w:ascii="CairoFont-1-0" w:eastAsiaTheme="minorHAnsi" w:hAnsi="CairoFont-1-0" w:cs="CairoFont-1-0"/>
                          <w:b/>
                          <w:color w:val="000000" w:themeColor="text1"/>
                          <w:sz w:val="16"/>
                          <w:szCs w:val="16"/>
                          <w:lang w:val="en-US"/>
                        </w:rPr>
                        <w:t>NO</w:t>
                      </w:r>
                    </w:p>
                  </w:txbxContent>
                </v:textbox>
                <w10:wrap anchorx="margin"/>
              </v:shape>
            </w:pict>
          </mc:Fallback>
        </mc:AlternateContent>
      </w:r>
    </w:p>
    <w:p w14:paraId="3F74F0FB" w14:textId="77777777" w:rsidR="002707AC" w:rsidRPr="002C0849" w:rsidRDefault="00B536AC" w:rsidP="002707AC">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57" behindDoc="0" locked="0" layoutInCell="1" allowOverlap="1" wp14:anchorId="47355AC9" wp14:editId="64E8A503">
                <wp:simplePos x="0" y="0"/>
                <wp:positionH relativeFrom="column">
                  <wp:posOffset>4944794</wp:posOffset>
                </wp:positionH>
                <wp:positionV relativeFrom="paragraph">
                  <wp:posOffset>104334</wp:posOffset>
                </wp:positionV>
                <wp:extent cx="555576" cy="0"/>
                <wp:effectExtent l="0" t="19050" r="35560" b="19050"/>
                <wp:wrapNone/>
                <wp:docPr id="165" name="Straight Connector 165"/>
                <wp:cNvGraphicFramePr/>
                <a:graphic xmlns:a="http://schemas.openxmlformats.org/drawingml/2006/main">
                  <a:graphicData uri="http://schemas.microsoft.com/office/word/2010/wordprocessingShape">
                    <wps:wsp>
                      <wps:cNvCnPr/>
                      <wps:spPr>
                        <a:xfrm flipV="1">
                          <a:off x="0" y="0"/>
                          <a:ext cx="555576" cy="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C1B44E" id="Straight Connector 165" o:spid="_x0000_s1026" style="position:absolute;flip:y;z-index:2516583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9.35pt,8.2pt" to="433.1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" strokecolor="#44546a [3215]" strokeweight="2.5pt">
                <v:stroke joinstyle="miter"/>
              </v:line>
            </w:pict>
          </mc:Fallback>
        </mc:AlternateContent>
      </w:r>
    </w:p>
    <w:p w14:paraId="044D9306" w14:textId="77777777" w:rsidR="002707AC" w:rsidRPr="002C0849" w:rsidRDefault="00FA0223" w:rsidP="002707AC">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22" behindDoc="0" locked="0" layoutInCell="1" allowOverlap="1" wp14:anchorId="4C0F55AE" wp14:editId="0356DC24">
                <wp:simplePos x="0" y="0"/>
                <wp:positionH relativeFrom="column">
                  <wp:posOffset>2876982</wp:posOffset>
                </wp:positionH>
                <wp:positionV relativeFrom="paragraph">
                  <wp:posOffset>149225</wp:posOffset>
                </wp:positionV>
                <wp:extent cx="0" cy="226030"/>
                <wp:effectExtent l="19050" t="19050" r="19050" b="3175"/>
                <wp:wrapNone/>
                <wp:docPr id="128" name="Straight Connector 128"/>
                <wp:cNvGraphicFramePr/>
                <a:graphic xmlns:a="http://schemas.openxmlformats.org/drawingml/2006/main">
                  <a:graphicData uri="http://schemas.microsoft.com/office/word/2010/wordprocessingShape">
                    <wps:wsp>
                      <wps:cNvCnPr/>
                      <wps:spPr>
                        <a:xfrm flipV="1">
                          <a:off x="0" y="0"/>
                          <a:ext cx="0" cy="226030"/>
                        </a:xfrm>
                        <a:prstGeom prst="line">
                          <a:avLst/>
                        </a:prstGeom>
                        <a:ln w="317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2C3343" id="Straight Connector 128" o:spid="_x0000_s1026" style="position:absolute;flip:y;z-index:2516583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6.55pt,11.75pt" to="226.55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" strokecolor="#44546a [3215]" strokeweight="2.5pt">
                <v:stroke joinstyle="miter"/>
              </v:line>
            </w:pict>
          </mc:Fallback>
        </mc:AlternateContent>
      </w:r>
    </w:p>
    <w:p w14:paraId="2F0DFC63" w14:textId="77777777" w:rsidR="002707AC" w:rsidRPr="002C0849" w:rsidRDefault="002707AC" w:rsidP="002707AC">
      <w:pPr>
        <w:pStyle w:val="ListParagraph"/>
        <w:rPr>
          <w:rFonts w:ascii="Arial" w:hAnsi="Arial" w:cs="Arial"/>
        </w:rPr>
      </w:pPr>
    </w:p>
    <w:p w14:paraId="46982613" w14:textId="77777777" w:rsidR="002707AC" w:rsidRPr="002C0849" w:rsidRDefault="00FA0223" w:rsidP="002707AC">
      <w:pPr>
        <w:pStyle w:val="ListParagraph"/>
        <w:rPr>
          <w:rFonts w:ascii="Arial" w:hAnsi="Arial" w:cs="Arial"/>
        </w:rPr>
      </w:pPr>
      <w:r w:rsidRPr="002C0849">
        <w:rPr>
          <w:rFonts w:ascii="Arial" w:hAnsi="Arial" w:cs="Arial"/>
          <w:noProof/>
        </w:rPr>
        <mc:AlternateContent>
          <mc:Choice Requires="wps">
            <w:drawing>
              <wp:anchor distT="0" distB="0" distL="114300" distR="114300" simplePos="0" relativeHeight="251658362" behindDoc="0" locked="0" layoutInCell="1" allowOverlap="1" wp14:anchorId="36480215" wp14:editId="0384B188">
                <wp:simplePos x="0" y="0"/>
                <wp:positionH relativeFrom="margin">
                  <wp:posOffset>2394690</wp:posOffset>
                </wp:positionH>
                <wp:positionV relativeFrom="paragraph">
                  <wp:posOffset>87934</wp:posOffset>
                </wp:positionV>
                <wp:extent cx="990475" cy="451904"/>
                <wp:effectExtent l="19050" t="19050" r="19685" b="24765"/>
                <wp:wrapNone/>
                <wp:docPr id="170" name="Flowchart: Terminator 170"/>
                <wp:cNvGraphicFramePr/>
                <a:graphic xmlns:a="http://schemas.openxmlformats.org/drawingml/2006/main">
                  <a:graphicData uri="http://schemas.microsoft.com/office/word/2010/wordprocessingShape">
                    <wps:wsp>
                      <wps:cNvSpPr/>
                      <wps:spPr>
                        <a:xfrm>
                          <a:off x="0" y="0"/>
                          <a:ext cx="990475" cy="451904"/>
                        </a:xfrm>
                        <a:prstGeom prst="flowChartTerminator">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2318C054" w14:textId="77777777" w:rsidR="00F925B6" w:rsidRPr="008510FE" w:rsidRDefault="00F925B6" w:rsidP="00FA0223">
                            <w:pPr>
                              <w:autoSpaceDE w:val="0"/>
                              <w:autoSpaceDN w:val="0"/>
                              <w:adjustRightInd w:val="0"/>
                              <w:jc w:val="center"/>
                              <w:rPr>
                                <w:b/>
                                <w:color w:val="000000" w:themeColor="text1"/>
                                <w:sz w:val="12"/>
                                <w:szCs w:val="12"/>
                              </w:rPr>
                            </w:pPr>
                            <w:r>
                              <w:rPr>
                                <w:rFonts w:ascii="CairoFont-1-0" w:eastAsiaTheme="minorHAnsi" w:hAnsi="CairoFont-1-0" w:cs="CairoFont-1-0"/>
                                <w:b/>
                                <w:color w:val="000000" w:themeColor="text1"/>
                                <w:sz w:val="12"/>
                                <w:szCs w:val="12"/>
                              </w:rPr>
                              <w:t>Contratista recibe pago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480215" id="Flowchart: Terminator 170" o:spid="_x0000_s1107" type="#_x0000_t116" style="position:absolute;left:0;text-align:left;margin-left:188.55pt;margin-top:6.9pt;width:78pt;height:35.6pt;z-index:2516583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" filled="f" strokecolor="#1f3763 [1604]" strokeweight="2.5pt">
                <v:textbox>
                  <w:txbxContent>
                    <w:p w14:paraId="2318C054" w14:textId="77777777" w:rsidR="00F925B6" w:rsidRPr="008510FE" w:rsidRDefault="00F925B6" w:rsidP="00FA0223">
                      <w:pPr>
                        <w:autoSpaceDE w:val="0"/>
                        <w:autoSpaceDN w:val="0"/>
                        <w:adjustRightInd w:val="0"/>
                        <w:jc w:val="center"/>
                        <w:rPr>
                          <w:b/>
                          <w:color w:val="000000" w:themeColor="text1"/>
                          <w:sz w:val="12"/>
                          <w:szCs w:val="12"/>
                        </w:rPr>
                      </w:pPr>
                      <w:r>
                        <w:rPr>
                          <w:rFonts w:ascii="CairoFont-1-0" w:eastAsiaTheme="minorHAnsi" w:hAnsi="CairoFont-1-0" w:cs="CairoFont-1-0"/>
                          <w:b/>
                          <w:color w:val="000000" w:themeColor="text1"/>
                          <w:sz w:val="12"/>
                          <w:szCs w:val="12"/>
                        </w:rPr>
                        <w:t>Contratista recibe pago</w:t>
                      </w:r>
                    </w:p>
                  </w:txbxContent>
                </v:textbox>
                <w10:wrap anchorx="margin"/>
              </v:shape>
            </w:pict>
          </mc:Fallback>
        </mc:AlternateContent>
      </w:r>
      <w:r w:rsidRPr="002C0849">
        <w:rPr>
          <w:rFonts w:ascii="Arial" w:hAnsi="Arial" w:cs="Arial"/>
          <w:noProof/>
        </w:rPr>
        <mc:AlternateContent>
          <mc:Choice Requires="wps">
            <w:drawing>
              <wp:anchor distT="0" distB="0" distL="114300" distR="114300" simplePos="0" relativeHeight="251658360" behindDoc="0" locked="0" layoutInCell="1" allowOverlap="1" wp14:anchorId="149B4FFA" wp14:editId="2557EBAF">
                <wp:simplePos x="0" y="0"/>
                <wp:positionH relativeFrom="margin">
                  <wp:posOffset>3939540</wp:posOffset>
                </wp:positionH>
                <wp:positionV relativeFrom="paragraph">
                  <wp:posOffset>74295</wp:posOffset>
                </wp:positionV>
                <wp:extent cx="902335" cy="428625"/>
                <wp:effectExtent l="514350" t="19050" r="12065" b="28575"/>
                <wp:wrapNone/>
                <wp:docPr id="168" name="Callout: Line 168"/>
                <wp:cNvGraphicFramePr/>
                <a:graphic xmlns:a="http://schemas.openxmlformats.org/drawingml/2006/main">
                  <a:graphicData uri="http://schemas.microsoft.com/office/word/2010/wordprocessingShape">
                    <wps:wsp>
                      <wps:cNvSpPr/>
                      <wps:spPr>
                        <a:xfrm>
                          <a:off x="0" y="0"/>
                          <a:ext cx="902335" cy="428625"/>
                        </a:xfrm>
                        <a:prstGeom prst="borderCallout1">
                          <a:avLst>
                            <a:gd name="adj1" fmla="val 53271"/>
                            <a:gd name="adj2" fmla="val -877"/>
                            <a:gd name="adj3" fmla="val 53201"/>
                            <a:gd name="adj4" fmla="val -55213"/>
                          </a:avLst>
                        </a:prstGeom>
                        <a:noFill/>
                        <a:ln w="31750"/>
                      </wps:spPr>
                      <wps:style>
                        <a:lnRef idx="2">
                          <a:schemeClr val="accent1">
                            <a:shade val="50000"/>
                          </a:schemeClr>
                        </a:lnRef>
                        <a:fillRef idx="1">
                          <a:schemeClr val="accent1"/>
                        </a:fillRef>
                        <a:effectRef idx="0">
                          <a:schemeClr val="accent1"/>
                        </a:effectRef>
                        <a:fontRef idx="minor">
                          <a:schemeClr val="lt1"/>
                        </a:fontRef>
                      </wps:style>
                      <wps:txbx>
                        <w:txbxContent>
                          <w:p w14:paraId="4CE21358" w14:textId="77777777" w:rsidR="00F925B6" w:rsidRPr="00FA0223" w:rsidRDefault="00F925B6" w:rsidP="00FA0223">
                            <w:pPr>
                              <w:autoSpaceDE w:val="0"/>
                              <w:autoSpaceDN w:val="0"/>
                              <w:adjustRightInd w:val="0"/>
                              <w:jc w:val="center"/>
                              <w:rPr>
                                <w:rFonts w:ascii="CairoFont-1-0" w:eastAsiaTheme="minorHAnsi" w:hAnsi="CairoFont-1-0" w:cs="CairoFont-1-0"/>
                                <w:b/>
                                <w:color w:val="000000" w:themeColor="text1"/>
                                <w:sz w:val="12"/>
                                <w:szCs w:val="12"/>
                              </w:rPr>
                            </w:pPr>
                            <w:r w:rsidRPr="00FA0223">
                              <w:rPr>
                                <w:rFonts w:ascii="CairoFont-1-0" w:eastAsiaTheme="minorHAnsi" w:hAnsi="CairoFont-1-0" w:cs="CairoFont-1-0"/>
                                <w:b/>
                                <w:color w:val="000000" w:themeColor="text1"/>
                                <w:sz w:val="12"/>
                                <w:szCs w:val="12"/>
                              </w:rPr>
                              <w:t>BID tramita</w:t>
                            </w:r>
                          </w:p>
                          <w:p w14:paraId="180CF5AE" w14:textId="77777777" w:rsidR="00F925B6" w:rsidRPr="00FA0223" w:rsidRDefault="00F925B6" w:rsidP="00FA0223">
                            <w:pPr>
                              <w:autoSpaceDE w:val="0"/>
                              <w:autoSpaceDN w:val="0"/>
                              <w:adjustRightInd w:val="0"/>
                              <w:jc w:val="center"/>
                              <w:rPr>
                                <w:rFonts w:ascii="CairoFont-1-0" w:eastAsiaTheme="minorHAnsi" w:hAnsi="CairoFont-1-0" w:cs="CairoFont-1-0"/>
                                <w:b/>
                                <w:color w:val="000000" w:themeColor="text1"/>
                                <w:sz w:val="12"/>
                                <w:szCs w:val="12"/>
                              </w:rPr>
                            </w:pPr>
                            <w:r w:rsidRPr="00FA0223">
                              <w:rPr>
                                <w:rFonts w:ascii="CairoFont-1-0" w:eastAsiaTheme="minorHAnsi" w:hAnsi="CairoFont-1-0" w:cs="CairoFont-1-0"/>
                                <w:b/>
                                <w:color w:val="000000" w:themeColor="text1"/>
                                <w:sz w:val="12"/>
                                <w:szCs w:val="12"/>
                              </w:rPr>
                              <w:t>Pago Directo a Contratista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9B4FFA" id="Callout: Line 168" o:spid="_x0000_s1108" type="#_x0000_t47" style="position:absolute;left:0;text-align:left;margin-left:310.2pt;margin-top:5.85pt;width:71.05pt;height:33.75pt;z-index:251658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" adj="-11926,11491,-189,11507" filled="f" strokecolor="#1f3763 [1604]" strokeweight="2.5pt">
                <v:textbox>
                  <w:txbxContent>
                    <w:p w14:paraId="4CE21358" w14:textId="77777777" w:rsidR="00F925B6" w:rsidRPr="00FA0223" w:rsidRDefault="00F925B6" w:rsidP="00FA0223">
                      <w:pPr>
                        <w:autoSpaceDE w:val="0"/>
                        <w:autoSpaceDN w:val="0"/>
                        <w:adjustRightInd w:val="0"/>
                        <w:jc w:val="center"/>
                        <w:rPr>
                          <w:rFonts w:ascii="CairoFont-1-0" w:eastAsiaTheme="minorHAnsi" w:hAnsi="CairoFont-1-0" w:cs="CairoFont-1-0"/>
                          <w:b/>
                          <w:color w:val="000000" w:themeColor="text1"/>
                          <w:sz w:val="12"/>
                          <w:szCs w:val="12"/>
                        </w:rPr>
                      </w:pPr>
                      <w:r w:rsidRPr="00FA0223">
                        <w:rPr>
                          <w:rFonts w:ascii="CairoFont-1-0" w:eastAsiaTheme="minorHAnsi" w:hAnsi="CairoFont-1-0" w:cs="CairoFont-1-0"/>
                          <w:b/>
                          <w:color w:val="000000" w:themeColor="text1"/>
                          <w:sz w:val="12"/>
                          <w:szCs w:val="12"/>
                        </w:rPr>
                        <w:t>BID tramita</w:t>
                      </w:r>
                    </w:p>
                    <w:p w14:paraId="180CF5AE" w14:textId="77777777" w:rsidR="00F925B6" w:rsidRPr="00FA0223" w:rsidRDefault="00F925B6" w:rsidP="00FA0223">
                      <w:pPr>
                        <w:autoSpaceDE w:val="0"/>
                        <w:autoSpaceDN w:val="0"/>
                        <w:adjustRightInd w:val="0"/>
                        <w:jc w:val="center"/>
                        <w:rPr>
                          <w:rFonts w:ascii="CairoFont-1-0" w:eastAsiaTheme="minorHAnsi" w:hAnsi="CairoFont-1-0" w:cs="CairoFont-1-0"/>
                          <w:b/>
                          <w:color w:val="000000" w:themeColor="text1"/>
                          <w:sz w:val="12"/>
                          <w:szCs w:val="12"/>
                        </w:rPr>
                      </w:pPr>
                      <w:r w:rsidRPr="00FA0223">
                        <w:rPr>
                          <w:rFonts w:ascii="CairoFont-1-0" w:eastAsiaTheme="minorHAnsi" w:hAnsi="CairoFont-1-0" w:cs="CairoFont-1-0"/>
                          <w:b/>
                          <w:color w:val="000000" w:themeColor="text1"/>
                          <w:sz w:val="12"/>
                          <w:szCs w:val="12"/>
                        </w:rPr>
                        <w:t>Pago Directo a Contratista</w:t>
                      </w:r>
                    </w:p>
                  </w:txbxContent>
                </v:textbox>
                <w10:wrap anchorx="margin"/>
              </v:shape>
            </w:pict>
          </mc:Fallback>
        </mc:AlternateContent>
      </w:r>
    </w:p>
    <w:p w14:paraId="55F98503" w14:textId="77777777" w:rsidR="008510FE" w:rsidRPr="002C0849" w:rsidRDefault="008510FE" w:rsidP="008510FE">
      <w:pPr>
        <w:pStyle w:val="ListParagraph"/>
        <w:rPr>
          <w:rFonts w:ascii="Arial" w:hAnsi="Arial" w:cs="Arial"/>
        </w:rPr>
      </w:pPr>
    </w:p>
    <w:p w14:paraId="6070A352" w14:textId="77777777" w:rsidR="00A24B54" w:rsidRPr="002C0849" w:rsidRDefault="00A24B54" w:rsidP="008510FE">
      <w:pPr>
        <w:pStyle w:val="ListParagraph"/>
        <w:rPr>
          <w:rFonts w:ascii="Arial" w:hAnsi="Arial" w:cs="Arial"/>
        </w:rPr>
      </w:pPr>
    </w:p>
    <w:p w14:paraId="5C367BD2" w14:textId="77777777" w:rsidR="00A24B54" w:rsidRPr="002C0849" w:rsidRDefault="00A24B54" w:rsidP="008510FE">
      <w:pPr>
        <w:pStyle w:val="ListParagraph"/>
        <w:rPr>
          <w:rFonts w:ascii="Arial" w:hAnsi="Arial" w:cs="Arial"/>
        </w:rPr>
      </w:pPr>
    </w:p>
    <w:p w14:paraId="31390ADF" w14:textId="77777777" w:rsidR="00481EB7" w:rsidRPr="002C0849" w:rsidRDefault="00481EB7" w:rsidP="008510FE">
      <w:pPr>
        <w:pStyle w:val="ListParagraph"/>
        <w:rPr>
          <w:rFonts w:ascii="Arial" w:hAnsi="Arial" w:cs="Arial"/>
        </w:rPr>
      </w:pPr>
    </w:p>
    <w:p w14:paraId="7462CFD8" w14:textId="77777777" w:rsidR="00A24B54" w:rsidRPr="002C0849" w:rsidRDefault="00A24B54" w:rsidP="008510FE">
      <w:pPr>
        <w:pStyle w:val="ListParagraph"/>
        <w:rPr>
          <w:rFonts w:ascii="Arial" w:hAnsi="Arial" w:cs="Arial"/>
        </w:rPr>
      </w:pPr>
    </w:p>
    <w:p w14:paraId="0DCC9293" w14:textId="77777777" w:rsidR="00A35745" w:rsidRPr="002C0849" w:rsidRDefault="00A35745" w:rsidP="00344378">
      <w:pPr>
        <w:pStyle w:val="ListParagraph"/>
        <w:numPr>
          <w:ilvl w:val="0"/>
          <w:numId w:val="2"/>
        </w:numPr>
        <w:ind w:left="720"/>
        <w:rPr>
          <w:rFonts w:ascii="Arial" w:hAnsi="Arial" w:cs="Arial"/>
        </w:rPr>
      </w:pPr>
      <w:r w:rsidRPr="002C0849">
        <w:rPr>
          <w:rFonts w:ascii="Arial" w:hAnsi="Arial" w:cs="Arial"/>
          <w:b/>
          <w:sz w:val="28"/>
          <w:szCs w:val="28"/>
          <w:lang w:val="es-ES"/>
        </w:rPr>
        <w:t>Mecanismos de implementación</w:t>
      </w:r>
    </w:p>
    <w:p w14:paraId="7C1FC3AD" w14:textId="77777777" w:rsidR="00024145" w:rsidRPr="002C0849" w:rsidRDefault="00024145" w:rsidP="00024145">
      <w:pPr>
        <w:pStyle w:val="ListParagraph"/>
        <w:rPr>
          <w:rFonts w:ascii="Arial" w:hAnsi="Arial" w:cs="Arial"/>
        </w:rPr>
      </w:pPr>
    </w:p>
    <w:p w14:paraId="69A2BF7A" w14:textId="7B57EDD0" w:rsidR="00611B45" w:rsidRPr="002C0849" w:rsidRDefault="00417C21" w:rsidP="00240FA2">
      <w:pPr>
        <w:jc w:val="both"/>
        <w:rPr>
          <w:rFonts w:ascii="Arial" w:hAnsi="Arial" w:cs="Arial"/>
        </w:rPr>
      </w:pPr>
      <w:r w:rsidRPr="002C0849">
        <w:rPr>
          <w:rFonts w:ascii="Arial" w:hAnsi="Arial" w:cs="Arial"/>
        </w:rPr>
        <w:t>En esta sección, se resume el objetivo y alcance de los mecanismos identificados para</w:t>
      </w:r>
      <w:r w:rsidR="00DB7611" w:rsidRPr="002C0849">
        <w:rPr>
          <w:rFonts w:ascii="Arial" w:hAnsi="Arial" w:cs="Arial"/>
        </w:rPr>
        <w:t xml:space="preserve"> implementar el esquema de ejecución del Programa de Desarrollo de la Infraestructura Vial para Guatemala, como indicado en este documento</w:t>
      </w:r>
      <w:r w:rsidRPr="002C0849">
        <w:rPr>
          <w:rFonts w:ascii="Arial" w:hAnsi="Arial" w:cs="Arial"/>
        </w:rPr>
        <w:t xml:space="preserve">. Estos mecanismos se </w:t>
      </w:r>
      <w:r w:rsidR="002E40B5" w:rsidRPr="002C0849">
        <w:rPr>
          <w:rFonts w:ascii="Arial" w:hAnsi="Arial" w:cs="Arial"/>
        </w:rPr>
        <w:t xml:space="preserve">dividen </w:t>
      </w:r>
      <w:r w:rsidR="00240FA2" w:rsidRPr="002C0849">
        <w:rPr>
          <w:rFonts w:ascii="Arial" w:hAnsi="Arial" w:cs="Arial"/>
        </w:rPr>
        <w:t xml:space="preserve">en </w:t>
      </w:r>
      <w:r w:rsidRPr="002C0849">
        <w:rPr>
          <w:rFonts w:ascii="Arial" w:hAnsi="Arial" w:cs="Arial"/>
        </w:rPr>
        <w:t xml:space="preserve">dos grandes grupos; </w:t>
      </w:r>
      <w:r w:rsidR="00240FA2" w:rsidRPr="002C0849">
        <w:rPr>
          <w:rFonts w:ascii="Arial" w:hAnsi="Arial" w:cs="Arial"/>
        </w:rPr>
        <w:t>mecanismos normativos y</w:t>
      </w:r>
      <w:r w:rsidR="00DE443C" w:rsidRPr="002C0849">
        <w:rPr>
          <w:rFonts w:ascii="Arial" w:hAnsi="Arial" w:cs="Arial"/>
        </w:rPr>
        <w:t>,</w:t>
      </w:r>
      <w:r w:rsidR="00240FA2" w:rsidRPr="002C0849">
        <w:rPr>
          <w:rFonts w:ascii="Arial" w:hAnsi="Arial" w:cs="Arial"/>
        </w:rPr>
        <w:t xml:space="preserve"> mecanismos de </w:t>
      </w:r>
      <w:r w:rsidR="00EE5172" w:rsidRPr="002C0849">
        <w:rPr>
          <w:rFonts w:ascii="Arial" w:hAnsi="Arial" w:cs="Arial"/>
        </w:rPr>
        <w:t>desarrollo de capacidades</w:t>
      </w:r>
      <w:r w:rsidR="00240FA2" w:rsidRPr="002C0849">
        <w:rPr>
          <w:rFonts w:ascii="Arial" w:hAnsi="Arial" w:cs="Arial"/>
        </w:rPr>
        <w:t xml:space="preserve"> y gestión. </w:t>
      </w:r>
    </w:p>
    <w:p w14:paraId="2398A06F" w14:textId="77777777" w:rsidR="00611B45" w:rsidRPr="002C0849" w:rsidRDefault="00611B45" w:rsidP="00417C21">
      <w:pPr>
        <w:rPr>
          <w:rFonts w:ascii="Arial" w:hAnsi="Arial" w:cs="Arial"/>
        </w:rPr>
      </w:pPr>
    </w:p>
    <w:p w14:paraId="314F987E" w14:textId="77777777" w:rsidR="00240FA2" w:rsidRPr="002C0849" w:rsidRDefault="00DD4B58" w:rsidP="00344378">
      <w:pPr>
        <w:pStyle w:val="ListParagraph"/>
        <w:numPr>
          <w:ilvl w:val="1"/>
          <w:numId w:val="15"/>
        </w:numPr>
        <w:ind w:left="450" w:hanging="450"/>
        <w:jc w:val="both"/>
        <w:rPr>
          <w:rFonts w:ascii="Arial" w:hAnsi="Arial" w:cs="Arial"/>
        </w:rPr>
      </w:pPr>
      <w:r w:rsidRPr="002C0849">
        <w:rPr>
          <w:rFonts w:ascii="Arial" w:hAnsi="Arial" w:cs="Arial"/>
          <w:b/>
        </w:rPr>
        <w:t>Mecanismos normativos.</w:t>
      </w:r>
      <w:r w:rsidRPr="002C0849">
        <w:rPr>
          <w:rFonts w:ascii="Arial" w:hAnsi="Arial" w:cs="Arial"/>
        </w:rPr>
        <w:t xml:space="preserve"> </w:t>
      </w:r>
    </w:p>
    <w:p w14:paraId="5599EF44" w14:textId="77777777" w:rsidR="00240FA2" w:rsidRPr="002C0849" w:rsidRDefault="00240FA2" w:rsidP="00240FA2">
      <w:pPr>
        <w:pStyle w:val="ListParagraph"/>
        <w:ind w:left="450"/>
        <w:jc w:val="both"/>
        <w:rPr>
          <w:rFonts w:ascii="Arial" w:hAnsi="Arial" w:cs="Arial"/>
        </w:rPr>
      </w:pPr>
    </w:p>
    <w:p w14:paraId="0D7CE736" w14:textId="77777777" w:rsidR="00611B45" w:rsidRPr="002C0849" w:rsidRDefault="00DD4B58" w:rsidP="00240FA2">
      <w:pPr>
        <w:jc w:val="both"/>
        <w:rPr>
          <w:rFonts w:ascii="Arial" w:hAnsi="Arial" w:cs="Arial"/>
        </w:rPr>
      </w:pPr>
      <w:r w:rsidRPr="002C0849">
        <w:rPr>
          <w:rFonts w:ascii="Arial" w:hAnsi="Arial" w:cs="Arial"/>
        </w:rPr>
        <w:lastRenderedPageBreak/>
        <w:t xml:space="preserve">Comprenden una </w:t>
      </w:r>
      <w:r w:rsidR="00417C21" w:rsidRPr="002C0849">
        <w:rPr>
          <w:rFonts w:ascii="Arial" w:hAnsi="Arial" w:cs="Arial"/>
        </w:rPr>
        <w:t xml:space="preserve">serie de mecanismos </w:t>
      </w:r>
      <w:r w:rsidR="00611B45" w:rsidRPr="002C0849">
        <w:rPr>
          <w:rFonts w:ascii="Arial" w:hAnsi="Arial" w:cs="Arial"/>
        </w:rPr>
        <w:t>que esencialmente se implementarán a través de los diversos documentos que rigen la ejecución del Programa, desde el nivel del Contrato de Préstamo (marco normativo), hasta el nivel de los contratos asociados a las adquisiciones del Programa (marco contractual de la ejecución). Estos mecanismos se implementan tanto en la fase de preparación del programa (Contrato de Préstamo), como en la fase de ejecución del Programa (</w:t>
      </w:r>
      <w:r w:rsidR="00391705" w:rsidRPr="002C0849">
        <w:rPr>
          <w:rFonts w:ascii="Arial" w:hAnsi="Arial" w:cs="Arial"/>
        </w:rPr>
        <w:t>manual</w:t>
      </w:r>
      <w:r w:rsidR="00611B45" w:rsidRPr="002C0849">
        <w:rPr>
          <w:rFonts w:ascii="Arial" w:hAnsi="Arial" w:cs="Arial"/>
        </w:rPr>
        <w:t xml:space="preserve"> operativo y contratos de ejecución).</w:t>
      </w:r>
    </w:p>
    <w:p w14:paraId="0BBEBE7D" w14:textId="77777777" w:rsidR="00611B45" w:rsidRPr="002C0849" w:rsidRDefault="00611B45" w:rsidP="00240FA2">
      <w:pPr>
        <w:ind w:left="450" w:hanging="450"/>
        <w:jc w:val="both"/>
        <w:rPr>
          <w:rFonts w:ascii="Arial" w:hAnsi="Arial" w:cs="Arial"/>
        </w:rPr>
      </w:pPr>
    </w:p>
    <w:p w14:paraId="2F9E79E8" w14:textId="77777777" w:rsidR="00A35745" w:rsidRPr="002C0849" w:rsidRDefault="00A35745" w:rsidP="00344378">
      <w:pPr>
        <w:pStyle w:val="ListParagraph"/>
        <w:numPr>
          <w:ilvl w:val="2"/>
          <w:numId w:val="15"/>
        </w:numPr>
        <w:ind w:left="360" w:hanging="360"/>
        <w:rPr>
          <w:rFonts w:ascii="Arial" w:hAnsi="Arial" w:cs="Arial"/>
          <w:b/>
        </w:rPr>
      </w:pPr>
      <w:r w:rsidRPr="002C0849">
        <w:rPr>
          <w:rFonts w:ascii="Arial" w:hAnsi="Arial" w:cs="Arial"/>
          <w:b/>
        </w:rPr>
        <w:t>Contrato de Préstamo</w:t>
      </w:r>
      <w:r w:rsidR="00DD4B58" w:rsidRPr="002C0849">
        <w:rPr>
          <w:rStyle w:val="FootnoteReference"/>
          <w:rFonts w:ascii="Arial" w:hAnsi="Arial" w:cs="Arial"/>
        </w:rPr>
        <w:footnoteReference w:id="27"/>
      </w:r>
    </w:p>
    <w:p w14:paraId="6DB79178" w14:textId="77777777" w:rsidR="00240FA2" w:rsidRPr="002C0849" w:rsidRDefault="00240FA2" w:rsidP="00240FA2">
      <w:pPr>
        <w:pStyle w:val="ListParagraph"/>
        <w:rPr>
          <w:rFonts w:ascii="Arial" w:hAnsi="Arial" w:cs="Arial"/>
          <w:b/>
        </w:rPr>
      </w:pPr>
    </w:p>
    <w:p w14:paraId="3654A0C8" w14:textId="4E99755E" w:rsidR="00BC4913" w:rsidRPr="002C0849" w:rsidRDefault="00BC4913" w:rsidP="00344378">
      <w:pPr>
        <w:pStyle w:val="Paragraph"/>
        <w:numPr>
          <w:ilvl w:val="0"/>
          <w:numId w:val="37"/>
        </w:numPr>
        <w:spacing w:after="200"/>
        <w:ind w:left="270" w:hanging="180"/>
        <w:rPr>
          <w:rFonts w:ascii="Arial" w:hAnsi="Arial" w:cs="Arial"/>
          <w:b/>
          <w:bCs/>
          <w:lang w:eastAsia="es-ES_tradnl"/>
        </w:rPr>
      </w:pPr>
      <w:r w:rsidRPr="002C0849">
        <w:rPr>
          <w:rFonts w:ascii="Arial" w:hAnsi="Arial" w:cs="Arial"/>
          <w:b/>
          <w:bCs/>
          <w:lang w:eastAsia="es-ES_tradnl"/>
        </w:rPr>
        <w:t xml:space="preserve">Organismo Ejecutor. </w:t>
      </w:r>
      <w:r w:rsidR="0068159B" w:rsidRPr="0068159B">
        <w:rPr>
          <w:rFonts w:ascii="Arial" w:hAnsi="Arial" w:cs="Arial"/>
          <w:lang w:val="es-ES_tradnl"/>
        </w:rPr>
        <w:t>El Prestatario será la República de Guatemala y el OE será el CIV por medio de la DGC, la cual será fortalecida en sus capacidades técnicas, operativas y financieras con el apoyo de una firma especializada de asistencia técnica en gestión de proyectos para cumplir adecuadamente su rol de velar porque los recursos del programa sean administrados y utilizados según el correspondiente Contrato de Préstamo. La UCP contará con un esquema de ejecución focalizado en la mejora de la planificación sectorial (técnica, financiera y de adquisiciones), la eficiencia en la ejecución (gestión de plazos y costos), la coordinación con las restantes áreas de la DGC y el fortalecimiento de sus competencias</w:t>
      </w:r>
      <w:r w:rsidRPr="0068159B">
        <w:rPr>
          <w:rFonts w:ascii="Arial" w:hAnsi="Arial" w:cs="Arial"/>
          <w:lang w:val="es-ES_tradnl"/>
        </w:rPr>
        <w:t>.</w:t>
      </w:r>
      <w:r w:rsidRPr="002C0849">
        <w:rPr>
          <w:rFonts w:ascii="Arial" w:hAnsi="Arial" w:cs="Arial"/>
        </w:rPr>
        <w:t xml:space="preserve"> </w:t>
      </w:r>
    </w:p>
    <w:p w14:paraId="67A8D99E" w14:textId="77777777" w:rsidR="002A6E02" w:rsidRPr="002C0849" w:rsidRDefault="002A6E02" w:rsidP="00CC01EE">
      <w:pPr>
        <w:pStyle w:val="Paragraph"/>
        <w:tabs>
          <w:tab w:val="clear" w:pos="720"/>
        </w:tabs>
        <w:spacing w:after="200"/>
        <w:ind w:left="0" w:hanging="11"/>
        <w:rPr>
          <w:rFonts w:ascii="Arial" w:hAnsi="Arial" w:cs="Arial"/>
          <w:b/>
          <w:bCs/>
          <w:lang w:eastAsia="es-ES_tradnl"/>
        </w:rPr>
      </w:pPr>
    </w:p>
    <w:p w14:paraId="53B16EBE" w14:textId="77777777" w:rsidR="00DD4B58" w:rsidRPr="002C0849" w:rsidRDefault="00DD4B58" w:rsidP="00CC01EE">
      <w:pPr>
        <w:pStyle w:val="Paragraph"/>
        <w:tabs>
          <w:tab w:val="clear" w:pos="720"/>
        </w:tabs>
        <w:spacing w:after="200"/>
        <w:ind w:left="0" w:hanging="11"/>
        <w:rPr>
          <w:rFonts w:ascii="Arial" w:hAnsi="Arial" w:cs="Arial"/>
          <w:bCs/>
          <w:lang w:eastAsia="es-ES_tradnl"/>
        </w:rPr>
      </w:pPr>
      <w:r w:rsidRPr="002C0849">
        <w:rPr>
          <w:rFonts w:ascii="Arial" w:hAnsi="Arial" w:cs="Arial"/>
          <w:b/>
          <w:bCs/>
          <w:lang w:eastAsia="es-ES_tradnl"/>
        </w:rPr>
        <w:t xml:space="preserve">Condiciones previas al primer desembolso del Programa. </w:t>
      </w:r>
      <w:r w:rsidRPr="002C0849">
        <w:rPr>
          <w:rFonts w:ascii="Arial" w:hAnsi="Arial" w:cs="Arial"/>
          <w:bCs/>
          <w:lang w:eastAsia="es-ES_tradnl"/>
        </w:rPr>
        <w:t xml:space="preserve">Debe comprender </w:t>
      </w:r>
      <w:r w:rsidR="00391705" w:rsidRPr="002C0849">
        <w:rPr>
          <w:rFonts w:ascii="Arial" w:hAnsi="Arial" w:cs="Arial"/>
          <w:bCs/>
          <w:lang w:eastAsia="es-ES_tradnl"/>
        </w:rPr>
        <w:t>al</w:t>
      </w:r>
      <w:r w:rsidRPr="002C0849">
        <w:rPr>
          <w:rFonts w:ascii="Arial" w:hAnsi="Arial" w:cs="Arial"/>
          <w:bCs/>
          <w:lang w:eastAsia="es-ES_tradnl"/>
        </w:rPr>
        <w:t xml:space="preserve"> menos la</w:t>
      </w:r>
      <w:r w:rsidR="00391705" w:rsidRPr="002C0849">
        <w:rPr>
          <w:rFonts w:ascii="Arial" w:hAnsi="Arial" w:cs="Arial"/>
          <w:bCs/>
          <w:lang w:eastAsia="es-ES_tradnl"/>
        </w:rPr>
        <w:t>s</w:t>
      </w:r>
      <w:r w:rsidRPr="002C0849">
        <w:rPr>
          <w:rFonts w:ascii="Arial" w:hAnsi="Arial" w:cs="Arial"/>
          <w:bCs/>
          <w:lang w:eastAsia="es-ES_tradnl"/>
        </w:rPr>
        <w:t xml:space="preserve"> siguiente</w:t>
      </w:r>
      <w:r w:rsidR="00391705" w:rsidRPr="002C0849">
        <w:rPr>
          <w:rFonts w:ascii="Arial" w:hAnsi="Arial" w:cs="Arial"/>
          <w:bCs/>
          <w:lang w:eastAsia="es-ES_tradnl"/>
        </w:rPr>
        <w:t>s</w:t>
      </w:r>
      <w:r w:rsidRPr="002C0849">
        <w:rPr>
          <w:rFonts w:ascii="Arial" w:hAnsi="Arial" w:cs="Arial"/>
          <w:bCs/>
          <w:lang w:eastAsia="es-ES_tradnl"/>
        </w:rPr>
        <w:t xml:space="preserve"> cláusula</w:t>
      </w:r>
      <w:r w:rsidR="00391705" w:rsidRPr="002C0849">
        <w:rPr>
          <w:rFonts w:ascii="Arial" w:hAnsi="Arial" w:cs="Arial"/>
          <w:bCs/>
          <w:lang w:eastAsia="es-ES_tradnl"/>
        </w:rPr>
        <w:t>s</w:t>
      </w:r>
      <w:r w:rsidRPr="002C0849">
        <w:rPr>
          <w:rFonts w:ascii="Arial" w:hAnsi="Arial" w:cs="Arial"/>
          <w:bCs/>
          <w:lang w:eastAsia="es-ES_tradnl"/>
        </w:rPr>
        <w:t xml:space="preserve">: </w:t>
      </w:r>
    </w:p>
    <w:p w14:paraId="58F261E3" w14:textId="77777777" w:rsidR="004C0E01" w:rsidRPr="002C0849" w:rsidRDefault="004C0E01" w:rsidP="003771B4">
      <w:pPr>
        <w:pStyle w:val="Paragraph"/>
        <w:numPr>
          <w:ilvl w:val="5"/>
          <w:numId w:val="6"/>
        </w:numPr>
        <w:spacing w:after="200"/>
        <w:rPr>
          <w:rFonts w:ascii="Arial" w:hAnsi="Arial" w:cs="Arial"/>
          <w:bCs/>
          <w:lang w:eastAsia="es-ES_tradnl"/>
        </w:rPr>
      </w:pPr>
      <w:r w:rsidRPr="002C0849">
        <w:rPr>
          <w:rFonts w:ascii="Arial" w:hAnsi="Arial" w:cs="Arial"/>
          <w:bCs/>
          <w:lang w:eastAsia="es-ES_tradnl"/>
        </w:rPr>
        <w:t xml:space="preserve">aprobación y puesta en vigencia del Manual Operativo del Programa (MOP) acordado con el Banco; </w:t>
      </w:r>
    </w:p>
    <w:p w14:paraId="65A22CC3" w14:textId="62D1104A" w:rsidR="004C0E01" w:rsidRPr="002C0849" w:rsidRDefault="00A366C1" w:rsidP="004C0E01">
      <w:pPr>
        <w:pStyle w:val="Paragraph"/>
        <w:numPr>
          <w:ilvl w:val="5"/>
          <w:numId w:val="6"/>
        </w:numPr>
        <w:spacing w:after="200"/>
        <w:rPr>
          <w:rFonts w:ascii="Arial" w:hAnsi="Arial" w:cs="Arial"/>
          <w:bCs/>
          <w:lang w:eastAsia="es-ES_tradnl"/>
        </w:rPr>
      </w:pPr>
      <w:r w:rsidRPr="00A366C1">
        <w:rPr>
          <w:rFonts w:ascii="Arial" w:hAnsi="Arial" w:cs="Arial"/>
          <w:bCs/>
          <w:lang w:eastAsia="es-ES_tradnl"/>
        </w:rPr>
        <w:t xml:space="preserve">haber constituido dentro de la DGC una Unidad Coordinadora para las actividades del Programa (UCP) con la identificación de la estructura mínima para el funcionamiento de </w:t>
      </w:r>
      <w:proofErr w:type="gramStart"/>
      <w:r w:rsidRPr="00A366C1">
        <w:rPr>
          <w:rFonts w:ascii="Arial" w:hAnsi="Arial" w:cs="Arial"/>
          <w:bCs/>
          <w:lang w:eastAsia="es-ES_tradnl"/>
        </w:rPr>
        <w:t>la misma</w:t>
      </w:r>
      <w:proofErr w:type="gramEnd"/>
      <w:r w:rsidRPr="00A366C1">
        <w:rPr>
          <w:rFonts w:ascii="Arial" w:hAnsi="Arial" w:cs="Arial"/>
          <w:bCs/>
          <w:lang w:eastAsia="es-ES_tradnl"/>
        </w:rPr>
        <w:t>, según los perfiles acordados previamente con el Banco</w:t>
      </w:r>
      <w:r w:rsidR="004C0E01" w:rsidRPr="002C0849">
        <w:rPr>
          <w:rFonts w:ascii="Arial" w:hAnsi="Arial" w:cs="Arial"/>
          <w:bCs/>
          <w:lang w:eastAsia="es-ES_tradnl"/>
        </w:rPr>
        <w:t xml:space="preserve">; </w:t>
      </w:r>
    </w:p>
    <w:p w14:paraId="2C3FF6DA" w14:textId="14357927" w:rsidR="00AE26A9" w:rsidRPr="002C0849" w:rsidRDefault="0062572C" w:rsidP="003771B4">
      <w:pPr>
        <w:pStyle w:val="Paragraph"/>
        <w:numPr>
          <w:ilvl w:val="5"/>
          <w:numId w:val="6"/>
        </w:numPr>
        <w:spacing w:after="200"/>
        <w:rPr>
          <w:rFonts w:ascii="Arial" w:hAnsi="Arial" w:cs="Arial"/>
          <w:bCs/>
          <w:lang w:val="es-PY" w:eastAsia="es-ES_tradnl"/>
        </w:rPr>
      </w:pPr>
      <w:r w:rsidRPr="0062572C">
        <w:rPr>
          <w:rFonts w:ascii="Arial" w:hAnsi="Arial" w:cs="Arial"/>
          <w:bCs/>
          <w:lang w:eastAsia="es-ES_tradnl"/>
        </w:rPr>
        <w:t>haber enviado la Solicitud de Propuestas a las firmas especializadas de asistencia técnica en gestión de proyectos que integran la lista corta, de acuerdo con los términos de referencia previamente acordados con el Banco</w:t>
      </w:r>
      <w:r w:rsidR="004C0E01" w:rsidRPr="002C0849">
        <w:rPr>
          <w:rFonts w:ascii="Arial" w:hAnsi="Arial" w:cs="Arial"/>
          <w:bCs/>
          <w:lang w:eastAsia="es-ES_tradnl"/>
        </w:rPr>
        <w:t>. Ver las condiciones contractuales ambientales y sociales en el Anexo B del IGAS</w:t>
      </w:r>
    </w:p>
    <w:p w14:paraId="2CEDDFE4" w14:textId="77777777" w:rsidR="00DD4B58" w:rsidRPr="002C0849" w:rsidRDefault="00DD4B58" w:rsidP="00DD4B58">
      <w:pPr>
        <w:pStyle w:val="ListParagraph"/>
        <w:rPr>
          <w:rFonts w:ascii="Arial" w:hAnsi="Arial" w:cs="Arial"/>
          <w:lang w:val="es-PY"/>
        </w:rPr>
      </w:pPr>
    </w:p>
    <w:p w14:paraId="3CB2E760" w14:textId="77777777" w:rsidR="00DD4B58" w:rsidRPr="002C0849" w:rsidRDefault="00DD4B58" w:rsidP="00DB5FD0">
      <w:pPr>
        <w:pStyle w:val="ListParagraph"/>
        <w:ind w:left="0"/>
        <w:jc w:val="both"/>
        <w:rPr>
          <w:rFonts w:ascii="Arial" w:hAnsi="Arial" w:cs="Arial"/>
          <w:b/>
          <w:bCs/>
          <w:lang w:eastAsia="es-ES_tradnl"/>
        </w:rPr>
      </w:pPr>
      <w:r w:rsidRPr="002C0849">
        <w:rPr>
          <w:rFonts w:ascii="Arial" w:hAnsi="Arial" w:cs="Arial"/>
          <w:b/>
          <w:bCs/>
          <w:lang w:eastAsia="es-ES_tradnl"/>
        </w:rPr>
        <w:t>Condiciones especiales para la ejecución del Programa</w:t>
      </w:r>
      <w:r w:rsidR="00CC01EE" w:rsidRPr="002C0849">
        <w:rPr>
          <w:rFonts w:ascii="Arial" w:hAnsi="Arial" w:cs="Arial"/>
          <w:b/>
          <w:bCs/>
          <w:lang w:eastAsia="es-ES_tradnl"/>
        </w:rPr>
        <w:t>.</w:t>
      </w:r>
      <w:r w:rsidR="00CC01EE" w:rsidRPr="002C0849">
        <w:rPr>
          <w:rFonts w:ascii="Arial" w:hAnsi="Arial" w:cs="Arial"/>
          <w:bCs/>
          <w:lang w:eastAsia="es-ES_tradnl"/>
        </w:rPr>
        <w:t xml:space="preserve"> Debe comprender al menos la</w:t>
      </w:r>
      <w:r w:rsidR="00B922AB" w:rsidRPr="002C0849">
        <w:rPr>
          <w:rFonts w:ascii="Arial" w:hAnsi="Arial" w:cs="Arial"/>
          <w:bCs/>
          <w:lang w:eastAsia="es-ES_tradnl"/>
        </w:rPr>
        <w:t>s</w:t>
      </w:r>
      <w:r w:rsidR="00CC01EE" w:rsidRPr="002C0849">
        <w:rPr>
          <w:rFonts w:ascii="Arial" w:hAnsi="Arial" w:cs="Arial"/>
          <w:bCs/>
          <w:lang w:eastAsia="es-ES_tradnl"/>
        </w:rPr>
        <w:t xml:space="preserve"> siguiente</w:t>
      </w:r>
      <w:r w:rsidR="00B922AB" w:rsidRPr="002C0849">
        <w:rPr>
          <w:rFonts w:ascii="Arial" w:hAnsi="Arial" w:cs="Arial"/>
          <w:bCs/>
          <w:lang w:eastAsia="es-ES_tradnl"/>
        </w:rPr>
        <w:t>s</w:t>
      </w:r>
      <w:r w:rsidR="00CC01EE" w:rsidRPr="002C0849">
        <w:rPr>
          <w:rFonts w:ascii="Arial" w:hAnsi="Arial" w:cs="Arial"/>
          <w:bCs/>
          <w:lang w:eastAsia="es-ES_tradnl"/>
        </w:rPr>
        <w:t xml:space="preserve"> cláusula</w:t>
      </w:r>
      <w:r w:rsidR="00B922AB" w:rsidRPr="002C0849">
        <w:rPr>
          <w:rFonts w:ascii="Arial" w:hAnsi="Arial" w:cs="Arial"/>
          <w:bCs/>
          <w:lang w:eastAsia="es-ES_tradnl"/>
        </w:rPr>
        <w:t>s</w:t>
      </w:r>
      <w:r w:rsidR="00CC01EE" w:rsidRPr="002C0849">
        <w:rPr>
          <w:rFonts w:ascii="Arial" w:hAnsi="Arial" w:cs="Arial"/>
          <w:bCs/>
          <w:lang w:eastAsia="es-ES_tradnl"/>
        </w:rPr>
        <w:t>:</w:t>
      </w:r>
    </w:p>
    <w:p w14:paraId="7C504852" w14:textId="77777777" w:rsidR="00CC01EE" w:rsidRPr="002C0849" w:rsidRDefault="00CC01EE" w:rsidP="00481EB7">
      <w:pPr>
        <w:pStyle w:val="ListParagraph"/>
        <w:ind w:left="360" w:hanging="360"/>
        <w:rPr>
          <w:rFonts w:ascii="Arial" w:hAnsi="Arial" w:cs="Arial"/>
          <w:bCs/>
          <w:lang w:val="es-ES" w:eastAsia="es-ES_tradnl"/>
        </w:rPr>
      </w:pPr>
    </w:p>
    <w:p w14:paraId="2EF364A8" w14:textId="77777777" w:rsidR="00B922AB" w:rsidRPr="002C0849" w:rsidRDefault="00B922AB" w:rsidP="00481EB7">
      <w:pPr>
        <w:pStyle w:val="ListParagraph"/>
        <w:ind w:left="360" w:hanging="360"/>
        <w:rPr>
          <w:rFonts w:ascii="Arial" w:hAnsi="Arial" w:cs="Arial"/>
          <w:bCs/>
          <w:lang w:eastAsia="es-ES_tradnl"/>
        </w:rPr>
      </w:pPr>
      <w:r w:rsidRPr="002C0849">
        <w:rPr>
          <w:rFonts w:ascii="Arial" w:hAnsi="Arial" w:cs="Arial"/>
          <w:bCs/>
          <w:lang w:eastAsia="es-ES_tradnl"/>
        </w:rPr>
        <w:t>El Prestatario se compromete a:</w:t>
      </w:r>
    </w:p>
    <w:p w14:paraId="4A69460A" w14:textId="77777777" w:rsidR="00B922AB" w:rsidRPr="002C0849" w:rsidRDefault="00B922AB" w:rsidP="00481EB7">
      <w:pPr>
        <w:pStyle w:val="ListParagraph"/>
        <w:ind w:left="360" w:hanging="360"/>
        <w:rPr>
          <w:rFonts w:ascii="Arial" w:hAnsi="Arial" w:cs="Arial"/>
          <w:bCs/>
          <w:lang w:eastAsia="es-ES_tradnl"/>
        </w:rPr>
      </w:pPr>
    </w:p>
    <w:p w14:paraId="43B0D2A3" w14:textId="5F4CA9C8" w:rsidR="00B922AB" w:rsidRDefault="004E62DE" w:rsidP="00B922AB">
      <w:pPr>
        <w:pStyle w:val="ListParagraph"/>
        <w:numPr>
          <w:ilvl w:val="5"/>
          <w:numId w:val="44"/>
        </w:numPr>
        <w:rPr>
          <w:rFonts w:ascii="Arial" w:hAnsi="Arial" w:cs="Arial"/>
          <w:bCs/>
          <w:lang w:eastAsia="es-ES_tradnl"/>
        </w:rPr>
      </w:pPr>
      <w:r w:rsidRPr="004E62DE">
        <w:rPr>
          <w:rFonts w:ascii="Arial" w:hAnsi="Arial" w:cs="Arial"/>
          <w:bCs/>
          <w:lang w:eastAsia="es-ES_tradnl"/>
        </w:rPr>
        <w:lastRenderedPageBreak/>
        <w:t>el alcance y la ejecución del programa se rija por lo establecido en el respectivo Contrato de Préstamo, sus Anexos, el MOP y las modificaciones que acuerden las Partes, así como la legislación nacional aplicable</w:t>
      </w:r>
      <w:r w:rsidR="00B922AB" w:rsidRPr="002C0849">
        <w:rPr>
          <w:rFonts w:ascii="Arial" w:hAnsi="Arial" w:cs="Arial"/>
          <w:bCs/>
          <w:lang w:eastAsia="es-ES_tradnl"/>
        </w:rPr>
        <w:t xml:space="preserve">; </w:t>
      </w:r>
    </w:p>
    <w:p w14:paraId="34938571" w14:textId="77777777" w:rsidR="00B94F3B" w:rsidRDefault="0092243A" w:rsidP="00B94F3B">
      <w:pPr>
        <w:pStyle w:val="ListParagraph"/>
        <w:numPr>
          <w:ilvl w:val="5"/>
          <w:numId w:val="44"/>
        </w:numPr>
        <w:rPr>
          <w:rFonts w:ascii="Arial" w:hAnsi="Arial" w:cs="Arial"/>
          <w:bCs/>
          <w:lang w:eastAsia="es-ES_tradnl"/>
        </w:rPr>
      </w:pPr>
      <w:r w:rsidRPr="0092243A">
        <w:rPr>
          <w:rFonts w:ascii="Arial" w:hAnsi="Arial" w:cs="Arial"/>
          <w:bCs/>
          <w:lang w:eastAsia="es-ES_tradnl"/>
        </w:rPr>
        <w:t>tener contratada por parte del CIV la firma especializada de asistencia técnica en gestión de proyectos dentro de los primeros 90 días contados a partir de la fecha en que el Banco de por cumplidas las condiciones previas al primer desembolso del Contrato de Préstamo</w:t>
      </w:r>
      <w:r w:rsidR="00B94F3B">
        <w:rPr>
          <w:rFonts w:ascii="Arial" w:hAnsi="Arial" w:cs="Arial"/>
          <w:bCs/>
          <w:lang w:eastAsia="es-ES_tradnl"/>
        </w:rPr>
        <w:t>.</w:t>
      </w:r>
    </w:p>
    <w:p w14:paraId="67759536" w14:textId="0273EE8F" w:rsidR="00DD4B58" w:rsidRDefault="00B94F3B" w:rsidP="00B94F3B">
      <w:pPr>
        <w:pStyle w:val="ListParagraph"/>
        <w:numPr>
          <w:ilvl w:val="5"/>
          <w:numId w:val="44"/>
        </w:numPr>
        <w:rPr>
          <w:rFonts w:ascii="Arial" w:hAnsi="Arial" w:cs="Arial"/>
          <w:bCs/>
          <w:lang w:eastAsia="es-ES_tradnl"/>
        </w:rPr>
      </w:pPr>
      <w:r w:rsidRPr="00B94F3B">
        <w:rPr>
          <w:rFonts w:ascii="Arial" w:hAnsi="Arial" w:cs="Arial"/>
          <w:bCs/>
          <w:lang w:eastAsia="es-ES_tradnl"/>
        </w:rPr>
        <w:t>la ejecución presupuestaria del programa se realizará mediante una adecuada planificación en la DGC con el apoyo de una firma especializada de asistencia técnica en gestión de proyectos y la asignación de un código presupuestario específico para identificación del préstamo</w:t>
      </w:r>
    </w:p>
    <w:p w14:paraId="3222A10E" w14:textId="75896954" w:rsidR="00B9464D" w:rsidRDefault="00B9464D" w:rsidP="00B94F3B">
      <w:pPr>
        <w:pStyle w:val="ListParagraph"/>
        <w:numPr>
          <w:ilvl w:val="5"/>
          <w:numId w:val="44"/>
        </w:numPr>
        <w:rPr>
          <w:rFonts w:ascii="Arial" w:hAnsi="Arial" w:cs="Arial"/>
          <w:bCs/>
          <w:lang w:eastAsia="es-ES_tradnl"/>
        </w:rPr>
      </w:pPr>
      <w:r w:rsidRPr="00B9464D">
        <w:rPr>
          <w:rFonts w:ascii="Arial" w:hAnsi="Arial" w:cs="Arial"/>
          <w:bCs/>
          <w:lang w:eastAsia="es-ES_tradnl"/>
        </w:rPr>
        <w:t>la UCP esté conformada por un equipo técnico profesional con dedicación exclusiva, cuyos costos podrán ser financiados con recursos del programa</w:t>
      </w:r>
    </w:p>
    <w:p w14:paraId="5D0441FC" w14:textId="77777777" w:rsidR="00F23853" w:rsidRPr="00F23853" w:rsidRDefault="00F23853" w:rsidP="00F23853">
      <w:pPr>
        <w:rPr>
          <w:rFonts w:ascii="Arial" w:hAnsi="Arial" w:cs="Arial"/>
          <w:bCs/>
          <w:lang w:eastAsia="es-ES_tradnl"/>
        </w:rPr>
      </w:pPr>
    </w:p>
    <w:p w14:paraId="24EA15E8" w14:textId="079A5A3B" w:rsidR="00A35745" w:rsidRPr="002C0849" w:rsidRDefault="00391705" w:rsidP="00344378">
      <w:pPr>
        <w:pStyle w:val="ListParagraph"/>
        <w:numPr>
          <w:ilvl w:val="2"/>
          <w:numId w:val="15"/>
        </w:numPr>
        <w:ind w:left="540" w:hanging="270"/>
        <w:rPr>
          <w:rFonts w:ascii="Arial" w:hAnsi="Arial" w:cs="Arial"/>
          <w:b/>
        </w:rPr>
      </w:pPr>
      <w:r w:rsidRPr="002C0849">
        <w:rPr>
          <w:rFonts w:ascii="Arial" w:hAnsi="Arial" w:cs="Arial"/>
          <w:b/>
        </w:rPr>
        <w:t>Manual</w:t>
      </w:r>
      <w:r w:rsidR="00A35745" w:rsidRPr="002C0849">
        <w:rPr>
          <w:rFonts w:ascii="Arial" w:hAnsi="Arial" w:cs="Arial"/>
          <w:b/>
        </w:rPr>
        <w:t xml:space="preserve"> Operativo del Programa</w:t>
      </w:r>
      <w:r w:rsidR="007F7CCE" w:rsidRPr="002C0849">
        <w:rPr>
          <w:rFonts w:ascii="Arial" w:hAnsi="Arial" w:cs="Arial"/>
          <w:b/>
        </w:rPr>
        <w:t xml:space="preserve"> - </w:t>
      </w:r>
      <w:r w:rsidR="008A55A4" w:rsidRPr="002C0849">
        <w:rPr>
          <w:rFonts w:ascii="Arial" w:hAnsi="Arial" w:cs="Arial"/>
          <w:b/>
        </w:rPr>
        <w:t>MOP</w:t>
      </w:r>
    </w:p>
    <w:p w14:paraId="43571E3A" w14:textId="77777777" w:rsidR="002D4C20" w:rsidRPr="002C0849" w:rsidRDefault="002D4C20" w:rsidP="002D4C20">
      <w:pPr>
        <w:pStyle w:val="ListParagraph"/>
        <w:rPr>
          <w:rFonts w:ascii="Arial" w:hAnsi="Arial" w:cs="Arial"/>
        </w:rPr>
      </w:pPr>
    </w:p>
    <w:p w14:paraId="002F72B6" w14:textId="042847A9" w:rsidR="007F7CCE" w:rsidRPr="002C0849" w:rsidRDefault="00051A22" w:rsidP="007F7CCE">
      <w:pPr>
        <w:pStyle w:val="Paragraph"/>
        <w:tabs>
          <w:tab w:val="clear" w:pos="720"/>
        </w:tabs>
        <w:ind w:left="0" w:firstLine="0"/>
        <w:rPr>
          <w:rFonts w:ascii="Arial" w:hAnsi="Arial" w:cs="Arial"/>
          <w:bCs/>
          <w:szCs w:val="24"/>
          <w:lang w:eastAsia="es-ES_tradnl"/>
        </w:rPr>
      </w:pPr>
      <w:r w:rsidRPr="002C0849">
        <w:rPr>
          <w:rFonts w:ascii="Arial" w:hAnsi="Arial" w:cs="Arial"/>
          <w:bCs/>
          <w:szCs w:val="24"/>
          <w:lang w:eastAsia="es-ES_tradnl"/>
        </w:rPr>
        <w:t xml:space="preserve">El objetivo </w:t>
      </w:r>
      <w:r w:rsidR="007F7CCE" w:rsidRPr="002C0849">
        <w:rPr>
          <w:rFonts w:ascii="Arial" w:hAnsi="Arial" w:cs="Arial"/>
          <w:bCs/>
          <w:szCs w:val="24"/>
          <w:lang w:eastAsia="es-ES_tradnl"/>
        </w:rPr>
        <w:t xml:space="preserve">general </w:t>
      </w:r>
      <w:r w:rsidRPr="002C0849">
        <w:rPr>
          <w:rFonts w:ascii="Arial" w:hAnsi="Arial" w:cs="Arial"/>
          <w:bCs/>
          <w:szCs w:val="24"/>
          <w:lang w:eastAsia="es-ES_tradnl"/>
        </w:rPr>
        <w:t xml:space="preserve">del </w:t>
      </w:r>
      <w:r w:rsidR="00391705" w:rsidRPr="002C0849">
        <w:rPr>
          <w:rFonts w:ascii="Arial" w:hAnsi="Arial" w:cs="Arial"/>
          <w:bCs/>
          <w:szCs w:val="24"/>
          <w:lang w:eastAsia="es-ES_tradnl"/>
        </w:rPr>
        <w:t>Manual</w:t>
      </w:r>
      <w:r w:rsidRPr="002C0849">
        <w:rPr>
          <w:rFonts w:ascii="Arial" w:hAnsi="Arial" w:cs="Arial"/>
          <w:bCs/>
          <w:szCs w:val="24"/>
          <w:lang w:eastAsia="es-ES_tradnl"/>
        </w:rPr>
        <w:t xml:space="preserve"> Operativo del Programa</w:t>
      </w:r>
      <w:r w:rsidR="007F7CCE" w:rsidRPr="002C0849">
        <w:rPr>
          <w:rFonts w:ascii="Arial" w:hAnsi="Arial" w:cs="Arial"/>
          <w:bCs/>
          <w:szCs w:val="24"/>
          <w:lang w:eastAsia="es-ES_tradnl"/>
        </w:rPr>
        <w:t xml:space="preserve"> de Desarrollo de la Infraestructura Vial para </w:t>
      </w:r>
      <w:proofErr w:type="gramStart"/>
      <w:r w:rsidR="007F7CCE" w:rsidRPr="002C0849">
        <w:rPr>
          <w:rFonts w:ascii="Arial" w:hAnsi="Arial" w:cs="Arial"/>
          <w:bCs/>
          <w:szCs w:val="24"/>
          <w:lang w:eastAsia="es-ES_tradnl"/>
        </w:rPr>
        <w:t>Guatemala</w:t>
      </w:r>
      <w:r w:rsidRPr="002C0849">
        <w:rPr>
          <w:rFonts w:ascii="Arial" w:hAnsi="Arial" w:cs="Arial"/>
          <w:bCs/>
          <w:szCs w:val="24"/>
          <w:lang w:eastAsia="es-ES_tradnl"/>
        </w:rPr>
        <w:t>,</w:t>
      </w:r>
      <w:proofErr w:type="gramEnd"/>
      <w:r w:rsidRPr="002C0849">
        <w:rPr>
          <w:rFonts w:ascii="Arial" w:hAnsi="Arial" w:cs="Arial"/>
          <w:bCs/>
          <w:szCs w:val="24"/>
          <w:lang w:eastAsia="es-ES_tradnl"/>
        </w:rPr>
        <w:t xml:space="preserve"> es establecer todos los aspectos operativos técnicos, económicos, </w:t>
      </w:r>
      <w:r w:rsidR="00456377" w:rsidRPr="002C0849">
        <w:rPr>
          <w:rFonts w:ascii="Arial" w:hAnsi="Arial" w:cs="Arial"/>
          <w:bCs/>
          <w:szCs w:val="24"/>
          <w:lang w:eastAsia="es-ES_tradnl"/>
        </w:rPr>
        <w:t>socioambientales</w:t>
      </w:r>
      <w:r w:rsidRPr="002C0849">
        <w:rPr>
          <w:rFonts w:ascii="Arial" w:hAnsi="Arial" w:cs="Arial"/>
          <w:bCs/>
          <w:szCs w:val="24"/>
          <w:lang w:eastAsia="es-ES_tradnl"/>
        </w:rPr>
        <w:t xml:space="preserve"> y fiduciarios, a ser aplicados por el Organismo Ejecutor del Programa</w:t>
      </w:r>
      <w:r w:rsidR="007F7CCE" w:rsidRPr="002C0849">
        <w:rPr>
          <w:rFonts w:ascii="Arial" w:hAnsi="Arial" w:cs="Arial"/>
          <w:bCs/>
          <w:szCs w:val="24"/>
          <w:lang w:eastAsia="es-ES_tradnl"/>
        </w:rPr>
        <w:t xml:space="preserve">, a través de la </w:t>
      </w:r>
      <w:r w:rsidR="00B85E02" w:rsidRPr="002C0849">
        <w:rPr>
          <w:rFonts w:ascii="Arial" w:hAnsi="Arial" w:cs="Arial"/>
          <w:bCs/>
          <w:szCs w:val="24"/>
          <w:lang w:eastAsia="es-ES_tradnl"/>
        </w:rPr>
        <w:t>U</w:t>
      </w:r>
      <w:r w:rsidR="00BB148E" w:rsidRPr="002C0849">
        <w:rPr>
          <w:rFonts w:ascii="Arial" w:hAnsi="Arial" w:cs="Arial"/>
          <w:bCs/>
          <w:szCs w:val="24"/>
          <w:lang w:eastAsia="es-ES_tradnl"/>
        </w:rPr>
        <w:t xml:space="preserve">nidad </w:t>
      </w:r>
      <w:r w:rsidR="0045333D">
        <w:rPr>
          <w:rFonts w:ascii="Arial" w:hAnsi="Arial" w:cs="Arial"/>
          <w:bCs/>
          <w:szCs w:val="24"/>
          <w:lang w:eastAsia="es-ES_tradnl"/>
        </w:rPr>
        <w:t>Coordinadora</w:t>
      </w:r>
      <w:r w:rsidR="00BB148E" w:rsidRPr="002C0849">
        <w:rPr>
          <w:rFonts w:ascii="Arial" w:hAnsi="Arial" w:cs="Arial"/>
          <w:bCs/>
          <w:szCs w:val="24"/>
          <w:lang w:eastAsia="es-ES_tradnl"/>
        </w:rPr>
        <w:t xml:space="preserve"> del Programa</w:t>
      </w:r>
      <w:r w:rsidRPr="002C0849">
        <w:rPr>
          <w:rFonts w:ascii="Arial" w:hAnsi="Arial" w:cs="Arial"/>
          <w:bCs/>
          <w:szCs w:val="24"/>
          <w:lang w:eastAsia="es-ES_tradnl"/>
        </w:rPr>
        <w:t xml:space="preserve">, consistentes con los flujos de decisión y comunicación parametrizados. </w:t>
      </w:r>
      <w:r w:rsidR="007F7CCE" w:rsidRPr="002C0849">
        <w:rPr>
          <w:rFonts w:ascii="Arial" w:hAnsi="Arial" w:cs="Arial"/>
          <w:bCs/>
          <w:szCs w:val="24"/>
          <w:lang w:eastAsia="es-ES_tradnl"/>
        </w:rPr>
        <w:t xml:space="preserve">A </w:t>
      </w:r>
      <w:r w:rsidR="00456377" w:rsidRPr="002C0849">
        <w:rPr>
          <w:rFonts w:ascii="Arial" w:hAnsi="Arial" w:cs="Arial"/>
          <w:bCs/>
          <w:szCs w:val="24"/>
          <w:lang w:eastAsia="es-ES_tradnl"/>
        </w:rPr>
        <w:t>continuación,</w:t>
      </w:r>
      <w:r w:rsidR="007F7CCE" w:rsidRPr="002C0849">
        <w:rPr>
          <w:rFonts w:ascii="Arial" w:hAnsi="Arial" w:cs="Arial"/>
          <w:bCs/>
          <w:szCs w:val="24"/>
          <w:lang w:eastAsia="es-ES_tradnl"/>
        </w:rPr>
        <w:t xml:space="preserve"> se indican, </w:t>
      </w:r>
      <w:r w:rsidR="00DE514A" w:rsidRPr="002C0849">
        <w:rPr>
          <w:rFonts w:ascii="Arial" w:hAnsi="Arial" w:cs="Arial"/>
          <w:bCs/>
          <w:szCs w:val="24"/>
          <w:lang w:eastAsia="es-ES_tradnl"/>
        </w:rPr>
        <w:t xml:space="preserve">las </w:t>
      </w:r>
      <w:r w:rsidR="007F7CCE" w:rsidRPr="002C0849">
        <w:rPr>
          <w:rFonts w:ascii="Arial" w:hAnsi="Arial" w:cs="Arial"/>
          <w:bCs/>
          <w:szCs w:val="24"/>
          <w:lang w:eastAsia="es-ES_tradnl"/>
        </w:rPr>
        <w:t xml:space="preserve">disposiciones </w:t>
      </w:r>
      <w:r w:rsidR="00292FB1" w:rsidRPr="002C0849">
        <w:rPr>
          <w:rFonts w:ascii="Arial" w:hAnsi="Arial" w:cs="Arial"/>
          <w:bCs/>
          <w:szCs w:val="24"/>
          <w:lang w:eastAsia="es-ES_tradnl"/>
        </w:rPr>
        <w:t>generales para la operatividad de dichos aspectos, cuyo detalle se</w:t>
      </w:r>
      <w:r w:rsidR="00DE514A" w:rsidRPr="002C0849">
        <w:rPr>
          <w:rFonts w:ascii="Arial" w:hAnsi="Arial" w:cs="Arial"/>
          <w:bCs/>
          <w:szCs w:val="24"/>
          <w:lang w:eastAsia="es-ES_tradnl"/>
        </w:rPr>
        <w:t xml:space="preserve"> considerar</w:t>
      </w:r>
      <w:r w:rsidR="00292FB1" w:rsidRPr="002C0849">
        <w:rPr>
          <w:rFonts w:ascii="Arial" w:hAnsi="Arial" w:cs="Arial"/>
          <w:bCs/>
          <w:szCs w:val="24"/>
          <w:lang w:eastAsia="es-ES_tradnl"/>
        </w:rPr>
        <w:t>á</w:t>
      </w:r>
      <w:r w:rsidR="00DE514A" w:rsidRPr="002C0849">
        <w:rPr>
          <w:rFonts w:ascii="Arial" w:hAnsi="Arial" w:cs="Arial"/>
          <w:bCs/>
          <w:szCs w:val="24"/>
          <w:lang w:eastAsia="es-ES_tradnl"/>
        </w:rPr>
        <w:t xml:space="preserve"> en el </w:t>
      </w:r>
      <w:r w:rsidR="00391705" w:rsidRPr="002C0849">
        <w:rPr>
          <w:rFonts w:ascii="Arial" w:hAnsi="Arial" w:cs="Arial"/>
          <w:bCs/>
          <w:szCs w:val="24"/>
          <w:lang w:eastAsia="es-ES_tradnl"/>
        </w:rPr>
        <w:t>manual</w:t>
      </w:r>
      <w:r w:rsidR="00DE514A" w:rsidRPr="002C0849">
        <w:rPr>
          <w:rFonts w:ascii="Arial" w:hAnsi="Arial" w:cs="Arial"/>
          <w:bCs/>
          <w:szCs w:val="24"/>
          <w:lang w:eastAsia="es-ES_tradnl"/>
        </w:rPr>
        <w:t xml:space="preserve"> operativo del programa, </w:t>
      </w:r>
      <w:r w:rsidR="00292FB1" w:rsidRPr="002C0849">
        <w:rPr>
          <w:rFonts w:ascii="Arial" w:hAnsi="Arial" w:cs="Arial"/>
          <w:bCs/>
          <w:szCs w:val="24"/>
          <w:lang w:eastAsia="es-ES_tradnl"/>
        </w:rPr>
        <w:t xml:space="preserve">en consistencia </w:t>
      </w:r>
      <w:r w:rsidR="007F7CCE" w:rsidRPr="002C0849">
        <w:rPr>
          <w:rFonts w:ascii="Arial" w:hAnsi="Arial" w:cs="Arial"/>
          <w:bCs/>
          <w:szCs w:val="24"/>
          <w:lang w:eastAsia="es-ES_tradnl"/>
        </w:rPr>
        <w:t xml:space="preserve">con el esquema de ejecución diseñado para este Programa. </w:t>
      </w:r>
    </w:p>
    <w:p w14:paraId="22E12632" w14:textId="77777777" w:rsidR="009270F9" w:rsidRPr="002C0849" w:rsidRDefault="009270F9" w:rsidP="00DE514A">
      <w:pPr>
        <w:pStyle w:val="Paragraph"/>
        <w:tabs>
          <w:tab w:val="clear" w:pos="720"/>
        </w:tabs>
        <w:ind w:left="0" w:firstLine="0"/>
        <w:jc w:val="center"/>
        <w:rPr>
          <w:rFonts w:ascii="Arial" w:hAnsi="Arial" w:cs="Arial"/>
          <w:b/>
          <w:bCs/>
          <w:szCs w:val="24"/>
          <w:lang w:eastAsia="es-ES_tradnl"/>
        </w:rPr>
      </w:pPr>
      <w:r w:rsidRPr="002C0849">
        <w:rPr>
          <w:rFonts w:ascii="Arial" w:hAnsi="Arial" w:cs="Arial"/>
          <w:b/>
          <w:bCs/>
          <w:szCs w:val="24"/>
          <w:lang w:eastAsia="es-ES_tradnl"/>
        </w:rPr>
        <w:t>Tabla 7</w:t>
      </w:r>
    </w:p>
    <w:p w14:paraId="32830B68" w14:textId="77777777" w:rsidR="00DE514A" w:rsidRPr="002C0849" w:rsidRDefault="00DE514A" w:rsidP="00DE514A">
      <w:pPr>
        <w:pStyle w:val="Paragraph"/>
        <w:tabs>
          <w:tab w:val="clear" w:pos="720"/>
        </w:tabs>
        <w:ind w:left="0" w:firstLine="0"/>
        <w:jc w:val="center"/>
        <w:rPr>
          <w:rFonts w:ascii="Arial" w:hAnsi="Arial" w:cs="Arial"/>
          <w:b/>
          <w:bCs/>
          <w:szCs w:val="24"/>
          <w:lang w:eastAsia="es-ES_tradnl"/>
        </w:rPr>
      </w:pPr>
      <w:r w:rsidRPr="002C0849">
        <w:rPr>
          <w:rFonts w:ascii="Arial" w:hAnsi="Arial" w:cs="Arial"/>
          <w:b/>
          <w:bCs/>
          <w:szCs w:val="24"/>
          <w:lang w:eastAsia="es-ES_tradnl"/>
        </w:rPr>
        <w:t xml:space="preserve">Contenidos del </w:t>
      </w:r>
      <w:r w:rsidR="00391705" w:rsidRPr="002C0849">
        <w:rPr>
          <w:rFonts w:ascii="Arial" w:hAnsi="Arial" w:cs="Arial"/>
          <w:b/>
          <w:bCs/>
          <w:szCs w:val="24"/>
          <w:lang w:eastAsia="es-ES_tradnl"/>
        </w:rPr>
        <w:t>Manual</w:t>
      </w:r>
      <w:r w:rsidRPr="002C0849">
        <w:rPr>
          <w:rFonts w:ascii="Arial" w:hAnsi="Arial" w:cs="Arial"/>
          <w:b/>
          <w:bCs/>
          <w:szCs w:val="24"/>
          <w:lang w:eastAsia="es-ES_tradnl"/>
        </w:rPr>
        <w:t xml:space="preserve"> Operativo del Programa de Desarrollo de la Infraestructura Vial en Guatemala</w:t>
      </w:r>
    </w:p>
    <w:tbl>
      <w:tblPr>
        <w:tblStyle w:val="TableGrid"/>
        <w:tblW w:w="0" w:type="auto"/>
        <w:tblLook w:val="04A0" w:firstRow="1" w:lastRow="0" w:firstColumn="1" w:lastColumn="0" w:noHBand="0" w:noVBand="1"/>
      </w:tblPr>
      <w:tblGrid>
        <w:gridCol w:w="9350"/>
      </w:tblGrid>
      <w:tr w:rsidR="00DE514A" w:rsidRPr="002C0849" w14:paraId="06411784" w14:textId="77777777" w:rsidTr="00DE514A">
        <w:tc>
          <w:tcPr>
            <w:tcW w:w="9350" w:type="dxa"/>
          </w:tcPr>
          <w:p w14:paraId="685953F2" w14:textId="77777777" w:rsidR="00DE514A" w:rsidRPr="002C0849" w:rsidRDefault="00DE514A" w:rsidP="00DE514A">
            <w:pPr>
              <w:pStyle w:val="ListParagraph"/>
              <w:ind w:left="0"/>
              <w:jc w:val="both"/>
              <w:rPr>
                <w:rFonts w:ascii="Arial" w:hAnsi="Arial" w:cs="Arial"/>
                <w:sz w:val="20"/>
              </w:rPr>
            </w:pPr>
            <w:r w:rsidRPr="002C0849">
              <w:rPr>
                <w:rFonts w:ascii="Arial" w:hAnsi="Arial" w:cs="Arial"/>
                <w:b/>
                <w:sz w:val="20"/>
              </w:rPr>
              <w:t>Marco Institucional, organización y funciones</w:t>
            </w:r>
            <w:r w:rsidRPr="002C0849">
              <w:rPr>
                <w:rFonts w:ascii="Arial" w:hAnsi="Arial" w:cs="Arial"/>
                <w:sz w:val="20"/>
              </w:rPr>
              <w:t xml:space="preserve">. </w:t>
            </w:r>
          </w:p>
          <w:p w14:paraId="45F64979" w14:textId="7B16B465" w:rsidR="00DE514A" w:rsidRPr="002C0849" w:rsidRDefault="00DE514A" w:rsidP="00344378">
            <w:pPr>
              <w:pStyle w:val="ListParagraph"/>
              <w:numPr>
                <w:ilvl w:val="2"/>
                <w:numId w:val="19"/>
              </w:numPr>
              <w:ind w:left="247" w:hanging="270"/>
              <w:jc w:val="both"/>
              <w:rPr>
                <w:rFonts w:ascii="Arial" w:hAnsi="Arial" w:cs="Arial"/>
                <w:sz w:val="20"/>
              </w:rPr>
            </w:pPr>
            <w:r w:rsidRPr="002C0849">
              <w:rPr>
                <w:rFonts w:ascii="Arial" w:hAnsi="Arial" w:cs="Arial"/>
                <w:sz w:val="20"/>
              </w:rPr>
              <w:t xml:space="preserve">resumir los lineamientos generales del esquema de ejecución del programa y el organigrama del CIV y la </w:t>
            </w:r>
            <w:r w:rsidR="00B85E02" w:rsidRPr="002C0849">
              <w:rPr>
                <w:rFonts w:ascii="Arial" w:hAnsi="Arial" w:cs="Arial"/>
                <w:sz w:val="20"/>
              </w:rPr>
              <w:t>U</w:t>
            </w:r>
            <w:r w:rsidR="00CC321A" w:rsidRPr="002C0849">
              <w:rPr>
                <w:rFonts w:ascii="Arial" w:hAnsi="Arial" w:cs="Arial"/>
                <w:sz w:val="20"/>
              </w:rPr>
              <w:t xml:space="preserve">nidad </w:t>
            </w:r>
            <w:r w:rsidR="00EC7E82" w:rsidRPr="00EC7E82">
              <w:rPr>
                <w:rFonts w:ascii="Arial" w:hAnsi="Arial" w:cs="Arial"/>
                <w:sz w:val="20"/>
              </w:rPr>
              <w:t>Coordinadora</w:t>
            </w:r>
            <w:r w:rsidRPr="002C0849">
              <w:rPr>
                <w:rFonts w:ascii="Arial" w:hAnsi="Arial" w:cs="Arial"/>
                <w:sz w:val="20"/>
              </w:rPr>
              <w:t xml:space="preserve">, e incluir como anexo del </w:t>
            </w:r>
            <w:r w:rsidR="00CC321A" w:rsidRPr="002C0849">
              <w:rPr>
                <w:rFonts w:ascii="Arial" w:hAnsi="Arial" w:cs="Arial"/>
                <w:sz w:val="20"/>
              </w:rPr>
              <w:t>MOP</w:t>
            </w:r>
            <w:r w:rsidRPr="002C0849">
              <w:rPr>
                <w:rFonts w:ascii="Arial" w:hAnsi="Arial" w:cs="Arial"/>
                <w:sz w:val="20"/>
              </w:rPr>
              <w:t>, el Esquema de Ejecución del Programa de Desarrollo de la Infraestructura Vial para Guatemala, como descrito en este documento</w:t>
            </w:r>
          </w:p>
          <w:p w14:paraId="146D89A4" w14:textId="4E058E9D" w:rsidR="00DE514A" w:rsidRPr="002C0849" w:rsidRDefault="00DE514A" w:rsidP="00344378">
            <w:pPr>
              <w:pStyle w:val="ListParagraph"/>
              <w:numPr>
                <w:ilvl w:val="2"/>
                <w:numId w:val="19"/>
              </w:numPr>
              <w:ind w:left="247" w:hanging="270"/>
              <w:jc w:val="both"/>
              <w:rPr>
                <w:rFonts w:ascii="Arial" w:hAnsi="Arial" w:cs="Arial"/>
                <w:sz w:val="20"/>
              </w:rPr>
            </w:pPr>
            <w:r w:rsidRPr="002C0849">
              <w:rPr>
                <w:rFonts w:ascii="Arial" w:hAnsi="Arial" w:cs="Arial"/>
                <w:sz w:val="20"/>
              </w:rPr>
              <w:t xml:space="preserve">indicar los procesos de coordinación al interior de la </w:t>
            </w:r>
            <w:r w:rsidR="00CC321A" w:rsidRPr="002C0849">
              <w:rPr>
                <w:rFonts w:ascii="Arial" w:hAnsi="Arial" w:cs="Arial"/>
                <w:sz w:val="20"/>
              </w:rPr>
              <w:t xml:space="preserve">Unidad </w:t>
            </w:r>
            <w:r w:rsidR="0045333D" w:rsidRPr="0045333D">
              <w:rPr>
                <w:rFonts w:ascii="Arial" w:hAnsi="Arial" w:cs="Arial"/>
                <w:sz w:val="20"/>
              </w:rPr>
              <w:t>Coordinadora</w:t>
            </w:r>
            <w:r w:rsidR="00CC321A" w:rsidRPr="002C0849">
              <w:rPr>
                <w:rFonts w:ascii="Arial" w:hAnsi="Arial" w:cs="Arial"/>
                <w:sz w:val="20"/>
              </w:rPr>
              <w:t xml:space="preserve"> del Programa</w:t>
            </w:r>
            <w:r w:rsidRPr="002C0849">
              <w:rPr>
                <w:rFonts w:ascii="Arial" w:hAnsi="Arial" w:cs="Arial"/>
                <w:sz w:val="20"/>
              </w:rPr>
              <w:t xml:space="preserve"> de </w:t>
            </w:r>
            <w:r w:rsidR="00CC321A" w:rsidRPr="002C0849">
              <w:rPr>
                <w:rFonts w:ascii="Arial" w:hAnsi="Arial" w:cs="Arial"/>
                <w:sz w:val="20"/>
              </w:rPr>
              <w:t xml:space="preserve">dicha </w:t>
            </w:r>
            <w:proofErr w:type="gramStart"/>
            <w:r w:rsidR="00CC321A" w:rsidRPr="002C0849">
              <w:rPr>
                <w:rFonts w:ascii="Arial" w:hAnsi="Arial" w:cs="Arial"/>
                <w:sz w:val="20"/>
              </w:rPr>
              <w:t xml:space="preserve">Unidad </w:t>
            </w:r>
            <w:r w:rsidRPr="002C0849">
              <w:rPr>
                <w:rFonts w:ascii="Arial" w:hAnsi="Arial" w:cs="Arial"/>
                <w:sz w:val="20"/>
              </w:rPr>
              <w:t xml:space="preserve"> con</w:t>
            </w:r>
            <w:proofErr w:type="gramEnd"/>
            <w:r w:rsidRPr="002C0849">
              <w:rPr>
                <w:rFonts w:ascii="Arial" w:hAnsi="Arial" w:cs="Arial"/>
                <w:sz w:val="20"/>
              </w:rPr>
              <w:t xml:space="preserve"> el CIV (Ministro</w:t>
            </w:r>
            <w:r w:rsidR="00323FEE" w:rsidRPr="002C0849">
              <w:rPr>
                <w:rFonts w:ascii="Arial" w:hAnsi="Arial" w:cs="Arial"/>
                <w:sz w:val="20"/>
              </w:rPr>
              <w:t xml:space="preserve"> y </w:t>
            </w:r>
            <w:r w:rsidRPr="002C0849">
              <w:rPr>
                <w:rFonts w:ascii="Arial" w:hAnsi="Arial" w:cs="Arial"/>
                <w:sz w:val="20"/>
              </w:rPr>
              <w:t>sus dependencias), con otros ministerios y, con otras autoridades con funciones asociadas a la ejecución del Programa</w:t>
            </w:r>
          </w:p>
          <w:p w14:paraId="49461485" w14:textId="77777777" w:rsidR="00DE514A" w:rsidRPr="002C0849" w:rsidRDefault="00DE514A" w:rsidP="00344378">
            <w:pPr>
              <w:pStyle w:val="ListParagraph"/>
              <w:numPr>
                <w:ilvl w:val="2"/>
                <w:numId w:val="19"/>
              </w:numPr>
              <w:ind w:left="247" w:hanging="270"/>
              <w:jc w:val="both"/>
              <w:rPr>
                <w:rFonts w:ascii="Arial" w:hAnsi="Arial" w:cs="Arial"/>
                <w:sz w:val="20"/>
              </w:rPr>
            </w:pPr>
            <w:r w:rsidRPr="002C0849">
              <w:rPr>
                <w:rFonts w:ascii="Arial" w:hAnsi="Arial" w:cs="Arial"/>
                <w:sz w:val="20"/>
              </w:rPr>
              <w:t xml:space="preserve">indicar los convenios </w:t>
            </w:r>
            <w:proofErr w:type="gramStart"/>
            <w:r w:rsidRPr="002C0849">
              <w:rPr>
                <w:rFonts w:ascii="Arial" w:hAnsi="Arial" w:cs="Arial"/>
                <w:sz w:val="20"/>
              </w:rPr>
              <w:t>inter</w:t>
            </w:r>
            <w:r w:rsidR="00323FEE" w:rsidRPr="002C0849">
              <w:rPr>
                <w:rFonts w:ascii="Arial" w:hAnsi="Arial" w:cs="Arial"/>
                <w:sz w:val="20"/>
              </w:rPr>
              <w:t>-</w:t>
            </w:r>
            <w:r w:rsidRPr="002C0849">
              <w:rPr>
                <w:rFonts w:ascii="Arial" w:hAnsi="Arial" w:cs="Arial"/>
                <w:sz w:val="20"/>
              </w:rPr>
              <w:t>institucionales</w:t>
            </w:r>
            <w:proofErr w:type="gramEnd"/>
            <w:r w:rsidRPr="002C0849">
              <w:rPr>
                <w:rFonts w:ascii="Arial" w:hAnsi="Arial" w:cs="Arial"/>
                <w:sz w:val="20"/>
              </w:rPr>
              <w:t xml:space="preserve"> y/o administrativos, de carácter técnico, financiero, socioambiental o de cualquier otro aspecto asociado a las actividades descritas en los componentes del programa, que sean necesario suscribir para la ejecución del programa, indicando los objetivos generales de dichos convenios</w:t>
            </w:r>
            <w:r w:rsidRPr="002C0849">
              <w:rPr>
                <w:rFonts w:ascii="Arial" w:hAnsi="Arial" w:cs="Arial"/>
                <w:sz w:val="20"/>
                <w:vertAlign w:val="superscript"/>
              </w:rPr>
              <w:footnoteReference w:id="28"/>
            </w:r>
          </w:p>
          <w:p w14:paraId="208E1825" w14:textId="6B1456EF" w:rsidR="00DE514A" w:rsidRPr="002C0849" w:rsidRDefault="00DE514A" w:rsidP="00344378">
            <w:pPr>
              <w:pStyle w:val="ListParagraph"/>
              <w:numPr>
                <w:ilvl w:val="2"/>
                <w:numId w:val="19"/>
              </w:numPr>
              <w:ind w:left="247" w:hanging="270"/>
              <w:jc w:val="both"/>
              <w:rPr>
                <w:rFonts w:ascii="Arial" w:hAnsi="Arial" w:cs="Arial"/>
                <w:sz w:val="20"/>
              </w:rPr>
            </w:pPr>
            <w:r w:rsidRPr="002C0849">
              <w:rPr>
                <w:rFonts w:ascii="Arial" w:hAnsi="Arial" w:cs="Arial"/>
                <w:sz w:val="20"/>
              </w:rPr>
              <w:t xml:space="preserve">describir la organización y funciones del CIV, del </w:t>
            </w:r>
            <w:proofErr w:type="gramStart"/>
            <w:r w:rsidRPr="002C0849">
              <w:rPr>
                <w:rFonts w:ascii="Arial" w:hAnsi="Arial" w:cs="Arial"/>
                <w:sz w:val="20"/>
              </w:rPr>
              <w:t>Ministro</w:t>
            </w:r>
            <w:proofErr w:type="gramEnd"/>
            <w:r w:rsidRPr="002C0849">
              <w:rPr>
                <w:rFonts w:ascii="Arial" w:hAnsi="Arial" w:cs="Arial"/>
                <w:sz w:val="20"/>
              </w:rPr>
              <w:t xml:space="preserve">, y la </w:t>
            </w:r>
            <w:r w:rsidR="00B85E02" w:rsidRPr="002C0849">
              <w:rPr>
                <w:rFonts w:ascii="Arial" w:hAnsi="Arial" w:cs="Arial"/>
                <w:sz w:val="20"/>
              </w:rPr>
              <w:t>U</w:t>
            </w:r>
            <w:r w:rsidR="00CC321A" w:rsidRPr="002C0849">
              <w:rPr>
                <w:rFonts w:ascii="Arial" w:hAnsi="Arial" w:cs="Arial"/>
                <w:sz w:val="20"/>
              </w:rPr>
              <w:t xml:space="preserve">nidad </w:t>
            </w:r>
            <w:r w:rsidR="0045333D" w:rsidRPr="0045333D">
              <w:rPr>
                <w:rFonts w:ascii="Arial" w:hAnsi="Arial" w:cs="Arial"/>
                <w:sz w:val="20"/>
              </w:rPr>
              <w:t>Coordinadora</w:t>
            </w:r>
            <w:r w:rsidR="00CC321A" w:rsidRPr="002C0849">
              <w:rPr>
                <w:rFonts w:ascii="Arial" w:hAnsi="Arial" w:cs="Arial"/>
                <w:sz w:val="20"/>
              </w:rPr>
              <w:t xml:space="preserve"> del Programa</w:t>
            </w:r>
            <w:r w:rsidRPr="002C0849">
              <w:rPr>
                <w:rFonts w:ascii="Arial" w:hAnsi="Arial" w:cs="Arial"/>
                <w:sz w:val="20"/>
              </w:rPr>
              <w:t>, detallando todos los organigramas asociados, las unidades intervinientes, con sus funciones y responsabilidades generales y sus funciones para con el Programa.</w:t>
            </w:r>
          </w:p>
        </w:tc>
      </w:tr>
      <w:tr w:rsidR="00DE514A" w:rsidRPr="002C0849" w14:paraId="5312B743" w14:textId="77777777" w:rsidTr="00DE514A">
        <w:tc>
          <w:tcPr>
            <w:tcW w:w="9350" w:type="dxa"/>
          </w:tcPr>
          <w:p w14:paraId="0A2FCECA" w14:textId="77777777" w:rsidR="00DE514A" w:rsidRPr="002C0849" w:rsidRDefault="00DE514A" w:rsidP="00DE514A">
            <w:pPr>
              <w:pStyle w:val="ListParagraph"/>
              <w:ind w:left="0"/>
              <w:jc w:val="both"/>
              <w:rPr>
                <w:rFonts w:ascii="Arial" w:hAnsi="Arial" w:cs="Arial"/>
                <w:sz w:val="20"/>
              </w:rPr>
            </w:pPr>
            <w:r w:rsidRPr="002C0849">
              <w:rPr>
                <w:rFonts w:ascii="Arial" w:hAnsi="Arial" w:cs="Arial"/>
                <w:b/>
                <w:sz w:val="20"/>
              </w:rPr>
              <w:lastRenderedPageBreak/>
              <w:t>Ejecución del Programa</w:t>
            </w:r>
            <w:r w:rsidRPr="002C0849">
              <w:rPr>
                <w:rFonts w:ascii="Arial" w:hAnsi="Arial" w:cs="Arial"/>
                <w:sz w:val="20"/>
              </w:rPr>
              <w:t xml:space="preserve">. </w:t>
            </w:r>
          </w:p>
          <w:p w14:paraId="671CD8D2" w14:textId="77777777" w:rsidR="00DE514A" w:rsidRPr="002C0849" w:rsidRDefault="00DE514A" w:rsidP="00344378">
            <w:pPr>
              <w:pStyle w:val="ListParagraph"/>
              <w:numPr>
                <w:ilvl w:val="0"/>
                <w:numId w:val="20"/>
              </w:numPr>
              <w:ind w:left="247" w:hanging="247"/>
              <w:jc w:val="both"/>
              <w:rPr>
                <w:rFonts w:ascii="Arial" w:hAnsi="Arial" w:cs="Arial"/>
                <w:sz w:val="20"/>
              </w:rPr>
            </w:pPr>
            <w:r w:rsidRPr="002C0849">
              <w:rPr>
                <w:rFonts w:ascii="Arial" w:hAnsi="Arial" w:cs="Arial"/>
                <w:sz w:val="20"/>
              </w:rPr>
              <w:t>describir los objetivos, componentes, criterios de elegibilidad, y proyecto de la muestra del programa</w:t>
            </w:r>
          </w:p>
          <w:p w14:paraId="58B6EE64" w14:textId="77777777" w:rsidR="00DE514A" w:rsidRPr="002C0849" w:rsidRDefault="00DE514A" w:rsidP="00344378">
            <w:pPr>
              <w:pStyle w:val="ListParagraph"/>
              <w:numPr>
                <w:ilvl w:val="0"/>
                <w:numId w:val="20"/>
              </w:numPr>
              <w:ind w:left="247" w:hanging="247"/>
              <w:jc w:val="both"/>
              <w:rPr>
                <w:rFonts w:ascii="Arial" w:hAnsi="Arial" w:cs="Arial"/>
                <w:sz w:val="20"/>
              </w:rPr>
            </w:pPr>
            <w:r w:rsidRPr="002C0849">
              <w:rPr>
                <w:rFonts w:ascii="Arial" w:hAnsi="Arial" w:cs="Arial"/>
                <w:sz w:val="20"/>
              </w:rPr>
              <w:t>presentar la matriz de riesgos del programa, las medidas de mitigación y el plan de acción para implementar dichas medidas de mitigación, con sus responsables y procesos asociados</w:t>
            </w:r>
          </w:p>
          <w:p w14:paraId="7CE46710" w14:textId="77777777" w:rsidR="00DE514A" w:rsidRPr="002C0849" w:rsidRDefault="00DE514A" w:rsidP="00344378">
            <w:pPr>
              <w:pStyle w:val="ListParagraph"/>
              <w:numPr>
                <w:ilvl w:val="0"/>
                <w:numId w:val="20"/>
              </w:numPr>
              <w:ind w:left="247" w:hanging="247"/>
              <w:jc w:val="both"/>
              <w:rPr>
                <w:rFonts w:ascii="Arial" w:hAnsi="Arial" w:cs="Arial"/>
                <w:sz w:val="20"/>
              </w:rPr>
            </w:pPr>
            <w:r w:rsidRPr="002C0849">
              <w:rPr>
                <w:rFonts w:ascii="Arial" w:hAnsi="Arial" w:cs="Arial"/>
                <w:sz w:val="20"/>
              </w:rPr>
              <w:t xml:space="preserve">describir los condicionantes operativos de la ejecución de los proyectos del programa, incluyendo condicionantes generales del marco normativo aplicables (marco legal general aplicable, documentos licitatorios estandarizados con el país, sistemas aplicables, formatos vigentes para la gestión fiduciaria del programa, </w:t>
            </w:r>
            <w:r w:rsidR="00456377" w:rsidRPr="002C0849">
              <w:rPr>
                <w:rFonts w:ascii="Arial" w:hAnsi="Arial" w:cs="Arial"/>
                <w:sz w:val="20"/>
              </w:rPr>
              <w:t>etc.</w:t>
            </w:r>
            <w:r w:rsidRPr="002C0849">
              <w:rPr>
                <w:rFonts w:ascii="Arial" w:hAnsi="Arial" w:cs="Arial"/>
                <w:sz w:val="20"/>
              </w:rPr>
              <w:t xml:space="preserve">), condicionantes socio-ambientales, criterios de elegibilidad, especificaciones técnicas aplicables, documentos requeridos para la ejecución, condicionales de administración de los contratos de obra (garantías contractuales, contratación de supervisión, seguimiento del OE, supervisión del BID, </w:t>
            </w:r>
            <w:r w:rsidR="00456377" w:rsidRPr="002C0849">
              <w:rPr>
                <w:rFonts w:ascii="Arial" w:hAnsi="Arial" w:cs="Arial"/>
                <w:sz w:val="20"/>
              </w:rPr>
              <w:t>etc.</w:t>
            </w:r>
            <w:r w:rsidRPr="002C0849">
              <w:rPr>
                <w:rFonts w:ascii="Arial" w:hAnsi="Arial" w:cs="Arial"/>
                <w:sz w:val="20"/>
              </w:rPr>
              <w:t>)</w:t>
            </w:r>
          </w:p>
          <w:p w14:paraId="6152D0DD" w14:textId="77777777" w:rsidR="00DE514A" w:rsidRPr="002C0849" w:rsidRDefault="00DE514A" w:rsidP="00344378">
            <w:pPr>
              <w:pStyle w:val="ListParagraph"/>
              <w:numPr>
                <w:ilvl w:val="0"/>
                <w:numId w:val="20"/>
              </w:numPr>
              <w:ind w:left="247" w:hanging="247"/>
              <w:jc w:val="both"/>
              <w:rPr>
                <w:rFonts w:ascii="Arial" w:hAnsi="Arial" w:cs="Arial"/>
                <w:sz w:val="20"/>
              </w:rPr>
            </w:pPr>
            <w:r w:rsidRPr="002C0849">
              <w:rPr>
                <w:rFonts w:ascii="Arial" w:hAnsi="Arial" w:cs="Arial"/>
                <w:sz w:val="20"/>
              </w:rPr>
              <w:t>alcance de los cargos definidos en los modelos estándar del Banco para la contratación de obras (Ingeniero, Gerente de Obras)</w:t>
            </w:r>
          </w:p>
          <w:p w14:paraId="41239875" w14:textId="65C46A23" w:rsidR="00DE514A" w:rsidRPr="002C0849" w:rsidRDefault="00DE514A" w:rsidP="00344378">
            <w:pPr>
              <w:pStyle w:val="ListParagraph"/>
              <w:numPr>
                <w:ilvl w:val="0"/>
                <w:numId w:val="20"/>
              </w:numPr>
              <w:ind w:left="247" w:hanging="247"/>
              <w:jc w:val="both"/>
              <w:rPr>
                <w:rFonts w:ascii="Arial" w:hAnsi="Arial" w:cs="Arial"/>
                <w:sz w:val="20"/>
              </w:rPr>
            </w:pPr>
            <w:r w:rsidRPr="002C0849">
              <w:rPr>
                <w:rFonts w:ascii="Arial" w:hAnsi="Arial" w:cs="Arial"/>
                <w:sz w:val="20"/>
              </w:rPr>
              <w:t xml:space="preserve">modelo de gestión de la </w:t>
            </w:r>
            <w:r w:rsidR="00B85E02" w:rsidRPr="002C0849">
              <w:rPr>
                <w:rFonts w:ascii="Arial" w:hAnsi="Arial" w:cs="Arial"/>
                <w:sz w:val="20"/>
              </w:rPr>
              <w:t>U</w:t>
            </w:r>
            <w:r w:rsidR="00CC321A" w:rsidRPr="002C0849">
              <w:rPr>
                <w:rFonts w:ascii="Arial" w:hAnsi="Arial" w:cs="Arial"/>
                <w:sz w:val="20"/>
              </w:rPr>
              <w:t xml:space="preserve">nidad </w:t>
            </w:r>
            <w:r w:rsidR="0045333D" w:rsidRPr="0045333D">
              <w:rPr>
                <w:rFonts w:ascii="Arial" w:hAnsi="Arial" w:cs="Arial"/>
                <w:sz w:val="20"/>
              </w:rPr>
              <w:t>Coordinadora</w:t>
            </w:r>
            <w:r w:rsidR="00CC321A" w:rsidRPr="002C0849">
              <w:rPr>
                <w:rFonts w:ascii="Arial" w:hAnsi="Arial" w:cs="Arial"/>
                <w:sz w:val="20"/>
              </w:rPr>
              <w:t xml:space="preserve"> del </w:t>
            </w:r>
            <w:r w:rsidR="00B85E02" w:rsidRPr="002C0849">
              <w:rPr>
                <w:rFonts w:ascii="Arial" w:hAnsi="Arial" w:cs="Arial"/>
                <w:sz w:val="20"/>
              </w:rPr>
              <w:t>P</w:t>
            </w:r>
            <w:r w:rsidR="00CC321A" w:rsidRPr="002C0849">
              <w:rPr>
                <w:rFonts w:ascii="Arial" w:hAnsi="Arial" w:cs="Arial"/>
                <w:sz w:val="20"/>
              </w:rPr>
              <w:t>rograma</w:t>
            </w:r>
            <w:r w:rsidRPr="002C0849">
              <w:rPr>
                <w:rFonts w:ascii="Arial" w:hAnsi="Arial" w:cs="Arial"/>
                <w:sz w:val="20"/>
              </w:rPr>
              <w:t>, indicando l</w:t>
            </w:r>
            <w:r w:rsidR="00CC321A" w:rsidRPr="002C0849">
              <w:rPr>
                <w:rFonts w:ascii="Arial" w:hAnsi="Arial" w:cs="Arial"/>
                <w:sz w:val="20"/>
              </w:rPr>
              <w:t xml:space="preserve">as </w:t>
            </w:r>
            <w:proofErr w:type="gramStart"/>
            <w:r w:rsidR="00CC321A" w:rsidRPr="002C0849">
              <w:rPr>
                <w:rFonts w:ascii="Arial" w:hAnsi="Arial" w:cs="Arial"/>
                <w:sz w:val="20"/>
              </w:rPr>
              <w:t xml:space="preserve">áreas </w:t>
            </w:r>
            <w:r w:rsidRPr="002C0849">
              <w:rPr>
                <w:rFonts w:ascii="Arial" w:hAnsi="Arial" w:cs="Arial"/>
                <w:sz w:val="20"/>
              </w:rPr>
              <w:t xml:space="preserve"> dentro</w:t>
            </w:r>
            <w:proofErr w:type="gramEnd"/>
            <w:r w:rsidRPr="002C0849">
              <w:rPr>
                <w:rFonts w:ascii="Arial" w:hAnsi="Arial" w:cs="Arial"/>
                <w:sz w:val="20"/>
              </w:rPr>
              <w:t xml:space="preserve"> del </w:t>
            </w:r>
            <w:r w:rsidR="00CC321A" w:rsidRPr="002C0849">
              <w:rPr>
                <w:rFonts w:ascii="Arial" w:hAnsi="Arial" w:cs="Arial"/>
                <w:sz w:val="20"/>
              </w:rPr>
              <w:t>esquema funcional</w:t>
            </w:r>
            <w:r w:rsidRPr="002C0849">
              <w:rPr>
                <w:rFonts w:ascii="Arial" w:hAnsi="Arial" w:cs="Arial"/>
                <w:sz w:val="20"/>
              </w:rPr>
              <w:t xml:space="preserve">, las funciones de cada </w:t>
            </w:r>
            <w:r w:rsidR="00CC321A" w:rsidRPr="002C0849">
              <w:rPr>
                <w:rFonts w:ascii="Arial" w:hAnsi="Arial" w:cs="Arial"/>
                <w:sz w:val="20"/>
              </w:rPr>
              <w:t>área</w:t>
            </w:r>
            <w:r w:rsidRPr="002C0849">
              <w:rPr>
                <w:rFonts w:ascii="Arial" w:hAnsi="Arial" w:cs="Arial"/>
                <w:sz w:val="20"/>
              </w:rPr>
              <w:t xml:space="preserve">, y el perfil profesional asociado. En la descripción de </w:t>
            </w:r>
            <w:r w:rsidR="00CC321A" w:rsidRPr="002C0849">
              <w:rPr>
                <w:rFonts w:ascii="Arial" w:hAnsi="Arial" w:cs="Arial"/>
                <w:sz w:val="20"/>
              </w:rPr>
              <w:t xml:space="preserve">los perfiles </w:t>
            </w:r>
            <w:r w:rsidRPr="002C0849">
              <w:rPr>
                <w:rFonts w:ascii="Arial" w:hAnsi="Arial" w:cs="Arial"/>
                <w:sz w:val="20"/>
              </w:rPr>
              <w:t xml:space="preserve">, indicar el supervisor (superior inmediato), la misión del </w:t>
            </w:r>
            <w:r w:rsidR="00CC321A" w:rsidRPr="002C0849">
              <w:rPr>
                <w:rFonts w:ascii="Arial" w:hAnsi="Arial" w:cs="Arial"/>
                <w:sz w:val="20"/>
              </w:rPr>
              <w:t>perfil</w:t>
            </w:r>
            <w:r w:rsidRPr="002C0849">
              <w:rPr>
                <w:rFonts w:ascii="Arial" w:hAnsi="Arial" w:cs="Arial"/>
                <w:sz w:val="20"/>
              </w:rPr>
              <w:t>, sus niveles de responsabilidad y, las funciones y atribuciones específicas</w:t>
            </w:r>
          </w:p>
          <w:p w14:paraId="0D9CA91B" w14:textId="77777777" w:rsidR="00DE514A" w:rsidRPr="002C0849" w:rsidRDefault="00DE514A" w:rsidP="00344378">
            <w:pPr>
              <w:pStyle w:val="ListParagraph"/>
              <w:numPr>
                <w:ilvl w:val="0"/>
                <w:numId w:val="20"/>
              </w:numPr>
              <w:ind w:left="247" w:hanging="247"/>
              <w:jc w:val="both"/>
              <w:rPr>
                <w:rFonts w:ascii="Arial" w:hAnsi="Arial" w:cs="Arial"/>
                <w:sz w:val="20"/>
              </w:rPr>
            </w:pPr>
            <w:r w:rsidRPr="002C0849">
              <w:rPr>
                <w:rFonts w:ascii="Arial" w:hAnsi="Arial" w:cs="Arial"/>
                <w:sz w:val="20"/>
              </w:rPr>
              <w:t>describir el contenido esperado y procedimiento de elaboración de todos los informes de avance periódico de la ejecución, indicando los responsables de coordinar cada informe, plazos de elaboración</w:t>
            </w:r>
          </w:p>
          <w:p w14:paraId="4E103A2A" w14:textId="0A24DC2D" w:rsidR="00DE514A" w:rsidRPr="002C0849" w:rsidRDefault="00DE514A" w:rsidP="00344378">
            <w:pPr>
              <w:pStyle w:val="ListParagraph"/>
              <w:numPr>
                <w:ilvl w:val="0"/>
                <w:numId w:val="20"/>
              </w:numPr>
              <w:ind w:left="247" w:hanging="247"/>
              <w:jc w:val="both"/>
              <w:rPr>
                <w:rFonts w:ascii="Arial" w:hAnsi="Arial" w:cs="Arial"/>
                <w:sz w:val="20"/>
              </w:rPr>
            </w:pPr>
            <w:r w:rsidRPr="002C0849">
              <w:rPr>
                <w:rFonts w:ascii="Arial" w:hAnsi="Arial" w:cs="Arial"/>
                <w:sz w:val="20"/>
              </w:rPr>
              <w:t xml:space="preserve">describir los procesos que implementará la </w:t>
            </w:r>
            <w:r w:rsidR="00B85E02" w:rsidRPr="002C0849">
              <w:rPr>
                <w:rFonts w:ascii="Arial" w:hAnsi="Arial" w:cs="Arial"/>
                <w:sz w:val="20"/>
              </w:rPr>
              <w:t>U</w:t>
            </w:r>
            <w:r w:rsidR="00CC321A" w:rsidRPr="002C0849">
              <w:rPr>
                <w:rFonts w:ascii="Arial" w:hAnsi="Arial" w:cs="Arial"/>
                <w:sz w:val="20"/>
              </w:rPr>
              <w:t xml:space="preserve">nidad </w:t>
            </w:r>
            <w:r w:rsidR="0045333D" w:rsidRPr="0045333D">
              <w:rPr>
                <w:rFonts w:ascii="Arial" w:hAnsi="Arial" w:cs="Arial"/>
                <w:sz w:val="20"/>
              </w:rPr>
              <w:t>Coordinadora</w:t>
            </w:r>
            <w:r w:rsidR="00CC321A" w:rsidRPr="002C0849">
              <w:rPr>
                <w:rFonts w:ascii="Arial" w:hAnsi="Arial" w:cs="Arial"/>
                <w:sz w:val="20"/>
              </w:rPr>
              <w:t xml:space="preserve"> del </w:t>
            </w:r>
            <w:proofErr w:type="gramStart"/>
            <w:r w:rsidR="00B85E02" w:rsidRPr="002C0849">
              <w:rPr>
                <w:rFonts w:ascii="Arial" w:hAnsi="Arial" w:cs="Arial"/>
                <w:sz w:val="20"/>
              </w:rPr>
              <w:t>P</w:t>
            </w:r>
            <w:r w:rsidR="00CC321A" w:rsidRPr="002C0849">
              <w:rPr>
                <w:rFonts w:ascii="Arial" w:hAnsi="Arial" w:cs="Arial"/>
                <w:sz w:val="20"/>
              </w:rPr>
              <w:t xml:space="preserve">rograma </w:t>
            </w:r>
            <w:r w:rsidRPr="002C0849">
              <w:rPr>
                <w:rFonts w:ascii="Arial" w:hAnsi="Arial" w:cs="Arial"/>
                <w:sz w:val="20"/>
              </w:rPr>
              <w:t xml:space="preserve"> para</w:t>
            </w:r>
            <w:proofErr w:type="gramEnd"/>
            <w:r w:rsidRPr="002C0849">
              <w:rPr>
                <w:rFonts w:ascii="Arial" w:hAnsi="Arial" w:cs="Arial"/>
                <w:sz w:val="20"/>
              </w:rPr>
              <w:t xml:space="preserve"> los controles de plazo, calidad y costo definidos dentro del modelo de gestión del Programa, los procesos principales de ejecución y </w:t>
            </w:r>
            <w:r w:rsidR="00456377" w:rsidRPr="002C0849">
              <w:rPr>
                <w:rFonts w:ascii="Arial" w:hAnsi="Arial" w:cs="Arial"/>
                <w:sz w:val="20"/>
              </w:rPr>
              <w:t>los flujogramas</w:t>
            </w:r>
            <w:r w:rsidRPr="002C0849">
              <w:rPr>
                <w:rFonts w:ascii="Arial" w:hAnsi="Arial" w:cs="Arial"/>
                <w:sz w:val="20"/>
              </w:rPr>
              <w:t xml:space="preserve"> asociados, con los plazos, y responsables</w:t>
            </w:r>
          </w:p>
          <w:p w14:paraId="5F94306D" w14:textId="75FB8625" w:rsidR="00DE514A" w:rsidRPr="002C0849" w:rsidRDefault="00DE514A" w:rsidP="00344378">
            <w:pPr>
              <w:pStyle w:val="ListParagraph"/>
              <w:numPr>
                <w:ilvl w:val="0"/>
                <w:numId w:val="20"/>
              </w:numPr>
              <w:ind w:left="247" w:hanging="247"/>
              <w:jc w:val="both"/>
              <w:rPr>
                <w:rFonts w:ascii="Arial" w:hAnsi="Arial" w:cs="Arial"/>
                <w:sz w:val="20"/>
              </w:rPr>
            </w:pPr>
            <w:r w:rsidRPr="002C0849">
              <w:rPr>
                <w:rFonts w:ascii="Arial" w:hAnsi="Arial" w:cs="Arial"/>
                <w:sz w:val="20"/>
              </w:rPr>
              <w:t xml:space="preserve">describir el Plan de Gestión Ambiental y Social del Programa – PGAS, un resumen de sus principales requerimientos de información, procesos y responsables, e incluir el PGAS como anexo del </w:t>
            </w:r>
            <w:r w:rsidR="00CC321A" w:rsidRPr="002C0849">
              <w:rPr>
                <w:rFonts w:ascii="Arial" w:hAnsi="Arial" w:cs="Arial"/>
                <w:sz w:val="20"/>
              </w:rPr>
              <w:t>MOP</w:t>
            </w:r>
          </w:p>
        </w:tc>
      </w:tr>
      <w:tr w:rsidR="00DE514A" w:rsidRPr="002C0849" w14:paraId="55BC3F8B" w14:textId="77777777" w:rsidTr="00DE514A">
        <w:tc>
          <w:tcPr>
            <w:tcW w:w="9350" w:type="dxa"/>
          </w:tcPr>
          <w:p w14:paraId="100D743D" w14:textId="77777777" w:rsidR="00DE514A" w:rsidRPr="002C0849" w:rsidRDefault="00DE514A" w:rsidP="00DE514A">
            <w:pPr>
              <w:pStyle w:val="ListParagraph"/>
              <w:ind w:left="0"/>
              <w:jc w:val="both"/>
              <w:rPr>
                <w:rFonts w:ascii="Arial" w:hAnsi="Arial" w:cs="Arial"/>
                <w:sz w:val="20"/>
              </w:rPr>
            </w:pPr>
            <w:r w:rsidRPr="002C0849">
              <w:rPr>
                <w:rFonts w:ascii="Arial" w:hAnsi="Arial" w:cs="Arial"/>
                <w:b/>
                <w:sz w:val="20"/>
              </w:rPr>
              <w:t>Acuerdos y requisitos para ejecución de adquisiciones</w:t>
            </w:r>
            <w:r w:rsidRPr="002C0849">
              <w:rPr>
                <w:rFonts w:ascii="Arial" w:hAnsi="Arial" w:cs="Arial"/>
                <w:sz w:val="20"/>
              </w:rPr>
              <w:t xml:space="preserve">. </w:t>
            </w:r>
          </w:p>
          <w:p w14:paraId="6F30F50A" w14:textId="77777777" w:rsidR="00DE514A" w:rsidRPr="002C0849" w:rsidRDefault="00DE514A" w:rsidP="00344378">
            <w:pPr>
              <w:pStyle w:val="ListParagraph"/>
              <w:numPr>
                <w:ilvl w:val="0"/>
                <w:numId w:val="21"/>
              </w:numPr>
              <w:ind w:left="247" w:hanging="270"/>
              <w:jc w:val="both"/>
              <w:rPr>
                <w:rFonts w:ascii="Arial" w:hAnsi="Arial" w:cs="Arial"/>
                <w:sz w:val="20"/>
              </w:rPr>
            </w:pPr>
            <w:r w:rsidRPr="002C0849">
              <w:rPr>
                <w:rFonts w:ascii="Arial" w:hAnsi="Arial" w:cs="Arial"/>
                <w:sz w:val="20"/>
              </w:rPr>
              <w:t>detallar el marco normativo aplicable</w:t>
            </w:r>
          </w:p>
          <w:p w14:paraId="44357944" w14:textId="4D562F61" w:rsidR="00DE514A" w:rsidRPr="002C0849" w:rsidRDefault="00DE514A" w:rsidP="00344378">
            <w:pPr>
              <w:pStyle w:val="ListParagraph"/>
              <w:numPr>
                <w:ilvl w:val="0"/>
                <w:numId w:val="21"/>
              </w:numPr>
              <w:ind w:left="247" w:hanging="270"/>
              <w:jc w:val="both"/>
              <w:rPr>
                <w:rFonts w:ascii="Arial" w:hAnsi="Arial" w:cs="Arial"/>
                <w:sz w:val="20"/>
              </w:rPr>
            </w:pPr>
            <w:r w:rsidRPr="002C0849">
              <w:rPr>
                <w:rFonts w:ascii="Arial" w:hAnsi="Arial" w:cs="Arial"/>
                <w:sz w:val="20"/>
              </w:rPr>
              <w:t xml:space="preserve">describir los documentos estándar aplicables, e incluirlos como anexo del </w:t>
            </w:r>
            <w:r w:rsidR="00CC321A" w:rsidRPr="002C0849">
              <w:rPr>
                <w:rFonts w:ascii="Arial" w:hAnsi="Arial" w:cs="Arial"/>
                <w:sz w:val="20"/>
              </w:rPr>
              <w:t>MOP</w:t>
            </w:r>
          </w:p>
          <w:p w14:paraId="527A10A0" w14:textId="77777777" w:rsidR="00DE514A" w:rsidRPr="002C0849" w:rsidRDefault="00DE514A" w:rsidP="00344378">
            <w:pPr>
              <w:pStyle w:val="ListParagraph"/>
              <w:numPr>
                <w:ilvl w:val="0"/>
                <w:numId w:val="21"/>
              </w:numPr>
              <w:ind w:left="247" w:hanging="270"/>
              <w:jc w:val="both"/>
              <w:rPr>
                <w:rFonts w:ascii="Arial" w:hAnsi="Arial" w:cs="Arial"/>
                <w:sz w:val="20"/>
              </w:rPr>
            </w:pPr>
            <w:r w:rsidRPr="002C0849">
              <w:rPr>
                <w:rFonts w:ascii="Arial" w:hAnsi="Arial" w:cs="Arial"/>
                <w:sz w:val="20"/>
              </w:rPr>
              <w:t>detallar los procesos de planificación, supervisión, manejo, y archivo de información de las adquisiciones, descritos en el Contrato de Préstamo y el esquema de ejecución diseñado</w:t>
            </w:r>
          </w:p>
          <w:p w14:paraId="2FDCABAF" w14:textId="16309473" w:rsidR="00DE514A" w:rsidRPr="002C0849" w:rsidRDefault="00DE514A" w:rsidP="00344378">
            <w:pPr>
              <w:pStyle w:val="ListParagraph"/>
              <w:numPr>
                <w:ilvl w:val="0"/>
                <w:numId w:val="21"/>
              </w:numPr>
              <w:ind w:left="247" w:hanging="270"/>
              <w:jc w:val="both"/>
              <w:rPr>
                <w:rFonts w:ascii="Arial" w:hAnsi="Arial" w:cs="Arial"/>
                <w:sz w:val="20"/>
              </w:rPr>
            </w:pPr>
            <w:r w:rsidRPr="002C0849">
              <w:rPr>
                <w:rFonts w:ascii="Arial" w:hAnsi="Arial" w:cs="Arial"/>
                <w:sz w:val="20"/>
              </w:rPr>
              <w:t xml:space="preserve">listar las funciones y actividades específicas, dentro de los distintos procesos de adquisiciones, de cada </w:t>
            </w:r>
            <w:r w:rsidR="00CC321A" w:rsidRPr="002C0849">
              <w:rPr>
                <w:rFonts w:ascii="Arial" w:hAnsi="Arial" w:cs="Arial"/>
                <w:sz w:val="20"/>
              </w:rPr>
              <w:t>perfil</w:t>
            </w:r>
            <w:r w:rsidRPr="002C0849">
              <w:rPr>
                <w:rFonts w:ascii="Arial" w:hAnsi="Arial" w:cs="Arial"/>
                <w:sz w:val="20"/>
              </w:rPr>
              <w:t xml:space="preserve"> de la </w:t>
            </w:r>
            <w:r w:rsidR="00B85E02" w:rsidRPr="002C0849">
              <w:rPr>
                <w:rFonts w:ascii="Arial" w:hAnsi="Arial" w:cs="Arial"/>
                <w:sz w:val="20"/>
              </w:rPr>
              <w:t>U</w:t>
            </w:r>
            <w:r w:rsidR="00CC321A" w:rsidRPr="002C0849">
              <w:rPr>
                <w:rFonts w:ascii="Arial" w:hAnsi="Arial" w:cs="Arial"/>
                <w:sz w:val="20"/>
              </w:rPr>
              <w:t xml:space="preserve">nidad </w:t>
            </w:r>
            <w:r w:rsidR="0045333D" w:rsidRPr="0045333D">
              <w:rPr>
                <w:rFonts w:ascii="Arial" w:hAnsi="Arial" w:cs="Arial"/>
                <w:sz w:val="20"/>
              </w:rPr>
              <w:t>Coordinadora</w:t>
            </w:r>
            <w:r w:rsidR="00CC321A" w:rsidRPr="002C0849">
              <w:rPr>
                <w:rFonts w:ascii="Arial" w:hAnsi="Arial" w:cs="Arial"/>
                <w:sz w:val="20"/>
              </w:rPr>
              <w:t xml:space="preserve"> del </w:t>
            </w:r>
            <w:proofErr w:type="gramStart"/>
            <w:r w:rsidR="00B85E02" w:rsidRPr="002C0849">
              <w:rPr>
                <w:rFonts w:ascii="Arial" w:hAnsi="Arial" w:cs="Arial"/>
                <w:sz w:val="20"/>
              </w:rPr>
              <w:t>P</w:t>
            </w:r>
            <w:r w:rsidR="00CC321A" w:rsidRPr="002C0849">
              <w:rPr>
                <w:rFonts w:ascii="Arial" w:hAnsi="Arial" w:cs="Arial"/>
                <w:sz w:val="20"/>
              </w:rPr>
              <w:t xml:space="preserve">rograma </w:t>
            </w:r>
            <w:r w:rsidRPr="002C0849">
              <w:rPr>
                <w:rFonts w:ascii="Arial" w:hAnsi="Arial" w:cs="Arial"/>
                <w:sz w:val="20"/>
              </w:rPr>
              <w:t>,</w:t>
            </w:r>
            <w:proofErr w:type="gramEnd"/>
            <w:r w:rsidRPr="002C0849">
              <w:rPr>
                <w:rFonts w:ascii="Arial" w:hAnsi="Arial" w:cs="Arial"/>
                <w:sz w:val="20"/>
              </w:rPr>
              <w:t xml:space="preserve"> indicando el plazo para cada actividad, el producto de cada actividad, y las observaciones que apliquen a cada actividad</w:t>
            </w:r>
          </w:p>
          <w:p w14:paraId="3FB31F15" w14:textId="77777777" w:rsidR="00DE514A" w:rsidRPr="002C0849" w:rsidRDefault="00DE514A" w:rsidP="00344378">
            <w:pPr>
              <w:pStyle w:val="ListParagraph"/>
              <w:numPr>
                <w:ilvl w:val="0"/>
                <w:numId w:val="21"/>
              </w:numPr>
              <w:ind w:left="247" w:hanging="270"/>
              <w:jc w:val="both"/>
              <w:rPr>
                <w:rFonts w:ascii="Arial" w:hAnsi="Arial" w:cs="Arial"/>
                <w:sz w:val="20"/>
              </w:rPr>
            </w:pPr>
            <w:r w:rsidRPr="002C0849">
              <w:rPr>
                <w:rFonts w:ascii="Arial" w:hAnsi="Arial" w:cs="Arial"/>
                <w:sz w:val="20"/>
              </w:rPr>
              <w:t>detallar la información requerida para el inicio de los distintos procesos de adquisiciones y, para conformación del expediente de adquisiciones.</w:t>
            </w:r>
          </w:p>
        </w:tc>
      </w:tr>
      <w:tr w:rsidR="00DE514A" w:rsidRPr="002C0849" w14:paraId="6965BFF0" w14:textId="77777777" w:rsidTr="00DE514A">
        <w:tc>
          <w:tcPr>
            <w:tcW w:w="9350" w:type="dxa"/>
          </w:tcPr>
          <w:p w14:paraId="31DEAC4F" w14:textId="77777777" w:rsidR="00DE514A" w:rsidRPr="002C0849" w:rsidRDefault="00DE514A" w:rsidP="00DE514A">
            <w:pPr>
              <w:pStyle w:val="ListParagraph"/>
              <w:ind w:left="0"/>
              <w:jc w:val="both"/>
              <w:rPr>
                <w:rFonts w:ascii="Arial" w:hAnsi="Arial" w:cs="Arial"/>
                <w:sz w:val="20"/>
              </w:rPr>
            </w:pPr>
            <w:r w:rsidRPr="002C0849">
              <w:rPr>
                <w:rFonts w:ascii="Arial" w:hAnsi="Arial" w:cs="Arial"/>
                <w:b/>
                <w:sz w:val="20"/>
              </w:rPr>
              <w:t>Gestión financiera</w:t>
            </w:r>
            <w:r w:rsidRPr="002C0849">
              <w:rPr>
                <w:rFonts w:ascii="Arial" w:hAnsi="Arial" w:cs="Arial"/>
                <w:sz w:val="20"/>
              </w:rPr>
              <w:t xml:space="preserve">. </w:t>
            </w:r>
          </w:p>
          <w:p w14:paraId="4685335B" w14:textId="77777777" w:rsidR="00DE514A" w:rsidRPr="002C0849" w:rsidRDefault="00DE514A" w:rsidP="00344378">
            <w:pPr>
              <w:pStyle w:val="ListParagraph"/>
              <w:numPr>
                <w:ilvl w:val="0"/>
                <w:numId w:val="22"/>
              </w:numPr>
              <w:ind w:left="247" w:hanging="270"/>
              <w:jc w:val="both"/>
              <w:rPr>
                <w:rFonts w:ascii="Arial" w:hAnsi="Arial" w:cs="Arial"/>
                <w:sz w:val="20"/>
              </w:rPr>
            </w:pPr>
            <w:r w:rsidRPr="002C0849">
              <w:rPr>
                <w:rFonts w:ascii="Arial" w:hAnsi="Arial" w:cs="Arial"/>
                <w:sz w:val="20"/>
              </w:rPr>
              <w:t>indicar la unidad/autoridad responsable de la ejecución de los recursos financieros del Programa</w:t>
            </w:r>
          </w:p>
          <w:p w14:paraId="7F101008" w14:textId="77777777" w:rsidR="00DE514A" w:rsidRPr="002C0849" w:rsidRDefault="00DE514A" w:rsidP="00344378">
            <w:pPr>
              <w:pStyle w:val="ListParagraph"/>
              <w:numPr>
                <w:ilvl w:val="0"/>
                <w:numId w:val="22"/>
              </w:numPr>
              <w:ind w:left="247" w:hanging="270"/>
              <w:jc w:val="both"/>
              <w:rPr>
                <w:rFonts w:ascii="Arial" w:hAnsi="Arial" w:cs="Arial"/>
                <w:sz w:val="20"/>
              </w:rPr>
            </w:pPr>
            <w:r w:rsidRPr="002C0849">
              <w:rPr>
                <w:rFonts w:ascii="Arial" w:hAnsi="Arial" w:cs="Arial"/>
                <w:sz w:val="20"/>
              </w:rPr>
              <w:t>detallar las políticas, normas y procedimientos sobre desembolsos, aplicables al programa, incluyendo la referencia a la “Guía de desembolsos para proyectos BID”, la “Guía Operativa de Gestión Financiera para Proyectos Financiados por el BID” y, todos los sistemas de información, contabilidad, auditoría y, gestión asociados</w:t>
            </w:r>
          </w:p>
          <w:p w14:paraId="26440B47" w14:textId="6BD77067" w:rsidR="00DE514A" w:rsidRPr="002C0849" w:rsidRDefault="00DE514A" w:rsidP="00344378">
            <w:pPr>
              <w:pStyle w:val="ListParagraph"/>
              <w:numPr>
                <w:ilvl w:val="0"/>
                <w:numId w:val="22"/>
              </w:numPr>
              <w:ind w:left="247" w:hanging="270"/>
              <w:jc w:val="both"/>
              <w:rPr>
                <w:rFonts w:ascii="Arial" w:hAnsi="Arial" w:cs="Arial"/>
                <w:sz w:val="20"/>
              </w:rPr>
            </w:pPr>
            <w:r w:rsidRPr="002C0849">
              <w:rPr>
                <w:rFonts w:ascii="Arial" w:hAnsi="Arial" w:cs="Arial"/>
                <w:sz w:val="20"/>
              </w:rPr>
              <w:t>describir los procesos de programación y presupuesto aplicable al programa, autoridades, responsables, catálogo de cuenta, procedimientos operativos, niveles de autorización, registro de gastos e inversiones, procedimientos financieros y normas de control interno y, procedimientos de desembolsos y flujos de caja, con referencia a los miembros de la U</w:t>
            </w:r>
            <w:r w:rsidR="00CC321A" w:rsidRPr="002C0849">
              <w:rPr>
                <w:rFonts w:ascii="Arial" w:hAnsi="Arial" w:cs="Arial"/>
                <w:sz w:val="20"/>
              </w:rPr>
              <w:t xml:space="preserve">nidad </w:t>
            </w:r>
            <w:r w:rsidR="0045333D" w:rsidRPr="0045333D">
              <w:rPr>
                <w:rFonts w:ascii="Arial" w:hAnsi="Arial" w:cs="Arial"/>
                <w:sz w:val="20"/>
              </w:rPr>
              <w:t>Coordinadora</w:t>
            </w:r>
            <w:r w:rsidR="00CC321A" w:rsidRPr="002C0849">
              <w:rPr>
                <w:rFonts w:ascii="Arial" w:hAnsi="Arial" w:cs="Arial"/>
                <w:sz w:val="20"/>
              </w:rPr>
              <w:t xml:space="preserve"> del </w:t>
            </w:r>
            <w:r w:rsidRPr="002C0849">
              <w:rPr>
                <w:rFonts w:ascii="Arial" w:hAnsi="Arial" w:cs="Arial"/>
                <w:sz w:val="20"/>
              </w:rPr>
              <w:t>P</w:t>
            </w:r>
            <w:r w:rsidR="00CC321A" w:rsidRPr="002C0849">
              <w:rPr>
                <w:rFonts w:ascii="Arial" w:hAnsi="Arial" w:cs="Arial"/>
                <w:sz w:val="20"/>
              </w:rPr>
              <w:t>rograma</w:t>
            </w:r>
            <w:r w:rsidRPr="002C0849">
              <w:rPr>
                <w:rFonts w:ascii="Arial" w:hAnsi="Arial" w:cs="Arial"/>
                <w:sz w:val="20"/>
              </w:rPr>
              <w:t xml:space="preserve"> responsables, sus actividades principales, plazos por actividad y observaciones asociadas, así como los mecanismos de agilización previstos por el programa</w:t>
            </w:r>
          </w:p>
          <w:p w14:paraId="1B716CC0" w14:textId="77777777" w:rsidR="00DE514A" w:rsidRPr="002C0849" w:rsidRDefault="00DE514A" w:rsidP="00344378">
            <w:pPr>
              <w:pStyle w:val="ListParagraph"/>
              <w:numPr>
                <w:ilvl w:val="0"/>
                <w:numId w:val="22"/>
              </w:numPr>
              <w:ind w:left="247" w:hanging="270"/>
              <w:jc w:val="both"/>
              <w:rPr>
                <w:rFonts w:ascii="Arial" w:hAnsi="Arial" w:cs="Arial"/>
                <w:sz w:val="20"/>
              </w:rPr>
            </w:pPr>
            <w:r w:rsidRPr="002C0849">
              <w:rPr>
                <w:rFonts w:ascii="Arial" w:hAnsi="Arial" w:cs="Arial"/>
                <w:sz w:val="20"/>
              </w:rPr>
              <w:t>describir los procesos de control externo e informes asociados a la gestión financiera del programa incluyendo, auditorías, plan de supervisión financiera y, plan de gestión de riesgos.</w:t>
            </w:r>
          </w:p>
        </w:tc>
      </w:tr>
      <w:tr w:rsidR="00DE514A" w:rsidRPr="002C0849" w14:paraId="7A26B351" w14:textId="77777777" w:rsidTr="00DE514A">
        <w:tc>
          <w:tcPr>
            <w:tcW w:w="9350" w:type="dxa"/>
          </w:tcPr>
          <w:p w14:paraId="7F81513F" w14:textId="77777777" w:rsidR="00DE514A" w:rsidRPr="002C0849" w:rsidRDefault="00DE514A" w:rsidP="00DE514A">
            <w:pPr>
              <w:pStyle w:val="ListParagraph"/>
              <w:ind w:left="0"/>
              <w:jc w:val="both"/>
              <w:rPr>
                <w:rFonts w:ascii="Arial" w:hAnsi="Arial" w:cs="Arial"/>
                <w:sz w:val="20"/>
              </w:rPr>
            </w:pPr>
            <w:r w:rsidRPr="002C0849">
              <w:rPr>
                <w:rFonts w:ascii="Arial" w:hAnsi="Arial" w:cs="Arial"/>
                <w:b/>
                <w:sz w:val="20"/>
              </w:rPr>
              <w:t>Seguimiento, monitoreo y evaluación</w:t>
            </w:r>
            <w:r w:rsidRPr="002C0849">
              <w:rPr>
                <w:rFonts w:ascii="Arial" w:hAnsi="Arial" w:cs="Arial"/>
                <w:sz w:val="20"/>
              </w:rPr>
              <w:t xml:space="preserve">. </w:t>
            </w:r>
          </w:p>
          <w:p w14:paraId="1F16CFC8" w14:textId="77777777" w:rsidR="00DE514A" w:rsidRPr="002C0849" w:rsidRDefault="00DE514A" w:rsidP="00344378">
            <w:pPr>
              <w:pStyle w:val="ListParagraph"/>
              <w:numPr>
                <w:ilvl w:val="0"/>
                <w:numId w:val="23"/>
              </w:numPr>
              <w:ind w:left="247" w:hanging="247"/>
              <w:jc w:val="both"/>
              <w:rPr>
                <w:rFonts w:ascii="Arial" w:hAnsi="Arial" w:cs="Arial"/>
                <w:sz w:val="20"/>
              </w:rPr>
            </w:pPr>
            <w:r w:rsidRPr="002C0849">
              <w:rPr>
                <w:rFonts w:ascii="Arial" w:hAnsi="Arial" w:cs="Arial"/>
                <w:sz w:val="20"/>
              </w:rPr>
              <w:t>describir todos los procedimientos, procesos, responsables, plazos y productos, asociados al seguimiento, monitoreo y evaluación del programa incluyendo Plan de ejecución del proyecto (PEP), Planes operativos anuales (POA), Plan de adquisiciones (PA), Matriz de Riesgo, Matriz de Resultados, Plan de monitoreo y evaluación, Evaluación intermedia, Evaluación final, Informes de avances o de progreso semestral, e Informes de Auditoría Financiera</w:t>
            </w:r>
          </w:p>
          <w:p w14:paraId="492DE2BA" w14:textId="77777777" w:rsidR="00DE514A" w:rsidRPr="002C0849" w:rsidRDefault="00DE514A" w:rsidP="00344378">
            <w:pPr>
              <w:pStyle w:val="ListParagraph"/>
              <w:numPr>
                <w:ilvl w:val="0"/>
                <w:numId w:val="23"/>
              </w:numPr>
              <w:ind w:left="247" w:hanging="247"/>
              <w:jc w:val="both"/>
              <w:rPr>
                <w:rFonts w:ascii="Arial" w:hAnsi="Arial" w:cs="Arial"/>
                <w:bCs/>
                <w:szCs w:val="24"/>
                <w:lang w:eastAsia="es-ES_tradnl"/>
              </w:rPr>
            </w:pPr>
            <w:r w:rsidRPr="002C0849">
              <w:rPr>
                <w:rFonts w:ascii="Arial" w:hAnsi="Arial" w:cs="Arial"/>
                <w:sz w:val="20"/>
              </w:rPr>
              <w:lastRenderedPageBreak/>
              <w:t>resumen de los acuerdos e instrumentos de seguimiento, monitoreo y evaluación establecidos en el contrato de préstamo, indicando su naturaleza y alcance, y la frecuencia de presentación</w:t>
            </w:r>
          </w:p>
          <w:p w14:paraId="005FE6D2" w14:textId="77777777" w:rsidR="00DE514A" w:rsidRPr="002C0849" w:rsidRDefault="00DE514A" w:rsidP="00344378">
            <w:pPr>
              <w:pStyle w:val="ListParagraph"/>
              <w:numPr>
                <w:ilvl w:val="0"/>
                <w:numId w:val="23"/>
              </w:numPr>
              <w:ind w:left="247" w:hanging="247"/>
              <w:jc w:val="both"/>
              <w:rPr>
                <w:rFonts w:ascii="Arial" w:hAnsi="Arial" w:cs="Arial"/>
                <w:bCs/>
                <w:szCs w:val="24"/>
                <w:lang w:eastAsia="es-ES_tradnl"/>
              </w:rPr>
            </w:pPr>
            <w:r w:rsidRPr="002C0849">
              <w:rPr>
                <w:rFonts w:ascii="Arial" w:hAnsi="Arial" w:cs="Arial"/>
                <w:sz w:val="20"/>
              </w:rPr>
              <w:t>detalle de los procesos de elaboración de cada uno de los instrumentos de seguimiento, monitoreo y evaluación y, contenidos esperados de los informes</w:t>
            </w:r>
            <w:r w:rsidRPr="002C0849">
              <w:rPr>
                <w:rFonts w:ascii="Arial" w:hAnsi="Arial" w:cs="Arial"/>
                <w:bCs/>
                <w:szCs w:val="24"/>
                <w:lang w:eastAsia="es-ES_tradnl"/>
              </w:rPr>
              <w:t>.</w:t>
            </w:r>
          </w:p>
        </w:tc>
      </w:tr>
      <w:tr w:rsidR="00DE514A" w:rsidRPr="002C0849" w14:paraId="630765F3" w14:textId="77777777" w:rsidTr="00DE514A">
        <w:tc>
          <w:tcPr>
            <w:tcW w:w="9350" w:type="dxa"/>
          </w:tcPr>
          <w:p w14:paraId="39BA3100" w14:textId="77777777" w:rsidR="00DE514A" w:rsidRPr="002C0849" w:rsidRDefault="00DE514A" w:rsidP="00DE514A">
            <w:pPr>
              <w:pStyle w:val="ListParagraph"/>
              <w:jc w:val="both"/>
              <w:rPr>
                <w:rFonts w:ascii="Arial" w:hAnsi="Arial" w:cs="Arial"/>
                <w:sz w:val="20"/>
              </w:rPr>
            </w:pPr>
            <w:r w:rsidRPr="002C0849">
              <w:rPr>
                <w:rFonts w:ascii="Arial" w:hAnsi="Arial" w:cs="Arial"/>
                <w:b/>
                <w:sz w:val="20"/>
              </w:rPr>
              <w:lastRenderedPageBreak/>
              <w:t>Aspectos ambientales</w:t>
            </w:r>
            <w:r w:rsidRPr="002C0849">
              <w:rPr>
                <w:rFonts w:ascii="Arial" w:hAnsi="Arial" w:cs="Arial"/>
                <w:sz w:val="20"/>
              </w:rPr>
              <w:t xml:space="preserve">. </w:t>
            </w:r>
          </w:p>
          <w:p w14:paraId="36F6978E" w14:textId="77777777" w:rsidR="00DE514A" w:rsidRPr="002C0849" w:rsidRDefault="00DE514A" w:rsidP="00344378">
            <w:pPr>
              <w:pStyle w:val="ListParagraph"/>
              <w:numPr>
                <w:ilvl w:val="0"/>
                <w:numId w:val="24"/>
              </w:numPr>
              <w:ind w:left="247" w:hanging="247"/>
              <w:jc w:val="both"/>
              <w:rPr>
                <w:rFonts w:ascii="Arial" w:hAnsi="Arial" w:cs="Arial"/>
                <w:sz w:val="20"/>
              </w:rPr>
            </w:pPr>
            <w:r w:rsidRPr="002C0849">
              <w:rPr>
                <w:rFonts w:ascii="Arial" w:hAnsi="Arial" w:cs="Arial"/>
                <w:sz w:val="20"/>
              </w:rPr>
              <w:t>incluir los lineamientos generales del Plan de Gestión Ambiental y Social del Programa – PGAS</w:t>
            </w:r>
          </w:p>
          <w:p w14:paraId="2D20F229" w14:textId="77777777" w:rsidR="00DE514A" w:rsidRPr="002C0849" w:rsidRDefault="00DE514A" w:rsidP="00344378">
            <w:pPr>
              <w:pStyle w:val="ListParagraph"/>
              <w:numPr>
                <w:ilvl w:val="0"/>
                <w:numId w:val="24"/>
              </w:numPr>
              <w:ind w:left="247" w:hanging="247"/>
              <w:jc w:val="both"/>
              <w:rPr>
                <w:rFonts w:ascii="Arial" w:hAnsi="Arial" w:cs="Arial"/>
                <w:sz w:val="20"/>
              </w:rPr>
            </w:pPr>
            <w:r w:rsidRPr="002C0849">
              <w:rPr>
                <w:rFonts w:ascii="Arial" w:hAnsi="Arial" w:cs="Arial"/>
                <w:sz w:val="20"/>
              </w:rPr>
              <w:t>las políticas y directrices de medio ambiente y cumplimiento de salvaguardas del BID, aplicables al programa, y los niveles de cumplimiento específico requeridos para el programa en cada política</w:t>
            </w:r>
          </w:p>
          <w:p w14:paraId="63F6E4FC" w14:textId="77777777" w:rsidR="00DE514A" w:rsidRPr="002C0849" w:rsidRDefault="00DE514A" w:rsidP="00344378">
            <w:pPr>
              <w:pStyle w:val="ListParagraph"/>
              <w:numPr>
                <w:ilvl w:val="0"/>
                <w:numId w:val="24"/>
              </w:numPr>
              <w:ind w:left="247" w:hanging="247"/>
              <w:jc w:val="both"/>
              <w:rPr>
                <w:rFonts w:ascii="Arial" w:hAnsi="Arial" w:cs="Arial"/>
                <w:sz w:val="20"/>
              </w:rPr>
            </w:pPr>
            <w:r w:rsidRPr="002C0849">
              <w:rPr>
                <w:rFonts w:ascii="Arial" w:hAnsi="Arial" w:cs="Arial"/>
                <w:sz w:val="20"/>
              </w:rPr>
              <w:t>detalles de todas las consideraciones socioambientales del programa incluyendo las condiciones generales y especiales del programa, el sistema de seguimiento y supervisión por parte del Banco, el marco normativo y los aspectos legales aplicables, los instrumentos y procedimientos de la autoridad ambiental para las distintas categorías de proyectos, los procesos de evaluación socioambiental del programa y los instrumentos y procedimientos de Gestión ambiental y social</w:t>
            </w:r>
          </w:p>
          <w:p w14:paraId="11BB8C70" w14:textId="5968E596" w:rsidR="00DE514A" w:rsidRPr="002C0849" w:rsidRDefault="00DE514A" w:rsidP="00344378">
            <w:pPr>
              <w:pStyle w:val="ListParagraph"/>
              <w:numPr>
                <w:ilvl w:val="0"/>
                <w:numId w:val="24"/>
              </w:numPr>
              <w:ind w:left="247" w:hanging="247"/>
              <w:jc w:val="both"/>
              <w:rPr>
                <w:rFonts w:ascii="Arial" w:hAnsi="Arial" w:cs="Arial"/>
                <w:sz w:val="20"/>
              </w:rPr>
            </w:pPr>
            <w:r w:rsidRPr="002C0849">
              <w:rPr>
                <w:rFonts w:ascii="Arial" w:hAnsi="Arial" w:cs="Arial"/>
                <w:sz w:val="20"/>
              </w:rPr>
              <w:t>lineamientos generales para elaboración de planes de reasentamiento involuntario, incluyendo sus principios, metodologías, autoridades, procesos de consulta, y responsables de su gestión dentro de la U</w:t>
            </w:r>
            <w:r w:rsidR="00CC321A" w:rsidRPr="002C0849">
              <w:rPr>
                <w:rFonts w:ascii="Arial" w:hAnsi="Arial" w:cs="Arial"/>
                <w:sz w:val="20"/>
              </w:rPr>
              <w:t xml:space="preserve">nidad </w:t>
            </w:r>
            <w:proofErr w:type="gramStart"/>
            <w:r w:rsidR="00EC7E82" w:rsidRPr="00EC7E82">
              <w:rPr>
                <w:rFonts w:ascii="Arial" w:hAnsi="Arial" w:cs="Arial"/>
                <w:sz w:val="20"/>
              </w:rPr>
              <w:t>Coordinadora</w:t>
            </w:r>
            <w:r w:rsidR="00CC321A" w:rsidRPr="002C0849">
              <w:rPr>
                <w:rFonts w:ascii="Arial" w:hAnsi="Arial" w:cs="Arial"/>
                <w:sz w:val="20"/>
              </w:rPr>
              <w:t xml:space="preserve"> </w:t>
            </w:r>
            <w:r w:rsidRPr="002C0849">
              <w:rPr>
                <w:rFonts w:ascii="Arial" w:hAnsi="Arial" w:cs="Arial"/>
                <w:sz w:val="20"/>
              </w:rPr>
              <w:t>.</w:t>
            </w:r>
            <w:proofErr w:type="gramEnd"/>
            <w:r w:rsidRPr="002C0849">
              <w:rPr>
                <w:rFonts w:ascii="Arial" w:hAnsi="Arial" w:cs="Arial"/>
                <w:sz w:val="20"/>
              </w:rPr>
              <w:t xml:space="preserve">     </w:t>
            </w:r>
          </w:p>
        </w:tc>
      </w:tr>
    </w:tbl>
    <w:p w14:paraId="5EA1E3BB" w14:textId="77777777" w:rsidR="002D4C20" w:rsidRPr="002C0849" w:rsidRDefault="002D4C20" w:rsidP="002D4C20">
      <w:pPr>
        <w:pStyle w:val="ListParagraph"/>
        <w:rPr>
          <w:rFonts w:ascii="Arial" w:hAnsi="Arial" w:cs="Arial"/>
        </w:rPr>
      </w:pPr>
    </w:p>
    <w:p w14:paraId="03AA69BC" w14:textId="77777777" w:rsidR="00A35745" w:rsidRPr="002C0849" w:rsidRDefault="00A35745" w:rsidP="00344378">
      <w:pPr>
        <w:pStyle w:val="ListParagraph"/>
        <w:numPr>
          <w:ilvl w:val="2"/>
          <w:numId w:val="15"/>
        </w:numPr>
        <w:ind w:left="540" w:hanging="270"/>
        <w:rPr>
          <w:rFonts w:ascii="Arial" w:hAnsi="Arial" w:cs="Arial"/>
        </w:rPr>
      </w:pPr>
      <w:r w:rsidRPr="002C0849">
        <w:rPr>
          <w:rFonts w:ascii="Arial" w:hAnsi="Arial" w:cs="Arial"/>
          <w:b/>
        </w:rPr>
        <w:t>Contrat</w:t>
      </w:r>
      <w:r w:rsidR="0050014B" w:rsidRPr="002C0849">
        <w:rPr>
          <w:rFonts w:ascii="Arial" w:hAnsi="Arial" w:cs="Arial"/>
          <w:b/>
        </w:rPr>
        <w:t>os</w:t>
      </w:r>
      <w:r w:rsidR="00522FA7" w:rsidRPr="002C0849">
        <w:rPr>
          <w:rFonts w:ascii="Arial" w:hAnsi="Arial" w:cs="Arial"/>
          <w:b/>
        </w:rPr>
        <w:t xml:space="preserve"> del Programa</w:t>
      </w:r>
      <w:r w:rsidR="0050014B" w:rsidRPr="002C0849">
        <w:rPr>
          <w:rFonts w:ascii="Arial" w:hAnsi="Arial" w:cs="Arial"/>
        </w:rPr>
        <w:t>.</w:t>
      </w:r>
    </w:p>
    <w:p w14:paraId="3BA6FAE2" w14:textId="77777777" w:rsidR="00A35745" w:rsidRPr="002C0849" w:rsidRDefault="00A35745" w:rsidP="00A35745">
      <w:pPr>
        <w:pStyle w:val="ListParagraph"/>
        <w:ind w:hanging="720"/>
        <w:rPr>
          <w:rFonts w:ascii="Arial" w:hAnsi="Arial" w:cs="Arial"/>
        </w:rPr>
      </w:pPr>
    </w:p>
    <w:p w14:paraId="0FF382AD" w14:textId="7CF97C78" w:rsidR="00600015" w:rsidRPr="002C0849" w:rsidRDefault="00600015" w:rsidP="00600015">
      <w:pPr>
        <w:pStyle w:val="ListParagraph"/>
        <w:ind w:left="0"/>
        <w:jc w:val="both"/>
        <w:rPr>
          <w:rFonts w:ascii="Arial" w:hAnsi="Arial" w:cs="Arial"/>
        </w:rPr>
      </w:pPr>
      <w:r w:rsidRPr="002C0849">
        <w:rPr>
          <w:rFonts w:ascii="Arial" w:hAnsi="Arial" w:cs="Arial"/>
        </w:rPr>
        <w:t xml:space="preserve">El mecanismo de implementación del esquema de ejecución del programa, que </w:t>
      </w:r>
      <w:r w:rsidR="0050014B" w:rsidRPr="002C0849">
        <w:rPr>
          <w:rFonts w:ascii="Arial" w:hAnsi="Arial" w:cs="Arial"/>
        </w:rPr>
        <w:t xml:space="preserve">más contribuye a asegurar a nivel </w:t>
      </w:r>
      <w:r w:rsidRPr="002C0849">
        <w:rPr>
          <w:rFonts w:ascii="Arial" w:hAnsi="Arial" w:cs="Arial"/>
        </w:rPr>
        <w:t>operativo</w:t>
      </w:r>
      <w:r w:rsidR="0050014B" w:rsidRPr="002C0849">
        <w:rPr>
          <w:rFonts w:ascii="Arial" w:hAnsi="Arial" w:cs="Arial"/>
        </w:rPr>
        <w:t xml:space="preserve">, </w:t>
      </w:r>
      <w:r w:rsidRPr="002C0849">
        <w:rPr>
          <w:rFonts w:ascii="Arial" w:hAnsi="Arial" w:cs="Arial"/>
        </w:rPr>
        <w:t>el cumplimiento de</w:t>
      </w:r>
      <w:r w:rsidR="006D386B" w:rsidRPr="002C0849">
        <w:rPr>
          <w:rFonts w:ascii="Arial" w:hAnsi="Arial" w:cs="Arial"/>
        </w:rPr>
        <w:t>l esquema de ejecución propuesto para e</w:t>
      </w:r>
      <w:r w:rsidRPr="002C0849">
        <w:rPr>
          <w:rFonts w:ascii="Arial" w:hAnsi="Arial" w:cs="Arial"/>
        </w:rPr>
        <w:t xml:space="preserve">l programa, </w:t>
      </w:r>
      <w:r w:rsidR="00A94B36" w:rsidRPr="002C0849">
        <w:rPr>
          <w:rFonts w:ascii="Arial" w:hAnsi="Arial" w:cs="Arial"/>
        </w:rPr>
        <w:t>es la definición de un conjunto de d</w:t>
      </w:r>
      <w:r w:rsidR="0050014B" w:rsidRPr="002C0849">
        <w:rPr>
          <w:rFonts w:ascii="Arial" w:hAnsi="Arial" w:cs="Arial"/>
        </w:rPr>
        <w:t xml:space="preserve">isposiciones </w:t>
      </w:r>
      <w:r w:rsidR="00A94B36" w:rsidRPr="002C0849">
        <w:rPr>
          <w:rFonts w:ascii="Arial" w:hAnsi="Arial" w:cs="Arial"/>
        </w:rPr>
        <w:t xml:space="preserve">para </w:t>
      </w:r>
      <w:r w:rsidR="0050014B" w:rsidRPr="002C0849">
        <w:rPr>
          <w:rFonts w:ascii="Arial" w:hAnsi="Arial" w:cs="Arial"/>
        </w:rPr>
        <w:t xml:space="preserve">los </w:t>
      </w:r>
      <w:r w:rsidRPr="002C0849">
        <w:rPr>
          <w:rFonts w:ascii="Arial" w:hAnsi="Arial" w:cs="Arial"/>
        </w:rPr>
        <w:t>contratos de obra, bienes y servicios</w:t>
      </w:r>
      <w:r w:rsidR="0050014B" w:rsidRPr="002C0849">
        <w:rPr>
          <w:rFonts w:ascii="Arial" w:hAnsi="Arial" w:cs="Arial"/>
        </w:rPr>
        <w:t>,</w:t>
      </w:r>
      <w:r w:rsidRPr="002C0849">
        <w:rPr>
          <w:rFonts w:ascii="Arial" w:hAnsi="Arial" w:cs="Arial"/>
        </w:rPr>
        <w:t xml:space="preserve"> que </w:t>
      </w:r>
      <w:r w:rsidR="006D386B" w:rsidRPr="002C0849">
        <w:rPr>
          <w:rFonts w:ascii="Arial" w:hAnsi="Arial" w:cs="Arial"/>
        </w:rPr>
        <w:t>sean consistentes con dicho esquema.</w:t>
      </w:r>
      <w:r w:rsidRPr="002C0849">
        <w:rPr>
          <w:rFonts w:ascii="Arial" w:hAnsi="Arial" w:cs="Arial"/>
        </w:rPr>
        <w:t xml:space="preserve"> </w:t>
      </w:r>
      <w:r w:rsidR="00F00B64" w:rsidRPr="002C0849">
        <w:rPr>
          <w:rFonts w:ascii="Arial" w:hAnsi="Arial" w:cs="Arial"/>
        </w:rPr>
        <w:t>En ese sentido, l</w:t>
      </w:r>
      <w:r w:rsidR="0050014B" w:rsidRPr="002C0849">
        <w:rPr>
          <w:rFonts w:ascii="Arial" w:hAnsi="Arial" w:cs="Arial"/>
        </w:rPr>
        <w:t>a</w:t>
      </w:r>
      <w:r w:rsidRPr="002C0849">
        <w:rPr>
          <w:rFonts w:ascii="Arial" w:hAnsi="Arial" w:cs="Arial"/>
        </w:rPr>
        <w:t xml:space="preserve">s siguientes, son </w:t>
      </w:r>
      <w:r w:rsidR="00292FB1" w:rsidRPr="002C0849">
        <w:rPr>
          <w:rFonts w:ascii="Arial" w:hAnsi="Arial" w:cs="Arial"/>
        </w:rPr>
        <w:t>las principales</w:t>
      </w:r>
      <w:r w:rsidR="0050014B" w:rsidRPr="002C0849">
        <w:rPr>
          <w:rFonts w:ascii="Arial" w:hAnsi="Arial" w:cs="Arial"/>
        </w:rPr>
        <w:t xml:space="preserve"> </w:t>
      </w:r>
      <w:r w:rsidR="000D7625" w:rsidRPr="002C0849">
        <w:rPr>
          <w:rFonts w:ascii="Arial" w:hAnsi="Arial" w:cs="Arial"/>
        </w:rPr>
        <w:t>d</w:t>
      </w:r>
      <w:r w:rsidRPr="002C0849">
        <w:rPr>
          <w:rFonts w:ascii="Arial" w:hAnsi="Arial" w:cs="Arial"/>
        </w:rPr>
        <w:t xml:space="preserve">isposiciones transversales, </w:t>
      </w:r>
      <w:r w:rsidR="007925AE" w:rsidRPr="002C0849">
        <w:rPr>
          <w:rFonts w:ascii="Arial" w:hAnsi="Arial" w:cs="Arial"/>
        </w:rPr>
        <w:t xml:space="preserve">identificadas de manera selecta, </w:t>
      </w:r>
      <w:r w:rsidR="00292FB1" w:rsidRPr="002C0849">
        <w:rPr>
          <w:rFonts w:ascii="Arial" w:hAnsi="Arial" w:cs="Arial"/>
        </w:rPr>
        <w:t xml:space="preserve">para ser consideradas </w:t>
      </w:r>
      <w:r w:rsidRPr="002C0849">
        <w:rPr>
          <w:rFonts w:ascii="Arial" w:hAnsi="Arial" w:cs="Arial"/>
        </w:rPr>
        <w:t>e</w:t>
      </w:r>
      <w:r w:rsidR="00292FB1" w:rsidRPr="002C0849">
        <w:rPr>
          <w:rFonts w:ascii="Arial" w:hAnsi="Arial" w:cs="Arial"/>
        </w:rPr>
        <w:t>n</w:t>
      </w:r>
      <w:r w:rsidRPr="002C0849">
        <w:rPr>
          <w:rFonts w:ascii="Arial" w:hAnsi="Arial" w:cs="Arial"/>
        </w:rPr>
        <w:t xml:space="preserve"> los contratos</w:t>
      </w:r>
      <w:r w:rsidR="00F00B64" w:rsidRPr="002C0849">
        <w:rPr>
          <w:rFonts w:ascii="Arial" w:hAnsi="Arial" w:cs="Arial"/>
        </w:rPr>
        <w:t xml:space="preserve"> de</w:t>
      </w:r>
      <w:r w:rsidR="00162F59" w:rsidRPr="002C0849">
        <w:rPr>
          <w:rFonts w:ascii="Arial" w:hAnsi="Arial" w:cs="Arial"/>
        </w:rPr>
        <w:t xml:space="preserve"> obra y consultoría (estudios de pre-inversión y supervisión de obra)  de</w:t>
      </w:r>
      <w:r w:rsidR="00F00B64" w:rsidRPr="002C0849">
        <w:rPr>
          <w:rFonts w:ascii="Arial" w:hAnsi="Arial" w:cs="Arial"/>
        </w:rPr>
        <w:t>l programa, orientadas a la gestión de la calidad y del plazo</w:t>
      </w:r>
      <w:r w:rsidR="0050014B" w:rsidRPr="002C0849">
        <w:rPr>
          <w:rFonts w:ascii="Arial" w:hAnsi="Arial" w:cs="Arial"/>
        </w:rPr>
        <w:t>.</w:t>
      </w:r>
      <w:r w:rsidRPr="002C0849">
        <w:rPr>
          <w:rFonts w:ascii="Arial" w:hAnsi="Arial" w:cs="Arial"/>
        </w:rPr>
        <w:t xml:space="preserve">  </w:t>
      </w:r>
    </w:p>
    <w:p w14:paraId="0BE8E0C5" w14:textId="77777777" w:rsidR="00600015" w:rsidRPr="002C0849" w:rsidRDefault="00600015" w:rsidP="00A35745">
      <w:pPr>
        <w:pStyle w:val="ListParagraph"/>
        <w:ind w:hanging="720"/>
        <w:rPr>
          <w:rFonts w:ascii="Arial" w:hAnsi="Arial" w:cs="Arial"/>
        </w:rPr>
      </w:pPr>
    </w:p>
    <w:p w14:paraId="276BD1A4" w14:textId="4F87B834" w:rsidR="000765FB" w:rsidRPr="002C0849" w:rsidRDefault="00600015" w:rsidP="00162F59">
      <w:pPr>
        <w:pStyle w:val="ListParagraph"/>
        <w:ind w:left="0"/>
        <w:jc w:val="both"/>
        <w:rPr>
          <w:rFonts w:ascii="Arial" w:hAnsi="Arial" w:cs="Arial"/>
        </w:rPr>
      </w:pPr>
      <w:r w:rsidRPr="002C0849">
        <w:rPr>
          <w:rFonts w:ascii="Arial" w:hAnsi="Arial" w:cs="Arial"/>
          <w:b/>
        </w:rPr>
        <w:t>Disposiciones asociadas a la calidad</w:t>
      </w:r>
      <w:r w:rsidR="006D386B" w:rsidRPr="002C0849">
        <w:rPr>
          <w:rFonts w:ascii="Arial" w:hAnsi="Arial" w:cs="Arial"/>
        </w:rPr>
        <w:t xml:space="preserve"> </w:t>
      </w:r>
      <w:r w:rsidR="005E28B0" w:rsidRPr="002C0849">
        <w:rPr>
          <w:rStyle w:val="FootnoteReference"/>
          <w:rFonts w:ascii="Arial" w:hAnsi="Arial" w:cs="Arial"/>
        </w:rPr>
        <w:footnoteReference w:id="29"/>
      </w:r>
      <w:r w:rsidR="005E28B0" w:rsidRPr="002C0849">
        <w:rPr>
          <w:rFonts w:ascii="Arial" w:hAnsi="Arial" w:cs="Arial"/>
        </w:rPr>
        <w:t>.</w:t>
      </w:r>
      <w:r w:rsidR="000765FB" w:rsidRPr="002C0849">
        <w:rPr>
          <w:rFonts w:ascii="Arial" w:hAnsi="Arial" w:cs="Arial"/>
        </w:rPr>
        <w:t xml:space="preserve">. </w:t>
      </w:r>
    </w:p>
    <w:p w14:paraId="6E5648A8" w14:textId="77777777" w:rsidR="00440B1E" w:rsidRPr="002C0849" w:rsidRDefault="00440B1E" w:rsidP="003771B4">
      <w:pPr>
        <w:pStyle w:val="ListParagraph"/>
        <w:ind w:left="0"/>
        <w:jc w:val="both"/>
        <w:rPr>
          <w:rFonts w:ascii="Arial" w:hAnsi="Arial" w:cs="Arial"/>
        </w:rPr>
      </w:pPr>
    </w:p>
    <w:p w14:paraId="3019D9FA" w14:textId="77777777" w:rsidR="007925AE" w:rsidRPr="002C0849" w:rsidRDefault="007925AE" w:rsidP="007925AE">
      <w:pPr>
        <w:pStyle w:val="ListParagraph"/>
        <w:ind w:hanging="720"/>
        <w:jc w:val="center"/>
        <w:rPr>
          <w:rFonts w:ascii="Arial" w:hAnsi="Arial" w:cs="Arial"/>
          <w:b/>
        </w:rPr>
      </w:pPr>
      <w:r w:rsidRPr="002C0849">
        <w:rPr>
          <w:rFonts w:ascii="Arial" w:hAnsi="Arial" w:cs="Arial"/>
          <w:b/>
        </w:rPr>
        <w:t>Tabla 8.</w:t>
      </w:r>
    </w:p>
    <w:p w14:paraId="6ACC1878" w14:textId="77777777" w:rsidR="00F36D32" w:rsidRPr="002C0849" w:rsidRDefault="007925AE" w:rsidP="007925AE">
      <w:pPr>
        <w:pStyle w:val="ListParagraph"/>
        <w:ind w:left="0"/>
        <w:jc w:val="center"/>
        <w:rPr>
          <w:rFonts w:ascii="Arial" w:hAnsi="Arial" w:cs="Arial"/>
          <w:b/>
        </w:rPr>
      </w:pPr>
      <w:r w:rsidRPr="002C0849">
        <w:rPr>
          <w:rFonts w:ascii="Arial" w:hAnsi="Arial" w:cs="Arial"/>
          <w:b/>
        </w:rPr>
        <w:t>Disposiciones a la gestión de la calidad en los contratos del programa</w:t>
      </w:r>
    </w:p>
    <w:tbl>
      <w:tblPr>
        <w:tblStyle w:val="TableGrid"/>
        <w:tblW w:w="0" w:type="auto"/>
        <w:tblLook w:val="04A0" w:firstRow="1" w:lastRow="0" w:firstColumn="1" w:lastColumn="0" w:noHBand="0" w:noVBand="1"/>
      </w:tblPr>
      <w:tblGrid>
        <w:gridCol w:w="9350"/>
      </w:tblGrid>
      <w:tr w:rsidR="007925AE" w:rsidRPr="002C0849" w14:paraId="79EE1B0C" w14:textId="77777777" w:rsidTr="007925AE">
        <w:tc>
          <w:tcPr>
            <w:tcW w:w="9350" w:type="dxa"/>
          </w:tcPr>
          <w:p w14:paraId="32D3ACD4" w14:textId="77777777" w:rsidR="007925AE" w:rsidRPr="002C0849" w:rsidRDefault="007925AE" w:rsidP="007925AE">
            <w:pPr>
              <w:tabs>
                <w:tab w:val="left" w:pos="0"/>
              </w:tabs>
              <w:jc w:val="both"/>
              <w:rPr>
                <w:rFonts w:ascii="Arial" w:hAnsi="Arial" w:cs="Arial"/>
                <w:sz w:val="20"/>
              </w:rPr>
            </w:pPr>
            <w:r w:rsidRPr="002C0849">
              <w:rPr>
                <w:rFonts w:ascii="Arial" w:hAnsi="Arial" w:cs="Arial"/>
                <w:b/>
                <w:sz w:val="20"/>
              </w:rPr>
              <w:t xml:space="preserve">Estudios de </w:t>
            </w:r>
            <w:r w:rsidR="00456377" w:rsidRPr="002C0849">
              <w:rPr>
                <w:rFonts w:ascii="Arial" w:hAnsi="Arial" w:cs="Arial"/>
                <w:b/>
                <w:sz w:val="20"/>
              </w:rPr>
              <w:t>pre-inversión</w:t>
            </w:r>
            <w:r w:rsidRPr="002C0849">
              <w:rPr>
                <w:rFonts w:ascii="Arial" w:hAnsi="Arial" w:cs="Arial"/>
                <w:b/>
                <w:sz w:val="20"/>
              </w:rPr>
              <w:t xml:space="preserve"> y diseños de ingeniería</w:t>
            </w:r>
            <w:r w:rsidRPr="002C0849">
              <w:rPr>
                <w:rFonts w:ascii="Arial" w:hAnsi="Arial" w:cs="Arial"/>
                <w:sz w:val="20"/>
              </w:rPr>
              <w:t xml:space="preserve">. </w:t>
            </w:r>
          </w:p>
          <w:p w14:paraId="7D9A16F4" w14:textId="77777777" w:rsidR="007925AE" w:rsidRPr="002C0849" w:rsidRDefault="007925AE" w:rsidP="00344378">
            <w:pPr>
              <w:pStyle w:val="ListParagraph"/>
              <w:numPr>
                <w:ilvl w:val="2"/>
                <w:numId w:val="25"/>
              </w:numPr>
              <w:tabs>
                <w:tab w:val="left" w:pos="0"/>
              </w:tabs>
              <w:ind w:left="420" w:hanging="270"/>
              <w:jc w:val="both"/>
              <w:rPr>
                <w:rFonts w:ascii="Arial" w:hAnsi="Arial" w:cs="Arial"/>
                <w:sz w:val="20"/>
              </w:rPr>
            </w:pPr>
            <w:r w:rsidRPr="002C0849">
              <w:rPr>
                <w:rFonts w:ascii="Arial" w:hAnsi="Arial" w:cs="Arial"/>
                <w:sz w:val="20"/>
              </w:rPr>
              <w:t xml:space="preserve">incluir cronograma de visitas periódicas de campo, de revisión de documentación de respaldo como memorias de cálculos, planos constructivos, ensayos de suelo y materiales, y de reuniones de seguimiento periódico para presentación de productos; </w:t>
            </w:r>
          </w:p>
          <w:p w14:paraId="1B6F9BF5" w14:textId="77777777" w:rsidR="007925AE" w:rsidRPr="002C0849" w:rsidRDefault="007925AE" w:rsidP="00344378">
            <w:pPr>
              <w:pStyle w:val="ListParagraph"/>
              <w:numPr>
                <w:ilvl w:val="2"/>
                <w:numId w:val="25"/>
              </w:numPr>
              <w:tabs>
                <w:tab w:val="left" w:pos="0"/>
              </w:tabs>
              <w:ind w:left="420" w:hanging="270"/>
              <w:jc w:val="both"/>
              <w:rPr>
                <w:rFonts w:ascii="Arial" w:hAnsi="Arial" w:cs="Arial"/>
                <w:sz w:val="20"/>
              </w:rPr>
            </w:pPr>
            <w:r w:rsidRPr="002C0849">
              <w:rPr>
                <w:rFonts w:ascii="Arial" w:hAnsi="Arial" w:cs="Arial"/>
                <w:sz w:val="20"/>
              </w:rPr>
              <w:t xml:space="preserve">especificar fuentes de información secundaria y/o metodologías de recolección de información, que serán aceptadas para aspectos críticos del inicio de las obras, tales como, cuantificación/tenencia de afectaciones del derecho de vía y bancos de materiales, licenciamientos ambientales y sociales (uso de fuentes de agua, bancos de materiales, zonas protegidas, territorios indígenas, otros licenciamientos); </w:t>
            </w:r>
          </w:p>
          <w:p w14:paraId="23BECFA9" w14:textId="77777777" w:rsidR="007925AE" w:rsidRPr="002C0849" w:rsidRDefault="007925AE" w:rsidP="00344378">
            <w:pPr>
              <w:pStyle w:val="ListParagraph"/>
              <w:numPr>
                <w:ilvl w:val="2"/>
                <w:numId w:val="25"/>
              </w:numPr>
              <w:tabs>
                <w:tab w:val="left" w:pos="0"/>
              </w:tabs>
              <w:ind w:left="420" w:hanging="270"/>
              <w:jc w:val="both"/>
              <w:rPr>
                <w:rFonts w:ascii="Arial" w:hAnsi="Arial" w:cs="Arial"/>
                <w:sz w:val="20"/>
              </w:rPr>
            </w:pPr>
            <w:r w:rsidRPr="002C0849">
              <w:rPr>
                <w:rFonts w:ascii="Arial" w:hAnsi="Arial" w:cs="Arial"/>
                <w:sz w:val="20"/>
              </w:rPr>
              <w:lastRenderedPageBreak/>
              <w:t xml:space="preserve">definir cronograma de pagos por capítulos técnicos de los estudios (i.e. hidrología, suelos/geotecnia, estructuras, factibilidad económica, análisis ambiental, </w:t>
            </w:r>
            <w:r w:rsidR="00456377" w:rsidRPr="002C0849">
              <w:rPr>
                <w:rFonts w:ascii="Arial" w:hAnsi="Arial" w:cs="Arial"/>
                <w:sz w:val="20"/>
              </w:rPr>
              <w:t>etc.</w:t>
            </w:r>
            <w:r w:rsidRPr="002C0849">
              <w:rPr>
                <w:rFonts w:ascii="Arial" w:hAnsi="Arial" w:cs="Arial"/>
                <w:sz w:val="20"/>
              </w:rPr>
              <w:t xml:space="preserve">), y no por informes de avance transversal en diversos aspectos técnicos, considerando de ser necesario, retenciones o multas a productos claves, previa no objeción del BID; </w:t>
            </w:r>
          </w:p>
          <w:p w14:paraId="6A314F13" w14:textId="77777777" w:rsidR="007925AE" w:rsidRPr="002C0849" w:rsidRDefault="007925AE" w:rsidP="00344378">
            <w:pPr>
              <w:pStyle w:val="ListParagraph"/>
              <w:numPr>
                <w:ilvl w:val="2"/>
                <w:numId w:val="25"/>
              </w:numPr>
              <w:tabs>
                <w:tab w:val="left" w:pos="0"/>
              </w:tabs>
              <w:ind w:left="420" w:hanging="270"/>
              <w:jc w:val="both"/>
              <w:rPr>
                <w:rFonts w:ascii="Arial" w:hAnsi="Arial" w:cs="Arial"/>
                <w:sz w:val="20"/>
              </w:rPr>
            </w:pPr>
            <w:r w:rsidRPr="002C0849">
              <w:rPr>
                <w:rFonts w:ascii="Arial" w:hAnsi="Arial" w:cs="Arial"/>
                <w:sz w:val="20"/>
              </w:rPr>
              <w:t xml:space="preserve">inventariar todas las especificaciones técnicas de diseño y ambientales aplicables que sean de uso obligatorio, e incluir todos los detalles de </w:t>
            </w:r>
            <w:r w:rsidR="00AF0D2F" w:rsidRPr="002C0849">
              <w:rPr>
                <w:rFonts w:ascii="Arial" w:hAnsi="Arial" w:cs="Arial"/>
                <w:sz w:val="20"/>
              </w:rPr>
              <w:t>estas</w:t>
            </w:r>
            <w:r w:rsidRPr="002C0849">
              <w:rPr>
                <w:rFonts w:ascii="Arial" w:hAnsi="Arial" w:cs="Arial"/>
                <w:sz w:val="20"/>
              </w:rPr>
              <w:t xml:space="preserve"> o referencias a los documentos que los detallan, dentro del contrato; </w:t>
            </w:r>
          </w:p>
          <w:p w14:paraId="00B36D17" w14:textId="77777777" w:rsidR="007925AE" w:rsidRPr="002C0849" w:rsidRDefault="007925AE" w:rsidP="00344378">
            <w:pPr>
              <w:pStyle w:val="ListParagraph"/>
              <w:numPr>
                <w:ilvl w:val="2"/>
                <w:numId w:val="25"/>
              </w:numPr>
              <w:tabs>
                <w:tab w:val="left" w:pos="0"/>
              </w:tabs>
              <w:ind w:left="420" w:hanging="270"/>
              <w:jc w:val="both"/>
              <w:rPr>
                <w:rFonts w:ascii="Arial" w:hAnsi="Arial" w:cs="Arial"/>
                <w:sz w:val="20"/>
              </w:rPr>
            </w:pPr>
            <w:r w:rsidRPr="002C0849">
              <w:rPr>
                <w:rFonts w:ascii="Arial" w:hAnsi="Arial" w:cs="Arial"/>
                <w:sz w:val="20"/>
              </w:rPr>
              <w:t>incluir, de ser necesario, medidas de verificación de calidad de ensayos de suelos y materiales, propuestas de estructuras de pavimento, procesos constructivos o, maquinaria, indicando medios, costos y plazos para dicha verificación;</w:t>
            </w:r>
          </w:p>
          <w:p w14:paraId="7E6CAF05" w14:textId="77777777" w:rsidR="007925AE" w:rsidRPr="002C0849" w:rsidRDefault="007925AE" w:rsidP="00344378">
            <w:pPr>
              <w:pStyle w:val="ListParagraph"/>
              <w:numPr>
                <w:ilvl w:val="2"/>
                <w:numId w:val="25"/>
              </w:numPr>
              <w:tabs>
                <w:tab w:val="left" w:pos="0"/>
              </w:tabs>
              <w:ind w:left="420" w:hanging="270"/>
              <w:jc w:val="both"/>
              <w:rPr>
                <w:rFonts w:ascii="Arial" w:hAnsi="Arial" w:cs="Arial"/>
                <w:sz w:val="20"/>
              </w:rPr>
            </w:pPr>
            <w:r w:rsidRPr="002C0849">
              <w:rPr>
                <w:rFonts w:ascii="Arial" w:hAnsi="Arial" w:cs="Arial"/>
                <w:sz w:val="20"/>
              </w:rPr>
              <w:t xml:space="preserve">incluir en el caso </w:t>
            </w:r>
            <w:r w:rsidR="00AF0D2F" w:rsidRPr="002C0849">
              <w:rPr>
                <w:rFonts w:ascii="Arial" w:hAnsi="Arial" w:cs="Arial"/>
                <w:sz w:val="20"/>
              </w:rPr>
              <w:t>de propuestas</w:t>
            </w:r>
            <w:r w:rsidRPr="002C0849">
              <w:rPr>
                <w:rFonts w:ascii="Arial" w:hAnsi="Arial" w:cs="Arial"/>
                <w:sz w:val="20"/>
              </w:rPr>
              <w:t xml:space="preserve"> técnicas alternativas, requisitos de opinión/dictamen de expertos independientes, previo a la aprobación del supervisor, definiendo procedimientos y plazos asociados; </w:t>
            </w:r>
          </w:p>
          <w:p w14:paraId="2A833E57" w14:textId="77777777" w:rsidR="007925AE" w:rsidRPr="002C0849" w:rsidRDefault="007925AE" w:rsidP="00344378">
            <w:pPr>
              <w:pStyle w:val="ListParagraph"/>
              <w:numPr>
                <w:ilvl w:val="2"/>
                <w:numId w:val="25"/>
              </w:numPr>
              <w:tabs>
                <w:tab w:val="left" w:pos="0"/>
              </w:tabs>
              <w:ind w:left="420" w:hanging="270"/>
              <w:jc w:val="both"/>
              <w:rPr>
                <w:rFonts w:ascii="Arial" w:hAnsi="Arial" w:cs="Arial"/>
                <w:sz w:val="20"/>
              </w:rPr>
            </w:pPr>
            <w:r w:rsidRPr="002C0849">
              <w:rPr>
                <w:rFonts w:ascii="Arial" w:hAnsi="Arial" w:cs="Arial"/>
                <w:sz w:val="20"/>
              </w:rPr>
              <w:t xml:space="preserve">realizar auditorías de seguridad vial a los diseños y, definir procedimientos expeditos para consideración de sus recomendaciones, en las propuestas de diseño; </w:t>
            </w:r>
          </w:p>
          <w:p w14:paraId="07FB67CD" w14:textId="77777777" w:rsidR="007925AE" w:rsidRPr="002C0849" w:rsidRDefault="007925AE" w:rsidP="00344378">
            <w:pPr>
              <w:pStyle w:val="ListParagraph"/>
              <w:numPr>
                <w:ilvl w:val="2"/>
                <w:numId w:val="25"/>
              </w:numPr>
              <w:tabs>
                <w:tab w:val="left" w:pos="0"/>
              </w:tabs>
              <w:ind w:left="420" w:hanging="270"/>
              <w:jc w:val="both"/>
              <w:rPr>
                <w:rFonts w:ascii="Arial" w:hAnsi="Arial" w:cs="Arial"/>
                <w:sz w:val="20"/>
              </w:rPr>
            </w:pPr>
            <w:r w:rsidRPr="002C0849">
              <w:rPr>
                <w:rFonts w:ascii="Arial" w:hAnsi="Arial" w:cs="Arial"/>
                <w:sz w:val="20"/>
              </w:rPr>
              <w:t xml:space="preserve">considerar la inclusión de revisores externos a los diseños terminados, a través de expertos independientes, especialistas del BID, y otros especialistas según el alcance de cada estudio, </w:t>
            </w:r>
          </w:p>
          <w:p w14:paraId="52C9CEEE" w14:textId="77777777" w:rsidR="007925AE" w:rsidRPr="002C0849" w:rsidRDefault="007925AE" w:rsidP="00344378">
            <w:pPr>
              <w:pStyle w:val="ListParagraph"/>
              <w:numPr>
                <w:ilvl w:val="2"/>
                <w:numId w:val="25"/>
              </w:numPr>
              <w:tabs>
                <w:tab w:val="left" w:pos="0"/>
              </w:tabs>
              <w:ind w:left="420" w:hanging="270"/>
              <w:jc w:val="both"/>
              <w:rPr>
                <w:rFonts w:ascii="Arial" w:hAnsi="Arial" w:cs="Arial"/>
                <w:sz w:val="20"/>
              </w:rPr>
            </w:pPr>
            <w:r w:rsidRPr="002C0849">
              <w:rPr>
                <w:rFonts w:ascii="Arial" w:hAnsi="Arial" w:cs="Arial"/>
                <w:sz w:val="20"/>
              </w:rPr>
              <w:t xml:space="preserve">considerar la asistencia de expertos externos en la elaboración de términos de referencia para la contratación de estudios, incluyendo la elaboración de especificaciones técnicas de detalle requeridos para la contratación de los estudios (relevante en caso de estudios socioambientales, o provisión de bienes asociados a sistemas de información especiales); </w:t>
            </w:r>
          </w:p>
          <w:p w14:paraId="231467CA" w14:textId="77777777" w:rsidR="007925AE" w:rsidRPr="002C0849" w:rsidRDefault="007925AE" w:rsidP="00344378">
            <w:pPr>
              <w:pStyle w:val="ListParagraph"/>
              <w:numPr>
                <w:ilvl w:val="2"/>
                <w:numId w:val="25"/>
              </w:numPr>
              <w:tabs>
                <w:tab w:val="left" w:pos="0"/>
              </w:tabs>
              <w:ind w:left="420" w:hanging="270"/>
              <w:jc w:val="both"/>
              <w:rPr>
                <w:rFonts w:ascii="Arial" w:hAnsi="Arial" w:cs="Arial"/>
                <w:sz w:val="20"/>
              </w:rPr>
            </w:pPr>
            <w:r w:rsidRPr="002C0849">
              <w:rPr>
                <w:rFonts w:ascii="Arial" w:hAnsi="Arial" w:cs="Arial"/>
                <w:sz w:val="20"/>
              </w:rPr>
              <w:t xml:space="preserve">considerar, el acompañamiento permanente de expertos externos, en las actividades de supervisión de estudios y diseños, o en la revisión/actualización de diseños en preparación de procesos licitatorios, según sea necesario. </w:t>
            </w:r>
          </w:p>
          <w:p w14:paraId="60DE765D" w14:textId="77777777" w:rsidR="007925AE" w:rsidRPr="002C0849" w:rsidRDefault="007925AE" w:rsidP="007925AE">
            <w:pPr>
              <w:pStyle w:val="ListParagraph"/>
              <w:tabs>
                <w:tab w:val="left" w:pos="0"/>
              </w:tabs>
              <w:ind w:left="150" w:hanging="150"/>
              <w:jc w:val="both"/>
              <w:rPr>
                <w:rFonts w:ascii="Arial" w:hAnsi="Arial" w:cs="Arial"/>
                <w:sz w:val="20"/>
              </w:rPr>
            </w:pPr>
          </w:p>
          <w:p w14:paraId="516FC0A6" w14:textId="77777777" w:rsidR="00F36D32" w:rsidRPr="002C0849" w:rsidRDefault="007925AE" w:rsidP="00F36D32">
            <w:pPr>
              <w:tabs>
                <w:tab w:val="left" w:pos="0"/>
              </w:tabs>
              <w:jc w:val="both"/>
              <w:rPr>
                <w:rFonts w:ascii="Arial" w:hAnsi="Arial" w:cs="Arial"/>
                <w:b/>
                <w:sz w:val="20"/>
              </w:rPr>
            </w:pPr>
            <w:r w:rsidRPr="002C0849">
              <w:rPr>
                <w:rFonts w:ascii="Arial" w:hAnsi="Arial" w:cs="Arial"/>
                <w:b/>
                <w:sz w:val="20"/>
              </w:rPr>
              <w:t>Preparación de pliegos licitatorios</w:t>
            </w:r>
          </w:p>
          <w:p w14:paraId="473E8B9A" w14:textId="77777777" w:rsidR="00F36D32" w:rsidRPr="002C0849" w:rsidRDefault="007925AE" w:rsidP="00344378">
            <w:pPr>
              <w:pStyle w:val="ListParagraph"/>
              <w:numPr>
                <w:ilvl w:val="2"/>
                <w:numId w:val="25"/>
              </w:numPr>
              <w:tabs>
                <w:tab w:val="left" w:pos="0"/>
              </w:tabs>
              <w:ind w:left="150" w:hanging="150"/>
              <w:jc w:val="both"/>
              <w:rPr>
                <w:rFonts w:ascii="Arial" w:hAnsi="Arial" w:cs="Arial"/>
                <w:sz w:val="20"/>
              </w:rPr>
            </w:pPr>
            <w:r w:rsidRPr="002C0849">
              <w:rPr>
                <w:rFonts w:ascii="Arial" w:hAnsi="Arial" w:cs="Arial"/>
                <w:sz w:val="20"/>
              </w:rPr>
              <w:t xml:space="preserve">en el caso de contratación de supervisiones o consultorías, considerar, la solicitud de certificaciones de contratante, de cumplimiento satisfactorio de experiencia calificada en el proceso de evaluación técnica, como requisito para adjudicación del oferente evaluado en primer lugar; </w:t>
            </w:r>
          </w:p>
          <w:p w14:paraId="457E70FB" w14:textId="77777777" w:rsidR="00F36D32" w:rsidRPr="002C0849" w:rsidRDefault="007925AE" w:rsidP="00344378">
            <w:pPr>
              <w:pStyle w:val="ListParagraph"/>
              <w:numPr>
                <w:ilvl w:val="2"/>
                <w:numId w:val="25"/>
              </w:numPr>
              <w:tabs>
                <w:tab w:val="left" w:pos="0"/>
              </w:tabs>
              <w:ind w:left="150" w:hanging="150"/>
              <w:jc w:val="both"/>
              <w:rPr>
                <w:rFonts w:ascii="Arial" w:hAnsi="Arial" w:cs="Arial"/>
                <w:sz w:val="20"/>
              </w:rPr>
            </w:pPr>
            <w:r w:rsidRPr="002C0849">
              <w:rPr>
                <w:rFonts w:ascii="Arial" w:hAnsi="Arial" w:cs="Arial"/>
                <w:sz w:val="20"/>
              </w:rPr>
              <w:t xml:space="preserve">revisar, con la asistencia de un especialista experto, la calidad técnica de los estudios y diseños, antes de iniciar los procesos de licitación correspondientes, y realizar los ajustes, o actualizaciones técnicas que sea requeridos; </w:t>
            </w:r>
          </w:p>
          <w:p w14:paraId="1EC12574" w14:textId="77777777" w:rsidR="00F36D32" w:rsidRPr="002C0849" w:rsidRDefault="007925AE" w:rsidP="00344378">
            <w:pPr>
              <w:pStyle w:val="ListParagraph"/>
              <w:numPr>
                <w:ilvl w:val="2"/>
                <w:numId w:val="25"/>
              </w:numPr>
              <w:tabs>
                <w:tab w:val="left" w:pos="0"/>
              </w:tabs>
              <w:ind w:left="150" w:hanging="150"/>
              <w:jc w:val="both"/>
              <w:rPr>
                <w:rFonts w:ascii="Arial" w:hAnsi="Arial" w:cs="Arial"/>
                <w:sz w:val="20"/>
              </w:rPr>
            </w:pPr>
            <w:r w:rsidRPr="002C0849">
              <w:rPr>
                <w:rFonts w:ascii="Arial" w:hAnsi="Arial" w:cs="Arial"/>
                <w:sz w:val="20"/>
              </w:rPr>
              <w:t>considerar la anterior recomendación, como un requisito, en caso de presentarse cambios relevantes en las condiciones técnicas o ambientales en la zona de influencia directa del proyecto, cambios relevantes en los precios estimados, cambios en la cuantificación o caracterización de los beneficiaros del proyecto, o plazos mayores a 5 años en la finalización de los estudios vigentes;</w:t>
            </w:r>
          </w:p>
          <w:p w14:paraId="72C68591" w14:textId="77777777" w:rsidR="007925AE" w:rsidRPr="002C0849" w:rsidRDefault="007925AE" w:rsidP="00344378">
            <w:pPr>
              <w:pStyle w:val="ListParagraph"/>
              <w:numPr>
                <w:ilvl w:val="2"/>
                <w:numId w:val="25"/>
              </w:numPr>
              <w:tabs>
                <w:tab w:val="left" w:pos="0"/>
              </w:tabs>
              <w:ind w:left="150" w:hanging="150"/>
              <w:jc w:val="both"/>
              <w:rPr>
                <w:rFonts w:ascii="Arial" w:hAnsi="Arial" w:cs="Arial"/>
                <w:sz w:val="20"/>
              </w:rPr>
            </w:pPr>
            <w:r w:rsidRPr="002C0849">
              <w:rPr>
                <w:rFonts w:ascii="Arial" w:hAnsi="Arial" w:cs="Arial"/>
                <w:sz w:val="20"/>
              </w:rPr>
              <w:t xml:space="preserve">en el caso de contratación de obras, considerar, el cumplimiento de estándares mínimos de criterios de desempeño en obra del oferente, como requisito de pasa/no pasa, para la evaluación de ofertas.     </w:t>
            </w:r>
          </w:p>
          <w:p w14:paraId="44FEEEE2" w14:textId="77777777" w:rsidR="007925AE" w:rsidRPr="002C0849" w:rsidRDefault="007925AE" w:rsidP="007925AE">
            <w:pPr>
              <w:tabs>
                <w:tab w:val="left" w:pos="0"/>
              </w:tabs>
              <w:ind w:left="150" w:hanging="150"/>
              <w:jc w:val="both"/>
              <w:rPr>
                <w:rFonts w:ascii="Arial" w:hAnsi="Arial" w:cs="Arial"/>
                <w:sz w:val="20"/>
              </w:rPr>
            </w:pPr>
          </w:p>
          <w:p w14:paraId="031F1A77" w14:textId="77777777" w:rsidR="00F36D32" w:rsidRPr="002C0849" w:rsidRDefault="007925AE" w:rsidP="00F36D32">
            <w:pPr>
              <w:pStyle w:val="ListParagraph"/>
              <w:tabs>
                <w:tab w:val="left" w:pos="0"/>
              </w:tabs>
              <w:ind w:left="150"/>
              <w:jc w:val="both"/>
              <w:rPr>
                <w:rFonts w:ascii="Arial" w:hAnsi="Arial" w:cs="Arial"/>
                <w:sz w:val="20"/>
              </w:rPr>
            </w:pPr>
            <w:r w:rsidRPr="002C0849">
              <w:rPr>
                <w:rFonts w:ascii="Arial" w:hAnsi="Arial" w:cs="Arial"/>
                <w:b/>
                <w:sz w:val="20"/>
              </w:rPr>
              <w:t>Ejecución de las obras</w:t>
            </w:r>
            <w:r w:rsidRPr="002C0849">
              <w:rPr>
                <w:rFonts w:ascii="Arial" w:hAnsi="Arial" w:cs="Arial"/>
                <w:sz w:val="20"/>
              </w:rPr>
              <w:t xml:space="preserve">. </w:t>
            </w:r>
          </w:p>
          <w:p w14:paraId="5B46E9D9" w14:textId="77777777" w:rsidR="00F36D32" w:rsidRPr="002C0849" w:rsidRDefault="007925AE" w:rsidP="00344378">
            <w:pPr>
              <w:pStyle w:val="ListParagraph"/>
              <w:numPr>
                <w:ilvl w:val="2"/>
                <w:numId w:val="25"/>
              </w:numPr>
              <w:tabs>
                <w:tab w:val="left" w:pos="0"/>
              </w:tabs>
              <w:ind w:left="240" w:hanging="240"/>
              <w:jc w:val="both"/>
              <w:rPr>
                <w:rFonts w:ascii="Arial" w:hAnsi="Arial" w:cs="Arial"/>
                <w:sz w:val="20"/>
              </w:rPr>
            </w:pPr>
            <w:r w:rsidRPr="002C0849">
              <w:rPr>
                <w:rFonts w:ascii="Arial" w:hAnsi="Arial" w:cs="Arial"/>
                <w:sz w:val="20"/>
              </w:rPr>
              <w:t xml:space="preserve">implementar para todos los contratos de obra y supervisión de obra, un Sistema de Control de Calidad por Excepción, para confirmar el grado de exactitud de los informes de los supervisores, y de las cantidades de obra incluida en las estimaciones de pago de los contratistas del Programa, promover la sistematización de procesos de suministro de materiales e insumos, e incentivar la optimización de procesos, la eliminación de ineficiencias operativas y, la reducción de plazos de entrega de hitos de obra, dentro las programaciones de obra ; </w:t>
            </w:r>
          </w:p>
          <w:p w14:paraId="4A860087" w14:textId="77777777" w:rsidR="00F36D32" w:rsidRPr="002C0849" w:rsidRDefault="007925AE" w:rsidP="00344378">
            <w:pPr>
              <w:pStyle w:val="ListParagraph"/>
              <w:numPr>
                <w:ilvl w:val="2"/>
                <w:numId w:val="25"/>
              </w:numPr>
              <w:tabs>
                <w:tab w:val="left" w:pos="0"/>
              </w:tabs>
              <w:ind w:left="240" w:hanging="240"/>
              <w:jc w:val="both"/>
              <w:rPr>
                <w:rFonts w:ascii="Arial" w:hAnsi="Arial" w:cs="Arial"/>
                <w:sz w:val="20"/>
              </w:rPr>
            </w:pPr>
            <w:r w:rsidRPr="002C0849">
              <w:rPr>
                <w:rFonts w:ascii="Arial" w:hAnsi="Arial" w:cs="Arial"/>
                <w:sz w:val="20"/>
              </w:rPr>
              <w:t>contratar de ser necesario, verificación de calidad de ensayos de suelos y materiales, propuestas de estructuras de pavimento, procedimientos constructivos o, cambios de maquinaria, propuestos por el supervisor, o el contratista durante la ejecución de las obras, indicando medios, costos y plazos para dicha verificación, y determinando posibles sanciones en caso inconsistencias sustanciales entre resultados ensayos del supervisor/contratista y resultados verificados por el contratante;</w:t>
            </w:r>
          </w:p>
          <w:p w14:paraId="11CF0B98" w14:textId="77777777" w:rsidR="00F36D32" w:rsidRPr="002C0849" w:rsidRDefault="007925AE" w:rsidP="00344378">
            <w:pPr>
              <w:pStyle w:val="ListParagraph"/>
              <w:numPr>
                <w:ilvl w:val="2"/>
                <w:numId w:val="25"/>
              </w:numPr>
              <w:tabs>
                <w:tab w:val="left" w:pos="0"/>
              </w:tabs>
              <w:ind w:left="240" w:hanging="240"/>
              <w:jc w:val="both"/>
              <w:rPr>
                <w:rFonts w:ascii="Arial" w:hAnsi="Arial" w:cs="Arial"/>
                <w:sz w:val="20"/>
              </w:rPr>
            </w:pPr>
            <w:r w:rsidRPr="002C0849">
              <w:rPr>
                <w:rFonts w:ascii="Arial" w:hAnsi="Arial" w:cs="Arial"/>
                <w:sz w:val="20"/>
              </w:rPr>
              <w:t xml:space="preserve">incluir en el caso </w:t>
            </w:r>
            <w:r w:rsidR="00AF0D2F" w:rsidRPr="002C0849">
              <w:rPr>
                <w:rFonts w:ascii="Arial" w:hAnsi="Arial" w:cs="Arial"/>
                <w:sz w:val="20"/>
              </w:rPr>
              <w:t>de solicitudes</w:t>
            </w:r>
            <w:r w:rsidRPr="002C0849">
              <w:rPr>
                <w:rFonts w:ascii="Arial" w:hAnsi="Arial" w:cs="Arial"/>
                <w:sz w:val="20"/>
              </w:rPr>
              <w:t xml:space="preserve"> de adenda contractual (otrosí), la posibilidad de contratar opinión/dictamen de expertos independientes, previo a la emisión de dictamen del supervisor, definiendo procedimientos y </w:t>
            </w:r>
            <w:r w:rsidR="00AF0D2F" w:rsidRPr="002C0849">
              <w:rPr>
                <w:rFonts w:ascii="Arial" w:hAnsi="Arial" w:cs="Arial"/>
                <w:sz w:val="20"/>
              </w:rPr>
              <w:t>plazos de</w:t>
            </w:r>
            <w:r w:rsidRPr="002C0849">
              <w:rPr>
                <w:rFonts w:ascii="Arial" w:hAnsi="Arial" w:cs="Arial"/>
                <w:sz w:val="20"/>
              </w:rPr>
              <w:t xml:space="preserve"> la opinión, y mecanismos de decisión en caso diferencias técnicas sustanciales, o conflictos de criterio </w:t>
            </w:r>
            <w:r w:rsidR="00AF0D2F" w:rsidRPr="002C0849">
              <w:rPr>
                <w:rFonts w:ascii="Arial" w:hAnsi="Arial" w:cs="Arial"/>
                <w:sz w:val="20"/>
              </w:rPr>
              <w:t>técnico;</w:t>
            </w:r>
            <w:r w:rsidRPr="002C0849">
              <w:rPr>
                <w:rFonts w:ascii="Arial" w:hAnsi="Arial" w:cs="Arial"/>
                <w:sz w:val="20"/>
              </w:rPr>
              <w:t xml:space="preserve"> </w:t>
            </w:r>
          </w:p>
          <w:p w14:paraId="4EFC83CF" w14:textId="77777777" w:rsidR="00F36D32" w:rsidRPr="002C0849" w:rsidRDefault="007925AE" w:rsidP="00344378">
            <w:pPr>
              <w:pStyle w:val="ListParagraph"/>
              <w:numPr>
                <w:ilvl w:val="2"/>
                <w:numId w:val="25"/>
              </w:numPr>
              <w:tabs>
                <w:tab w:val="left" w:pos="0"/>
              </w:tabs>
              <w:ind w:left="240" w:hanging="240"/>
              <w:jc w:val="both"/>
              <w:rPr>
                <w:rFonts w:ascii="Arial" w:hAnsi="Arial" w:cs="Arial"/>
                <w:sz w:val="20"/>
              </w:rPr>
            </w:pPr>
            <w:r w:rsidRPr="002C0849">
              <w:rPr>
                <w:rFonts w:ascii="Arial" w:hAnsi="Arial" w:cs="Arial"/>
                <w:sz w:val="20"/>
              </w:rPr>
              <w:lastRenderedPageBreak/>
              <w:t>realizar auditorías de seguridad vial a las obras en construcción y, definir procedimientos expeditos para implementar en obra sus recomendaciones;</w:t>
            </w:r>
          </w:p>
          <w:p w14:paraId="485981E0" w14:textId="77777777" w:rsidR="00F36D32" w:rsidRPr="002C0849" w:rsidRDefault="007925AE" w:rsidP="00344378">
            <w:pPr>
              <w:pStyle w:val="ListParagraph"/>
              <w:numPr>
                <w:ilvl w:val="2"/>
                <w:numId w:val="25"/>
              </w:numPr>
              <w:tabs>
                <w:tab w:val="left" w:pos="0"/>
              </w:tabs>
              <w:ind w:left="240" w:hanging="240"/>
              <w:jc w:val="both"/>
              <w:rPr>
                <w:rFonts w:ascii="Arial" w:hAnsi="Arial" w:cs="Arial"/>
                <w:sz w:val="20"/>
              </w:rPr>
            </w:pPr>
            <w:r w:rsidRPr="002C0849">
              <w:rPr>
                <w:rFonts w:ascii="Arial" w:hAnsi="Arial" w:cs="Arial"/>
                <w:sz w:val="20"/>
              </w:rPr>
              <w:t xml:space="preserve">considerar la inclusión de revisores externos, para asistir al contratante en opiniones/conceptos técnicos, a inconvenientes presentados durante las obras, según sea necesario durante la ejecución de las obras, </w:t>
            </w:r>
          </w:p>
          <w:p w14:paraId="2CD85ADF" w14:textId="77777777" w:rsidR="00F36D32" w:rsidRPr="002C0849" w:rsidRDefault="007925AE" w:rsidP="00344378">
            <w:pPr>
              <w:pStyle w:val="ListParagraph"/>
              <w:numPr>
                <w:ilvl w:val="2"/>
                <w:numId w:val="25"/>
              </w:numPr>
              <w:tabs>
                <w:tab w:val="left" w:pos="0"/>
              </w:tabs>
              <w:ind w:left="240" w:hanging="240"/>
              <w:jc w:val="both"/>
              <w:rPr>
                <w:rFonts w:ascii="Arial" w:hAnsi="Arial" w:cs="Arial"/>
                <w:sz w:val="20"/>
              </w:rPr>
            </w:pPr>
            <w:r w:rsidRPr="002C0849">
              <w:rPr>
                <w:rFonts w:ascii="Arial" w:hAnsi="Arial" w:cs="Arial"/>
                <w:sz w:val="20"/>
              </w:rPr>
              <w:t xml:space="preserve">considerar la asistencia de expertos externos en la elaboración de términos de referencia para la contratación de obras, incluyendo la elaboración de especificaciones técnicas de detalle; </w:t>
            </w:r>
          </w:p>
          <w:p w14:paraId="0322F774" w14:textId="77777777" w:rsidR="00F36D32" w:rsidRPr="002C0849" w:rsidRDefault="007925AE" w:rsidP="00344378">
            <w:pPr>
              <w:pStyle w:val="ListParagraph"/>
              <w:numPr>
                <w:ilvl w:val="2"/>
                <w:numId w:val="25"/>
              </w:numPr>
              <w:tabs>
                <w:tab w:val="left" w:pos="0"/>
              </w:tabs>
              <w:ind w:left="240" w:hanging="240"/>
              <w:jc w:val="both"/>
              <w:rPr>
                <w:rFonts w:ascii="Arial" w:hAnsi="Arial" w:cs="Arial"/>
                <w:sz w:val="20"/>
              </w:rPr>
            </w:pPr>
            <w:r w:rsidRPr="002C0849">
              <w:rPr>
                <w:rFonts w:ascii="Arial" w:hAnsi="Arial" w:cs="Arial"/>
                <w:sz w:val="20"/>
              </w:rPr>
              <w:t xml:space="preserve">considerar, el acompañamiento permanente de expertos externos, en las actividades de supervisión de </w:t>
            </w:r>
            <w:r w:rsidR="00AF0D2F" w:rsidRPr="002C0849">
              <w:rPr>
                <w:rFonts w:ascii="Arial" w:hAnsi="Arial" w:cs="Arial"/>
                <w:sz w:val="20"/>
              </w:rPr>
              <w:t>obras, o</w:t>
            </w:r>
            <w:r w:rsidRPr="002C0849">
              <w:rPr>
                <w:rFonts w:ascii="Arial" w:hAnsi="Arial" w:cs="Arial"/>
                <w:sz w:val="20"/>
              </w:rPr>
              <w:t xml:space="preserve"> en la revisión de cierre/recepción de obras, previa determinación con el Supervisor</w:t>
            </w:r>
            <w:r w:rsidR="003557A0" w:rsidRPr="002C0849">
              <w:rPr>
                <w:rFonts w:ascii="Arial" w:hAnsi="Arial" w:cs="Arial"/>
                <w:sz w:val="20"/>
              </w:rPr>
              <w:t>,</w:t>
            </w:r>
            <w:r w:rsidRPr="002C0849">
              <w:rPr>
                <w:rFonts w:ascii="Arial" w:hAnsi="Arial" w:cs="Arial"/>
                <w:sz w:val="20"/>
              </w:rPr>
              <w:t xml:space="preserve"> que el Contratista ha corregido los defectos o reparaciones que le han sido solicitadas, y que las obras cumplan con las especificaciones y planos de construcción, según sea necesario; </w:t>
            </w:r>
          </w:p>
          <w:p w14:paraId="6F7BD9D4" w14:textId="77777777" w:rsidR="00F36D32" w:rsidRPr="002C0849" w:rsidRDefault="007925AE" w:rsidP="00344378">
            <w:pPr>
              <w:pStyle w:val="ListParagraph"/>
              <w:numPr>
                <w:ilvl w:val="2"/>
                <w:numId w:val="25"/>
              </w:numPr>
              <w:tabs>
                <w:tab w:val="left" w:pos="0"/>
              </w:tabs>
              <w:ind w:left="240" w:hanging="240"/>
              <w:jc w:val="both"/>
              <w:rPr>
                <w:rFonts w:ascii="Arial" w:hAnsi="Arial" w:cs="Arial"/>
                <w:sz w:val="20"/>
              </w:rPr>
            </w:pPr>
            <w:r w:rsidRPr="002C0849">
              <w:rPr>
                <w:rFonts w:ascii="Arial" w:hAnsi="Arial" w:cs="Arial"/>
                <w:sz w:val="20"/>
              </w:rPr>
              <w:t xml:space="preserve">requerir al contratista y al supervisor, certificaciones de calidad internacionales, como requisito evaluación en los procesos de contratación de obra o supervisión, </w:t>
            </w:r>
          </w:p>
          <w:p w14:paraId="7D609F2A" w14:textId="77777777" w:rsidR="00F36D32" w:rsidRPr="002C0849" w:rsidRDefault="007925AE" w:rsidP="00344378">
            <w:pPr>
              <w:pStyle w:val="ListParagraph"/>
              <w:numPr>
                <w:ilvl w:val="2"/>
                <w:numId w:val="25"/>
              </w:numPr>
              <w:tabs>
                <w:tab w:val="left" w:pos="0"/>
              </w:tabs>
              <w:ind w:left="240" w:hanging="240"/>
              <w:jc w:val="both"/>
              <w:rPr>
                <w:rFonts w:ascii="Arial" w:hAnsi="Arial" w:cs="Arial"/>
                <w:sz w:val="20"/>
              </w:rPr>
            </w:pPr>
            <w:r w:rsidRPr="002C0849">
              <w:rPr>
                <w:rFonts w:ascii="Arial" w:hAnsi="Arial" w:cs="Arial"/>
                <w:sz w:val="20"/>
              </w:rPr>
              <w:t xml:space="preserve">incluir cronograma de visitas periódicas de campo (al menos dos visitas al mes, de una semana de dedicación cada visita), para revisión de avances de obra, verificación de documentación de avance como bitácora de obra, reportes/autorizaciones del supervisor, ensayos de suelo y materiales, realizar reuniones y elaborar actas de avance de obra; </w:t>
            </w:r>
          </w:p>
          <w:p w14:paraId="7EC6F67B" w14:textId="77777777" w:rsidR="00F36D32" w:rsidRPr="002C0849" w:rsidRDefault="007925AE" w:rsidP="00344378">
            <w:pPr>
              <w:pStyle w:val="ListParagraph"/>
              <w:numPr>
                <w:ilvl w:val="2"/>
                <w:numId w:val="25"/>
              </w:numPr>
              <w:tabs>
                <w:tab w:val="left" w:pos="0"/>
              </w:tabs>
              <w:ind w:left="240" w:hanging="240"/>
              <w:jc w:val="both"/>
              <w:rPr>
                <w:rFonts w:ascii="Arial" w:hAnsi="Arial" w:cs="Arial"/>
                <w:sz w:val="20"/>
              </w:rPr>
            </w:pPr>
            <w:r w:rsidRPr="002C0849">
              <w:rPr>
                <w:rFonts w:ascii="Arial" w:hAnsi="Arial" w:cs="Arial"/>
                <w:sz w:val="20"/>
              </w:rPr>
              <w:t xml:space="preserve">verificar la inclusión de multas por atrasos, y considerar la inclusión de bonos por terminación temprana de obras, dentro de plazos, medidas de verificación, procesos de pago, que sean razonables, </w:t>
            </w:r>
          </w:p>
          <w:p w14:paraId="31EAC000" w14:textId="77777777" w:rsidR="00F36D32" w:rsidRPr="002C0849" w:rsidRDefault="007925AE" w:rsidP="00344378">
            <w:pPr>
              <w:pStyle w:val="ListParagraph"/>
              <w:numPr>
                <w:ilvl w:val="2"/>
                <w:numId w:val="25"/>
              </w:numPr>
              <w:tabs>
                <w:tab w:val="left" w:pos="0"/>
              </w:tabs>
              <w:ind w:left="240" w:hanging="240"/>
              <w:jc w:val="both"/>
              <w:rPr>
                <w:rFonts w:ascii="Arial" w:hAnsi="Arial" w:cs="Arial"/>
                <w:sz w:val="20"/>
              </w:rPr>
            </w:pPr>
            <w:r w:rsidRPr="002C0849">
              <w:rPr>
                <w:rFonts w:ascii="Arial" w:hAnsi="Arial" w:cs="Arial"/>
                <w:sz w:val="20"/>
              </w:rPr>
              <w:t xml:space="preserve">monitorear el cumplimiento de especificaciones técnicas contractuales durante la ejecución de obras o, la entrega de bienes y servicios, y anticipar las decisiones técnicas requeridas en caso de imprevistos debidamente justificados, minimizando sus impactos en monto y plazo; </w:t>
            </w:r>
          </w:p>
          <w:p w14:paraId="15D48875" w14:textId="77777777" w:rsidR="007925AE" w:rsidRPr="002C0849" w:rsidRDefault="007925AE" w:rsidP="00344378">
            <w:pPr>
              <w:pStyle w:val="ListParagraph"/>
              <w:numPr>
                <w:ilvl w:val="2"/>
                <w:numId w:val="25"/>
              </w:numPr>
              <w:tabs>
                <w:tab w:val="left" w:pos="0"/>
              </w:tabs>
              <w:ind w:left="240" w:hanging="240"/>
              <w:jc w:val="both"/>
              <w:rPr>
                <w:rFonts w:ascii="Arial" w:hAnsi="Arial" w:cs="Arial"/>
                <w:sz w:val="20"/>
              </w:rPr>
            </w:pPr>
            <w:r w:rsidRPr="002C0849">
              <w:rPr>
                <w:rFonts w:ascii="Arial" w:hAnsi="Arial" w:cs="Arial"/>
                <w:sz w:val="20"/>
              </w:rPr>
              <w:t>recomendar e implementar las medidas técnicas necesarias para asegurar la sostenibilidad futura de las obras.</w:t>
            </w:r>
          </w:p>
          <w:p w14:paraId="1583BCC9" w14:textId="77777777" w:rsidR="007925AE" w:rsidRPr="002C0849" w:rsidRDefault="007925AE" w:rsidP="005E28B0">
            <w:pPr>
              <w:pStyle w:val="ListParagraph"/>
              <w:tabs>
                <w:tab w:val="left" w:pos="0"/>
              </w:tabs>
              <w:ind w:left="0"/>
              <w:jc w:val="both"/>
              <w:rPr>
                <w:rFonts w:ascii="Arial" w:hAnsi="Arial" w:cs="Arial"/>
                <w:sz w:val="20"/>
              </w:rPr>
            </w:pPr>
          </w:p>
        </w:tc>
      </w:tr>
    </w:tbl>
    <w:p w14:paraId="49683A9E" w14:textId="77777777" w:rsidR="00F36D32" w:rsidRPr="002C0849" w:rsidRDefault="00F36D32" w:rsidP="005E28B0">
      <w:pPr>
        <w:pStyle w:val="ListParagraph"/>
        <w:tabs>
          <w:tab w:val="left" w:pos="0"/>
        </w:tabs>
        <w:ind w:left="0"/>
        <w:jc w:val="both"/>
        <w:rPr>
          <w:rFonts w:ascii="Arial" w:hAnsi="Arial" w:cs="Arial"/>
        </w:rPr>
      </w:pPr>
    </w:p>
    <w:p w14:paraId="3E9DA2C1" w14:textId="77777777" w:rsidR="00A94B36" w:rsidRPr="002C0849" w:rsidRDefault="00A94B36" w:rsidP="005E28B0">
      <w:pPr>
        <w:pStyle w:val="ListParagraph"/>
        <w:tabs>
          <w:tab w:val="left" w:pos="0"/>
        </w:tabs>
        <w:ind w:left="0"/>
        <w:jc w:val="both"/>
        <w:rPr>
          <w:rFonts w:ascii="Arial" w:hAnsi="Arial" w:cs="Arial"/>
        </w:rPr>
      </w:pPr>
    </w:p>
    <w:p w14:paraId="40799A68" w14:textId="77777777" w:rsidR="004F6BF0" w:rsidRPr="002C0849" w:rsidRDefault="004F6BF0" w:rsidP="00A94B36">
      <w:pPr>
        <w:tabs>
          <w:tab w:val="left" w:pos="0"/>
        </w:tabs>
        <w:jc w:val="both"/>
        <w:rPr>
          <w:rFonts w:ascii="Arial" w:hAnsi="Arial" w:cs="Arial"/>
        </w:rPr>
      </w:pPr>
    </w:p>
    <w:p w14:paraId="14256EE3" w14:textId="078C822A" w:rsidR="00CA51B3" w:rsidRPr="002C0849" w:rsidRDefault="00A94B36" w:rsidP="00F36D32">
      <w:pPr>
        <w:tabs>
          <w:tab w:val="left" w:pos="0"/>
        </w:tabs>
        <w:jc w:val="both"/>
        <w:rPr>
          <w:rFonts w:ascii="Arial" w:hAnsi="Arial" w:cs="Arial"/>
        </w:rPr>
      </w:pPr>
      <w:r w:rsidRPr="002C0849">
        <w:rPr>
          <w:rFonts w:ascii="Arial" w:hAnsi="Arial" w:cs="Arial"/>
          <w:b/>
        </w:rPr>
        <w:t>Disposiciones asociadas al control de plazos</w:t>
      </w:r>
      <w:r w:rsidR="00F36D32" w:rsidRPr="002C0849">
        <w:rPr>
          <w:rFonts w:ascii="Arial" w:hAnsi="Arial" w:cs="Arial"/>
          <w:b/>
        </w:rPr>
        <w:t xml:space="preserve">. </w:t>
      </w:r>
      <w:r w:rsidR="00CA51B3" w:rsidRPr="002C0849">
        <w:rPr>
          <w:rFonts w:ascii="Arial" w:hAnsi="Arial" w:cs="Arial"/>
        </w:rPr>
        <w:t xml:space="preserve">Las disposiciones de control del plazo del </w:t>
      </w:r>
      <w:r w:rsidR="00AF0D2F" w:rsidRPr="002C0849">
        <w:rPr>
          <w:rFonts w:ascii="Arial" w:hAnsi="Arial" w:cs="Arial"/>
        </w:rPr>
        <w:t>programa</w:t>
      </w:r>
      <w:r w:rsidR="00CA51B3" w:rsidRPr="002C0849">
        <w:rPr>
          <w:rFonts w:ascii="Arial" w:hAnsi="Arial" w:cs="Arial"/>
        </w:rPr>
        <w:t xml:space="preserve"> se basan en el principio de cumplimiento de los plazos de sus procedimientos principales de ejecución, necesarios para </w:t>
      </w:r>
      <w:r w:rsidR="00CA51B3" w:rsidRPr="002C0849">
        <w:rPr>
          <w:rFonts w:ascii="Arial" w:hAnsi="Arial" w:cs="Arial"/>
          <w:b/>
        </w:rPr>
        <w:t>cumplir con el calendario de inversiones</w:t>
      </w:r>
      <w:r w:rsidR="00CA51B3" w:rsidRPr="002C0849">
        <w:rPr>
          <w:rFonts w:ascii="Arial" w:hAnsi="Arial" w:cs="Arial"/>
        </w:rPr>
        <w:t xml:space="preserve"> de</w:t>
      </w:r>
      <w:r w:rsidR="00B95AB1" w:rsidRPr="002C0849">
        <w:rPr>
          <w:rFonts w:ascii="Arial" w:hAnsi="Arial" w:cs="Arial"/>
        </w:rPr>
        <w:t>l</w:t>
      </w:r>
      <w:r w:rsidR="00CA51B3" w:rsidRPr="002C0849">
        <w:rPr>
          <w:rFonts w:ascii="Arial" w:hAnsi="Arial" w:cs="Arial"/>
        </w:rPr>
        <w:t xml:space="preserve"> programa. Este principio, es consistente con la </w:t>
      </w:r>
      <w:r w:rsidR="00216BEC" w:rsidRPr="002C0849">
        <w:rPr>
          <w:rFonts w:ascii="Arial" w:hAnsi="Arial" w:cs="Arial"/>
        </w:rPr>
        <w:t xml:space="preserve">justificación </w:t>
      </w:r>
      <w:proofErr w:type="gramStart"/>
      <w:r w:rsidR="00216BEC" w:rsidRPr="002C0849">
        <w:rPr>
          <w:rFonts w:ascii="Arial" w:hAnsi="Arial" w:cs="Arial"/>
        </w:rPr>
        <w:t xml:space="preserve">de </w:t>
      </w:r>
      <w:r w:rsidR="00CA51B3" w:rsidRPr="002C0849">
        <w:rPr>
          <w:rFonts w:ascii="Arial" w:hAnsi="Arial" w:cs="Arial"/>
        </w:rPr>
        <w:t xml:space="preserve"> la</w:t>
      </w:r>
      <w:proofErr w:type="gramEnd"/>
      <w:r w:rsidR="00CA51B3" w:rsidRPr="002C0849">
        <w:rPr>
          <w:rFonts w:ascii="Arial" w:hAnsi="Arial" w:cs="Arial"/>
        </w:rPr>
        <w:t xml:space="preserve"> </w:t>
      </w:r>
      <w:r w:rsidR="00B85E02" w:rsidRPr="002C0849">
        <w:rPr>
          <w:rFonts w:ascii="Arial" w:hAnsi="Arial" w:cs="Arial"/>
        </w:rPr>
        <w:t>U</w:t>
      </w:r>
      <w:r w:rsidR="00216BEC" w:rsidRPr="002C0849">
        <w:rPr>
          <w:rFonts w:ascii="Arial" w:hAnsi="Arial" w:cs="Arial"/>
        </w:rPr>
        <w:t xml:space="preserve">nidad </w:t>
      </w:r>
      <w:r w:rsidR="0045333D">
        <w:rPr>
          <w:rFonts w:ascii="Arial" w:hAnsi="Arial" w:cs="Arial"/>
          <w:bCs/>
          <w:szCs w:val="24"/>
          <w:lang w:eastAsia="es-ES_tradnl"/>
        </w:rPr>
        <w:t>Coordinadora</w:t>
      </w:r>
      <w:r w:rsidR="00216BEC" w:rsidRPr="002C0849">
        <w:rPr>
          <w:rFonts w:ascii="Arial" w:hAnsi="Arial" w:cs="Arial"/>
        </w:rPr>
        <w:t xml:space="preserve"> del </w:t>
      </w:r>
      <w:r w:rsidR="00B85E02" w:rsidRPr="002C0849">
        <w:rPr>
          <w:rFonts w:ascii="Arial" w:hAnsi="Arial" w:cs="Arial"/>
        </w:rPr>
        <w:t>P</w:t>
      </w:r>
      <w:r w:rsidR="00216BEC" w:rsidRPr="002C0849">
        <w:rPr>
          <w:rFonts w:ascii="Arial" w:hAnsi="Arial" w:cs="Arial"/>
        </w:rPr>
        <w:t>rograma</w:t>
      </w:r>
      <w:r w:rsidR="00CA51B3" w:rsidRPr="002C0849">
        <w:rPr>
          <w:rFonts w:ascii="Arial" w:hAnsi="Arial" w:cs="Arial"/>
        </w:rPr>
        <w:t>, y está establecido en las normas generales de los Contratos de Préstamo del Banco</w:t>
      </w:r>
      <w:r w:rsidR="00CA51B3" w:rsidRPr="002C0849">
        <w:rPr>
          <w:rStyle w:val="FootnoteReference"/>
          <w:rFonts w:ascii="Arial" w:hAnsi="Arial" w:cs="Arial"/>
        </w:rPr>
        <w:footnoteReference w:id="30"/>
      </w:r>
      <w:r w:rsidR="00CA51B3" w:rsidRPr="002C0849">
        <w:rPr>
          <w:rFonts w:ascii="Arial" w:hAnsi="Arial" w:cs="Arial"/>
        </w:rPr>
        <w:t xml:space="preserve">. </w:t>
      </w:r>
      <w:r w:rsidR="00B95AB1" w:rsidRPr="002C0849">
        <w:rPr>
          <w:rFonts w:ascii="Arial" w:hAnsi="Arial" w:cs="Arial"/>
        </w:rPr>
        <w:t>En este sentido, más que disposiciones espec</w:t>
      </w:r>
      <w:r w:rsidR="00684C87" w:rsidRPr="002C0849">
        <w:rPr>
          <w:rFonts w:ascii="Arial" w:hAnsi="Arial" w:cs="Arial"/>
        </w:rPr>
        <w:t>iales</w:t>
      </w:r>
      <w:r w:rsidR="00B95AB1" w:rsidRPr="002C0849">
        <w:rPr>
          <w:rFonts w:ascii="Arial" w:hAnsi="Arial" w:cs="Arial"/>
        </w:rPr>
        <w:t xml:space="preserve"> </w:t>
      </w:r>
      <w:r w:rsidR="00684C87" w:rsidRPr="002C0849">
        <w:rPr>
          <w:rFonts w:ascii="Arial" w:hAnsi="Arial" w:cs="Arial"/>
        </w:rPr>
        <w:t>para e</w:t>
      </w:r>
      <w:r w:rsidR="00B95AB1" w:rsidRPr="002C0849">
        <w:rPr>
          <w:rFonts w:ascii="Arial" w:hAnsi="Arial" w:cs="Arial"/>
        </w:rPr>
        <w:t xml:space="preserve">l control de plazos en los contratos financiados por el programa, las cuales ya forman parte de las disposiciones de los documentos estándar de licitación (que incluyen los </w:t>
      </w:r>
      <w:r w:rsidR="00B95AB1" w:rsidRPr="002C0849">
        <w:rPr>
          <w:rFonts w:ascii="Arial" w:hAnsi="Arial" w:cs="Arial"/>
        </w:rPr>
        <w:lastRenderedPageBreak/>
        <w:t>contratos), las siguientes son recomendaciones</w:t>
      </w:r>
      <w:r w:rsidR="00162F59" w:rsidRPr="002C0849">
        <w:rPr>
          <w:rFonts w:ascii="Arial" w:hAnsi="Arial" w:cs="Arial"/>
        </w:rPr>
        <w:t xml:space="preserve"> </w:t>
      </w:r>
      <w:r w:rsidR="00684C87" w:rsidRPr="002C0849">
        <w:rPr>
          <w:rFonts w:ascii="Arial" w:hAnsi="Arial" w:cs="Arial"/>
        </w:rPr>
        <w:t>complementarias</w:t>
      </w:r>
      <w:r w:rsidR="00B95AB1" w:rsidRPr="002C0849">
        <w:rPr>
          <w:rFonts w:ascii="Arial" w:hAnsi="Arial" w:cs="Arial"/>
        </w:rPr>
        <w:t>, orientadas a resaltar en forma positiva, la importancia de verificar de forma expedita, el cumplimiento dichos controles.</w:t>
      </w:r>
      <w:r w:rsidR="00162F59" w:rsidRPr="002C0849">
        <w:rPr>
          <w:rFonts w:ascii="Arial" w:hAnsi="Arial" w:cs="Arial"/>
        </w:rPr>
        <w:t xml:space="preserve"> En el MOP se indicarán las</w:t>
      </w:r>
      <w:r w:rsidR="00684C87" w:rsidRPr="002C0849">
        <w:rPr>
          <w:rFonts w:ascii="Arial" w:hAnsi="Arial" w:cs="Arial"/>
        </w:rPr>
        <w:t xml:space="preserve"> consideraciones específicamente asociadas a estas recomendaciones.</w:t>
      </w:r>
      <w:r w:rsidR="00162F59" w:rsidRPr="002C0849">
        <w:rPr>
          <w:rFonts w:ascii="Arial" w:hAnsi="Arial" w:cs="Arial"/>
        </w:rPr>
        <w:t xml:space="preserve"> </w:t>
      </w:r>
    </w:p>
    <w:p w14:paraId="6F90CC5C" w14:textId="77777777" w:rsidR="00F36D32" w:rsidRPr="002C0849" w:rsidRDefault="00F36D32" w:rsidP="00F36D32">
      <w:pPr>
        <w:pStyle w:val="ListParagraph"/>
        <w:ind w:hanging="720"/>
        <w:jc w:val="center"/>
        <w:rPr>
          <w:rFonts w:ascii="Arial" w:hAnsi="Arial" w:cs="Arial"/>
          <w:b/>
        </w:rPr>
      </w:pPr>
      <w:r w:rsidRPr="002C0849">
        <w:rPr>
          <w:rFonts w:ascii="Arial" w:hAnsi="Arial" w:cs="Arial"/>
          <w:b/>
        </w:rPr>
        <w:t>Tabla 9.</w:t>
      </w:r>
    </w:p>
    <w:p w14:paraId="20FCCFBF" w14:textId="77777777" w:rsidR="00F36D32" w:rsidRPr="002C0849" w:rsidRDefault="00F36D32" w:rsidP="00F36D32">
      <w:pPr>
        <w:pStyle w:val="ListParagraph"/>
        <w:ind w:left="0"/>
        <w:jc w:val="center"/>
        <w:rPr>
          <w:rFonts w:ascii="Arial" w:hAnsi="Arial" w:cs="Arial"/>
          <w:b/>
        </w:rPr>
      </w:pPr>
      <w:r w:rsidRPr="002C0849">
        <w:rPr>
          <w:rFonts w:ascii="Arial" w:hAnsi="Arial" w:cs="Arial"/>
          <w:b/>
        </w:rPr>
        <w:t>Disposiciones a la gestión del tiempo (plazos) en los contratos del programa</w:t>
      </w:r>
    </w:p>
    <w:p w14:paraId="1DBAA2A3" w14:textId="77777777" w:rsidR="00CA51B3" w:rsidRPr="002C0849" w:rsidRDefault="00CA51B3" w:rsidP="00CA51B3">
      <w:pPr>
        <w:tabs>
          <w:tab w:val="left" w:pos="0"/>
        </w:tabs>
        <w:jc w:val="both"/>
        <w:rPr>
          <w:rFonts w:ascii="Arial" w:hAnsi="Arial" w:cs="Arial"/>
        </w:rPr>
      </w:pPr>
    </w:p>
    <w:tbl>
      <w:tblPr>
        <w:tblStyle w:val="TableGrid"/>
        <w:tblW w:w="0" w:type="auto"/>
        <w:tblLook w:val="04A0" w:firstRow="1" w:lastRow="0" w:firstColumn="1" w:lastColumn="0" w:noHBand="0" w:noVBand="1"/>
      </w:tblPr>
      <w:tblGrid>
        <w:gridCol w:w="9350"/>
      </w:tblGrid>
      <w:tr w:rsidR="00F36D32" w:rsidRPr="002C0849" w14:paraId="04D43C55" w14:textId="77777777" w:rsidTr="00F36D32">
        <w:tc>
          <w:tcPr>
            <w:tcW w:w="9350" w:type="dxa"/>
          </w:tcPr>
          <w:p w14:paraId="1BFE0F4C" w14:textId="77777777" w:rsidR="00F36D32" w:rsidRPr="002C0849" w:rsidRDefault="00F36D32" w:rsidP="00F36D32">
            <w:pPr>
              <w:tabs>
                <w:tab w:val="left" w:pos="0"/>
              </w:tabs>
              <w:jc w:val="both"/>
              <w:rPr>
                <w:rFonts w:ascii="Arial" w:hAnsi="Arial" w:cs="Arial"/>
                <w:b/>
                <w:sz w:val="20"/>
              </w:rPr>
            </w:pPr>
          </w:p>
          <w:p w14:paraId="7C9DA668" w14:textId="77777777" w:rsidR="00F36D32" w:rsidRPr="002C0849" w:rsidRDefault="00F36D32" w:rsidP="00F36D32">
            <w:pPr>
              <w:tabs>
                <w:tab w:val="left" w:pos="0"/>
              </w:tabs>
              <w:jc w:val="both"/>
              <w:rPr>
                <w:rFonts w:ascii="Arial" w:hAnsi="Arial" w:cs="Arial"/>
                <w:b/>
                <w:sz w:val="20"/>
              </w:rPr>
            </w:pPr>
            <w:r w:rsidRPr="002C0849">
              <w:rPr>
                <w:rFonts w:ascii="Arial" w:hAnsi="Arial" w:cs="Arial"/>
                <w:b/>
                <w:sz w:val="20"/>
              </w:rPr>
              <w:t>Disposiciones generales sobre plazos</w:t>
            </w:r>
          </w:p>
          <w:p w14:paraId="4705CEC7" w14:textId="77777777" w:rsidR="00F36D32" w:rsidRPr="002C0849" w:rsidRDefault="00F36D32" w:rsidP="00344378">
            <w:pPr>
              <w:pStyle w:val="ListParagraph"/>
              <w:numPr>
                <w:ilvl w:val="0"/>
                <w:numId w:val="33"/>
              </w:numPr>
              <w:tabs>
                <w:tab w:val="left" w:pos="0"/>
              </w:tabs>
              <w:ind w:left="150" w:hanging="150"/>
              <w:jc w:val="both"/>
              <w:rPr>
                <w:rFonts w:ascii="Arial" w:hAnsi="Arial" w:cs="Arial"/>
                <w:sz w:val="20"/>
              </w:rPr>
            </w:pPr>
            <w:r w:rsidRPr="002C0849">
              <w:rPr>
                <w:rFonts w:ascii="Arial" w:hAnsi="Arial" w:cs="Arial"/>
                <w:sz w:val="20"/>
              </w:rPr>
              <w:t xml:space="preserve">establecer plazos fijos, razonables y expeditos en el marco del esquema de ejecución definido para el Programa, a las actividades relacionados con procesos de adquisiciones, las solicitudes de desembolsos y las justificaciones de gastos al BID, pagos a proveedores, elaboración de informes de progreso, y en general a todas las actividades que sean estandarizables para el esquema de ejecución del Programa; </w:t>
            </w:r>
          </w:p>
          <w:p w14:paraId="44DA90D1" w14:textId="77777777" w:rsidR="00F36D32" w:rsidRPr="002C0849" w:rsidRDefault="00F36D32" w:rsidP="00344378">
            <w:pPr>
              <w:pStyle w:val="ListParagraph"/>
              <w:numPr>
                <w:ilvl w:val="0"/>
                <w:numId w:val="33"/>
              </w:numPr>
              <w:tabs>
                <w:tab w:val="left" w:pos="0"/>
              </w:tabs>
              <w:ind w:left="150" w:hanging="150"/>
              <w:jc w:val="both"/>
              <w:rPr>
                <w:rFonts w:ascii="Arial" w:hAnsi="Arial" w:cs="Arial"/>
                <w:sz w:val="20"/>
              </w:rPr>
            </w:pPr>
            <w:r w:rsidRPr="002C0849">
              <w:rPr>
                <w:rFonts w:ascii="Arial" w:hAnsi="Arial" w:cs="Arial"/>
                <w:sz w:val="20"/>
              </w:rPr>
              <w:t xml:space="preserve">adoptar el cumplimiento de todo plazo acodado dentro del programa, como requisito contractual, en el marco de las disposiciones del Contrato de Préstamo con el BID; </w:t>
            </w:r>
          </w:p>
          <w:p w14:paraId="0FF28AAE" w14:textId="77777777" w:rsidR="00F36D32" w:rsidRPr="002C0849" w:rsidRDefault="00F36D32" w:rsidP="00344378">
            <w:pPr>
              <w:pStyle w:val="ListParagraph"/>
              <w:numPr>
                <w:ilvl w:val="0"/>
                <w:numId w:val="33"/>
              </w:numPr>
              <w:tabs>
                <w:tab w:val="left" w:pos="0"/>
              </w:tabs>
              <w:ind w:left="150" w:hanging="150"/>
              <w:jc w:val="both"/>
              <w:rPr>
                <w:rFonts w:ascii="Arial" w:hAnsi="Arial" w:cs="Arial"/>
                <w:sz w:val="20"/>
              </w:rPr>
            </w:pPr>
            <w:r w:rsidRPr="002C0849">
              <w:rPr>
                <w:rFonts w:ascii="Arial" w:hAnsi="Arial" w:cs="Arial"/>
                <w:sz w:val="20"/>
              </w:rPr>
              <w:t xml:space="preserve">incentivar el cumplimiento de plazos como variable crítica de control y eficiencia, en las actividades internas de la </w:t>
            </w:r>
            <w:r w:rsidR="00B85E02" w:rsidRPr="002C0849">
              <w:rPr>
                <w:rFonts w:ascii="Arial" w:hAnsi="Arial" w:cs="Arial"/>
                <w:sz w:val="20"/>
              </w:rPr>
              <w:t>UEP</w:t>
            </w:r>
            <w:r w:rsidRPr="002C0849">
              <w:rPr>
                <w:rFonts w:ascii="Arial" w:hAnsi="Arial" w:cs="Arial"/>
                <w:sz w:val="20"/>
              </w:rPr>
              <w:t xml:space="preserve">-CIV-BID, incluyendo los conceptos y opiniones de expertos </w:t>
            </w:r>
            <w:r w:rsidR="00AF0D2F" w:rsidRPr="002C0849">
              <w:rPr>
                <w:rFonts w:ascii="Arial" w:hAnsi="Arial" w:cs="Arial"/>
                <w:sz w:val="20"/>
              </w:rPr>
              <w:t>que,</w:t>
            </w:r>
            <w:r w:rsidRPr="002C0849">
              <w:rPr>
                <w:rFonts w:ascii="Arial" w:hAnsi="Arial" w:cs="Arial"/>
                <w:sz w:val="20"/>
              </w:rPr>
              <w:t xml:space="preserve"> aun siendo externos a la unidad, son funcionalmente internos respecto a su relevancia en el cumplimiento de los plazos del programa</w:t>
            </w:r>
          </w:p>
          <w:p w14:paraId="66BEE623" w14:textId="77777777" w:rsidR="00F36D32" w:rsidRPr="002C0849" w:rsidRDefault="00F36D32" w:rsidP="00F36D32">
            <w:pPr>
              <w:tabs>
                <w:tab w:val="left" w:pos="0"/>
              </w:tabs>
              <w:jc w:val="both"/>
              <w:rPr>
                <w:rFonts w:ascii="Arial" w:hAnsi="Arial" w:cs="Arial"/>
                <w:b/>
                <w:sz w:val="20"/>
              </w:rPr>
            </w:pPr>
          </w:p>
          <w:p w14:paraId="448FBE02" w14:textId="77777777" w:rsidR="00F36D32" w:rsidRPr="002C0849" w:rsidRDefault="00F36D32" w:rsidP="00F36D32">
            <w:pPr>
              <w:tabs>
                <w:tab w:val="left" w:pos="0"/>
              </w:tabs>
              <w:jc w:val="both"/>
              <w:rPr>
                <w:rFonts w:ascii="Arial" w:hAnsi="Arial" w:cs="Arial"/>
                <w:b/>
                <w:sz w:val="20"/>
              </w:rPr>
            </w:pPr>
            <w:r w:rsidRPr="002C0849">
              <w:rPr>
                <w:rFonts w:ascii="Arial" w:hAnsi="Arial" w:cs="Arial"/>
                <w:b/>
                <w:sz w:val="20"/>
              </w:rPr>
              <w:t xml:space="preserve">Disposiciones de plazo en los procesos de adquisiciones </w:t>
            </w:r>
          </w:p>
          <w:p w14:paraId="59791EC7" w14:textId="77777777" w:rsidR="00F36D32" w:rsidRPr="002C0849" w:rsidRDefault="00F36D32" w:rsidP="00344378">
            <w:pPr>
              <w:pStyle w:val="ListParagraph"/>
              <w:numPr>
                <w:ilvl w:val="0"/>
                <w:numId w:val="34"/>
              </w:numPr>
              <w:tabs>
                <w:tab w:val="left" w:pos="0"/>
              </w:tabs>
              <w:ind w:left="240" w:hanging="180"/>
              <w:jc w:val="both"/>
              <w:rPr>
                <w:rFonts w:ascii="Arial" w:hAnsi="Arial" w:cs="Arial"/>
                <w:sz w:val="20"/>
              </w:rPr>
            </w:pPr>
            <w:r w:rsidRPr="002C0849">
              <w:rPr>
                <w:rFonts w:ascii="Arial" w:hAnsi="Arial" w:cs="Arial"/>
                <w:sz w:val="20"/>
              </w:rPr>
              <w:t>En el caso de procesos licitatorios de obra, considerar el cumplimiento de estándares mínimos de criterios de desempeño en obra del oferente, asociados al cumplimiento de los plazos originales programados, como requisito de pasa/no pasa, para la evaluación de ofertas.</w:t>
            </w:r>
          </w:p>
          <w:p w14:paraId="169EA025" w14:textId="77777777" w:rsidR="00F36D32" w:rsidRPr="002C0849" w:rsidRDefault="00F36D32" w:rsidP="00344378">
            <w:pPr>
              <w:pStyle w:val="ListParagraph"/>
              <w:numPr>
                <w:ilvl w:val="0"/>
                <w:numId w:val="34"/>
              </w:numPr>
              <w:tabs>
                <w:tab w:val="left" w:pos="0"/>
              </w:tabs>
              <w:ind w:left="240" w:hanging="180"/>
              <w:jc w:val="both"/>
              <w:rPr>
                <w:rFonts w:ascii="Arial" w:hAnsi="Arial" w:cs="Arial"/>
                <w:sz w:val="20"/>
              </w:rPr>
            </w:pPr>
            <w:r w:rsidRPr="002C0849">
              <w:rPr>
                <w:rFonts w:ascii="Arial" w:hAnsi="Arial" w:cs="Arial"/>
                <w:sz w:val="20"/>
              </w:rPr>
              <w:t>considerar en los documentos licitatorios, la aplicación de retenciones, sanciones u otras medidas de desempeño asociadas el incumplimiento de plazos, incluyendo la verificación periódica de su aplicación, como requisito previo a la solicitud de desembolsos al BID.</w:t>
            </w:r>
          </w:p>
          <w:p w14:paraId="5E727BD7" w14:textId="77777777" w:rsidR="00F36D32" w:rsidRPr="002C0849" w:rsidRDefault="00F36D32" w:rsidP="00344378">
            <w:pPr>
              <w:pStyle w:val="ListParagraph"/>
              <w:numPr>
                <w:ilvl w:val="0"/>
                <w:numId w:val="14"/>
              </w:numPr>
              <w:ind w:left="156" w:hanging="180"/>
              <w:jc w:val="both"/>
              <w:rPr>
                <w:rFonts w:ascii="Arial" w:hAnsi="Arial" w:cs="Arial"/>
                <w:sz w:val="20"/>
              </w:rPr>
            </w:pPr>
            <w:r w:rsidRPr="002C0849">
              <w:rPr>
                <w:rFonts w:ascii="Arial" w:hAnsi="Arial" w:cs="Arial"/>
                <w:sz w:val="20"/>
              </w:rPr>
              <w:t xml:space="preserve">considerar en los criterios de evaluación de la propuesta metodológica de la oferta técnica, criterios asociados a la reducción de plazos en la entrega de las obras de </w:t>
            </w:r>
            <w:r w:rsidR="00AF0D2F" w:rsidRPr="002C0849">
              <w:rPr>
                <w:rFonts w:ascii="Arial" w:hAnsi="Arial" w:cs="Arial"/>
                <w:sz w:val="20"/>
              </w:rPr>
              <w:t>subcontratistas</w:t>
            </w:r>
            <w:r w:rsidRPr="002C0849">
              <w:rPr>
                <w:rFonts w:ascii="Arial" w:hAnsi="Arial" w:cs="Arial"/>
                <w:sz w:val="20"/>
              </w:rPr>
              <w:t>, en los plazos de suministro de materiales de construcción, combustibles para la maquinaria, entrega de insumos y herramientas, y disposición de maquinaria.</w:t>
            </w:r>
          </w:p>
          <w:p w14:paraId="6905BD1F" w14:textId="77777777" w:rsidR="00F36D32" w:rsidRPr="002C0849" w:rsidRDefault="00F36D32" w:rsidP="00344378">
            <w:pPr>
              <w:pStyle w:val="ListParagraph"/>
              <w:numPr>
                <w:ilvl w:val="0"/>
                <w:numId w:val="14"/>
              </w:numPr>
              <w:ind w:left="156" w:hanging="180"/>
              <w:jc w:val="both"/>
              <w:rPr>
                <w:rFonts w:ascii="Arial" w:hAnsi="Arial" w:cs="Arial"/>
                <w:sz w:val="20"/>
              </w:rPr>
            </w:pPr>
            <w:r w:rsidRPr="002C0849">
              <w:rPr>
                <w:rFonts w:ascii="Arial" w:hAnsi="Arial" w:cs="Arial"/>
                <w:sz w:val="20"/>
              </w:rPr>
              <w:t xml:space="preserve">Considerar en el caso de procesos licitatorios de supervisión de obras, incentivos a la terminación previa al plazo programado, de hitos claves de las obras, así como retenciones de un porcentaje de los pagos mensuales, en caso de incumplimientos en la entrega de hitos de obra.   </w:t>
            </w:r>
          </w:p>
          <w:p w14:paraId="1C353C2F" w14:textId="77777777" w:rsidR="00F36D32" w:rsidRPr="002C0849" w:rsidRDefault="00F36D32" w:rsidP="00F36D32">
            <w:pPr>
              <w:tabs>
                <w:tab w:val="left" w:pos="0"/>
              </w:tabs>
              <w:jc w:val="both"/>
              <w:rPr>
                <w:rFonts w:ascii="Arial" w:hAnsi="Arial" w:cs="Arial"/>
                <w:sz w:val="20"/>
              </w:rPr>
            </w:pPr>
          </w:p>
          <w:p w14:paraId="41529C75" w14:textId="77777777" w:rsidR="00F36D32" w:rsidRPr="002C0849" w:rsidRDefault="00F36D32" w:rsidP="00F36D32">
            <w:pPr>
              <w:tabs>
                <w:tab w:val="left" w:pos="0"/>
              </w:tabs>
              <w:jc w:val="both"/>
              <w:rPr>
                <w:rFonts w:ascii="Arial" w:hAnsi="Arial" w:cs="Arial"/>
                <w:b/>
                <w:sz w:val="20"/>
              </w:rPr>
            </w:pPr>
            <w:r w:rsidRPr="002C0849">
              <w:rPr>
                <w:rFonts w:ascii="Arial" w:hAnsi="Arial" w:cs="Arial"/>
                <w:b/>
                <w:sz w:val="20"/>
              </w:rPr>
              <w:t>Disposiciones de plazo en los contratos de obra y supervisión</w:t>
            </w:r>
          </w:p>
          <w:p w14:paraId="194915FD" w14:textId="77777777" w:rsidR="00F36D32" w:rsidRPr="002C0849" w:rsidRDefault="00F36D32" w:rsidP="00344378">
            <w:pPr>
              <w:pStyle w:val="ListParagraph"/>
              <w:numPr>
                <w:ilvl w:val="2"/>
                <w:numId w:val="32"/>
              </w:numPr>
              <w:tabs>
                <w:tab w:val="left" w:pos="0"/>
              </w:tabs>
              <w:ind w:left="360" w:hanging="360"/>
              <w:jc w:val="both"/>
              <w:rPr>
                <w:rFonts w:ascii="Arial" w:hAnsi="Arial" w:cs="Arial"/>
                <w:sz w:val="20"/>
              </w:rPr>
            </w:pPr>
            <w:r w:rsidRPr="002C0849">
              <w:rPr>
                <w:rFonts w:ascii="Arial" w:hAnsi="Arial" w:cs="Arial"/>
                <w:sz w:val="20"/>
              </w:rPr>
              <w:t>considerar la incorporación en los contratos, incentivos al cumplimiento de plazos y al logro anticipado de los productos o metas contractuales, y retenciones, sanciones u otras medidas de desempeño contractual, en caso de retrasos contractual</w:t>
            </w:r>
          </w:p>
          <w:p w14:paraId="23DD4A74" w14:textId="77777777" w:rsidR="00F36D32" w:rsidRPr="002C0849" w:rsidRDefault="00F36D32" w:rsidP="00344378">
            <w:pPr>
              <w:pStyle w:val="ListParagraph"/>
              <w:numPr>
                <w:ilvl w:val="2"/>
                <w:numId w:val="32"/>
              </w:numPr>
              <w:tabs>
                <w:tab w:val="left" w:pos="0"/>
              </w:tabs>
              <w:ind w:left="360" w:hanging="360"/>
              <w:jc w:val="both"/>
              <w:rPr>
                <w:rFonts w:ascii="Arial" w:hAnsi="Arial" w:cs="Arial"/>
                <w:sz w:val="20"/>
              </w:rPr>
            </w:pPr>
            <w:r w:rsidRPr="002C0849">
              <w:rPr>
                <w:rFonts w:ascii="Arial" w:hAnsi="Arial" w:cs="Arial"/>
                <w:sz w:val="20"/>
              </w:rPr>
              <w:t>implementar medidas prácticas y ágiles para reportar el cumplimiento de los plazos contractuales de ejecución, en particular los plazos asociados a las actividades de la ruta crítica del Programa</w:t>
            </w:r>
          </w:p>
          <w:p w14:paraId="7B7DF8D0" w14:textId="77777777" w:rsidR="00F36D32" w:rsidRPr="002C0849" w:rsidRDefault="00F36D32" w:rsidP="00344378">
            <w:pPr>
              <w:pStyle w:val="ListParagraph"/>
              <w:numPr>
                <w:ilvl w:val="2"/>
                <w:numId w:val="32"/>
              </w:numPr>
              <w:tabs>
                <w:tab w:val="left" w:pos="0"/>
              </w:tabs>
              <w:ind w:left="360" w:hanging="360"/>
              <w:jc w:val="both"/>
              <w:rPr>
                <w:rFonts w:ascii="Arial" w:hAnsi="Arial" w:cs="Arial"/>
                <w:sz w:val="20"/>
              </w:rPr>
            </w:pPr>
            <w:r w:rsidRPr="002C0849">
              <w:rPr>
                <w:rFonts w:ascii="Arial" w:hAnsi="Arial" w:cs="Arial"/>
                <w:sz w:val="20"/>
              </w:rPr>
              <w:t xml:space="preserve">Monitorear el cumplimiento, por parte de Contratistas y supervisores, de propuestas de reducción de plazos en actividades estratégicas para la gestión de materiales e insumos a las obras, en los casos en que dichas propuestas, hayan sido solicitadas en los pliegos o incluidas en las ofertas técnicas.  </w:t>
            </w:r>
          </w:p>
          <w:p w14:paraId="2ABF3801" w14:textId="77777777" w:rsidR="00F36D32" w:rsidRPr="002C0849" w:rsidRDefault="00F36D32" w:rsidP="00CA51B3">
            <w:pPr>
              <w:tabs>
                <w:tab w:val="left" w:pos="0"/>
              </w:tabs>
              <w:jc w:val="both"/>
              <w:rPr>
                <w:rFonts w:ascii="Arial" w:hAnsi="Arial" w:cs="Arial"/>
              </w:rPr>
            </w:pPr>
          </w:p>
        </w:tc>
      </w:tr>
    </w:tbl>
    <w:p w14:paraId="7A26525F" w14:textId="77777777" w:rsidR="00D633E2" w:rsidRPr="002C0849" w:rsidRDefault="00D633E2" w:rsidP="00A35745">
      <w:pPr>
        <w:pStyle w:val="ListParagraph"/>
        <w:ind w:hanging="720"/>
        <w:rPr>
          <w:rFonts w:ascii="Arial" w:hAnsi="Arial" w:cs="Arial"/>
        </w:rPr>
      </w:pPr>
    </w:p>
    <w:p w14:paraId="2B330930" w14:textId="77777777" w:rsidR="00F76BBF" w:rsidRPr="002C0849" w:rsidRDefault="00684C87" w:rsidP="003771B4">
      <w:pPr>
        <w:pStyle w:val="Paragraph"/>
        <w:tabs>
          <w:tab w:val="clear" w:pos="720"/>
        </w:tabs>
        <w:ind w:left="0" w:firstLine="0"/>
        <w:rPr>
          <w:rFonts w:ascii="Arial" w:hAnsi="Arial" w:cs="Arial"/>
        </w:rPr>
      </w:pPr>
      <w:r w:rsidRPr="002C0849">
        <w:rPr>
          <w:rFonts w:ascii="Arial" w:hAnsi="Arial" w:cs="Arial"/>
          <w:b/>
        </w:rPr>
        <w:t xml:space="preserve">b. </w:t>
      </w:r>
      <w:r w:rsidR="00240FA2" w:rsidRPr="002C0849">
        <w:rPr>
          <w:rFonts w:ascii="Arial" w:hAnsi="Arial" w:cs="Arial"/>
          <w:b/>
        </w:rPr>
        <w:t xml:space="preserve">Mecanismos de </w:t>
      </w:r>
      <w:r w:rsidR="00EE5172" w:rsidRPr="002C0849">
        <w:rPr>
          <w:rFonts w:ascii="Arial" w:hAnsi="Arial" w:cs="Arial"/>
          <w:b/>
        </w:rPr>
        <w:t>Desarrollo de capacidades</w:t>
      </w:r>
      <w:r w:rsidR="00240FA2" w:rsidRPr="002C0849">
        <w:rPr>
          <w:rFonts w:ascii="Arial" w:hAnsi="Arial" w:cs="Arial"/>
          <w:b/>
        </w:rPr>
        <w:t xml:space="preserve"> y Gestión</w:t>
      </w:r>
      <w:r w:rsidR="00240FA2" w:rsidRPr="002C0849">
        <w:rPr>
          <w:rFonts w:ascii="Arial" w:hAnsi="Arial" w:cs="Arial"/>
        </w:rPr>
        <w:t xml:space="preserve">. </w:t>
      </w:r>
    </w:p>
    <w:p w14:paraId="5FF447E2" w14:textId="77777777" w:rsidR="00F76BBF" w:rsidRPr="002C0849" w:rsidRDefault="00F76BBF" w:rsidP="00F76BBF">
      <w:pPr>
        <w:pStyle w:val="Paragraph"/>
        <w:tabs>
          <w:tab w:val="clear" w:pos="720"/>
        </w:tabs>
        <w:ind w:left="2160" w:firstLine="0"/>
        <w:rPr>
          <w:rFonts w:ascii="Arial" w:hAnsi="Arial" w:cs="Arial"/>
          <w:b/>
        </w:rPr>
      </w:pPr>
    </w:p>
    <w:p w14:paraId="397693F3" w14:textId="77777777" w:rsidR="00F76BBF" w:rsidRPr="002C0849" w:rsidRDefault="00F76BBF" w:rsidP="00F76BBF">
      <w:pPr>
        <w:pStyle w:val="Paragraph"/>
        <w:tabs>
          <w:tab w:val="clear" w:pos="720"/>
        </w:tabs>
        <w:ind w:left="0" w:firstLine="0"/>
        <w:rPr>
          <w:rFonts w:ascii="Arial" w:hAnsi="Arial" w:cs="Arial"/>
        </w:rPr>
      </w:pPr>
      <w:r w:rsidRPr="002C0849">
        <w:rPr>
          <w:rFonts w:ascii="Arial" w:hAnsi="Arial" w:cs="Arial"/>
        </w:rPr>
        <w:lastRenderedPageBreak/>
        <w:t>Estos mecanismos se componen de</w:t>
      </w:r>
      <w:r w:rsidR="00240FA2" w:rsidRPr="002C0849">
        <w:rPr>
          <w:rFonts w:ascii="Arial" w:hAnsi="Arial" w:cs="Arial"/>
        </w:rPr>
        <w:t xml:space="preserve"> conjunto de medidas que permit</w:t>
      </w:r>
      <w:r w:rsidR="00566D9A" w:rsidRPr="002C0849">
        <w:rPr>
          <w:rFonts w:ascii="Arial" w:hAnsi="Arial" w:cs="Arial"/>
        </w:rPr>
        <w:t>a</w:t>
      </w:r>
      <w:r w:rsidR="00240FA2" w:rsidRPr="002C0849">
        <w:rPr>
          <w:rFonts w:ascii="Arial" w:hAnsi="Arial" w:cs="Arial"/>
        </w:rPr>
        <w:t>n complementar la implementación de los mecanismos normativos</w:t>
      </w:r>
      <w:r w:rsidRPr="002C0849">
        <w:rPr>
          <w:rFonts w:ascii="Arial" w:hAnsi="Arial" w:cs="Arial"/>
        </w:rPr>
        <w:t xml:space="preserve">, identificados para ayudar a llevar a la práctica los </w:t>
      </w:r>
      <w:r w:rsidR="00240FA2" w:rsidRPr="002C0849">
        <w:rPr>
          <w:rFonts w:ascii="Arial" w:hAnsi="Arial" w:cs="Arial"/>
        </w:rPr>
        <w:t>aspectos más relevantes</w:t>
      </w:r>
      <w:r w:rsidRPr="002C0849">
        <w:rPr>
          <w:rFonts w:ascii="Arial" w:hAnsi="Arial" w:cs="Arial"/>
        </w:rPr>
        <w:t xml:space="preserve"> de los mecanismos normativos. Por otra parte, </w:t>
      </w:r>
      <w:r w:rsidR="00566D9A" w:rsidRPr="002C0849">
        <w:rPr>
          <w:rFonts w:ascii="Arial" w:hAnsi="Arial" w:cs="Arial"/>
        </w:rPr>
        <w:t xml:space="preserve">también </w:t>
      </w:r>
      <w:r w:rsidRPr="002C0849">
        <w:rPr>
          <w:rFonts w:ascii="Arial" w:hAnsi="Arial" w:cs="Arial"/>
        </w:rPr>
        <w:t>ayuda</w:t>
      </w:r>
      <w:r w:rsidR="00566D9A" w:rsidRPr="002C0849">
        <w:rPr>
          <w:rFonts w:ascii="Arial" w:hAnsi="Arial" w:cs="Arial"/>
        </w:rPr>
        <w:t>rá</w:t>
      </w:r>
      <w:r w:rsidRPr="002C0849">
        <w:rPr>
          <w:rFonts w:ascii="Arial" w:hAnsi="Arial" w:cs="Arial"/>
        </w:rPr>
        <w:t xml:space="preserve">n a </w:t>
      </w:r>
      <w:r w:rsidR="00240FA2" w:rsidRPr="002C0849">
        <w:rPr>
          <w:rFonts w:ascii="Arial" w:hAnsi="Arial" w:cs="Arial"/>
        </w:rPr>
        <w:t xml:space="preserve">monitorear el éxito de </w:t>
      </w:r>
      <w:r w:rsidRPr="002C0849">
        <w:rPr>
          <w:rFonts w:ascii="Arial" w:hAnsi="Arial" w:cs="Arial"/>
        </w:rPr>
        <w:t xml:space="preserve">la </w:t>
      </w:r>
      <w:r w:rsidR="00240FA2" w:rsidRPr="002C0849">
        <w:rPr>
          <w:rFonts w:ascii="Arial" w:hAnsi="Arial" w:cs="Arial"/>
        </w:rPr>
        <w:t>implementación</w:t>
      </w:r>
      <w:r w:rsidRPr="002C0849">
        <w:rPr>
          <w:rFonts w:ascii="Arial" w:hAnsi="Arial" w:cs="Arial"/>
        </w:rPr>
        <w:t xml:space="preserve"> de los mecanismos normativos</w:t>
      </w:r>
      <w:r w:rsidR="00240FA2" w:rsidRPr="002C0849">
        <w:rPr>
          <w:rFonts w:ascii="Arial" w:hAnsi="Arial" w:cs="Arial"/>
        </w:rPr>
        <w:t xml:space="preserve">, facilitando el desarrollo de acciones correctivas que ayuden a mantener los niveles de eficiencia en la ejecución requeridos por el Programa. </w:t>
      </w:r>
    </w:p>
    <w:p w14:paraId="1516ABDE" w14:textId="77777777" w:rsidR="00F76BBF" w:rsidRPr="002C0849" w:rsidRDefault="00F76BBF" w:rsidP="00F76BBF">
      <w:pPr>
        <w:pStyle w:val="Paragraph"/>
        <w:tabs>
          <w:tab w:val="clear" w:pos="720"/>
        </w:tabs>
        <w:ind w:left="0" w:firstLine="0"/>
        <w:rPr>
          <w:rFonts w:ascii="Arial" w:hAnsi="Arial" w:cs="Arial"/>
        </w:rPr>
      </w:pPr>
    </w:p>
    <w:p w14:paraId="21CC2E47" w14:textId="77777777" w:rsidR="00456377" w:rsidRPr="002C0849" w:rsidRDefault="002D6A4A" w:rsidP="00F76BBF">
      <w:pPr>
        <w:pStyle w:val="Paragraph"/>
        <w:tabs>
          <w:tab w:val="clear" w:pos="720"/>
        </w:tabs>
        <w:ind w:left="0" w:firstLine="0"/>
        <w:rPr>
          <w:rFonts w:ascii="Arial" w:hAnsi="Arial" w:cs="Arial"/>
          <w:bCs/>
          <w:szCs w:val="24"/>
          <w:lang w:eastAsia="es-ES_tradnl"/>
        </w:rPr>
      </w:pPr>
      <w:r w:rsidRPr="002C0849">
        <w:rPr>
          <w:rFonts w:ascii="Arial" w:hAnsi="Arial" w:cs="Arial"/>
        </w:rPr>
        <w:t xml:space="preserve">Dichas </w:t>
      </w:r>
      <w:r w:rsidR="00240FA2" w:rsidRPr="002C0849">
        <w:rPr>
          <w:rFonts w:ascii="Arial" w:hAnsi="Arial" w:cs="Arial"/>
        </w:rPr>
        <w:t xml:space="preserve">medidas de </w:t>
      </w:r>
      <w:r w:rsidR="00AF0D2F" w:rsidRPr="002C0849">
        <w:rPr>
          <w:rFonts w:ascii="Arial" w:hAnsi="Arial" w:cs="Arial"/>
        </w:rPr>
        <w:t>fortalecimiento</w:t>
      </w:r>
      <w:r w:rsidR="00240FA2" w:rsidRPr="002C0849">
        <w:rPr>
          <w:rFonts w:ascii="Arial" w:hAnsi="Arial" w:cs="Arial"/>
        </w:rPr>
        <w:t xml:space="preserve"> se desarrollarán a través de actividades de c</w:t>
      </w:r>
      <w:r w:rsidR="00240FA2" w:rsidRPr="002C0849">
        <w:rPr>
          <w:rFonts w:ascii="Arial" w:hAnsi="Arial" w:cs="Arial"/>
          <w:bCs/>
          <w:szCs w:val="24"/>
          <w:lang w:eastAsia="es-ES_tradnl"/>
        </w:rPr>
        <w:t xml:space="preserve">apacitación, asistencia en áreas técnicas, gerencial y </w:t>
      </w:r>
      <w:r w:rsidR="005A44F8" w:rsidRPr="002C0849">
        <w:rPr>
          <w:rFonts w:ascii="Arial" w:hAnsi="Arial" w:cs="Arial"/>
          <w:bCs/>
          <w:szCs w:val="24"/>
          <w:lang w:eastAsia="es-ES_tradnl"/>
        </w:rPr>
        <w:t>apoyo</w:t>
      </w:r>
      <w:r w:rsidR="00DE443C" w:rsidRPr="002C0849">
        <w:rPr>
          <w:rFonts w:ascii="Arial" w:hAnsi="Arial" w:cs="Arial"/>
          <w:bCs/>
          <w:szCs w:val="24"/>
          <w:lang w:eastAsia="es-ES_tradnl"/>
        </w:rPr>
        <w:t xml:space="preserve"> a</w:t>
      </w:r>
      <w:r w:rsidR="005A44F8" w:rsidRPr="002C0849">
        <w:rPr>
          <w:rFonts w:ascii="Arial" w:hAnsi="Arial" w:cs="Arial"/>
          <w:bCs/>
          <w:szCs w:val="24"/>
          <w:lang w:eastAsia="es-ES_tradnl"/>
        </w:rPr>
        <w:t xml:space="preserve"> la supervisión </w:t>
      </w:r>
      <w:r w:rsidR="00240FA2" w:rsidRPr="002C0849">
        <w:rPr>
          <w:rFonts w:ascii="Arial" w:hAnsi="Arial" w:cs="Arial"/>
          <w:bCs/>
          <w:szCs w:val="24"/>
          <w:lang w:eastAsia="es-ES_tradnl"/>
        </w:rPr>
        <w:t xml:space="preserve">de </w:t>
      </w:r>
      <w:r w:rsidR="005A44F8" w:rsidRPr="002C0849">
        <w:rPr>
          <w:rFonts w:ascii="Arial" w:hAnsi="Arial" w:cs="Arial"/>
          <w:bCs/>
          <w:szCs w:val="24"/>
          <w:lang w:eastAsia="es-ES_tradnl"/>
        </w:rPr>
        <w:t xml:space="preserve">las </w:t>
      </w:r>
      <w:r w:rsidR="00240FA2" w:rsidRPr="002C0849">
        <w:rPr>
          <w:rFonts w:ascii="Arial" w:hAnsi="Arial" w:cs="Arial"/>
          <w:bCs/>
          <w:szCs w:val="24"/>
          <w:lang w:eastAsia="es-ES_tradnl"/>
        </w:rPr>
        <w:t>obra</w:t>
      </w:r>
      <w:r w:rsidR="005A44F8" w:rsidRPr="002C0849">
        <w:rPr>
          <w:rFonts w:ascii="Arial" w:hAnsi="Arial" w:cs="Arial"/>
          <w:bCs/>
          <w:szCs w:val="24"/>
          <w:lang w:eastAsia="es-ES_tradnl"/>
        </w:rPr>
        <w:t>s</w:t>
      </w:r>
      <w:r w:rsidR="00240FA2" w:rsidRPr="002C0849">
        <w:rPr>
          <w:rFonts w:ascii="Arial" w:hAnsi="Arial" w:cs="Arial"/>
          <w:bCs/>
          <w:szCs w:val="24"/>
          <w:lang w:eastAsia="es-ES_tradnl"/>
        </w:rPr>
        <w:t xml:space="preserve">, </w:t>
      </w:r>
      <w:r w:rsidR="005A44F8" w:rsidRPr="002C0849">
        <w:rPr>
          <w:rFonts w:ascii="Arial" w:hAnsi="Arial" w:cs="Arial"/>
          <w:bCs/>
          <w:szCs w:val="24"/>
          <w:lang w:eastAsia="es-ES_tradnl"/>
        </w:rPr>
        <w:t xml:space="preserve">la </w:t>
      </w:r>
      <w:r w:rsidR="00240FA2" w:rsidRPr="002C0849">
        <w:rPr>
          <w:rFonts w:ascii="Arial" w:hAnsi="Arial" w:cs="Arial"/>
          <w:bCs/>
          <w:szCs w:val="24"/>
          <w:lang w:eastAsia="es-ES_tradnl"/>
        </w:rPr>
        <w:t xml:space="preserve">administración de contratos, </w:t>
      </w:r>
      <w:r w:rsidR="005A44F8" w:rsidRPr="002C0849">
        <w:rPr>
          <w:rFonts w:ascii="Arial" w:hAnsi="Arial" w:cs="Arial"/>
          <w:bCs/>
          <w:szCs w:val="24"/>
          <w:lang w:eastAsia="es-ES_tradnl"/>
        </w:rPr>
        <w:t xml:space="preserve">bajo un enfoque transversal de fortalecimiento del capital humano, en la planificación técnica del sector transporte. Las medidas se </w:t>
      </w:r>
      <w:r w:rsidR="00566D9A" w:rsidRPr="002C0849">
        <w:rPr>
          <w:rFonts w:ascii="Arial" w:hAnsi="Arial" w:cs="Arial"/>
          <w:bCs/>
          <w:szCs w:val="24"/>
          <w:lang w:eastAsia="es-ES_tradnl"/>
        </w:rPr>
        <w:t xml:space="preserve">implementarán a través de </w:t>
      </w:r>
      <w:r w:rsidR="00240FA2" w:rsidRPr="002C0849">
        <w:rPr>
          <w:rFonts w:ascii="Arial" w:hAnsi="Arial" w:cs="Arial"/>
          <w:bCs/>
          <w:szCs w:val="24"/>
          <w:lang w:eastAsia="es-ES_tradnl"/>
        </w:rPr>
        <w:t>diversas adquisiciones definidas en el Componente 2 del Programa (</w:t>
      </w:r>
      <w:r w:rsidR="00EE5172" w:rsidRPr="002C0849">
        <w:rPr>
          <w:rFonts w:ascii="Arial" w:hAnsi="Arial" w:cs="Arial"/>
          <w:bCs/>
          <w:szCs w:val="24"/>
          <w:lang w:eastAsia="es-ES_tradnl"/>
        </w:rPr>
        <w:t>Desarrollo de capacidades</w:t>
      </w:r>
      <w:r w:rsidR="00240FA2" w:rsidRPr="002C0849">
        <w:rPr>
          <w:rFonts w:ascii="Arial" w:hAnsi="Arial" w:cs="Arial"/>
          <w:bCs/>
          <w:szCs w:val="24"/>
          <w:lang w:eastAsia="es-ES_tradnl"/>
        </w:rPr>
        <w:t>)</w:t>
      </w:r>
      <w:r w:rsidR="00566D9A" w:rsidRPr="002C0849">
        <w:rPr>
          <w:rFonts w:ascii="Arial" w:hAnsi="Arial" w:cs="Arial"/>
          <w:bCs/>
          <w:szCs w:val="24"/>
          <w:lang w:eastAsia="es-ES_tradnl"/>
        </w:rPr>
        <w:t xml:space="preserve">, </w:t>
      </w:r>
      <w:r w:rsidR="00F76BBF" w:rsidRPr="002C0849">
        <w:rPr>
          <w:rFonts w:ascii="Arial" w:hAnsi="Arial" w:cs="Arial"/>
          <w:bCs/>
          <w:szCs w:val="24"/>
          <w:lang w:eastAsia="es-ES_tradnl"/>
        </w:rPr>
        <w:t>enfoca</w:t>
      </w:r>
      <w:r w:rsidR="00566D9A" w:rsidRPr="002C0849">
        <w:rPr>
          <w:rFonts w:ascii="Arial" w:hAnsi="Arial" w:cs="Arial"/>
          <w:bCs/>
          <w:szCs w:val="24"/>
          <w:lang w:eastAsia="es-ES_tradnl"/>
        </w:rPr>
        <w:t xml:space="preserve">ndo </w:t>
      </w:r>
      <w:r w:rsidR="00F76BBF" w:rsidRPr="002C0849">
        <w:rPr>
          <w:rFonts w:ascii="Arial" w:hAnsi="Arial" w:cs="Arial"/>
          <w:bCs/>
          <w:szCs w:val="24"/>
          <w:lang w:eastAsia="es-ES_tradnl"/>
        </w:rPr>
        <w:t xml:space="preserve">en general el fortalecimiento del capital humano en el sector transporte. </w:t>
      </w:r>
    </w:p>
    <w:p w14:paraId="31183056" w14:textId="77777777" w:rsidR="00456377" w:rsidRPr="002C0849" w:rsidRDefault="00456377" w:rsidP="00F76BBF">
      <w:pPr>
        <w:pStyle w:val="Paragraph"/>
        <w:tabs>
          <w:tab w:val="clear" w:pos="720"/>
        </w:tabs>
        <w:ind w:left="0" w:firstLine="0"/>
        <w:rPr>
          <w:rFonts w:ascii="Arial" w:hAnsi="Arial" w:cs="Arial"/>
          <w:bCs/>
          <w:szCs w:val="24"/>
          <w:lang w:eastAsia="es-ES_tradnl"/>
        </w:rPr>
      </w:pPr>
    </w:p>
    <w:p w14:paraId="08032538" w14:textId="77777777" w:rsidR="00240FA2" w:rsidRPr="002C0849" w:rsidRDefault="005A44F8" w:rsidP="00F76BBF">
      <w:pPr>
        <w:pStyle w:val="Paragraph"/>
        <w:tabs>
          <w:tab w:val="clear" w:pos="720"/>
        </w:tabs>
        <w:ind w:left="0" w:firstLine="0"/>
        <w:rPr>
          <w:rFonts w:ascii="Arial" w:hAnsi="Arial" w:cs="Arial"/>
        </w:rPr>
      </w:pPr>
      <w:r w:rsidRPr="002C0849">
        <w:rPr>
          <w:rFonts w:ascii="Arial" w:hAnsi="Arial" w:cs="Arial"/>
          <w:bCs/>
          <w:szCs w:val="24"/>
          <w:lang w:eastAsia="es-ES_tradnl"/>
        </w:rPr>
        <w:t>También será necesario, implementar otras medidas de fortalecimiento a</w:t>
      </w:r>
      <w:r w:rsidR="00240FA2" w:rsidRPr="002C0849">
        <w:rPr>
          <w:rFonts w:ascii="Arial" w:hAnsi="Arial" w:cs="Arial"/>
          <w:bCs/>
          <w:szCs w:val="24"/>
          <w:lang w:eastAsia="es-ES_tradnl"/>
        </w:rPr>
        <w:t xml:space="preserve"> través de </w:t>
      </w:r>
      <w:r w:rsidRPr="002C0849">
        <w:rPr>
          <w:rFonts w:ascii="Arial" w:hAnsi="Arial" w:cs="Arial"/>
          <w:bCs/>
          <w:szCs w:val="24"/>
          <w:lang w:eastAsia="es-ES_tradnl"/>
        </w:rPr>
        <w:t xml:space="preserve">acciones para el mejoramiento de la </w:t>
      </w:r>
      <w:r w:rsidR="00240FA2" w:rsidRPr="002C0849">
        <w:rPr>
          <w:rFonts w:ascii="Arial" w:hAnsi="Arial" w:cs="Arial"/>
          <w:bCs/>
          <w:szCs w:val="24"/>
          <w:lang w:eastAsia="es-ES_tradnl"/>
        </w:rPr>
        <w:t>gestión</w:t>
      </w:r>
      <w:r w:rsidRPr="002C0849">
        <w:rPr>
          <w:rFonts w:ascii="Arial" w:hAnsi="Arial" w:cs="Arial"/>
          <w:bCs/>
          <w:szCs w:val="24"/>
          <w:lang w:eastAsia="es-ES_tradnl"/>
        </w:rPr>
        <w:t xml:space="preserve"> y la administración del programa en general, y de los proyectos en particular, </w:t>
      </w:r>
      <w:r w:rsidR="001B31F6" w:rsidRPr="002C0849">
        <w:rPr>
          <w:rFonts w:ascii="Arial" w:hAnsi="Arial" w:cs="Arial"/>
          <w:bCs/>
          <w:szCs w:val="24"/>
          <w:lang w:eastAsia="es-ES_tradnl"/>
        </w:rPr>
        <w:t xml:space="preserve">las cuales serán realizadas por </w:t>
      </w:r>
      <w:r w:rsidR="00240FA2" w:rsidRPr="002C0849">
        <w:rPr>
          <w:rFonts w:ascii="Arial" w:hAnsi="Arial" w:cs="Arial"/>
          <w:bCs/>
          <w:szCs w:val="24"/>
          <w:lang w:eastAsia="es-ES_tradnl"/>
        </w:rPr>
        <w:t xml:space="preserve">el equipo de Proyecto </w:t>
      </w:r>
      <w:r w:rsidR="00F76BBF" w:rsidRPr="002C0849">
        <w:rPr>
          <w:rFonts w:ascii="Arial" w:hAnsi="Arial" w:cs="Arial"/>
          <w:bCs/>
          <w:szCs w:val="24"/>
          <w:lang w:eastAsia="es-ES_tradnl"/>
        </w:rPr>
        <w:t xml:space="preserve">del </w:t>
      </w:r>
      <w:r w:rsidR="00240FA2" w:rsidRPr="002C0849">
        <w:rPr>
          <w:rFonts w:ascii="Arial" w:hAnsi="Arial" w:cs="Arial"/>
          <w:bCs/>
          <w:szCs w:val="24"/>
          <w:lang w:eastAsia="es-ES_tradnl"/>
        </w:rPr>
        <w:t>Banco, bajo la coordinación del especialista sectorial de país.</w:t>
      </w:r>
      <w:r w:rsidR="001B31F6" w:rsidRPr="002C0849">
        <w:rPr>
          <w:rFonts w:ascii="Arial" w:hAnsi="Arial" w:cs="Arial"/>
          <w:bCs/>
          <w:szCs w:val="24"/>
          <w:lang w:eastAsia="es-ES_tradnl"/>
        </w:rPr>
        <w:t xml:space="preserve"> Se resumen a continuación las recomendaciones básicas para estas medidas.</w:t>
      </w:r>
      <w:r w:rsidR="00240FA2" w:rsidRPr="002C0849">
        <w:rPr>
          <w:rFonts w:ascii="Arial" w:hAnsi="Arial" w:cs="Arial"/>
          <w:bCs/>
          <w:szCs w:val="24"/>
          <w:lang w:eastAsia="es-ES_tradnl"/>
        </w:rPr>
        <w:t xml:space="preserve"> </w:t>
      </w:r>
      <w:r w:rsidR="00240FA2" w:rsidRPr="002C0849">
        <w:rPr>
          <w:rFonts w:ascii="Arial" w:hAnsi="Arial" w:cs="Arial"/>
        </w:rPr>
        <w:t xml:space="preserve">  </w:t>
      </w:r>
    </w:p>
    <w:p w14:paraId="7BB77DE0" w14:textId="77777777" w:rsidR="00456377" w:rsidRPr="002C0849" w:rsidRDefault="00456377" w:rsidP="000F689C">
      <w:pPr>
        <w:pStyle w:val="Paragraph"/>
        <w:tabs>
          <w:tab w:val="clear" w:pos="720"/>
        </w:tabs>
        <w:ind w:left="0" w:firstLine="0"/>
        <w:jc w:val="center"/>
        <w:rPr>
          <w:rFonts w:ascii="Arial" w:hAnsi="Arial" w:cs="Arial"/>
          <w:b/>
        </w:rPr>
      </w:pPr>
    </w:p>
    <w:p w14:paraId="496504D8" w14:textId="77777777" w:rsidR="00BF70D6" w:rsidRPr="002C0849" w:rsidRDefault="00BF70D6" w:rsidP="000F689C">
      <w:pPr>
        <w:pStyle w:val="Paragraph"/>
        <w:tabs>
          <w:tab w:val="clear" w:pos="720"/>
        </w:tabs>
        <w:ind w:left="0" w:firstLine="0"/>
        <w:jc w:val="center"/>
        <w:rPr>
          <w:rFonts w:ascii="Arial" w:hAnsi="Arial" w:cs="Arial"/>
          <w:b/>
        </w:rPr>
      </w:pPr>
    </w:p>
    <w:p w14:paraId="43779FB8" w14:textId="77777777" w:rsidR="00F76BBF" w:rsidRPr="002C0849" w:rsidRDefault="000F689C" w:rsidP="000F689C">
      <w:pPr>
        <w:pStyle w:val="Paragraph"/>
        <w:tabs>
          <w:tab w:val="clear" w:pos="720"/>
        </w:tabs>
        <w:ind w:left="0" w:firstLine="0"/>
        <w:jc w:val="center"/>
        <w:rPr>
          <w:rFonts w:ascii="Arial" w:hAnsi="Arial" w:cs="Arial"/>
          <w:b/>
        </w:rPr>
      </w:pPr>
      <w:r w:rsidRPr="002C0849">
        <w:rPr>
          <w:rFonts w:ascii="Arial" w:hAnsi="Arial" w:cs="Arial"/>
          <w:b/>
        </w:rPr>
        <w:t xml:space="preserve">Tabla </w:t>
      </w:r>
      <w:r w:rsidR="00456377" w:rsidRPr="002C0849">
        <w:rPr>
          <w:rFonts w:ascii="Arial" w:hAnsi="Arial" w:cs="Arial"/>
          <w:b/>
        </w:rPr>
        <w:t>10</w:t>
      </w:r>
    </w:p>
    <w:p w14:paraId="5F373A19" w14:textId="77777777" w:rsidR="00F76BBF" w:rsidRPr="002C0849" w:rsidRDefault="00F76BBF" w:rsidP="000F689C">
      <w:pPr>
        <w:pStyle w:val="Paragraph"/>
        <w:tabs>
          <w:tab w:val="clear" w:pos="720"/>
        </w:tabs>
        <w:jc w:val="center"/>
        <w:rPr>
          <w:rFonts w:ascii="Arial" w:hAnsi="Arial" w:cs="Arial"/>
          <w:b/>
        </w:rPr>
      </w:pPr>
      <w:r w:rsidRPr="002C0849">
        <w:rPr>
          <w:rFonts w:ascii="Arial" w:hAnsi="Arial" w:cs="Arial"/>
          <w:b/>
        </w:rPr>
        <w:t>Medidas de fortalecimiento del capital humano en el sector transporte</w:t>
      </w:r>
    </w:p>
    <w:p w14:paraId="64BCAC45" w14:textId="77777777" w:rsidR="00456377" w:rsidRPr="002C0849" w:rsidRDefault="00456377" w:rsidP="000F689C">
      <w:pPr>
        <w:pStyle w:val="Paragraph"/>
        <w:tabs>
          <w:tab w:val="clear" w:pos="720"/>
        </w:tabs>
        <w:jc w:val="center"/>
        <w:rPr>
          <w:rFonts w:ascii="Arial" w:hAnsi="Arial" w:cs="Arial"/>
          <w:b/>
        </w:rPr>
      </w:pPr>
    </w:p>
    <w:tbl>
      <w:tblPr>
        <w:tblStyle w:val="TableGrid"/>
        <w:tblW w:w="9360" w:type="dxa"/>
        <w:tblInd w:w="-5" w:type="dxa"/>
        <w:tblLook w:val="04A0" w:firstRow="1" w:lastRow="0" w:firstColumn="1" w:lastColumn="0" w:noHBand="0" w:noVBand="1"/>
      </w:tblPr>
      <w:tblGrid>
        <w:gridCol w:w="9360"/>
      </w:tblGrid>
      <w:tr w:rsidR="000F689C" w:rsidRPr="002C0849" w14:paraId="3B061F18" w14:textId="77777777" w:rsidTr="000F689C">
        <w:tc>
          <w:tcPr>
            <w:tcW w:w="9360" w:type="dxa"/>
          </w:tcPr>
          <w:p w14:paraId="3529AF14" w14:textId="77777777" w:rsidR="000F689C" w:rsidRPr="002C0849" w:rsidRDefault="000F689C" w:rsidP="00344378">
            <w:pPr>
              <w:pStyle w:val="ListParagraph"/>
              <w:numPr>
                <w:ilvl w:val="3"/>
                <w:numId w:val="19"/>
              </w:numPr>
              <w:ind w:left="170" w:hanging="170"/>
              <w:jc w:val="both"/>
              <w:rPr>
                <w:rFonts w:ascii="Arial" w:hAnsi="Arial" w:cs="Arial"/>
                <w:sz w:val="20"/>
              </w:rPr>
            </w:pPr>
            <w:r w:rsidRPr="002C0849">
              <w:rPr>
                <w:rFonts w:ascii="Arial" w:hAnsi="Arial" w:cs="Arial"/>
                <w:sz w:val="20"/>
              </w:rPr>
              <w:t>Fomentar el desarrollo de la capacidad planificadora del sector a través de la formulación y/o actualización de planes nacionales estratégicos de política en:</w:t>
            </w:r>
          </w:p>
          <w:p w14:paraId="1B2E6E35" w14:textId="77777777" w:rsidR="000F689C" w:rsidRPr="002C0849" w:rsidRDefault="000F689C" w:rsidP="000F689C">
            <w:pPr>
              <w:pStyle w:val="ListParagraph"/>
              <w:ind w:left="156"/>
              <w:jc w:val="both"/>
              <w:rPr>
                <w:rFonts w:ascii="Arial" w:hAnsi="Arial" w:cs="Arial"/>
                <w:sz w:val="20"/>
              </w:rPr>
            </w:pPr>
          </w:p>
          <w:p w14:paraId="5F4695DC"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Expansión del acervo físico (stock) de la infraestructura de transporte</w:t>
            </w:r>
          </w:p>
          <w:p w14:paraId="31EFF203"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 xml:space="preserve">Mejora de la operación y los servicios de logística de carta, transporte urbano e </w:t>
            </w:r>
            <w:r w:rsidR="00AF0D2F" w:rsidRPr="002C0849">
              <w:rPr>
                <w:rFonts w:ascii="Arial" w:hAnsi="Arial" w:cs="Arial"/>
                <w:sz w:val="20"/>
              </w:rPr>
              <w:t>interurbano</w:t>
            </w:r>
          </w:p>
          <w:p w14:paraId="5D2435CE"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Integración de la movilidad y el ordenamiento territorial</w:t>
            </w:r>
          </w:p>
          <w:p w14:paraId="5130FC12"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Fomento de la planificación e inversión plurianual del sector</w:t>
            </w:r>
          </w:p>
          <w:p w14:paraId="5F432F61"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Desarrollo de la sostenibilidad ambiental de sector</w:t>
            </w:r>
          </w:p>
          <w:p w14:paraId="2F7D8B35"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Estrategias multisectoriales del sector transporte con otros sectores claves para la economía (agrícola, comercio, producción, y empleo, entre otros)</w:t>
            </w:r>
          </w:p>
          <w:p w14:paraId="7E524A77"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Contribución al desarrollo inclusivo de comunidades indígenas, minorías y comunidades aisladas</w:t>
            </w:r>
          </w:p>
          <w:p w14:paraId="35FFABBF"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Fortalecimiento estrategias de igualdad de género en el sector transporte</w:t>
            </w:r>
          </w:p>
          <w:p w14:paraId="2C6C833F"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Modernización institucional y descentralización del sector.</w:t>
            </w:r>
          </w:p>
          <w:p w14:paraId="59F3DEF4" w14:textId="77777777" w:rsidR="000F689C" w:rsidRPr="002C0849" w:rsidRDefault="000F689C" w:rsidP="000F689C">
            <w:pPr>
              <w:pStyle w:val="ListParagraph"/>
              <w:ind w:left="156" w:hanging="156"/>
              <w:jc w:val="both"/>
              <w:rPr>
                <w:rFonts w:ascii="Arial" w:hAnsi="Arial" w:cs="Arial"/>
                <w:sz w:val="20"/>
              </w:rPr>
            </w:pPr>
          </w:p>
          <w:p w14:paraId="7BBD1306" w14:textId="77777777" w:rsidR="000F689C" w:rsidRPr="002C0849" w:rsidRDefault="000F689C" w:rsidP="00344378">
            <w:pPr>
              <w:pStyle w:val="ListParagraph"/>
              <w:numPr>
                <w:ilvl w:val="3"/>
                <w:numId w:val="19"/>
              </w:numPr>
              <w:ind w:left="170" w:hanging="170"/>
              <w:jc w:val="both"/>
              <w:rPr>
                <w:rFonts w:ascii="Arial" w:hAnsi="Arial" w:cs="Arial"/>
                <w:sz w:val="20"/>
              </w:rPr>
            </w:pPr>
            <w:r w:rsidRPr="002C0849">
              <w:rPr>
                <w:rFonts w:ascii="Arial" w:hAnsi="Arial" w:cs="Arial"/>
                <w:sz w:val="20"/>
              </w:rPr>
              <w:t>Apoyar el desarrollo de competencias a través de una agenda amplia de capacitación y/o intercambio de experiencias exitosas en las siguientes áreas:</w:t>
            </w:r>
          </w:p>
          <w:p w14:paraId="1F8FCBF6" w14:textId="77777777" w:rsidR="000F689C" w:rsidRPr="002C0849" w:rsidRDefault="000F689C" w:rsidP="000F689C">
            <w:pPr>
              <w:pStyle w:val="ListParagraph"/>
              <w:ind w:left="156" w:hanging="156"/>
              <w:jc w:val="both"/>
              <w:rPr>
                <w:rFonts w:ascii="Arial" w:hAnsi="Arial" w:cs="Arial"/>
                <w:sz w:val="20"/>
              </w:rPr>
            </w:pPr>
            <w:r w:rsidRPr="002C0849">
              <w:rPr>
                <w:rFonts w:ascii="Arial" w:hAnsi="Arial" w:cs="Arial"/>
                <w:sz w:val="20"/>
              </w:rPr>
              <w:t xml:space="preserve"> </w:t>
            </w:r>
          </w:p>
          <w:p w14:paraId="6A905CBA"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evaluación económica de proyectos de transporte</w:t>
            </w:r>
          </w:p>
          <w:p w14:paraId="3F424CE6"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gestión de proyectos de desarrollo (PM4R)</w:t>
            </w:r>
          </w:p>
          <w:p w14:paraId="6D8CDAA9"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gestión de la demanda del sector</w:t>
            </w:r>
          </w:p>
          <w:p w14:paraId="4FAD6DB2"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gestión de activos viales</w:t>
            </w:r>
          </w:p>
          <w:p w14:paraId="4B561982"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lastRenderedPageBreak/>
              <w:t>gerencia de obras</w:t>
            </w:r>
          </w:p>
          <w:p w14:paraId="411D73E2"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administración de proyectos</w:t>
            </w:r>
          </w:p>
          <w:p w14:paraId="21F36EE8"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evaluación de impacto en proyectos de transporte</w:t>
            </w:r>
          </w:p>
          <w:p w14:paraId="12F290E7"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 xml:space="preserve">Seguridad vial, </w:t>
            </w:r>
            <w:r w:rsidR="00AF0D2F" w:rsidRPr="002C0849">
              <w:rPr>
                <w:rFonts w:ascii="Arial" w:hAnsi="Arial" w:cs="Arial"/>
                <w:sz w:val="20"/>
              </w:rPr>
              <w:t>más</w:t>
            </w:r>
            <w:r w:rsidRPr="002C0849">
              <w:rPr>
                <w:rFonts w:ascii="Arial" w:hAnsi="Arial" w:cs="Arial"/>
                <w:sz w:val="20"/>
              </w:rPr>
              <w:t xml:space="preserve"> allá de las acciones de ingeniería</w:t>
            </w:r>
          </w:p>
          <w:p w14:paraId="7EADA07E"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Innovación y adopción de nuevas tecnologías en el sector transporte</w:t>
            </w:r>
          </w:p>
          <w:p w14:paraId="65F2F2EA"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Sistemas inteligentes de transporte</w:t>
            </w:r>
          </w:p>
          <w:p w14:paraId="345DDFA3"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Plataformas tecnológicas en transporte</w:t>
            </w:r>
          </w:p>
          <w:p w14:paraId="105947E2"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Esquemas de transporte colaborativo (movilidad compartida)</w:t>
            </w:r>
          </w:p>
          <w:p w14:paraId="4C277082"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Gestión de APPs</w:t>
            </w:r>
          </w:p>
          <w:p w14:paraId="2014090A"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 xml:space="preserve">Planificación financiera plurianual, </w:t>
            </w:r>
          </w:p>
          <w:p w14:paraId="3BAB87FE"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 xml:space="preserve">Gestión ambiental </w:t>
            </w:r>
            <w:r w:rsidR="00AF0D2F" w:rsidRPr="002C0849">
              <w:rPr>
                <w:rFonts w:ascii="Arial" w:hAnsi="Arial" w:cs="Arial"/>
                <w:sz w:val="20"/>
              </w:rPr>
              <w:t>integral</w:t>
            </w:r>
            <w:r w:rsidRPr="002C0849">
              <w:rPr>
                <w:rFonts w:ascii="Arial" w:hAnsi="Arial" w:cs="Arial"/>
                <w:sz w:val="20"/>
              </w:rPr>
              <w:t xml:space="preserve"> de proyectos de transporte</w:t>
            </w:r>
          </w:p>
          <w:p w14:paraId="3E8D006D"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Estrategias de adaptación al cambio climático y desarrollo de infraestructura resiliente, vulnerabilidad y gestión de riesgos en transporte</w:t>
            </w:r>
          </w:p>
          <w:p w14:paraId="425637AE"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Gestión social de proyectos de transporte</w:t>
            </w:r>
          </w:p>
          <w:p w14:paraId="00A2DF23" w14:textId="77777777" w:rsidR="000F689C" w:rsidRPr="002C0849" w:rsidRDefault="000F689C" w:rsidP="00344378">
            <w:pPr>
              <w:pStyle w:val="ListParagraph"/>
              <w:numPr>
                <w:ilvl w:val="3"/>
                <w:numId w:val="26"/>
              </w:numPr>
              <w:ind w:left="156" w:hanging="156"/>
              <w:jc w:val="both"/>
              <w:rPr>
                <w:rFonts w:ascii="Arial" w:hAnsi="Arial" w:cs="Arial"/>
                <w:sz w:val="20"/>
              </w:rPr>
            </w:pPr>
            <w:r w:rsidRPr="002C0849">
              <w:rPr>
                <w:rFonts w:ascii="Arial" w:hAnsi="Arial" w:cs="Arial"/>
                <w:sz w:val="20"/>
              </w:rPr>
              <w:t xml:space="preserve">Igualdad de género en el transporte </w:t>
            </w:r>
          </w:p>
          <w:p w14:paraId="0356FBCA" w14:textId="77777777" w:rsidR="000F689C" w:rsidRPr="002C0849" w:rsidRDefault="000F689C" w:rsidP="003771B4">
            <w:pPr>
              <w:pStyle w:val="ListParagraph"/>
              <w:numPr>
                <w:ilvl w:val="3"/>
                <w:numId w:val="26"/>
              </w:numPr>
              <w:ind w:left="156" w:hanging="156"/>
              <w:jc w:val="both"/>
              <w:rPr>
                <w:rFonts w:ascii="Arial" w:hAnsi="Arial" w:cs="Arial"/>
                <w:bCs/>
                <w:szCs w:val="24"/>
                <w:lang w:val="es-ES" w:eastAsia="es-ES_tradnl"/>
              </w:rPr>
            </w:pPr>
            <w:r w:rsidRPr="002C0849">
              <w:rPr>
                <w:rFonts w:ascii="Arial" w:hAnsi="Arial" w:cs="Arial"/>
                <w:sz w:val="20"/>
              </w:rPr>
              <w:t>Coordinación interinstitucional, y proyectos multisectoriales</w:t>
            </w:r>
          </w:p>
        </w:tc>
      </w:tr>
    </w:tbl>
    <w:p w14:paraId="74E3AF38" w14:textId="77777777" w:rsidR="00600015" w:rsidRPr="002C0849" w:rsidRDefault="00600015" w:rsidP="001B31F6">
      <w:pPr>
        <w:pStyle w:val="ListParagraph"/>
        <w:ind w:hanging="720"/>
        <w:jc w:val="both"/>
        <w:rPr>
          <w:rFonts w:ascii="Arial" w:hAnsi="Arial" w:cs="Arial"/>
          <w:bCs/>
          <w:szCs w:val="24"/>
          <w:lang w:val="es-ES" w:eastAsia="es-ES_tradnl"/>
        </w:rPr>
      </w:pPr>
    </w:p>
    <w:p w14:paraId="5DC5ED94" w14:textId="77777777" w:rsidR="00CE72CC" w:rsidRPr="002C0849" w:rsidRDefault="00CE72CC" w:rsidP="00CE72CC">
      <w:pPr>
        <w:pStyle w:val="ListParagraph"/>
        <w:ind w:left="1260"/>
        <w:jc w:val="center"/>
        <w:rPr>
          <w:rFonts w:ascii="Arial" w:hAnsi="Arial" w:cs="Arial"/>
          <w:b/>
          <w:bCs/>
          <w:szCs w:val="24"/>
          <w:lang w:val="es-ES" w:eastAsia="es-ES_tradnl"/>
        </w:rPr>
      </w:pPr>
    </w:p>
    <w:p w14:paraId="0D3838E3" w14:textId="77777777" w:rsidR="00CE72CC" w:rsidRPr="002C0849" w:rsidRDefault="00CE72CC" w:rsidP="00CE72CC">
      <w:pPr>
        <w:pStyle w:val="ListParagraph"/>
        <w:ind w:left="1260"/>
        <w:jc w:val="center"/>
        <w:rPr>
          <w:rFonts w:ascii="Arial" w:hAnsi="Arial" w:cs="Arial"/>
          <w:b/>
          <w:bCs/>
          <w:szCs w:val="24"/>
          <w:lang w:val="es-ES" w:eastAsia="es-ES_tradnl"/>
        </w:rPr>
      </w:pPr>
    </w:p>
    <w:p w14:paraId="40EB0214" w14:textId="77777777" w:rsidR="00BF70D6" w:rsidRPr="002C0849" w:rsidRDefault="00BF70D6" w:rsidP="00CE72CC">
      <w:pPr>
        <w:pStyle w:val="ListParagraph"/>
        <w:ind w:left="0"/>
        <w:jc w:val="center"/>
        <w:rPr>
          <w:rFonts w:ascii="Arial" w:hAnsi="Arial" w:cs="Arial"/>
          <w:b/>
          <w:bCs/>
          <w:szCs w:val="24"/>
          <w:lang w:val="es-ES" w:eastAsia="es-ES_tradnl"/>
        </w:rPr>
      </w:pPr>
    </w:p>
    <w:p w14:paraId="12BB9A27" w14:textId="77777777" w:rsidR="00BF70D6" w:rsidRPr="002C0849" w:rsidRDefault="00BF70D6" w:rsidP="00CE72CC">
      <w:pPr>
        <w:pStyle w:val="ListParagraph"/>
        <w:ind w:left="0"/>
        <w:jc w:val="center"/>
        <w:rPr>
          <w:rFonts w:ascii="Arial" w:hAnsi="Arial" w:cs="Arial"/>
          <w:b/>
          <w:bCs/>
          <w:szCs w:val="24"/>
          <w:lang w:val="es-ES" w:eastAsia="es-ES_tradnl"/>
        </w:rPr>
      </w:pPr>
    </w:p>
    <w:p w14:paraId="24407C49" w14:textId="77777777" w:rsidR="00DE443C" w:rsidRPr="002C0849" w:rsidRDefault="00CE72CC" w:rsidP="00CE72CC">
      <w:pPr>
        <w:pStyle w:val="ListParagraph"/>
        <w:ind w:left="0"/>
        <w:jc w:val="center"/>
        <w:rPr>
          <w:rFonts w:ascii="Arial" w:hAnsi="Arial" w:cs="Arial"/>
          <w:b/>
        </w:rPr>
      </w:pPr>
      <w:r w:rsidRPr="002C0849">
        <w:rPr>
          <w:rFonts w:ascii="Arial" w:hAnsi="Arial" w:cs="Arial"/>
          <w:b/>
          <w:bCs/>
          <w:szCs w:val="24"/>
          <w:lang w:val="es-ES" w:eastAsia="es-ES_tradnl"/>
        </w:rPr>
        <w:t xml:space="preserve">Tabla </w:t>
      </w:r>
      <w:r w:rsidR="00456377" w:rsidRPr="002C0849">
        <w:rPr>
          <w:rFonts w:ascii="Arial" w:hAnsi="Arial" w:cs="Arial"/>
          <w:b/>
          <w:bCs/>
          <w:szCs w:val="24"/>
          <w:lang w:val="es-ES" w:eastAsia="es-ES_tradnl"/>
        </w:rPr>
        <w:t>11</w:t>
      </w:r>
    </w:p>
    <w:p w14:paraId="58ECC19A" w14:textId="77777777" w:rsidR="00DE443C" w:rsidRPr="002C0849" w:rsidRDefault="00DE443C" w:rsidP="00CE72CC">
      <w:pPr>
        <w:jc w:val="center"/>
        <w:rPr>
          <w:rFonts w:ascii="Arial" w:hAnsi="Arial" w:cs="Arial"/>
          <w:b/>
          <w:bCs/>
          <w:szCs w:val="24"/>
          <w:lang w:eastAsia="es-ES_tradnl"/>
        </w:rPr>
      </w:pPr>
      <w:r w:rsidRPr="002C0849">
        <w:rPr>
          <w:rFonts w:ascii="Arial" w:hAnsi="Arial" w:cs="Arial"/>
          <w:b/>
          <w:bCs/>
          <w:szCs w:val="24"/>
          <w:lang w:eastAsia="es-ES_tradnl"/>
        </w:rPr>
        <w:t>Medidas de apoyo al mejoramiento de la gestión y la administración</w:t>
      </w:r>
      <w:r w:rsidR="00751CAC" w:rsidRPr="002C0849">
        <w:rPr>
          <w:rStyle w:val="FootnoteReference"/>
          <w:rFonts w:ascii="Arial" w:hAnsi="Arial" w:cs="Arial"/>
          <w:bCs/>
          <w:szCs w:val="24"/>
          <w:lang w:eastAsia="es-ES_tradnl"/>
        </w:rPr>
        <w:footnoteReference w:id="31"/>
      </w:r>
    </w:p>
    <w:p w14:paraId="0DCC1CEC" w14:textId="77777777" w:rsidR="00456377" w:rsidRPr="002C0849" w:rsidRDefault="00456377" w:rsidP="00CE72CC">
      <w:pPr>
        <w:jc w:val="center"/>
        <w:rPr>
          <w:rFonts w:ascii="Arial" w:hAnsi="Arial" w:cs="Arial"/>
          <w:bCs/>
          <w:szCs w:val="24"/>
          <w:lang w:eastAsia="es-ES_tradnl"/>
        </w:rPr>
      </w:pPr>
    </w:p>
    <w:tbl>
      <w:tblPr>
        <w:tblStyle w:val="TableGrid"/>
        <w:tblW w:w="0" w:type="auto"/>
        <w:tblInd w:w="720" w:type="dxa"/>
        <w:tblLook w:val="04A0" w:firstRow="1" w:lastRow="0" w:firstColumn="1" w:lastColumn="0" w:noHBand="0" w:noVBand="1"/>
      </w:tblPr>
      <w:tblGrid>
        <w:gridCol w:w="8630"/>
      </w:tblGrid>
      <w:tr w:rsidR="00CE72CC" w:rsidRPr="002C0849" w14:paraId="4707F591" w14:textId="77777777" w:rsidTr="00CE72CC">
        <w:tc>
          <w:tcPr>
            <w:tcW w:w="9350" w:type="dxa"/>
          </w:tcPr>
          <w:p w14:paraId="6A7E3364" w14:textId="77777777" w:rsidR="00CE72CC" w:rsidRPr="002C0849" w:rsidRDefault="00CE72CC" w:rsidP="00344378">
            <w:pPr>
              <w:pStyle w:val="ListParagraph"/>
              <w:numPr>
                <w:ilvl w:val="3"/>
                <w:numId w:val="1"/>
              </w:numPr>
              <w:ind w:left="240" w:hanging="240"/>
              <w:jc w:val="both"/>
              <w:rPr>
                <w:rFonts w:ascii="Arial" w:hAnsi="Arial" w:cs="Arial"/>
                <w:sz w:val="20"/>
              </w:rPr>
            </w:pPr>
            <w:r w:rsidRPr="002C0849">
              <w:rPr>
                <w:rFonts w:ascii="Arial" w:hAnsi="Arial" w:cs="Arial"/>
                <w:sz w:val="20"/>
              </w:rPr>
              <w:t>Fomentar el monitoreo periódico de resultados de la ejecución del Programa, incentivando la comunicación permanente en dos direcciones</w:t>
            </w:r>
            <w:r w:rsidRPr="002C0849">
              <w:rPr>
                <w:rFonts w:ascii="Arial" w:hAnsi="Arial" w:cs="Arial"/>
                <w:vertAlign w:val="superscript"/>
              </w:rPr>
              <w:footnoteReference w:id="32"/>
            </w:r>
            <w:r w:rsidRPr="002C0849">
              <w:rPr>
                <w:rFonts w:ascii="Arial" w:hAnsi="Arial" w:cs="Arial"/>
                <w:sz w:val="20"/>
              </w:rPr>
              <w:t xml:space="preserve">: </w:t>
            </w:r>
          </w:p>
          <w:p w14:paraId="0686833C" w14:textId="6A7F70EC" w:rsidR="00CE72CC" w:rsidRPr="002C0849" w:rsidRDefault="00CE72CC" w:rsidP="00344378">
            <w:pPr>
              <w:pStyle w:val="ListParagraph"/>
              <w:numPr>
                <w:ilvl w:val="0"/>
                <w:numId w:val="27"/>
              </w:numPr>
              <w:ind w:left="240" w:hanging="240"/>
              <w:jc w:val="both"/>
              <w:rPr>
                <w:rFonts w:ascii="Arial" w:hAnsi="Arial" w:cs="Arial"/>
                <w:sz w:val="20"/>
              </w:rPr>
            </w:pPr>
            <w:r w:rsidRPr="002C0849">
              <w:rPr>
                <w:rFonts w:ascii="Arial" w:hAnsi="Arial" w:cs="Arial"/>
                <w:sz w:val="20"/>
              </w:rPr>
              <w:t xml:space="preserve">Down-top, desde la base operativa de la </w:t>
            </w:r>
            <w:r w:rsidR="00B85E02" w:rsidRPr="002C0849">
              <w:rPr>
                <w:rFonts w:ascii="Arial" w:hAnsi="Arial" w:cs="Arial"/>
                <w:sz w:val="20"/>
              </w:rPr>
              <w:t>U</w:t>
            </w:r>
            <w:r w:rsidR="00216BEC" w:rsidRPr="002C0849">
              <w:rPr>
                <w:rFonts w:ascii="Arial" w:hAnsi="Arial" w:cs="Arial"/>
                <w:sz w:val="20"/>
              </w:rPr>
              <w:t xml:space="preserve">nidad </w:t>
            </w:r>
            <w:r w:rsidR="0045333D" w:rsidRPr="0045333D">
              <w:rPr>
                <w:rFonts w:ascii="Arial" w:hAnsi="Arial" w:cs="Arial"/>
                <w:sz w:val="20"/>
              </w:rPr>
              <w:t>Coordinadora</w:t>
            </w:r>
            <w:r w:rsidR="00216BEC" w:rsidRPr="002C0849">
              <w:rPr>
                <w:rFonts w:ascii="Arial" w:hAnsi="Arial" w:cs="Arial"/>
                <w:sz w:val="20"/>
              </w:rPr>
              <w:t xml:space="preserve"> del </w:t>
            </w:r>
            <w:r w:rsidR="00B85E02" w:rsidRPr="002C0849">
              <w:rPr>
                <w:rFonts w:ascii="Arial" w:hAnsi="Arial" w:cs="Arial"/>
                <w:sz w:val="20"/>
              </w:rPr>
              <w:t>P</w:t>
            </w:r>
            <w:r w:rsidR="00216BEC" w:rsidRPr="002C0849">
              <w:rPr>
                <w:rFonts w:ascii="Arial" w:hAnsi="Arial" w:cs="Arial"/>
                <w:sz w:val="20"/>
              </w:rPr>
              <w:t>rograma</w:t>
            </w:r>
            <w:r w:rsidRPr="002C0849">
              <w:rPr>
                <w:rFonts w:ascii="Arial" w:hAnsi="Arial" w:cs="Arial"/>
                <w:sz w:val="20"/>
              </w:rPr>
              <w:t xml:space="preserve"> hacia su coordinación y las altas autoridades del Organismo, basado en pro- actividad en la resolución de conflictos y la agilización de la ejecución del programa.</w:t>
            </w:r>
          </w:p>
          <w:p w14:paraId="71654A98" w14:textId="38B8BC8E" w:rsidR="00CE72CC" w:rsidRPr="002C0849" w:rsidRDefault="00CE72CC" w:rsidP="00344378">
            <w:pPr>
              <w:pStyle w:val="ListParagraph"/>
              <w:numPr>
                <w:ilvl w:val="0"/>
                <w:numId w:val="27"/>
              </w:numPr>
              <w:ind w:left="240" w:hanging="240"/>
              <w:jc w:val="both"/>
              <w:rPr>
                <w:rFonts w:ascii="Arial" w:hAnsi="Arial" w:cs="Arial"/>
                <w:sz w:val="20"/>
              </w:rPr>
            </w:pPr>
            <w:r w:rsidRPr="002C0849">
              <w:rPr>
                <w:rFonts w:ascii="Arial" w:hAnsi="Arial" w:cs="Arial"/>
                <w:sz w:val="20"/>
              </w:rPr>
              <w:t>Top-</w:t>
            </w:r>
            <w:r w:rsidR="00AF0D2F" w:rsidRPr="002C0849">
              <w:rPr>
                <w:rFonts w:ascii="Arial" w:hAnsi="Arial" w:cs="Arial"/>
                <w:sz w:val="20"/>
              </w:rPr>
              <w:t>Down</w:t>
            </w:r>
            <w:r w:rsidRPr="002C0849">
              <w:rPr>
                <w:rFonts w:ascii="Arial" w:hAnsi="Arial" w:cs="Arial"/>
                <w:sz w:val="20"/>
              </w:rPr>
              <w:t xml:space="preserve">, desde las altas autoridades del CIV y la Coordinación de la </w:t>
            </w:r>
            <w:r w:rsidR="00B85E02" w:rsidRPr="002C0849">
              <w:rPr>
                <w:rFonts w:ascii="Arial" w:hAnsi="Arial" w:cs="Arial"/>
                <w:sz w:val="20"/>
              </w:rPr>
              <w:t>U</w:t>
            </w:r>
            <w:r w:rsidR="00216BEC" w:rsidRPr="002C0849">
              <w:rPr>
                <w:rFonts w:ascii="Arial" w:hAnsi="Arial" w:cs="Arial"/>
                <w:sz w:val="20"/>
              </w:rPr>
              <w:t xml:space="preserve">nidad </w:t>
            </w:r>
            <w:r w:rsidR="0045333D" w:rsidRPr="0045333D">
              <w:rPr>
                <w:rFonts w:ascii="Arial" w:hAnsi="Arial" w:cs="Arial"/>
                <w:sz w:val="20"/>
              </w:rPr>
              <w:t>Coordinadora</w:t>
            </w:r>
            <w:r w:rsidR="00216BEC" w:rsidRPr="002C0849">
              <w:rPr>
                <w:rFonts w:ascii="Arial" w:hAnsi="Arial" w:cs="Arial"/>
                <w:sz w:val="20"/>
              </w:rPr>
              <w:t xml:space="preserve"> del </w:t>
            </w:r>
            <w:r w:rsidR="00B85E02" w:rsidRPr="002C0849">
              <w:rPr>
                <w:rFonts w:ascii="Arial" w:hAnsi="Arial" w:cs="Arial"/>
                <w:sz w:val="20"/>
              </w:rPr>
              <w:t>P</w:t>
            </w:r>
            <w:r w:rsidR="00216BEC" w:rsidRPr="002C0849">
              <w:rPr>
                <w:rFonts w:ascii="Arial" w:hAnsi="Arial" w:cs="Arial"/>
                <w:sz w:val="20"/>
              </w:rPr>
              <w:t>rograma</w:t>
            </w:r>
            <w:r w:rsidR="00AF0D2F" w:rsidRPr="002C0849">
              <w:rPr>
                <w:rFonts w:ascii="Arial" w:hAnsi="Arial" w:cs="Arial"/>
                <w:sz w:val="20"/>
              </w:rPr>
              <w:t>, a</w:t>
            </w:r>
            <w:r w:rsidRPr="002C0849">
              <w:rPr>
                <w:rFonts w:ascii="Arial" w:hAnsi="Arial" w:cs="Arial"/>
                <w:sz w:val="20"/>
              </w:rPr>
              <w:t xml:space="preserve"> través de reuniones de apoyo y gestión de decisiones, verificación de resultados de ejecución del programa y solución de conflictos.</w:t>
            </w:r>
          </w:p>
          <w:p w14:paraId="55EB9317" w14:textId="347D7DC1" w:rsidR="00CE72CC" w:rsidRPr="002C0849" w:rsidRDefault="00CE72CC" w:rsidP="00344378">
            <w:pPr>
              <w:pStyle w:val="ListParagraph"/>
              <w:numPr>
                <w:ilvl w:val="0"/>
                <w:numId w:val="28"/>
              </w:numPr>
              <w:ind w:left="240" w:hanging="240"/>
              <w:jc w:val="both"/>
              <w:rPr>
                <w:rFonts w:ascii="Arial" w:hAnsi="Arial" w:cs="Arial"/>
                <w:sz w:val="20"/>
              </w:rPr>
            </w:pPr>
            <w:r w:rsidRPr="002C0849">
              <w:rPr>
                <w:rFonts w:ascii="Arial" w:hAnsi="Arial" w:cs="Arial"/>
                <w:sz w:val="20"/>
              </w:rPr>
              <w:t>Asesorar al Organismo Ejecutor o a la U</w:t>
            </w:r>
            <w:r w:rsidR="00216BEC" w:rsidRPr="002C0849">
              <w:rPr>
                <w:rFonts w:ascii="Arial" w:hAnsi="Arial" w:cs="Arial"/>
                <w:sz w:val="20"/>
              </w:rPr>
              <w:t xml:space="preserve">nidad </w:t>
            </w:r>
            <w:r w:rsidR="0045333D" w:rsidRPr="0045333D">
              <w:rPr>
                <w:rFonts w:ascii="Arial" w:hAnsi="Arial" w:cs="Arial"/>
                <w:sz w:val="20"/>
              </w:rPr>
              <w:t>Coordinadora</w:t>
            </w:r>
            <w:r w:rsidR="00216BEC" w:rsidRPr="002C0849">
              <w:rPr>
                <w:rFonts w:ascii="Arial" w:hAnsi="Arial" w:cs="Arial"/>
                <w:sz w:val="20"/>
              </w:rPr>
              <w:t xml:space="preserve"> del </w:t>
            </w:r>
            <w:r w:rsidRPr="002C0849">
              <w:rPr>
                <w:rFonts w:ascii="Arial" w:hAnsi="Arial" w:cs="Arial"/>
                <w:sz w:val="20"/>
              </w:rPr>
              <w:t>P</w:t>
            </w:r>
            <w:r w:rsidR="00216BEC" w:rsidRPr="002C0849">
              <w:rPr>
                <w:rFonts w:ascii="Arial" w:hAnsi="Arial" w:cs="Arial"/>
                <w:sz w:val="20"/>
              </w:rPr>
              <w:t>rograma</w:t>
            </w:r>
            <w:r w:rsidRPr="002C0849">
              <w:rPr>
                <w:rFonts w:ascii="Arial" w:hAnsi="Arial" w:cs="Arial"/>
                <w:sz w:val="20"/>
              </w:rPr>
              <w:t>, en la definición de los requisitos para los perfiles profesionales sus miembros, y aquellos correspondientes a los especialistas de apoyo externo a la U</w:t>
            </w:r>
            <w:r w:rsidR="00216BEC" w:rsidRPr="002C0849">
              <w:rPr>
                <w:rFonts w:ascii="Arial" w:hAnsi="Arial" w:cs="Arial"/>
                <w:sz w:val="20"/>
              </w:rPr>
              <w:t>nidad</w:t>
            </w:r>
            <w:r w:rsidRPr="002C0849">
              <w:rPr>
                <w:rFonts w:ascii="Arial" w:hAnsi="Arial" w:cs="Arial"/>
                <w:sz w:val="20"/>
              </w:rPr>
              <w:t>, y en la revisión de los términos de referencia para su contratación</w:t>
            </w:r>
            <w:r w:rsidRPr="002C0849">
              <w:rPr>
                <w:rFonts w:ascii="Arial" w:hAnsi="Arial" w:cs="Arial"/>
                <w:sz w:val="20"/>
                <w:vertAlign w:val="superscript"/>
              </w:rPr>
              <w:footnoteReference w:id="33"/>
            </w:r>
            <w:r w:rsidRPr="002C0849">
              <w:rPr>
                <w:rFonts w:ascii="Arial" w:hAnsi="Arial" w:cs="Arial"/>
                <w:sz w:val="20"/>
              </w:rPr>
              <w:t xml:space="preserve">. </w:t>
            </w:r>
          </w:p>
          <w:p w14:paraId="4976CC85" w14:textId="77777777" w:rsidR="00CE72CC" w:rsidRPr="002C0849" w:rsidRDefault="00CE72CC" w:rsidP="00CE72CC">
            <w:pPr>
              <w:pStyle w:val="ListParagraph"/>
              <w:ind w:left="240" w:hanging="240"/>
              <w:jc w:val="both"/>
              <w:rPr>
                <w:rFonts w:ascii="Arial" w:hAnsi="Arial" w:cs="Arial"/>
                <w:sz w:val="20"/>
              </w:rPr>
            </w:pPr>
          </w:p>
          <w:p w14:paraId="6D90EB1F" w14:textId="4A26FAF4" w:rsidR="00CE72CC" w:rsidRPr="002C0849" w:rsidRDefault="00CE72CC" w:rsidP="00344378">
            <w:pPr>
              <w:pStyle w:val="ListParagraph"/>
              <w:numPr>
                <w:ilvl w:val="3"/>
                <w:numId w:val="1"/>
              </w:numPr>
              <w:ind w:left="240" w:hanging="240"/>
              <w:jc w:val="both"/>
              <w:rPr>
                <w:rFonts w:ascii="Arial" w:hAnsi="Arial" w:cs="Arial"/>
                <w:sz w:val="20"/>
              </w:rPr>
            </w:pPr>
            <w:r w:rsidRPr="002C0849">
              <w:rPr>
                <w:rFonts w:ascii="Arial" w:hAnsi="Arial" w:cs="Arial"/>
                <w:sz w:val="20"/>
              </w:rPr>
              <w:t>Diseñar una agenda para apoyar a la U</w:t>
            </w:r>
            <w:r w:rsidR="00216BEC" w:rsidRPr="002C0849">
              <w:rPr>
                <w:rFonts w:ascii="Arial" w:hAnsi="Arial" w:cs="Arial"/>
                <w:sz w:val="20"/>
              </w:rPr>
              <w:t xml:space="preserve">nidad </w:t>
            </w:r>
            <w:r w:rsidR="0045333D" w:rsidRPr="0045333D">
              <w:rPr>
                <w:rFonts w:ascii="Arial" w:hAnsi="Arial" w:cs="Arial"/>
                <w:sz w:val="20"/>
              </w:rPr>
              <w:t>Coordinadora</w:t>
            </w:r>
            <w:r w:rsidR="00216BEC" w:rsidRPr="002C0849">
              <w:rPr>
                <w:rFonts w:ascii="Arial" w:hAnsi="Arial" w:cs="Arial"/>
                <w:sz w:val="20"/>
              </w:rPr>
              <w:t xml:space="preserve"> del </w:t>
            </w:r>
            <w:r w:rsidRPr="002C0849">
              <w:rPr>
                <w:rFonts w:ascii="Arial" w:hAnsi="Arial" w:cs="Arial"/>
                <w:sz w:val="20"/>
              </w:rPr>
              <w:t>P</w:t>
            </w:r>
            <w:r w:rsidR="00216BEC" w:rsidRPr="002C0849">
              <w:rPr>
                <w:rFonts w:ascii="Arial" w:hAnsi="Arial" w:cs="Arial"/>
                <w:sz w:val="20"/>
              </w:rPr>
              <w:t>rograma</w:t>
            </w:r>
            <w:r w:rsidRPr="002C0849">
              <w:rPr>
                <w:rFonts w:ascii="Arial" w:hAnsi="Arial" w:cs="Arial"/>
                <w:sz w:val="20"/>
              </w:rPr>
              <w:t xml:space="preserve"> en el manejo de retos de gestión y administración del Programa, soportado en la gestión del tiempo como variable de control crítica y, acciones conjuntas entre el Organismo Ejecutor y el BID para identificar y solucionar sobre la marcha, cuellos de botella de ejecución, asociados a la gestión y administración del programa.</w:t>
            </w:r>
          </w:p>
          <w:p w14:paraId="6B98F82C" w14:textId="77777777" w:rsidR="00CE72CC" w:rsidRPr="002C0849" w:rsidRDefault="00CE72CC" w:rsidP="00CE72CC">
            <w:pPr>
              <w:pStyle w:val="ListParagraph"/>
              <w:ind w:left="240"/>
              <w:jc w:val="both"/>
              <w:rPr>
                <w:rFonts w:ascii="Arial" w:hAnsi="Arial" w:cs="Arial"/>
                <w:sz w:val="20"/>
              </w:rPr>
            </w:pPr>
          </w:p>
          <w:p w14:paraId="6675B02F" w14:textId="76E668F3" w:rsidR="00CE72CC" w:rsidRPr="002C0849" w:rsidRDefault="00CE72CC" w:rsidP="00344378">
            <w:pPr>
              <w:pStyle w:val="ListParagraph"/>
              <w:numPr>
                <w:ilvl w:val="3"/>
                <w:numId w:val="1"/>
              </w:numPr>
              <w:ind w:left="240" w:hanging="240"/>
              <w:jc w:val="both"/>
              <w:rPr>
                <w:rFonts w:ascii="Arial" w:hAnsi="Arial" w:cs="Arial"/>
                <w:sz w:val="20"/>
              </w:rPr>
            </w:pPr>
            <w:r w:rsidRPr="002C0849">
              <w:rPr>
                <w:rFonts w:ascii="Arial" w:hAnsi="Arial" w:cs="Arial"/>
                <w:sz w:val="20"/>
              </w:rPr>
              <w:t>Acordar con la U</w:t>
            </w:r>
            <w:r w:rsidR="00216BEC" w:rsidRPr="002C0849">
              <w:rPr>
                <w:rFonts w:ascii="Arial" w:hAnsi="Arial" w:cs="Arial"/>
                <w:sz w:val="20"/>
              </w:rPr>
              <w:t xml:space="preserve">nidad </w:t>
            </w:r>
            <w:r w:rsidR="0045333D" w:rsidRPr="0045333D">
              <w:rPr>
                <w:rFonts w:ascii="Arial" w:hAnsi="Arial" w:cs="Arial"/>
                <w:sz w:val="20"/>
              </w:rPr>
              <w:t>Coordinadora</w:t>
            </w:r>
            <w:r w:rsidR="00216BEC" w:rsidRPr="002C0849">
              <w:rPr>
                <w:rFonts w:ascii="Arial" w:hAnsi="Arial" w:cs="Arial"/>
                <w:sz w:val="20"/>
              </w:rPr>
              <w:t xml:space="preserve"> del </w:t>
            </w:r>
            <w:r w:rsidRPr="002C0849">
              <w:rPr>
                <w:rFonts w:ascii="Arial" w:hAnsi="Arial" w:cs="Arial"/>
                <w:sz w:val="20"/>
              </w:rPr>
              <w:t>P</w:t>
            </w:r>
            <w:r w:rsidR="00216BEC" w:rsidRPr="002C0849">
              <w:rPr>
                <w:rFonts w:ascii="Arial" w:hAnsi="Arial" w:cs="Arial"/>
                <w:sz w:val="20"/>
              </w:rPr>
              <w:t>rograma</w:t>
            </w:r>
            <w:r w:rsidRPr="002C0849">
              <w:rPr>
                <w:rFonts w:ascii="Arial" w:hAnsi="Arial" w:cs="Arial"/>
                <w:sz w:val="20"/>
              </w:rPr>
              <w:t>, procedimientos específicos para el manejo de sus canales de comunicación con los stakeholders del programa, según sea su función en la ejecución del programa, de conformidad con el Contrato de Préstamo.</w:t>
            </w:r>
          </w:p>
          <w:p w14:paraId="4BF4F32F" w14:textId="77777777" w:rsidR="00CE72CC" w:rsidRPr="002C0849" w:rsidRDefault="00CE72CC" w:rsidP="00344378">
            <w:pPr>
              <w:pStyle w:val="ListParagraph"/>
              <w:numPr>
                <w:ilvl w:val="0"/>
                <w:numId w:val="29"/>
              </w:numPr>
              <w:ind w:left="240" w:hanging="240"/>
              <w:jc w:val="both"/>
              <w:rPr>
                <w:rFonts w:ascii="Arial" w:hAnsi="Arial" w:cs="Arial"/>
                <w:sz w:val="20"/>
              </w:rPr>
            </w:pPr>
            <w:r w:rsidRPr="002C0849">
              <w:rPr>
                <w:rFonts w:ascii="Arial" w:hAnsi="Arial" w:cs="Arial"/>
                <w:sz w:val="20"/>
              </w:rPr>
              <w:t xml:space="preserve">Contratistas, supervisores, consultores, proveedores de bienes, y en general con todos los proveedores del programa. </w:t>
            </w:r>
          </w:p>
          <w:p w14:paraId="0F22326F" w14:textId="77777777" w:rsidR="00CE72CC" w:rsidRPr="002C0849" w:rsidRDefault="00CE72CC" w:rsidP="00344378">
            <w:pPr>
              <w:pStyle w:val="ListParagraph"/>
              <w:numPr>
                <w:ilvl w:val="0"/>
                <w:numId w:val="30"/>
              </w:numPr>
              <w:ind w:left="240" w:hanging="240"/>
              <w:jc w:val="both"/>
              <w:rPr>
                <w:rFonts w:ascii="Arial" w:hAnsi="Arial" w:cs="Arial"/>
                <w:sz w:val="20"/>
              </w:rPr>
            </w:pPr>
            <w:r w:rsidRPr="002C0849">
              <w:rPr>
                <w:rFonts w:ascii="Arial" w:hAnsi="Arial" w:cs="Arial"/>
                <w:sz w:val="20"/>
              </w:rPr>
              <w:t xml:space="preserve">Prestatario y las dependencias de este (autoridades presupuestales, de planificación y de seguimiento/control, </w:t>
            </w:r>
            <w:r w:rsidR="00AF0D2F" w:rsidRPr="002C0849">
              <w:rPr>
                <w:rFonts w:ascii="Arial" w:hAnsi="Arial" w:cs="Arial"/>
                <w:sz w:val="20"/>
              </w:rPr>
              <w:t>etc.</w:t>
            </w:r>
            <w:r w:rsidRPr="002C0849">
              <w:rPr>
                <w:rFonts w:ascii="Arial" w:hAnsi="Arial" w:cs="Arial"/>
                <w:sz w:val="20"/>
              </w:rPr>
              <w:t>)</w:t>
            </w:r>
          </w:p>
          <w:p w14:paraId="2DF5966E" w14:textId="77777777" w:rsidR="00CE72CC" w:rsidRPr="002C0849" w:rsidRDefault="00CE72CC" w:rsidP="00344378">
            <w:pPr>
              <w:pStyle w:val="ListParagraph"/>
              <w:numPr>
                <w:ilvl w:val="0"/>
                <w:numId w:val="30"/>
              </w:numPr>
              <w:ind w:left="240" w:hanging="240"/>
              <w:jc w:val="both"/>
              <w:rPr>
                <w:rFonts w:ascii="Arial" w:hAnsi="Arial" w:cs="Arial"/>
                <w:sz w:val="20"/>
              </w:rPr>
            </w:pPr>
            <w:r w:rsidRPr="002C0849">
              <w:rPr>
                <w:rFonts w:ascii="Arial" w:hAnsi="Arial" w:cs="Arial"/>
                <w:sz w:val="20"/>
              </w:rPr>
              <w:t>CIV y sus dependencias internas</w:t>
            </w:r>
          </w:p>
          <w:p w14:paraId="4198C617" w14:textId="06F208D4" w:rsidR="00CE72CC" w:rsidRPr="002C0849" w:rsidRDefault="00AF0D2F" w:rsidP="00344378">
            <w:pPr>
              <w:pStyle w:val="ListParagraph"/>
              <w:numPr>
                <w:ilvl w:val="0"/>
                <w:numId w:val="30"/>
              </w:numPr>
              <w:ind w:left="240" w:hanging="240"/>
              <w:jc w:val="both"/>
              <w:rPr>
                <w:rFonts w:ascii="Arial" w:hAnsi="Arial" w:cs="Arial"/>
                <w:sz w:val="20"/>
              </w:rPr>
            </w:pPr>
            <w:r w:rsidRPr="002C0849">
              <w:rPr>
                <w:rFonts w:ascii="Arial" w:hAnsi="Arial" w:cs="Arial"/>
                <w:sz w:val="20"/>
              </w:rPr>
              <w:t>Áreas</w:t>
            </w:r>
            <w:r w:rsidR="00CE72CC" w:rsidRPr="002C0849">
              <w:rPr>
                <w:rFonts w:ascii="Arial" w:hAnsi="Arial" w:cs="Arial"/>
                <w:sz w:val="20"/>
              </w:rPr>
              <w:t xml:space="preserve"> funcionales de la U</w:t>
            </w:r>
            <w:r w:rsidR="00216BEC" w:rsidRPr="002C0849">
              <w:rPr>
                <w:rFonts w:ascii="Arial" w:hAnsi="Arial" w:cs="Arial"/>
                <w:sz w:val="20"/>
              </w:rPr>
              <w:t xml:space="preserve">nidad </w:t>
            </w:r>
            <w:r w:rsidR="0045333D" w:rsidRPr="0045333D">
              <w:rPr>
                <w:rFonts w:ascii="Arial" w:hAnsi="Arial" w:cs="Arial"/>
                <w:sz w:val="20"/>
              </w:rPr>
              <w:t>Coordinadora</w:t>
            </w:r>
            <w:r w:rsidR="00216BEC" w:rsidRPr="002C0849">
              <w:rPr>
                <w:rFonts w:ascii="Arial" w:hAnsi="Arial" w:cs="Arial"/>
                <w:sz w:val="20"/>
              </w:rPr>
              <w:t xml:space="preserve"> del Programa</w:t>
            </w:r>
            <w:r w:rsidR="00CE72CC" w:rsidRPr="002C0849">
              <w:rPr>
                <w:rFonts w:ascii="Arial" w:hAnsi="Arial" w:cs="Arial"/>
                <w:sz w:val="20"/>
              </w:rPr>
              <w:t>, incluyendo expertos externos de apoyo</w:t>
            </w:r>
          </w:p>
          <w:p w14:paraId="1CF428D0" w14:textId="77777777" w:rsidR="00CE72CC" w:rsidRPr="002C0849" w:rsidRDefault="00CE72CC" w:rsidP="00344378">
            <w:pPr>
              <w:pStyle w:val="ListParagraph"/>
              <w:numPr>
                <w:ilvl w:val="0"/>
                <w:numId w:val="30"/>
              </w:numPr>
              <w:ind w:left="240" w:hanging="240"/>
              <w:jc w:val="both"/>
              <w:rPr>
                <w:rFonts w:ascii="Arial" w:hAnsi="Arial" w:cs="Arial"/>
                <w:sz w:val="20"/>
              </w:rPr>
            </w:pPr>
            <w:r w:rsidRPr="002C0849">
              <w:rPr>
                <w:rFonts w:ascii="Arial" w:hAnsi="Arial" w:cs="Arial"/>
                <w:sz w:val="20"/>
              </w:rPr>
              <w:t>el BID, a través del especialista sectorial como coordinador de la comunicación desde el Banco.</w:t>
            </w:r>
          </w:p>
          <w:p w14:paraId="5DCE7FD7" w14:textId="77777777" w:rsidR="00CE72CC" w:rsidRPr="002C0849" w:rsidRDefault="00CE72CC" w:rsidP="00CE72CC">
            <w:pPr>
              <w:pStyle w:val="ListParagraph"/>
              <w:ind w:left="240" w:hanging="240"/>
              <w:jc w:val="both"/>
              <w:rPr>
                <w:rFonts w:ascii="Arial" w:hAnsi="Arial" w:cs="Arial"/>
                <w:sz w:val="20"/>
              </w:rPr>
            </w:pPr>
          </w:p>
          <w:p w14:paraId="560B317F" w14:textId="77777777" w:rsidR="00CE72CC" w:rsidRPr="002C0849" w:rsidRDefault="00CE72CC" w:rsidP="00344378">
            <w:pPr>
              <w:pStyle w:val="ListParagraph"/>
              <w:numPr>
                <w:ilvl w:val="3"/>
                <w:numId w:val="1"/>
              </w:numPr>
              <w:ind w:left="240" w:hanging="180"/>
              <w:jc w:val="both"/>
              <w:rPr>
                <w:rFonts w:ascii="Arial" w:hAnsi="Arial" w:cs="Arial"/>
                <w:sz w:val="20"/>
              </w:rPr>
            </w:pPr>
            <w:r w:rsidRPr="002C0849">
              <w:rPr>
                <w:rFonts w:ascii="Arial" w:hAnsi="Arial" w:cs="Arial"/>
                <w:sz w:val="20"/>
              </w:rPr>
              <w:t>Identificar las necesidades de asistencia en aspectos puntuales y críticos de la ejecución del programa, y contratar asesores de alto nivel, con experiencia en gestión calidad de estudios y obras de infraestructura vial con financiamiento multilateral, considerando entre otros, aspectos como: derecho de vía, programación de obra y tecnologías relacionadas, gestión de proveedores de materiales e insumos de obra, programación de obra, y resolución proactiva de conflictos contractuales de obra.</w:t>
            </w:r>
          </w:p>
          <w:p w14:paraId="0676BF8A" w14:textId="77777777" w:rsidR="00CE72CC" w:rsidRPr="002C0849" w:rsidRDefault="00CE72CC" w:rsidP="00CE72CC">
            <w:pPr>
              <w:pStyle w:val="ListParagraph"/>
              <w:ind w:left="240"/>
              <w:jc w:val="both"/>
              <w:rPr>
                <w:rFonts w:ascii="Arial" w:hAnsi="Arial" w:cs="Arial"/>
                <w:sz w:val="20"/>
              </w:rPr>
            </w:pPr>
          </w:p>
          <w:p w14:paraId="149EC1EA" w14:textId="6424DE43" w:rsidR="00CE72CC" w:rsidRPr="002C0849" w:rsidRDefault="00CE72CC" w:rsidP="00344378">
            <w:pPr>
              <w:pStyle w:val="ListParagraph"/>
              <w:numPr>
                <w:ilvl w:val="3"/>
                <w:numId w:val="1"/>
              </w:numPr>
              <w:ind w:left="240" w:hanging="180"/>
              <w:jc w:val="both"/>
              <w:rPr>
                <w:rFonts w:ascii="Arial" w:hAnsi="Arial" w:cs="Arial"/>
                <w:sz w:val="20"/>
              </w:rPr>
            </w:pPr>
            <w:r w:rsidRPr="002C0849">
              <w:rPr>
                <w:rFonts w:ascii="Arial" w:hAnsi="Arial" w:cs="Arial"/>
                <w:sz w:val="20"/>
              </w:rPr>
              <w:t>Verificar en los sistemas de Banco, al menos cada mes</w:t>
            </w:r>
            <w:r w:rsidRPr="002C0849">
              <w:rPr>
                <w:rFonts w:ascii="Arial" w:hAnsi="Arial" w:cs="Arial"/>
                <w:sz w:val="20"/>
                <w:vertAlign w:val="superscript"/>
              </w:rPr>
              <w:footnoteReference w:id="34"/>
            </w:r>
            <w:r w:rsidRPr="002C0849">
              <w:rPr>
                <w:rFonts w:ascii="Arial" w:hAnsi="Arial" w:cs="Arial"/>
                <w:sz w:val="20"/>
              </w:rPr>
              <w:t xml:space="preserve">, la siguiente información, y acordar con la </w:t>
            </w:r>
            <w:r w:rsidR="00B85E02" w:rsidRPr="002C0849">
              <w:rPr>
                <w:rFonts w:ascii="Arial" w:hAnsi="Arial" w:cs="Arial"/>
                <w:sz w:val="20"/>
              </w:rPr>
              <w:t>U</w:t>
            </w:r>
            <w:r w:rsidR="00216BEC" w:rsidRPr="002C0849">
              <w:rPr>
                <w:rFonts w:ascii="Arial" w:hAnsi="Arial" w:cs="Arial"/>
                <w:sz w:val="20"/>
              </w:rPr>
              <w:t xml:space="preserve">nidad </w:t>
            </w:r>
            <w:r w:rsidR="0045333D" w:rsidRPr="0045333D">
              <w:rPr>
                <w:rFonts w:ascii="Arial" w:hAnsi="Arial" w:cs="Arial"/>
                <w:sz w:val="20"/>
              </w:rPr>
              <w:t>Coordinadora</w:t>
            </w:r>
            <w:r w:rsidR="00216BEC" w:rsidRPr="002C0849">
              <w:rPr>
                <w:rFonts w:ascii="Arial" w:hAnsi="Arial" w:cs="Arial"/>
                <w:sz w:val="20"/>
              </w:rPr>
              <w:t xml:space="preserve"> del </w:t>
            </w:r>
            <w:r w:rsidR="00B85E02" w:rsidRPr="002C0849">
              <w:rPr>
                <w:rFonts w:ascii="Arial" w:hAnsi="Arial" w:cs="Arial"/>
                <w:sz w:val="20"/>
              </w:rPr>
              <w:t>P</w:t>
            </w:r>
            <w:r w:rsidR="00216BEC" w:rsidRPr="002C0849">
              <w:rPr>
                <w:rFonts w:ascii="Arial" w:hAnsi="Arial" w:cs="Arial"/>
                <w:sz w:val="20"/>
              </w:rPr>
              <w:t>rograma</w:t>
            </w:r>
            <w:r w:rsidRPr="002C0849">
              <w:rPr>
                <w:rFonts w:ascii="Arial" w:hAnsi="Arial" w:cs="Arial"/>
                <w:sz w:val="20"/>
              </w:rPr>
              <w:t>, la confirmación/atención expedita para el cumplimiento de los compromisos previstos para el siguiente mes:</w:t>
            </w:r>
          </w:p>
          <w:p w14:paraId="2981EB00" w14:textId="77777777" w:rsidR="00CE72CC" w:rsidRPr="002C0849" w:rsidRDefault="00CE72CC" w:rsidP="00344378">
            <w:pPr>
              <w:pStyle w:val="ListParagraph"/>
              <w:numPr>
                <w:ilvl w:val="0"/>
                <w:numId w:val="31"/>
              </w:numPr>
              <w:jc w:val="both"/>
              <w:rPr>
                <w:rFonts w:ascii="Arial" w:hAnsi="Arial" w:cs="Arial"/>
                <w:sz w:val="20"/>
              </w:rPr>
            </w:pPr>
            <w:r w:rsidRPr="002C0849">
              <w:rPr>
                <w:rFonts w:ascii="Arial" w:hAnsi="Arial" w:cs="Arial"/>
                <w:sz w:val="20"/>
              </w:rPr>
              <w:t>Metas físicas y financieras de los productos de la matriz de resultados</w:t>
            </w:r>
          </w:p>
          <w:p w14:paraId="7821334B" w14:textId="77777777" w:rsidR="00CE72CC" w:rsidRPr="002C0849" w:rsidRDefault="00CE72CC" w:rsidP="00344378">
            <w:pPr>
              <w:pStyle w:val="ListParagraph"/>
              <w:numPr>
                <w:ilvl w:val="0"/>
                <w:numId w:val="31"/>
              </w:numPr>
              <w:jc w:val="both"/>
              <w:rPr>
                <w:rFonts w:ascii="Arial" w:hAnsi="Arial" w:cs="Arial"/>
                <w:sz w:val="20"/>
              </w:rPr>
            </w:pPr>
            <w:r w:rsidRPr="002C0849">
              <w:rPr>
                <w:rFonts w:ascii="Arial" w:hAnsi="Arial" w:cs="Arial"/>
                <w:sz w:val="20"/>
              </w:rPr>
              <w:t>Cumplimiento de medidas de mitigación socioambiental del PGAS</w:t>
            </w:r>
          </w:p>
          <w:p w14:paraId="2CB9AB59" w14:textId="77777777" w:rsidR="00CE72CC" w:rsidRPr="002C0849" w:rsidRDefault="00CE72CC" w:rsidP="00344378">
            <w:pPr>
              <w:pStyle w:val="ListParagraph"/>
              <w:numPr>
                <w:ilvl w:val="0"/>
                <w:numId w:val="31"/>
              </w:numPr>
              <w:jc w:val="both"/>
              <w:rPr>
                <w:rFonts w:ascii="Arial" w:hAnsi="Arial" w:cs="Arial"/>
                <w:sz w:val="20"/>
              </w:rPr>
            </w:pPr>
            <w:r w:rsidRPr="002C0849">
              <w:rPr>
                <w:rFonts w:ascii="Arial" w:hAnsi="Arial" w:cs="Arial"/>
                <w:sz w:val="20"/>
              </w:rPr>
              <w:t>Cumplimiento de las proyecciones de desembolso</w:t>
            </w:r>
          </w:p>
          <w:p w14:paraId="69EF4CC5" w14:textId="77777777" w:rsidR="00CE72CC" w:rsidRPr="002C0849" w:rsidRDefault="00CE72CC" w:rsidP="00344378">
            <w:pPr>
              <w:pStyle w:val="ListParagraph"/>
              <w:numPr>
                <w:ilvl w:val="0"/>
                <w:numId w:val="31"/>
              </w:numPr>
              <w:jc w:val="both"/>
              <w:rPr>
                <w:rFonts w:ascii="Arial" w:hAnsi="Arial" w:cs="Arial"/>
                <w:sz w:val="20"/>
              </w:rPr>
            </w:pPr>
            <w:r w:rsidRPr="002C0849">
              <w:rPr>
                <w:rFonts w:ascii="Arial" w:hAnsi="Arial" w:cs="Arial"/>
                <w:sz w:val="20"/>
              </w:rPr>
              <w:t>Saldo del último desembolso BID, pendiente de ser justificado y días para alcanzar la fecha límite para justificación.</w:t>
            </w:r>
          </w:p>
          <w:p w14:paraId="1C6120CC" w14:textId="77777777" w:rsidR="00CE72CC" w:rsidRPr="002C0849" w:rsidRDefault="00CE72CC" w:rsidP="00344378">
            <w:pPr>
              <w:pStyle w:val="ListParagraph"/>
              <w:numPr>
                <w:ilvl w:val="0"/>
                <w:numId w:val="31"/>
              </w:numPr>
              <w:jc w:val="both"/>
              <w:rPr>
                <w:rFonts w:ascii="Arial" w:hAnsi="Arial" w:cs="Arial"/>
                <w:sz w:val="20"/>
              </w:rPr>
            </w:pPr>
            <w:r w:rsidRPr="002C0849">
              <w:rPr>
                <w:rFonts w:ascii="Arial" w:hAnsi="Arial" w:cs="Arial"/>
                <w:sz w:val="20"/>
              </w:rPr>
              <w:t>Estado de actualización del PEP/POA y cumplimiento de su cronograma</w:t>
            </w:r>
          </w:p>
          <w:p w14:paraId="5533F5EB" w14:textId="77777777" w:rsidR="00CE72CC" w:rsidRPr="002C0849" w:rsidRDefault="00CE72CC" w:rsidP="00344378">
            <w:pPr>
              <w:pStyle w:val="ListParagraph"/>
              <w:numPr>
                <w:ilvl w:val="0"/>
                <w:numId w:val="31"/>
              </w:numPr>
              <w:jc w:val="both"/>
              <w:rPr>
                <w:rFonts w:ascii="Arial" w:hAnsi="Arial" w:cs="Arial"/>
                <w:sz w:val="20"/>
              </w:rPr>
            </w:pPr>
            <w:r w:rsidRPr="002C0849">
              <w:rPr>
                <w:rFonts w:ascii="Arial" w:hAnsi="Arial" w:cs="Arial"/>
                <w:sz w:val="20"/>
              </w:rPr>
              <w:t>Cumplimiento de Cláusulas contractuales del Contrato de Préstamo</w:t>
            </w:r>
          </w:p>
          <w:p w14:paraId="456E20F9" w14:textId="77777777" w:rsidR="00CE72CC" w:rsidRPr="002C0849" w:rsidRDefault="00CE72CC" w:rsidP="00344378">
            <w:pPr>
              <w:pStyle w:val="ListParagraph"/>
              <w:numPr>
                <w:ilvl w:val="0"/>
                <w:numId w:val="31"/>
              </w:numPr>
              <w:jc w:val="both"/>
              <w:rPr>
                <w:rFonts w:ascii="Arial" w:hAnsi="Arial" w:cs="Arial"/>
                <w:sz w:val="20"/>
              </w:rPr>
            </w:pPr>
            <w:r w:rsidRPr="002C0849">
              <w:rPr>
                <w:rFonts w:ascii="Arial" w:hAnsi="Arial" w:cs="Arial"/>
                <w:sz w:val="20"/>
              </w:rPr>
              <w:t>Apropiación y saldo presupuestal anual vigente, frente a saldo de ejecución financiera anual</w:t>
            </w:r>
          </w:p>
          <w:p w14:paraId="2CF3B9D0" w14:textId="62CE8689" w:rsidR="00CE72CC" w:rsidRPr="002C0849" w:rsidRDefault="00CE72CC" w:rsidP="00344378">
            <w:pPr>
              <w:pStyle w:val="ListParagraph"/>
              <w:numPr>
                <w:ilvl w:val="0"/>
                <w:numId w:val="31"/>
              </w:numPr>
              <w:jc w:val="both"/>
              <w:rPr>
                <w:rFonts w:ascii="Arial" w:hAnsi="Arial" w:cs="Arial"/>
                <w:sz w:val="20"/>
              </w:rPr>
            </w:pPr>
            <w:proofErr w:type="gramStart"/>
            <w:r w:rsidRPr="002C0849">
              <w:rPr>
                <w:rFonts w:ascii="Arial" w:hAnsi="Arial" w:cs="Arial"/>
                <w:sz w:val="20"/>
              </w:rPr>
              <w:t>Gastos  de</w:t>
            </w:r>
            <w:proofErr w:type="gramEnd"/>
            <w:r w:rsidRPr="002C0849">
              <w:rPr>
                <w:rFonts w:ascii="Arial" w:hAnsi="Arial" w:cs="Arial"/>
                <w:sz w:val="20"/>
              </w:rPr>
              <w:t xml:space="preserve"> la </w:t>
            </w:r>
            <w:r w:rsidR="00B85E02" w:rsidRPr="002C0849">
              <w:rPr>
                <w:rFonts w:ascii="Arial" w:hAnsi="Arial" w:cs="Arial"/>
                <w:sz w:val="20"/>
              </w:rPr>
              <w:t>U</w:t>
            </w:r>
            <w:r w:rsidR="004206D7" w:rsidRPr="002C0849">
              <w:rPr>
                <w:rFonts w:ascii="Arial" w:hAnsi="Arial" w:cs="Arial"/>
                <w:sz w:val="20"/>
              </w:rPr>
              <w:t xml:space="preserve">nidad </w:t>
            </w:r>
            <w:r w:rsidR="0045333D" w:rsidRPr="0045333D">
              <w:rPr>
                <w:rFonts w:ascii="Arial" w:hAnsi="Arial" w:cs="Arial"/>
                <w:sz w:val="20"/>
              </w:rPr>
              <w:t>Coordinadora</w:t>
            </w:r>
            <w:r w:rsidR="004206D7" w:rsidRPr="002C0849">
              <w:rPr>
                <w:rFonts w:ascii="Arial" w:hAnsi="Arial" w:cs="Arial"/>
                <w:sz w:val="20"/>
              </w:rPr>
              <w:t xml:space="preserve"> del </w:t>
            </w:r>
            <w:r w:rsidR="00B85E02" w:rsidRPr="002C0849">
              <w:rPr>
                <w:rFonts w:ascii="Arial" w:hAnsi="Arial" w:cs="Arial"/>
                <w:sz w:val="20"/>
              </w:rPr>
              <w:t>P</w:t>
            </w:r>
            <w:r w:rsidR="004206D7" w:rsidRPr="002C0849">
              <w:rPr>
                <w:rFonts w:ascii="Arial" w:hAnsi="Arial" w:cs="Arial"/>
                <w:sz w:val="20"/>
              </w:rPr>
              <w:t>rograma</w:t>
            </w:r>
          </w:p>
          <w:p w14:paraId="1D2C33BC" w14:textId="77777777" w:rsidR="00CE72CC" w:rsidRPr="002C0849" w:rsidRDefault="00CE72CC" w:rsidP="00344378">
            <w:pPr>
              <w:pStyle w:val="ListParagraph"/>
              <w:numPr>
                <w:ilvl w:val="0"/>
                <w:numId w:val="31"/>
              </w:numPr>
              <w:jc w:val="both"/>
              <w:rPr>
                <w:rFonts w:ascii="Arial" w:hAnsi="Arial" w:cs="Arial"/>
                <w:sz w:val="20"/>
              </w:rPr>
            </w:pPr>
            <w:r w:rsidRPr="002C0849">
              <w:rPr>
                <w:rFonts w:ascii="Arial" w:hAnsi="Arial" w:cs="Arial"/>
                <w:sz w:val="20"/>
              </w:rPr>
              <w:t xml:space="preserve">Estado de documentos licitatorios de procesos próximos a iniciar </w:t>
            </w:r>
          </w:p>
          <w:p w14:paraId="43C97E9A" w14:textId="77777777" w:rsidR="00CE72CC" w:rsidRPr="002C0849" w:rsidRDefault="00CE72CC" w:rsidP="00344378">
            <w:pPr>
              <w:pStyle w:val="ListParagraph"/>
              <w:numPr>
                <w:ilvl w:val="0"/>
                <w:numId w:val="31"/>
              </w:numPr>
              <w:jc w:val="both"/>
              <w:rPr>
                <w:rFonts w:ascii="Arial" w:hAnsi="Arial" w:cs="Arial"/>
                <w:sz w:val="20"/>
              </w:rPr>
            </w:pPr>
            <w:r w:rsidRPr="002C0849">
              <w:rPr>
                <w:rFonts w:ascii="Arial" w:hAnsi="Arial" w:cs="Arial"/>
                <w:sz w:val="20"/>
              </w:rPr>
              <w:t xml:space="preserve">Documentación requerida para auditorías intermedia/anual, control ex post de adquisiciones, evaluaciones intermedia y final, visitas de inspección/supervisión técnica, ambiental, de adquisiciones y financiera, y otros reportes de monitoreo y seguimiento establecidos en el Contrato de Préstamo.  </w:t>
            </w:r>
          </w:p>
          <w:p w14:paraId="240AA27A" w14:textId="77777777" w:rsidR="00CE72CC" w:rsidRPr="002C0849" w:rsidRDefault="00CE72CC" w:rsidP="002D6A4A">
            <w:pPr>
              <w:pStyle w:val="ListParagraph"/>
              <w:ind w:left="0"/>
              <w:jc w:val="both"/>
              <w:rPr>
                <w:rFonts w:ascii="Arial" w:hAnsi="Arial" w:cs="Arial"/>
                <w:sz w:val="20"/>
              </w:rPr>
            </w:pPr>
          </w:p>
        </w:tc>
      </w:tr>
    </w:tbl>
    <w:p w14:paraId="17648DF3" w14:textId="77777777" w:rsidR="00DE443C" w:rsidRPr="002C0849" w:rsidRDefault="00DE443C" w:rsidP="002D6A4A">
      <w:pPr>
        <w:pStyle w:val="ListParagraph"/>
        <w:jc w:val="both"/>
        <w:rPr>
          <w:rFonts w:ascii="Arial" w:hAnsi="Arial" w:cs="Arial"/>
        </w:rPr>
      </w:pPr>
    </w:p>
    <w:p w14:paraId="2A5FFD8A" w14:textId="77777777" w:rsidR="00BF70D6" w:rsidRPr="002C0849" w:rsidRDefault="00BF70D6">
      <w:pPr>
        <w:rPr>
          <w:rFonts w:ascii="Arial" w:hAnsi="Arial" w:cs="Arial"/>
        </w:rPr>
      </w:pPr>
    </w:p>
    <w:p w14:paraId="1FF8D0A2" w14:textId="77777777" w:rsidR="0063312A" w:rsidRPr="002C0849" w:rsidRDefault="0063312A" w:rsidP="00344378">
      <w:pPr>
        <w:pStyle w:val="Paragraph"/>
        <w:numPr>
          <w:ilvl w:val="0"/>
          <w:numId w:val="2"/>
        </w:numPr>
        <w:tabs>
          <w:tab w:val="left" w:pos="0"/>
        </w:tabs>
        <w:spacing w:after="200"/>
        <w:ind w:left="630" w:hanging="540"/>
        <w:rPr>
          <w:rFonts w:ascii="Arial" w:hAnsi="Arial" w:cs="Arial"/>
          <w:b/>
          <w:lang w:eastAsia="es-ES_tradnl"/>
        </w:rPr>
      </w:pPr>
      <w:r w:rsidRPr="002C0849">
        <w:rPr>
          <w:rFonts w:ascii="Arial" w:hAnsi="Arial" w:cs="Arial"/>
          <w:b/>
          <w:lang w:eastAsia="es-ES_tradnl"/>
        </w:rPr>
        <w:t>Anexo. Otros Esquemas de Ejecución</w:t>
      </w:r>
    </w:p>
    <w:p w14:paraId="27688C21" w14:textId="5AABA713" w:rsidR="00B52F7E" w:rsidRPr="002C0849" w:rsidRDefault="00E33800" w:rsidP="00E33800">
      <w:pPr>
        <w:pStyle w:val="Paragraph"/>
        <w:tabs>
          <w:tab w:val="clear" w:pos="720"/>
          <w:tab w:val="left" w:pos="0"/>
        </w:tabs>
        <w:spacing w:after="200"/>
        <w:ind w:left="0" w:firstLine="0"/>
        <w:rPr>
          <w:rFonts w:ascii="Arial" w:hAnsi="Arial" w:cs="Arial"/>
          <w:lang w:eastAsia="es-ES_tradnl"/>
        </w:rPr>
      </w:pPr>
      <w:r w:rsidRPr="002C0849">
        <w:rPr>
          <w:rFonts w:ascii="Arial" w:hAnsi="Arial" w:cs="Arial"/>
          <w:lang w:eastAsia="es-ES_tradnl"/>
        </w:rPr>
        <w:t xml:space="preserve">Este anexo, resume las principales características de algunas experiencias de ejecución de operaciones de préstamo del Banco, </w:t>
      </w:r>
      <w:r w:rsidR="00684C87" w:rsidRPr="002C0849">
        <w:rPr>
          <w:rFonts w:ascii="Arial" w:hAnsi="Arial" w:cs="Arial"/>
          <w:lang w:eastAsia="es-ES_tradnl"/>
        </w:rPr>
        <w:t>revisadas</w:t>
      </w:r>
      <w:r w:rsidRPr="002C0849">
        <w:rPr>
          <w:rFonts w:ascii="Arial" w:hAnsi="Arial" w:cs="Arial"/>
          <w:lang w:eastAsia="es-ES_tradnl"/>
        </w:rPr>
        <w:t xml:space="preserve"> dentro del proceso de preparación del </w:t>
      </w:r>
      <w:r w:rsidR="00684C87" w:rsidRPr="002C0849">
        <w:rPr>
          <w:rFonts w:ascii="Arial" w:hAnsi="Arial" w:cs="Arial"/>
          <w:lang w:eastAsia="es-ES_tradnl"/>
        </w:rPr>
        <w:t xml:space="preserve">GU-L1169 </w:t>
      </w:r>
      <w:r w:rsidRPr="002C0849">
        <w:rPr>
          <w:rFonts w:ascii="Arial" w:hAnsi="Arial" w:cs="Arial"/>
          <w:lang w:eastAsia="es-ES_tradnl"/>
        </w:rPr>
        <w:t xml:space="preserve">Programa de Desarrollo de la Infraestructura Vial para Guatemala,  teniendo en cuenta el </w:t>
      </w:r>
      <w:r w:rsidR="00F3452E" w:rsidRPr="002C0849">
        <w:rPr>
          <w:rFonts w:ascii="Arial" w:hAnsi="Arial" w:cs="Arial"/>
          <w:lang w:eastAsia="es-ES_tradnl"/>
        </w:rPr>
        <w:t xml:space="preserve">potencial </w:t>
      </w:r>
      <w:r w:rsidRPr="002C0849">
        <w:rPr>
          <w:rFonts w:ascii="Arial" w:hAnsi="Arial" w:cs="Arial"/>
          <w:lang w:eastAsia="es-ES_tradnl"/>
        </w:rPr>
        <w:t xml:space="preserve">aporte de las lecciones aprendidas </w:t>
      </w:r>
      <w:r w:rsidR="00F3452E" w:rsidRPr="002C0849">
        <w:rPr>
          <w:rFonts w:ascii="Arial" w:hAnsi="Arial" w:cs="Arial"/>
          <w:lang w:eastAsia="es-ES_tradnl"/>
        </w:rPr>
        <w:t>de</w:t>
      </w:r>
      <w:r w:rsidRPr="002C0849">
        <w:rPr>
          <w:rFonts w:ascii="Arial" w:hAnsi="Arial" w:cs="Arial"/>
          <w:lang w:eastAsia="es-ES_tradnl"/>
        </w:rPr>
        <w:t xml:space="preserve"> dichas experiencias, a las necesidades de ejecución del GU-L1169. </w:t>
      </w:r>
    </w:p>
    <w:p w14:paraId="70D48715" w14:textId="3993206E" w:rsidR="00B52F7E" w:rsidRPr="002C0849" w:rsidRDefault="00F3452E" w:rsidP="00E33800">
      <w:pPr>
        <w:pStyle w:val="Paragraph"/>
        <w:tabs>
          <w:tab w:val="clear" w:pos="720"/>
          <w:tab w:val="left" w:pos="0"/>
        </w:tabs>
        <w:spacing w:after="200"/>
        <w:ind w:left="0" w:firstLine="0"/>
        <w:rPr>
          <w:rFonts w:ascii="Arial" w:hAnsi="Arial" w:cs="Arial"/>
          <w:lang w:eastAsia="es-ES_tradnl"/>
        </w:rPr>
      </w:pPr>
      <w:r w:rsidRPr="002C0849">
        <w:rPr>
          <w:rFonts w:ascii="Arial" w:hAnsi="Arial" w:cs="Arial"/>
          <w:lang w:eastAsia="es-ES_tradnl"/>
        </w:rPr>
        <w:lastRenderedPageBreak/>
        <w:t>S</w:t>
      </w:r>
      <w:r w:rsidR="00E33800" w:rsidRPr="002C0849">
        <w:rPr>
          <w:rFonts w:ascii="Arial" w:hAnsi="Arial" w:cs="Arial"/>
          <w:lang w:eastAsia="es-ES_tradnl"/>
        </w:rPr>
        <w:t xml:space="preserve">e presenta un resumen del esquema institucional, y las responsabilidades principales de las áreas técnica, financiera, de adquisiciones y administrativa, para cada </w:t>
      </w:r>
      <w:proofErr w:type="gramStart"/>
      <w:r w:rsidR="00E33800" w:rsidRPr="002C0849">
        <w:rPr>
          <w:rFonts w:ascii="Arial" w:hAnsi="Arial" w:cs="Arial"/>
          <w:lang w:eastAsia="es-ES_tradnl"/>
        </w:rPr>
        <w:t>esquema</w:t>
      </w:r>
      <w:r w:rsidRPr="002C0849">
        <w:rPr>
          <w:rFonts w:ascii="Arial" w:hAnsi="Arial" w:cs="Arial"/>
          <w:lang w:eastAsia="es-ES_tradnl"/>
        </w:rPr>
        <w:t>.</w:t>
      </w:r>
      <w:r w:rsidR="00B52F7E" w:rsidRPr="002C0849">
        <w:rPr>
          <w:rFonts w:ascii="Arial" w:hAnsi="Arial" w:cs="Arial"/>
          <w:lang w:eastAsia="es-ES_tradnl"/>
        </w:rPr>
        <w:t>.</w:t>
      </w:r>
      <w:proofErr w:type="gramEnd"/>
      <w:r w:rsidR="00B52F7E" w:rsidRPr="002C0849">
        <w:rPr>
          <w:rFonts w:ascii="Arial" w:hAnsi="Arial" w:cs="Arial"/>
          <w:lang w:eastAsia="es-ES_tradnl"/>
        </w:rPr>
        <w:t xml:space="preserve"> </w:t>
      </w:r>
      <w:r w:rsidR="00E33800" w:rsidRPr="002C0849">
        <w:rPr>
          <w:rFonts w:ascii="Arial" w:hAnsi="Arial" w:cs="Arial"/>
          <w:lang w:eastAsia="es-ES_tradnl"/>
        </w:rPr>
        <w:t xml:space="preserve"> </w:t>
      </w:r>
    </w:p>
    <w:p w14:paraId="244F1A34" w14:textId="77777777" w:rsidR="00E33800" w:rsidRPr="002C0849" w:rsidRDefault="00E33800" w:rsidP="00E33800">
      <w:pPr>
        <w:pStyle w:val="Paragraph"/>
        <w:tabs>
          <w:tab w:val="clear" w:pos="720"/>
          <w:tab w:val="left" w:pos="0"/>
        </w:tabs>
        <w:spacing w:after="200"/>
        <w:ind w:left="0" w:firstLine="0"/>
        <w:rPr>
          <w:rFonts w:ascii="Arial" w:hAnsi="Arial" w:cs="Arial"/>
          <w:lang w:eastAsia="es-ES_tradnl"/>
        </w:rPr>
      </w:pPr>
      <w:r w:rsidRPr="002C0849">
        <w:rPr>
          <w:rFonts w:ascii="Arial" w:hAnsi="Arial" w:cs="Arial"/>
          <w:lang w:eastAsia="es-ES_tradnl"/>
        </w:rPr>
        <w:t xml:space="preserve"> </w:t>
      </w:r>
    </w:p>
    <w:p w14:paraId="09AD1430" w14:textId="77777777" w:rsidR="0063312A" w:rsidRPr="002C0849" w:rsidRDefault="0063312A" w:rsidP="00344378">
      <w:pPr>
        <w:pStyle w:val="Paragraph"/>
        <w:numPr>
          <w:ilvl w:val="1"/>
          <w:numId w:val="2"/>
        </w:numPr>
        <w:tabs>
          <w:tab w:val="left" w:pos="0"/>
        </w:tabs>
        <w:spacing w:after="200"/>
        <w:ind w:left="360"/>
        <w:rPr>
          <w:rFonts w:ascii="Arial" w:hAnsi="Arial" w:cs="Arial"/>
          <w:b/>
          <w:lang w:eastAsia="es-ES_tradnl"/>
        </w:rPr>
      </w:pPr>
      <w:r w:rsidRPr="002C0849">
        <w:rPr>
          <w:rFonts w:ascii="Arial" w:hAnsi="Arial" w:cs="Arial"/>
          <w:b/>
          <w:lang w:eastAsia="es-ES_tradnl"/>
        </w:rPr>
        <w:t xml:space="preserve">Esquema de Ejecución de operaciones en Nicaragua </w:t>
      </w:r>
    </w:p>
    <w:p w14:paraId="4FEC1A00" w14:textId="77777777" w:rsidR="00904CEC" w:rsidRPr="002C0849" w:rsidRDefault="0063312A" w:rsidP="00904CEC">
      <w:pPr>
        <w:pStyle w:val="Paragraph"/>
        <w:tabs>
          <w:tab w:val="clear" w:pos="720"/>
          <w:tab w:val="left" w:pos="0"/>
        </w:tabs>
        <w:spacing w:after="200"/>
        <w:ind w:left="0" w:firstLine="0"/>
        <w:rPr>
          <w:rFonts w:ascii="Arial" w:hAnsi="Arial" w:cs="Arial"/>
        </w:rPr>
      </w:pPr>
      <w:r w:rsidRPr="002C0849">
        <w:rPr>
          <w:rFonts w:ascii="Arial" w:hAnsi="Arial" w:cs="Arial"/>
          <w:b/>
          <w:lang w:eastAsia="es-ES_tradnl"/>
        </w:rPr>
        <w:t>El Ministerio de Transporte e Infrae</w:t>
      </w:r>
      <w:bookmarkStart w:id="5" w:name="_Ref459823371"/>
      <w:bookmarkStart w:id="6" w:name="C1"/>
      <w:r w:rsidRPr="002C0849">
        <w:rPr>
          <w:rFonts w:ascii="Arial" w:hAnsi="Arial" w:cs="Arial"/>
          <w:b/>
          <w:lang w:eastAsia="es-ES_tradnl"/>
        </w:rPr>
        <w:t>structura (MTI)</w:t>
      </w:r>
      <w:r w:rsidRPr="002C0849">
        <w:rPr>
          <w:rFonts w:ascii="Arial" w:hAnsi="Arial" w:cs="Arial"/>
          <w:lang w:eastAsia="es-ES_tradnl"/>
        </w:rPr>
        <w:t xml:space="preserve">. Es </w:t>
      </w:r>
      <w:r w:rsidRPr="002C0849">
        <w:rPr>
          <w:rFonts w:ascii="Arial" w:hAnsi="Arial" w:cs="Arial"/>
        </w:rPr>
        <w:t>el organismo responsable en Nicaragua de organizar y dirigir la política sectorial de transporte y de planificar, preparar, contratar y administrar los proyectos de mejoramiento, apertura y rehabilitación vial.</w:t>
      </w:r>
      <w:r w:rsidR="008F6620" w:rsidRPr="002C0849">
        <w:rPr>
          <w:rFonts w:ascii="Arial" w:hAnsi="Arial" w:cs="Arial"/>
        </w:rPr>
        <w:t xml:space="preserve"> El MTI, es el Organismo Ejecutor de las operaciones de mejoramiento y rehabilitación vial</w:t>
      </w:r>
      <w:r w:rsidR="00904CEC" w:rsidRPr="002C0849">
        <w:rPr>
          <w:rFonts w:ascii="Arial" w:hAnsi="Arial" w:cs="Arial"/>
        </w:rPr>
        <w:t xml:space="preserve">, el cual desarrolla sus funciones de ejecución a través de la </w:t>
      </w:r>
      <w:r w:rsidR="00B85E02" w:rsidRPr="002C0849">
        <w:rPr>
          <w:rFonts w:ascii="Arial" w:hAnsi="Arial" w:cs="Arial"/>
        </w:rPr>
        <w:t>UEP</w:t>
      </w:r>
      <w:r w:rsidR="00904CEC" w:rsidRPr="002C0849">
        <w:rPr>
          <w:rFonts w:ascii="Arial" w:hAnsi="Arial" w:cs="Arial"/>
        </w:rPr>
        <w:t xml:space="preserve">– MTI-BID, como unidad coordinadora de toda la estructura interna del MTI, para el cumplimiento de los objetivos de los programas financiados por el BID. </w:t>
      </w:r>
      <w:r w:rsidR="008F6620" w:rsidRPr="002C0849">
        <w:rPr>
          <w:rStyle w:val="FootnoteReference"/>
          <w:rFonts w:ascii="Arial" w:hAnsi="Arial" w:cs="Arial"/>
        </w:rPr>
        <w:footnoteReference w:id="35"/>
      </w:r>
      <w:r w:rsidR="008F6620" w:rsidRPr="002C0849">
        <w:rPr>
          <w:rFonts w:ascii="Arial" w:hAnsi="Arial" w:cs="Arial"/>
        </w:rPr>
        <w:t>.</w:t>
      </w:r>
      <w:r w:rsidRPr="002C0849">
        <w:rPr>
          <w:rFonts w:ascii="Arial" w:hAnsi="Arial" w:cs="Arial"/>
        </w:rPr>
        <w:t xml:space="preserve"> </w:t>
      </w:r>
    </w:p>
    <w:p w14:paraId="2FAE646B" w14:textId="77777777" w:rsidR="0063312A" w:rsidRPr="002C0849" w:rsidRDefault="0063312A" w:rsidP="00904CEC">
      <w:pPr>
        <w:pStyle w:val="Paragraph"/>
        <w:tabs>
          <w:tab w:val="clear" w:pos="720"/>
          <w:tab w:val="left" w:pos="0"/>
        </w:tabs>
        <w:spacing w:after="200"/>
        <w:ind w:left="0" w:firstLine="0"/>
        <w:rPr>
          <w:rFonts w:ascii="Arial" w:hAnsi="Arial" w:cs="Arial"/>
          <w:lang w:val="es-PY"/>
        </w:rPr>
      </w:pPr>
      <w:r w:rsidRPr="002C0849">
        <w:rPr>
          <w:rFonts w:ascii="Arial" w:hAnsi="Arial" w:cs="Arial"/>
          <w:b/>
          <w:lang w:eastAsia="es-ES_tradnl"/>
        </w:rPr>
        <w:t>Tipología de la organización</w:t>
      </w:r>
      <w:r w:rsidRPr="002C0849">
        <w:rPr>
          <w:rFonts w:ascii="Arial" w:hAnsi="Arial" w:cs="Arial"/>
          <w:lang w:val="es-PY"/>
        </w:rPr>
        <w:t xml:space="preserve">. Es una estructura </w:t>
      </w:r>
      <w:r w:rsidRPr="002C0849">
        <w:rPr>
          <w:rFonts w:ascii="Arial" w:hAnsi="Arial" w:cs="Arial"/>
          <w:bCs/>
        </w:rPr>
        <w:t>jerárquica definida por funciones</w:t>
      </w:r>
      <w:r w:rsidRPr="002C0849">
        <w:rPr>
          <w:rFonts w:ascii="Arial" w:hAnsi="Arial" w:cs="Arial"/>
        </w:rPr>
        <w:t>. Se ha potenciado la especialización de las dependencias para actuar en las diferentes fases del ciclo de proyectos. Es decir, cuenta con una División General de Planificación, una División General de Adquisiciones, una Unidad de Gestión Ambiental, que sirven a todo el ministerio. La dependencia ejecutora de obras es la Dirección General de Vialidad.</w:t>
      </w:r>
    </w:p>
    <w:p w14:paraId="504F1E5C" w14:textId="77777777" w:rsidR="0063312A" w:rsidRPr="002C0849" w:rsidRDefault="0063312A" w:rsidP="0063312A">
      <w:pPr>
        <w:pStyle w:val="Paragraph"/>
        <w:tabs>
          <w:tab w:val="left" w:pos="720"/>
        </w:tabs>
        <w:spacing w:after="200"/>
        <w:ind w:left="0" w:firstLine="0"/>
        <w:rPr>
          <w:rFonts w:ascii="Arial" w:hAnsi="Arial" w:cs="Arial"/>
          <w:lang w:val="es-PY"/>
        </w:rPr>
      </w:pPr>
      <w:r w:rsidRPr="002C0849">
        <w:rPr>
          <w:rFonts w:ascii="Arial" w:hAnsi="Arial" w:cs="Arial"/>
          <w:noProof/>
          <w:lang w:val="es-ES_tradnl"/>
        </w:rPr>
        <w:lastRenderedPageBreak/>
        <w:drawing>
          <wp:inline distT="0" distB="0" distL="0" distR="0" wp14:anchorId="38F96574" wp14:editId="52B5D48D">
            <wp:extent cx="5730875" cy="3947160"/>
            <wp:effectExtent l="0" t="0" r="3175" b="0"/>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0875" cy="3947160"/>
                    </a:xfrm>
                    <a:prstGeom prst="rect">
                      <a:avLst/>
                    </a:prstGeom>
                    <a:noFill/>
                    <a:ln>
                      <a:noFill/>
                    </a:ln>
                  </pic:spPr>
                </pic:pic>
              </a:graphicData>
            </a:graphic>
          </wp:inline>
        </w:drawing>
      </w:r>
    </w:p>
    <w:p w14:paraId="064C7FD3" w14:textId="77777777" w:rsidR="00BF05D5" w:rsidRPr="002C0849" w:rsidRDefault="0063312A" w:rsidP="00BF05D5">
      <w:pPr>
        <w:pStyle w:val="Paragraph"/>
        <w:tabs>
          <w:tab w:val="clear" w:pos="720"/>
          <w:tab w:val="left" w:pos="0"/>
        </w:tabs>
        <w:spacing w:after="200"/>
        <w:ind w:left="0" w:firstLine="0"/>
        <w:rPr>
          <w:rFonts w:ascii="Arial" w:hAnsi="Arial" w:cs="Arial"/>
        </w:rPr>
      </w:pPr>
      <w:r w:rsidRPr="002C0849">
        <w:rPr>
          <w:rFonts w:ascii="Arial" w:hAnsi="Arial" w:cs="Arial"/>
        </w:rPr>
        <w:t xml:space="preserve">La </w:t>
      </w:r>
      <w:r w:rsidRPr="002C0849">
        <w:rPr>
          <w:rFonts w:ascii="Arial" w:hAnsi="Arial" w:cs="Arial"/>
          <w:b/>
          <w:bCs/>
        </w:rPr>
        <w:t xml:space="preserve">Dirección General de Vialidad </w:t>
      </w:r>
      <w:r w:rsidRPr="002C0849">
        <w:rPr>
          <w:rFonts w:ascii="Arial" w:hAnsi="Arial" w:cs="Arial"/>
        </w:rPr>
        <w:t xml:space="preserve">está organizada en direcciones según </w:t>
      </w:r>
      <w:r w:rsidRPr="002C0849">
        <w:rPr>
          <w:rFonts w:ascii="Arial" w:hAnsi="Arial" w:cs="Arial"/>
          <w:bCs/>
        </w:rPr>
        <w:t>fuentes de financiamiento</w:t>
      </w:r>
      <w:r w:rsidRPr="002C0849">
        <w:rPr>
          <w:rFonts w:ascii="Arial" w:hAnsi="Arial" w:cs="Arial"/>
        </w:rPr>
        <w:t>: BID, Banco Mundial, BCIE y Recursos Varios (nacional, JICA, Fondo Nórdico, otros). Esta organización posibilita la especialización de sus funcionarios en la normativa, instrumentos y característica comunicacional con cada fuente de financiamiento (Banco), lo que redunda en un entendimiento claro entre OE y Banco y, por consiguiente, una ejecución más eficaz de los proyectos.</w:t>
      </w:r>
    </w:p>
    <w:p w14:paraId="3FD0714F" w14:textId="77777777" w:rsidR="0063312A" w:rsidRPr="002C0849" w:rsidRDefault="0063312A" w:rsidP="00BF05D5">
      <w:pPr>
        <w:pStyle w:val="Paragraph"/>
        <w:tabs>
          <w:tab w:val="clear" w:pos="720"/>
          <w:tab w:val="left" w:pos="0"/>
        </w:tabs>
        <w:spacing w:after="200"/>
        <w:ind w:left="0" w:firstLine="0"/>
        <w:rPr>
          <w:rFonts w:ascii="Arial" w:hAnsi="Arial" w:cs="Arial"/>
          <w:lang w:val="es-PY"/>
        </w:rPr>
      </w:pPr>
      <w:r w:rsidRPr="002C0849">
        <w:rPr>
          <w:rFonts w:ascii="Arial" w:hAnsi="Arial" w:cs="Arial"/>
        </w:rPr>
        <w:t xml:space="preserve">La </w:t>
      </w:r>
      <w:r w:rsidRPr="002C0849">
        <w:rPr>
          <w:rFonts w:ascii="Arial" w:hAnsi="Arial" w:cs="Arial"/>
          <w:b/>
          <w:bCs/>
        </w:rPr>
        <w:t>Unidad Coordinadora de Proyectos - Recursos BID</w:t>
      </w:r>
      <w:r w:rsidRPr="002C0849">
        <w:rPr>
          <w:rFonts w:ascii="Arial" w:hAnsi="Arial" w:cs="Arial"/>
        </w:rPr>
        <w:t xml:space="preserve"> del MTI (</w:t>
      </w:r>
      <w:r w:rsidR="00B85E02" w:rsidRPr="002C0849">
        <w:rPr>
          <w:rFonts w:ascii="Arial" w:hAnsi="Arial" w:cs="Arial"/>
        </w:rPr>
        <w:t>UCP</w:t>
      </w:r>
      <w:r w:rsidRPr="002C0849">
        <w:rPr>
          <w:rFonts w:ascii="Arial" w:hAnsi="Arial" w:cs="Arial"/>
        </w:rPr>
        <w:t>-BID) desempeña el papel de gerente de los recursos y ejecutor de las obras establecidas en los Contratos de Préstamo BID. El esquema resumido de ejecución de proyectos es el siguiente:</w:t>
      </w:r>
    </w:p>
    <w:tbl>
      <w:tblPr>
        <w:tblStyle w:val="GridTable5Dark-Accent1"/>
        <w:tblW w:w="89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1683"/>
        <w:gridCol w:w="1477"/>
        <w:gridCol w:w="1497"/>
        <w:gridCol w:w="1701"/>
        <w:gridCol w:w="1348"/>
      </w:tblGrid>
      <w:tr w:rsidR="0063312A" w:rsidRPr="002C0849" w14:paraId="13394DD3" w14:textId="77777777" w:rsidTr="0063312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43" w:type="dxa"/>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A97AB42" w14:textId="77777777" w:rsidR="0063312A" w:rsidRPr="002C0849" w:rsidRDefault="0063312A">
            <w:pPr>
              <w:pStyle w:val="Paragraph"/>
              <w:tabs>
                <w:tab w:val="num" w:pos="22"/>
              </w:tabs>
              <w:spacing w:after="200"/>
              <w:ind w:left="0" w:firstLine="22"/>
              <w:jc w:val="center"/>
              <w:rPr>
                <w:rFonts w:ascii="Arial" w:hAnsi="Arial" w:cs="Arial"/>
                <w:color w:val="auto"/>
                <w:sz w:val="16"/>
                <w:szCs w:val="16"/>
                <w:lang w:val="es-PY"/>
              </w:rPr>
            </w:pPr>
            <w:r w:rsidRPr="002C0849">
              <w:rPr>
                <w:rFonts w:ascii="Arial" w:hAnsi="Arial" w:cs="Arial"/>
                <w:color w:val="auto"/>
                <w:sz w:val="16"/>
                <w:szCs w:val="16"/>
                <w:lang w:val="es-PY"/>
              </w:rPr>
              <w:t>ORGANISMO EJECUTOR</w:t>
            </w:r>
          </w:p>
        </w:tc>
        <w:tc>
          <w:tcPr>
            <w:tcW w:w="1683" w:type="dxa"/>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791C85C" w14:textId="77777777" w:rsidR="0063312A" w:rsidRPr="002C0849" w:rsidRDefault="0063312A">
            <w:pPr>
              <w:pStyle w:val="Paragraph"/>
              <w:tabs>
                <w:tab w:val="num" w:pos="0"/>
              </w:tabs>
              <w:spacing w:after="200"/>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6"/>
                <w:szCs w:val="16"/>
                <w:lang w:val="es-PY"/>
              </w:rPr>
            </w:pPr>
            <w:r w:rsidRPr="002C0849">
              <w:rPr>
                <w:rFonts w:ascii="Arial" w:hAnsi="Arial" w:cs="Arial"/>
                <w:color w:val="auto"/>
                <w:sz w:val="16"/>
                <w:szCs w:val="16"/>
                <w:lang w:val="es-PY"/>
              </w:rPr>
              <w:t>ESTRUCTURA ORGANIZACIONAL</w:t>
            </w:r>
          </w:p>
        </w:tc>
        <w:tc>
          <w:tcPr>
            <w:tcW w:w="5996" w:type="dxa"/>
            <w:gridSpan w:val="4"/>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EC052E7" w14:textId="77777777" w:rsidR="0063312A" w:rsidRPr="002C0849" w:rsidRDefault="0063312A">
            <w:pPr>
              <w:pStyle w:val="Paragraph"/>
              <w:tabs>
                <w:tab w:val="left" w:pos="720"/>
              </w:tabs>
              <w:spacing w:after="200"/>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lang w:val="es-PY"/>
              </w:rPr>
            </w:pPr>
            <w:r w:rsidRPr="002C0849">
              <w:rPr>
                <w:rFonts w:ascii="Arial" w:hAnsi="Arial" w:cs="Arial"/>
                <w:color w:val="auto"/>
                <w:sz w:val="18"/>
                <w:szCs w:val="18"/>
                <w:lang w:val="es-PY"/>
              </w:rPr>
              <w:t>RESPONSABILIDADES EN ASPECTOS</w:t>
            </w:r>
          </w:p>
        </w:tc>
      </w:tr>
      <w:tr w:rsidR="0063312A" w:rsidRPr="002C0849" w14:paraId="40C930F1" w14:textId="77777777" w:rsidTr="0063312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186B4C54" w14:textId="77777777" w:rsidR="0063312A" w:rsidRPr="002C0849" w:rsidRDefault="0063312A">
            <w:pPr>
              <w:rPr>
                <w:rFonts w:ascii="Arial" w:hAnsi="Arial" w:cs="Arial"/>
                <w:sz w:val="16"/>
                <w:szCs w:val="16"/>
                <w:lang w:val="es-P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5C0097" w14:textId="77777777" w:rsidR="0063312A" w:rsidRPr="002C0849" w:rsidRDefault="0063312A">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PY"/>
              </w:rPr>
            </w:pPr>
          </w:p>
        </w:tc>
        <w:tc>
          <w:tcPr>
            <w:tcW w:w="1477"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F8F8509" w14:textId="77777777" w:rsidR="0063312A" w:rsidRPr="002C0849" w:rsidRDefault="0063312A">
            <w:pPr>
              <w:pStyle w:val="Paragraph"/>
              <w:tabs>
                <w:tab w:val="left" w:pos="720"/>
              </w:tabs>
              <w:spacing w:after="200"/>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6"/>
                <w:szCs w:val="16"/>
                <w:lang w:val="es-PY"/>
              </w:rPr>
            </w:pPr>
            <w:r w:rsidRPr="002C0849">
              <w:rPr>
                <w:rFonts w:ascii="Arial" w:hAnsi="Arial" w:cs="Arial"/>
                <w:color w:val="auto"/>
                <w:sz w:val="16"/>
                <w:szCs w:val="16"/>
                <w:lang w:val="es-PY"/>
              </w:rPr>
              <w:t>TECNICOS</w:t>
            </w:r>
          </w:p>
        </w:tc>
        <w:tc>
          <w:tcPr>
            <w:tcW w:w="1488"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FEF7E7D" w14:textId="77777777" w:rsidR="0063312A" w:rsidRPr="002C0849" w:rsidRDefault="0063312A">
            <w:pPr>
              <w:pStyle w:val="Paragraph"/>
              <w:spacing w:after="200"/>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6"/>
                <w:szCs w:val="16"/>
                <w:lang w:val="es-PY"/>
              </w:rPr>
            </w:pPr>
            <w:r w:rsidRPr="002C0849">
              <w:rPr>
                <w:rFonts w:ascii="Arial" w:hAnsi="Arial" w:cs="Arial"/>
                <w:color w:val="auto"/>
                <w:sz w:val="16"/>
                <w:szCs w:val="16"/>
                <w:lang w:val="es-PY"/>
              </w:rPr>
              <w:t>ADQUISICIONES</w:t>
            </w:r>
          </w:p>
        </w:tc>
        <w:tc>
          <w:tcPr>
            <w:tcW w:w="168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1D4618B" w14:textId="77777777" w:rsidR="0063312A" w:rsidRPr="002C0849" w:rsidRDefault="0063312A">
            <w:pPr>
              <w:pStyle w:val="Paragraph"/>
              <w:spacing w:after="200"/>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6"/>
                <w:szCs w:val="16"/>
                <w:lang w:val="es-PY"/>
              </w:rPr>
            </w:pPr>
            <w:r w:rsidRPr="002C0849">
              <w:rPr>
                <w:rFonts w:ascii="Arial" w:hAnsi="Arial" w:cs="Arial"/>
                <w:color w:val="auto"/>
                <w:sz w:val="16"/>
                <w:szCs w:val="16"/>
                <w:lang w:val="es-PY"/>
              </w:rPr>
              <w:t>ADMINISTRATIVOS</w:t>
            </w:r>
          </w:p>
        </w:tc>
        <w:tc>
          <w:tcPr>
            <w:tcW w:w="1348"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BAEED0F" w14:textId="77777777" w:rsidR="0063312A" w:rsidRPr="002C0849" w:rsidRDefault="0063312A">
            <w:pPr>
              <w:pStyle w:val="Paragraph"/>
              <w:spacing w:after="200"/>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6"/>
                <w:szCs w:val="16"/>
                <w:lang w:val="es-PY"/>
              </w:rPr>
            </w:pPr>
            <w:r w:rsidRPr="002C0849">
              <w:rPr>
                <w:rFonts w:ascii="Arial" w:hAnsi="Arial" w:cs="Arial"/>
                <w:color w:val="auto"/>
                <w:sz w:val="16"/>
                <w:szCs w:val="16"/>
                <w:lang w:val="es-PY"/>
              </w:rPr>
              <w:t>FINANCIEROS</w:t>
            </w:r>
          </w:p>
        </w:tc>
      </w:tr>
      <w:tr w:rsidR="0063312A" w:rsidRPr="002C0849" w14:paraId="2A474B60" w14:textId="77777777" w:rsidTr="0063312A">
        <w:trPr>
          <w:cnfStyle w:val="000000100000" w:firstRow="0" w:lastRow="0" w:firstColumn="0" w:lastColumn="0" w:oddVBand="0" w:evenVBand="0" w:oddHBand="1" w:evenHBand="0" w:firstRowFirstColumn="0" w:firstRowLastColumn="0" w:lastRowFirstColumn="0" w:lastRowLastColumn="0"/>
          <w:trHeight w:val="1293"/>
        </w:trPr>
        <w:tc>
          <w:tcPr>
            <w:cnfStyle w:val="001000000000" w:firstRow="0" w:lastRow="0" w:firstColumn="1" w:lastColumn="0" w:oddVBand="0" w:evenVBand="0" w:oddHBand="0" w:evenHBand="0" w:firstRowFirstColumn="0" w:firstRowLastColumn="0" w:lastRowFirstColumn="0" w:lastRowLastColumn="0"/>
            <w:tcW w:w="1243" w:type="dxa"/>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16754E3" w14:textId="77777777" w:rsidR="0063312A" w:rsidRPr="002C0849" w:rsidRDefault="0063312A">
            <w:pPr>
              <w:pStyle w:val="Paragraph"/>
              <w:tabs>
                <w:tab w:val="num" w:pos="0"/>
              </w:tabs>
              <w:spacing w:after="200"/>
              <w:ind w:left="0" w:firstLine="22"/>
              <w:jc w:val="left"/>
              <w:rPr>
                <w:rFonts w:ascii="Arial" w:hAnsi="Arial" w:cs="Arial"/>
                <w:color w:val="auto"/>
                <w:sz w:val="18"/>
                <w:szCs w:val="18"/>
                <w:lang w:val="es-PY"/>
              </w:rPr>
            </w:pPr>
            <w:bookmarkStart w:id="7" w:name="_GoBack"/>
            <w:r w:rsidRPr="002C0849">
              <w:rPr>
                <w:rFonts w:ascii="Arial" w:hAnsi="Arial" w:cs="Arial"/>
                <w:color w:val="auto"/>
                <w:sz w:val="18"/>
                <w:szCs w:val="18"/>
                <w:lang w:val="es-PY"/>
              </w:rPr>
              <w:t>Unidad Ejec</w:t>
            </w:r>
            <w:bookmarkEnd w:id="7"/>
            <w:r w:rsidRPr="002C0849">
              <w:rPr>
                <w:rFonts w:ascii="Arial" w:hAnsi="Arial" w:cs="Arial"/>
                <w:color w:val="auto"/>
                <w:sz w:val="18"/>
                <w:szCs w:val="18"/>
                <w:lang w:val="es-PY"/>
              </w:rPr>
              <w:t>utora (UE)</w:t>
            </w:r>
          </w:p>
          <w:p w14:paraId="743038F1" w14:textId="77777777" w:rsidR="0063312A" w:rsidRPr="002C0849" w:rsidRDefault="0063312A">
            <w:pPr>
              <w:pStyle w:val="Paragraph"/>
              <w:tabs>
                <w:tab w:val="num" w:pos="0"/>
              </w:tabs>
              <w:spacing w:after="200"/>
              <w:ind w:left="0" w:firstLine="22"/>
              <w:jc w:val="left"/>
              <w:rPr>
                <w:rFonts w:ascii="Arial" w:hAnsi="Arial" w:cs="Arial"/>
                <w:color w:val="auto"/>
                <w:sz w:val="18"/>
                <w:szCs w:val="18"/>
                <w:lang w:val="es-PY"/>
              </w:rPr>
            </w:pPr>
            <w:r w:rsidRPr="002C0849">
              <w:rPr>
                <w:rFonts w:ascii="Arial" w:hAnsi="Arial" w:cs="Arial"/>
                <w:color w:val="auto"/>
                <w:sz w:val="18"/>
                <w:szCs w:val="18"/>
                <w:lang w:val="es-PY"/>
              </w:rPr>
              <w:lastRenderedPageBreak/>
              <w:t xml:space="preserve">Es el MTI a través de la </w:t>
            </w:r>
            <w:r w:rsidR="00B85E02" w:rsidRPr="002C0849">
              <w:rPr>
                <w:rFonts w:ascii="Arial" w:hAnsi="Arial" w:cs="Arial"/>
                <w:color w:val="auto"/>
                <w:sz w:val="18"/>
                <w:szCs w:val="18"/>
                <w:lang w:val="es-PY"/>
              </w:rPr>
              <w:t>UEP</w:t>
            </w:r>
            <w:r w:rsidRPr="002C0849">
              <w:rPr>
                <w:rFonts w:ascii="Arial" w:hAnsi="Arial" w:cs="Arial"/>
                <w:color w:val="auto"/>
                <w:sz w:val="18"/>
                <w:szCs w:val="18"/>
                <w:lang w:val="es-PY"/>
              </w:rPr>
              <w:t>-BID</w:t>
            </w:r>
          </w:p>
        </w:tc>
        <w:tc>
          <w:tcPr>
            <w:tcW w:w="1683" w:type="dxa"/>
            <w:tcBorders>
              <w:top w:val="single" w:sz="4" w:space="0" w:color="auto"/>
              <w:left w:val="single" w:sz="4" w:space="0" w:color="auto"/>
              <w:bottom w:val="single" w:sz="4" w:space="0" w:color="auto"/>
              <w:right w:val="single" w:sz="4" w:space="0" w:color="auto"/>
            </w:tcBorders>
            <w:hideMark/>
          </w:tcPr>
          <w:p w14:paraId="79056365" w14:textId="77777777" w:rsidR="0063312A" w:rsidRPr="002C0849" w:rsidRDefault="0063312A">
            <w:pPr>
              <w:pStyle w:val="Paragraph"/>
              <w:tabs>
                <w:tab w:val="num" w:pos="0"/>
              </w:tabs>
              <w:spacing w:after="200"/>
              <w:ind w:left="0" w:firstLine="0"/>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PY"/>
              </w:rPr>
            </w:pPr>
            <w:r w:rsidRPr="002C0849">
              <w:rPr>
                <w:rFonts w:ascii="Arial" w:hAnsi="Arial" w:cs="Arial"/>
                <w:sz w:val="18"/>
                <w:szCs w:val="18"/>
                <w:lang w:val="es-PY"/>
              </w:rPr>
              <w:lastRenderedPageBreak/>
              <w:t>UE integrada en la organización de la Institución</w:t>
            </w:r>
          </w:p>
        </w:tc>
        <w:tc>
          <w:tcPr>
            <w:tcW w:w="1477" w:type="dxa"/>
            <w:tcBorders>
              <w:top w:val="single" w:sz="4" w:space="0" w:color="auto"/>
              <w:left w:val="single" w:sz="4" w:space="0" w:color="auto"/>
              <w:bottom w:val="single" w:sz="4" w:space="0" w:color="auto"/>
              <w:right w:val="single" w:sz="4" w:space="0" w:color="auto"/>
            </w:tcBorders>
            <w:hideMark/>
          </w:tcPr>
          <w:p w14:paraId="5EC30A02" w14:textId="77777777" w:rsidR="0063312A" w:rsidRPr="002C0849" w:rsidRDefault="0063312A">
            <w:pPr>
              <w:pStyle w:val="Paragraph"/>
              <w:tabs>
                <w:tab w:val="left" w:pos="720"/>
              </w:tabs>
              <w:spacing w:after="200"/>
              <w:ind w:left="0" w:firstLine="0"/>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PY"/>
              </w:rPr>
            </w:pPr>
            <w:r w:rsidRPr="002C0849">
              <w:rPr>
                <w:rFonts w:ascii="Arial" w:hAnsi="Arial" w:cs="Arial"/>
                <w:sz w:val="18"/>
                <w:szCs w:val="18"/>
                <w:lang w:val="es-PY"/>
              </w:rPr>
              <w:t>Las decisiones técnicas son responsabilidad del personal de la UE y del MTI</w:t>
            </w:r>
          </w:p>
        </w:tc>
        <w:tc>
          <w:tcPr>
            <w:tcW w:w="1488" w:type="dxa"/>
            <w:tcBorders>
              <w:top w:val="single" w:sz="4" w:space="0" w:color="auto"/>
              <w:left w:val="single" w:sz="4" w:space="0" w:color="auto"/>
              <w:bottom w:val="single" w:sz="4" w:space="0" w:color="auto"/>
              <w:right w:val="single" w:sz="4" w:space="0" w:color="auto"/>
            </w:tcBorders>
            <w:hideMark/>
          </w:tcPr>
          <w:p w14:paraId="7B63D35A" w14:textId="77777777" w:rsidR="0063312A" w:rsidRPr="002C0849" w:rsidRDefault="0063312A">
            <w:pPr>
              <w:pStyle w:val="Paragraph"/>
              <w:spacing w:after="200"/>
              <w:ind w:left="0" w:firstLine="0"/>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PY"/>
              </w:rPr>
            </w:pPr>
            <w:r w:rsidRPr="002C0849">
              <w:rPr>
                <w:rFonts w:ascii="Arial" w:hAnsi="Arial" w:cs="Arial"/>
                <w:sz w:val="18"/>
                <w:szCs w:val="18"/>
                <w:lang w:val="es-PY"/>
              </w:rPr>
              <w:t>Los documentos de adquisición son preparados por el personal de la UE</w:t>
            </w:r>
          </w:p>
        </w:tc>
        <w:tc>
          <w:tcPr>
            <w:tcW w:w="1683" w:type="dxa"/>
            <w:tcBorders>
              <w:top w:val="single" w:sz="4" w:space="0" w:color="auto"/>
              <w:left w:val="single" w:sz="4" w:space="0" w:color="auto"/>
              <w:bottom w:val="single" w:sz="4" w:space="0" w:color="auto"/>
              <w:right w:val="single" w:sz="4" w:space="0" w:color="auto"/>
            </w:tcBorders>
            <w:hideMark/>
          </w:tcPr>
          <w:p w14:paraId="3FB021BA" w14:textId="77777777" w:rsidR="0063312A" w:rsidRPr="002C0849" w:rsidRDefault="0063312A">
            <w:pPr>
              <w:pStyle w:val="Paragraph"/>
              <w:spacing w:after="200"/>
              <w:ind w:left="0" w:firstLine="0"/>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PY"/>
              </w:rPr>
            </w:pPr>
            <w:r w:rsidRPr="002C0849">
              <w:rPr>
                <w:rFonts w:ascii="Arial" w:hAnsi="Arial" w:cs="Arial"/>
                <w:sz w:val="18"/>
                <w:szCs w:val="18"/>
                <w:lang w:val="es-PY"/>
              </w:rPr>
              <w:t>Apoyo administrativo y logístico propio de la UE</w:t>
            </w:r>
          </w:p>
        </w:tc>
        <w:tc>
          <w:tcPr>
            <w:tcW w:w="1348" w:type="dxa"/>
            <w:tcBorders>
              <w:top w:val="single" w:sz="4" w:space="0" w:color="auto"/>
              <w:left w:val="single" w:sz="4" w:space="0" w:color="auto"/>
              <w:bottom w:val="single" w:sz="4" w:space="0" w:color="auto"/>
              <w:right w:val="single" w:sz="4" w:space="0" w:color="auto"/>
            </w:tcBorders>
            <w:hideMark/>
          </w:tcPr>
          <w:p w14:paraId="630AA420" w14:textId="77777777" w:rsidR="0063312A" w:rsidRPr="002C0849" w:rsidRDefault="0063312A">
            <w:pPr>
              <w:pStyle w:val="Paragraph"/>
              <w:spacing w:after="200"/>
              <w:ind w:left="0" w:firstLine="0"/>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PY"/>
              </w:rPr>
            </w:pPr>
            <w:r w:rsidRPr="002C0849">
              <w:rPr>
                <w:rFonts w:ascii="Arial" w:hAnsi="Arial" w:cs="Arial"/>
                <w:sz w:val="18"/>
                <w:szCs w:val="18"/>
                <w:lang w:val="es-PY"/>
              </w:rPr>
              <w:t>Sistema de gestión financiera es de la Institución</w:t>
            </w:r>
          </w:p>
        </w:tc>
      </w:tr>
      <w:tr w:rsidR="0063312A" w:rsidRPr="002C0849" w14:paraId="2AA60DCA" w14:textId="77777777" w:rsidTr="0063312A">
        <w:trPr>
          <w:trHeight w:val="50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0C235CFF" w14:textId="77777777" w:rsidR="0063312A" w:rsidRPr="002C0849" w:rsidRDefault="0063312A">
            <w:pPr>
              <w:rPr>
                <w:rFonts w:ascii="Arial" w:hAnsi="Arial" w:cs="Arial"/>
                <w:sz w:val="18"/>
                <w:szCs w:val="18"/>
                <w:lang w:val="es-PY"/>
              </w:rPr>
            </w:pPr>
          </w:p>
        </w:tc>
        <w:tc>
          <w:tcPr>
            <w:tcW w:w="1683" w:type="dxa"/>
            <w:tcBorders>
              <w:top w:val="single" w:sz="4" w:space="0" w:color="auto"/>
              <w:left w:val="single" w:sz="4" w:space="0" w:color="auto"/>
              <w:bottom w:val="single" w:sz="4" w:space="0" w:color="auto"/>
              <w:right w:val="single" w:sz="4" w:space="0" w:color="auto"/>
            </w:tcBorders>
            <w:hideMark/>
          </w:tcPr>
          <w:p w14:paraId="43B3622D" w14:textId="77777777" w:rsidR="0063312A" w:rsidRPr="002C0849" w:rsidRDefault="0063312A">
            <w:pPr>
              <w:pStyle w:val="Paragraph"/>
              <w:tabs>
                <w:tab w:val="num" w:pos="0"/>
              </w:tabs>
              <w:spacing w:after="200"/>
              <w:ind w:left="0" w:firstLine="0"/>
              <w:jc w:val="lef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PY"/>
              </w:rPr>
            </w:pPr>
            <w:r w:rsidRPr="002C0849">
              <w:rPr>
                <w:rFonts w:ascii="Arial" w:hAnsi="Arial" w:cs="Arial"/>
                <w:sz w:val="18"/>
                <w:szCs w:val="18"/>
                <w:lang w:val="es-PY"/>
              </w:rPr>
              <w:t>UE integrada por personal propio de la Institución</w:t>
            </w:r>
          </w:p>
        </w:tc>
        <w:tc>
          <w:tcPr>
            <w:tcW w:w="1477" w:type="dxa"/>
            <w:tcBorders>
              <w:top w:val="single" w:sz="4" w:space="0" w:color="auto"/>
              <w:left w:val="single" w:sz="4" w:space="0" w:color="auto"/>
              <w:bottom w:val="single" w:sz="4" w:space="0" w:color="auto"/>
              <w:right w:val="single" w:sz="4" w:space="0" w:color="auto"/>
            </w:tcBorders>
            <w:hideMark/>
          </w:tcPr>
          <w:p w14:paraId="53CA3362" w14:textId="77777777" w:rsidR="0063312A" w:rsidRPr="002C0849" w:rsidRDefault="0063312A">
            <w:pPr>
              <w:pStyle w:val="Paragraph"/>
              <w:tabs>
                <w:tab w:val="left" w:pos="720"/>
              </w:tabs>
              <w:spacing w:after="200"/>
              <w:ind w:left="0" w:firstLine="0"/>
              <w:jc w:val="lef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PY"/>
              </w:rPr>
            </w:pPr>
            <w:r w:rsidRPr="002C0849">
              <w:rPr>
                <w:rFonts w:ascii="Arial" w:hAnsi="Arial" w:cs="Arial"/>
                <w:sz w:val="18"/>
                <w:szCs w:val="18"/>
                <w:lang w:val="es-PY"/>
              </w:rPr>
              <w:t>El personal técnico de la UE revisa los temas técnicos de diseño, supervisión y construcción</w:t>
            </w:r>
          </w:p>
        </w:tc>
        <w:tc>
          <w:tcPr>
            <w:tcW w:w="1488" w:type="dxa"/>
            <w:tcBorders>
              <w:top w:val="single" w:sz="4" w:space="0" w:color="auto"/>
              <w:left w:val="single" w:sz="4" w:space="0" w:color="auto"/>
              <w:bottom w:val="single" w:sz="4" w:space="0" w:color="auto"/>
              <w:right w:val="single" w:sz="4" w:space="0" w:color="auto"/>
            </w:tcBorders>
            <w:hideMark/>
          </w:tcPr>
          <w:p w14:paraId="0F222B0B" w14:textId="77777777" w:rsidR="0063312A" w:rsidRPr="002C0849" w:rsidRDefault="0063312A">
            <w:pPr>
              <w:pStyle w:val="Paragraph"/>
              <w:spacing w:after="200"/>
              <w:ind w:left="0" w:firstLine="0"/>
              <w:jc w:val="lef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PY"/>
              </w:rPr>
            </w:pPr>
            <w:r w:rsidRPr="002C0849">
              <w:rPr>
                <w:rFonts w:ascii="Arial" w:hAnsi="Arial" w:cs="Arial"/>
                <w:sz w:val="18"/>
                <w:szCs w:val="18"/>
                <w:lang w:val="es-PY"/>
              </w:rPr>
              <w:t>UE elabora respuestas a consultas de los oferentes durante la licitación</w:t>
            </w:r>
          </w:p>
        </w:tc>
        <w:tc>
          <w:tcPr>
            <w:tcW w:w="1683" w:type="dxa"/>
            <w:tcBorders>
              <w:top w:val="single" w:sz="4" w:space="0" w:color="auto"/>
              <w:left w:val="single" w:sz="4" w:space="0" w:color="auto"/>
              <w:bottom w:val="single" w:sz="4" w:space="0" w:color="auto"/>
              <w:right w:val="single" w:sz="4" w:space="0" w:color="auto"/>
            </w:tcBorders>
            <w:hideMark/>
          </w:tcPr>
          <w:p w14:paraId="2CDA02D0" w14:textId="77777777" w:rsidR="0063312A" w:rsidRPr="002C0849" w:rsidRDefault="0063312A">
            <w:pPr>
              <w:pStyle w:val="Paragraph"/>
              <w:spacing w:after="200"/>
              <w:ind w:left="0" w:firstLine="0"/>
              <w:jc w:val="lef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PY"/>
              </w:rPr>
            </w:pPr>
            <w:r w:rsidRPr="002C0849">
              <w:rPr>
                <w:rFonts w:ascii="Arial" w:hAnsi="Arial" w:cs="Arial"/>
                <w:sz w:val="18"/>
                <w:szCs w:val="18"/>
                <w:lang w:val="es-PY"/>
              </w:rPr>
              <w:t>Correspondencia con el BID directamente por la UE</w:t>
            </w:r>
          </w:p>
        </w:tc>
        <w:tc>
          <w:tcPr>
            <w:tcW w:w="1348" w:type="dxa"/>
            <w:tcBorders>
              <w:top w:val="single" w:sz="4" w:space="0" w:color="auto"/>
              <w:left w:val="single" w:sz="4" w:space="0" w:color="auto"/>
              <w:bottom w:val="single" w:sz="4" w:space="0" w:color="auto"/>
              <w:right w:val="single" w:sz="4" w:space="0" w:color="auto"/>
            </w:tcBorders>
            <w:hideMark/>
          </w:tcPr>
          <w:p w14:paraId="42AAB9C8" w14:textId="77777777" w:rsidR="0063312A" w:rsidRPr="002C0849" w:rsidRDefault="0063312A">
            <w:pPr>
              <w:pStyle w:val="Paragraph"/>
              <w:spacing w:after="200"/>
              <w:ind w:left="0" w:firstLine="0"/>
              <w:jc w:val="lef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PY"/>
              </w:rPr>
            </w:pPr>
            <w:r w:rsidRPr="002C0849">
              <w:rPr>
                <w:rFonts w:ascii="Arial" w:hAnsi="Arial" w:cs="Arial"/>
                <w:sz w:val="18"/>
                <w:szCs w:val="18"/>
                <w:lang w:val="es-PY"/>
              </w:rPr>
              <w:t>Programación PEP/ POA a cargo de la UE</w:t>
            </w:r>
          </w:p>
        </w:tc>
      </w:tr>
      <w:tr w:rsidR="0063312A" w:rsidRPr="002C0849" w14:paraId="4D83D05E" w14:textId="77777777" w:rsidTr="0063312A">
        <w:trPr>
          <w:cnfStyle w:val="000000100000" w:firstRow="0" w:lastRow="0" w:firstColumn="0" w:lastColumn="0" w:oddVBand="0" w:evenVBand="0" w:oddHBand="1" w:evenHBand="0" w:firstRowFirstColumn="0" w:firstRowLastColumn="0" w:lastRowFirstColumn="0" w:lastRowLastColumn="0"/>
          <w:trHeight w:val="1006"/>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3F6BD9F2" w14:textId="77777777" w:rsidR="0063312A" w:rsidRPr="002C0849" w:rsidRDefault="0063312A">
            <w:pPr>
              <w:rPr>
                <w:rFonts w:ascii="Arial" w:hAnsi="Arial" w:cs="Arial"/>
                <w:sz w:val="18"/>
                <w:szCs w:val="18"/>
                <w:lang w:val="es-PY"/>
              </w:rPr>
            </w:pPr>
          </w:p>
        </w:tc>
        <w:tc>
          <w:tcPr>
            <w:tcW w:w="1683" w:type="dxa"/>
            <w:tcBorders>
              <w:top w:val="single" w:sz="4" w:space="0" w:color="auto"/>
              <w:left w:val="single" w:sz="4" w:space="0" w:color="auto"/>
              <w:bottom w:val="single" w:sz="4" w:space="0" w:color="auto"/>
              <w:right w:val="single" w:sz="4" w:space="0" w:color="auto"/>
            </w:tcBorders>
            <w:hideMark/>
          </w:tcPr>
          <w:p w14:paraId="2794F168" w14:textId="77777777" w:rsidR="0063312A" w:rsidRPr="002C0849" w:rsidRDefault="0063312A">
            <w:pPr>
              <w:pStyle w:val="Paragraph"/>
              <w:tabs>
                <w:tab w:val="num" w:pos="0"/>
              </w:tabs>
              <w:spacing w:after="200"/>
              <w:ind w:left="0" w:firstLine="0"/>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PY"/>
              </w:rPr>
            </w:pPr>
            <w:r w:rsidRPr="002C0849">
              <w:rPr>
                <w:rFonts w:ascii="Arial" w:hAnsi="Arial" w:cs="Arial"/>
                <w:sz w:val="18"/>
                <w:szCs w:val="18"/>
                <w:lang w:val="es-PY"/>
              </w:rPr>
              <w:t>Personal técnico formado para gestión de contratos y seguimiento de obras</w:t>
            </w:r>
          </w:p>
        </w:tc>
        <w:tc>
          <w:tcPr>
            <w:tcW w:w="1477" w:type="dxa"/>
            <w:tcBorders>
              <w:top w:val="single" w:sz="4" w:space="0" w:color="auto"/>
              <w:left w:val="single" w:sz="4" w:space="0" w:color="auto"/>
              <w:bottom w:val="single" w:sz="4" w:space="0" w:color="auto"/>
              <w:right w:val="single" w:sz="4" w:space="0" w:color="auto"/>
            </w:tcBorders>
            <w:hideMark/>
          </w:tcPr>
          <w:p w14:paraId="17FDEA1E" w14:textId="77777777" w:rsidR="0063312A" w:rsidRPr="002C0849" w:rsidRDefault="0063312A">
            <w:pPr>
              <w:pStyle w:val="Paragraph"/>
              <w:tabs>
                <w:tab w:val="left" w:pos="720"/>
              </w:tabs>
              <w:spacing w:after="200"/>
              <w:ind w:left="0" w:firstLine="0"/>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PY"/>
              </w:rPr>
            </w:pPr>
            <w:r w:rsidRPr="002C0849">
              <w:rPr>
                <w:rFonts w:ascii="Arial" w:hAnsi="Arial" w:cs="Arial"/>
                <w:sz w:val="18"/>
                <w:szCs w:val="18"/>
                <w:lang w:val="es-PY"/>
              </w:rPr>
              <w:t>La MTI cuenta con un Asesor Técnico para la revisión de aspectos técnicos</w:t>
            </w:r>
          </w:p>
        </w:tc>
        <w:tc>
          <w:tcPr>
            <w:tcW w:w="1488" w:type="dxa"/>
            <w:tcBorders>
              <w:top w:val="single" w:sz="4" w:space="0" w:color="auto"/>
              <w:left w:val="single" w:sz="4" w:space="0" w:color="auto"/>
              <w:bottom w:val="single" w:sz="4" w:space="0" w:color="auto"/>
              <w:right w:val="single" w:sz="4" w:space="0" w:color="auto"/>
            </w:tcBorders>
            <w:hideMark/>
          </w:tcPr>
          <w:p w14:paraId="030B3162" w14:textId="77777777" w:rsidR="0063312A" w:rsidRPr="002C0849" w:rsidRDefault="0063312A">
            <w:pPr>
              <w:pStyle w:val="Paragraph"/>
              <w:spacing w:after="200"/>
              <w:ind w:left="0" w:firstLine="0"/>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PY"/>
              </w:rPr>
            </w:pPr>
            <w:r w:rsidRPr="002C0849">
              <w:rPr>
                <w:rFonts w:ascii="Arial" w:hAnsi="Arial" w:cs="Arial"/>
                <w:sz w:val="18"/>
                <w:szCs w:val="18"/>
                <w:lang w:val="es-PY"/>
              </w:rPr>
              <w:t>División de Adquisiciones coordina el proceso de licitación y evalúa las ofertas</w:t>
            </w:r>
          </w:p>
        </w:tc>
        <w:tc>
          <w:tcPr>
            <w:tcW w:w="1683" w:type="dxa"/>
            <w:tcBorders>
              <w:top w:val="single" w:sz="4" w:space="0" w:color="auto"/>
              <w:left w:val="single" w:sz="4" w:space="0" w:color="auto"/>
              <w:bottom w:val="single" w:sz="4" w:space="0" w:color="auto"/>
              <w:right w:val="single" w:sz="4" w:space="0" w:color="auto"/>
            </w:tcBorders>
            <w:hideMark/>
          </w:tcPr>
          <w:p w14:paraId="5F721DB8" w14:textId="77777777" w:rsidR="0063312A" w:rsidRPr="002C0849" w:rsidRDefault="0063312A">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PY"/>
              </w:rPr>
            </w:pPr>
          </w:p>
        </w:tc>
        <w:tc>
          <w:tcPr>
            <w:tcW w:w="1348" w:type="dxa"/>
            <w:tcBorders>
              <w:top w:val="single" w:sz="4" w:space="0" w:color="auto"/>
              <w:left w:val="single" w:sz="4" w:space="0" w:color="auto"/>
              <w:bottom w:val="single" w:sz="4" w:space="0" w:color="auto"/>
              <w:right w:val="single" w:sz="4" w:space="0" w:color="auto"/>
            </w:tcBorders>
            <w:hideMark/>
          </w:tcPr>
          <w:p w14:paraId="37EB00A0" w14:textId="77777777" w:rsidR="0063312A" w:rsidRPr="002C0849" w:rsidRDefault="0063312A">
            <w:pPr>
              <w:pStyle w:val="Paragraph"/>
              <w:spacing w:after="200"/>
              <w:ind w:left="0" w:firstLine="0"/>
              <w:jc w:val="lef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PY"/>
              </w:rPr>
            </w:pPr>
            <w:r w:rsidRPr="002C0849">
              <w:rPr>
                <w:rFonts w:ascii="Arial" w:hAnsi="Arial" w:cs="Arial"/>
                <w:sz w:val="18"/>
                <w:szCs w:val="18"/>
                <w:lang w:val="es-PY"/>
              </w:rPr>
              <w:t>Recursos de préstamo en cuenta independiente</w:t>
            </w:r>
          </w:p>
        </w:tc>
      </w:tr>
    </w:tbl>
    <w:p w14:paraId="54DD829C" w14:textId="77777777" w:rsidR="00BF05D5" w:rsidRPr="002C0849" w:rsidRDefault="00BF05D5" w:rsidP="00BF05D5">
      <w:pPr>
        <w:pStyle w:val="Paragraph"/>
        <w:tabs>
          <w:tab w:val="left" w:pos="720"/>
        </w:tabs>
        <w:spacing w:after="200"/>
        <w:rPr>
          <w:rFonts w:ascii="Arial" w:hAnsi="Arial" w:cs="Arial"/>
          <w:b/>
        </w:rPr>
      </w:pPr>
    </w:p>
    <w:p w14:paraId="50E87A0E" w14:textId="77777777" w:rsidR="00D85172" w:rsidRPr="002C0849" w:rsidRDefault="0063312A" w:rsidP="006A317C">
      <w:pPr>
        <w:pStyle w:val="Paragraph"/>
        <w:tabs>
          <w:tab w:val="clear" w:pos="720"/>
          <w:tab w:val="left" w:pos="0"/>
        </w:tabs>
        <w:spacing w:after="200"/>
        <w:ind w:left="0" w:firstLine="0"/>
        <w:rPr>
          <w:rFonts w:ascii="Arial" w:hAnsi="Arial" w:cs="Arial"/>
          <w:lang w:eastAsia="es-ES_tradnl"/>
        </w:rPr>
      </w:pPr>
      <w:r w:rsidRPr="002C0849">
        <w:rPr>
          <w:rFonts w:ascii="Arial" w:hAnsi="Arial" w:cs="Arial"/>
          <w:b/>
        </w:rPr>
        <w:t>Fortalezas institucionales</w:t>
      </w:r>
      <w:r w:rsidRPr="002C0849">
        <w:rPr>
          <w:rFonts w:ascii="Arial" w:hAnsi="Arial" w:cs="Arial"/>
        </w:rPr>
        <w:t>. Las más relevantes son las siguientes:</w:t>
      </w:r>
      <w:r w:rsidR="00FC7049" w:rsidRPr="002C0849">
        <w:rPr>
          <w:rFonts w:ascii="Arial" w:hAnsi="Arial" w:cs="Arial"/>
        </w:rPr>
        <w:t xml:space="preserve"> i) el esquema de ejecución actual es el resultado de un trabajo que se empezó a implementar, a partir de un </w:t>
      </w:r>
      <w:r w:rsidR="003F1735" w:rsidRPr="002C0849">
        <w:rPr>
          <w:rFonts w:ascii="Arial" w:hAnsi="Arial" w:cs="Arial"/>
          <w:b/>
        </w:rPr>
        <w:t xml:space="preserve">Acuerdo </w:t>
      </w:r>
      <w:r w:rsidR="00FC7049" w:rsidRPr="002C0849">
        <w:rPr>
          <w:rFonts w:ascii="Arial" w:hAnsi="Arial" w:cs="Arial"/>
          <w:b/>
        </w:rPr>
        <w:t xml:space="preserve">país – BID, </w:t>
      </w:r>
      <w:r w:rsidR="003F1735" w:rsidRPr="002C0849">
        <w:rPr>
          <w:rFonts w:ascii="Arial" w:hAnsi="Arial" w:cs="Arial"/>
          <w:b/>
        </w:rPr>
        <w:t>de apoyo al Organismo Ejecutor</w:t>
      </w:r>
      <w:r w:rsidR="003F1735" w:rsidRPr="002C0849">
        <w:rPr>
          <w:rFonts w:ascii="Arial" w:hAnsi="Arial" w:cs="Arial"/>
        </w:rPr>
        <w:t xml:space="preserve">, </w:t>
      </w:r>
      <w:r w:rsidR="00FC7049" w:rsidRPr="002C0849">
        <w:rPr>
          <w:rFonts w:ascii="Arial" w:hAnsi="Arial" w:cs="Arial"/>
        </w:rPr>
        <w:t xml:space="preserve">focalizado en asistencia </w:t>
      </w:r>
      <w:r w:rsidR="00F137FC" w:rsidRPr="002C0849">
        <w:rPr>
          <w:rFonts w:ascii="Arial" w:hAnsi="Arial" w:cs="Arial"/>
        </w:rPr>
        <w:t>en tres niveles: T</w:t>
      </w:r>
      <w:r w:rsidR="00FC7049" w:rsidRPr="002C0849">
        <w:rPr>
          <w:rFonts w:ascii="Arial" w:hAnsi="Arial" w:cs="Arial"/>
        </w:rPr>
        <w:t>écnic</w:t>
      </w:r>
      <w:r w:rsidR="00F137FC" w:rsidRPr="002C0849">
        <w:rPr>
          <w:rFonts w:ascii="Arial" w:hAnsi="Arial" w:cs="Arial"/>
        </w:rPr>
        <w:t>o</w:t>
      </w:r>
      <w:r w:rsidR="00FC7049" w:rsidRPr="002C0849">
        <w:rPr>
          <w:rFonts w:ascii="Arial" w:hAnsi="Arial" w:cs="Arial"/>
        </w:rPr>
        <w:t xml:space="preserve"> (financiación y asistencia técnica a diseños), Gerencial (esquema de monitoreo a alto nivel) y, de Gestión (administración de contratos, asistencia técnica a la construcción y, seguimiento a la supervisión)</w:t>
      </w:r>
      <w:r w:rsidR="00F66F3F" w:rsidRPr="002C0849">
        <w:rPr>
          <w:rStyle w:val="FootnoteReference"/>
          <w:rFonts w:ascii="Arial" w:hAnsi="Arial" w:cs="Arial"/>
        </w:rPr>
        <w:footnoteReference w:id="36"/>
      </w:r>
      <w:r w:rsidR="00FC7049" w:rsidRPr="002C0849">
        <w:rPr>
          <w:rFonts w:ascii="Arial" w:hAnsi="Arial" w:cs="Arial"/>
        </w:rPr>
        <w:t>, i</w:t>
      </w:r>
      <w:r w:rsidR="00BF05D5" w:rsidRPr="002C0849">
        <w:rPr>
          <w:rFonts w:ascii="Arial" w:hAnsi="Arial" w:cs="Arial"/>
        </w:rPr>
        <w:t xml:space="preserve">i) </w:t>
      </w:r>
      <w:r w:rsidRPr="002C0849">
        <w:rPr>
          <w:rFonts w:ascii="Arial" w:hAnsi="Arial" w:cs="Arial"/>
        </w:rPr>
        <w:t xml:space="preserve">Casi todos los </w:t>
      </w:r>
      <w:r w:rsidRPr="002C0849">
        <w:rPr>
          <w:rFonts w:ascii="Arial" w:hAnsi="Arial" w:cs="Arial"/>
          <w:bCs/>
        </w:rPr>
        <w:t>funcionarios son de planta</w:t>
      </w:r>
      <w:r w:rsidR="00C31233" w:rsidRPr="002C0849">
        <w:rPr>
          <w:rFonts w:ascii="Arial" w:hAnsi="Arial" w:cs="Arial"/>
          <w:bCs/>
        </w:rPr>
        <w:t>; e</w:t>
      </w:r>
      <w:r w:rsidRPr="002C0849">
        <w:rPr>
          <w:rFonts w:ascii="Arial" w:hAnsi="Arial" w:cs="Arial"/>
        </w:rPr>
        <w:t>xisten muy pocos contratados temporalmente</w:t>
      </w:r>
      <w:r w:rsidR="00BF05D5" w:rsidRPr="002C0849">
        <w:rPr>
          <w:rFonts w:ascii="Arial" w:hAnsi="Arial" w:cs="Arial"/>
        </w:rPr>
        <w:t>; ii) d</w:t>
      </w:r>
      <w:r w:rsidRPr="002C0849">
        <w:rPr>
          <w:rFonts w:ascii="Arial" w:hAnsi="Arial" w:cs="Arial"/>
        </w:rPr>
        <w:t xml:space="preserve">isciplina institucional (estrecha relación </w:t>
      </w:r>
      <w:r w:rsidR="00BF05D5" w:rsidRPr="002C0849">
        <w:rPr>
          <w:rFonts w:ascii="Arial" w:hAnsi="Arial" w:cs="Arial"/>
        </w:rPr>
        <w:t>M</w:t>
      </w:r>
      <w:r w:rsidRPr="002C0849">
        <w:rPr>
          <w:rFonts w:ascii="Arial" w:hAnsi="Arial" w:cs="Arial"/>
        </w:rPr>
        <w:t>inistro – Directores)</w:t>
      </w:r>
      <w:r w:rsidR="00BF05D5" w:rsidRPr="002C0849">
        <w:rPr>
          <w:rFonts w:ascii="Arial" w:hAnsi="Arial" w:cs="Arial"/>
        </w:rPr>
        <w:t xml:space="preserve">; iii) </w:t>
      </w:r>
      <w:r w:rsidRPr="002C0849">
        <w:rPr>
          <w:rFonts w:ascii="Arial" w:hAnsi="Arial" w:cs="Arial"/>
        </w:rPr>
        <w:t>Motivación para el cumplimiento de metas físicas y financieras</w:t>
      </w:r>
      <w:r w:rsidR="00BF05D5" w:rsidRPr="002C0849">
        <w:rPr>
          <w:rFonts w:ascii="Arial" w:hAnsi="Arial" w:cs="Arial"/>
        </w:rPr>
        <w:t>; iv) Conocimiento y d</w:t>
      </w:r>
      <w:r w:rsidRPr="002C0849">
        <w:rPr>
          <w:rFonts w:ascii="Arial" w:hAnsi="Arial" w:cs="Arial"/>
        </w:rPr>
        <w:t>ominio de los sistemas, políticas de adquisiciones y documentos estándar del BID</w:t>
      </w:r>
      <w:r w:rsidR="00BF05D5" w:rsidRPr="002C0849">
        <w:rPr>
          <w:rFonts w:ascii="Arial" w:hAnsi="Arial" w:cs="Arial"/>
        </w:rPr>
        <w:t xml:space="preserve">; v) </w:t>
      </w:r>
      <w:r w:rsidRPr="002C0849">
        <w:rPr>
          <w:rFonts w:ascii="Arial" w:hAnsi="Arial" w:cs="Arial"/>
        </w:rPr>
        <w:t xml:space="preserve">La </w:t>
      </w:r>
      <w:r w:rsidR="00B85E02" w:rsidRPr="002C0849">
        <w:rPr>
          <w:rFonts w:ascii="Arial" w:hAnsi="Arial" w:cs="Arial"/>
        </w:rPr>
        <w:t>UCP</w:t>
      </w:r>
      <w:r w:rsidRPr="002C0849">
        <w:rPr>
          <w:rFonts w:ascii="Arial" w:hAnsi="Arial" w:cs="Arial"/>
        </w:rPr>
        <w:t xml:space="preserve">-BID, en particular, posee </w:t>
      </w:r>
      <w:r w:rsidR="00BF05D5" w:rsidRPr="002C0849">
        <w:rPr>
          <w:rFonts w:ascii="Arial" w:hAnsi="Arial" w:cs="Arial"/>
        </w:rPr>
        <w:t xml:space="preserve">control </w:t>
      </w:r>
      <w:r w:rsidRPr="002C0849">
        <w:rPr>
          <w:rFonts w:ascii="Arial" w:hAnsi="Arial" w:cs="Arial"/>
        </w:rPr>
        <w:t>de los sistemas de monitoreo y control del Banco (PEP, POA, PMR y otros)</w:t>
      </w:r>
      <w:r w:rsidR="00BF05D5" w:rsidRPr="002C0849">
        <w:rPr>
          <w:rFonts w:ascii="Arial" w:hAnsi="Arial" w:cs="Arial"/>
        </w:rPr>
        <w:t xml:space="preserve">; vi) se ha capacitado a los funcionarios de la </w:t>
      </w:r>
      <w:r w:rsidR="00B85E02" w:rsidRPr="002C0849">
        <w:rPr>
          <w:rFonts w:ascii="Arial" w:hAnsi="Arial" w:cs="Arial"/>
        </w:rPr>
        <w:t>UCP</w:t>
      </w:r>
      <w:r w:rsidR="00BF05D5" w:rsidRPr="002C0849">
        <w:rPr>
          <w:rFonts w:ascii="Arial" w:hAnsi="Arial" w:cs="Arial"/>
        </w:rPr>
        <w:t>-BID y del MTI, en diversos temas técnicos y de gestión</w:t>
      </w:r>
      <w:r w:rsidR="00FC7049" w:rsidRPr="002C0849">
        <w:rPr>
          <w:rFonts w:ascii="Arial" w:hAnsi="Arial" w:cs="Arial"/>
        </w:rPr>
        <w:t xml:space="preserve">, a través de componentes de </w:t>
      </w:r>
      <w:r w:rsidR="00EE5172" w:rsidRPr="002C0849">
        <w:rPr>
          <w:rFonts w:ascii="Arial" w:hAnsi="Arial" w:cs="Arial"/>
        </w:rPr>
        <w:t>desarrollo de capacidades</w:t>
      </w:r>
      <w:r w:rsidR="00FC7049" w:rsidRPr="002C0849">
        <w:rPr>
          <w:rFonts w:ascii="Arial" w:hAnsi="Arial" w:cs="Arial"/>
        </w:rPr>
        <w:t xml:space="preserve"> en los préstamos por cerca de ocho (8) años</w:t>
      </w:r>
      <w:r w:rsidR="00BF05D5" w:rsidRPr="002C0849">
        <w:rPr>
          <w:rStyle w:val="FootnoteReference"/>
          <w:rFonts w:ascii="Arial" w:hAnsi="Arial" w:cs="Arial"/>
        </w:rPr>
        <w:footnoteReference w:id="37"/>
      </w:r>
      <w:r w:rsidR="006A317C" w:rsidRPr="002C0849">
        <w:rPr>
          <w:rFonts w:ascii="Arial" w:hAnsi="Arial" w:cs="Arial"/>
        </w:rPr>
        <w:t>;</w:t>
      </w:r>
      <w:r w:rsidR="004576D4" w:rsidRPr="002C0849">
        <w:rPr>
          <w:rFonts w:ascii="Arial" w:hAnsi="Arial" w:cs="Arial"/>
        </w:rPr>
        <w:t xml:space="preserve"> vii) </w:t>
      </w:r>
      <w:r w:rsidR="006A317C" w:rsidRPr="002C0849">
        <w:rPr>
          <w:rFonts w:ascii="Arial" w:hAnsi="Arial" w:cs="Arial"/>
        </w:rPr>
        <w:t>el esquema de ejecución cuenta con asistencia de a</w:t>
      </w:r>
      <w:r w:rsidRPr="002C0849">
        <w:rPr>
          <w:rFonts w:ascii="Arial" w:hAnsi="Arial" w:cs="Arial"/>
        </w:rPr>
        <w:t xml:space="preserve">sesores </w:t>
      </w:r>
      <w:r w:rsidR="006A317C" w:rsidRPr="002C0849">
        <w:rPr>
          <w:rFonts w:ascii="Arial" w:hAnsi="Arial" w:cs="Arial"/>
        </w:rPr>
        <w:t>t</w:t>
      </w:r>
      <w:r w:rsidRPr="002C0849">
        <w:rPr>
          <w:rFonts w:ascii="Arial" w:hAnsi="Arial" w:cs="Arial"/>
        </w:rPr>
        <w:t>écnicos</w:t>
      </w:r>
      <w:r w:rsidR="006A317C" w:rsidRPr="002C0849">
        <w:rPr>
          <w:rFonts w:ascii="Arial" w:hAnsi="Arial" w:cs="Arial"/>
        </w:rPr>
        <w:t xml:space="preserve"> en las actividades m</w:t>
      </w:r>
      <w:r w:rsidR="00D85172" w:rsidRPr="002C0849">
        <w:rPr>
          <w:rFonts w:ascii="Arial" w:hAnsi="Arial" w:cs="Arial"/>
        </w:rPr>
        <w:t>á</w:t>
      </w:r>
      <w:r w:rsidR="006A317C" w:rsidRPr="002C0849">
        <w:rPr>
          <w:rFonts w:ascii="Arial" w:hAnsi="Arial" w:cs="Arial"/>
        </w:rPr>
        <w:t xml:space="preserve">s relevantes para la gestión de plazos, calidad técnica y costos de los proyectos, a través de </w:t>
      </w:r>
      <w:r w:rsidRPr="002C0849">
        <w:rPr>
          <w:rFonts w:ascii="Arial" w:hAnsi="Arial" w:cs="Arial"/>
          <w:lang w:eastAsia="es-ES_tradnl"/>
        </w:rPr>
        <w:t>la contratación de consultores seniors</w:t>
      </w:r>
      <w:r w:rsidR="006A317C" w:rsidRPr="002C0849">
        <w:rPr>
          <w:rFonts w:ascii="Arial" w:hAnsi="Arial" w:cs="Arial"/>
          <w:lang w:eastAsia="es-ES_tradnl"/>
        </w:rPr>
        <w:t xml:space="preserve"> que brindan ap</w:t>
      </w:r>
      <w:r w:rsidRPr="002C0849">
        <w:rPr>
          <w:rFonts w:ascii="Arial" w:hAnsi="Arial" w:cs="Arial"/>
          <w:lang w:eastAsia="es-ES_tradnl"/>
        </w:rPr>
        <w:t>oy</w:t>
      </w:r>
      <w:r w:rsidR="006A317C" w:rsidRPr="002C0849">
        <w:rPr>
          <w:rFonts w:ascii="Arial" w:hAnsi="Arial" w:cs="Arial"/>
          <w:lang w:eastAsia="es-ES_tradnl"/>
        </w:rPr>
        <w:t xml:space="preserve">o </w:t>
      </w:r>
      <w:r w:rsidRPr="002C0849">
        <w:rPr>
          <w:rFonts w:ascii="Arial" w:hAnsi="Arial" w:cs="Arial"/>
          <w:lang w:eastAsia="es-ES_tradnl"/>
        </w:rPr>
        <w:t xml:space="preserve"> experto</w:t>
      </w:r>
      <w:r w:rsidR="006A317C" w:rsidRPr="002C0849">
        <w:rPr>
          <w:rFonts w:ascii="Arial" w:hAnsi="Arial" w:cs="Arial"/>
          <w:lang w:eastAsia="es-ES_tradnl"/>
        </w:rPr>
        <w:t xml:space="preserve"> en</w:t>
      </w:r>
      <w:r w:rsidR="00D85172" w:rsidRPr="002C0849">
        <w:rPr>
          <w:rFonts w:ascii="Arial" w:hAnsi="Arial" w:cs="Arial"/>
          <w:lang w:eastAsia="es-ES_tradnl"/>
        </w:rPr>
        <w:t xml:space="preserve"> las siguientes actividades</w:t>
      </w:r>
      <w:r w:rsidR="006A317C" w:rsidRPr="002C0849">
        <w:rPr>
          <w:rFonts w:ascii="Arial" w:hAnsi="Arial" w:cs="Arial"/>
          <w:lang w:eastAsia="es-ES_tradnl"/>
        </w:rPr>
        <w:t xml:space="preserve">; </w:t>
      </w:r>
    </w:p>
    <w:p w14:paraId="019F4DB2" w14:textId="77777777" w:rsidR="0063312A" w:rsidRPr="002C0849" w:rsidRDefault="007A73AF" w:rsidP="00344378">
      <w:pPr>
        <w:pStyle w:val="Paragraph"/>
        <w:numPr>
          <w:ilvl w:val="0"/>
          <w:numId w:val="28"/>
        </w:numPr>
        <w:tabs>
          <w:tab w:val="left" w:pos="0"/>
        </w:tabs>
        <w:spacing w:after="200"/>
        <w:ind w:left="720" w:hanging="270"/>
        <w:rPr>
          <w:rFonts w:ascii="Arial" w:hAnsi="Arial" w:cs="Arial"/>
          <w:lang w:eastAsia="es-ES_tradnl"/>
        </w:rPr>
      </w:pPr>
      <w:r w:rsidRPr="002C0849">
        <w:rPr>
          <w:rFonts w:ascii="Arial" w:hAnsi="Arial" w:cs="Arial"/>
          <w:b/>
          <w:lang w:eastAsia="es-ES_tradnl"/>
        </w:rPr>
        <w:t>R</w:t>
      </w:r>
      <w:r w:rsidR="006A317C" w:rsidRPr="002C0849">
        <w:rPr>
          <w:rFonts w:ascii="Arial" w:hAnsi="Arial" w:cs="Arial"/>
          <w:b/>
          <w:lang w:eastAsia="es-ES_tradnl"/>
        </w:rPr>
        <w:t xml:space="preserve">evisión de </w:t>
      </w:r>
      <w:r w:rsidR="0063312A" w:rsidRPr="002C0849">
        <w:rPr>
          <w:rFonts w:ascii="Arial" w:hAnsi="Arial" w:cs="Arial"/>
          <w:b/>
          <w:lang w:eastAsia="es-ES_tradnl"/>
        </w:rPr>
        <w:t xml:space="preserve">diseños </w:t>
      </w:r>
      <w:r w:rsidR="00D85172" w:rsidRPr="002C0849">
        <w:rPr>
          <w:rFonts w:ascii="Arial" w:hAnsi="Arial" w:cs="Arial"/>
          <w:b/>
          <w:lang w:eastAsia="es-ES_tradnl"/>
        </w:rPr>
        <w:t>de ingeniería</w:t>
      </w:r>
      <w:r w:rsidRPr="002C0849">
        <w:rPr>
          <w:rFonts w:ascii="Arial" w:hAnsi="Arial" w:cs="Arial"/>
          <w:lang w:eastAsia="es-ES_tradnl"/>
        </w:rPr>
        <w:t xml:space="preserve">. Se realiza durante y al final de la elaboración de los estudios, a través de un Asesor Técnico local de alto perfil, contratado por el MTI </w:t>
      </w:r>
      <w:r w:rsidR="00D85172" w:rsidRPr="002C0849">
        <w:rPr>
          <w:rFonts w:ascii="Arial" w:hAnsi="Arial" w:cs="Arial"/>
          <w:lang w:eastAsia="es-ES_tradnl"/>
        </w:rPr>
        <w:t>con</w:t>
      </w:r>
      <w:r w:rsidRPr="002C0849">
        <w:rPr>
          <w:rFonts w:ascii="Arial" w:hAnsi="Arial" w:cs="Arial"/>
          <w:lang w:eastAsia="es-ES_tradnl"/>
        </w:rPr>
        <w:t xml:space="preserve"> recursos del préstamo. Se enfoca en </w:t>
      </w:r>
      <w:r w:rsidR="00D85172" w:rsidRPr="002C0849">
        <w:rPr>
          <w:rFonts w:ascii="Arial" w:hAnsi="Arial" w:cs="Arial"/>
          <w:lang w:eastAsia="es-ES_tradnl"/>
        </w:rPr>
        <w:t>reducción de posibles contingencias/imprevistos</w:t>
      </w:r>
      <w:r w:rsidRPr="002C0849">
        <w:rPr>
          <w:rFonts w:ascii="Arial" w:hAnsi="Arial" w:cs="Arial"/>
          <w:lang w:eastAsia="es-ES_tradnl"/>
        </w:rPr>
        <w:t xml:space="preserve"> en todos los capítulos técnicos de los diseños, con el </w:t>
      </w:r>
      <w:r w:rsidRPr="002C0849">
        <w:rPr>
          <w:rFonts w:ascii="Arial" w:hAnsi="Arial" w:cs="Arial"/>
          <w:lang w:eastAsia="es-ES_tradnl"/>
        </w:rPr>
        <w:lastRenderedPageBreak/>
        <w:t>fin de realizar un c</w:t>
      </w:r>
      <w:r w:rsidR="00D85172" w:rsidRPr="002C0849">
        <w:rPr>
          <w:rFonts w:ascii="Arial" w:hAnsi="Arial" w:cs="Arial"/>
          <w:lang w:eastAsia="es-ES_tradnl"/>
        </w:rPr>
        <w:t xml:space="preserve">ontrol </w:t>
      </w:r>
      <w:r w:rsidR="00336750" w:rsidRPr="002C0849">
        <w:rPr>
          <w:rFonts w:ascii="Arial" w:hAnsi="Arial" w:cs="Arial"/>
          <w:lang w:eastAsia="es-ES_tradnl"/>
        </w:rPr>
        <w:t>proactivo</w:t>
      </w:r>
      <w:r w:rsidRPr="002C0849">
        <w:rPr>
          <w:rFonts w:ascii="Arial" w:hAnsi="Arial" w:cs="Arial"/>
          <w:lang w:eastAsia="es-ES_tradnl"/>
        </w:rPr>
        <w:t xml:space="preserve"> </w:t>
      </w:r>
      <w:r w:rsidR="00D85172" w:rsidRPr="002C0849">
        <w:rPr>
          <w:rFonts w:ascii="Arial" w:hAnsi="Arial" w:cs="Arial"/>
          <w:lang w:eastAsia="es-ES_tradnl"/>
        </w:rPr>
        <w:t xml:space="preserve">de costos, </w:t>
      </w:r>
      <w:r w:rsidR="0063312A" w:rsidRPr="002C0849">
        <w:rPr>
          <w:rFonts w:ascii="Arial" w:hAnsi="Arial" w:cs="Arial"/>
          <w:lang w:eastAsia="es-ES_tradnl"/>
        </w:rPr>
        <w:t xml:space="preserve">incluyendo la corrección de eventuales errores de diseño o deficiencias en la información de base utilizada. </w:t>
      </w:r>
    </w:p>
    <w:p w14:paraId="57745AA3" w14:textId="77777777" w:rsidR="00224BCF" w:rsidRPr="002C0849" w:rsidRDefault="00224BCF" w:rsidP="00344378">
      <w:pPr>
        <w:pStyle w:val="Paragraph"/>
        <w:numPr>
          <w:ilvl w:val="0"/>
          <w:numId w:val="28"/>
        </w:numPr>
        <w:spacing w:after="200"/>
        <w:ind w:left="720" w:hanging="270"/>
        <w:rPr>
          <w:rFonts w:ascii="Arial" w:hAnsi="Arial" w:cs="Arial"/>
        </w:rPr>
      </w:pPr>
      <w:r w:rsidRPr="002C0849">
        <w:rPr>
          <w:rFonts w:ascii="Arial" w:hAnsi="Arial" w:cs="Arial"/>
          <w:b/>
        </w:rPr>
        <w:t>Borradores de documentos licitatorios</w:t>
      </w:r>
      <w:r w:rsidRPr="002C0849">
        <w:rPr>
          <w:rFonts w:ascii="Arial" w:hAnsi="Arial" w:cs="Arial"/>
        </w:rPr>
        <w:t xml:space="preserve">. Se realiza en preparación al proceso licitatorio, una vez finalizados los diseños de ingeniería, a través de un consultor externo internacional, contratado por el Banco para desempeñarse como Facilitador Técnico </w:t>
      </w:r>
      <w:r w:rsidR="003F1735" w:rsidRPr="002C0849">
        <w:rPr>
          <w:rFonts w:ascii="Arial" w:hAnsi="Arial" w:cs="Arial"/>
        </w:rPr>
        <w:t xml:space="preserve">temporal </w:t>
      </w:r>
      <w:r w:rsidRPr="002C0849">
        <w:rPr>
          <w:rFonts w:ascii="Arial" w:hAnsi="Arial" w:cs="Arial"/>
        </w:rPr>
        <w:t xml:space="preserve">dentro de la misma </w:t>
      </w:r>
      <w:r w:rsidR="00B85E02" w:rsidRPr="002C0849">
        <w:rPr>
          <w:rFonts w:ascii="Arial" w:hAnsi="Arial" w:cs="Arial"/>
        </w:rPr>
        <w:t>UCP</w:t>
      </w:r>
      <w:r w:rsidRPr="002C0849">
        <w:rPr>
          <w:rFonts w:ascii="Arial" w:hAnsi="Arial" w:cs="Arial"/>
        </w:rPr>
        <w:t xml:space="preserve">-BID, con el objetivo de apoyar directamente a la </w:t>
      </w:r>
      <w:r w:rsidR="00B85E02" w:rsidRPr="002C0849">
        <w:rPr>
          <w:rFonts w:ascii="Arial" w:hAnsi="Arial" w:cs="Arial"/>
        </w:rPr>
        <w:t>UCP</w:t>
      </w:r>
      <w:r w:rsidRPr="002C0849">
        <w:rPr>
          <w:rFonts w:ascii="Arial" w:hAnsi="Arial" w:cs="Arial"/>
        </w:rPr>
        <w:t xml:space="preserve">-BID para el cumplimiento de </w:t>
      </w:r>
      <w:r w:rsidR="003F1735" w:rsidRPr="002C0849">
        <w:rPr>
          <w:rFonts w:ascii="Arial" w:hAnsi="Arial" w:cs="Arial"/>
        </w:rPr>
        <w:t xml:space="preserve">plazos y requisitos </w:t>
      </w:r>
      <w:r w:rsidRPr="002C0849">
        <w:rPr>
          <w:rFonts w:ascii="Arial" w:hAnsi="Arial" w:cs="Arial"/>
        </w:rPr>
        <w:t xml:space="preserve">establecidos en los </w:t>
      </w:r>
      <w:r w:rsidR="003F1735" w:rsidRPr="002C0849">
        <w:rPr>
          <w:rFonts w:ascii="Arial" w:hAnsi="Arial" w:cs="Arial"/>
        </w:rPr>
        <w:t xml:space="preserve">documentos estándar de licitación y la </w:t>
      </w:r>
      <w:r w:rsidRPr="002C0849">
        <w:rPr>
          <w:rFonts w:ascii="Arial" w:hAnsi="Arial" w:cs="Arial"/>
        </w:rPr>
        <w:t>programa</w:t>
      </w:r>
      <w:r w:rsidR="003F1735" w:rsidRPr="002C0849">
        <w:rPr>
          <w:rFonts w:ascii="Arial" w:hAnsi="Arial" w:cs="Arial"/>
        </w:rPr>
        <w:t>ción de adquisiciones del Programa</w:t>
      </w:r>
      <w:r w:rsidRPr="002C0849">
        <w:rPr>
          <w:rFonts w:ascii="Arial" w:hAnsi="Arial" w:cs="Arial"/>
        </w:rPr>
        <w:t xml:space="preserve">. Se enfoca en revisar y complementar, una versión inicial de los documentos licitatorios elaborada por el MTI, y en apoyar a la </w:t>
      </w:r>
      <w:r w:rsidR="00B85E02" w:rsidRPr="002C0849">
        <w:rPr>
          <w:rFonts w:ascii="Arial" w:hAnsi="Arial" w:cs="Arial"/>
        </w:rPr>
        <w:t>UCP</w:t>
      </w:r>
      <w:r w:rsidRPr="002C0849">
        <w:rPr>
          <w:rFonts w:ascii="Arial" w:hAnsi="Arial" w:cs="Arial"/>
        </w:rPr>
        <w:t xml:space="preserve"> en atender los comentarios del Banco a los documentos licitatorios</w:t>
      </w:r>
      <w:r w:rsidRPr="002C0849">
        <w:rPr>
          <w:rStyle w:val="FootnoteReference"/>
          <w:rFonts w:ascii="Arial" w:hAnsi="Arial" w:cs="Arial"/>
        </w:rPr>
        <w:footnoteReference w:id="38"/>
      </w:r>
      <w:r w:rsidRPr="002C0849">
        <w:rPr>
          <w:rFonts w:ascii="Arial" w:hAnsi="Arial" w:cs="Arial"/>
        </w:rPr>
        <w:t>.</w:t>
      </w:r>
      <w:r w:rsidR="003F1735" w:rsidRPr="002C0849">
        <w:rPr>
          <w:rFonts w:ascii="Arial" w:hAnsi="Arial" w:cs="Arial"/>
        </w:rPr>
        <w:t xml:space="preserve"> El consultor realiza 4 o más visitas por año a los proyectos, según sea solicitado por la </w:t>
      </w:r>
      <w:r w:rsidR="00B85E02" w:rsidRPr="002C0849">
        <w:rPr>
          <w:rFonts w:ascii="Arial" w:hAnsi="Arial" w:cs="Arial"/>
        </w:rPr>
        <w:t>UCP</w:t>
      </w:r>
      <w:r w:rsidR="003F1735" w:rsidRPr="002C0849">
        <w:rPr>
          <w:rFonts w:ascii="Arial" w:hAnsi="Arial" w:cs="Arial"/>
        </w:rPr>
        <w:t>-BID.</w:t>
      </w:r>
      <w:r w:rsidRPr="002C0849">
        <w:rPr>
          <w:rFonts w:ascii="Arial" w:hAnsi="Arial" w:cs="Arial"/>
        </w:rPr>
        <w:t xml:space="preserve">    </w:t>
      </w:r>
    </w:p>
    <w:p w14:paraId="25C6092B" w14:textId="77777777" w:rsidR="00224BCF" w:rsidRPr="002C0849" w:rsidRDefault="00224BCF" w:rsidP="00344378">
      <w:pPr>
        <w:pStyle w:val="Paragraph"/>
        <w:numPr>
          <w:ilvl w:val="0"/>
          <w:numId w:val="28"/>
        </w:numPr>
        <w:spacing w:after="200"/>
        <w:ind w:left="720" w:hanging="270"/>
        <w:rPr>
          <w:rFonts w:ascii="Arial" w:hAnsi="Arial" w:cs="Arial"/>
        </w:rPr>
      </w:pPr>
      <w:r w:rsidRPr="002C0849">
        <w:rPr>
          <w:rFonts w:ascii="Arial" w:hAnsi="Arial" w:cs="Arial"/>
          <w:b/>
        </w:rPr>
        <w:t>Supervisión de las obras</w:t>
      </w:r>
      <w:r w:rsidRPr="002C0849">
        <w:rPr>
          <w:rFonts w:ascii="Arial" w:hAnsi="Arial" w:cs="Arial"/>
        </w:rPr>
        <w:t>. Se realiza desde el inicio de los contratos de obra, a través de un consultor externo in</w:t>
      </w:r>
      <w:r w:rsidR="003F1735" w:rsidRPr="002C0849">
        <w:rPr>
          <w:rFonts w:ascii="Arial" w:hAnsi="Arial" w:cs="Arial"/>
        </w:rPr>
        <w:t xml:space="preserve">ternacional, contratado por el Banco para desempeñarse como Facilitador Técnico temporal dentro de la misma </w:t>
      </w:r>
      <w:r w:rsidR="00B85E02" w:rsidRPr="002C0849">
        <w:rPr>
          <w:rFonts w:ascii="Arial" w:hAnsi="Arial" w:cs="Arial"/>
        </w:rPr>
        <w:t>UCP</w:t>
      </w:r>
      <w:r w:rsidR="003F1735" w:rsidRPr="002C0849">
        <w:rPr>
          <w:rFonts w:ascii="Arial" w:hAnsi="Arial" w:cs="Arial"/>
        </w:rPr>
        <w:t xml:space="preserve">-BID, con el objetivo de apoyar directamente a la </w:t>
      </w:r>
      <w:r w:rsidR="00B85E02" w:rsidRPr="002C0849">
        <w:rPr>
          <w:rFonts w:ascii="Arial" w:hAnsi="Arial" w:cs="Arial"/>
        </w:rPr>
        <w:t>UCP</w:t>
      </w:r>
      <w:r w:rsidR="003F1735" w:rsidRPr="002C0849">
        <w:rPr>
          <w:rFonts w:ascii="Arial" w:hAnsi="Arial" w:cs="Arial"/>
        </w:rPr>
        <w:t>-BID para el cumplimiento de los plazos y el control de la calidad y los costos, de los contratos de obra financiados por el Programa. Se enfoca en revisar el avance de obras, hacer recomendaciones proactiv</w:t>
      </w:r>
      <w:r w:rsidR="00336750" w:rsidRPr="002C0849">
        <w:rPr>
          <w:rFonts w:ascii="Arial" w:hAnsi="Arial" w:cs="Arial"/>
        </w:rPr>
        <w:t>a</w:t>
      </w:r>
      <w:r w:rsidR="003F1735" w:rsidRPr="002C0849">
        <w:rPr>
          <w:rFonts w:ascii="Arial" w:hAnsi="Arial" w:cs="Arial"/>
        </w:rPr>
        <w:t xml:space="preserve">s a los aspectos técnicos o de programación de obra que se estime necesario, o recomendar a la </w:t>
      </w:r>
      <w:r w:rsidR="00B85E02" w:rsidRPr="002C0849">
        <w:rPr>
          <w:rFonts w:ascii="Arial" w:hAnsi="Arial" w:cs="Arial"/>
        </w:rPr>
        <w:t>UCP</w:t>
      </w:r>
      <w:r w:rsidR="003F1735" w:rsidRPr="002C0849">
        <w:rPr>
          <w:rFonts w:ascii="Arial" w:hAnsi="Arial" w:cs="Arial"/>
        </w:rPr>
        <w:t xml:space="preserve">-BID soluciones puntuales a dificultades técnicas especificas durante la construcción, según se le solicite. El consultor realiza 4 o más visitas por año a los proyectos, según sea solicitado por la </w:t>
      </w:r>
      <w:r w:rsidR="00B85E02" w:rsidRPr="002C0849">
        <w:rPr>
          <w:rFonts w:ascii="Arial" w:hAnsi="Arial" w:cs="Arial"/>
        </w:rPr>
        <w:t>UCP</w:t>
      </w:r>
      <w:r w:rsidR="003F1735" w:rsidRPr="002C0849">
        <w:rPr>
          <w:rFonts w:ascii="Arial" w:hAnsi="Arial" w:cs="Arial"/>
        </w:rPr>
        <w:t xml:space="preserve">-BID.  </w:t>
      </w:r>
    </w:p>
    <w:p w14:paraId="395A6F6B" w14:textId="77777777" w:rsidR="0063312A" w:rsidRPr="002C0849" w:rsidRDefault="00F66F3F" w:rsidP="00F66F3F">
      <w:pPr>
        <w:pStyle w:val="Paragraph"/>
        <w:tabs>
          <w:tab w:val="clear" w:pos="720"/>
          <w:tab w:val="left" w:pos="0"/>
        </w:tabs>
        <w:spacing w:after="200"/>
        <w:ind w:left="0" w:firstLine="0"/>
        <w:rPr>
          <w:rFonts w:ascii="Arial" w:hAnsi="Arial" w:cs="Arial"/>
          <w:lang w:eastAsia="es-ES_tradnl"/>
        </w:rPr>
      </w:pPr>
      <w:r w:rsidRPr="002C0849">
        <w:rPr>
          <w:rFonts w:ascii="Arial" w:hAnsi="Arial" w:cs="Arial"/>
          <w:b/>
        </w:rPr>
        <w:t>Principales r</w:t>
      </w:r>
      <w:r w:rsidR="0063312A" w:rsidRPr="002C0849">
        <w:rPr>
          <w:rFonts w:ascii="Arial" w:hAnsi="Arial" w:cs="Arial"/>
          <w:b/>
        </w:rPr>
        <w:t xml:space="preserve">esultados </w:t>
      </w:r>
      <w:r w:rsidRPr="002C0849">
        <w:rPr>
          <w:rFonts w:ascii="Arial" w:hAnsi="Arial" w:cs="Arial"/>
          <w:b/>
        </w:rPr>
        <w:t>del esquema</w:t>
      </w:r>
      <w:r w:rsidR="0063312A" w:rsidRPr="002C0849">
        <w:rPr>
          <w:rFonts w:ascii="Arial" w:hAnsi="Arial" w:cs="Arial"/>
        </w:rPr>
        <w:t>. En los últimos</w:t>
      </w:r>
      <w:r w:rsidR="005250DE" w:rsidRPr="002C0849">
        <w:rPr>
          <w:rFonts w:ascii="Arial" w:hAnsi="Arial" w:cs="Arial"/>
        </w:rPr>
        <w:t xml:space="preserve"> ocho</w:t>
      </w:r>
      <w:r w:rsidR="0063312A" w:rsidRPr="002C0849">
        <w:rPr>
          <w:rFonts w:ascii="Arial" w:hAnsi="Arial" w:cs="Arial"/>
        </w:rPr>
        <w:t xml:space="preserve"> años, el MTI ha aumentado su presupuesto, mostrando crecientes niveles de ejecución, según se muestra en el </w:t>
      </w:r>
      <w:bookmarkEnd w:id="5"/>
      <w:r w:rsidR="0063312A" w:rsidRPr="002C0849">
        <w:rPr>
          <w:rFonts w:ascii="Arial" w:hAnsi="Arial" w:cs="Arial"/>
        </w:rPr>
        <w:t>cuadro siguiente:</w:t>
      </w:r>
    </w:p>
    <w:bookmarkEnd w:id="6"/>
    <w:p w14:paraId="5D712992" w14:textId="77777777" w:rsidR="0063312A" w:rsidRPr="002C0849" w:rsidRDefault="0063312A" w:rsidP="0063312A">
      <w:pPr>
        <w:keepNext/>
        <w:spacing w:before="120" w:after="120"/>
        <w:jc w:val="center"/>
        <w:rPr>
          <w:rFonts w:ascii="Arial" w:hAnsi="Arial" w:cs="Arial"/>
          <w:b/>
          <w:sz w:val="20"/>
          <w:lang w:val="es-ES"/>
        </w:rPr>
      </w:pPr>
      <w:r w:rsidRPr="002C0849">
        <w:rPr>
          <w:rFonts w:ascii="Arial" w:hAnsi="Arial" w:cs="Arial"/>
          <w:b/>
          <w:sz w:val="20"/>
          <w:lang w:val="es-ES"/>
        </w:rPr>
        <w:t>Inversiones del MTI en la Red Vial en el periodo 2010 – 2017 (US$ millones)</w:t>
      </w:r>
    </w:p>
    <w:tbl>
      <w:tblPr>
        <w:tblW w:w="9062" w:type="dxa"/>
        <w:tblCellMar>
          <w:left w:w="70" w:type="dxa"/>
          <w:right w:w="70" w:type="dxa"/>
        </w:tblCellMar>
        <w:tblLook w:val="04A0" w:firstRow="1" w:lastRow="0" w:firstColumn="1" w:lastColumn="0" w:noHBand="0" w:noVBand="1"/>
      </w:tblPr>
      <w:tblGrid>
        <w:gridCol w:w="2258"/>
        <w:gridCol w:w="850"/>
        <w:gridCol w:w="851"/>
        <w:gridCol w:w="850"/>
        <w:gridCol w:w="851"/>
        <w:gridCol w:w="850"/>
        <w:gridCol w:w="851"/>
        <w:gridCol w:w="850"/>
        <w:gridCol w:w="851"/>
      </w:tblGrid>
      <w:tr w:rsidR="0063312A" w:rsidRPr="002C0849" w14:paraId="55A2A15D" w14:textId="77777777" w:rsidTr="0063312A">
        <w:tc>
          <w:tcPr>
            <w:tcW w:w="2258"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5954ADBD" w14:textId="77777777" w:rsidR="0063312A" w:rsidRPr="002C0849" w:rsidRDefault="0063312A">
            <w:pPr>
              <w:jc w:val="both"/>
              <w:rPr>
                <w:rFonts w:ascii="Arial" w:hAnsi="Arial" w:cs="Arial"/>
                <w:b/>
                <w:bCs/>
                <w:color w:val="000000"/>
                <w:sz w:val="20"/>
                <w:lang w:val="es-PY" w:eastAsia="es-PY"/>
              </w:rPr>
            </w:pPr>
            <w:r w:rsidRPr="002C0849">
              <w:rPr>
                <w:rFonts w:ascii="Arial" w:hAnsi="Arial" w:cs="Arial"/>
                <w:b/>
                <w:bCs/>
                <w:color w:val="000000"/>
                <w:sz w:val="20"/>
                <w:lang w:val="es-PY" w:eastAsia="es-PY"/>
              </w:rPr>
              <w:t> Concepto</w:t>
            </w:r>
          </w:p>
        </w:tc>
        <w:tc>
          <w:tcPr>
            <w:tcW w:w="850" w:type="dxa"/>
            <w:tcBorders>
              <w:top w:val="single" w:sz="8" w:space="0" w:color="auto"/>
              <w:left w:val="nil"/>
              <w:bottom w:val="single" w:sz="8" w:space="0" w:color="auto"/>
              <w:right w:val="single" w:sz="8" w:space="0" w:color="auto"/>
            </w:tcBorders>
            <w:shd w:val="clear" w:color="auto" w:fill="D9D9D9"/>
            <w:vAlign w:val="center"/>
            <w:hideMark/>
          </w:tcPr>
          <w:p w14:paraId="209A147D" w14:textId="77777777" w:rsidR="0063312A" w:rsidRPr="002C0849" w:rsidRDefault="0063312A">
            <w:pPr>
              <w:jc w:val="center"/>
              <w:rPr>
                <w:rFonts w:ascii="Arial" w:hAnsi="Arial" w:cs="Arial"/>
                <w:b/>
                <w:bCs/>
                <w:color w:val="000000"/>
                <w:sz w:val="20"/>
                <w:lang w:val="es-PY" w:eastAsia="es-PY"/>
              </w:rPr>
            </w:pPr>
            <w:r w:rsidRPr="002C0849">
              <w:rPr>
                <w:rFonts w:ascii="Arial" w:hAnsi="Arial" w:cs="Arial"/>
                <w:b/>
                <w:bCs/>
                <w:color w:val="000000"/>
                <w:sz w:val="20"/>
                <w:lang w:val="es-PY" w:eastAsia="es-PY"/>
              </w:rPr>
              <w:t>2010</w:t>
            </w:r>
          </w:p>
        </w:tc>
        <w:tc>
          <w:tcPr>
            <w:tcW w:w="851" w:type="dxa"/>
            <w:tcBorders>
              <w:top w:val="single" w:sz="8" w:space="0" w:color="auto"/>
              <w:left w:val="nil"/>
              <w:bottom w:val="single" w:sz="8" w:space="0" w:color="auto"/>
              <w:right w:val="single" w:sz="8" w:space="0" w:color="auto"/>
            </w:tcBorders>
            <w:shd w:val="clear" w:color="auto" w:fill="D9D9D9"/>
            <w:vAlign w:val="center"/>
            <w:hideMark/>
          </w:tcPr>
          <w:p w14:paraId="5210B74E" w14:textId="77777777" w:rsidR="0063312A" w:rsidRPr="002C0849" w:rsidRDefault="0063312A">
            <w:pPr>
              <w:jc w:val="center"/>
              <w:rPr>
                <w:rFonts w:ascii="Arial" w:hAnsi="Arial" w:cs="Arial"/>
                <w:b/>
                <w:bCs/>
                <w:color w:val="000000"/>
                <w:sz w:val="20"/>
                <w:lang w:val="es-PY" w:eastAsia="es-PY"/>
              </w:rPr>
            </w:pPr>
            <w:r w:rsidRPr="002C0849">
              <w:rPr>
                <w:rFonts w:ascii="Arial" w:hAnsi="Arial" w:cs="Arial"/>
                <w:b/>
                <w:bCs/>
                <w:color w:val="000000"/>
                <w:sz w:val="20"/>
                <w:lang w:val="es-PY" w:eastAsia="es-PY"/>
              </w:rPr>
              <w:t>2011</w:t>
            </w:r>
          </w:p>
        </w:tc>
        <w:tc>
          <w:tcPr>
            <w:tcW w:w="850" w:type="dxa"/>
            <w:tcBorders>
              <w:top w:val="single" w:sz="8" w:space="0" w:color="auto"/>
              <w:left w:val="nil"/>
              <w:bottom w:val="single" w:sz="8" w:space="0" w:color="auto"/>
              <w:right w:val="single" w:sz="8" w:space="0" w:color="auto"/>
            </w:tcBorders>
            <w:shd w:val="clear" w:color="auto" w:fill="D9D9D9"/>
            <w:vAlign w:val="center"/>
            <w:hideMark/>
          </w:tcPr>
          <w:p w14:paraId="66551881" w14:textId="77777777" w:rsidR="0063312A" w:rsidRPr="002C0849" w:rsidRDefault="0063312A">
            <w:pPr>
              <w:jc w:val="center"/>
              <w:rPr>
                <w:rFonts w:ascii="Arial" w:hAnsi="Arial" w:cs="Arial"/>
                <w:b/>
                <w:bCs/>
                <w:color w:val="000000"/>
                <w:sz w:val="20"/>
                <w:lang w:val="es-PY" w:eastAsia="es-PY"/>
              </w:rPr>
            </w:pPr>
            <w:r w:rsidRPr="002C0849">
              <w:rPr>
                <w:rFonts w:ascii="Arial" w:hAnsi="Arial" w:cs="Arial"/>
                <w:b/>
                <w:bCs/>
                <w:color w:val="000000"/>
                <w:sz w:val="20"/>
                <w:lang w:val="es-PY" w:eastAsia="es-PY"/>
              </w:rPr>
              <w:t>2012</w:t>
            </w:r>
          </w:p>
        </w:tc>
        <w:tc>
          <w:tcPr>
            <w:tcW w:w="851" w:type="dxa"/>
            <w:tcBorders>
              <w:top w:val="single" w:sz="8" w:space="0" w:color="auto"/>
              <w:left w:val="nil"/>
              <w:bottom w:val="single" w:sz="8" w:space="0" w:color="auto"/>
              <w:right w:val="single" w:sz="8" w:space="0" w:color="auto"/>
            </w:tcBorders>
            <w:shd w:val="clear" w:color="auto" w:fill="D9D9D9"/>
            <w:vAlign w:val="center"/>
            <w:hideMark/>
          </w:tcPr>
          <w:p w14:paraId="6999FFA7" w14:textId="77777777" w:rsidR="0063312A" w:rsidRPr="002C0849" w:rsidRDefault="0063312A">
            <w:pPr>
              <w:jc w:val="center"/>
              <w:rPr>
                <w:rFonts w:ascii="Arial" w:hAnsi="Arial" w:cs="Arial"/>
                <w:b/>
                <w:bCs/>
                <w:color w:val="000000"/>
                <w:sz w:val="20"/>
                <w:lang w:val="es-PY" w:eastAsia="es-PY"/>
              </w:rPr>
            </w:pPr>
            <w:r w:rsidRPr="002C0849">
              <w:rPr>
                <w:rFonts w:ascii="Arial" w:hAnsi="Arial" w:cs="Arial"/>
                <w:b/>
                <w:bCs/>
                <w:color w:val="000000"/>
                <w:sz w:val="20"/>
                <w:lang w:val="es-PY" w:eastAsia="es-PY"/>
              </w:rPr>
              <w:t>2013</w:t>
            </w:r>
          </w:p>
        </w:tc>
        <w:tc>
          <w:tcPr>
            <w:tcW w:w="850" w:type="dxa"/>
            <w:tcBorders>
              <w:top w:val="single" w:sz="8" w:space="0" w:color="auto"/>
              <w:left w:val="nil"/>
              <w:bottom w:val="single" w:sz="8" w:space="0" w:color="auto"/>
              <w:right w:val="single" w:sz="8" w:space="0" w:color="auto"/>
            </w:tcBorders>
            <w:shd w:val="clear" w:color="auto" w:fill="D9D9D9"/>
            <w:vAlign w:val="center"/>
            <w:hideMark/>
          </w:tcPr>
          <w:p w14:paraId="53F18DFF" w14:textId="77777777" w:rsidR="0063312A" w:rsidRPr="002C0849" w:rsidRDefault="0063312A">
            <w:pPr>
              <w:jc w:val="center"/>
              <w:rPr>
                <w:rFonts w:ascii="Arial" w:hAnsi="Arial" w:cs="Arial"/>
                <w:b/>
                <w:bCs/>
                <w:color w:val="000000"/>
                <w:sz w:val="20"/>
                <w:lang w:val="es-PY" w:eastAsia="es-PY"/>
              </w:rPr>
            </w:pPr>
            <w:r w:rsidRPr="002C0849">
              <w:rPr>
                <w:rFonts w:ascii="Arial" w:hAnsi="Arial" w:cs="Arial"/>
                <w:b/>
                <w:bCs/>
                <w:color w:val="000000"/>
                <w:sz w:val="20"/>
                <w:lang w:val="es-PY" w:eastAsia="es-PY"/>
              </w:rPr>
              <w:t>2014</w:t>
            </w:r>
          </w:p>
        </w:tc>
        <w:tc>
          <w:tcPr>
            <w:tcW w:w="851" w:type="dxa"/>
            <w:tcBorders>
              <w:top w:val="single" w:sz="8" w:space="0" w:color="auto"/>
              <w:left w:val="nil"/>
              <w:bottom w:val="single" w:sz="8" w:space="0" w:color="auto"/>
              <w:right w:val="single" w:sz="8" w:space="0" w:color="auto"/>
            </w:tcBorders>
            <w:shd w:val="clear" w:color="auto" w:fill="D9D9D9"/>
            <w:vAlign w:val="center"/>
            <w:hideMark/>
          </w:tcPr>
          <w:p w14:paraId="74E151CA" w14:textId="77777777" w:rsidR="0063312A" w:rsidRPr="002C0849" w:rsidRDefault="0063312A">
            <w:pPr>
              <w:jc w:val="center"/>
              <w:rPr>
                <w:rFonts w:ascii="Arial" w:hAnsi="Arial" w:cs="Arial"/>
                <w:b/>
                <w:bCs/>
                <w:color w:val="000000"/>
                <w:sz w:val="20"/>
                <w:lang w:val="es-PY" w:eastAsia="es-PY"/>
              </w:rPr>
            </w:pPr>
            <w:r w:rsidRPr="002C0849">
              <w:rPr>
                <w:rFonts w:ascii="Arial" w:hAnsi="Arial" w:cs="Arial"/>
                <w:b/>
                <w:bCs/>
                <w:color w:val="000000"/>
                <w:sz w:val="20"/>
                <w:lang w:val="es-PY" w:eastAsia="es-PY"/>
              </w:rPr>
              <w:t>2015</w:t>
            </w:r>
          </w:p>
        </w:tc>
        <w:tc>
          <w:tcPr>
            <w:tcW w:w="850" w:type="dxa"/>
            <w:tcBorders>
              <w:top w:val="single" w:sz="8" w:space="0" w:color="auto"/>
              <w:left w:val="nil"/>
              <w:bottom w:val="single" w:sz="8" w:space="0" w:color="auto"/>
              <w:right w:val="single" w:sz="8" w:space="0" w:color="auto"/>
            </w:tcBorders>
            <w:shd w:val="clear" w:color="auto" w:fill="D9D9D9"/>
            <w:vAlign w:val="center"/>
            <w:hideMark/>
          </w:tcPr>
          <w:p w14:paraId="030BB0A4" w14:textId="77777777" w:rsidR="0063312A" w:rsidRPr="002C0849" w:rsidRDefault="0063312A">
            <w:pPr>
              <w:jc w:val="center"/>
              <w:rPr>
                <w:rFonts w:ascii="Arial" w:hAnsi="Arial" w:cs="Arial"/>
                <w:b/>
                <w:bCs/>
                <w:color w:val="000000"/>
                <w:sz w:val="20"/>
                <w:lang w:val="es-PY" w:eastAsia="es-PY"/>
              </w:rPr>
            </w:pPr>
            <w:r w:rsidRPr="002C0849">
              <w:rPr>
                <w:rFonts w:ascii="Arial" w:hAnsi="Arial" w:cs="Arial"/>
                <w:b/>
                <w:bCs/>
                <w:color w:val="000000"/>
                <w:sz w:val="20"/>
                <w:lang w:val="es-PY" w:eastAsia="es-PY"/>
              </w:rPr>
              <w:t>2016</w:t>
            </w:r>
          </w:p>
        </w:tc>
        <w:tc>
          <w:tcPr>
            <w:tcW w:w="851" w:type="dxa"/>
            <w:tcBorders>
              <w:top w:val="single" w:sz="8" w:space="0" w:color="auto"/>
              <w:left w:val="nil"/>
              <w:bottom w:val="single" w:sz="8" w:space="0" w:color="auto"/>
              <w:right w:val="single" w:sz="8" w:space="0" w:color="auto"/>
            </w:tcBorders>
            <w:shd w:val="clear" w:color="auto" w:fill="D9D9D9"/>
            <w:vAlign w:val="center"/>
            <w:hideMark/>
          </w:tcPr>
          <w:p w14:paraId="72843999" w14:textId="77777777" w:rsidR="0063312A" w:rsidRPr="002C0849" w:rsidRDefault="0063312A">
            <w:pPr>
              <w:jc w:val="center"/>
              <w:rPr>
                <w:rFonts w:ascii="Arial" w:hAnsi="Arial" w:cs="Arial"/>
                <w:b/>
                <w:bCs/>
                <w:color w:val="000000"/>
                <w:sz w:val="20"/>
                <w:lang w:val="es-PY" w:eastAsia="es-PY"/>
              </w:rPr>
            </w:pPr>
            <w:r w:rsidRPr="002C0849">
              <w:rPr>
                <w:rFonts w:ascii="Arial" w:hAnsi="Arial" w:cs="Arial"/>
                <w:b/>
                <w:bCs/>
                <w:color w:val="000000"/>
                <w:sz w:val="20"/>
                <w:lang w:val="es-PY" w:eastAsia="es-PY"/>
              </w:rPr>
              <w:t>2017</w:t>
            </w:r>
          </w:p>
        </w:tc>
      </w:tr>
      <w:tr w:rsidR="0063312A" w:rsidRPr="002C0849" w14:paraId="6ED741A9" w14:textId="77777777" w:rsidTr="0063312A">
        <w:tc>
          <w:tcPr>
            <w:tcW w:w="2258" w:type="dxa"/>
            <w:tcBorders>
              <w:top w:val="nil"/>
              <w:left w:val="single" w:sz="8" w:space="0" w:color="auto"/>
              <w:bottom w:val="single" w:sz="8" w:space="0" w:color="auto"/>
              <w:right w:val="single" w:sz="8" w:space="0" w:color="auto"/>
            </w:tcBorders>
            <w:vAlign w:val="center"/>
            <w:hideMark/>
          </w:tcPr>
          <w:p w14:paraId="5B15443A" w14:textId="77777777" w:rsidR="0063312A" w:rsidRPr="002C0849" w:rsidRDefault="0063312A">
            <w:pPr>
              <w:jc w:val="both"/>
              <w:rPr>
                <w:rFonts w:ascii="Arial" w:hAnsi="Arial" w:cs="Arial"/>
                <w:color w:val="000000"/>
                <w:sz w:val="20"/>
                <w:lang w:val="es-PY" w:eastAsia="es-PY"/>
              </w:rPr>
            </w:pPr>
            <w:r w:rsidRPr="002C0849">
              <w:rPr>
                <w:rFonts w:ascii="Arial" w:hAnsi="Arial" w:cs="Arial"/>
                <w:color w:val="000000"/>
                <w:sz w:val="20"/>
                <w:lang w:val="es-PY" w:eastAsia="es-PY"/>
              </w:rPr>
              <w:t>Recursos externos asignados</w:t>
            </w:r>
          </w:p>
        </w:tc>
        <w:tc>
          <w:tcPr>
            <w:tcW w:w="850" w:type="dxa"/>
            <w:tcBorders>
              <w:top w:val="nil"/>
              <w:left w:val="nil"/>
              <w:bottom w:val="single" w:sz="8" w:space="0" w:color="auto"/>
              <w:right w:val="single" w:sz="8" w:space="0" w:color="auto"/>
            </w:tcBorders>
            <w:vAlign w:val="center"/>
            <w:hideMark/>
          </w:tcPr>
          <w:p w14:paraId="59E73DEF"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80,66</w:t>
            </w:r>
          </w:p>
        </w:tc>
        <w:tc>
          <w:tcPr>
            <w:tcW w:w="851" w:type="dxa"/>
            <w:tcBorders>
              <w:top w:val="nil"/>
              <w:left w:val="nil"/>
              <w:bottom w:val="single" w:sz="8" w:space="0" w:color="auto"/>
              <w:right w:val="single" w:sz="8" w:space="0" w:color="auto"/>
            </w:tcBorders>
            <w:vAlign w:val="center"/>
            <w:hideMark/>
          </w:tcPr>
          <w:p w14:paraId="173FE400"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77,3</w:t>
            </w:r>
          </w:p>
        </w:tc>
        <w:tc>
          <w:tcPr>
            <w:tcW w:w="850" w:type="dxa"/>
            <w:tcBorders>
              <w:top w:val="nil"/>
              <w:left w:val="nil"/>
              <w:bottom w:val="single" w:sz="8" w:space="0" w:color="auto"/>
              <w:right w:val="single" w:sz="8" w:space="0" w:color="auto"/>
            </w:tcBorders>
            <w:vAlign w:val="center"/>
            <w:hideMark/>
          </w:tcPr>
          <w:p w14:paraId="091A963E"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84,28</w:t>
            </w:r>
          </w:p>
        </w:tc>
        <w:tc>
          <w:tcPr>
            <w:tcW w:w="851" w:type="dxa"/>
            <w:tcBorders>
              <w:top w:val="nil"/>
              <w:left w:val="nil"/>
              <w:bottom w:val="single" w:sz="8" w:space="0" w:color="auto"/>
              <w:right w:val="single" w:sz="8" w:space="0" w:color="auto"/>
            </w:tcBorders>
            <w:vAlign w:val="center"/>
            <w:hideMark/>
          </w:tcPr>
          <w:p w14:paraId="5C026B83"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80,14</w:t>
            </w:r>
          </w:p>
        </w:tc>
        <w:tc>
          <w:tcPr>
            <w:tcW w:w="850" w:type="dxa"/>
            <w:tcBorders>
              <w:top w:val="nil"/>
              <w:left w:val="nil"/>
              <w:bottom w:val="single" w:sz="8" w:space="0" w:color="auto"/>
              <w:right w:val="single" w:sz="8" w:space="0" w:color="auto"/>
            </w:tcBorders>
            <w:vAlign w:val="center"/>
            <w:hideMark/>
          </w:tcPr>
          <w:p w14:paraId="63E37A1F"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 xml:space="preserve">      97,39 </w:t>
            </w:r>
          </w:p>
        </w:tc>
        <w:tc>
          <w:tcPr>
            <w:tcW w:w="851" w:type="dxa"/>
            <w:tcBorders>
              <w:top w:val="nil"/>
              <w:left w:val="nil"/>
              <w:bottom w:val="single" w:sz="8" w:space="0" w:color="auto"/>
              <w:right w:val="single" w:sz="8" w:space="0" w:color="auto"/>
            </w:tcBorders>
            <w:shd w:val="clear" w:color="auto" w:fill="FFFFFF"/>
            <w:vAlign w:val="center"/>
            <w:hideMark/>
          </w:tcPr>
          <w:p w14:paraId="28D0E8EE"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 xml:space="preserve">    109,35 </w:t>
            </w:r>
          </w:p>
        </w:tc>
        <w:tc>
          <w:tcPr>
            <w:tcW w:w="850" w:type="dxa"/>
            <w:tcBorders>
              <w:top w:val="nil"/>
              <w:left w:val="nil"/>
              <w:bottom w:val="single" w:sz="8" w:space="0" w:color="auto"/>
              <w:right w:val="single" w:sz="8" w:space="0" w:color="auto"/>
            </w:tcBorders>
            <w:shd w:val="clear" w:color="auto" w:fill="FFFFFF"/>
            <w:vAlign w:val="center"/>
            <w:hideMark/>
          </w:tcPr>
          <w:p w14:paraId="7184BAFD"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 xml:space="preserve">    151,53 </w:t>
            </w:r>
          </w:p>
        </w:tc>
        <w:tc>
          <w:tcPr>
            <w:tcW w:w="851" w:type="dxa"/>
            <w:tcBorders>
              <w:top w:val="nil"/>
              <w:left w:val="nil"/>
              <w:bottom w:val="single" w:sz="8" w:space="0" w:color="auto"/>
              <w:right w:val="single" w:sz="8" w:space="0" w:color="auto"/>
            </w:tcBorders>
            <w:shd w:val="clear" w:color="auto" w:fill="FFFFFF"/>
            <w:vAlign w:val="center"/>
            <w:hideMark/>
          </w:tcPr>
          <w:p w14:paraId="0C067586"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 xml:space="preserve">    149,20 </w:t>
            </w:r>
          </w:p>
        </w:tc>
      </w:tr>
      <w:tr w:rsidR="0063312A" w:rsidRPr="002C0849" w14:paraId="15CC4B3B" w14:textId="77777777" w:rsidTr="0063312A">
        <w:tc>
          <w:tcPr>
            <w:tcW w:w="2258" w:type="dxa"/>
            <w:tcBorders>
              <w:top w:val="nil"/>
              <w:left w:val="single" w:sz="8" w:space="0" w:color="auto"/>
              <w:bottom w:val="single" w:sz="8" w:space="0" w:color="auto"/>
              <w:right w:val="single" w:sz="8" w:space="0" w:color="auto"/>
            </w:tcBorders>
            <w:vAlign w:val="center"/>
            <w:hideMark/>
          </w:tcPr>
          <w:p w14:paraId="52FEE223" w14:textId="77777777" w:rsidR="0063312A" w:rsidRPr="002C0849" w:rsidRDefault="0063312A">
            <w:pPr>
              <w:jc w:val="both"/>
              <w:rPr>
                <w:rFonts w:ascii="Arial" w:hAnsi="Arial" w:cs="Arial"/>
                <w:color w:val="000000"/>
                <w:sz w:val="20"/>
                <w:lang w:val="es-PY" w:eastAsia="es-PY"/>
              </w:rPr>
            </w:pPr>
            <w:r w:rsidRPr="002C0849">
              <w:rPr>
                <w:rFonts w:ascii="Arial" w:hAnsi="Arial" w:cs="Arial"/>
                <w:color w:val="000000"/>
                <w:sz w:val="20"/>
                <w:lang w:val="es-PY" w:eastAsia="es-PY"/>
              </w:rPr>
              <w:t>Recursos nacionales asignados</w:t>
            </w:r>
          </w:p>
        </w:tc>
        <w:tc>
          <w:tcPr>
            <w:tcW w:w="850" w:type="dxa"/>
            <w:tcBorders>
              <w:top w:val="nil"/>
              <w:left w:val="nil"/>
              <w:bottom w:val="single" w:sz="8" w:space="0" w:color="auto"/>
              <w:right w:val="single" w:sz="8" w:space="0" w:color="auto"/>
            </w:tcBorders>
            <w:vAlign w:val="center"/>
            <w:hideMark/>
          </w:tcPr>
          <w:p w14:paraId="1736285E"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30,87</w:t>
            </w:r>
          </w:p>
        </w:tc>
        <w:tc>
          <w:tcPr>
            <w:tcW w:w="851" w:type="dxa"/>
            <w:tcBorders>
              <w:top w:val="nil"/>
              <w:left w:val="nil"/>
              <w:bottom w:val="single" w:sz="8" w:space="0" w:color="auto"/>
              <w:right w:val="single" w:sz="8" w:space="0" w:color="auto"/>
            </w:tcBorders>
            <w:vAlign w:val="center"/>
            <w:hideMark/>
          </w:tcPr>
          <w:p w14:paraId="13B754D9"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39,52</w:t>
            </w:r>
          </w:p>
        </w:tc>
        <w:tc>
          <w:tcPr>
            <w:tcW w:w="850" w:type="dxa"/>
            <w:tcBorders>
              <w:top w:val="nil"/>
              <w:left w:val="nil"/>
              <w:bottom w:val="single" w:sz="8" w:space="0" w:color="auto"/>
              <w:right w:val="single" w:sz="8" w:space="0" w:color="auto"/>
            </w:tcBorders>
            <w:vAlign w:val="center"/>
            <w:hideMark/>
          </w:tcPr>
          <w:p w14:paraId="7B3ED33C"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40,06</w:t>
            </w:r>
          </w:p>
        </w:tc>
        <w:tc>
          <w:tcPr>
            <w:tcW w:w="851" w:type="dxa"/>
            <w:tcBorders>
              <w:top w:val="nil"/>
              <w:left w:val="nil"/>
              <w:bottom w:val="single" w:sz="8" w:space="0" w:color="auto"/>
              <w:right w:val="single" w:sz="8" w:space="0" w:color="auto"/>
            </w:tcBorders>
            <w:vAlign w:val="center"/>
            <w:hideMark/>
          </w:tcPr>
          <w:p w14:paraId="343A8CCC"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61,24</w:t>
            </w:r>
          </w:p>
        </w:tc>
        <w:tc>
          <w:tcPr>
            <w:tcW w:w="850" w:type="dxa"/>
            <w:tcBorders>
              <w:top w:val="nil"/>
              <w:left w:val="nil"/>
              <w:bottom w:val="single" w:sz="8" w:space="0" w:color="auto"/>
              <w:right w:val="single" w:sz="8" w:space="0" w:color="auto"/>
            </w:tcBorders>
            <w:vAlign w:val="center"/>
            <w:hideMark/>
          </w:tcPr>
          <w:p w14:paraId="45384C72"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 xml:space="preserve">      51,94 </w:t>
            </w:r>
          </w:p>
        </w:tc>
        <w:tc>
          <w:tcPr>
            <w:tcW w:w="851" w:type="dxa"/>
            <w:tcBorders>
              <w:top w:val="nil"/>
              <w:left w:val="nil"/>
              <w:bottom w:val="single" w:sz="8" w:space="0" w:color="auto"/>
              <w:right w:val="single" w:sz="8" w:space="0" w:color="auto"/>
            </w:tcBorders>
            <w:shd w:val="clear" w:color="auto" w:fill="FFFFFF"/>
            <w:vAlign w:val="center"/>
            <w:hideMark/>
          </w:tcPr>
          <w:p w14:paraId="1BD97F31"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 xml:space="preserve">      54,38 </w:t>
            </w:r>
          </w:p>
        </w:tc>
        <w:tc>
          <w:tcPr>
            <w:tcW w:w="850" w:type="dxa"/>
            <w:tcBorders>
              <w:top w:val="nil"/>
              <w:left w:val="nil"/>
              <w:bottom w:val="single" w:sz="8" w:space="0" w:color="auto"/>
              <w:right w:val="single" w:sz="8" w:space="0" w:color="auto"/>
            </w:tcBorders>
            <w:shd w:val="clear" w:color="auto" w:fill="FFFFFF"/>
            <w:vAlign w:val="center"/>
            <w:hideMark/>
          </w:tcPr>
          <w:p w14:paraId="01F1431C"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 xml:space="preserve">      58,94 </w:t>
            </w:r>
          </w:p>
        </w:tc>
        <w:tc>
          <w:tcPr>
            <w:tcW w:w="851" w:type="dxa"/>
            <w:tcBorders>
              <w:top w:val="nil"/>
              <w:left w:val="nil"/>
              <w:bottom w:val="single" w:sz="8" w:space="0" w:color="auto"/>
              <w:right w:val="single" w:sz="8" w:space="0" w:color="auto"/>
            </w:tcBorders>
            <w:shd w:val="clear" w:color="auto" w:fill="FFFFFF"/>
            <w:vAlign w:val="center"/>
            <w:hideMark/>
          </w:tcPr>
          <w:p w14:paraId="1FA84784"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 xml:space="preserve">      70,57 </w:t>
            </w:r>
          </w:p>
        </w:tc>
      </w:tr>
      <w:tr w:rsidR="0063312A" w:rsidRPr="002C0849" w14:paraId="75030E4B" w14:textId="77777777" w:rsidTr="0063312A">
        <w:tc>
          <w:tcPr>
            <w:tcW w:w="2258" w:type="dxa"/>
            <w:tcBorders>
              <w:top w:val="nil"/>
              <w:left w:val="single" w:sz="8" w:space="0" w:color="auto"/>
              <w:bottom w:val="single" w:sz="8" w:space="0" w:color="auto"/>
              <w:right w:val="single" w:sz="8" w:space="0" w:color="auto"/>
            </w:tcBorders>
            <w:vAlign w:val="center"/>
            <w:hideMark/>
          </w:tcPr>
          <w:p w14:paraId="596ECA5C" w14:textId="77777777" w:rsidR="0063312A" w:rsidRPr="002C0849" w:rsidRDefault="0063312A">
            <w:pPr>
              <w:jc w:val="both"/>
              <w:rPr>
                <w:rFonts w:ascii="Arial" w:hAnsi="Arial" w:cs="Arial"/>
                <w:color w:val="000000"/>
                <w:sz w:val="20"/>
                <w:lang w:val="es-PY" w:eastAsia="es-PY"/>
              </w:rPr>
            </w:pPr>
            <w:r w:rsidRPr="002C0849">
              <w:rPr>
                <w:rFonts w:ascii="Arial" w:hAnsi="Arial" w:cs="Arial"/>
                <w:color w:val="000000"/>
                <w:sz w:val="20"/>
                <w:lang w:val="es-PY" w:eastAsia="es-PY"/>
              </w:rPr>
              <w:t>Presupuesto asignado</w:t>
            </w:r>
          </w:p>
        </w:tc>
        <w:tc>
          <w:tcPr>
            <w:tcW w:w="850" w:type="dxa"/>
            <w:tcBorders>
              <w:top w:val="nil"/>
              <w:left w:val="nil"/>
              <w:bottom w:val="single" w:sz="8" w:space="0" w:color="auto"/>
              <w:right w:val="single" w:sz="8" w:space="0" w:color="auto"/>
            </w:tcBorders>
            <w:vAlign w:val="center"/>
            <w:hideMark/>
          </w:tcPr>
          <w:p w14:paraId="0A56008B"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111,53</w:t>
            </w:r>
          </w:p>
        </w:tc>
        <w:tc>
          <w:tcPr>
            <w:tcW w:w="851" w:type="dxa"/>
            <w:tcBorders>
              <w:top w:val="nil"/>
              <w:left w:val="nil"/>
              <w:bottom w:val="single" w:sz="8" w:space="0" w:color="auto"/>
              <w:right w:val="single" w:sz="8" w:space="0" w:color="auto"/>
            </w:tcBorders>
            <w:vAlign w:val="center"/>
            <w:hideMark/>
          </w:tcPr>
          <w:p w14:paraId="205F9529"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116,82</w:t>
            </w:r>
          </w:p>
        </w:tc>
        <w:tc>
          <w:tcPr>
            <w:tcW w:w="850" w:type="dxa"/>
            <w:tcBorders>
              <w:top w:val="nil"/>
              <w:left w:val="nil"/>
              <w:bottom w:val="single" w:sz="8" w:space="0" w:color="auto"/>
              <w:right w:val="single" w:sz="8" w:space="0" w:color="auto"/>
            </w:tcBorders>
            <w:vAlign w:val="center"/>
            <w:hideMark/>
          </w:tcPr>
          <w:p w14:paraId="0DEA165F"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124,34</w:t>
            </w:r>
          </w:p>
        </w:tc>
        <w:tc>
          <w:tcPr>
            <w:tcW w:w="851" w:type="dxa"/>
            <w:tcBorders>
              <w:top w:val="nil"/>
              <w:left w:val="nil"/>
              <w:bottom w:val="single" w:sz="8" w:space="0" w:color="auto"/>
              <w:right w:val="single" w:sz="8" w:space="0" w:color="auto"/>
            </w:tcBorders>
            <w:vAlign w:val="center"/>
            <w:hideMark/>
          </w:tcPr>
          <w:p w14:paraId="6868F122"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141,38</w:t>
            </w:r>
          </w:p>
        </w:tc>
        <w:tc>
          <w:tcPr>
            <w:tcW w:w="850" w:type="dxa"/>
            <w:tcBorders>
              <w:top w:val="nil"/>
              <w:left w:val="nil"/>
              <w:bottom w:val="single" w:sz="8" w:space="0" w:color="auto"/>
              <w:right w:val="single" w:sz="8" w:space="0" w:color="auto"/>
            </w:tcBorders>
            <w:vAlign w:val="center"/>
            <w:hideMark/>
          </w:tcPr>
          <w:p w14:paraId="1CF78F27"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 xml:space="preserve">    149,33 </w:t>
            </w:r>
          </w:p>
        </w:tc>
        <w:tc>
          <w:tcPr>
            <w:tcW w:w="851" w:type="dxa"/>
            <w:tcBorders>
              <w:top w:val="nil"/>
              <w:left w:val="nil"/>
              <w:bottom w:val="single" w:sz="8" w:space="0" w:color="auto"/>
              <w:right w:val="single" w:sz="8" w:space="0" w:color="auto"/>
            </w:tcBorders>
            <w:vAlign w:val="center"/>
            <w:hideMark/>
          </w:tcPr>
          <w:p w14:paraId="603B90ED"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 xml:space="preserve">    163,73 </w:t>
            </w:r>
          </w:p>
        </w:tc>
        <w:tc>
          <w:tcPr>
            <w:tcW w:w="850" w:type="dxa"/>
            <w:tcBorders>
              <w:top w:val="nil"/>
              <w:left w:val="nil"/>
              <w:bottom w:val="single" w:sz="8" w:space="0" w:color="auto"/>
              <w:right w:val="single" w:sz="8" w:space="0" w:color="auto"/>
            </w:tcBorders>
            <w:vAlign w:val="center"/>
            <w:hideMark/>
          </w:tcPr>
          <w:p w14:paraId="6833B20E"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 xml:space="preserve">    210,46 </w:t>
            </w:r>
          </w:p>
        </w:tc>
        <w:tc>
          <w:tcPr>
            <w:tcW w:w="851" w:type="dxa"/>
            <w:tcBorders>
              <w:top w:val="nil"/>
              <w:left w:val="nil"/>
              <w:bottom w:val="single" w:sz="8" w:space="0" w:color="auto"/>
              <w:right w:val="single" w:sz="8" w:space="0" w:color="auto"/>
            </w:tcBorders>
            <w:vAlign w:val="center"/>
            <w:hideMark/>
          </w:tcPr>
          <w:p w14:paraId="2242BAC0"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 xml:space="preserve">    219,77 </w:t>
            </w:r>
          </w:p>
        </w:tc>
      </w:tr>
      <w:tr w:rsidR="0063312A" w:rsidRPr="002C0849" w14:paraId="74EA37D4" w14:textId="77777777" w:rsidTr="0063312A">
        <w:tc>
          <w:tcPr>
            <w:tcW w:w="2258" w:type="dxa"/>
            <w:tcBorders>
              <w:top w:val="nil"/>
              <w:left w:val="single" w:sz="8" w:space="0" w:color="auto"/>
              <w:bottom w:val="single" w:sz="8" w:space="0" w:color="auto"/>
              <w:right w:val="single" w:sz="8" w:space="0" w:color="auto"/>
            </w:tcBorders>
            <w:shd w:val="clear" w:color="auto" w:fill="F2DBDB"/>
            <w:vAlign w:val="center"/>
            <w:hideMark/>
          </w:tcPr>
          <w:p w14:paraId="11485C71" w14:textId="77777777" w:rsidR="0063312A" w:rsidRPr="002C0849" w:rsidRDefault="0063312A">
            <w:pPr>
              <w:jc w:val="both"/>
              <w:rPr>
                <w:rFonts w:ascii="Arial" w:hAnsi="Arial" w:cs="Arial"/>
                <w:color w:val="000000"/>
                <w:sz w:val="20"/>
                <w:lang w:val="es-PY" w:eastAsia="es-PY"/>
              </w:rPr>
            </w:pPr>
            <w:r w:rsidRPr="002C0849">
              <w:rPr>
                <w:rFonts w:ascii="Arial" w:hAnsi="Arial" w:cs="Arial"/>
                <w:color w:val="000000"/>
                <w:sz w:val="20"/>
                <w:lang w:val="es-PY" w:eastAsia="es-PY"/>
              </w:rPr>
              <w:t>Presupuesto ejecutado</w:t>
            </w:r>
          </w:p>
        </w:tc>
        <w:tc>
          <w:tcPr>
            <w:tcW w:w="850" w:type="dxa"/>
            <w:tcBorders>
              <w:top w:val="nil"/>
              <w:left w:val="nil"/>
              <w:bottom w:val="single" w:sz="8" w:space="0" w:color="auto"/>
              <w:right w:val="single" w:sz="8" w:space="0" w:color="auto"/>
            </w:tcBorders>
            <w:shd w:val="clear" w:color="auto" w:fill="F2DBDB"/>
            <w:vAlign w:val="center"/>
            <w:hideMark/>
          </w:tcPr>
          <w:p w14:paraId="200F2502"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111,34</w:t>
            </w:r>
          </w:p>
        </w:tc>
        <w:tc>
          <w:tcPr>
            <w:tcW w:w="851" w:type="dxa"/>
            <w:tcBorders>
              <w:top w:val="nil"/>
              <w:left w:val="nil"/>
              <w:bottom w:val="single" w:sz="8" w:space="0" w:color="auto"/>
              <w:right w:val="single" w:sz="8" w:space="0" w:color="auto"/>
            </w:tcBorders>
            <w:shd w:val="clear" w:color="auto" w:fill="F2DBDB"/>
            <w:vAlign w:val="center"/>
            <w:hideMark/>
          </w:tcPr>
          <w:p w14:paraId="000B7BEC"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116,62</w:t>
            </w:r>
          </w:p>
        </w:tc>
        <w:tc>
          <w:tcPr>
            <w:tcW w:w="850" w:type="dxa"/>
            <w:tcBorders>
              <w:top w:val="nil"/>
              <w:left w:val="nil"/>
              <w:bottom w:val="single" w:sz="8" w:space="0" w:color="auto"/>
              <w:right w:val="single" w:sz="8" w:space="0" w:color="auto"/>
            </w:tcBorders>
            <w:shd w:val="clear" w:color="auto" w:fill="F2DBDB"/>
            <w:vAlign w:val="center"/>
            <w:hideMark/>
          </w:tcPr>
          <w:p w14:paraId="539DB711"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119,91</w:t>
            </w:r>
          </w:p>
        </w:tc>
        <w:tc>
          <w:tcPr>
            <w:tcW w:w="851" w:type="dxa"/>
            <w:tcBorders>
              <w:top w:val="nil"/>
              <w:left w:val="nil"/>
              <w:bottom w:val="single" w:sz="8" w:space="0" w:color="auto"/>
              <w:right w:val="single" w:sz="8" w:space="0" w:color="auto"/>
            </w:tcBorders>
            <w:shd w:val="clear" w:color="auto" w:fill="F2DBDB"/>
            <w:vAlign w:val="center"/>
            <w:hideMark/>
          </w:tcPr>
          <w:p w14:paraId="6484F911"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140,24</w:t>
            </w:r>
          </w:p>
        </w:tc>
        <w:tc>
          <w:tcPr>
            <w:tcW w:w="850" w:type="dxa"/>
            <w:tcBorders>
              <w:top w:val="nil"/>
              <w:left w:val="nil"/>
              <w:bottom w:val="single" w:sz="8" w:space="0" w:color="auto"/>
              <w:right w:val="single" w:sz="8" w:space="0" w:color="auto"/>
            </w:tcBorders>
            <w:shd w:val="clear" w:color="auto" w:fill="F2DBDB"/>
            <w:vAlign w:val="center"/>
            <w:hideMark/>
          </w:tcPr>
          <w:p w14:paraId="5C53EC3F"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 xml:space="preserve">    148,90 </w:t>
            </w:r>
          </w:p>
        </w:tc>
        <w:tc>
          <w:tcPr>
            <w:tcW w:w="851" w:type="dxa"/>
            <w:tcBorders>
              <w:top w:val="nil"/>
              <w:left w:val="nil"/>
              <w:bottom w:val="single" w:sz="8" w:space="0" w:color="auto"/>
              <w:right w:val="single" w:sz="8" w:space="0" w:color="auto"/>
            </w:tcBorders>
            <w:shd w:val="clear" w:color="auto" w:fill="F2DBDB"/>
            <w:vAlign w:val="center"/>
            <w:hideMark/>
          </w:tcPr>
          <w:p w14:paraId="1A9B1C62"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 xml:space="preserve">    163,20 </w:t>
            </w:r>
          </w:p>
        </w:tc>
        <w:tc>
          <w:tcPr>
            <w:tcW w:w="850" w:type="dxa"/>
            <w:tcBorders>
              <w:top w:val="nil"/>
              <w:left w:val="nil"/>
              <w:bottom w:val="single" w:sz="8" w:space="0" w:color="auto"/>
              <w:right w:val="single" w:sz="8" w:space="0" w:color="auto"/>
            </w:tcBorders>
            <w:shd w:val="clear" w:color="auto" w:fill="F2DBDB"/>
            <w:vAlign w:val="center"/>
            <w:hideMark/>
          </w:tcPr>
          <w:p w14:paraId="4B9C99DE"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 xml:space="preserve">    210,44 </w:t>
            </w:r>
          </w:p>
        </w:tc>
        <w:tc>
          <w:tcPr>
            <w:tcW w:w="851" w:type="dxa"/>
            <w:tcBorders>
              <w:top w:val="nil"/>
              <w:left w:val="nil"/>
              <w:bottom w:val="single" w:sz="8" w:space="0" w:color="auto"/>
              <w:right w:val="single" w:sz="8" w:space="0" w:color="auto"/>
            </w:tcBorders>
            <w:shd w:val="clear" w:color="auto" w:fill="F2DBDB"/>
            <w:vAlign w:val="center"/>
            <w:hideMark/>
          </w:tcPr>
          <w:p w14:paraId="51C7B150" w14:textId="77777777" w:rsidR="0063312A" w:rsidRPr="002C0849" w:rsidRDefault="0063312A">
            <w:pPr>
              <w:jc w:val="center"/>
              <w:rPr>
                <w:rFonts w:ascii="Arial" w:hAnsi="Arial" w:cs="Arial"/>
                <w:color w:val="000000"/>
                <w:sz w:val="20"/>
                <w:lang w:val="es-PY" w:eastAsia="es-PY"/>
              </w:rPr>
            </w:pPr>
            <w:r w:rsidRPr="002C0849">
              <w:rPr>
                <w:rFonts w:ascii="Arial" w:hAnsi="Arial" w:cs="Arial"/>
                <w:color w:val="000000"/>
                <w:sz w:val="20"/>
                <w:lang w:val="es-PY" w:eastAsia="es-PY"/>
              </w:rPr>
              <w:t xml:space="preserve">    219,76 </w:t>
            </w:r>
          </w:p>
        </w:tc>
      </w:tr>
    </w:tbl>
    <w:p w14:paraId="586CC430" w14:textId="77777777" w:rsidR="0063312A" w:rsidRPr="002C0849" w:rsidRDefault="0063312A" w:rsidP="0063312A">
      <w:pPr>
        <w:rPr>
          <w:rFonts w:ascii="Arial" w:eastAsia="Arial" w:hAnsi="Arial" w:cs="Arial"/>
          <w:sz w:val="20"/>
          <w:lang w:val="es-ES"/>
        </w:rPr>
      </w:pPr>
      <w:r w:rsidRPr="002C0849">
        <w:rPr>
          <w:rFonts w:ascii="Arial" w:eastAsia="Arial" w:hAnsi="Arial" w:cs="Arial"/>
          <w:sz w:val="20"/>
          <w:lang w:val="es-ES"/>
        </w:rPr>
        <w:t>Fuente: MTI-SIGFA-MHCP, datos suministrados por el MTI.</w:t>
      </w:r>
    </w:p>
    <w:p w14:paraId="5FAF4F29" w14:textId="77777777" w:rsidR="0063312A" w:rsidRPr="002C0849" w:rsidRDefault="0063312A" w:rsidP="005250DE">
      <w:pPr>
        <w:pStyle w:val="Paragraph"/>
        <w:tabs>
          <w:tab w:val="clear" w:pos="720"/>
          <w:tab w:val="left" w:pos="0"/>
        </w:tabs>
        <w:ind w:left="0" w:firstLine="0"/>
        <w:rPr>
          <w:rFonts w:ascii="Arial" w:hAnsi="Arial" w:cs="Arial"/>
        </w:rPr>
      </w:pPr>
      <w:r w:rsidRPr="002C0849">
        <w:rPr>
          <w:rFonts w:ascii="Arial" w:hAnsi="Arial" w:cs="Arial"/>
        </w:rPr>
        <w:t xml:space="preserve">Por otro lado, en cuanto a los plazos de contratación de obras, en el siguiente cuadro se indican para diferentes proyectos y préstamos los tiempos de licitación, resultando un </w:t>
      </w:r>
      <w:r w:rsidRPr="002C0849">
        <w:rPr>
          <w:rFonts w:ascii="Arial" w:hAnsi="Arial" w:cs="Arial"/>
        </w:rPr>
        <w:lastRenderedPageBreak/>
        <w:t xml:space="preserve">promedio de </w:t>
      </w:r>
      <w:r w:rsidRPr="002C0849">
        <w:rPr>
          <w:rFonts w:ascii="Arial" w:hAnsi="Arial" w:cs="Arial"/>
          <w:b/>
        </w:rPr>
        <w:t>112 días calendario</w:t>
      </w:r>
      <w:r w:rsidR="005250DE" w:rsidRPr="002C0849">
        <w:rPr>
          <w:rFonts w:ascii="Arial" w:hAnsi="Arial" w:cs="Arial"/>
          <w:b/>
        </w:rPr>
        <w:t>, con un rango de 75 a 154 días,</w:t>
      </w:r>
      <w:r w:rsidRPr="002C0849">
        <w:rPr>
          <w:rFonts w:ascii="Arial" w:hAnsi="Arial" w:cs="Arial"/>
        </w:rPr>
        <w:t xml:space="preserve"> para la suscripción del contrato a partir de la no objeción (N.O.) de los documentos de licitación (DDL).</w:t>
      </w:r>
    </w:p>
    <w:tbl>
      <w:tblPr>
        <w:tblW w:w="9296" w:type="dxa"/>
        <w:tblCellMar>
          <w:left w:w="70" w:type="dxa"/>
          <w:right w:w="70" w:type="dxa"/>
        </w:tblCellMar>
        <w:tblLook w:val="04A0" w:firstRow="1" w:lastRow="0" w:firstColumn="1" w:lastColumn="0" w:noHBand="0" w:noVBand="1"/>
      </w:tblPr>
      <w:tblGrid>
        <w:gridCol w:w="705"/>
        <w:gridCol w:w="991"/>
        <w:gridCol w:w="2201"/>
        <w:gridCol w:w="13"/>
        <w:gridCol w:w="1068"/>
        <w:gridCol w:w="481"/>
        <w:gridCol w:w="13"/>
        <w:gridCol w:w="800"/>
        <w:gridCol w:w="394"/>
        <w:gridCol w:w="13"/>
        <w:gridCol w:w="864"/>
        <w:gridCol w:w="890"/>
        <w:gridCol w:w="13"/>
        <w:gridCol w:w="837"/>
        <w:gridCol w:w="13"/>
      </w:tblGrid>
      <w:tr w:rsidR="0063312A" w:rsidRPr="002C0849" w14:paraId="230315E7" w14:textId="77777777" w:rsidTr="0063312A">
        <w:trPr>
          <w:gridAfter w:val="1"/>
          <w:wAfter w:w="13" w:type="dxa"/>
          <w:trHeight w:val="300"/>
          <w:tblHeader/>
        </w:trPr>
        <w:tc>
          <w:tcPr>
            <w:tcW w:w="705" w:type="dxa"/>
            <w:vMerge w:val="restart"/>
            <w:tcBorders>
              <w:top w:val="single" w:sz="4" w:space="0" w:color="auto"/>
              <w:left w:val="single" w:sz="4" w:space="0" w:color="auto"/>
              <w:bottom w:val="single" w:sz="4" w:space="0" w:color="000000"/>
              <w:right w:val="single" w:sz="4" w:space="0" w:color="auto"/>
            </w:tcBorders>
            <w:shd w:val="clear" w:color="auto" w:fill="DDEBF7"/>
            <w:hideMark/>
          </w:tcPr>
          <w:p w14:paraId="637CBD0C" w14:textId="77777777" w:rsidR="0063312A" w:rsidRPr="002C0849" w:rsidRDefault="0063312A">
            <w:pPr>
              <w:jc w:val="center"/>
              <w:rPr>
                <w:rFonts w:ascii="Arial" w:hAnsi="Arial" w:cs="Arial"/>
                <w:b/>
                <w:bCs/>
                <w:color w:val="000000"/>
                <w:sz w:val="18"/>
                <w:szCs w:val="18"/>
                <w:lang w:val="es-PY" w:eastAsia="es-PY"/>
              </w:rPr>
            </w:pPr>
            <w:r w:rsidRPr="002C0849">
              <w:rPr>
                <w:rFonts w:ascii="Arial" w:hAnsi="Arial" w:cs="Arial"/>
                <w:b/>
                <w:bCs/>
                <w:color w:val="000000"/>
                <w:sz w:val="18"/>
                <w:szCs w:val="18"/>
                <w:lang w:val="es-PY" w:eastAsia="es-PY"/>
              </w:rPr>
              <w:t>Año</w:t>
            </w:r>
          </w:p>
        </w:tc>
        <w:tc>
          <w:tcPr>
            <w:tcW w:w="991" w:type="dxa"/>
            <w:vMerge w:val="restart"/>
            <w:tcBorders>
              <w:top w:val="single" w:sz="4" w:space="0" w:color="auto"/>
              <w:left w:val="single" w:sz="4" w:space="0" w:color="auto"/>
              <w:bottom w:val="single" w:sz="4" w:space="0" w:color="000000"/>
              <w:right w:val="single" w:sz="4" w:space="0" w:color="auto"/>
            </w:tcBorders>
            <w:shd w:val="clear" w:color="auto" w:fill="DDEBF7"/>
            <w:hideMark/>
          </w:tcPr>
          <w:p w14:paraId="436D5771" w14:textId="77777777" w:rsidR="0063312A" w:rsidRPr="002C0849" w:rsidRDefault="0063312A">
            <w:pPr>
              <w:jc w:val="center"/>
              <w:rPr>
                <w:rFonts w:ascii="Arial" w:hAnsi="Arial" w:cs="Arial"/>
                <w:b/>
                <w:bCs/>
                <w:color w:val="000000"/>
                <w:sz w:val="18"/>
                <w:szCs w:val="18"/>
                <w:lang w:val="es-PY" w:eastAsia="es-PY"/>
              </w:rPr>
            </w:pPr>
            <w:r w:rsidRPr="002C0849">
              <w:rPr>
                <w:rFonts w:ascii="Arial" w:hAnsi="Arial" w:cs="Arial"/>
                <w:b/>
                <w:bCs/>
                <w:color w:val="000000"/>
                <w:sz w:val="18"/>
                <w:szCs w:val="18"/>
                <w:lang w:val="es-PY" w:eastAsia="es-PY"/>
              </w:rPr>
              <w:t>Contrato de Préstamo</w:t>
            </w:r>
          </w:p>
        </w:tc>
        <w:tc>
          <w:tcPr>
            <w:tcW w:w="2201" w:type="dxa"/>
            <w:vMerge w:val="restart"/>
            <w:tcBorders>
              <w:top w:val="single" w:sz="4" w:space="0" w:color="auto"/>
              <w:left w:val="single" w:sz="4" w:space="0" w:color="auto"/>
              <w:bottom w:val="single" w:sz="4" w:space="0" w:color="000000"/>
              <w:right w:val="single" w:sz="4" w:space="0" w:color="auto"/>
            </w:tcBorders>
            <w:shd w:val="clear" w:color="auto" w:fill="DDEBF7"/>
            <w:hideMark/>
          </w:tcPr>
          <w:p w14:paraId="54C05AF9" w14:textId="77777777" w:rsidR="0063312A" w:rsidRPr="002C0849" w:rsidRDefault="0063312A">
            <w:pPr>
              <w:jc w:val="center"/>
              <w:rPr>
                <w:rFonts w:ascii="Arial" w:hAnsi="Arial" w:cs="Arial"/>
                <w:b/>
                <w:bCs/>
                <w:color w:val="000000"/>
                <w:sz w:val="18"/>
                <w:szCs w:val="18"/>
                <w:lang w:val="es-PY" w:eastAsia="es-PY"/>
              </w:rPr>
            </w:pPr>
            <w:r w:rsidRPr="002C0849">
              <w:rPr>
                <w:rFonts w:ascii="Arial" w:hAnsi="Arial" w:cs="Arial"/>
                <w:b/>
                <w:bCs/>
                <w:color w:val="000000"/>
                <w:sz w:val="18"/>
                <w:szCs w:val="18"/>
                <w:lang w:val="es-PY" w:eastAsia="es-PY"/>
              </w:rPr>
              <w:t>Proyecto / Obra</w:t>
            </w:r>
          </w:p>
        </w:tc>
        <w:tc>
          <w:tcPr>
            <w:tcW w:w="5386" w:type="dxa"/>
            <w:gridSpan w:val="11"/>
            <w:tcBorders>
              <w:top w:val="single" w:sz="4" w:space="0" w:color="auto"/>
              <w:left w:val="nil"/>
              <w:bottom w:val="single" w:sz="4" w:space="0" w:color="auto"/>
              <w:right w:val="single" w:sz="4" w:space="0" w:color="000000"/>
            </w:tcBorders>
            <w:shd w:val="clear" w:color="auto" w:fill="DDEBF7"/>
            <w:hideMark/>
          </w:tcPr>
          <w:p w14:paraId="726EE2E3" w14:textId="77777777" w:rsidR="0063312A" w:rsidRPr="002C0849" w:rsidRDefault="0063312A">
            <w:pPr>
              <w:jc w:val="center"/>
              <w:rPr>
                <w:rFonts w:ascii="Arial" w:hAnsi="Arial" w:cs="Arial"/>
                <w:b/>
                <w:bCs/>
                <w:color w:val="000000"/>
                <w:sz w:val="18"/>
                <w:szCs w:val="18"/>
                <w:lang w:val="es-PY" w:eastAsia="es-PY"/>
              </w:rPr>
            </w:pPr>
            <w:r w:rsidRPr="002C0849">
              <w:rPr>
                <w:rFonts w:ascii="Arial" w:hAnsi="Arial" w:cs="Arial"/>
                <w:b/>
                <w:bCs/>
                <w:color w:val="000000"/>
                <w:sz w:val="18"/>
                <w:szCs w:val="18"/>
                <w:lang w:val="es-PY" w:eastAsia="es-PY"/>
              </w:rPr>
              <w:t>Tiempos (días calendario)</w:t>
            </w:r>
          </w:p>
        </w:tc>
      </w:tr>
      <w:tr w:rsidR="0063312A" w:rsidRPr="002C0849" w14:paraId="1B1E710E" w14:textId="77777777" w:rsidTr="0063312A">
        <w:trPr>
          <w:gridAfter w:val="1"/>
          <w:wAfter w:w="13" w:type="dxa"/>
          <w:trHeight w:val="480"/>
          <w:tblHead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486C0713" w14:textId="77777777" w:rsidR="0063312A" w:rsidRPr="002C0849" w:rsidRDefault="0063312A">
            <w:pPr>
              <w:jc w:val="both"/>
              <w:rPr>
                <w:rFonts w:ascii="Arial" w:hAnsi="Arial" w:cs="Arial"/>
                <w:b/>
                <w:bCs/>
                <w:color w:val="000000"/>
                <w:sz w:val="18"/>
                <w:szCs w:val="18"/>
                <w:lang w:val="es-PY" w:eastAsia="es-PY"/>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3583AAB" w14:textId="77777777" w:rsidR="0063312A" w:rsidRPr="002C0849" w:rsidRDefault="0063312A">
            <w:pPr>
              <w:jc w:val="both"/>
              <w:rPr>
                <w:rFonts w:ascii="Arial" w:hAnsi="Arial" w:cs="Arial"/>
                <w:b/>
                <w:bCs/>
                <w:color w:val="000000"/>
                <w:sz w:val="18"/>
                <w:szCs w:val="18"/>
                <w:lang w:val="es-PY" w:eastAsia="es-PY"/>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ACF9900" w14:textId="77777777" w:rsidR="0063312A" w:rsidRPr="002C0849" w:rsidRDefault="0063312A">
            <w:pPr>
              <w:jc w:val="both"/>
              <w:rPr>
                <w:rFonts w:ascii="Arial" w:hAnsi="Arial" w:cs="Arial"/>
                <w:b/>
                <w:bCs/>
                <w:color w:val="000000"/>
                <w:sz w:val="18"/>
                <w:szCs w:val="18"/>
                <w:lang w:val="es-PY" w:eastAsia="es-PY"/>
              </w:rPr>
            </w:pPr>
          </w:p>
        </w:tc>
        <w:tc>
          <w:tcPr>
            <w:tcW w:w="1081" w:type="dxa"/>
            <w:gridSpan w:val="2"/>
            <w:tcBorders>
              <w:top w:val="nil"/>
              <w:left w:val="nil"/>
              <w:bottom w:val="single" w:sz="4" w:space="0" w:color="auto"/>
              <w:right w:val="single" w:sz="4" w:space="0" w:color="auto"/>
            </w:tcBorders>
            <w:shd w:val="clear" w:color="auto" w:fill="DDEBF7"/>
            <w:hideMark/>
          </w:tcPr>
          <w:p w14:paraId="292D579D" w14:textId="77777777" w:rsidR="0063312A" w:rsidRPr="002C0849" w:rsidRDefault="0063312A">
            <w:pPr>
              <w:jc w:val="center"/>
              <w:rPr>
                <w:rFonts w:ascii="Arial" w:hAnsi="Arial" w:cs="Arial"/>
                <w:b/>
                <w:bCs/>
                <w:color w:val="000000"/>
                <w:sz w:val="18"/>
                <w:szCs w:val="18"/>
                <w:lang w:val="es-PY" w:eastAsia="es-PY"/>
              </w:rPr>
            </w:pPr>
            <w:r w:rsidRPr="002C0849">
              <w:rPr>
                <w:rFonts w:ascii="Arial" w:hAnsi="Arial" w:cs="Arial"/>
                <w:b/>
                <w:bCs/>
                <w:color w:val="000000"/>
                <w:sz w:val="18"/>
                <w:szCs w:val="18"/>
                <w:lang w:val="es-PY" w:eastAsia="es-PY"/>
              </w:rPr>
              <w:t>N.O. DDL</w:t>
            </w:r>
          </w:p>
        </w:tc>
        <w:tc>
          <w:tcPr>
            <w:tcW w:w="1294" w:type="dxa"/>
            <w:gridSpan w:val="3"/>
            <w:tcBorders>
              <w:top w:val="single" w:sz="4" w:space="0" w:color="auto"/>
              <w:left w:val="nil"/>
              <w:bottom w:val="single" w:sz="4" w:space="0" w:color="auto"/>
              <w:right w:val="single" w:sz="4" w:space="0" w:color="auto"/>
            </w:tcBorders>
            <w:shd w:val="clear" w:color="auto" w:fill="DDEBF7"/>
            <w:hideMark/>
          </w:tcPr>
          <w:p w14:paraId="4B86E7DE" w14:textId="77777777" w:rsidR="0063312A" w:rsidRPr="002C0849" w:rsidRDefault="0063312A">
            <w:pPr>
              <w:jc w:val="center"/>
              <w:rPr>
                <w:rFonts w:ascii="Arial" w:hAnsi="Arial" w:cs="Arial"/>
                <w:b/>
                <w:bCs/>
                <w:color w:val="000000"/>
                <w:sz w:val="18"/>
                <w:szCs w:val="18"/>
                <w:lang w:val="es-PY" w:eastAsia="es-PY"/>
              </w:rPr>
            </w:pPr>
            <w:r w:rsidRPr="002C0849">
              <w:rPr>
                <w:rFonts w:ascii="Arial" w:hAnsi="Arial" w:cs="Arial"/>
                <w:b/>
                <w:bCs/>
                <w:color w:val="000000"/>
                <w:sz w:val="18"/>
                <w:szCs w:val="18"/>
                <w:lang w:val="es-PY" w:eastAsia="es-PY"/>
              </w:rPr>
              <w:t>Presentación ofertas</w:t>
            </w:r>
          </w:p>
        </w:tc>
        <w:tc>
          <w:tcPr>
            <w:tcW w:w="1271" w:type="dxa"/>
            <w:gridSpan w:val="3"/>
            <w:tcBorders>
              <w:top w:val="single" w:sz="4" w:space="0" w:color="auto"/>
              <w:left w:val="nil"/>
              <w:bottom w:val="single" w:sz="4" w:space="0" w:color="auto"/>
              <w:right w:val="single" w:sz="4" w:space="0" w:color="auto"/>
            </w:tcBorders>
            <w:shd w:val="clear" w:color="auto" w:fill="DDEBF7"/>
            <w:hideMark/>
          </w:tcPr>
          <w:p w14:paraId="117A1494" w14:textId="77777777" w:rsidR="0063312A" w:rsidRPr="002C0849" w:rsidRDefault="0063312A">
            <w:pPr>
              <w:jc w:val="center"/>
              <w:rPr>
                <w:rFonts w:ascii="Arial" w:hAnsi="Arial" w:cs="Arial"/>
                <w:b/>
                <w:bCs/>
                <w:color w:val="000000"/>
                <w:sz w:val="18"/>
                <w:szCs w:val="18"/>
                <w:lang w:val="es-PY" w:eastAsia="es-PY"/>
              </w:rPr>
            </w:pPr>
            <w:r w:rsidRPr="002C0849">
              <w:rPr>
                <w:rFonts w:ascii="Arial" w:hAnsi="Arial" w:cs="Arial"/>
                <w:b/>
                <w:bCs/>
                <w:color w:val="000000"/>
                <w:sz w:val="18"/>
                <w:szCs w:val="18"/>
                <w:lang w:val="es-PY" w:eastAsia="es-PY"/>
              </w:rPr>
              <w:t>N.O. Adjudicación</w:t>
            </w:r>
          </w:p>
        </w:tc>
        <w:tc>
          <w:tcPr>
            <w:tcW w:w="890" w:type="dxa"/>
            <w:tcBorders>
              <w:top w:val="nil"/>
              <w:left w:val="nil"/>
              <w:bottom w:val="single" w:sz="4" w:space="0" w:color="auto"/>
              <w:right w:val="single" w:sz="4" w:space="0" w:color="auto"/>
            </w:tcBorders>
            <w:shd w:val="clear" w:color="auto" w:fill="DDEBF7"/>
            <w:hideMark/>
          </w:tcPr>
          <w:p w14:paraId="13743EF2" w14:textId="77777777" w:rsidR="0063312A" w:rsidRPr="002C0849" w:rsidRDefault="0063312A">
            <w:pPr>
              <w:jc w:val="center"/>
              <w:rPr>
                <w:rFonts w:ascii="Arial" w:hAnsi="Arial" w:cs="Arial"/>
                <w:b/>
                <w:bCs/>
                <w:color w:val="000000"/>
                <w:sz w:val="18"/>
                <w:szCs w:val="18"/>
                <w:lang w:val="es-PY" w:eastAsia="es-PY"/>
              </w:rPr>
            </w:pPr>
            <w:r w:rsidRPr="002C0849">
              <w:rPr>
                <w:rFonts w:ascii="Arial" w:hAnsi="Arial" w:cs="Arial"/>
                <w:b/>
                <w:bCs/>
                <w:color w:val="000000"/>
                <w:sz w:val="18"/>
                <w:szCs w:val="18"/>
                <w:lang w:val="es-PY" w:eastAsia="es-PY"/>
              </w:rPr>
              <w:t>Firma Contrato</w:t>
            </w:r>
          </w:p>
        </w:tc>
        <w:tc>
          <w:tcPr>
            <w:tcW w:w="850" w:type="dxa"/>
            <w:gridSpan w:val="2"/>
            <w:tcBorders>
              <w:top w:val="nil"/>
              <w:left w:val="nil"/>
              <w:bottom w:val="single" w:sz="4" w:space="0" w:color="auto"/>
              <w:right w:val="single" w:sz="4" w:space="0" w:color="auto"/>
            </w:tcBorders>
            <w:shd w:val="clear" w:color="auto" w:fill="DDEBF7"/>
            <w:hideMark/>
          </w:tcPr>
          <w:p w14:paraId="6D9F80D6" w14:textId="77777777" w:rsidR="0063312A" w:rsidRPr="002C0849" w:rsidRDefault="0063312A">
            <w:pPr>
              <w:jc w:val="center"/>
              <w:rPr>
                <w:rFonts w:ascii="Arial" w:hAnsi="Arial" w:cs="Arial"/>
                <w:b/>
                <w:bCs/>
                <w:color w:val="000000"/>
                <w:sz w:val="18"/>
                <w:szCs w:val="18"/>
                <w:lang w:val="es-PY" w:eastAsia="es-PY"/>
              </w:rPr>
            </w:pPr>
            <w:r w:rsidRPr="002C0849">
              <w:rPr>
                <w:rFonts w:ascii="Arial" w:hAnsi="Arial" w:cs="Arial"/>
                <w:b/>
                <w:bCs/>
                <w:color w:val="000000"/>
                <w:sz w:val="18"/>
                <w:szCs w:val="18"/>
                <w:lang w:val="es-PY" w:eastAsia="es-PY"/>
              </w:rPr>
              <w:t>Total</w:t>
            </w:r>
          </w:p>
        </w:tc>
      </w:tr>
      <w:tr w:rsidR="0063312A" w:rsidRPr="002C0849" w14:paraId="1C093230" w14:textId="77777777" w:rsidTr="0063312A">
        <w:trPr>
          <w:gridAfter w:val="1"/>
          <w:wAfter w:w="13" w:type="dxa"/>
          <w:trHeight w:val="300"/>
        </w:trPr>
        <w:tc>
          <w:tcPr>
            <w:tcW w:w="705" w:type="dxa"/>
            <w:tcBorders>
              <w:top w:val="nil"/>
              <w:left w:val="single" w:sz="4" w:space="0" w:color="auto"/>
              <w:bottom w:val="single" w:sz="4" w:space="0" w:color="auto"/>
              <w:right w:val="single" w:sz="4" w:space="0" w:color="auto"/>
            </w:tcBorders>
            <w:hideMark/>
          </w:tcPr>
          <w:p w14:paraId="79E3DB5B"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2013</w:t>
            </w:r>
          </w:p>
        </w:tc>
        <w:tc>
          <w:tcPr>
            <w:tcW w:w="991" w:type="dxa"/>
            <w:tcBorders>
              <w:top w:val="nil"/>
              <w:left w:val="nil"/>
              <w:bottom w:val="single" w:sz="4" w:space="0" w:color="auto"/>
              <w:right w:val="single" w:sz="4" w:space="0" w:color="auto"/>
            </w:tcBorders>
            <w:hideMark/>
          </w:tcPr>
          <w:p w14:paraId="356337E2"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2225/BL-NI</w:t>
            </w:r>
          </w:p>
        </w:tc>
        <w:tc>
          <w:tcPr>
            <w:tcW w:w="2201" w:type="dxa"/>
            <w:tcBorders>
              <w:top w:val="nil"/>
              <w:left w:val="nil"/>
              <w:bottom w:val="single" w:sz="4" w:space="0" w:color="auto"/>
              <w:right w:val="single" w:sz="4" w:space="0" w:color="auto"/>
            </w:tcBorders>
            <w:hideMark/>
          </w:tcPr>
          <w:p w14:paraId="3A639C76" w14:textId="77777777" w:rsidR="0063312A" w:rsidRPr="002C0849" w:rsidRDefault="0063312A">
            <w:pPr>
              <w:jc w:val="both"/>
              <w:rPr>
                <w:rFonts w:ascii="Arial" w:hAnsi="Arial" w:cs="Arial"/>
                <w:sz w:val="18"/>
                <w:szCs w:val="18"/>
                <w:lang w:val="es-PY" w:eastAsia="es-PY"/>
              </w:rPr>
            </w:pPr>
            <w:r w:rsidRPr="002C0849">
              <w:rPr>
                <w:rFonts w:ascii="Arial" w:hAnsi="Arial" w:cs="Arial"/>
                <w:sz w:val="18"/>
                <w:szCs w:val="18"/>
                <w:lang w:val="es-PY" w:eastAsia="es-PY"/>
              </w:rPr>
              <w:t>Mejoramiento del tramo Rio Blanco-Mulukukú</w:t>
            </w:r>
          </w:p>
        </w:tc>
        <w:tc>
          <w:tcPr>
            <w:tcW w:w="1562" w:type="dxa"/>
            <w:gridSpan w:val="3"/>
            <w:tcBorders>
              <w:top w:val="nil"/>
              <w:left w:val="nil"/>
              <w:bottom w:val="single" w:sz="4" w:space="0" w:color="auto"/>
              <w:right w:val="single" w:sz="4" w:space="0" w:color="000000"/>
            </w:tcBorders>
            <w:hideMark/>
          </w:tcPr>
          <w:p w14:paraId="1A764006"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103</w:t>
            </w:r>
          </w:p>
        </w:tc>
        <w:tc>
          <w:tcPr>
            <w:tcW w:w="1207" w:type="dxa"/>
            <w:gridSpan w:val="3"/>
            <w:tcBorders>
              <w:top w:val="nil"/>
              <w:left w:val="nil"/>
              <w:bottom w:val="single" w:sz="4" w:space="0" w:color="auto"/>
              <w:right w:val="single" w:sz="4" w:space="0" w:color="000000"/>
            </w:tcBorders>
            <w:hideMark/>
          </w:tcPr>
          <w:p w14:paraId="4582E1E6"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9</w:t>
            </w:r>
          </w:p>
        </w:tc>
        <w:tc>
          <w:tcPr>
            <w:tcW w:w="1767" w:type="dxa"/>
            <w:gridSpan w:val="3"/>
            <w:tcBorders>
              <w:top w:val="nil"/>
              <w:left w:val="nil"/>
              <w:bottom w:val="single" w:sz="4" w:space="0" w:color="auto"/>
              <w:right w:val="single" w:sz="4" w:space="0" w:color="000000"/>
            </w:tcBorders>
            <w:hideMark/>
          </w:tcPr>
          <w:p w14:paraId="4921057A"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22</w:t>
            </w:r>
          </w:p>
        </w:tc>
        <w:tc>
          <w:tcPr>
            <w:tcW w:w="850" w:type="dxa"/>
            <w:gridSpan w:val="2"/>
            <w:tcBorders>
              <w:top w:val="nil"/>
              <w:left w:val="nil"/>
              <w:bottom w:val="single" w:sz="4" w:space="0" w:color="auto"/>
              <w:right w:val="single" w:sz="4" w:space="0" w:color="auto"/>
            </w:tcBorders>
            <w:hideMark/>
          </w:tcPr>
          <w:p w14:paraId="12DBF9C2" w14:textId="77777777" w:rsidR="0063312A" w:rsidRPr="002C0849" w:rsidRDefault="0063312A">
            <w:pPr>
              <w:jc w:val="right"/>
              <w:rPr>
                <w:rFonts w:ascii="Arial" w:hAnsi="Arial" w:cs="Arial"/>
                <w:color w:val="000000"/>
                <w:sz w:val="18"/>
                <w:szCs w:val="18"/>
                <w:lang w:val="es-PY" w:eastAsia="es-PY"/>
              </w:rPr>
            </w:pPr>
            <w:r w:rsidRPr="002C0849">
              <w:rPr>
                <w:rFonts w:ascii="Arial" w:hAnsi="Arial" w:cs="Arial"/>
                <w:color w:val="000000"/>
                <w:sz w:val="18"/>
                <w:szCs w:val="18"/>
                <w:lang w:val="es-PY" w:eastAsia="es-PY"/>
              </w:rPr>
              <w:t>134</w:t>
            </w:r>
          </w:p>
        </w:tc>
      </w:tr>
      <w:tr w:rsidR="0063312A" w:rsidRPr="002C0849" w14:paraId="303C1B6C" w14:textId="77777777" w:rsidTr="0063312A">
        <w:trPr>
          <w:gridAfter w:val="1"/>
          <w:wAfter w:w="13" w:type="dxa"/>
          <w:trHeight w:val="300"/>
        </w:trPr>
        <w:tc>
          <w:tcPr>
            <w:tcW w:w="705" w:type="dxa"/>
            <w:tcBorders>
              <w:top w:val="nil"/>
              <w:left w:val="single" w:sz="4" w:space="0" w:color="auto"/>
              <w:bottom w:val="single" w:sz="4" w:space="0" w:color="auto"/>
              <w:right w:val="single" w:sz="4" w:space="0" w:color="auto"/>
            </w:tcBorders>
            <w:hideMark/>
          </w:tcPr>
          <w:p w14:paraId="27D72372"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2012</w:t>
            </w:r>
          </w:p>
        </w:tc>
        <w:tc>
          <w:tcPr>
            <w:tcW w:w="991" w:type="dxa"/>
            <w:tcBorders>
              <w:top w:val="nil"/>
              <w:left w:val="nil"/>
              <w:bottom w:val="single" w:sz="4" w:space="0" w:color="auto"/>
              <w:right w:val="single" w:sz="4" w:space="0" w:color="auto"/>
            </w:tcBorders>
            <w:hideMark/>
          </w:tcPr>
          <w:p w14:paraId="03779540"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2427/BL-NI</w:t>
            </w:r>
          </w:p>
        </w:tc>
        <w:tc>
          <w:tcPr>
            <w:tcW w:w="2201" w:type="dxa"/>
            <w:tcBorders>
              <w:top w:val="nil"/>
              <w:left w:val="nil"/>
              <w:bottom w:val="single" w:sz="4" w:space="0" w:color="auto"/>
              <w:right w:val="single" w:sz="4" w:space="0" w:color="auto"/>
            </w:tcBorders>
            <w:hideMark/>
          </w:tcPr>
          <w:p w14:paraId="1DA55AA5" w14:textId="77777777" w:rsidR="0063312A" w:rsidRPr="002C0849" w:rsidRDefault="0063312A">
            <w:pPr>
              <w:jc w:val="both"/>
              <w:rPr>
                <w:rFonts w:ascii="Arial" w:hAnsi="Arial" w:cs="Arial"/>
                <w:sz w:val="18"/>
                <w:szCs w:val="18"/>
                <w:lang w:val="es-PY" w:eastAsia="es-PY"/>
              </w:rPr>
            </w:pPr>
            <w:r w:rsidRPr="002C0849">
              <w:rPr>
                <w:rFonts w:ascii="Arial" w:hAnsi="Arial" w:cs="Arial"/>
                <w:sz w:val="18"/>
                <w:szCs w:val="18"/>
                <w:lang w:val="es-PY" w:eastAsia="es-PY"/>
              </w:rPr>
              <w:t>Construcción de la Circunvalación de Masaya</w:t>
            </w:r>
          </w:p>
        </w:tc>
        <w:tc>
          <w:tcPr>
            <w:tcW w:w="1562" w:type="dxa"/>
            <w:gridSpan w:val="3"/>
            <w:tcBorders>
              <w:top w:val="nil"/>
              <w:left w:val="nil"/>
              <w:bottom w:val="single" w:sz="4" w:space="0" w:color="auto"/>
              <w:right w:val="single" w:sz="4" w:space="0" w:color="000000"/>
            </w:tcBorders>
            <w:hideMark/>
          </w:tcPr>
          <w:p w14:paraId="6B932DBA"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56</w:t>
            </w:r>
          </w:p>
        </w:tc>
        <w:tc>
          <w:tcPr>
            <w:tcW w:w="1207" w:type="dxa"/>
            <w:gridSpan w:val="3"/>
            <w:tcBorders>
              <w:top w:val="nil"/>
              <w:left w:val="nil"/>
              <w:bottom w:val="single" w:sz="4" w:space="0" w:color="auto"/>
              <w:right w:val="single" w:sz="4" w:space="0" w:color="000000"/>
            </w:tcBorders>
            <w:hideMark/>
          </w:tcPr>
          <w:p w14:paraId="084E24D8"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15</w:t>
            </w:r>
          </w:p>
        </w:tc>
        <w:tc>
          <w:tcPr>
            <w:tcW w:w="1767" w:type="dxa"/>
            <w:gridSpan w:val="3"/>
            <w:tcBorders>
              <w:top w:val="nil"/>
              <w:left w:val="nil"/>
              <w:bottom w:val="single" w:sz="4" w:space="0" w:color="auto"/>
              <w:right w:val="single" w:sz="4" w:space="0" w:color="000000"/>
            </w:tcBorders>
            <w:hideMark/>
          </w:tcPr>
          <w:p w14:paraId="38E83814"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4</w:t>
            </w:r>
          </w:p>
        </w:tc>
        <w:tc>
          <w:tcPr>
            <w:tcW w:w="850" w:type="dxa"/>
            <w:gridSpan w:val="2"/>
            <w:tcBorders>
              <w:top w:val="nil"/>
              <w:left w:val="nil"/>
              <w:bottom w:val="single" w:sz="4" w:space="0" w:color="auto"/>
              <w:right w:val="single" w:sz="4" w:space="0" w:color="auto"/>
            </w:tcBorders>
            <w:hideMark/>
          </w:tcPr>
          <w:p w14:paraId="3FBC274A" w14:textId="77777777" w:rsidR="0063312A" w:rsidRPr="002C0849" w:rsidRDefault="0063312A">
            <w:pPr>
              <w:jc w:val="right"/>
              <w:rPr>
                <w:rFonts w:ascii="Arial" w:hAnsi="Arial" w:cs="Arial"/>
                <w:color w:val="000000"/>
                <w:sz w:val="18"/>
                <w:szCs w:val="18"/>
                <w:lang w:val="es-PY" w:eastAsia="es-PY"/>
              </w:rPr>
            </w:pPr>
            <w:r w:rsidRPr="002C0849">
              <w:rPr>
                <w:rFonts w:ascii="Arial" w:hAnsi="Arial" w:cs="Arial"/>
                <w:color w:val="000000"/>
                <w:sz w:val="18"/>
                <w:szCs w:val="18"/>
                <w:lang w:val="es-PY" w:eastAsia="es-PY"/>
              </w:rPr>
              <w:t>75</w:t>
            </w:r>
          </w:p>
        </w:tc>
      </w:tr>
      <w:tr w:rsidR="0063312A" w:rsidRPr="002C0849" w14:paraId="2419B495" w14:textId="77777777" w:rsidTr="0063312A">
        <w:trPr>
          <w:gridAfter w:val="1"/>
          <w:wAfter w:w="13" w:type="dxa"/>
          <w:trHeight w:val="300"/>
        </w:trPr>
        <w:tc>
          <w:tcPr>
            <w:tcW w:w="705" w:type="dxa"/>
            <w:tcBorders>
              <w:top w:val="nil"/>
              <w:left w:val="single" w:sz="4" w:space="0" w:color="auto"/>
              <w:bottom w:val="single" w:sz="4" w:space="0" w:color="auto"/>
              <w:right w:val="single" w:sz="4" w:space="0" w:color="auto"/>
            </w:tcBorders>
            <w:hideMark/>
          </w:tcPr>
          <w:p w14:paraId="0CF4DA66"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2013</w:t>
            </w:r>
          </w:p>
        </w:tc>
        <w:tc>
          <w:tcPr>
            <w:tcW w:w="991" w:type="dxa"/>
            <w:tcBorders>
              <w:top w:val="nil"/>
              <w:left w:val="nil"/>
              <w:bottom w:val="single" w:sz="4" w:space="0" w:color="auto"/>
              <w:right w:val="single" w:sz="4" w:space="0" w:color="auto"/>
            </w:tcBorders>
            <w:hideMark/>
          </w:tcPr>
          <w:p w14:paraId="286B3E91"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2840/BL-NI</w:t>
            </w:r>
          </w:p>
        </w:tc>
        <w:tc>
          <w:tcPr>
            <w:tcW w:w="2201" w:type="dxa"/>
            <w:tcBorders>
              <w:top w:val="nil"/>
              <w:left w:val="nil"/>
              <w:bottom w:val="single" w:sz="4" w:space="0" w:color="auto"/>
              <w:right w:val="single" w:sz="4" w:space="0" w:color="auto"/>
            </w:tcBorders>
            <w:hideMark/>
          </w:tcPr>
          <w:p w14:paraId="354C0D67" w14:textId="77777777" w:rsidR="0063312A" w:rsidRPr="002C0849" w:rsidRDefault="0063312A">
            <w:pPr>
              <w:jc w:val="both"/>
              <w:rPr>
                <w:rFonts w:ascii="Arial" w:hAnsi="Arial" w:cs="Arial"/>
                <w:sz w:val="18"/>
                <w:szCs w:val="18"/>
                <w:lang w:val="es-PY" w:eastAsia="es-PY"/>
              </w:rPr>
            </w:pPr>
            <w:r w:rsidRPr="002C0849">
              <w:rPr>
                <w:rFonts w:ascii="Arial" w:hAnsi="Arial" w:cs="Arial"/>
                <w:sz w:val="18"/>
                <w:szCs w:val="18"/>
                <w:lang w:val="es-PY" w:eastAsia="es-PY"/>
              </w:rPr>
              <w:t>Rehabilitación Carretera Miralagos-Cuyalí</w:t>
            </w:r>
          </w:p>
        </w:tc>
        <w:tc>
          <w:tcPr>
            <w:tcW w:w="1562" w:type="dxa"/>
            <w:gridSpan w:val="3"/>
            <w:tcBorders>
              <w:top w:val="nil"/>
              <w:left w:val="nil"/>
              <w:bottom w:val="single" w:sz="4" w:space="0" w:color="auto"/>
              <w:right w:val="single" w:sz="4" w:space="0" w:color="000000"/>
            </w:tcBorders>
            <w:hideMark/>
          </w:tcPr>
          <w:p w14:paraId="41AB0242"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62</w:t>
            </w:r>
          </w:p>
        </w:tc>
        <w:tc>
          <w:tcPr>
            <w:tcW w:w="1207" w:type="dxa"/>
            <w:gridSpan w:val="3"/>
            <w:tcBorders>
              <w:top w:val="nil"/>
              <w:left w:val="nil"/>
              <w:bottom w:val="single" w:sz="4" w:space="0" w:color="auto"/>
              <w:right w:val="single" w:sz="4" w:space="0" w:color="000000"/>
            </w:tcBorders>
            <w:hideMark/>
          </w:tcPr>
          <w:p w14:paraId="58826FA6"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57</w:t>
            </w:r>
          </w:p>
        </w:tc>
        <w:tc>
          <w:tcPr>
            <w:tcW w:w="1767" w:type="dxa"/>
            <w:gridSpan w:val="3"/>
            <w:tcBorders>
              <w:top w:val="nil"/>
              <w:left w:val="nil"/>
              <w:bottom w:val="single" w:sz="4" w:space="0" w:color="auto"/>
              <w:right w:val="single" w:sz="4" w:space="0" w:color="000000"/>
            </w:tcBorders>
            <w:hideMark/>
          </w:tcPr>
          <w:p w14:paraId="1F020CB2"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35</w:t>
            </w:r>
          </w:p>
        </w:tc>
        <w:tc>
          <w:tcPr>
            <w:tcW w:w="850" w:type="dxa"/>
            <w:gridSpan w:val="2"/>
            <w:tcBorders>
              <w:top w:val="nil"/>
              <w:left w:val="nil"/>
              <w:bottom w:val="single" w:sz="4" w:space="0" w:color="auto"/>
              <w:right w:val="single" w:sz="4" w:space="0" w:color="auto"/>
            </w:tcBorders>
            <w:hideMark/>
          </w:tcPr>
          <w:p w14:paraId="2CADD6E4" w14:textId="77777777" w:rsidR="0063312A" w:rsidRPr="002C0849" w:rsidRDefault="0063312A">
            <w:pPr>
              <w:jc w:val="right"/>
              <w:rPr>
                <w:rFonts w:ascii="Arial" w:hAnsi="Arial" w:cs="Arial"/>
                <w:color w:val="000000"/>
                <w:sz w:val="18"/>
                <w:szCs w:val="18"/>
                <w:lang w:val="es-PY" w:eastAsia="es-PY"/>
              </w:rPr>
            </w:pPr>
            <w:r w:rsidRPr="002C0849">
              <w:rPr>
                <w:rFonts w:ascii="Arial" w:hAnsi="Arial" w:cs="Arial"/>
                <w:color w:val="000000"/>
                <w:sz w:val="18"/>
                <w:szCs w:val="18"/>
                <w:lang w:val="es-PY" w:eastAsia="es-PY"/>
              </w:rPr>
              <w:t>154</w:t>
            </w:r>
          </w:p>
        </w:tc>
      </w:tr>
      <w:tr w:rsidR="0063312A" w:rsidRPr="002C0849" w14:paraId="5CB8B7F9" w14:textId="77777777" w:rsidTr="0063312A">
        <w:trPr>
          <w:gridAfter w:val="1"/>
          <w:wAfter w:w="13" w:type="dxa"/>
          <w:trHeight w:val="480"/>
        </w:trPr>
        <w:tc>
          <w:tcPr>
            <w:tcW w:w="705" w:type="dxa"/>
            <w:tcBorders>
              <w:top w:val="nil"/>
              <w:left w:val="single" w:sz="4" w:space="0" w:color="auto"/>
              <w:bottom w:val="single" w:sz="4" w:space="0" w:color="auto"/>
              <w:right w:val="single" w:sz="4" w:space="0" w:color="auto"/>
            </w:tcBorders>
            <w:hideMark/>
          </w:tcPr>
          <w:p w14:paraId="0931841C"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2013</w:t>
            </w:r>
          </w:p>
        </w:tc>
        <w:tc>
          <w:tcPr>
            <w:tcW w:w="991" w:type="dxa"/>
            <w:tcBorders>
              <w:top w:val="nil"/>
              <w:left w:val="nil"/>
              <w:bottom w:val="single" w:sz="4" w:space="0" w:color="auto"/>
              <w:right w:val="single" w:sz="4" w:space="0" w:color="auto"/>
            </w:tcBorders>
            <w:hideMark/>
          </w:tcPr>
          <w:p w14:paraId="4BA5E0B1"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2840/BL-NI</w:t>
            </w:r>
          </w:p>
        </w:tc>
        <w:tc>
          <w:tcPr>
            <w:tcW w:w="2201" w:type="dxa"/>
            <w:tcBorders>
              <w:top w:val="nil"/>
              <w:left w:val="nil"/>
              <w:bottom w:val="single" w:sz="4" w:space="0" w:color="auto"/>
              <w:right w:val="single" w:sz="4" w:space="0" w:color="auto"/>
            </w:tcBorders>
            <w:hideMark/>
          </w:tcPr>
          <w:p w14:paraId="35A9BAD2" w14:textId="77777777" w:rsidR="0063312A" w:rsidRPr="002C0849" w:rsidRDefault="0063312A">
            <w:pPr>
              <w:jc w:val="both"/>
              <w:rPr>
                <w:rFonts w:ascii="Arial" w:hAnsi="Arial" w:cs="Arial"/>
                <w:sz w:val="18"/>
                <w:szCs w:val="18"/>
                <w:lang w:val="es-PY" w:eastAsia="es-PY"/>
              </w:rPr>
            </w:pPr>
            <w:r w:rsidRPr="002C0849">
              <w:rPr>
                <w:rFonts w:ascii="Arial" w:hAnsi="Arial" w:cs="Arial"/>
                <w:sz w:val="18"/>
                <w:szCs w:val="18"/>
                <w:lang w:val="es-PY" w:eastAsia="es-PY"/>
              </w:rPr>
              <w:t>Rehabilitación de Carretera La Paz Centro-Malpaisillo</w:t>
            </w:r>
          </w:p>
        </w:tc>
        <w:tc>
          <w:tcPr>
            <w:tcW w:w="1562" w:type="dxa"/>
            <w:gridSpan w:val="3"/>
            <w:tcBorders>
              <w:top w:val="nil"/>
              <w:left w:val="nil"/>
              <w:bottom w:val="single" w:sz="4" w:space="0" w:color="auto"/>
              <w:right w:val="single" w:sz="4" w:space="0" w:color="000000"/>
            </w:tcBorders>
            <w:hideMark/>
          </w:tcPr>
          <w:p w14:paraId="4B70DFEF"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57</w:t>
            </w:r>
          </w:p>
        </w:tc>
        <w:tc>
          <w:tcPr>
            <w:tcW w:w="1207" w:type="dxa"/>
            <w:gridSpan w:val="3"/>
            <w:tcBorders>
              <w:top w:val="nil"/>
              <w:left w:val="nil"/>
              <w:bottom w:val="single" w:sz="4" w:space="0" w:color="auto"/>
              <w:right w:val="single" w:sz="4" w:space="0" w:color="000000"/>
            </w:tcBorders>
            <w:hideMark/>
          </w:tcPr>
          <w:p w14:paraId="444B9EE7"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14</w:t>
            </w:r>
          </w:p>
        </w:tc>
        <w:tc>
          <w:tcPr>
            <w:tcW w:w="1767" w:type="dxa"/>
            <w:gridSpan w:val="3"/>
            <w:tcBorders>
              <w:top w:val="nil"/>
              <w:left w:val="nil"/>
              <w:bottom w:val="single" w:sz="4" w:space="0" w:color="auto"/>
              <w:right w:val="single" w:sz="4" w:space="0" w:color="000000"/>
            </w:tcBorders>
            <w:hideMark/>
          </w:tcPr>
          <w:p w14:paraId="241BDDE9"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10</w:t>
            </w:r>
          </w:p>
        </w:tc>
        <w:tc>
          <w:tcPr>
            <w:tcW w:w="850" w:type="dxa"/>
            <w:gridSpan w:val="2"/>
            <w:tcBorders>
              <w:top w:val="nil"/>
              <w:left w:val="nil"/>
              <w:bottom w:val="single" w:sz="4" w:space="0" w:color="auto"/>
              <w:right w:val="single" w:sz="4" w:space="0" w:color="auto"/>
            </w:tcBorders>
            <w:hideMark/>
          </w:tcPr>
          <w:p w14:paraId="5C1CECE3" w14:textId="77777777" w:rsidR="0063312A" w:rsidRPr="002C0849" w:rsidRDefault="0063312A">
            <w:pPr>
              <w:jc w:val="right"/>
              <w:rPr>
                <w:rFonts w:ascii="Arial" w:hAnsi="Arial" w:cs="Arial"/>
                <w:color w:val="000000"/>
                <w:sz w:val="18"/>
                <w:szCs w:val="18"/>
                <w:lang w:val="es-PY" w:eastAsia="es-PY"/>
              </w:rPr>
            </w:pPr>
            <w:r w:rsidRPr="002C0849">
              <w:rPr>
                <w:rFonts w:ascii="Arial" w:hAnsi="Arial" w:cs="Arial"/>
                <w:color w:val="000000"/>
                <w:sz w:val="18"/>
                <w:szCs w:val="18"/>
                <w:lang w:val="es-PY" w:eastAsia="es-PY"/>
              </w:rPr>
              <w:t>81</w:t>
            </w:r>
          </w:p>
        </w:tc>
      </w:tr>
      <w:tr w:rsidR="0063312A" w:rsidRPr="002C0849" w14:paraId="4729F75D" w14:textId="77777777" w:rsidTr="0063312A">
        <w:trPr>
          <w:gridAfter w:val="1"/>
          <w:wAfter w:w="13" w:type="dxa"/>
          <w:trHeight w:val="720"/>
        </w:trPr>
        <w:tc>
          <w:tcPr>
            <w:tcW w:w="705" w:type="dxa"/>
            <w:tcBorders>
              <w:top w:val="nil"/>
              <w:left w:val="single" w:sz="4" w:space="0" w:color="auto"/>
              <w:bottom w:val="single" w:sz="4" w:space="0" w:color="auto"/>
              <w:right w:val="single" w:sz="4" w:space="0" w:color="auto"/>
            </w:tcBorders>
            <w:hideMark/>
          </w:tcPr>
          <w:p w14:paraId="3576C0CC"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2014</w:t>
            </w:r>
          </w:p>
        </w:tc>
        <w:tc>
          <w:tcPr>
            <w:tcW w:w="991" w:type="dxa"/>
            <w:tcBorders>
              <w:top w:val="nil"/>
              <w:left w:val="nil"/>
              <w:bottom w:val="single" w:sz="4" w:space="0" w:color="auto"/>
              <w:right w:val="single" w:sz="4" w:space="0" w:color="auto"/>
            </w:tcBorders>
            <w:hideMark/>
          </w:tcPr>
          <w:p w14:paraId="27CF16D2"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2979/BL-NI</w:t>
            </w:r>
          </w:p>
        </w:tc>
        <w:tc>
          <w:tcPr>
            <w:tcW w:w="2201" w:type="dxa"/>
            <w:tcBorders>
              <w:top w:val="nil"/>
              <w:left w:val="nil"/>
              <w:bottom w:val="single" w:sz="4" w:space="0" w:color="auto"/>
              <w:right w:val="single" w:sz="4" w:space="0" w:color="auto"/>
            </w:tcBorders>
            <w:hideMark/>
          </w:tcPr>
          <w:p w14:paraId="4EAB3F6B" w14:textId="77777777" w:rsidR="0063312A" w:rsidRPr="002C0849" w:rsidRDefault="0063312A">
            <w:pPr>
              <w:jc w:val="both"/>
              <w:rPr>
                <w:rFonts w:ascii="Arial" w:hAnsi="Arial" w:cs="Arial"/>
                <w:sz w:val="18"/>
                <w:szCs w:val="18"/>
                <w:lang w:val="es-PY" w:eastAsia="es-PY"/>
              </w:rPr>
            </w:pPr>
            <w:r w:rsidRPr="002C0849">
              <w:rPr>
                <w:rFonts w:ascii="Arial" w:hAnsi="Arial" w:cs="Arial"/>
                <w:sz w:val="18"/>
                <w:szCs w:val="18"/>
                <w:lang w:val="es-PY" w:eastAsia="es-PY"/>
              </w:rPr>
              <w:t>Mejoramiento del Tramo de Carretera Empalme Malpaisillo-Villa 15 de Julio (Tramo I y II: 36.40 Km) - Tramo I</w:t>
            </w:r>
          </w:p>
        </w:tc>
        <w:tc>
          <w:tcPr>
            <w:tcW w:w="1562" w:type="dxa"/>
            <w:gridSpan w:val="3"/>
            <w:tcBorders>
              <w:top w:val="nil"/>
              <w:left w:val="nil"/>
              <w:bottom w:val="single" w:sz="4" w:space="0" w:color="auto"/>
              <w:right w:val="single" w:sz="4" w:space="0" w:color="000000"/>
            </w:tcBorders>
            <w:hideMark/>
          </w:tcPr>
          <w:p w14:paraId="1AACD081"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56</w:t>
            </w:r>
          </w:p>
        </w:tc>
        <w:tc>
          <w:tcPr>
            <w:tcW w:w="1207" w:type="dxa"/>
            <w:gridSpan w:val="3"/>
            <w:tcBorders>
              <w:top w:val="nil"/>
              <w:left w:val="nil"/>
              <w:bottom w:val="single" w:sz="4" w:space="0" w:color="auto"/>
              <w:right w:val="single" w:sz="4" w:space="0" w:color="000000"/>
            </w:tcBorders>
            <w:hideMark/>
          </w:tcPr>
          <w:p w14:paraId="72C7962A"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49</w:t>
            </w:r>
          </w:p>
        </w:tc>
        <w:tc>
          <w:tcPr>
            <w:tcW w:w="1767" w:type="dxa"/>
            <w:gridSpan w:val="3"/>
            <w:tcBorders>
              <w:top w:val="nil"/>
              <w:left w:val="nil"/>
              <w:bottom w:val="single" w:sz="4" w:space="0" w:color="auto"/>
              <w:right w:val="single" w:sz="4" w:space="0" w:color="000000"/>
            </w:tcBorders>
            <w:hideMark/>
          </w:tcPr>
          <w:p w14:paraId="6DD8B706"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27</w:t>
            </w:r>
          </w:p>
        </w:tc>
        <w:tc>
          <w:tcPr>
            <w:tcW w:w="850" w:type="dxa"/>
            <w:gridSpan w:val="2"/>
            <w:tcBorders>
              <w:top w:val="nil"/>
              <w:left w:val="nil"/>
              <w:bottom w:val="single" w:sz="4" w:space="0" w:color="auto"/>
              <w:right w:val="single" w:sz="4" w:space="0" w:color="auto"/>
            </w:tcBorders>
            <w:hideMark/>
          </w:tcPr>
          <w:p w14:paraId="2DF2656E" w14:textId="77777777" w:rsidR="0063312A" w:rsidRPr="002C0849" w:rsidRDefault="0063312A">
            <w:pPr>
              <w:jc w:val="right"/>
              <w:rPr>
                <w:rFonts w:ascii="Arial" w:hAnsi="Arial" w:cs="Arial"/>
                <w:color w:val="000000"/>
                <w:sz w:val="18"/>
                <w:szCs w:val="18"/>
                <w:lang w:val="es-PY" w:eastAsia="es-PY"/>
              </w:rPr>
            </w:pPr>
            <w:r w:rsidRPr="002C0849">
              <w:rPr>
                <w:rFonts w:ascii="Arial" w:hAnsi="Arial" w:cs="Arial"/>
                <w:color w:val="000000"/>
                <w:sz w:val="18"/>
                <w:szCs w:val="18"/>
                <w:lang w:val="es-PY" w:eastAsia="es-PY"/>
              </w:rPr>
              <w:t>132</w:t>
            </w:r>
          </w:p>
        </w:tc>
      </w:tr>
      <w:tr w:rsidR="0063312A" w:rsidRPr="002C0849" w14:paraId="3ABA18FF" w14:textId="77777777" w:rsidTr="0063312A">
        <w:trPr>
          <w:gridAfter w:val="1"/>
          <w:wAfter w:w="13" w:type="dxa"/>
          <w:trHeight w:val="720"/>
        </w:trPr>
        <w:tc>
          <w:tcPr>
            <w:tcW w:w="705" w:type="dxa"/>
            <w:tcBorders>
              <w:top w:val="nil"/>
              <w:left w:val="single" w:sz="4" w:space="0" w:color="auto"/>
              <w:bottom w:val="single" w:sz="4" w:space="0" w:color="auto"/>
              <w:right w:val="single" w:sz="4" w:space="0" w:color="auto"/>
            </w:tcBorders>
            <w:hideMark/>
          </w:tcPr>
          <w:p w14:paraId="300392C9"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2014</w:t>
            </w:r>
          </w:p>
        </w:tc>
        <w:tc>
          <w:tcPr>
            <w:tcW w:w="991" w:type="dxa"/>
            <w:tcBorders>
              <w:top w:val="nil"/>
              <w:left w:val="nil"/>
              <w:bottom w:val="single" w:sz="4" w:space="0" w:color="auto"/>
              <w:right w:val="single" w:sz="4" w:space="0" w:color="auto"/>
            </w:tcBorders>
            <w:hideMark/>
          </w:tcPr>
          <w:p w14:paraId="1423075B"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2979/BL-NI</w:t>
            </w:r>
          </w:p>
        </w:tc>
        <w:tc>
          <w:tcPr>
            <w:tcW w:w="2201" w:type="dxa"/>
            <w:tcBorders>
              <w:top w:val="nil"/>
              <w:left w:val="nil"/>
              <w:bottom w:val="single" w:sz="4" w:space="0" w:color="auto"/>
              <w:right w:val="single" w:sz="4" w:space="0" w:color="auto"/>
            </w:tcBorders>
            <w:hideMark/>
          </w:tcPr>
          <w:p w14:paraId="1EDDFBD6" w14:textId="77777777" w:rsidR="0063312A" w:rsidRPr="002C0849" w:rsidRDefault="0063312A">
            <w:pPr>
              <w:jc w:val="both"/>
              <w:rPr>
                <w:rFonts w:ascii="Arial" w:hAnsi="Arial" w:cs="Arial"/>
                <w:sz w:val="18"/>
                <w:szCs w:val="18"/>
                <w:lang w:val="es-PY" w:eastAsia="es-PY"/>
              </w:rPr>
            </w:pPr>
            <w:r w:rsidRPr="002C0849">
              <w:rPr>
                <w:rFonts w:ascii="Arial" w:hAnsi="Arial" w:cs="Arial"/>
                <w:sz w:val="18"/>
                <w:szCs w:val="18"/>
                <w:lang w:val="es-PY" w:eastAsia="es-PY"/>
              </w:rPr>
              <w:t>Mejoramiento del Tramo de Carretera Empalme Malpaisillo-Villa 15 de Julio (Tramo I y II: 36.40 Km) - Tramo II</w:t>
            </w:r>
          </w:p>
        </w:tc>
        <w:tc>
          <w:tcPr>
            <w:tcW w:w="1562" w:type="dxa"/>
            <w:gridSpan w:val="3"/>
            <w:tcBorders>
              <w:top w:val="nil"/>
              <w:left w:val="nil"/>
              <w:bottom w:val="single" w:sz="4" w:space="0" w:color="auto"/>
              <w:right w:val="single" w:sz="4" w:space="0" w:color="000000"/>
            </w:tcBorders>
            <w:hideMark/>
          </w:tcPr>
          <w:p w14:paraId="4513090C"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56</w:t>
            </w:r>
          </w:p>
        </w:tc>
        <w:tc>
          <w:tcPr>
            <w:tcW w:w="1207" w:type="dxa"/>
            <w:gridSpan w:val="3"/>
            <w:tcBorders>
              <w:top w:val="nil"/>
              <w:left w:val="nil"/>
              <w:bottom w:val="single" w:sz="4" w:space="0" w:color="auto"/>
              <w:right w:val="single" w:sz="4" w:space="0" w:color="000000"/>
            </w:tcBorders>
            <w:hideMark/>
          </w:tcPr>
          <w:p w14:paraId="064EF611"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49</w:t>
            </w:r>
          </w:p>
        </w:tc>
        <w:tc>
          <w:tcPr>
            <w:tcW w:w="1767" w:type="dxa"/>
            <w:gridSpan w:val="3"/>
            <w:tcBorders>
              <w:top w:val="nil"/>
              <w:left w:val="nil"/>
              <w:bottom w:val="single" w:sz="4" w:space="0" w:color="auto"/>
              <w:right w:val="single" w:sz="4" w:space="0" w:color="000000"/>
            </w:tcBorders>
            <w:hideMark/>
          </w:tcPr>
          <w:p w14:paraId="1E42A273"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19</w:t>
            </w:r>
          </w:p>
        </w:tc>
        <w:tc>
          <w:tcPr>
            <w:tcW w:w="850" w:type="dxa"/>
            <w:gridSpan w:val="2"/>
            <w:tcBorders>
              <w:top w:val="nil"/>
              <w:left w:val="nil"/>
              <w:bottom w:val="single" w:sz="4" w:space="0" w:color="auto"/>
              <w:right w:val="single" w:sz="4" w:space="0" w:color="auto"/>
            </w:tcBorders>
            <w:hideMark/>
          </w:tcPr>
          <w:p w14:paraId="7D5ED90F" w14:textId="77777777" w:rsidR="0063312A" w:rsidRPr="002C0849" w:rsidRDefault="0063312A">
            <w:pPr>
              <w:jc w:val="right"/>
              <w:rPr>
                <w:rFonts w:ascii="Arial" w:hAnsi="Arial" w:cs="Arial"/>
                <w:color w:val="000000"/>
                <w:sz w:val="18"/>
                <w:szCs w:val="18"/>
                <w:lang w:val="es-PY" w:eastAsia="es-PY"/>
              </w:rPr>
            </w:pPr>
            <w:r w:rsidRPr="002C0849">
              <w:rPr>
                <w:rFonts w:ascii="Arial" w:hAnsi="Arial" w:cs="Arial"/>
                <w:color w:val="000000"/>
                <w:sz w:val="18"/>
                <w:szCs w:val="18"/>
                <w:lang w:val="es-PY" w:eastAsia="es-PY"/>
              </w:rPr>
              <w:t>124</w:t>
            </w:r>
          </w:p>
        </w:tc>
      </w:tr>
      <w:tr w:rsidR="0063312A" w:rsidRPr="002C0849" w14:paraId="1C4A3E05" w14:textId="77777777" w:rsidTr="0063312A">
        <w:trPr>
          <w:gridAfter w:val="1"/>
          <w:wAfter w:w="13" w:type="dxa"/>
          <w:trHeight w:val="480"/>
        </w:trPr>
        <w:tc>
          <w:tcPr>
            <w:tcW w:w="705" w:type="dxa"/>
            <w:tcBorders>
              <w:top w:val="nil"/>
              <w:left w:val="single" w:sz="4" w:space="0" w:color="auto"/>
              <w:bottom w:val="single" w:sz="4" w:space="0" w:color="auto"/>
              <w:right w:val="single" w:sz="4" w:space="0" w:color="auto"/>
            </w:tcBorders>
            <w:hideMark/>
          </w:tcPr>
          <w:p w14:paraId="105DD4EB"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2014</w:t>
            </w:r>
          </w:p>
        </w:tc>
        <w:tc>
          <w:tcPr>
            <w:tcW w:w="991" w:type="dxa"/>
            <w:tcBorders>
              <w:top w:val="nil"/>
              <w:left w:val="nil"/>
              <w:bottom w:val="single" w:sz="4" w:space="0" w:color="auto"/>
              <w:right w:val="single" w:sz="4" w:space="0" w:color="auto"/>
            </w:tcBorders>
            <w:hideMark/>
          </w:tcPr>
          <w:p w14:paraId="7ABDEC85"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2979/BL-NI</w:t>
            </w:r>
          </w:p>
        </w:tc>
        <w:tc>
          <w:tcPr>
            <w:tcW w:w="2201" w:type="dxa"/>
            <w:tcBorders>
              <w:top w:val="nil"/>
              <w:left w:val="nil"/>
              <w:bottom w:val="single" w:sz="4" w:space="0" w:color="auto"/>
              <w:right w:val="single" w:sz="4" w:space="0" w:color="auto"/>
            </w:tcBorders>
            <w:hideMark/>
          </w:tcPr>
          <w:p w14:paraId="6327B083" w14:textId="77777777" w:rsidR="0063312A" w:rsidRPr="002C0849" w:rsidRDefault="0063312A">
            <w:pPr>
              <w:jc w:val="both"/>
              <w:rPr>
                <w:rFonts w:ascii="Arial" w:hAnsi="Arial" w:cs="Arial"/>
                <w:sz w:val="18"/>
                <w:szCs w:val="18"/>
                <w:lang w:val="es-PY" w:eastAsia="es-PY"/>
              </w:rPr>
            </w:pPr>
            <w:r w:rsidRPr="002C0849">
              <w:rPr>
                <w:rFonts w:ascii="Arial" w:hAnsi="Arial" w:cs="Arial"/>
                <w:sz w:val="18"/>
                <w:szCs w:val="18"/>
                <w:lang w:val="es-PY" w:eastAsia="es-PY"/>
              </w:rPr>
              <w:t>Rehabilitación del Tramo de Carretera Boaco-Muy Muy</w:t>
            </w:r>
          </w:p>
        </w:tc>
        <w:tc>
          <w:tcPr>
            <w:tcW w:w="1562" w:type="dxa"/>
            <w:gridSpan w:val="3"/>
            <w:tcBorders>
              <w:top w:val="nil"/>
              <w:left w:val="nil"/>
              <w:bottom w:val="single" w:sz="4" w:space="0" w:color="auto"/>
              <w:right w:val="single" w:sz="4" w:space="0" w:color="000000"/>
            </w:tcBorders>
            <w:hideMark/>
          </w:tcPr>
          <w:p w14:paraId="04AB77B9"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66</w:t>
            </w:r>
          </w:p>
        </w:tc>
        <w:tc>
          <w:tcPr>
            <w:tcW w:w="1207" w:type="dxa"/>
            <w:gridSpan w:val="3"/>
            <w:tcBorders>
              <w:top w:val="nil"/>
              <w:left w:val="nil"/>
              <w:bottom w:val="single" w:sz="4" w:space="0" w:color="auto"/>
              <w:right w:val="single" w:sz="4" w:space="0" w:color="000000"/>
            </w:tcBorders>
            <w:hideMark/>
          </w:tcPr>
          <w:p w14:paraId="411C976C"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30</w:t>
            </w:r>
          </w:p>
        </w:tc>
        <w:tc>
          <w:tcPr>
            <w:tcW w:w="1767" w:type="dxa"/>
            <w:gridSpan w:val="3"/>
            <w:tcBorders>
              <w:top w:val="nil"/>
              <w:left w:val="nil"/>
              <w:bottom w:val="single" w:sz="4" w:space="0" w:color="auto"/>
              <w:right w:val="single" w:sz="4" w:space="0" w:color="000000"/>
            </w:tcBorders>
            <w:hideMark/>
          </w:tcPr>
          <w:p w14:paraId="00E9F250"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10</w:t>
            </w:r>
          </w:p>
        </w:tc>
        <w:tc>
          <w:tcPr>
            <w:tcW w:w="850" w:type="dxa"/>
            <w:gridSpan w:val="2"/>
            <w:tcBorders>
              <w:top w:val="nil"/>
              <w:left w:val="nil"/>
              <w:bottom w:val="single" w:sz="4" w:space="0" w:color="auto"/>
              <w:right w:val="single" w:sz="4" w:space="0" w:color="auto"/>
            </w:tcBorders>
            <w:hideMark/>
          </w:tcPr>
          <w:p w14:paraId="2A01A601" w14:textId="77777777" w:rsidR="0063312A" w:rsidRPr="002C0849" w:rsidRDefault="0063312A">
            <w:pPr>
              <w:jc w:val="right"/>
              <w:rPr>
                <w:rFonts w:ascii="Arial" w:hAnsi="Arial" w:cs="Arial"/>
                <w:color w:val="000000"/>
                <w:sz w:val="18"/>
                <w:szCs w:val="18"/>
                <w:lang w:val="es-PY" w:eastAsia="es-PY"/>
              </w:rPr>
            </w:pPr>
            <w:r w:rsidRPr="002C0849">
              <w:rPr>
                <w:rFonts w:ascii="Arial" w:hAnsi="Arial" w:cs="Arial"/>
                <w:color w:val="000000"/>
                <w:sz w:val="18"/>
                <w:szCs w:val="18"/>
                <w:lang w:val="es-PY" w:eastAsia="es-PY"/>
              </w:rPr>
              <w:t>106</w:t>
            </w:r>
          </w:p>
        </w:tc>
      </w:tr>
      <w:tr w:rsidR="0063312A" w:rsidRPr="002C0849" w14:paraId="40467C18" w14:textId="77777777" w:rsidTr="0063312A">
        <w:trPr>
          <w:gridAfter w:val="1"/>
          <w:wAfter w:w="13" w:type="dxa"/>
          <w:trHeight w:val="469"/>
        </w:trPr>
        <w:tc>
          <w:tcPr>
            <w:tcW w:w="705" w:type="dxa"/>
            <w:tcBorders>
              <w:top w:val="nil"/>
              <w:left w:val="single" w:sz="4" w:space="0" w:color="auto"/>
              <w:bottom w:val="single" w:sz="4" w:space="0" w:color="auto"/>
              <w:right w:val="single" w:sz="4" w:space="0" w:color="auto"/>
            </w:tcBorders>
            <w:hideMark/>
          </w:tcPr>
          <w:p w14:paraId="673A19FF"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2016</w:t>
            </w:r>
          </w:p>
        </w:tc>
        <w:tc>
          <w:tcPr>
            <w:tcW w:w="991" w:type="dxa"/>
            <w:tcBorders>
              <w:top w:val="nil"/>
              <w:left w:val="nil"/>
              <w:bottom w:val="single" w:sz="4" w:space="0" w:color="auto"/>
              <w:right w:val="single" w:sz="4" w:space="0" w:color="auto"/>
            </w:tcBorders>
            <w:hideMark/>
          </w:tcPr>
          <w:p w14:paraId="3B043B78"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2979/BL-NI</w:t>
            </w:r>
          </w:p>
        </w:tc>
        <w:tc>
          <w:tcPr>
            <w:tcW w:w="2201" w:type="dxa"/>
            <w:tcBorders>
              <w:top w:val="nil"/>
              <w:left w:val="nil"/>
              <w:bottom w:val="single" w:sz="4" w:space="0" w:color="auto"/>
              <w:right w:val="single" w:sz="4" w:space="0" w:color="auto"/>
            </w:tcBorders>
            <w:hideMark/>
          </w:tcPr>
          <w:p w14:paraId="2C6A3513" w14:textId="77777777" w:rsidR="0063312A" w:rsidRPr="002C0849" w:rsidRDefault="0063312A">
            <w:pPr>
              <w:jc w:val="both"/>
              <w:rPr>
                <w:rFonts w:ascii="Arial" w:hAnsi="Arial" w:cs="Arial"/>
                <w:sz w:val="18"/>
                <w:szCs w:val="18"/>
                <w:lang w:val="es-PY" w:eastAsia="es-PY"/>
              </w:rPr>
            </w:pPr>
            <w:r w:rsidRPr="002C0849">
              <w:rPr>
                <w:rFonts w:ascii="Arial" w:hAnsi="Arial" w:cs="Arial"/>
                <w:sz w:val="18"/>
                <w:szCs w:val="18"/>
                <w:lang w:val="es-PY" w:eastAsia="es-PY"/>
              </w:rPr>
              <w:t>Rehabilitación de la Carretera Chinandega-Guasaule y Construcción de las Obras de Mitigación en Puntos Críticos de la Ruta Chinandega-Guasaule</w:t>
            </w:r>
          </w:p>
        </w:tc>
        <w:tc>
          <w:tcPr>
            <w:tcW w:w="1562" w:type="dxa"/>
            <w:gridSpan w:val="3"/>
            <w:tcBorders>
              <w:top w:val="nil"/>
              <w:left w:val="nil"/>
              <w:bottom w:val="single" w:sz="4" w:space="0" w:color="auto"/>
              <w:right w:val="single" w:sz="4" w:space="0" w:color="000000"/>
            </w:tcBorders>
            <w:hideMark/>
          </w:tcPr>
          <w:p w14:paraId="0182E283"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51</w:t>
            </w:r>
          </w:p>
        </w:tc>
        <w:tc>
          <w:tcPr>
            <w:tcW w:w="1207" w:type="dxa"/>
            <w:gridSpan w:val="3"/>
            <w:tcBorders>
              <w:top w:val="nil"/>
              <w:left w:val="nil"/>
              <w:bottom w:val="single" w:sz="4" w:space="0" w:color="auto"/>
              <w:right w:val="single" w:sz="4" w:space="0" w:color="000000"/>
            </w:tcBorders>
            <w:hideMark/>
          </w:tcPr>
          <w:p w14:paraId="15386F71"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28</w:t>
            </w:r>
          </w:p>
        </w:tc>
        <w:tc>
          <w:tcPr>
            <w:tcW w:w="1767" w:type="dxa"/>
            <w:gridSpan w:val="3"/>
            <w:tcBorders>
              <w:top w:val="nil"/>
              <w:left w:val="nil"/>
              <w:bottom w:val="single" w:sz="4" w:space="0" w:color="auto"/>
              <w:right w:val="single" w:sz="4" w:space="0" w:color="000000"/>
            </w:tcBorders>
            <w:hideMark/>
          </w:tcPr>
          <w:p w14:paraId="31181034"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7</w:t>
            </w:r>
          </w:p>
        </w:tc>
        <w:tc>
          <w:tcPr>
            <w:tcW w:w="850" w:type="dxa"/>
            <w:gridSpan w:val="2"/>
            <w:tcBorders>
              <w:top w:val="nil"/>
              <w:left w:val="nil"/>
              <w:bottom w:val="single" w:sz="4" w:space="0" w:color="auto"/>
              <w:right w:val="single" w:sz="4" w:space="0" w:color="auto"/>
            </w:tcBorders>
            <w:hideMark/>
          </w:tcPr>
          <w:p w14:paraId="03326B2E" w14:textId="77777777" w:rsidR="0063312A" w:rsidRPr="002C0849" w:rsidRDefault="0063312A">
            <w:pPr>
              <w:jc w:val="right"/>
              <w:rPr>
                <w:rFonts w:ascii="Arial" w:hAnsi="Arial" w:cs="Arial"/>
                <w:color w:val="000000"/>
                <w:sz w:val="18"/>
                <w:szCs w:val="18"/>
                <w:lang w:val="es-PY" w:eastAsia="es-PY"/>
              </w:rPr>
            </w:pPr>
            <w:r w:rsidRPr="002C0849">
              <w:rPr>
                <w:rFonts w:ascii="Arial" w:hAnsi="Arial" w:cs="Arial"/>
                <w:color w:val="000000"/>
                <w:sz w:val="18"/>
                <w:szCs w:val="18"/>
                <w:lang w:val="es-PY" w:eastAsia="es-PY"/>
              </w:rPr>
              <w:t>86</w:t>
            </w:r>
          </w:p>
        </w:tc>
      </w:tr>
      <w:tr w:rsidR="0063312A" w:rsidRPr="002C0849" w14:paraId="6F25175B" w14:textId="77777777" w:rsidTr="0063312A">
        <w:trPr>
          <w:gridAfter w:val="1"/>
          <w:wAfter w:w="13" w:type="dxa"/>
          <w:trHeight w:val="480"/>
        </w:trPr>
        <w:tc>
          <w:tcPr>
            <w:tcW w:w="705" w:type="dxa"/>
            <w:tcBorders>
              <w:top w:val="nil"/>
              <w:left w:val="single" w:sz="4" w:space="0" w:color="auto"/>
              <w:bottom w:val="single" w:sz="4" w:space="0" w:color="auto"/>
              <w:right w:val="single" w:sz="4" w:space="0" w:color="auto"/>
            </w:tcBorders>
            <w:hideMark/>
          </w:tcPr>
          <w:p w14:paraId="6B1385A3"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2016</w:t>
            </w:r>
          </w:p>
        </w:tc>
        <w:tc>
          <w:tcPr>
            <w:tcW w:w="991" w:type="dxa"/>
            <w:tcBorders>
              <w:top w:val="nil"/>
              <w:left w:val="nil"/>
              <w:bottom w:val="single" w:sz="4" w:space="0" w:color="auto"/>
              <w:right w:val="single" w:sz="4" w:space="0" w:color="auto"/>
            </w:tcBorders>
            <w:hideMark/>
          </w:tcPr>
          <w:p w14:paraId="66FAC05D"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2979/BL-NI</w:t>
            </w:r>
          </w:p>
        </w:tc>
        <w:tc>
          <w:tcPr>
            <w:tcW w:w="2201" w:type="dxa"/>
            <w:tcBorders>
              <w:top w:val="nil"/>
              <w:left w:val="nil"/>
              <w:bottom w:val="single" w:sz="4" w:space="0" w:color="auto"/>
              <w:right w:val="single" w:sz="4" w:space="0" w:color="auto"/>
            </w:tcBorders>
            <w:hideMark/>
          </w:tcPr>
          <w:p w14:paraId="3CB29D42" w14:textId="77777777" w:rsidR="0063312A" w:rsidRPr="002C0849" w:rsidRDefault="0063312A">
            <w:pPr>
              <w:jc w:val="both"/>
              <w:rPr>
                <w:rFonts w:ascii="Arial" w:hAnsi="Arial" w:cs="Arial"/>
                <w:sz w:val="18"/>
                <w:szCs w:val="18"/>
                <w:lang w:val="es-PY" w:eastAsia="es-PY"/>
              </w:rPr>
            </w:pPr>
            <w:r w:rsidRPr="002C0849">
              <w:rPr>
                <w:rFonts w:ascii="Arial" w:hAnsi="Arial" w:cs="Arial"/>
                <w:sz w:val="18"/>
                <w:szCs w:val="18"/>
                <w:lang w:val="es-PY" w:eastAsia="es-PY"/>
              </w:rPr>
              <w:t>Mejoramiento de la Carretera Boaco-Muy Muy Etapa II: 126+000 - 139+610</w:t>
            </w:r>
          </w:p>
        </w:tc>
        <w:tc>
          <w:tcPr>
            <w:tcW w:w="1562" w:type="dxa"/>
            <w:gridSpan w:val="3"/>
            <w:tcBorders>
              <w:top w:val="nil"/>
              <w:left w:val="nil"/>
              <w:bottom w:val="single" w:sz="4" w:space="0" w:color="auto"/>
              <w:right w:val="single" w:sz="4" w:space="0" w:color="000000"/>
            </w:tcBorders>
            <w:hideMark/>
          </w:tcPr>
          <w:p w14:paraId="2B47AEEA"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44</w:t>
            </w:r>
          </w:p>
        </w:tc>
        <w:tc>
          <w:tcPr>
            <w:tcW w:w="1207" w:type="dxa"/>
            <w:gridSpan w:val="3"/>
            <w:tcBorders>
              <w:top w:val="nil"/>
              <w:left w:val="nil"/>
              <w:bottom w:val="single" w:sz="4" w:space="0" w:color="auto"/>
              <w:right w:val="single" w:sz="4" w:space="0" w:color="000000"/>
            </w:tcBorders>
            <w:hideMark/>
          </w:tcPr>
          <w:p w14:paraId="780E1AD9"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50</w:t>
            </w:r>
          </w:p>
        </w:tc>
        <w:tc>
          <w:tcPr>
            <w:tcW w:w="1767" w:type="dxa"/>
            <w:gridSpan w:val="3"/>
            <w:tcBorders>
              <w:top w:val="nil"/>
              <w:left w:val="nil"/>
              <w:bottom w:val="single" w:sz="4" w:space="0" w:color="auto"/>
              <w:right w:val="single" w:sz="4" w:space="0" w:color="000000"/>
            </w:tcBorders>
            <w:hideMark/>
          </w:tcPr>
          <w:p w14:paraId="502900D9"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18</w:t>
            </w:r>
          </w:p>
        </w:tc>
        <w:tc>
          <w:tcPr>
            <w:tcW w:w="850" w:type="dxa"/>
            <w:gridSpan w:val="2"/>
            <w:tcBorders>
              <w:top w:val="nil"/>
              <w:left w:val="nil"/>
              <w:bottom w:val="single" w:sz="4" w:space="0" w:color="auto"/>
              <w:right w:val="single" w:sz="4" w:space="0" w:color="auto"/>
            </w:tcBorders>
            <w:hideMark/>
          </w:tcPr>
          <w:p w14:paraId="50127526" w14:textId="77777777" w:rsidR="0063312A" w:rsidRPr="002C0849" w:rsidRDefault="0063312A">
            <w:pPr>
              <w:jc w:val="right"/>
              <w:rPr>
                <w:rFonts w:ascii="Arial" w:hAnsi="Arial" w:cs="Arial"/>
                <w:color w:val="000000"/>
                <w:sz w:val="18"/>
                <w:szCs w:val="18"/>
                <w:lang w:val="es-PY" w:eastAsia="es-PY"/>
              </w:rPr>
            </w:pPr>
            <w:r w:rsidRPr="002C0849">
              <w:rPr>
                <w:rFonts w:ascii="Arial" w:hAnsi="Arial" w:cs="Arial"/>
                <w:color w:val="000000"/>
                <w:sz w:val="18"/>
                <w:szCs w:val="18"/>
                <w:lang w:val="es-PY" w:eastAsia="es-PY"/>
              </w:rPr>
              <w:t>112</w:t>
            </w:r>
          </w:p>
        </w:tc>
      </w:tr>
      <w:tr w:rsidR="0063312A" w:rsidRPr="002C0849" w14:paraId="56BF506B" w14:textId="77777777" w:rsidTr="0063312A">
        <w:trPr>
          <w:gridAfter w:val="1"/>
          <w:wAfter w:w="13" w:type="dxa"/>
          <w:trHeight w:val="720"/>
        </w:trPr>
        <w:tc>
          <w:tcPr>
            <w:tcW w:w="705" w:type="dxa"/>
            <w:tcBorders>
              <w:top w:val="nil"/>
              <w:left w:val="single" w:sz="4" w:space="0" w:color="auto"/>
              <w:bottom w:val="single" w:sz="4" w:space="0" w:color="auto"/>
              <w:right w:val="single" w:sz="4" w:space="0" w:color="auto"/>
            </w:tcBorders>
            <w:hideMark/>
          </w:tcPr>
          <w:p w14:paraId="7CFDF51E"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2015</w:t>
            </w:r>
          </w:p>
        </w:tc>
        <w:tc>
          <w:tcPr>
            <w:tcW w:w="991" w:type="dxa"/>
            <w:tcBorders>
              <w:top w:val="nil"/>
              <w:left w:val="nil"/>
              <w:bottom w:val="single" w:sz="4" w:space="0" w:color="auto"/>
              <w:right w:val="single" w:sz="4" w:space="0" w:color="auto"/>
            </w:tcBorders>
            <w:hideMark/>
          </w:tcPr>
          <w:p w14:paraId="35B171DE"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3353/BL-NI</w:t>
            </w:r>
          </w:p>
        </w:tc>
        <w:tc>
          <w:tcPr>
            <w:tcW w:w="2201" w:type="dxa"/>
            <w:tcBorders>
              <w:top w:val="nil"/>
              <w:left w:val="nil"/>
              <w:bottom w:val="single" w:sz="4" w:space="0" w:color="auto"/>
              <w:right w:val="single" w:sz="4" w:space="0" w:color="auto"/>
            </w:tcBorders>
            <w:hideMark/>
          </w:tcPr>
          <w:p w14:paraId="736A0FC3" w14:textId="77777777" w:rsidR="0063312A" w:rsidRPr="002C0849" w:rsidRDefault="0063312A">
            <w:pPr>
              <w:jc w:val="both"/>
              <w:rPr>
                <w:rFonts w:ascii="Arial" w:hAnsi="Arial" w:cs="Arial"/>
                <w:sz w:val="18"/>
                <w:szCs w:val="18"/>
                <w:lang w:val="es-PY" w:eastAsia="es-PY"/>
              </w:rPr>
            </w:pPr>
            <w:r w:rsidRPr="002C0849">
              <w:rPr>
                <w:rFonts w:ascii="Arial" w:hAnsi="Arial" w:cs="Arial"/>
                <w:sz w:val="18"/>
                <w:szCs w:val="18"/>
                <w:lang w:val="es-PY" w:eastAsia="es-PY"/>
              </w:rPr>
              <w:t>Mejoramiento del Camino Rural Naciones Unidas - Km. 46+100, Sector de San Francisco - Tramo I</w:t>
            </w:r>
          </w:p>
        </w:tc>
        <w:tc>
          <w:tcPr>
            <w:tcW w:w="1562" w:type="dxa"/>
            <w:gridSpan w:val="3"/>
            <w:tcBorders>
              <w:top w:val="nil"/>
              <w:left w:val="nil"/>
              <w:bottom w:val="single" w:sz="4" w:space="0" w:color="auto"/>
              <w:right w:val="single" w:sz="4" w:space="0" w:color="000000"/>
            </w:tcBorders>
            <w:hideMark/>
          </w:tcPr>
          <w:p w14:paraId="46EB9BEF"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50</w:t>
            </w:r>
          </w:p>
        </w:tc>
        <w:tc>
          <w:tcPr>
            <w:tcW w:w="1207" w:type="dxa"/>
            <w:gridSpan w:val="3"/>
            <w:tcBorders>
              <w:top w:val="nil"/>
              <w:left w:val="nil"/>
              <w:bottom w:val="single" w:sz="4" w:space="0" w:color="auto"/>
              <w:right w:val="single" w:sz="4" w:space="0" w:color="000000"/>
            </w:tcBorders>
            <w:hideMark/>
          </w:tcPr>
          <w:p w14:paraId="57C9EF79"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40</w:t>
            </w:r>
          </w:p>
        </w:tc>
        <w:tc>
          <w:tcPr>
            <w:tcW w:w="1767" w:type="dxa"/>
            <w:gridSpan w:val="3"/>
            <w:tcBorders>
              <w:top w:val="nil"/>
              <w:left w:val="nil"/>
              <w:bottom w:val="single" w:sz="4" w:space="0" w:color="auto"/>
              <w:right w:val="single" w:sz="4" w:space="0" w:color="000000"/>
            </w:tcBorders>
            <w:hideMark/>
          </w:tcPr>
          <w:p w14:paraId="78F4D204"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12</w:t>
            </w:r>
          </w:p>
        </w:tc>
        <w:tc>
          <w:tcPr>
            <w:tcW w:w="850" w:type="dxa"/>
            <w:gridSpan w:val="2"/>
            <w:tcBorders>
              <w:top w:val="nil"/>
              <w:left w:val="nil"/>
              <w:bottom w:val="single" w:sz="4" w:space="0" w:color="auto"/>
              <w:right w:val="single" w:sz="4" w:space="0" w:color="auto"/>
            </w:tcBorders>
            <w:hideMark/>
          </w:tcPr>
          <w:p w14:paraId="6329D438" w14:textId="77777777" w:rsidR="0063312A" w:rsidRPr="002C0849" w:rsidRDefault="0063312A">
            <w:pPr>
              <w:jc w:val="right"/>
              <w:rPr>
                <w:rFonts w:ascii="Arial" w:hAnsi="Arial" w:cs="Arial"/>
                <w:color w:val="000000"/>
                <w:sz w:val="18"/>
                <w:szCs w:val="18"/>
                <w:lang w:val="es-PY" w:eastAsia="es-PY"/>
              </w:rPr>
            </w:pPr>
            <w:r w:rsidRPr="002C0849">
              <w:rPr>
                <w:rFonts w:ascii="Arial" w:hAnsi="Arial" w:cs="Arial"/>
                <w:color w:val="000000"/>
                <w:sz w:val="18"/>
                <w:szCs w:val="18"/>
                <w:lang w:val="es-PY" w:eastAsia="es-PY"/>
              </w:rPr>
              <w:t>102</w:t>
            </w:r>
          </w:p>
        </w:tc>
      </w:tr>
      <w:tr w:rsidR="0063312A" w:rsidRPr="002C0849" w14:paraId="24749993" w14:textId="77777777" w:rsidTr="0063312A">
        <w:trPr>
          <w:gridAfter w:val="1"/>
          <w:wAfter w:w="13" w:type="dxa"/>
          <w:trHeight w:val="720"/>
        </w:trPr>
        <w:tc>
          <w:tcPr>
            <w:tcW w:w="705" w:type="dxa"/>
            <w:tcBorders>
              <w:top w:val="nil"/>
              <w:left w:val="single" w:sz="4" w:space="0" w:color="auto"/>
              <w:bottom w:val="single" w:sz="4" w:space="0" w:color="auto"/>
              <w:right w:val="single" w:sz="4" w:space="0" w:color="auto"/>
            </w:tcBorders>
            <w:hideMark/>
          </w:tcPr>
          <w:p w14:paraId="047CFE2E"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2015</w:t>
            </w:r>
          </w:p>
        </w:tc>
        <w:tc>
          <w:tcPr>
            <w:tcW w:w="991" w:type="dxa"/>
            <w:tcBorders>
              <w:top w:val="nil"/>
              <w:left w:val="nil"/>
              <w:bottom w:val="single" w:sz="4" w:space="0" w:color="auto"/>
              <w:right w:val="single" w:sz="4" w:space="0" w:color="auto"/>
            </w:tcBorders>
            <w:hideMark/>
          </w:tcPr>
          <w:p w14:paraId="4A2FCE00"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3353/BL-NI</w:t>
            </w:r>
          </w:p>
        </w:tc>
        <w:tc>
          <w:tcPr>
            <w:tcW w:w="2201" w:type="dxa"/>
            <w:tcBorders>
              <w:top w:val="nil"/>
              <w:left w:val="nil"/>
              <w:bottom w:val="single" w:sz="4" w:space="0" w:color="auto"/>
              <w:right w:val="single" w:sz="4" w:space="0" w:color="auto"/>
            </w:tcBorders>
            <w:hideMark/>
          </w:tcPr>
          <w:p w14:paraId="26FEC50C" w14:textId="77777777" w:rsidR="0063312A" w:rsidRPr="002C0849" w:rsidRDefault="0063312A">
            <w:pPr>
              <w:jc w:val="both"/>
              <w:rPr>
                <w:rFonts w:ascii="Arial" w:hAnsi="Arial" w:cs="Arial"/>
                <w:sz w:val="18"/>
                <w:szCs w:val="18"/>
                <w:lang w:val="es-PY" w:eastAsia="es-PY"/>
              </w:rPr>
            </w:pPr>
            <w:r w:rsidRPr="002C0849">
              <w:rPr>
                <w:rFonts w:ascii="Arial" w:hAnsi="Arial" w:cs="Arial"/>
                <w:sz w:val="18"/>
                <w:szCs w:val="18"/>
                <w:lang w:val="es-PY" w:eastAsia="es-PY"/>
              </w:rPr>
              <w:t>Mejoramiento del Camino Rural Naciones Unidas - Km. 46+100, Sector de San Francisco - Tramo II</w:t>
            </w:r>
          </w:p>
        </w:tc>
        <w:tc>
          <w:tcPr>
            <w:tcW w:w="1562" w:type="dxa"/>
            <w:gridSpan w:val="3"/>
            <w:tcBorders>
              <w:top w:val="nil"/>
              <w:left w:val="nil"/>
              <w:bottom w:val="single" w:sz="4" w:space="0" w:color="auto"/>
              <w:right w:val="single" w:sz="4" w:space="0" w:color="000000"/>
            </w:tcBorders>
            <w:hideMark/>
          </w:tcPr>
          <w:p w14:paraId="16DA182E"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50</w:t>
            </w:r>
          </w:p>
        </w:tc>
        <w:tc>
          <w:tcPr>
            <w:tcW w:w="1207" w:type="dxa"/>
            <w:gridSpan w:val="3"/>
            <w:tcBorders>
              <w:top w:val="nil"/>
              <w:left w:val="nil"/>
              <w:bottom w:val="single" w:sz="4" w:space="0" w:color="auto"/>
              <w:right w:val="single" w:sz="4" w:space="0" w:color="000000"/>
            </w:tcBorders>
            <w:hideMark/>
          </w:tcPr>
          <w:p w14:paraId="47DE66BD"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40</w:t>
            </w:r>
          </w:p>
        </w:tc>
        <w:tc>
          <w:tcPr>
            <w:tcW w:w="1767" w:type="dxa"/>
            <w:gridSpan w:val="3"/>
            <w:tcBorders>
              <w:top w:val="nil"/>
              <w:left w:val="nil"/>
              <w:bottom w:val="single" w:sz="4" w:space="0" w:color="auto"/>
              <w:right w:val="single" w:sz="4" w:space="0" w:color="000000"/>
            </w:tcBorders>
            <w:hideMark/>
          </w:tcPr>
          <w:p w14:paraId="3A184C2F"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12</w:t>
            </w:r>
          </w:p>
        </w:tc>
        <w:tc>
          <w:tcPr>
            <w:tcW w:w="850" w:type="dxa"/>
            <w:gridSpan w:val="2"/>
            <w:tcBorders>
              <w:top w:val="nil"/>
              <w:left w:val="nil"/>
              <w:bottom w:val="single" w:sz="4" w:space="0" w:color="auto"/>
              <w:right w:val="single" w:sz="4" w:space="0" w:color="auto"/>
            </w:tcBorders>
            <w:hideMark/>
          </w:tcPr>
          <w:p w14:paraId="512F73A6" w14:textId="77777777" w:rsidR="0063312A" w:rsidRPr="002C0849" w:rsidRDefault="0063312A">
            <w:pPr>
              <w:jc w:val="right"/>
              <w:rPr>
                <w:rFonts w:ascii="Arial" w:hAnsi="Arial" w:cs="Arial"/>
                <w:color w:val="000000"/>
                <w:sz w:val="18"/>
                <w:szCs w:val="18"/>
                <w:lang w:val="es-PY" w:eastAsia="es-PY"/>
              </w:rPr>
            </w:pPr>
            <w:r w:rsidRPr="002C0849">
              <w:rPr>
                <w:rFonts w:ascii="Arial" w:hAnsi="Arial" w:cs="Arial"/>
                <w:color w:val="000000"/>
                <w:sz w:val="18"/>
                <w:szCs w:val="18"/>
                <w:lang w:val="es-PY" w:eastAsia="es-PY"/>
              </w:rPr>
              <w:t>102</w:t>
            </w:r>
          </w:p>
        </w:tc>
      </w:tr>
      <w:tr w:rsidR="0063312A" w:rsidRPr="002C0849" w14:paraId="1FFED5BB" w14:textId="77777777" w:rsidTr="0063312A">
        <w:trPr>
          <w:gridAfter w:val="1"/>
          <w:wAfter w:w="13" w:type="dxa"/>
          <w:trHeight w:val="480"/>
        </w:trPr>
        <w:tc>
          <w:tcPr>
            <w:tcW w:w="705" w:type="dxa"/>
            <w:tcBorders>
              <w:top w:val="nil"/>
              <w:left w:val="single" w:sz="4" w:space="0" w:color="auto"/>
              <w:bottom w:val="single" w:sz="4" w:space="0" w:color="auto"/>
              <w:right w:val="single" w:sz="4" w:space="0" w:color="auto"/>
            </w:tcBorders>
            <w:hideMark/>
          </w:tcPr>
          <w:p w14:paraId="28344FF4"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2016</w:t>
            </w:r>
          </w:p>
        </w:tc>
        <w:tc>
          <w:tcPr>
            <w:tcW w:w="991" w:type="dxa"/>
            <w:tcBorders>
              <w:top w:val="nil"/>
              <w:left w:val="nil"/>
              <w:bottom w:val="single" w:sz="4" w:space="0" w:color="auto"/>
              <w:right w:val="single" w:sz="4" w:space="0" w:color="auto"/>
            </w:tcBorders>
            <w:hideMark/>
          </w:tcPr>
          <w:p w14:paraId="79EC1C47"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3577/BL-NI</w:t>
            </w:r>
          </w:p>
        </w:tc>
        <w:tc>
          <w:tcPr>
            <w:tcW w:w="2201" w:type="dxa"/>
            <w:tcBorders>
              <w:top w:val="nil"/>
              <w:left w:val="nil"/>
              <w:bottom w:val="single" w:sz="4" w:space="0" w:color="auto"/>
              <w:right w:val="single" w:sz="4" w:space="0" w:color="auto"/>
            </w:tcBorders>
            <w:hideMark/>
          </w:tcPr>
          <w:p w14:paraId="7205CB6C" w14:textId="77777777" w:rsidR="0063312A" w:rsidRPr="002C0849" w:rsidRDefault="0063312A">
            <w:pPr>
              <w:jc w:val="both"/>
              <w:rPr>
                <w:rFonts w:ascii="Arial" w:hAnsi="Arial" w:cs="Arial"/>
                <w:sz w:val="18"/>
                <w:szCs w:val="18"/>
                <w:lang w:val="es-PY" w:eastAsia="es-PY"/>
              </w:rPr>
            </w:pPr>
            <w:r w:rsidRPr="002C0849">
              <w:rPr>
                <w:rFonts w:ascii="Arial" w:hAnsi="Arial" w:cs="Arial"/>
                <w:sz w:val="18"/>
                <w:szCs w:val="18"/>
                <w:lang w:val="es-PY" w:eastAsia="es-PY"/>
              </w:rPr>
              <w:t>Mejoramiento del Camino Pastasma - Wiwilí. Tramo I</w:t>
            </w:r>
          </w:p>
        </w:tc>
        <w:tc>
          <w:tcPr>
            <w:tcW w:w="1562" w:type="dxa"/>
            <w:gridSpan w:val="3"/>
            <w:tcBorders>
              <w:top w:val="nil"/>
              <w:left w:val="nil"/>
              <w:bottom w:val="single" w:sz="4" w:space="0" w:color="auto"/>
              <w:right w:val="single" w:sz="4" w:space="0" w:color="000000"/>
            </w:tcBorders>
            <w:hideMark/>
          </w:tcPr>
          <w:p w14:paraId="6359E358"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49</w:t>
            </w:r>
          </w:p>
        </w:tc>
        <w:tc>
          <w:tcPr>
            <w:tcW w:w="1207" w:type="dxa"/>
            <w:gridSpan w:val="3"/>
            <w:tcBorders>
              <w:top w:val="nil"/>
              <w:left w:val="nil"/>
              <w:bottom w:val="single" w:sz="4" w:space="0" w:color="auto"/>
              <w:right w:val="single" w:sz="4" w:space="0" w:color="000000"/>
            </w:tcBorders>
            <w:hideMark/>
          </w:tcPr>
          <w:p w14:paraId="0A73A394"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44</w:t>
            </w:r>
          </w:p>
        </w:tc>
        <w:tc>
          <w:tcPr>
            <w:tcW w:w="1767" w:type="dxa"/>
            <w:gridSpan w:val="3"/>
            <w:tcBorders>
              <w:top w:val="nil"/>
              <w:left w:val="nil"/>
              <w:bottom w:val="single" w:sz="4" w:space="0" w:color="auto"/>
              <w:right w:val="single" w:sz="4" w:space="0" w:color="000000"/>
            </w:tcBorders>
            <w:hideMark/>
          </w:tcPr>
          <w:p w14:paraId="11571ADE"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11</w:t>
            </w:r>
          </w:p>
        </w:tc>
        <w:tc>
          <w:tcPr>
            <w:tcW w:w="850" w:type="dxa"/>
            <w:gridSpan w:val="2"/>
            <w:tcBorders>
              <w:top w:val="nil"/>
              <w:left w:val="nil"/>
              <w:bottom w:val="single" w:sz="4" w:space="0" w:color="auto"/>
              <w:right w:val="single" w:sz="4" w:space="0" w:color="auto"/>
            </w:tcBorders>
            <w:hideMark/>
          </w:tcPr>
          <w:p w14:paraId="55AE6FAB" w14:textId="77777777" w:rsidR="0063312A" w:rsidRPr="002C0849" w:rsidRDefault="0063312A">
            <w:pPr>
              <w:jc w:val="right"/>
              <w:rPr>
                <w:rFonts w:ascii="Arial" w:hAnsi="Arial" w:cs="Arial"/>
                <w:color w:val="000000"/>
                <w:sz w:val="18"/>
                <w:szCs w:val="18"/>
                <w:lang w:val="es-PY" w:eastAsia="es-PY"/>
              </w:rPr>
            </w:pPr>
            <w:r w:rsidRPr="002C0849">
              <w:rPr>
                <w:rFonts w:ascii="Arial" w:hAnsi="Arial" w:cs="Arial"/>
                <w:color w:val="000000"/>
                <w:sz w:val="18"/>
                <w:szCs w:val="18"/>
                <w:lang w:val="es-PY" w:eastAsia="es-PY"/>
              </w:rPr>
              <w:t>104</w:t>
            </w:r>
          </w:p>
        </w:tc>
      </w:tr>
      <w:tr w:rsidR="0063312A" w:rsidRPr="002C0849" w14:paraId="267D8B3F" w14:textId="77777777" w:rsidTr="0063312A">
        <w:trPr>
          <w:gridAfter w:val="1"/>
          <w:wAfter w:w="13" w:type="dxa"/>
          <w:trHeight w:val="480"/>
        </w:trPr>
        <w:tc>
          <w:tcPr>
            <w:tcW w:w="705" w:type="dxa"/>
            <w:tcBorders>
              <w:top w:val="nil"/>
              <w:left w:val="single" w:sz="4" w:space="0" w:color="auto"/>
              <w:bottom w:val="single" w:sz="4" w:space="0" w:color="auto"/>
              <w:right w:val="single" w:sz="4" w:space="0" w:color="auto"/>
            </w:tcBorders>
            <w:hideMark/>
          </w:tcPr>
          <w:p w14:paraId="0E5A1BE9"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2016</w:t>
            </w:r>
          </w:p>
        </w:tc>
        <w:tc>
          <w:tcPr>
            <w:tcW w:w="991" w:type="dxa"/>
            <w:tcBorders>
              <w:top w:val="nil"/>
              <w:left w:val="nil"/>
              <w:bottom w:val="single" w:sz="4" w:space="0" w:color="auto"/>
              <w:right w:val="single" w:sz="4" w:space="0" w:color="auto"/>
            </w:tcBorders>
            <w:hideMark/>
          </w:tcPr>
          <w:p w14:paraId="31ED7D3B"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3577/BL-NI</w:t>
            </w:r>
          </w:p>
        </w:tc>
        <w:tc>
          <w:tcPr>
            <w:tcW w:w="2201" w:type="dxa"/>
            <w:tcBorders>
              <w:top w:val="nil"/>
              <w:left w:val="nil"/>
              <w:bottom w:val="single" w:sz="4" w:space="0" w:color="auto"/>
              <w:right w:val="single" w:sz="4" w:space="0" w:color="auto"/>
            </w:tcBorders>
            <w:hideMark/>
          </w:tcPr>
          <w:p w14:paraId="7EEA1420" w14:textId="77777777" w:rsidR="0063312A" w:rsidRPr="002C0849" w:rsidRDefault="0063312A">
            <w:pPr>
              <w:jc w:val="both"/>
              <w:rPr>
                <w:rFonts w:ascii="Arial" w:hAnsi="Arial" w:cs="Arial"/>
                <w:sz w:val="18"/>
                <w:szCs w:val="18"/>
                <w:lang w:val="es-PY" w:eastAsia="es-PY"/>
              </w:rPr>
            </w:pPr>
            <w:r w:rsidRPr="002C0849">
              <w:rPr>
                <w:rFonts w:ascii="Arial" w:hAnsi="Arial" w:cs="Arial"/>
                <w:sz w:val="18"/>
                <w:szCs w:val="18"/>
                <w:lang w:val="es-PY" w:eastAsia="es-PY"/>
              </w:rPr>
              <w:t>Mejoramiento del Camino Pastasma - Wiwilí. Tramo II</w:t>
            </w:r>
          </w:p>
        </w:tc>
        <w:tc>
          <w:tcPr>
            <w:tcW w:w="1562" w:type="dxa"/>
            <w:gridSpan w:val="3"/>
            <w:tcBorders>
              <w:top w:val="nil"/>
              <w:left w:val="nil"/>
              <w:bottom w:val="single" w:sz="4" w:space="0" w:color="auto"/>
              <w:right w:val="single" w:sz="4" w:space="0" w:color="000000"/>
            </w:tcBorders>
            <w:hideMark/>
          </w:tcPr>
          <w:p w14:paraId="75130BB4"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49</w:t>
            </w:r>
          </w:p>
        </w:tc>
        <w:tc>
          <w:tcPr>
            <w:tcW w:w="1207" w:type="dxa"/>
            <w:gridSpan w:val="3"/>
            <w:tcBorders>
              <w:top w:val="nil"/>
              <w:left w:val="nil"/>
              <w:bottom w:val="single" w:sz="4" w:space="0" w:color="auto"/>
              <w:right w:val="single" w:sz="4" w:space="0" w:color="000000"/>
            </w:tcBorders>
            <w:hideMark/>
          </w:tcPr>
          <w:p w14:paraId="76B4F0CC"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44</w:t>
            </w:r>
          </w:p>
        </w:tc>
        <w:tc>
          <w:tcPr>
            <w:tcW w:w="1767" w:type="dxa"/>
            <w:gridSpan w:val="3"/>
            <w:tcBorders>
              <w:top w:val="nil"/>
              <w:left w:val="nil"/>
              <w:bottom w:val="single" w:sz="4" w:space="0" w:color="auto"/>
              <w:right w:val="single" w:sz="4" w:space="0" w:color="000000"/>
            </w:tcBorders>
            <w:hideMark/>
          </w:tcPr>
          <w:p w14:paraId="1686BE6B"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11</w:t>
            </w:r>
          </w:p>
        </w:tc>
        <w:tc>
          <w:tcPr>
            <w:tcW w:w="850" w:type="dxa"/>
            <w:gridSpan w:val="2"/>
            <w:tcBorders>
              <w:top w:val="nil"/>
              <w:left w:val="nil"/>
              <w:bottom w:val="single" w:sz="4" w:space="0" w:color="auto"/>
              <w:right w:val="single" w:sz="4" w:space="0" w:color="auto"/>
            </w:tcBorders>
            <w:hideMark/>
          </w:tcPr>
          <w:p w14:paraId="4A43CF89" w14:textId="77777777" w:rsidR="0063312A" w:rsidRPr="002C0849" w:rsidRDefault="0063312A">
            <w:pPr>
              <w:jc w:val="right"/>
              <w:rPr>
                <w:rFonts w:ascii="Arial" w:hAnsi="Arial" w:cs="Arial"/>
                <w:color w:val="000000"/>
                <w:sz w:val="18"/>
                <w:szCs w:val="18"/>
                <w:lang w:val="es-PY" w:eastAsia="es-PY"/>
              </w:rPr>
            </w:pPr>
            <w:r w:rsidRPr="002C0849">
              <w:rPr>
                <w:rFonts w:ascii="Arial" w:hAnsi="Arial" w:cs="Arial"/>
                <w:color w:val="000000"/>
                <w:sz w:val="18"/>
                <w:szCs w:val="18"/>
                <w:lang w:val="es-PY" w:eastAsia="es-PY"/>
              </w:rPr>
              <w:t>104</w:t>
            </w:r>
          </w:p>
        </w:tc>
      </w:tr>
      <w:tr w:rsidR="0063312A" w:rsidRPr="002C0849" w14:paraId="4148A5CE" w14:textId="77777777" w:rsidTr="0063312A">
        <w:trPr>
          <w:gridAfter w:val="1"/>
          <w:wAfter w:w="13" w:type="dxa"/>
          <w:trHeight w:val="480"/>
        </w:trPr>
        <w:tc>
          <w:tcPr>
            <w:tcW w:w="705" w:type="dxa"/>
            <w:tcBorders>
              <w:top w:val="nil"/>
              <w:left w:val="single" w:sz="4" w:space="0" w:color="auto"/>
              <w:bottom w:val="single" w:sz="4" w:space="0" w:color="auto"/>
              <w:right w:val="single" w:sz="4" w:space="0" w:color="auto"/>
            </w:tcBorders>
            <w:hideMark/>
          </w:tcPr>
          <w:p w14:paraId="3953A683"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2017</w:t>
            </w:r>
          </w:p>
        </w:tc>
        <w:tc>
          <w:tcPr>
            <w:tcW w:w="991" w:type="dxa"/>
            <w:tcBorders>
              <w:top w:val="nil"/>
              <w:left w:val="nil"/>
              <w:bottom w:val="single" w:sz="4" w:space="0" w:color="auto"/>
              <w:right w:val="single" w:sz="4" w:space="0" w:color="auto"/>
            </w:tcBorders>
            <w:hideMark/>
          </w:tcPr>
          <w:p w14:paraId="5927B306"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3577/BL-NI</w:t>
            </w:r>
          </w:p>
        </w:tc>
        <w:tc>
          <w:tcPr>
            <w:tcW w:w="2201" w:type="dxa"/>
            <w:tcBorders>
              <w:top w:val="nil"/>
              <w:left w:val="nil"/>
              <w:bottom w:val="single" w:sz="4" w:space="0" w:color="auto"/>
              <w:right w:val="single" w:sz="4" w:space="0" w:color="auto"/>
            </w:tcBorders>
            <w:hideMark/>
          </w:tcPr>
          <w:p w14:paraId="630BD94D" w14:textId="77777777" w:rsidR="0063312A" w:rsidRPr="002C0849" w:rsidRDefault="0063312A">
            <w:pPr>
              <w:jc w:val="both"/>
              <w:rPr>
                <w:rFonts w:ascii="Arial" w:hAnsi="Arial" w:cs="Arial"/>
                <w:sz w:val="18"/>
                <w:szCs w:val="18"/>
                <w:lang w:val="es-PY" w:eastAsia="es-PY"/>
              </w:rPr>
            </w:pPr>
            <w:r w:rsidRPr="002C0849">
              <w:rPr>
                <w:rFonts w:ascii="Arial" w:hAnsi="Arial" w:cs="Arial"/>
                <w:sz w:val="18"/>
                <w:szCs w:val="18"/>
                <w:lang w:val="es-PY" w:eastAsia="es-PY"/>
              </w:rPr>
              <w:t>Mejoramiento del Camino Los Chinamos - El Ayote. Tramo I</w:t>
            </w:r>
          </w:p>
        </w:tc>
        <w:tc>
          <w:tcPr>
            <w:tcW w:w="1562" w:type="dxa"/>
            <w:gridSpan w:val="3"/>
            <w:tcBorders>
              <w:top w:val="nil"/>
              <w:left w:val="nil"/>
              <w:bottom w:val="single" w:sz="4" w:space="0" w:color="auto"/>
              <w:right w:val="single" w:sz="4" w:space="0" w:color="000000"/>
            </w:tcBorders>
            <w:hideMark/>
          </w:tcPr>
          <w:p w14:paraId="589C3CEE"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46</w:t>
            </w:r>
          </w:p>
        </w:tc>
        <w:tc>
          <w:tcPr>
            <w:tcW w:w="1207" w:type="dxa"/>
            <w:gridSpan w:val="3"/>
            <w:tcBorders>
              <w:top w:val="nil"/>
              <w:left w:val="nil"/>
              <w:bottom w:val="single" w:sz="4" w:space="0" w:color="auto"/>
              <w:right w:val="single" w:sz="4" w:space="0" w:color="000000"/>
            </w:tcBorders>
            <w:hideMark/>
          </w:tcPr>
          <w:p w14:paraId="7CDA6E1E"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20</w:t>
            </w:r>
          </w:p>
        </w:tc>
        <w:tc>
          <w:tcPr>
            <w:tcW w:w="1767" w:type="dxa"/>
            <w:gridSpan w:val="3"/>
            <w:tcBorders>
              <w:top w:val="nil"/>
              <w:left w:val="nil"/>
              <w:bottom w:val="single" w:sz="4" w:space="0" w:color="auto"/>
              <w:right w:val="single" w:sz="4" w:space="0" w:color="000000"/>
            </w:tcBorders>
            <w:hideMark/>
          </w:tcPr>
          <w:p w14:paraId="62BF782C"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29</w:t>
            </w:r>
          </w:p>
        </w:tc>
        <w:tc>
          <w:tcPr>
            <w:tcW w:w="850" w:type="dxa"/>
            <w:gridSpan w:val="2"/>
            <w:tcBorders>
              <w:top w:val="nil"/>
              <w:left w:val="nil"/>
              <w:bottom w:val="single" w:sz="4" w:space="0" w:color="auto"/>
              <w:right w:val="single" w:sz="4" w:space="0" w:color="auto"/>
            </w:tcBorders>
            <w:hideMark/>
          </w:tcPr>
          <w:p w14:paraId="667212D0" w14:textId="77777777" w:rsidR="0063312A" w:rsidRPr="002C0849" w:rsidRDefault="0063312A">
            <w:pPr>
              <w:jc w:val="right"/>
              <w:rPr>
                <w:rFonts w:ascii="Arial" w:hAnsi="Arial" w:cs="Arial"/>
                <w:color w:val="000000"/>
                <w:sz w:val="18"/>
                <w:szCs w:val="18"/>
                <w:lang w:val="es-PY" w:eastAsia="es-PY"/>
              </w:rPr>
            </w:pPr>
            <w:r w:rsidRPr="002C0849">
              <w:rPr>
                <w:rFonts w:ascii="Arial" w:hAnsi="Arial" w:cs="Arial"/>
                <w:color w:val="000000"/>
                <w:sz w:val="18"/>
                <w:szCs w:val="18"/>
                <w:lang w:val="es-PY" w:eastAsia="es-PY"/>
              </w:rPr>
              <w:t>95</w:t>
            </w:r>
          </w:p>
        </w:tc>
      </w:tr>
      <w:tr w:rsidR="0063312A" w:rsidRPr="002C0849" w14:paraId="049C1920" w14:textId="77777777" w:rsidTr="0063312A">
        <w:trPr>
          <w:gridAfter w:val="1"/>
          <w:wAfter w:w="13" w:type="dxa"/>
          <w:trHeight w:val="480"/>
        </w:trPr>
        <w:tc>
          <w:tcPr>
            <w:tcW w:w="705" w:type="dxa"/>
            <w:tcBorders>
              <w:top w:val="nil"/>
              <w:left w:val="single" w:sz="4" w:space="0" w:color="auto"/>
              <w:bottom w:val="single" w:sz="4" w:space="0" w:color="auto"/>
              <w:right w:val="single" w:sz="4" w:space="0" w:color="auto"/>
            </w:tcBorders>
            <w:hideMark/>
          </w:tcPr>
          <w:p w14:paraId="1B0DAD6D"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2017</w:t>
            </w:r>
          </w:p>
        </w:tc>
        <w:tc>
          <w:tcPr>
            <w:tcW w:w="991" w:type="dxa"/>
            <w:tcBorders>
              <w:top w:val="nil"/>
              <w:left w:val="nil"/>
              <w:bottom w:val="single" w:sz="4" w:space="0" w:color="auto"/>
              <w:right w:val="single" w:sz="4" w:space="0" w:color="auto"/>
            </w:tcBorders>
            <w:hideMark/>
          </w:tcPr>
          <w:p w14:paraId="76C2DD0D"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3577/BL-NI</w:t>
            </w:r>
          </w:p>
        </w:tc>
        <w:tc>
          <w:tcPr>
            <w:tcW w:w="2201" w:type="dxa"/>
            <w:tcBorders>
              <w:top w:val="nil"/>
              <w:left w:val="nil"/>
              <w:bottom w:val="single" w:sz="4" w:space="0" w:color="auto"/>
              <w:right w:val="single" w:sz="4" w:space="0" w:color="auto"/>
            </w:tcBorders>
            <w:hideMark/>
          </w:tcPr>
          <w:p w14:paraId="2CA72D3E" w14:textId="77777777" w:rsidR="0063312A" w:rsidRPr="002C0849" w:rsidRDefault="0063312A">
            <w:pPr>
              <w:jc w:val="both"/>
              <w:rPr>
                <w:rFonts w:ascii="Arial" w:hAnsi="Arial" w:cs="Arial"/>
                <w:sz w:val="18"/>
                <w:szCs w:val="18"/>
                <w:lang w:val="es-PY" w:eastAsia="es-PY"/>
              </w:rPr>
            </w:pPr>
            <w:r w:rsidRPr="002C0849">
              <w:rPr>
                <w:rFonts w:ascii="Arial" w:hAnsi="Arial" w:cs="Arial"/>
                <w:sz w:val="18"/>
                <w:szCs w:val="18"/>
                <w:lang w:val="es-PY" w:eastAsia="es-PY"/>
              </w:rPr>
              <w:t>Mejoramiento del Camino Los Chinamos - El Ayote. Tramo II</w:t>
            </w:r>
          </w:p>
        </w:tc>
        <w:tc>
          <w:tcPr>
            <w:tcW w:w="1562" w:type="dxa"/>
            <w:gridSpan w:val="3"/>
            <w:tcBorders>
              <w:top w:val="nil"/>
              <w:left w:val="nil"/>
              <w:bottom w:val="single" w:sz="4" w:space="0" w:color="auto"/>
              <w:right w:val="single" w:sz="4" w:space="0" w:color="000000"/>
            </w:tcBorders>
            <w:hideMark/>
          </w:tcPr>
          <w:p w14:paraId="247F5E32"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46</w:t>
            </w:r>
          </w:p>
        </w:tc>
        <w:tc>
          <w:tcPr>
            <w:tcW w:w="1207" w:type="dxa"/>
            <w:gridSpan w:val="3"/>
            <w:tcBorders>
              <w:top w:val="nil"/>
              <w:left w:val="nil"/>
              <w:bottom w:val="single" w:sz="4" w:space="0" w:color="auto"/>
              <w:right w:val="single" w:sz="4" w:space="0" w:color="000000"/>
            </w:tcBorders>
            <w:hideMark/>
          </w:tcPr>
          <w:p w14:paraId="454D6042"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20</w:t>
            </w:r>
          </w:p>
        </w:tc>
        <w:tc>
          <w:tcPr>
            <w:tcW w:w="1767" w:type="dxa"/>
            <w:gridSpan w:val="3"/>
            <w:tcBorders>
              <w:top w:val="nil"/>
              <w:left w:val="nil"/>
              <w:bottom w:val="single" w:sz="4" w:space="0" w:color="auto"/>
              <w:right w:val="single" w:sz="4" w:space="0" w:color="000000"/>
            </w:tcBorders>
            <w:hideMark/>
          </w:tcPr>
          <w:p w14:paraId="44729161"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29</w:t>
            </w:r>
          </w:p>
        </w:tc>
        <w:tc>
          <w:tcPr>
            <w:tcW w:w="850" w:type="dxa"/>
            <w:gridSpan w:val="2"/>
            <w:tcBorders>
              <w:top w:val="nil"/>
              <w:left w:val="nil"/>
              <w:bottom w:val="single" w:sz="4" w:space="0" w:color="auto"/>
              <w:right w:val="single" w:sz="4" w:space="0" w:color="auto"/>
            </w:tcBorders>
            <w:hideMark/>
          </w:tcPr>
          <w:p w14:paraId="7A400210" w14:textId="77777777" w:rsidR="0063312A" w:rsidRPr="002C0849" w:rsidRDefault="0063312A">
            <w:pPr>
              <w:jc w:val="right"/>
              <w:rPr>
                <w:rFonts w:ascii="Arial" w:hAnsi="Arial" w:cs="Arial"/>
                <w:color w:val="000000"/>
                <w:sz w:val="18"/>
                <w:szCs w:val="18"/>
                <w:lang w:val="es-PY" w:eastAsia="es-PY"/>
              </w:rPr>
            </w:pPr>
            <w:r w:rsidRPr="002C0849">
              <w:rPr>
                <w:rFonts w:ascii="Arial" w:hAnsi="Arial" w:cs="Arial"/>
                <w:color w:val="000000"/>
                <w:sz w:val="18"/>
                <w:szCs w:val="18"/>
                <w:lang w:val="es-PY" w:eastAsia="es-PY"/>
              </w:rPr>
              <w:t>95</w:t>
            </w:r>
          </w:p>
        </w:tc>
      </w:tr>
      <w:tr w:rsidR="0063312A" w:rsidRPr="002C0849" w14:paraId="471BE447" w14:textId="77777777" w:rsidTr="0063312A">
        <w:trPr>
          <w:gridAfter w:val="1"/>
          <w:wAfter w:w="13" w:type="dxa"/>
          <w:trHeight w:val="480"/>
        </w:trPr>
        <w:tc>
          <w:tcPr>
            <w:tcW w:w="705" w:type="dxa"/>
            <w:tcBorders>
              <w:top w:val="nil"/>
              <w:left w:val="single" w:sz="4" w:space="0" w:color="auto"/>
              <w:bottom w:val="single" w:sz="4" w:space="0" w:color="auto"/>
              <w:right w:val="single" w:sz="4" w:space="0" w:color="auto"/>
            </w:tcBorders>
            <w:hideMark/>
          </w:tcPr>
          <w:p w14:paraId="737C9718"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lastRenderedPageBreak/>
              <w:t>2017</w:t>
            </w:r>
          </w:p>
        </w:tc>
        <w:tc>
          <w:tcPr>
            <w:tcW w:w="991" w:type="dxa"/>
            <w:tcBorders>
              <w:top w:val="nil"/>
              <w:left w:val="nil"/>
              <w:bottom w:val="single" w:sz="4" w:space="0" w:color="auto"/>
              <w:right w:val="single" w:sz="4" w:space="0" w:color="auto"/>
            </w:tcBorders>
            <w:hideMark/>
          </w:tcPr>
          <w:p w14:paraId="0DBD75F3"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3811/BL-NI</w:t>
            </w:r>
          </w:p>
        </w:tc>
        <w:tc>
          <w:tcPr>
            <w:tcW w:w="2201" w:type="dxa"/>
            <w:tcBorders>
              <w:top w:val="nil"/>
              <w:left w:val="nil"/>
              <w:bottom w:val="single" w:sz="4" w:space="0" w:color="auto"/>
              <w:right w:val="single" w:sz="4" w:space="0" w:color="auto"/>
            </w:tcBorders>
            <w:hideMark/>
          </w:tcPr>
          <w:p w14:paraId="38629311" w14:textId="77777777" w:rsidR="0063312A" w:rsidRPr="002C0849" w:rsidRDefault="0063312A">
            <w:pPr>
              <w:jc w:val="both"/>
              <w:rPr>
                <w:rFonts w:ascii="Arial" w:hAnsi="Arial" w:cs="Arial"/>
                <w:sz w:val="18"/>
                <w:szCs w:val="18"/>
                <w:lang w:val="es-PY" w:eastAsia="es-PY"/>
              </w:rPr>
            </w:pPr>
            <w:r w:rsidRPr="002C0849">
              <w:rPr>
                <w:rFonts w:ascii="Arial" w:hAnsi="Arial" w:cs="Arial"/>
                <w:sz w:val="18"/>
                <w:szCs w:val="18"/>
                <w:lang w:val="es-PY" w:eastAsia="es-PY"/>
              </w:rPr>
              <w:t>Mejoramiento del Camino El Comején-Waslala. Tramo I</w:t>
            </w:r>
          </w:p>
        </w:tc>
        <w:tc>
          <w:tcPr>
            <w:tcW w:w="1562" w:type="dxa"/>
            <w:gridSpan w:val="3"/>
            <w:tcBorders>
              <w:top w:val="nil"/>
              <w:left w:val="nil"/>
              <w:bottom w:val="single" w:sz="4" w:space="0" w:color="auto"/>
              <w:right w:val="single" w:sz="4" w:space="0" w:color="000000"/>
            </w:tcBorders>
            <w:hideMark/>
          </w:tcPr>
          <w:p w14:paraId="38B0B7F6"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57</w:t>
            </w:r>
          </w:p>
        </w:tc>
        <w:tc>
          <w:tcPr>
            <w:tcW w:w="1207" w:type="dxa"/>
            <w:gridSpan w:val="3"/>
            <w:tcBorders>
              <w:top w:val="nil"/>
              <w:left w:val="nil"/>
              <w:bottom w:val="single" w:sz="4" w:space="0" w:color="auto"/>
              <w:right w:val="single" w:sz="4" w:space="0" w:color="000000"/>
            </w:tcBorders>
            <w:hideMark/>
          </w:tcPr>
          <w:p w14:paraId="6E8E2877"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28</w:t>
            </w:r>
          </w:p>
        </w:tc>
        <w:tc>
          <w:tcPr>
            <w:tcW w:w="1767" w:type="dxa"/>
            <w:gridSpan w:val="3"/>
            <w:tcBorders>
              <w:top w:val="nil"/>
              <w:left w:val="nil"/>
              <w:bottom w:val="single" w:sz="4" w:space="0" w:color="auto"/>
              <w:right w:val="single" w:sz="4" w:space="0" w:color="000000"/>
            </w:tcBorders>
            <w:hideMark/>
          </w:tcPr>
          <w:p w14:paraId="5EB33DBD"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39</w:t>
            </w:r>
          </w:p>
        </w:tc>
        <w:tc>
          <w:tcPr>
            <w:tcW w:w="850" w:type="dxa"/>
            <w:gridSpan w:val="2"/>
            <w:tcBorders>
              <w:top w:val="nil"/>
              <w:left w:val="nil"/>
              <w:bottom w:val="single" w:sz="4" w:space="0" w:color="auto"/>
              <w:right w:val="single" w:sz="4" w:space="0" w:color="auto"/>
            </w:tcBorders>
            <w:hideMark/>
          </w:tcPr>
          <w:p w14:paraId="1D5453B4" w14:textId="77777777" w:rsidR="0063312A" w:rsidRPr="002C0849" w:rsidRDefault="0063312A">
            <w:pPr>
              <w:jc w:val="right"/>
              <w:rPr>
                <w:rFonts w:ascii="Arial" w:hAnsi="Arial" w:cs="Arial"/>
                <w:color w:val="000000"/>
                <w:sz w:val="18"/>
                <w:szCs w:val="18"/>
                <w:lang w:val="es-PY" w:eastAsia="es-PY"/>
              </w:rPr>
            </w:pPr>
            <w:r w:rsidRPr="002C0849">
              <w:rPr>
                <w:rFonts w:ascii="Arial" w:hAnsi="Arial" w:cs="Arial"/>
                <w:color w:val="000000"/>
                <w:sz w:val="18"/>
                <w:szCs w:val="18"/>
                <w:lang w:val="es-PY" w:eastAsia="es-PY"/>
              </w:rPr>
              <w:t>124</w:t>
            </w:r>
          </w:p>
        </w:tc>
      </w:tr>
      <w:tr w:rsidR="0063312A" w:rsidRPr="002C0849" w14:paraId="0998A016" w14:textId="77777777" w:rsidTr="0063312A">
        <w:trPr>
          <w:gridAfter w:val="1"/>
          <w:wAfter w:w="13" w:type="dxa"/>
          <w:trHeight w:val="480"/>
        </w:trPr>
        <w:tc>
          <w:tcPr>
            <w:tcW w:w="705" w:type="dxa"/>
            <w:tcBorders>
              <w:top w:val="nil"/>
              <w:left w:val="single" w:sz="4" w:space="0" w:color="auto"/>
              <w:bottom w:val="single" w:sz="4" w:space="0" w:color="auto"/>
              <w:right w:val="single" w:sz="4" w:space="0" w:color="auto"/>
            </w:tcBorders>
            <w:hideMark/>
          </w:tcPr>
          <w:p w14:paraId="14114100"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2017</w:t>
            </w:r>
          </w:p>
        </w:tc>
        <w:tc>
          <w:tcPr>
            <w:tcW w:w="991" w:type="dxa"/>
            <w:tcBorders>
              <w:top w:val="nil"/>
              <w:left w:val="nil"/>
              <w:bottom w:val="single" w:sz="4" w:space="0" w:color="auto"/>
              <w:right w:val="single" w:sz="4" w:space="0" w:color="auto"/>
            </w:tcBorders>
            <w:hideMark/>
          </w:tcPr>
          <w:p w14:paraId="74F7623B"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3811/BL-NI</w:t>
            </w:r>
          </w:p>
        </w:tc>
        <w:tc>
          <w:tcPr>
            <w:tcW w:w="2201" w:type="dxa"/>
            <w:tcBorders>
              <w:top w:val="nil"/>
              <w:left w:val="nil"/>
              <w:bottom w:val="single" w:sz="4" w:space="0" w:color="auto"/>
              <w:right w:val="single" w:sz="4" w:space="0" w:color="auto"/>
            </w:tcBorders>
            <w:hideMark/>
          </w:tcPr>
          <w:p w14:paraId="51806B57" w14:textId="77777777" w:rsidR="0063312A" w:rsidRPr="002C0849" w:rsidRDefault="0063312A">
            <w:pPr>
              <w:jc w:val="both"/>
              <w:rPr>
                <w:rFonts w:ascii="Arial" w:hAnsi="Arial" w:cs="Arial"/>
                <w:sz w:val="18"/>
                <w:szCs w:val="18"/>
                <w:lang w:val="es-PY" w:eastAsia="es-PY"/>
              </w:rPr>
            </w:pPr>
            <w:r w:rsidRPr="002C0849">
              <w:rPr>
                <w:rFonts w:ascii="Arial" w:hAnsi="Arial" w:cs="Arial"/>
                <w:sz w:val="18"/>
                <w:szCs w:val="18"/>
                <w:lang w:val="es-PY" w:eastAsia="es-PY"/>
              </w:rPr>
              <w:t>Mejoramiento del Camino El Comején-Waslala. Tramo II</w:t>
            </w:r>
          </w:p>
        </w:tc>
        <w:tc>
          <w:tcPr>
            <w:tcW w:w="1562" w:type="dxa"/>
            <w:gridSpan w:val="3"/>
            <w:tcBorders>
              <w:top w:val="nil"/>
              <w:left w:val="nil"/>
              <w:bottom w:val="single" w:sz="4" w:space="0" w:color="auto"/>
              <w:right w:val="single" w:sz="4" w:space="0" w:color="000000"/>
            </w:tcBorders>
            <w:hideMark/>
          </w:tcPr>
          <w:p w14:paraId="46A2D6D3"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57</w:t>
            </w:r>
          </w:p>
        </w:tc>
        <w:tc>
          <w:tcPr>
            <w:tcW w:w="1207" w:type="dxa"/>
            <w:gridSpan w:val="3"/>
            <w:tcBorders>
              <w:top w:val="nil"/>
              <w:left w:val="nil"/>
              <w:bottom w:val="single" w:sz="4" w:space="0" w:color="auto"/>
              <w:right w:val="single" w:sz="4" w:space="0" w:color="000000"/>
            </w:tcBorders>
            <w:hideMark/>
          </w:tcPr>
          <w:p w14:paraId="70183DE8"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28</w:t>
            </w:r>
          </w:p>
        </w:tc>
        <w:tc>
          <w:tcPr>
            <w:tcW w:w="1767" w:type="dxa"/>
            <w:gridSpan w:val="3"/>
            <w:tcBorders>
              <w:top w:val="nil"/>
              <w:left w:val="nil"/>
              <w:bottom w:val="single" w:sz="4" w:space="0" w:color="auto"/>
              <w:right w:val="single" w:sz="4" w:space="0" w:color="000000"/>
            </w:tcBorders>
            <w:hideMark/>
          </w:tcPr>
          <w:p w14:paraId="6D0BE4A4"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39</w:t>
            </w:r>
          </w:p>
        </w:tc>
        <w:tc>
          <w:tcPr>
            <w:tcW w:w="850" w:type="dxa"/>
            <w:gridSpan w:val="2"/>
            <w:tcBorders>
              <w:top w:val="nil"/>
              <w:left w:val="nil"/>
              <w:bottom w:val="single" w:sz="4" w:space="0" w:color="auto"/>
              <w:right w:val="single" w:sz="4" w:space="0" w:color="auto"/>
            </w:tcBorders>
            <w:hideMark/>
          </w:tcPr>
          <w:p w14:paraId="7C4F4F0D" w14:textId="77777777" w:rsidR="0063312A" w:rsidRPr="002C0849" w:rsidRDefault="0063312A">
            <w:pPr>
              <w:jc w:val="right"/>
              <w:rPr>
                <w:rFonts w:ascii="Arial" w:hAnsi="Arial" w:cs="Arial"/>
                <w:color w:val="000000"/>
                <w:sz w:val="18"/>
                <w:szCs w:val="18"/>
                <w:lang w:val="es-PY" w:eastAsia="es-PY"/>
              </w:rPr>
            </w:pPr>
            <w:r w:rsidRPr="002C0849">
              <w:rPr>
                <w:rFonts w:ascii="Arial" w:hAnsi="Arial" w:cs="Arial"/>
                <w:color w:val="000000"/>
                <w:sz w:val="18"/>
                <w:szCs w:val="18"/>
                <w:lang w:val="es-PY" w:eastAsia="es-PY"/>
              </w:rPr>
              <w:t>124</w:t>
            </w:r>
          </w:p>
        </w:tc>
      </w:tr>
      <w:tr w:rsidR="0063312A" w:rsidRPr="002C0849" w14:paraId="0431BF3F" w14:textId="77777777" w:rsidTr="0063312A">
        <w:trPr>
          <w:gridAfter w:val="1"/>
          <w:wAfter w:w="13" w:type="dxa"/>
          <w:trHeight w:val="480"/>
        </w:trPr>
        <w:tc>
          <w:tcPr>
            <w:tcW w:w="705" w:type="dxa"/>
            <w:tcBorders>
              <w:top w:val="nil"/>
              <w:left w:val="single" w:sz="4" w:space="0" w:color="auto"/>
              <w:bottom w:val="single" w:sz="4" w:space="0" w:color="auto"/>
              <w:right w:val="single" w:sz="4" w:space="0" w:color="auto"/>
            </w:tcBorders>
            <w:hideMark/>
          </w:tcPr>
          <w:p w14:paraId="3F4210EF"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2018</w:t>
            </w:r>
          </w:p>
        </w:tc>
        <w:tc>
          <w:tcPr>
            <w:tcW w:w="991" w:type="dxa"/>
            <w:tcBorders>
              <w:top w:val="nil"/>
              <w:left w:val="nil"/>
              <w:bottom w:val="single" w:sz="4" w:space="0" w:color="auto"/>
              <w:right w:val="single" w:sz="4" w:space="0" w:color="auto"/>
            </w:tcBorders>
            <w:hideMark/>
          </w:tcPr>
          <w:p w14:paraId="6490695A"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3811/BL-NI</w:t>
            </w:r>
          </w:p>
        </w:tc>
        <w:tc>
          <w:tcPr>
            <w:tcW w:w="2201" w:type="dxa"/>
            <w:tcBorders>
              <w:top w:val="nil"/>
              <w:left w:val="nil"/>
              <w:bottom w:val="single" w:sz="4" w:space="0" w:color="auto"/>
              <w:right w:val="single" w:sz="4" w:space="0" w:color="auto"/>
            </w:tcBorders>
            <w:hideMark/>
          </w:tcPr>
          <w:p w14:paraId="13269B4F" w14:textId="77777777" w:rsidR="0063312A" w:rsidRPr="002C0849" w:rsidRDefault="0063312A">
            <w:pPr>
              <w:jc w:val="both"/>
              <w:rPr>
                <w:rFonts w:ascii="Arial" w:hAnsi="Arial" w:cs="Arial"/>
                <w:sz w:val="18"/>
                <w:szCs w:val="18"/>
                <w:lang w:val="es-PY" w:eastAsia="es-PY"/>
              </w:rPr>
            </w:pPr>
            <w:r w:rsidRPr="002C0849">
              <w:rPr>
                <w:rFonts w:ascii="Arial" w:hAnsi="Arial" w:cs="Arial"/>
                <w:sz w:val="18"/>
                <w:szCs w:val="18"/>
                <w:lang w:val="es-PY" w:eastAsia="es-PY"/>
              </w:rPr>
              <w:t>Mejoramiento del Camino La Esperanza-Wapí. Tramo I</w:t>
            </w:r>
          </w:p>
        </w:tc>
        <w:tc>
          <w:tcPr>
            <w:tcW w:w="1562" w:type="dxa"/>
            <w:gridSpan w:val="3"/>
            <w:tcBorders>
              <w:top w:val="nil"/>
              <w:left w:val="nil"/>
              <w:bottom w:val="single" w:sz="4" w:space="0" w:color="auto"/>
              <w:right w:val="single" w:sz="4" w:space="0" w:color="000000"/>
            </w:tcBorders>
            <w:hideMark/>
          </w:tcPr>
          <w:p w14:paraId="4B20D19B"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56</w:t>
            </w:r>
          </w:p>
        </w:tc>
        <w:tc>
          <w:tcPr>
            <w:tcW w:w="1207" w:type="dxa"/>
            <w:gridSpan w:val="3"/>
            <w:tcBorders>
              <w:top w:val="nil"/>
              <w:left w:val="nil"/>
              <w:bottom w:val="single" w:sz="4" w:space="0" w:color="auto"/>
              <w:right w:val="single" w:sz="4" w:space="0" w:color="000000"/>
            </w:tcBorders>
            <w:hideMark/>
          </w:tcPr>
          <w:p w14:paraId="45161215"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36</w:t>
            </w:r>
          </w:p>
        </w:tc>
        <w:tc>
          <w:tcPr>
            <w:tcW w:w="1767" w:type="dxa"/>
            <w:gridSpan w:val="3"/>
            <w:tcBorders>
              <w:top w:val="nil"/>
              <w:left w:val="nil"/>
              <w:bottom w:val="single" w:sz="4" w:space="0" w:color="auto"/>
              <w:right w:val="single" w:sz="4" w:space="0" w:color="000000"/>
            </w:tcBorders>
            <w:hideMark/>
          </w:tcPr>
          <w:p w14:paraId="7AC0833F"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45</w:t>
            </w:r>
          </w:p>
        </w:tc>
        <w:tc>
          <w:tcPr>
            <w:tcW w:w="850" w:type="dxa"/>
            <w:gridSpan w:val="2"/>
            <w:tcBorders>
              <w:top w:val="nil"/>
              <w:left w:val="nil"/>
              <w:bottom w:val="single" w:sz="4" w:space="0" w:color="auto"/>
              <w:right w:val="single" w:sz="4" w:space="0" w:color="auto"/>
            </w:tcBorders>
            <w:hideMark/>
          </w:tcPr>
          <w:p w14:paraId="4677FD00" w14:textId="77777777" w:rsidR="0063312A" w:rsidRPr="002C0849" w:rsidRDefault="0063312A">
            <w:pPr>
              <w:jc w:val="right"/>
              <w:rPr>
                <w:rFonts w:ascii="Arial" w:hAnsi="Arial" w:cs="Arial"/>
                <w:color w:val="000000"/>
                <w:sz w:val="18"/>
                <w:szCs w:val="18"/>
                <w:lang w:val="es-PY" w:eastAsia="es-PY"/>
              </w:rPr>
            </w:pPr>
            <w:r w:rsidRPr="002C0849">
              <w:rPr>
                <w:rFonts w:ascii="Arial" w:hAnsi="Arial" w:cs="Arial"/>
                <w:color w:val="000000"/>
                <w:sz w:val="18"/>
                <w:szCs w:val="18"/>
                <w:lang w:val="es-PY" w:eastAsia="es-PY"/>
              </w:rPr>
              <w:t>137</w:t>
            </w:r>
          </w:p>
        </w:tc>
      </w:tr>
      <w:tr w:rsidR="0063312A" w:rsidRPr="002C0849" w14:paraId="420F9F58" w14:textId="77777777" w:rsidTr="0063312A">
        <w:trPr>
          <w:gridAfter w:val="1"/>
          <w:wAfter w:w="13" w:type="dxa"/>
          <w:trHeight w:val="480"/>
        </w:trPr>
        <w:tc>
          <w:tcPr>
            <w:tcW w:w="705" w:type="dxa"/>
            <w:tcBorders>
              <w:top w:val="nil"/>
              <w:left w:val="single" w:sz="4" w:space="0" w:color="auto"/>
              <w:bottom w:val="single" w:sz="4" w:space="0" w:color="auto"/>
              <w:right w:val="single" w:sz="4" w:space="0" w:color="auto"/>
            </w:tcBorders>
            <w:hideMark/>
          </w:tcPr>
          <w:p w14:paraId="038289FD"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2018</w:t>
            </w:r>
          </w:p>
        </w:tc>
        <w:tc>
          <w:tcPr>
            <w:tcW w:w="991" w:type="dxa"/>
            <w:tcBorders>
              <w:top w:val="nil"/>
              <w:left w:val="nil"/>
              <w:bottom w:val="single" w:sz="4" w:space="0" w:color="auto"/>
              <w:right w:val="single" w:sz="4" w:space="0" w:color="auto"/>
            </w:tcBorders>
            <w:hideMark/>
          </w:tcPr>
          <w:p w14:paraId="41F467EE"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3811/BL-NI</w:t>
            </w:r>
          </w:p>
        </w:tc>
        <w:tc>
          <w:tcPr>
            <w:tcW w:w="2201" w:type="dxa"/>
            <w:tcBorders>
              <w:top w:val="nil"/>
              <w:left w:val="nil"/>
              <w:bottom w:val="single" w:sz="4" w:space="0" w:color="auto"/>
              <w:right w:val="single" w:sz="4" w:space="0" w:color="auto"/>
            </w:tcBorders>
            <w:hideMark/>
          </w:tcPr>
          <w:p w14:paraId="5843F811" w14:textId="77777777" w:rsidR="0063312A" w:rsidRPr="002C0849" w:rsidRDefault="0063312A">
            <w:pPr>
              <w:jc w:val="both"/>
              <w:rPr>
                <w:rFonts w:ascii="Arial" w:hAnsi="Arial" w:cs="Arial"/>
                <w:sz w:val="18"/>
                <w:szCs w:val="18"/>
                <w:lang w:val="es-PY" w:eastAsia="es-PY"/>
              </w:rPr>
            </w:pPr>
            <w:r w:rsidRPr="002C0849">
              <w:rPr>
                <w:rFonts w:ascii="Arial" w:hAnsi="Arial" w:cs="Arial"/>
                <w:sz w:val="18"/>
                <w:szCs w:val="18"/>
                <w:lang w:val="es-PY" w:eastAsia="es-PY"/>
              </w:rPr>
              <w:t>Mejoramiento del Camino La Esperanza-Wapí. Tramo II</w:t>
            </w:r>
          </w:p>
        </w:tc>
        <w:tc>
          <w:tcPr>
            <w:tcW w:w="1562" w:type="dxa"/>
            <w:gridSpan w:val="3"/>
            <w:tcBorders>
              <w:top w:val="nil"/>
              <w:left w:val="nil"/>
              <w:bottom w:val="single" w:sz="4" w:space="0" w:color="auto"/>
              <w:right w:val="single" w:sz="4" w:space="0" w:color="000000"/>
            </w:tcBorders>
            <w:hideMark/>
          </w:tcPr>
          <w:p w14:paraId="42907F83"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56</w:t>
            </w:r>
          </w:p>
        </w:tc>
        <w:tc>
          <w:tcPr>
            <w:tcW w:w="1207" w:type="dxa"/>
            <w:gridSpan w:val="3"/>
            <w:tcBorders>
              <w:top w:val="nil"/>
              <w:left w:val="nil"/>
              <w:bottom w:val="single" w:sz="4" w:space="0" w:color="auto"/>
              <w:right w:val="single" w:sz="4" w:space="0" w:color="000000"/>
            </w:tcBorders>
            <w:hideMark/>
          </w:tcPr>
          <w:p w14:paraId="3C78AE8A"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36</w:t>
            </w:r>
          </w:p>
        </w:tc>
        <w:tc>
          <w:tcPr>
            <w:tcW w:w="1767" w:type="dxa"/>
            <w:gridSpan w:val="3"/>
            <w:tcBorders>
              <w:top w:val="nil"/>
              <w:left w:val="nil"/>
              <w:bottom w:val="single" w:sz="4" w:space="0" w:color="auto"/>
              <w:right w:val="single" w:sz="4" w:space="0" w:color="000000"/>
            </w:tcBorders>
            <w:hideMark/>
          </w:tcPr>
          <w:p w14:paraId="7CCCB7D3" w14:textId="77777777" w:rsidR="0063312A" w:rsidRPr="002C0849" w:rsidRDefault="0063312A">
            <w:pPr>
              <w:jc w:val="center"/>
              <w:rPr>
                <w:rFonts w:ascii="Arial" w:hAnsi="Arial" w:cs="Arial"/>
                <w:color w:val="000000"/>
                <w:sz w:val="18"/>
                <w:szCs w:val="18"/>
                <w:lang w:val="es-PY" w:eastAsia="es-PY"/>
              </w:rPr>
            </w:pPr>
            <w:r w:rsidRPr="002C0849">
              <w:rPr>
                <w:rFonts w:ascii="Arial" w:hAnsi="Arial" w:cs="Arial"/>
                <w:color w:val="000000"/>
                <w:sz w:val="18"/>
                <w:szCs w:val="18"/>
                <w:lang w:val="es-PY" w:eastAsia="es-PY"/>
              </w:rPr>
              <w:t>45</w:t>
            </w:r>
          </w:p>
        </w:tc>
        <w:tc>
          <w:tcPr>
            <w:tcW w:w="850" w:type="dxa"/>
            <w:gridSpan w:val="2"/>
            <w:tcBorders>
              <w:top w:val="nil"/>
              <w:left w:val="nil"/>
              <w:bottom w:val="single" w:sz="4" w:space="0" w:color="auto"/>
              <w:right w:val="single" w:sz="4" w:space="0" w:color="auto"/>
            </w:tcBorders>
            <w:hideMark/>
          </w:tcPr>
          <w:p w14:paraId="54B515BC" w14:textId="77777777" w:rsidR="0063312A" w:rsidRPr="002C0849" w:rsidRDefault="0063312A">
            <w:pPr>
              <w:jc w:val="right"/>
              <w:rPr>
                <w:rFonts w:ascii="Arial" w:hAnsi="Arial" w:cs="Arial"/>
                <w:color w:val="000000"/>
                <w:sz w:val="18"/>
                <w:szCs w:val="18"/>
                <w:lang w:val="es-PY" w:eastAsia="es-PY"/>
              </w:rPr>
            </w:pPr>
            <w:r w:rsidRPr="002C0849">
              <w:rPr>
                <w:rFonts w:ascii="Arial" w:hAnsi="Arial" w:cs="Arial"/>
                <w:color w:val="000000"/>
                <w:sz w:val="18"/>
                <w:szCs w:val="18"/>
                <w:lang w:val="es-PY" w:eastAsia="es-PY"/>
              </w:rPr>
              <w:t>137</w:t>
            </w:r>
          </w:p>
        </w:tc>
      </w:tr>
      <w:tr w:rsidR="0063312A" w:rsidRPr="002C0849" w14:paraId="13340ACE" w14:textId="77777777" w:rsidTr="0063312A">
        <w:trPr>
          <w:trHeight w:val="300"/>
        </w:trPr>
        <w:tc>
          <w:tcPr>
            <w:tcW w:w="3910" w:type="dxa"/>
            <w:gridSpan w:val="4"/>
            <w:tcBorders>
              <w:top w:val="single" w:sz="4" w:space="0" w:color="auto"/>
              <w:left w:val="single" w:sz="4" w:space="0" w:color="auto"/>
              <w:bottom w:val="single" w:sz="4" w:space="0" w:color="auto"/>
              <w:right w:val="single" w:sz="4" w:space="0" w:color="000000"/>
            </w:tcBorders>
            <w:shd w:val="clear" w:color="auto" w:fill="DDEBF7"/>
            <w:noWrap/>
            <w:hideMark/>
          </w:tcPr>
          <w:p w14:paraId="6C60C8D6" w14:textId="77777777" w:rsidR="0063312A" w:rsidRPr="002C0849" w:rsidRDefault="0063312A">
            <w:pPr>
              <w:jc w:val="both"/>
              <w:rPr>
                <w:rFonts w:ascii="Arial" w:hAnsi="Arial" w:cs="Arial"/>
                <w:b/>
                <w:bCs/>
                <w:color w:val="000000"/>
                <w:sz w:val="18"/>
                <w:szCs w:val="18"/>
                <w:lang w:val="es-PY" w:eastAsia="es-PY"/>
              </w:rPr>
            </w:pPr>
            <w:r w:rsidRPr="002C0849">
              <w:rPr>
                <w:rFonts w:ascii="Arial" w:hAnsi="Arial" w:cs="Arial"/>
                <w:b/>
                <w:bCs/>
                <w:color w:val="000000"/>
                <w:sz w:val="18"/>
                <w:szCs w:val="18"/>
                <w:lang w:val="es-PY" w:eastAsia="es-PY"/>
              </w:rPr>
              <w:t>PROMEDIOS</w:t>
            </w:r>
          </w:p>
        </w:tc>
        <w:tc>
          <w:tcPr>
            <w:tcW w:w="1562" w:type="dxa"/>
            <w:gridSpan w:val="3"/>
            <w:tcBorders>
              <w:top w:val="nil"/>
              <w:left w:val="nil"/>
              <w:bottom w:val="single" w:sz="4" w:space="0" w:color="auto"/>
              <w:right w:val="single" w:sz="4" w:space="0" w:color="000000"/>
            </w:tcBorders>
            <w:shd w:val="clear" w:color="auto" w:fill="DDEBF7"/>
            <w:hideMark/>
          </w:tcPr>
          <w:p w14:paraId="580599B9" w14:textId="77777777" w:rsidR="0063312A" w:rsidRPr="002C0849" w:rsidRDefault="0063312A">
            <w:pPr>
              <w:jc w:val="center"/>
              <w:rPr>
                <w:rFonts w:ascii="Arial" w:hAnsi="Arial" w:cs="Arial"/>
                <w:b/>
                <w:color w:val="000000"/>
                <w:sz w:val="18"/>
                <w:szCs w:val="18"/>
                <w:lang w:val="es-PY" w:eastAsia="es-PY"/>
              </w:rPr>
            </w:pPr>
            <w:r w:rsidRPr="002C0849">
              <w:rPr>
                <w:rFonts w:ascii="Arial" w:hAnsi="Arial" w:cs="Arial"/>
                <w:b/>
                <w:color w:val="000000"/>
                <w:sz w:val="18"/>
                <w:szCs w:val="18"/>
                <w:lang w:val="es-PY" w:eastAsia="es-PY"/>
              </w:rPr>
              <w:t>56</w:t>
            </w:r>
          </w:p>
        </w:tc>
        <w:tc>
          <w:tcPr>
            <w:tcW w:w="1207" w:type="dxa"/>
            <w:gridSpan w:val="3"/>
            <w:tcBorders>
              <w:top w:val="nil"/>
              <w:left w:val="nil"/>
              <w:bottom w:val="single" w:sz="4" w:space="0" w:color="auto"/>
              <w:right w:val="single" w:sz="4" w:space="0" w:color="000000"/>
            </w:tcBorders>
            <w:shd w:val="clear" w:color="auto" w:fill="DDEBF7"/>
            <w:hideMark/>
          </w:tcPr>
          <w:p w14:paraId="69E74245" w14:textId="77777777" w:rsidR="0063312A" w:rsidRPr="002C0849" w:rsidRDefault="0063312A">
            <w:pPr>
              <w:jc w:val="center"/>
              <w:rPr>
                <w:rFonts w:ascii="Arial" w:hAnsi="Arial" w:cs="Arial"/>
                <w:b/>
                <w:color w:val="000000"/>
                <w:sz w:val="18"/>
                <w:szCs w:val="18"/>
                <w:lang w:val="es-PY" w:eastAsia="es-PY"/>
              </w:rPr>
            </w:pPr>
            <w:r w:rsidRPr="002C0849">
              <w:rPr>
                <w:rFonts w:ascii="Arial" w:hAnsi="Arial" w:cs="Arial"/>
                <w:b/>
                <w:color w:val="000000"/>
                <w:sz w:val="18"/>
                <w:szCs w:val="18"/>
                <w:lang w:val="es-PY" w:eastAsia="es-PY"/>
              </w:rPr>
              <w:t>34</w:t>
            </w:r>
          </w:p>
        </w:tc>
        <w:tc>
          <w:tcPr>
            <w:tcW w:w="1767" w:type="dxa"/>
            <w:gridSpan w:val="3"/>
            <w:tcBorders>
              <w:top w:val="nil"/>
              <w:left w:val="nil"/>
              <w:bottom w:val="single" w:sz="4" w:space="0" w:color="auto"/>
              <w:right w:val="single" w:sz="4" w:space="0" w:color="000000"/>
            </w:tcBorders>
            <w:shd w:val="clear" w:color="auto" w:fill="DDEBF7"/>
            <w:hideMark/>
          </w:tcPr>
          <w:p w14:paraId="67E638C4" w14:textId="77777777" w:rsidR="0063312A" w:rsidRPr="002C0849" w:rsidRDefault="0063312A">
            <w:pPr>
              <w:jc w:val="center"/>
              <w:rPr>
                <w:rFonts w:ascii="Arial" w:hAnsi="Arial" w:cs="Arial"/>
                <w:b/>
                <w:color w:val="000000"/>
                <w:sz w:val="18"/>
                <w:szCs w:val="18"/>
                <w:lang w:val="es-PY" w:eastAsia="es-PY"/>
              </w:rPr>
            </w:pPr>
            <w:r w:rsidRPr="002C0849">
              <w:rPr>
                <w:rFonts w:ascii="Arial" w:hAnsi="Arial" w:cs="Arial"/>
                <w:b/>
                <w:color w:val="000000"/>
                <w:sz w:val="18"/>
                <w:szCs w:val="18"/>
                <w:lang w:val="es-PY" w:eastAsia="es-PY"/>
              </w:rPr>
              <w:t>22</w:t>
            </w:r>
          </w:p>
        </w:tc>
        <w:tc>
          <w:tcPr>
            <w:tcW w:w="850" w:type="dxa"/>
            <w:gridSpan w:val="2"/>
            <w:tcBorders>
              <w:top w:val="nil"/>
              <w:left w:val="nil"/>
              <w:bottom w:val="single" w:sz="4" w:space="0" w:color="auto"/>
              <w:right w:val="single" w:sz="4" w:space="0" w:color="auto"/>
            </w:tcBorders>
            <w:shd w:val="clear" w:color="auto" w:fill="DDEBF7"/>
            <w:noWrap/>
            <w:hideMark/>
          </w:tcPr>
          <w:p w14:paraId="061CA008" w14:textId="77777777" w:rsidR="0063312A" w:rsidRPr="002C0849" w:rsidRDefault="0063312A">
            <w:pPr>
              <w:jc w:val="right"/>
              <w:rPr>
                <w:rFonts w:ascii="Arial" w:hAnsi="Arial" w:cs="Arial"/>
                <w:b/>
                <w:color w:val="000000"/>
                <w:sz w:val="18"/>
                <w:szCs w:val="18"/>
                <w:lang w:val="es-PY" w:eastAsia="es-PY"/>
              </w:rPr>
            </w:pPr>
            <w:r w:rsidRPr="002C0849">
              <w:rPr>
                <w:rFonts w:ascii="Arial" w:hAnsi="Arial" w:cs="Arial"/>
                <w:b/>
                <w:color w:val="000000"/>
                <w:sz w:val="18"/>
                <w:szCs w:val="18"/>
                <w:lang w:val="es-PY" w:eastAsia="es-PY"/>
              </w:rPr>
              <w:t>112</w:t>
            </w:r>
          </w:p>
        </w:tc>
      </w:tr>
    </w:tbl>
    <w:p w14:paraId="4E8F47A5" w14:textId="77777777" w:rsidR="0063312A" w:rsidRPr="002C0849" w:rsidRDefault="0063312A" w:rsidP="0063312A">
      <w:pPr>
        <w:rPr>
          <w:rFonts w:ascii="Arial" w:eastAsia="Arial" w:hAnsi="Arial" w:cs="Arial"/>
          <w:sz w:val="20"/>
          <w:lang w:val="es-ES"/>
        </w:rPr>
      </w:pPr>
      <w:r w:rsidRPr="002C0849">
        <w:rPr>
          <w:rFonts w:ascii="Arial" w:eastAsia="Arial" w:hAnsi="Arial" w:cs="Arial"/>
          <w:sz w:val="20"/>
          <w:lang w:val="es-ES"/>
        </w:rPr>
        <w:t xml:space="preserve">Fuente: Datos suministrados por la </w:t>
      </w:r>
      <w:r w:rsidR="00B85E02" w:rsidRPr="002C0849">
        <w:rPr>
          <w:rFonts w:ascii="Arial" w:eastAsia="Arial" w:hAnsi="Arial" w:cs="Arial"/>
          <w:sz w:val="20"/>
          <w:lang w:val="es-ES"/>
        </w:rPr>
        <w:t>UEP</w:t>
      </w:r>
      <w:r w:rsidRPr="002C0849">
        <w:rPr>
          <w:rFonts w:ascii="Arial" w:eastAsia="Arial" w:hAnsi="Arial" w:cs="Arial"/>
          <w:sz w:val="20"/>
          <w:lang w:val="es-ES"/>
        </w:rPr>
        <w:t>-BID del MTI.</w:t>
      </w:r>
    </w:p>
    <w:p w14:paraId="69BC515E" w14:textId="77777777" w:rsidR="00E33800" w:rsidRPr="002C0849" w:rsidRDefault="00E33800" w:rsidP="0063312A">
      <w:pPr>
        <w:rPr>
          <w:rFonts w:ascii="Arial" w:eastAsia="Arial" w:hAnsi="Arial" w:cs="Arial"/>
          <w:sz w:val="20"/>
          <w:lang w:val="es-ES"/>
        </w:rPr>
      </w:pPr>
    </w:p>
    <w:p w14:paraId="788A6779" w14:textId="77777777" w:rsidR="00B52F7E" w:rsidRPr="002C0849" w:rsidRDefault="00B52F7E" w:rsidP="00B52F7E">
      <w:pPr>
        <w:jc w:val="center"/>
        <w:rPr>
          <w:rFonts w:ascii="Arial" w:eastAsia="Arial" w:hAnsi="Arial" w:cs="Arial"/>
          <w:b/>
          <w:sz w:val="20"/>
          <w:lang w:val="es-ES"/>
        </w:rPr>
      </w:pPr>
    </w:p>
    <w:p w14:paraId="70B09579" w14:textId="77777777" w:rsidR="00E33800" w:rsidRPr="002C0849" w:rsidRDefault="00B52F7E" w:rsidP="00B52F7E">
      <w:pPr>
        <w:jc w:val="center"/>
        <w:rPr>
          <w:rFonts w:ascii="Arial" w:eastAsia="Arial" w:hAnsi="Arial" w:cs="Arial"/>
          <w:b/>
          <w:sz w:val="20"/>
          <w:lang w:val="es-ES"/>
        </w:rPr>
      </w:pPr>
      <w:r w:rsidRPr="002C0849">
        <w:rPr>
          <w:rFonts w:ascii="Arial" w:eastAsia="Arial" w:hAnsi="Arial" w:cs="Arial"/>
          <w:b/>
          <w:sz w:val="20"/>
          <w:lang w:val="es-ES"/>
        </w:rPr>
        <w:t>Organigrama de la Unidad Coordinadora de Proyectos BID del MTI</w:t>
      </w:r>
    </w:p>
    <w:p w14:paraId="4163415C" w14:textId="77777777" w:rsidR="00B52F7E" w:rsidRPr="002C0849" w:rsidRDefault="00B52F7E" w:rsidP="00B52F7E">
      <w:pPr>
        <w:jc w:val="center"/>
        <w:rPr>
          <w:rFonts w:ascii="Arial" w:eastAsia="Arial" w:hAnsi="Arial" w:cs="Arial"/>
          <w:b/>
          <w:sz w:val="20"/>
          <w:lang w:val="es-ES"/>
        </w:rPr>
      </w:pPr>
    </w:p>
    <w:p w14:paraId="17CF50BF" w14:textId="77777777" w:rsidR="00B52F7E" w:rsidRPr="002C0849" w:rsidRDefault="00B52F7E" w:rsidP="00B52F7E">
      <w:pPr>
        <w:jc w:val="center"/>
        <w:rPr>
          <w:rFonts w:ascii="Arial" w:eastAsia="Arial" w:hAnsi="Arial" w:cs="Arial"/>
          <w:b/>
          <w:sz w:val="20"/>
          <w:lang w:val="es-ES"/>
        </w:rPr>
      </w:pPr>
      <w:r w:rsidRPr="002C0849">
        <w:rPr>
          <w:rFonts w:ascii="Arial" w:eastAsia="Arial" w:hAnsi="Arial" w:cs="Arial"/>
          <w:b/>
          <w:noProof/>
          <w:sz w:val="20"/>
        </w:rPr>
        <w:drawing>
          <wp:inline distT="0" distB="0" distL="0" distR="0" wp14:anchorId="24A81505" wp14:editId="5F3B1497">
            <wp:extent cx="5943600" cy="3174365"/>
            <wp:effectExtent l="0" t="0" r="0" b="6985"/>
            <wp:docPr id="172" name="Imagen 10">
              <a:extLst xmlns:a="http://schemas.openxmlformats.org/drawingml/2006/main">
                <a:ext uri="{FF2B5EF4-FFF2-40B4-BE49-F238E27FC236}">
                  <a16:creationId xmlns:a16="http://schemas.microsoft.com/office/drawing/2014/main" id="{12852DF5-2761-497C-A9E3-305C68FCA40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0">
                      <a:extLst>
                        <a:ext uri="{FF2B5EF4-FFF2-40B4-BE49-F238E27FC236}">
                          <a16:creationId xmlns:a16="http://schemas.microsoft.com/office/drawing/2014/main" id="{12852DF5-2761-497C-A9E3-305C68FCA40D}"/>
                        </a:ext>
                      </a:extLst>
                    </pic:cNvPr>
                    <pic:cNvPicPr>
                      <a:picLocks noChangeAspect="1"/>
                    </pic:cNvPicPr>
                  </pic:nvPicPr>
                  <pic:blipFill>
                    <a:blip r:embed="rId17"/>
                    <a:stretch>
                      <a:fillRect/>
                    </a:stretch>
                  </pic:blipFill>
                  <pic:spPr>
                    <a:xfrm>
                      <a:off x="0" y="0"/>
                      <a:ext cx="5943600" cy="3174365"/>
                    </a:xfrm>
                    <a:prstGeom prst="rect">
                      <a:avLst/>
                    </a:prstGeom>
                  </pic:spPr>
                </pic:pic>
              </a:graphicData>
            </a:graphic>
          </wp:inline>
        </w:drawing>
      </w:r>
    </w:p>
    <w:p w14:paraId="07597F90" w14:textId="77777777" w:rsidR="00E33800" w:rsidRPr="002C0849" w:rsidRDefault="00E33800" w:rsidP="0063312A">
      <w:pPr>
        <w:rPr>
          <w:rFonts w:ascii="Arial" w:eastAsia="Arial" w:hAnsi="Arial" w:cs="Arial"/>
          <w:sz w:val="20"/>
          <w:lang w:val="es-ES"/>
        </w:rPr>
      </w:pPr>
    </w:p>
    <w:p w14:paraId="0F7F786E" w14:textId="77777777" w:rsidR="00E33800" w:rsidRPr="002C0849" w:rsidRDefault="00E33800" w:rsidP="0063312A">
      <w:pPr>
        <w:rPr>
          <w:rFonts w:ascii="Arial" w:eastAsia="Arial" w:hAnsi="Arial" w:cs="Arial"/>
          <w:sz w:val="20"/>
          <w:lang w:val="es-ES"/>
        </w:rPr>
      </w:pPr>
    </w:p>
    <w:p w14:paraId="283BC185" w14:textId="77777777" w:rsidR="00E33800" w:rsidRPr="002C0849" w:rsidRDefault="00E33800" w:rsidP="0063312A">
      <w:pPr>
        <w:rPr>
          <w:rFonts w:ascii="Arial" w:eastAsia="Arial" w:hAnsi="Arial" w:cs="Arial"/>
          <w:sz w:val="20"/>
          <w:lang w:val="es-ES"/>
        </w:rPr>
      </w:pPr>
    </w:p>
    <w:p w14:paraId="177BCF94" w14:textId="77777777" w:rsidR="00E33800" w:rsidRPr="002C0849" w:rsidRDefault="00E33800" w:rsidP="0063312A">
      <w:pPr>
        <w:rPr>
          <w:rFonts w:ascii="Arial" w:eastAsia="Arial" w:hAnsi="Arial" w:cs="Arial"/>
          <w:sz w:val="20"/>
          <w:lang w:val="es-ES"/>
        </w:rPr>
      </w:pPr>
    </w:p>
    <w:p w14:paraId="03D72674" w14:textId="77777777" w:rsidR="00E33800" w:rsidRPr="002C0849" w:rsidRDefault="00E33800" w:rsidP="0063312A">
      <w:pPr>
        <w:rPr>
          <w:rFonts w:ascii="Arial" w:eastAsia="Arial" w:hAnsi="Arial" w:cs="Arial"/>
          <w:sz w:val="20"/>
          <w:lang w:val="es-ES"/>
        </w:rPr>
      </w:pPr>
    </w:p>
    <w:p w14:paraId="6FEAE0C4" w14:textId="77777777" w:rsidR="00E33800" w:rsidRPr="002C0849" w:rsidRDefault="00E33800" w:rsidP="0063312A">
      <w:pPr>
        <w:rPr>
          <w:rFonts w:ascii="Arial" w:eastAsia="Arial" w:hAnsi="Arial" w:cs="Arial"/>
          <w:sz w:val="20"/>
          <w:lang w:val="es-ES"/>
        </w:rPr>
      </w:pPr>
    </w:p>
    <w:p w14:paraId="20BDBAFD" w14:textId="77777777" w:rsidR="00E33800" w:rsidRPr="002C0849" w:rsidRDefault="00E33800" w:rsidP="0063312A">
      <w:pPr>
        <w:rPr>
          <w:rFonts w:ascii="Arial" w:eastAsia="Arial" w:hAnsi="Arial" w:cs="Arial"/>
          <w:sz w:val="20"/>
          <w:lang w:val="es-ES"/>
        </w:rPr>
      </w:pPr>
    </w:p>
    <w:p w14:paraId="29BB3216" w14:textId="77777777" w:rsidR="00E33800" w:rsidRPr="002C0849" w:rsidRDefault="00E33800" w:rsidP="0063312A">
      <w:pPr>
        <w:rPr>
          <w:rFonts w:ascii="Arial" w:eastAsia="Arial" w:hAnsi="Arial" w:cs="Arial"/>
          <w:sz w:val="20"/>
          <w:lang w:val="es-ES"/>
        </w:rPr>
      </w:pPr>
    </w:p>
    <w:p w14:paraId="0D7D35FC" w14:textId="77777777" w:rsidR="00E33800" w:rsidRPr="002C0849" w:rsidRDefault="00E33800" w:rsidP="0063312A">
      <w:pPr>
        <w:rPr>
          <w:rFonts w:ascii="Arial" w:eastAsia="Arial" w:hAnsi="Arial" w:cs="Arial"/>
          <w:sz w:val="20"/>
          <w:lang w:val="es-ES"/>
        </w:rPr>
      </w:pPr>
    </w:p>
    <w:p w14:paraId="178CBCAC" w14:textId="77777777" w:rsidR="00E33800" w:rsidRPr="002C0849" w:rsidRDefault="00E33800" w:rsidP="0063312A">
      <w:pPr>
        <w:rPr>
          <w:rFonts w:ascii="Arial" w:eastAsia="Arial" w:hAnsi="Arial" w:cs="Arial"/>
          <w:sz w:val="20"/>
          <w:lang w:val="es-ES"/>
        </w:rPr>
      </w:pPr>
    </w:p>
    <w:p w14:paraId="0D2EC7D6" w14:textId="77777777" w:rsidR="00E33800" w:rsidRPr="002C0849" w:rsidRDefault="00E33800" w:rsidP="0063312A">
      <w:pPr>
        <w:rPr>
          <w:rFonts w:ascii="Arial" w:eastAsia="Arial" w:hAnsi="Arial" w:cs="Arial"/>
          <w:sz w:val="20"/>
          <w:lang w:val="es-ES"/>
        </w:rPr>
      </w:pPr>
    </w:p>
    <w:p w14:paraId="56B51CCE" w14:textId="77777777" w:rsidR="00B52F7E" w:rsidRPr="002C0849" w:rsidRDefault="00B52F7E" w:rsidP="0063312A">
      <w:pPr>
        <w:rPr>
          <w:rFonts w:ascii="Arial" w:eastAsia="Arial" w:hAnsi="Arial" w:cs="Arial"/>
          <w:sz w:val="20"/>
          <w:lang w:val="es-ES"/>
        </w:rPr>
      </w:pPr>
    </w:p>
    <w:p w14:paraId="7D1EF049" w14:textId="77777777" w:rsidR="00B52F7E" w:rsidRPr="002C0849" w:rsidRDefault="00B52F7E" w:rsidP="0063312A">
      <w:pPr>
        <w:rPr>
          <w:rFonts w:ascii="Arial" w:eastAsia="Arial" w:hAnsi="Arial" w:cs="Arial"/>
          <w:sz w:val="20"/>
          <w:lang w:val="es-ES"/>
        </w:rPr>
      </w:pPr>
    </w:p>
    <w:p w14:paraId="26F51E7A" w14:textId="77777777" w:rsidR="00E33800" w:rsidRPr="002C0849" w:rsidRDefault="00E33800" w:rsidP="0063312A">
      <w:pPr>
        <w:rPr>
          <w:rFonts w:ascii="Arial" w:eastAsia="Arial" w:hAnsi="Arial" w:cs="Arial"/>
          <w:sz w:val="20"/>
          <w:lang w:val="es-ES"/>
        </w:rPr>
      </w:pPr>
    </w:p>
    <w:p w14:paraId="249EEED6" w14:textId="77777777" w:rsidR="0063312A" w:rsidRPr="002C0849" w:rsidRDefault="0063312A" w:rsidP="00344378">
      <w:pPr>
        <w:pStyle w:val="Paragraph"/>
        <w:numPr>
          <w:ilvl w:val="1"/>
          <w:numId w:val="2"/>
        </w:numPr>
        <w:tabs>
          <w:tab w:val="left" w:pos="540"/>
        </w:tabs>
        <w:spacing w:before="240"/>
        <w:ind w:left="540" w:hanging="540"/>
        <w:rPr>
          <w:rFonts w:ascii="Arial" w:hAnsi="Arial" w:cs="Arial"/>
        </w:rPr>
      </w:pPr>
      <w:r w:rsidRPr="002C0849">
        <w:rPr>
          <w:rFonts w:ascii="Arial" w:hAnsi="Arial" w:cs="Arial"/>
          <w:b/>
          <w:lang w:eastAsia="es-ES_tradnl"/>
        </w:rPr>
        <w:t>Esquemas de ejecución de proyectos viales en Honduras</w:t>
      </w:r>
      <w:r w:rsidRPr="002C0849">
        <w:rPr>
          <w:rStyle w:val="FootnoteReference"/>
          <w:rFonts w:ascii="Arial" w:hAnsi="Arial" w:cs="Arial"/>
          <w:b/>
          <w:lang w:eastAsia="es-ES_tradnl"/>
        </w:rPr>
        <w:footnoteReference w:id="39"/>
      </w:r>
      <w:r w:rsidRPr="002C0849">
        <w:rPr>
          <w:rFonts w:ascii="Arial" w:hAnsi="Arial" w:cs="Arial"/>
          <w:lang w:eastAsia="es-ES_tradnl"/>
        </w:rPr>
        <w:t>.</w:t>
      </w:r>
    </w:p>
    <w:p w14:paraId="003D4A48" w14:textId="77777777" w:rsidR="0063312A" w:rsidRPr="002C0849" w:rsidRDefault="00215411" w:rsidP="005250DE">
      <w:pPr>
        <w:pStyle w:val="Paragraph"/>
        <w:tabs>
          <w:tab w:val="left" w:pos="720"/>
        </w:tabs>
        <w:spacing w:after="200"/>
        <w:ind w:left="0" w:firstLine="0"/>
        <w:rPr>
          <w:rFonts w:ascii="Arial" w:hAnsi="Arial" w:cs="Arial"/>
          <w:lang w:eastAsia="es-ES_tradnl"/>
        </w:rPr>
      </w:pPr>
      <w:r w:rsidRPr="002C0849">
        <w:rPr>
          <w:rFonts w:ascii="Arial" w:hAnsi="Arial" w:cs="Arial"/>
          <w:lang w:eastAsia="es-ES_tradnl"/>
        </w:rPr>
        <w:t xml:space="preserve">Entre 2005 y 2012, </w:t>
      </w:r>
      <w:r w:rsidR="0063312A" w:rsidRPr="002C0849">
        <w:rPr>
          <w:rFonts w:ascii="Arial" w:hAnsi="Arial" w:cs="Arial"/>
          <w:lang w:eastAsia="es-ES_tradnl"/>
        </w:rPr>
        <w:t xml:space="preserve">se </w:t>
      </w:r>
      <w:r w:rsidRPr="002C0849">
        <w:rPr>
          <w:rFonts w:ascii="Arial" w:hAnsi="Arial" w:cs="Arial"/>
          <w:lang w:eastAsia="es-ES_tradnl"/>
        </w:rPr>
        <w:t xml:space="preserve">han implementado en Honduras, diversos </w:t>
      </w:r>
      <w:r w:rsidR="0063312A" w:rsidRPr="002C0849">
        <w:rPr>
          <w:rFonts w:ascii="Arial" w:hAnsi="Arial" w:cs="Arial"/>
          <w:lang w:eastAsia="es-ES_tradnl"/>
        </w:rPr>
        <w:t>esquema</w:t>
      </w:r>
      <w:r w:rsidRPr="002C0849">
        <w:rPr>
          <w:rFonts w:ascii="Arial" w:hAnsi="Arial" w:cs="Arial"/>
          <w:lang w:eastAsia="es-ES_tradnl"/>
        </w:rPr>
        <w:t>s</w:t>
      </w:r>
      <w:r w:rsidR="0063312A" w:rsidRPr="002C0849">
        <w:rPr>
          <w:rFonts w:ascii="Arial" w:hAnsi="Arial" w:cs="Arial"/>
          <w:lang w:eastAsia="es-ES_tradnl"/>
        </w:rPr>
        <w:t xml:space="preserve"> de ejecución</w:t>
      </w:r>
      <w:r w:rsidRPr="002C0849">
        <w:rPr>
          <w:rFonts w:ascii="Arial" w:hAnsi="Arial" w:cs="Arial"/>
          <w:lang w:eastAsia="es-ES_tradnl"/>
        </w:rPr>
        <w:t xml:space="preserve"> de las operaciones</w:t>
      </w:r>
      <w:r w:rsidR="0063312A" w:rsidRPr="002C0849">
        <w:rPr>
          <w:rFonts w:ascii="Arial" w:hAnsi="Arial" w:cs="Arial"/>
          <w:lang w:eastAsia="es-ES_tradnl"/>
        </w:rPr>
        <w:t>,</w:t>
      </w:r>
      <w:r w:rsidRPr="002C0849">
        <w:rPr>
          <w:rFonts w:ascii="Arial" w:hAnsi="Arial" w:cs="Arial"/>
          <w:lang w:eastAsia="es-ES_tradnl"/>
        </w:rPr>
        <w:t xml:space="preserve"> en adecuación a la evolución histórica, cambios institucionales y, necesidades de ejecución de las operaciones</w:t>
      </w:r>
      <w:r w:rsidR="0063312A" w:rsidRPr="002C0849">
        <w:rPr>
          <w:rFonts w:ascii="Arial" w:hAnsi="Arial" w:cs="Arial"/>
          <w:lang w:eastAsia="es-ES_tradnl"/>
        </w:rPr>
        <w:t xml:space="preserve">. </w:t>
      </w:r>
      <w:r w:rsidRPr="002C0849">
        <w:rPr>
          <w:rFonts w:ascii="Arial" w:hAnsi="Arial" w:cs="Arial"/>
          <w:lang w:eastAsia="es-ES_tradnl"/>
        </w:rPr>
        <w:t>Estos</w:t>
      </w:r>
      <w:r w:rsidR="0063312A" w:rsidRPr="002C0849">
        <w:rPr>
          <w:rFonts w:ascii="Arial" w:hAnsi="Arial" w:cs="Arial"/>
          <w:lang w:eastAsia="es-ES_tradnl"/>
        </w:rPr>
        <w:t xml:space="preserve"> esquemas de ejecución </w:t>
      </w:r>
      <w:r w:rsidRPr="002C0849">
        <w:rPr>
          <w:rFonts w:ascii="Arial" w:hAnsi="Arial" w:cs="Arial"/>
          <w:lang w:eastAsia="es-ES_tradnl"/>
        </w:rPr>
        <w:t>se pueden dividir en</w:t>
      </w:r>
      <w:r w:rsidR="0063312A" w:rsidRPr="002C0849">
        <w:rPr>
          <w:rFonts w:ascii="Arial" w:hAnsi="Arial" w:cs="Arial"/>
          <w:lang w:eastAsia="es-ES_tradnl"/>
        </w:rPr>
        <w:t xml:space="preserve">: a) </w:t>
      </w:r>
      <w:r w:rsidR="0063312A" w:rsidRPr="002C0849">
        <w:rPr>
          <w:rFonts w:ascii="Arial" w:hAnsi="Arial" w:cs="Arial"/>
          <w:bCs/>
          <w:lang w:val="es-PY" w:eastAsia="es-ES_tradnl"/>
        </w:rPr>
        <w:t>Unidad Ejecutora (UE) en la estructura del Ministerio</w:t>
      </w:r>
      <w:r w:rsidR="0063312A" w:rsidRPr="002C0849">
        <w:rPr>
          <w:rFonts w:ascii="Arial" w:hAnsi="Arial" w:cs="Arial"/>
          <w:lang w:eastAsia="es-ES_tradnl"/>
        </w:rPr>
        <w:t xml:space="preserve">; b) </w:t>
      </w:r>
      <w:r w:rsidR="0063312A" w:rsidRPr="002C0849">
        <w:rPr>
          <w:rFonts w:ascii="Arial" w:hAnsi="Arial" w:cs="Arial"/>
          <w:bCs/>
          <w:lang w:val="es-PY" w:eastAsia="es-ES_tradnl"/>
        </w:rPr>
        <w:t>Grupo Gerencial de Proyecto (GGP)</w:t>
      </w:r>
      <w:r w:rsidR="0063312A" w:rsidRPr="002C0849">
        <w:rPr>
          <w:rFonts w:ascii="Arial" w:hAnsi="Arial" w:cs="Arial"/>
          <w:lang w:eastAsia="es-ES_tradnl"/>
        </w:rPr>
        <w:t>; y c) Firma Gerenciadora (FG)</w:t>
      </w:r>
      <w:r w:rsidRPr="002C0849">
        <w:rPr>
          <w:rFonts w:ascii="Arial" w:hAnsi="Arial" w:cs="Arial"/>
          <w:lang w:eastAsia="es-ES_tradnl"/>
        </w:rPr>
        <w:t xml:space="preserve">. Las principales </w:t>
      </w:r>
      <w:r w:rsidR="0063312A" w:rsidRPr="002C0849">
        <w:rPr>
          <w:rFonts w:ascii="Arial" w:hAnsi="Arial" w:cs="Arial"/>
          <w:lang w:eastAsia="es-ES_tradnl"/>
        </w:rPr>
        <w:t xml:space="preserve">características organizacionales </w:t>
      </w:r>
      <w:r w:rsidRPr="002C0849">
        <w:rPr>
          <w:rFonts w:ascii="Arial" w:hAnsi="Arial" w:cs="Arial"/>
          <w:lang w:eastAsia="es-ES_tradnl"/>
        </w:rPr>
        <w:t xml:space="preserve">de cada </w:t>
      </w:r>
      <w:r w:rsidR="00336750" w:rsidRPr="002C0849">
        <w:rPr>
          <w:rFonts w:ascii="Arial" w:hAnsi="Arial" w:cs="Arial"/>
          <w:lang w:eastAsia="es-ES_tradnl"/>
        </w:rPr>
        <w:t>esquema</w:t>
      </w:r>
      <w:r w:rsidRPr="002C0849">
        <w:rPr>
          <w:rFonts w:ascii="Arial" w:hAnsi="Arial" w:cs="Arial"/>
          <w:lang w:eastAsia="es-ES_tradnl"/>
        </w:rPr>
        <w:t xml:space="preserve"> </w:t>
      </w:r>
      <w:r w:rsidR="0063312A" w:rsidRPr="002C0849">
        <w:rPr>
          <w:rFonts w:ascii="Arial" w:hAnsi="Arial" w:cs="Arial"/>
          <w:lang w:eastAsia="es-ES_tradnl"/>
        </w:rPr>
        <w:t>se resumen en los cuadros siguientes:</w:t>
      </w:r>
    </w:p>
    <w:p w14:paraId="4A576B05" w14:textId="77777777" w:rsidR="0063312A" w:rsidRPr="002C0849" w:rsidRDefault="0063312A" w:rsidP="00344378">
      <w:pPr>
        <w:pStyle w:val="Paragraph"/>
        <w:keepNext/>
        <w:numPr>
          <w:ilvl w:val="0"/>
          <w:numId w:val="35"/>
        </w:numPr>
        <w:tabs>
          <w:tab w:val="left" w:pos="720"/>
        </w:tabs>
        <w:spacing w:after="200"/>
        <w:ind w:left="714" w:hanging="357"/>
        <w:rPr>
          <w:rFonts w:ascii="Arial" w:hAnsi="Arial" w:cs="Arial"/>
          <w:lang w:eastAsia="es-ES_tradnl"/>
        </w:rPr>
      </w:pPr>
      <w:r w:rsidRPr="002C0849">
        <w:rPr>
          <w:rFonts w:ascii="Arial" w:hAnsi="Arial" w:cs="Arial"/>
          <w:bCs/>
          <w:lang w:val="es-PY" w:eastAsia="es-ES_tradnl"/>
        </w:rPr>
        <w:t>Unidad Ejecutora (UE) en la estructura del Ministerio</w:t>
      </w:r>
      <w:r w:rsidRPr="002C0849">
        <w:rPr>
          <w:rFonts w:ascii="Arial" w:hAnsi="Arial" w:cs="Arial"/>
          <w:lang w:eastAsia="es-ES_tradnl"/>
        </w:rPr>
        <w: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1607"/>
        <w:gridCol w:w="1401"/>
        <w:gridCol w:w="1421"/>
        <w:gridCol w:w="1625"/>
        <w:gridCol w:w="1884"/>
      </w:tblGrid>
      <w:tr w:rsidR="0063312A" w:rsidRPr="002C0849" w14:paraId="12B2DB0E" w14:textId="77777777" w:rsidTr="0063312A">
        <w:trPr>
          <w:tblHeader/>
        </w:trPr>
        <w:tc>
          <w:tcPr>
            <w:tcW w:w="1271" w:type="dxa"/>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6B187DF" w14:textId="77777777" w:rsidR="0063312A" w:rsidRPr="002C0849" w:rsidRDefault="0063312A">
            <w:pPr>
              <w:jc w:val="center"/>
              <w:rPr>
                <w:rFonts w:ascii="Arial" w:hAnsi="Arial" w:cs="Arial"/>
                <w:b/>
                <w:bCs/>
                <w:color w:val="000000"/>
                <w:sz w:val="16"/>
                <w:szCs w:val="16"/>
                <w:lang w:val="es-PY" w:eastAsia="es-PY"/>
              </w:rPr>
            </w:pPr>
            <w:r w:rsidRPr="002C0849">
              <w:rPr>
                <w:rFonts w:ascii="Arial" w:hAnsi="Arial" w:cs="Arial"/>
                <w:b/>
                <w:bCs/>
                <w:color w:val="000000"/>
                <w:sz w:val="16"/>
                <w:szCs w:val="16"/>
                <w:lang w:val="es-PY" w:eastAsia="es-PY"/>
              </w:rPr>
              <w:t xml:space="preserve"> ORGANISMO EJECUTOR</w:t>
            </w:r>
          </w:p>
        </w:tc>
        <w:tc>
          <w:tcPr>
            <w:tcW w:w="1607" w:type="dxa"/>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3B62AD6" w14:textId="77777777" w:rsidR="0063312A" w:rsidRPr="002C0849" w:rsidRDefault="0063312A">
            <w:pPr>
              <w:jc w:val="center"/>
              <w:rPr>
                <w:rFonts w:ascii="Arial" w:hAnsi="Arial" w:cs="Arial"/>
                <w:b/>
                <w:bCs/>
                <w:color w:val="000000"/>
                <w:sz w:val="16"/>
                <w:szCs w:val="16"/>
                <w:lang w:val="es-PY" w:eastAsia="es-PY"/>
              </w:rPr>
            </w:pPr>
            <w:r w:rsidRPr="002C0849">
              <w:rPr>
                <w:rFonts w:ascii="Arial" w:hAnsi="Arial" w:cs="Arial"/>
                <w:b/>
                <w:bCs/>
                <w:color w:val="000000"/>
                <w:sz w:val="16"/>
                <w:szCs w:val="16"/>
                <w:lang w:val="es-PY" w:eastAsia="es-PY"/>
              </w:rPr>
              <w:t>ESTRUCTURA ORGANIZACIONAL</w:t>
            </w:r>
          </w:p>
        </w:tc>
        <w:tc>
          <w:tcPr>
            <w:tcW w:w="6331" w:type="dxa"/>
            <w:gridSpan w:val="4"/>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hideMark/>
          </w:tcPr>
          <w:p w14:paraId="6E962FC0" w14:textId="77777777" w:rsidR="0063312A" w:rsidRPr="002C0849" w:rsidRDefault="0063312A">
            <w:pPr>
              <w:jc w:val="center"/>
              <w:rPr>
                <w:rFonts w:ascii="Arial" w:hAnsi="Arial" w:cs="Arial"/>
                <w:b/>
                <w:bCs/>
                <w:color w:val="000000"/>
                <w:sz w:val="16"/>
                <w:szCs w:val="16"/>
                <w:lang w:val="es-PY" w:eastAsia="es-PY"/>
              </w:rPr>
            </w:pPr>
            <w:r w:rsidRPr="002C0849">
              <w:rPr>
                <w:rFonts w:ascii="Arial" w:hAnsi="Arial" w:cs="Arial"/>
                <w:b/>
                <w:bCs/>
                <w:color w:val="000000"/>
                <w:sz w:val="16"/>
                <w:szCs w:val="16"/>
                <w:lang w:val="es-PY" w:eastAsia="es-PY"/>
              </w:rPr>
              <w:t>RESPONSABILIDADES EN ASPECTOS</w:t>
            </w:r>
          </w:p>
        </w:tc>
      </w:tr>
      <w:tr w:rsidR="0063312A" w:rsidRPr="002C0849" w14:paraId="3C2971F1" w14:textId="77777777" w:rsidTr="0063312A">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8A56C3" w14:textId="77777777" w:rsidR="0063312A" w:rsidRPr="002C0849" w:rsidRDefault="0063312A">
            <w:pPr>
              <w:jc w:val="both"/>
              <w:rPr>
                <w:rFonts w:ascii="Arial" w:hAnsi="Arial" w:cs="Arial"/>
                <w:b/>
                <w:bCs/>
                <w:color w:val="000000"/>
                <w:sz w:val="16"/>
                <w:szCs w:val="16"/>
                <w:lang w:val="es-PY" w:eastAsia="es-P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2F7D43" w14:textId="77777777" w:rsidR="0063312A" w:rsidRPr="002C0849" w:rsidRDefault="0063312A">
            <w:pPr>
              <w:jc w:val="both"/>
              <w:rPr>
                <w:rFonts w:ascii="Arial" w:hAnsi="Arial" w:cs="Arial"/>
                <w:b/>
                <w:bCs/>
                <w:color w:val="000000"/>
                <w:sz w:val="16"/>
                <w:szCs w:val="16"/>
                <w:lang w:val="es-PY" w:eastAsia="es-PY"/>
              </w:rPr>
            </w:pPr>
          </w:p>
        </w:tc>
        <w:tc>
          <w:tcPr>
            <w:tcW w:w="1401"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bottom"/>
            <w:hideMark/>
          </w:tcPr>
          <w:p w14:paraId="78E54815" w14:textId="77777777" w:rsidR="0063312A" w:rsidRPr="002C0849" w:rsidRDefault="0063312A">
            <w:pPr>
              <w:jc w:val="center"/>
              <w:rPr>
                <w:rFonts w:ascii="Arial" w:hAnsi="Arial" w:cs="Arial"/>
                <w:b/>
                <w:bCs/>
                <w:color w:val="000000"/>
                <w:sz w:val="16"/>
                <w:szCs w:val="16"/>
                <w:lang w:val="es-PY" w:eastAsia="es-PY"/>
              </w:rPr>
            </w:pPr>
            <w:r w:rsidRPr="002C0849">
              <w:rPr>
                <w:rFonts w:ascii="Arial" w:hAnsi="Arial" w:cs="Arial"/>
                <w:b/>
                <w:bCs/>
                <w:color w:val="000000"/>
                <w:sz w:val="16"/>
                <w:szCs w:val="16"/>
                <w:lang w:val="es-PY" w:eastAsia="es-PY"/>
              </w:rPr>
              <w:t>TECNICOS</w:t>
            </w:r>
          </w:p>
        </w:tc>
        <w:tc>
          <w:tcPr>
            <w:tcW w:w="1421"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bottom"/>
            <w:hideMark/>
          </w:tcPr>
          <w:p w14:paraId="0F0B382E" w14:textId="77777777" w:rsidR="0063312A" w:rsidRPr="002C0849" w:rsidRDefault="0063312A">
            <w:pPr>
              <w:jc w:val="center"/>
              <w:rPr>
                <w:rFonts w:ascii="Arial" w:hAnsi="Arial" w:cs="Arial"/>
                <w:b/>
                <w:bCs/>
                <w:color w:val="000000"/>
                <w:sz w:val="16"/>
                <w:szCs w:val="16"/>
                <w:lang w:val="es-PY" w:eastAsia="es-PY"/>
              </w:rPr>
            </w:pPr>
            <w:r w:rsidRPr="002C0849">
              <w:rPr>
                <w:rFonts w:ascii="Arial" w:hAnsi="Arial" w:cs="Arial"/>
                <w:b/>
                <w:bCs/>
                <w:color w:val="000000"/>
                <w:sz w:val="16"/>
                <w:szCs w:val="16"/>
                <w:lang w:val="es-PY" w:eastAsia="es-PY"/>
              </w:rPr>
              <w:t>ADQUISICIONES</w:t>
            </w:r>
          </w:p>
        </w:tc>
        <w:tc>
          <w:tcPr>
            <w:tcW w:w="1625"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bottom"/>
            <w:hideMark/>
          </w:tcPr>
          <w:p w14:paraId="3C76FB94" w14:textId="77777777" w:rsidR="0063312A" w:rsidRPr="002C0849" w:rsidRDefault="0063312A">
            <w:pPr>
              <w:jc w:val="center"/>
              <w:rPr>
                <w:rFonts w:ascii="Arial" w:hAnsi="Arial" w:cs="Arial"/>
                <w:b/>
                <w:bCs/>
                <w:color w:val="000000"/>
                <w:sz w:val="16"/>
                <w:szCs w:val="16"/>
                <w:lang w:val="es-PY" w:eastAsia="es-PY"/>
              </w:rPr>
            </w:pPr>
            <w:r w:rsidRPr="002C0849">
              <w:rPr>
                <w:rFonts w:ascii="Arial" w:hAnsi="Arial" w:cs="Arial"/>
                <w:b/>
                <w:bCs/>
                <w:color w:val="000000"/>
                <w:sz w:val="16"/>
                <w:szCs w:val="16"/>
                <w:lang w:val="es-PY" w:eastAsia="es-PY"/>
              </w:rPr>
              <w:t xml:space="preserve">ADMINISTRATIVOS </w:t>
            </w:r>
          </w:p>
        </w:tc>
        <w:tc>
          <w:tcPr>
            <w:tcW w:w="1884"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bottom"/>
            <w:hideMark/>
          </w:tcPr>
          <w:p w14:paraId="3B9E1F74" w14:textId="77777777" w:rsidR="0063312A" w:rsidRPr="002C0849" w:rsidRDefault="0063312A">
            <w:pPr>
              <w:jc w:val="center"/>
              <w:rPr>
                <w:rFonts w:ascii="Arial" w:hAnsi="Arial" w:cs="Arial"/>
                <w:b/>
                <w:bCs/>
                <w:color w:val="000000"/>
                <w:sz w:val="16"/>
                <w:szCs w:val="16"/>
                <w:lang w:val="es-PY" w:eastAsia="es-PY"/>
              </w:rPr>
            </w:pPr>
            <w:r w:rsidRPr="002C0849">
              <w:rPr>
                <w:rFonts w:ascii="Arial" w:hAnsi="Arial" w:cs="Arial"/>
                <w:b/>
                <w:bCs/>
                <w:color w:val="000000"/>
                <w:sz w:val="16"/>
                <w:szCs w:val="16"/>
                <w:lang w:val="es-PY" w:eastAsia="es-PY"/>
              </w:rPr>
              <w:t>FINANCIEROS</w:t>
            </w:r>
          </w:p>
        </w:tc>
      </w:tr>
      <w:tr w:rsidR="0063312A" w:rsidRPr="002C0849" w14:paraId="435F8460" w14:textId="77777777" w:rsidTr="0063312A">
        <w:tc>
          <w:tcPr>
            <w:tcW w:w="1271" w:type="dxa"/>
            <w:vMerge w:val="restart"/>
            <w:tcBorders>
              <w:top w:val="single" w:sz="4" w:space="0" w:color="auto"/>
              <w:left w:val="single" w:sz="4" w:space="0" w:color="auto"/>
              <w:bottom w:val="single" w:sz="4" w:space="0" w:color="auto"/>
              <w:right w:val="single" w:sz="4" w:space="0" w:color="auto"/>
            </w:tcBorders>
            <w:hideMark/>
          </w:tcPr>
          <w:p w14:paraId="1D050B5C" w14:textId="77777777" w:rsidR="0063312A" w:rsidRPr="002C0849" w:rsidRDefault="0063312A">
            <w:pPr>
              <w:jc w:val="both"/>
              <w:rPr>
                <w:rFonts w:ascii="Arial" w:hAnsi="Arial" w:cs="Arial"/>
                <w:b/>
                <w:bCs/>
                <w:color w:val="000000"/>
                <w:sz w:val="18"/>
                <w:szCs w:val="18"/>
                <w:lang w:val="es-PY" w:eastAsia="es-PY"/>
              </w:rPr>
            </w:pPr>
            <w:r w:rsidRPr="002C0849">
              <w:rPr>
                <w:rFonts w:ascii="Arial" w:hAnsi="Arial" w:cs="Arial"/>
                <w:b/>
                <w:bCs/>
                <w:color w:val="000000"/>
                <w:sz w:val="18"/>
                <w:szCs w:val="18"/>
                <w:lang w:val="es-PY" w:eastAsia="es-PY"/>
              </w:rPr>
              <w:t>Unidad Ejecutora (UE) en la estructura del Ministerio</w:t>
            </w:r>
          </w:p>
        </w:tc>
        <w:tc>
          <w:tcPr>
            <w:tcW w:w="1607" w:type="dxa"/>
            <w:tcBorders>
              <w:top w:val="single" w:sz="4" w:space="0" w:color="auto"/>
              <w:left w:val="single" w:sz="4" w:space="0" w:color="auto"/>
              <w:bottom w:val="single" w:sz="4" w:space="0" w:color="auto"/>
              <w:right w:val="single" w:sz="4" w:space="0" w:color="auto"/>
            </w:tcBorders>
            <w:hideMark/>
          </w:tcPr>
          <w:p w14:paraId="659195F8"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UE integrada en la organización de la Institución</w:t>
            </w:r>
          </w:p>
        </w:tc>
        <w:tc>
          <w:tcPr>
            <w:tcW w:w="1401" w:type="dxa"/>
            <w:tcBorders>
              <w:top w:val="single" w:sz="4" w:space="0" w:color="auto"/>
              <w:left w:val="single" w:sz="4" w:space="0" w:color="auto"/>
              <w:bottom w:val="single" w:sz="4" w:space="0" w:color="auto"/>
              <w:right w:val="single" w:sz="4" w:space="0" w:color="auto"/>
            </w:tcBorders>
            <w:hideMark/>
          </w:tcPr>
          <w:p w14:paraId="1D334B39"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Las decisiones técnicas son responsabilidad del personal de la UE y del Ministerio</w:t>
            </w:r>
          </w:p>
        </w:tc>
        <w:tc>
          <w:tcPr>
            <w:tcW w:w="1421" w:type="dxa"/>
            <w:tcBorders>
              <w:top w:val="single" w:sz="4" w:space="0" w:color="auto"/>
              <w:left w:val="single" w:sz="4" w:space="0" w:color="auto"/>
              <w:bottom w:val="single" w:sz="4" w:space="0" w:color="auto"/>
              <w:right w:val="single" w:sz="4" w:space="0" w:color="auto"/>
            </w:tcBorders>
            <w:hideMark/>
          </w:tcPr>
          <w:p w14:paraId="53D99469"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Los documentos de adquisición son preparados por el personal de la UE</w:t>
            </w:r>
          </w:p>
        </w:tc>
        <w:tc>
          <w:tcPr>
            <w:tcW w:w="1625" w:type="dxa"/>
            <w:tcBorders>
              <w:top w:val="single" w:sz="4" w:space="0" w:color="auto"/>
              <w:left w:val="single" w:sz="4" w:space="0" w:color="auto"/>
              <w:bottom w:val="single" w:sz="4" w:space="0" w:color="auto"/>
              <w:right w:val="single" w:sz="4" w:space="0" w:color="auto"/>
            </w:tcBorders>
            <w:hideMark/>
          </w:tcPr>
          <w:p w14:paraId="5D1F5DA7"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Apoyo administrativo y logístico de la institución</w:t>
            </w:r>
          </w:p>
        </w:tc>
        <w:tc>
          <w:tcPr>
            <w:tcW w:w="1884" w:type="dxa"/>
            <w:tcBorders>
              <w:top w:val="single" w:sz="4" w:space="0" w:color="auto"/>
              <w:left w:val="single" w:sz="4" w:space="0" w:color="auto"/>
              <w:bottom w:val="single" w:sz="4" w:space="0" w:color="auto"/>
              <w:right w:val="single" w:sz="4" w:space="0" w:color="auto"/>
            </w:tcBorders>
            <w:hideMark/>
          </w:tcPr>
          <w:p w14:paraId="1758C3E2"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Sistema de gestión financiara integrada al sistema de la institución</w:t>
            </w:r>
          </w:p>
        </w:tc>
      </w:tr>
      <w:tr w:rsidR="0063312A" w:rsidRPr="002C0849" w14:paraId="1E804573" w14:textId="77777777" w:rsidTr="0063312A">
        <w:tc>
          <w:tcPr>
            <w:tcW w:w="0" w:type="auto"/>
            <w:vMerge/>
            <w:tcBorders>
              <w:top w:val="single" w:sz="4" w:space="0" w:color="auto"/>
              <w:left w:val="single" w:sz="4" w:space="0" w:color="auto"/>
              <w:bottom w:val="single" w:sz="4" w:space="0" w:color="auto"/>
              <w:right w:val="single" w:sz="4" w:space="0" w:color="auto"/>
            </w:tcBorders>
            <w:vAlign w:val="center"/>
            <w:hideMark/>
          </w:tcPr>
          <w:p w14:paraId="42663775" w14:textId="77777777" w:rsidR="0063312A" w:rsidRPr="002C0849" w:rsidRDefault="0063312A">
            <w:pPr>
              <w:jc w:val="both"/>
              <w:rPr>
                <w:rFonts w:ascii="Arial" w:hAnsi="Arial" w:cs="Arial"/>
                <w:b/>
                <w:bCs/>
                <w:color w:val="000000"/>
                <w:sz w:val="18"/>
                <w:szCs w:val="18"/>
                <w:lang w:val="es-PY" w:eastAsia="es-PY"/>
              </w:rPr>
            </w:pPr>
          </w:p>
        </w:tc>
        <w:tc>
          <w:tcPr>
            <w:tcW w:w="1607" w:type="dxa"/>
            <w:tcBorders>
              <w:top w:val="single" w:sz="4" w:space="0" w:color="auto"/>
              <w:left w:val="single" w:sz="4" w:space="0" w:color="auto"/>
              <w:bottom w:val="single" w:sz="4" w:space="0" w:color="auto"/>
              <w:right w:val="single" w:sz="4" w:space="0" w:color="auto"/>
            </w:tcBorders>
            <w:hideMark/>
          </w:tcPr>
          <w:p w14:paraId="666A6283"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UE integrada por personal contratado o propio de la Institución</w:t>
            </w:r>
          </w:p>
        </w:tc>
        <w:tc>
          <w:tcPr>
            <w:tcW w:w="1401" w:type="dxa"/>
            <w:tcBorders>
              <w:top w:val="single" w:sz="4" w:space="0" w:color="auto"/>
              <w:left w:val="single" w:sz="4" w:space="0" w:color="auto"/>
              <w:bottom w:val="single" w:sz="4" w:space="0" w:color="auto"/>
              <w:right w:val="single" w:sz="4" w:space="0" w:color="auto"/>
            </w:tcBorders>
            <w:hideMark/>
          </w:tcPr>
          <w:p w14:paraId="1A5221B8"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El personal técnico de la UE revisa los temas técnicos de diseño, supervisión y construcción</w:t>
            </w:r>
          </w:p>
        </w:tc>
        <w:tc>
          <w:tcPr>
            <w:tcW w:w="1421" w:type="dxa"/>
            <w:vMerge w:val="restart"/>
            <w:tcBorders>
              <w:top w:val="single" w:sz="4" w:space="0" w:color="auto"/>
              <w:left w:val="single" w:sz="4" w:space="0" w:color="auto"/>
              <w:bottom w:val="single" w:sz="4" w:space="0" w:color="auto"/>
              <w:right w:val="single" w:sz="4" w:space="0" w:color="auto"/>
            </w:tcBorders>
            <w:hideMark/>
          </w:tcPr>
          <w:p w14:paraId="5BE4596C"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Procesos de adquisición pueden presentar retrasos al momento de dar respuesta a consultas de los oferentes y/o durante la etapa de evaluación de las ofertas recibidas.</w:t>
            </w:r>
          </w:p>
          <w:p w14:paraId="62476C4F"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 </w:t>
            </w:r>
          </w:p>
          <w:p w14:paraId="6912F800"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 </w:t>
            </w:r>
          </w:p>
        </w:tc>
        <w:tc>
          <w:tcPr>
            <w:tcW w:w="1625" w:type="dxa"/>
            <w:tcBorders>
              <w:top w:val="single" w:sz="4" w:space="0" w:color="auto"/>
              <w:left w:val="single" w:sz="4" w:space="0" w:color="auto"/>
              <w:bottom w:val="single" w:sz="4" w:space="0" w:color="auto"/>
              <w:right w:val="single" w:sz="4" w:space="0" w:color="auto"/>
            </w:tcBorders>
            <w:hideMark/>
          </w:tcPr>
          <w:p w14:paraId="17C10805"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Las regulaciones internas de la Institución retrasan la provisión de equipo y suministros requeridos para la operación de la UE</w:t>
            </w:r>
          </w:p>
        </w:tc>
        <w:tc>
          <w:tcPr>
            <w:tcW w:w="1884" w:type="dxa"/>
            <w:vMerge w:val="restart"/>
            <w:tcBorders>
              <w:top w:val="single" w:sz="4" w:space="0" w:color="auto"/>
              <w:left w:val="single" w:sz="4" w:space="0" w:color="auto"/>
              <w:bottom w:val="single" w:sz="4" w:space="0" w:color="auto"/>
              <w:right w:val="single" w:sz="4" w:space="0" w:color="auto"/>
            </w:tcBorders>
            <w:hideMark/>
          </w:tcPr>
          <w:p w14:paraId="635D707F"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Los controles administrativos internos de la Institución pueden hacer que el trámite de pago sea más lento</w:t>
            </w:r>
          </w:p>
          <w:p w14:paraId="12B19952"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 </w:t>
            </w:r>
          </w:p>
          <w:p w14:paraId="4253A8D2"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 </w:t>
            </w:r>
          </w:p>
        </w:tc>
      </w:tr>
      <w:tr w:rsidR="0063312A" w:rsidRPr="002C0849" w14:paraId="6AB624F0" w14:textId="77777777" w:rsidTr="0063312A">
        <w:tc>
          <w:tcPr>
            <w:tcW w:w="0" w:type="auto"/>
            <w:vMerge/>
            <w:tcBorders>
              <w:top w:val="single" w:sz="4" w:space="0" w:color="auto"/>
              <w:left w:val="single" w:sz="4" w:space="0" w:color="auto"/>
              <w:bottom w:val="single" w:sz="4" w:space="0" w:color="auto"/>
              <w:right w:val="single" w:sz="4" w:space="0" w:color="auto"/>
            </w:tcBorders>
            <w:vAlign w:val="center"/>
            <w:hideMark/>
          </w:tcPr>
          <w:p w14:paraId="39F5195B" w14:textId="77777777" w:rsidR="0063312A" w:rsidRPr="002C0849" w:rsidRDefault="0063312A">
            <w:pPr>
              <w:jc w:val="both"/>
              <w:rPr>
                <w:rFonts w:ascii="Arial" w:hAnsi="Arial" w:cs="Arial"/>
                <w:b/>
                <w:bCs/>
                <w:color w:val="000000"/>
                <w:sz w:val="18"/>
                <w:szCs w:val="18"/>
                <w:lang w:val="es-PY" w:eastAsia="es-PY"/>
              </w:rPr>
            </w:pPr>
          </w:p>
        </w:tc>
        <w:tc>
          <w:tcPr>
            <w:tcW w:w="1607" w:type="dxa"/>
            <w:vMerge w:val="restart"/>
            <w:tcBorders>
              <w:top w:val="single" w:sz="4" w:space="0" w:color="auto"/>
              <w:left w:val="single" w:sz="4" w:space="0" w:color="auto"/>
              <w:bottom w:val="single" w:sz="4" w:space="0" w:color="auto"/>
              <w:right w:val="single" w:sz="4" w:space="0" w:color="auto"/>
            </w:tcBorders>
            <w:hideMark/>
          </w:tcPr>
          <w:p w14:paraId="0ADA83F7"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 xml:space="preserve">Especialistas Financiero, de Adquisiciones, Monitoreo - Evaluación y Coordinador de la UE cumple calificaciones requeridas </w:t>
            </w:r>
          </w:p>
          <w:p w14:paraId="7C054E47"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 </w:t>
            </w:r>
          </w:p>
        </w:tc>
        <w:tc>
          <w:tcPr>
            <w:tcW w:w="1401" w:type="dxa"/>
            <w:vMerge w:val="restart"/>
            <w:tcBorders>
              <w:top w:val="single" w:sz="4" w:space="0" w:color="auto"/>
              <w:left w:val="single" w:sz="4" w:space="0" w:color="auto"/>
              <w:bottom w:val="single" w:sz="4" w:space="0" w:color="auto"/>
              <w:right w:val="single" w:sz="4" w:space="0" w:color="auto"/>
            </w:tcBorders>
            <w:hideMark/>
          </w:tcPr>
          <w:p w14:paraId="7298F8CB"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La falta de especialistas en temas críticos dificulta la revisión y toma de decisiones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8D7F73" w14:textId="77777777" w:rsidR="0063312A" w:rsidRPr="002C0849" w:rsidRDefault="0063312A">
            <w:pPr>
              <w:jc w:val="both"/>
              <w:rPr>
                <w:rFonts w:ascii="Arial" w:hAnsi="Arial" w:cs="Arial"/>
                <w:color w:val="000000"/>
                <w:sz w:val="18"/>
                <w:szCs w:val="18"/>
                <w:lang w:val="es-PY" w:eastAsia="es-PY"/>
              </w:rPr>
            </w:pPr>
          </w:p>
        </w:tc>
        <w:tc>
          <w:tcPr>
            <w:tcW w:w="1625" w:type="dxa"/>
            <w:tcBorders>
              <w:top w:val="single" w:sz="4" w:space="0" w:color="auto"/>
              <w:left w:val="single" w:sz="4" w:space="0" w:color="auto"/>
              <w:bottom w:val="single" w:sz="4" w:space="0" w:color="auto"/>
              <w:right w:val="single" w:sz="4" w:space="0" w:color="auto"/>
            </w:tcBorders>
            <w:hideMark/>
          </w:tcPr>
          <w:p w14:paraId="5C5F5AC8"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Las limitaciones presupuestarias pueden restringir la adquisición de los recursos requeridos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2A9C2C" w14:textId="77777777" w:rsidR="0063312A" w:rsidRPr="002C0849" w:rsidRDefault="0063312A">
            <w:pPr>
              <w:jc w:val="both"/>
              <w:rPr>
                <w:rFonts w:ascii="Arial" w:hAnsi="Arial" w:cs="Arial"/>
                <w:color w:val="000000"/>
                <w:sz w:val="18"/>
                <w:szCs w:val="18"/>
                <w:lang w:val="es-PY" w:eastAsia="es-PY"/>
              </w:rPr>
            </w:pPr>
          </w:p>
        </w:tc>
      </w:tr>
      <w:tr w:rsidR="0063312A" w:rsidRPr="002C0849" w14:paraId="5D65E868" w14:textId="77777777" w:rsidTr="0063312A">
        <w:tc>
          <w:tcPr>
            <w:tcW w:w="0" w:type="auto"/>
            <w:vMerge/>
            <w:tcBorders>
              <w:top w:val="single" w:sz="4" w:space="0" w:color="auto"/>
              <w:left w:val="single" w:sz="4" w:space="0" w:color="auto"/>
              <w:bottom w:val="single" w:sz="4" w:space="0" w:color="auto"/>
              <w:right w:val="single" w:sz="4" w:space="0" w:color="auto"/>
            </w:tcBorders>
            <w:vAlign w:val="center"/>
            <w:hideMark/>
          </w:tcPr>
          <w:p w14:paraId="68B40D09" w14:textId="77777777" w:rsidR="0063312A" w:rsidRPr="002C0849" w:rsidRDefault="0063312A">
            <w:pPr>
              <w:jc w:val="both"/>
              <w:rPr>
                <w:rFonts w:ascii="Arial" w:hAnsi="Arial" w:cs="Arial"/>
                <w:b/>
                <w:bCs/>
                <w:color w:val="000000"/>
                <w:sz w:val="18"/>
                <w:szCs w:val="18"/>
                <w:lang w:val="es-PY" w:eastAsia="es-P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650A27" w14:textId="77777777" w:rsidR="0063312A" w:rsidRPr="002C0849" w:rsidRDefault="0063312A">
            <w:pPr>
              <w:jc w:val="both"/>
              <w:rPr>
                <w:rFonts w:ascii="Arial" w:hAnsi="Arial" w:cs="Arial"/>
                <w:color w:val="000000"/>
                <w:sz w:val="18"/>
                <w:szCs w:val="18"/>
                <w:lang w:val="es-PY" w:eastAsia="es-P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436BFB" w14:textId="77777777" w:rsidR="0063312A" w:rsidRPr="002C0849" w:rsidRDefault="0063312A">
            <w:pPr>
              <w:jc w:val="both"/>
              <w:rPr>
                <w:rFonts w:ascii="Arial" w:hAnsi="Arial" w:cs="Arial"/>
                <w:color w:val="000000"/>
                <w:sz w:val="18"/>
                <w:szCs w:val="18"/>
                <w:lang w:val="es-PY" w:eastAsia="es-P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927903" w14:textId="77777777" w:rsidR="0063312A" w:rsidRPr="002C0849" w:rsidRDefault="0063312A">
            <w:pPr>
              <w:jc w:val="both"/>
              <w:rPr>
                <w:rFonts w:ascii="Arial" w:hAnsi="Arial" w:cs="Arial"/>
                <w:color w:val="000000"/>
                <w:sz w:val="18"/>
                <w:szCs w:val="18"/>
                <w:lang w:val="es-PY" w:eastAsia="es-PY"/>
              </w:rPr>
            </w:pPr>
          </w:p>
        </w:tc>
        <w:tc>
          <w:tcPr>
            <w:tcW w:w="1625" w:type="dxa"/>
            <w:tcBorders>
              <w:top w:val="single" w:sz="4" w:space="0" w:color="auto"/>
              <w:left w:val="single" w:sz="4" w:space="0" w:color="auto"/>
              <w:bottom w:val="single" w:sz="4" w:space="0" w:color="auto"/>
              <w:right w:val="single" w:sz="4" w:space="0" w:color="auto"/>
            </w:tcBorders>
            <w:hideMark/>
          </w:tcPr>
          <w:p w14:paraId="1C395975"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Correspondencia con el BID es enviada por el Ministerio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29B086" w14:textId="77777777" w:rsidR="0063312A" w:rsidRPr="002C0849" w:rsidRDefault="0063312A">
            <w:pPr>
              <w:jc w:val="both"/>
              <w:rPr>
                <w:rFonts w:ascii="Arial" w:hAnsi="Arial" w:cs="Arial"/>
                <w:color w:val="000000"/>
                <w:sz w:val="18"/>
                <w:szCs w:val="18"/>
                <w:lang w:val="es-PY" w:eastAsia="es-PY"/>
              </w:rPr>
            </w:pPr>
          </w:p>
        </w:tc>
      </w:tr>
    </w:tbl>
    <w:p w14:paraId="2991D4EB" w14:textId="77777777" w:rsidR="0063312A" w:rsidRPr="002C0849" w:rsidRDefault="0063312A" w:rsidP="00344378">
      <w:pPr>
        <w:pStyle w:val="Paragraph"/>
        <w:keepNext/>
        <w:numPr>
          <w:ilvl w:val="0"/>
          <w:numId w:val="35"/>
        </w:numPr>
        <w:tabs>
          <w:tab w:val="left" w:pos="720"/>
        </w:tabs>
        <w:spacing w:after="200"/>
        <w:rPr>
          <w:rFonts w:ascii="Arial" w:hAnsi="Arial" w:cs="Arial"/>
          <w:lang w:eastAsia="es-ES_tradnl"/>
        </w:rPr>
      </w:pPr>
      <w:r w:rsidRPr="002C0849">
        <w:rPr>
          <w:rFonts w:ascii="Arial" w:hAnsi="Arial" w:cs="Arial"/>
          <w:bCs/>
          <w:lang w:val="es-PY" w:eastAsia="es-ES_tradnl"/>
        </w:rPr>
        <w:t>Grupo Gerencial de Proyecto (GGP)</w:t>
      </w:r>
      <w:r w:rsidRPr="002C0849">
        <w:rPr>
          <w:rFonts w:ascii="Arial" w:hAnsi="Arial" w:cs="Arial"/>
          <w:lang w:eastAsia="es-ES_tradnl"/>
        </w:rPr>
        <w: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1607"/>
        <w:gridCol w:w="1401"/>
        <w:gridCol w:w="1421"/>
        <w:gridCol w:w="1666"/>
        <w:gridCol w:w="1843"/>
      </w:tblGrid>
      <w:tr w:rsidR="0063312A" w:rsidRPr="002C0849" w14:paraId="7C3521C8" w14:textId="77777777" w:rsidTr="0063312A">
        <w:trPr>
          <w:tblHeader/>
        </w:trPr>
        <w:tc>
          <w:tcPr>
            <w:tcW w:w="1271" w:type="dxa"/>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AA20DDE" w14:textId="77777777" w:rsidR="0063312A" w:rsidRPr="002C0849" w:rsidRDefault="0063312A">
            <w:pPr>
              <w:jc w:val="center"/>
              <w:rPr>
                <w:rFonts w:ascii="Arial" w:hAnsi="Arial" w:cs="Arial"/>
                <w:b/>
                <w:bCs/>
                <w:color w:val="000000"/>
                <w:sz w:val="16"/>
                <w:szCs w:val="16"/>
                <w:lang w:val="es-PY" w:eastAsia="es-PY"/>
              </w:rPr>
            </w:pPr>
            <w:r w:rsidRPr="002C0849">
              <w:rPr>
                <w:rFonts w:ascii="Arial" w:hAnsi="Arial" w:cs="Arial"/>
                <w:b/>
                <w:bCs/>
                <w:color w:val="000000"/>
                <w:sz w:val="16"/>
                <w:szCs w:val="16"/>
                <w:lang w:val="es-PY" w:eastAsia="es-PY"/>
              </w:rPr>
              <w:t>ORGANISMO EJECUTOR</w:t>
            </w:r>
          </w:p>
        </w:tc>
        <w:tc>
          <w:tcPr>
            <w:tcW w:w="1607" w:type="dxa"/>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5FAD6F7" w14:textId="77777777" w:rsidR="0063312A" w:rsidRPr="002C0849" w:rsidRDefault="0063312A">
            <w:pPr>
              <w:jc w:val="center"/>
              <w:rPr>
                <w:rFonts w:ascii="Arial" w:hAnsi="Arial" w:cs="Arial"/>
                <w:b/>
                <w:bCs/>
                <w:color w:val="000000"/>
                <w:sz w:val="16"/>
                <w:szCs w:val="16"/>
                <w:lang w:val="es-PY" w:eastAsia="es-PY"/>
              </w:rPr>
            </w:pPr>
            <w:r w:rsidRPr="002C0849">
              <w:rPr>
                <w:rFonts w:ascii="Arial" w:hAnsi="Arial" w:cs="Arial"/>
                <w:b/>
                <w:bCs/>
                <w:color w:val="000000"/>
                <w:sz w:val="16"/>
                <w:szCs w:val="16"/>
                <w:lang w:val="es-PY" w:eastAsia="es-PY"/>
              </w:rPr>
              <w:t>ESTRUCTURA ORGANIZACIONAL</w:t>
            </w:r>
          </w:p>
        </w:tc>
        <w:tc>
          <w:tcPr>
            <w:tcW w:w="6331" w:type="dxa"/>
            <w:gridSpan w:val="4"/>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hideMark/>
          </w:tcPr>
          <w:p w14:paraId="531588FD" w14:textId="77777777" w:rsidR="0063312A" w:rsidRPr="002C0849" w:rsidRDefault="0063312A">
            <w:pPr>
              <w:jc w:val="center"/>
              <w:rPr>
                <w:rFonts w:ascii="Arial" w:hAnsi="Arial" w:cs="Arial"/>
                <w:b/>
                <w:bCs/>
                <w:color w:val="000000"/>
                <w:sz w:val="16"/>
                <w:szCs w:val="16"/>
                <w:lang w:val="es-PY" w:eastAsia="es-PY"/>
              </w:rPr>
            </w:pPr>
            <w:r w:rsidRPr="002C0849">
              <w:rPr>
                <w:rFonts w:ascii="Arial" w:hAnsi="Arial" w:cs="Arial"/>
                <w:b/>
                <w:bCs/>
                <w:color w:val="000000"/>
                <w:sz w:val="16"/>
                <w:szCs w:val="16"/>
                <w:lang w:val="es-PY" w:eastAsia="es-PY"/>
              </w:rPr>
              <w:t>RESPONSABILIDADES EN ASPECTOS</w:t>
            </w:r>
          </w:p>
        </w:tc>
      </w:tr>
      <w:tr w:rsidR="0063312A" w:rsidRPr="002C0849" w14:paraId="5C0E704A" w14:textId="77777777" w:rsidTr="0063312A">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5DE7A0" w14:textId="77777777" w:rsidR="0063312A" w:rsidRPr="002C0849" w:rsidRDefault="0063312A">
            <w:pPr>
              <w:jc w:val="both"/>
              <w:rPr>
                <w:rFonts w:ascii="Arial" w:hAnsi="Arial" w:cs="Arial"/>
                <w:b/>
                <w:bCs/>
                <w:color w:val="000000"/>
                <w:sz w:val="16"/>
                <w:szCs w:val="16"/>
                <w:lang w:val="es-PY" w:eastAsia="es-P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8BA33E" w14:textId="77777777" w:rsidR="0063312A" w:rsidRPr="002C0849" w:rsidRDefault="0063312A">
            <w:pPr>
              <w:jc w:val="both"/>
              <w:rPr>
                <w:rFonts w:ascii="Arial" w:hAnsi="Arial" w:cs="Arial"/>
                <w:b/>
                <w:bCs/>
                <w:color w:val="000000"/>
                <w:sz w:val="16"/>
                <w:szCs w:val="16"/>
                <w:lang w:val="es-PY" w:eastAsia="es-PY"/>
              </w:rPr>
            </w:pPr>
          </w:p>
        </w:tc>
        <w:tc>
          <w:tcPr>
            <w:tcW w:w="1401"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bottom"/>
            <w:hideMark/>
          </w:tcPr>
          <w:p w14:paraId="26024B41" w14:textId="77777777" w:rsidR="0063312A" w:rsidRPr="002C0849" w:rsidRDefault="0063312A">
            <w:pPr>
              <w:jc w:val="center"/>
              <w:rPr>
                <w:rFonts w:ascii="Arial" w:hAnsi="Arial" w:cs="Arial"/>
                <w:b/>
                <w:bCs/>
                <w:color w:val="000000"/>
                <w:sz w:val="16"/>
                <w:szCs w:val="16"/>
                <w:lang w:val="es-PY" w:eastAsia="es-PY"/>
              </w:rPr>
            </w:pPr>
            <w:r w:rsidRPr="002C0849">
              <w:rPr>
                <w:rFonts w:ascii="Arial" w:hAnsi="Arial" w:cs="Arial"/>
                <w:b/>
                <w:bCs/>
                <w:color w:val="000000"/>
                <w:sz w:val="16"/>
                <w:szCs w:val="16"/>
                <w:lang w:val="es-PY" w:eastAsia="es-PY"/>
              </w:rPr>
              <w:t>TECNICOS</w:t>
            </w:r>
          </w:p>
        </w:tc>
        <w:tc>
          <w:tcPr>
            <w:tcW w:w="1421"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bottom"/>
            <w:hideMark/>
          </w:tcPr>
          <w:p w14:paraId="410DCC43" w14:textId="77777777" w:rsidR="0063312A" w:rsidRPr="002C0849" w:rsidRDefault="0063312A">
            <w:pPr>
              <w:jc w:val="center"/>
              <w:rPr>
                <w:rFonts w:ascii="Arial" w:hAnsi="Arial" w:cs="Arial"/>
                <w:b/>
                <w:bCs/>
                <w:color w:val="000000"/>
                <w:sz w:val="16"/>
                <w:szCs w:val="16"/>
                <w:lang w:val="es-PY" w:eastAsia="es-PY"/>
              </w:rPr>
            </w:pPr>
            <w:r w:rsidRPr="002C0849">
              <w:rPr>
                <w:rFonts w:ascii="Arial" w:hAnsi="Arial" w:cs="Arial"/>
                <w:b/>
                <w:bCs/>
                <w:color w:val="000000"/>
                <w:sz w:val="16"/>
                <w:szCs w:val="16"/>
                <w:lang w:val="es-PY" w:eastAsia="es-PY"/>
              </w:rPr>
              <w:t>ADQUISICIONES</w:t>
            </w:r>
          </w:p>
        </w:tc>
        <w:tc>
          <w:tcPr>
            <w:tcW w:w="1666"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bottom"/>
            <w:hideMark/>
          </w:tcPr>
          <w:p w14:paraId="49620367" w14:textId="77777777" w:rsidR="0063312A" w:rsidRPr="002C0849" w:rsidRDefault="0063312A">
            <w:pPr>
              <w:jc w:val="center"/>
              <w:rPr>
                <w:rFonts w:ascii="Arial" w:hAnsi="Arial" w:cs="Arial"/>
                <w:b/>
                <w:bCs/>
                <w:color w:val="000000"/>
                <w:sz w:val="16"/>
                <w:szCs w:val="16"/>
                <w:lang w:val="es-PY" w:eastAsia="es-PY"/>
              </w:rPr>
            </w:pPr>
            <w:r w:rsidRPr="002C0849">
              <w:rPr>
                <w:rFonts w:ascii="Arial" w:hAnsi="Arial" w:cs="Arial"/>
                <w:b/>
                <w:bCs/>
                <w:color w:val="000000"/>
                <w:sz w:val="16"/>
                <w:szCs w:val="16"/>
                <w:lang w:val="es-PY" w:eastAsia="es-PY"/>
              </w:rPr>
              <w:t xml:space="preserve">ADMINISTRATIVOS </w:t>
            </w:r>
          </w:p>
        </w:tc>
        <w:tc>
          <w:tcPr>
            <w:tcW w:w="1843"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bottom"/>
            <w:hideMark/>
          </w:tcPr>
          <w:p w14:paraId="502950D2" w14:textId="77777777" w:rsidR="0063312A" w:rsidRPr="002C0849" w:rsidRDefault="0063312A">
            <w:pPr>
              <w:jc w:val="center"/>
              <w:rPr>
                <w:rFonts w:ascii="Arial" w:hAnsi="Arial" w:cs="Arial"/>
                <w:b/>
                <w:bCs/>
                <w:color w:val="000000"/>
                <w:sz w:val="16"/>
                <w:szCs w:val="16"/>
                <w:lang w:val="es-PY" w:eastAsia="es-PY"/>
              </w:rPr>
            </w:pPr>
            <w:r w:rsidRPr="002C0849">
              <w:rPr>
                <w:rFonts w:ascii="Arial" w:hAnsi="Arial" w:cs="Arial"/>
                <w:b/>
                <w:bCs/>
                <w:color w:val="000000"/>
                <w:sz w:val="16"/>
                <w:szCs w:val="16"/>
                <w:lang w:val="es-PY" w:eastAsia="es-PY"/>
              </w:rPr>
              <w:t>FINANCIEROS</w:t>
            </w:r>
          </w:p>
        </w:tc>
      </w:tr>
      <w:tr w:rsidR="0063312A" w:rsidRPr="002C0849" w14:paraId="038E5CDB" w14:textId="77777777" w:rsidTr="0063312A">
        <w:tc>
          <w:tcPr>
            <w:tcW w:w="1271" w:type="dxa"/>
            <w:vMerge w:val="restart"/>
            <w:tcBorders>
              <w:top w:val="single" w:sz="4" w:space="0" w:color="auto"/>
              <w:left w:val="single" w:sz="4" w:space="0" w:color="auto"/>
              <w:bottom w:val="single" w:sz="4" w:space="0" w:color="auto"/>
              <w:right w:val="single" w:sz="4" w:space="0" w:color="auto"/>
            </w:tcBorders>
            <w:hideMark/>
          </w:tcPr>
          <w:p w14:paraId="30F6A538" w14:textId="77777777" w:rsidR="0063312A" w:rsidRPr="002C0849" w:rsidRDefault="0063312A">
            <w:pPr>
              <w:jc w:val="both"/>
              <w:rPr>
                <w:rFonts w:ascii="Arial" w:hAnsi="Arial" w:cs="Arial"/>
                <w:b/>
                <w:bCs/>
                <w:color w:val="000000"/>
                <w:sz w:val="18"/>
                <w:szCs w:val="18"/>
                <w:lang w:val="es-PY" w:eastAsia="es-PY"/>
              </w:rPr>
            </w:pPr>
            <w:bookmarkStart w:id="8" w:name="_Hlk516591205"/>
            <w:r w:rsidRPr="002C0849">
              <w:rPr>
                <w:rFonts w:ascii="Arial" w:hAnsi="Arial" w:cs="Arial"/>
                <w:b/>
                <w:bCs/>
                <w:color w:val="000000"/>
                <w:sz w:val="18"/>
                <w:szCs w:val="18"/>
                <w:lang w:val="es-PY" w:eastAsia="es-PY"/>
              </w:rPr>
              <w:t>Grupo Gerencial de Proyecto (GGP)</w:t>
            </w:r>
            <w:bookmarkEnd w:id="8"/>
            <w:r w:rsidRPr="002C0849">
              <w:rPr>
                <w:rFonts w:ascii="Arial" w:hAnsi="Arial" w:cs="Arial"/>
                <w:b/>
                <w:bCs/>
                <w:color w:val="000000"/>
                <w:sz w:val="18"/>
                <w:szCs w:val="18"/>
                <w:lang w:val="es-PY" w:eastAsia="es-PY"/>
              </w:rPr>
              <w:t xml:space="preserve"> </w:t>
            </w:r>
          </w:p>
        </w:tc>
        <w:tc>
          <w:tcPr>
            <w:tcW w:w="1607" w:type="dxa"/>
            <w:tcBorders>
              <w:top w:val="single" w:sz="4" w:space="0" w:color="auto"/>
              <w:left w:val="single" w:sz="4" w:space="0" w:color="auto"/>
              <w:bottom w:val="single" w:sz="4" w:space="0" w:color="auto"/>
              <w:right w:val="single" w:sz="4" w:space="0" w:color="auto"/>
            </w:tcBorders>
            <w:hideMark/>
          </w:tcPr>
          <w:p w14:paraId="012D2320"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La Sub Dirección de Carreteras (SDC) coordina la ejecución del proyecto</w:t>
            </w:r>
          </w:p>
        </w:tc>
        <w:tc>
          <w:tcPr>
            <w:tcW w:w="1401" w:type="dxa"/>
            <w:tcBorders>
              <w:top w:val="single" w:sz="4" w:space="0" w:color="auto"/>
              <w:left w:val="single" w:sz="4" w:space="0" w:color="auto"/>
              <w:bottom w:val="single" w:sz="4" w:space="0" w:color="auto"/>
              <w:right w:val="single" w:sz="4" w:space="0" w:color="auto"/>
            </w:tcBorders>
            <w:hideMark/>
          </w:tcPr>
          <w:p w14:paraId="3BA92491"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Decisiones técnicas responsabilidad del Ministerio</w:t>
            </w:r>
          </w:p>
        </w:tc>
        <w:tc>
          <w:tcPr>
            <w:tcW w:w="1421" w:type="dxa"/>
            <w:tcBorders>
              <w:top w:val="single" w:sz="4" w:space="0" w:color="auto"/>
              <w:left w:val="single" w:sz="4" w:space="0" w:color="auto"/>
              <w:bottom w:val="single" w:sz="4" w:space="0" w:color="auto"/>
              <w:right w:val="single" w:sz="4" w:space="0" w:color="auto"/>
            </w:tcBorders>
            <w:hideMark/>
          </w:tcPr>
          <w:p w14:paraId="62ECB361"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 xml:space="preserve">El GGP prepara documentos de adquisiciones, realiza los procesos y apoya en la </w:t>
            </w:r>
            <w:r w:rsidRPr="002C0849">
              <w:rPr>
                <w:rFonts w:ascii="Arial" w:hAnsi="Arial" w:cs="Arial"/>
                <w:color w:val="000000"/>
                <w:sz w:val="18"/>
                <w:szCs w:val="18"/>
                <w:lang w:val="es-PY" w:eastAsia="es-PY"/>
              </w:rPr>
              <w:lastRenderedPageBreak/>
              <w:t xml:space="preserve">evaluación de las ofertas. </w:t>
            </w:r>
          </w:p>
        </w:tc>
        <w:tc>
          <w:tcPr>
            <w:tcW w:w="1666" w:type="dxa"/>
            <w:tcBorders>
              <w:top w:val="single" w:sz="4" w:space="0" w:color="auto"/>
              <w:left w:val="single" w:sz="4" w:space="0" w:color="auto"/>
              <w:bottom w:val="single" w:sz="4" w:space="0" w:color="auto"/>
              <w:right w:val="single" w:sz="4" w:space="0" w:color="auto"/>
            </w:tcBorders>
            <w:hideMark/>
          </w:tcPr>
          <w:p w14:paraId="2DAA7A57"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lastRenderedPageBreak/>
              <w:t>El GGP presta todo el apoyo logístico y de recursos requeridos para la ejecución del proyecto</w:t>
            </w:r>
          </w:p>
        </w:tc>
        <w:tc>
          <w:tcPr>
            <w:tcW w:w="1843" w:type="dxa"/>
            <w:tcBorders>
              <w:top w:val="single" w:sz="4" w:space="0" w:color="auto"/>
              <w:left w:val="single" w:sz="4" w:space="0" w:color="auto"/>
              <w:bottom w:val="single" w:sz="4" w:space="0" w:color="auto"/>
              <w:right w:val="single" w:sz="4" w:space="0" w:color="auto"/>
            </w:tcBorders>
            <w:hideMark/>
          </w:tcPr>
          <w:p w14:paraId="002416E1"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El GGP revisa los pagos a proveedores de servicios</w:t>
            </w:r>
          </w:p>
        </w:tc>
      </w:tr>
      <w:tr w:rsidR="0063312A" w:rsidRPr="002C0849" w14:paraId="7D8B1F88" w14:textId="77777777" w:rsidTr="0063312A">
        <w:tc>
          <w:tcPr>
            <w:tcW w:w="0" w:type="auto"/>
            <w:vMerge/>
            <w:tcBorders>
              <w:top w:val="single" w:sz="4" w:space="0" w:color="auto"/>
              <w:left w:val="single" w:sz="4" w:space="0" w:color="auto"/>
              <w:bottom w:val="single" w:sz="4" w:space="0" w:color="auto"/>
              <w:right w:val="single" w:sz="4" w:space="0" w:color="auto"/>
            </w:tcBorders>
            <w:vAlign w:val="center"/>
            <w:hideMark/>
          </w:tcPr>
          <w:p w14:paraId="078CE9FF" w14:textId="77777777" w:rsidR="0063312A" w:rsidRPr="002C0849" w:rsidRDefault="0063312A">
            <w:pPr>
              <w:jc w:val="both"/>
              <w:rPr>
                <w:rFonts w:ascii="Arial" w:hAnsi="Arial" w:cs="Arial"/>
                <w:b/>
                <w:bCs/>
                <w:color w:val="000000"/>
                <w:sz w:val="18"/>
                <w:szCs w:val="18"/>
                <w:lang w:val="es-PY" w:eastAsia="es-PY"/>
              </w:rPr>
            </w:pPr>
          </w:p>
        </w:tc>
        <w:tc>
          <w:tcPr>
            <w:tcW w:w="1607" w:type="dxa"/>
            <w:tcBorders>
              <w:top w:val="single" w:sz="4" w:space="0" w:color="auto"/>
              <w:left w:val="single" w:sz="4" w:space="0" w:color="auto"/>
              <w:bottom w:val="single" w:sz="4" w:space="0" w:color="auto"/>
              <w:right w:val="single" w:sz="4" w:space="0" w:color="auto"/>
            </w:tcBorders>
            <w:hideMark/>
          </w:tcPr>
          <w:p w14:paraId="43F99278"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La SDC es apoyada por un consultor externo como Coordinador de Proyecto (CP) y una Firma Consultora de Apoyo (FCA)</w:t>
            </w:r>
          </w:p>
        </w:tc>
        <w:tc>
          <w:tcPr>
            <w:tcW w:w="1401" w:type="dxa"/>
            <w:tcBorders>
              <w:top w:val="single" w:sz="4" w:space="0" w:color="auto"/>
              <w:left w:val="single" w:sz="4" w:space="0" w:color="auto"/>
              <w:bottom w:val="single" w:sz="4" w:space="0" w:color="auto"/>
              <w:right w:val="single" w:sz="4" w:space="0" w:color="auto"/>
            </w:tcBorders>
            <w:hideMark/>
          </w:tcPr>
          <w:p w14:paraId="5874ED68"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El CG y la FCA preparan los análisis técnicos requeridos y los presentan a consideración del Coordinado del GGP</w:t>
            </w:r>
          </w:p>
        </w:tc>
        <w:tc>
          <w:tcPr>
            <w:tcW w:w="1421" w:type="dxa"/>
            <w:tcBorders>
              <w:top w:val="single" w:sz="4" w:space="0" w:color="auto"/>
              <w:left w:val="single" w:sz="4" w:space="0" w:color="auto"/>
              <w:bottom w:val="single" w:sz="4" w:space="0" w:color="auto"/>
              <w:right w:val="single" w:sz="4" w:space="0" w:color="auto"/>
            </w:tcBorders>
            <w:hideMark/>
          </w:tcPr>
          <w:p w14:paraId="18C48ED8"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El GGP apoya a las comisiones de evaluación y prepara informe de evaluación</w:t>
            </w:r>
          </w:p>
        </w:tc>
        <w:tc>
          <w:tcPr>
            <w:tcW w:w="1666" w:type="dxa"/>
            <w:vMerge w:val="restart"/>
            <w:tcBorders>
              <w:top w:val="single" w:sz="4" w:space="0" w:color="auto"/>
              <w:left w:val="single" w:sz="4" w:space="0" w:color="auto"/>
              <w:bottom w:val="single" w:sz="4" w:space="0" w:color="auto"/>
              <w:right w:val="single" w:sz="4" w:space="0" w:color="auto"/>
            </w:tcBorders>
            <w:hideMark/>
          </w:tcPr>
          <w:p w14:paraId="47A8A2B3"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Correspondencia con el BID es enviada por la Institución</w:t>
            </w:r>
          </w:p>
        </w:tc>
        <w:tc>
          <w:tcPr>
            <w:tcW w:w="1843" w:type="dxa"/>
            <w:tcBorders>
              <w:top w:val="single" w:sz="4" w:space="0" w:color="auto"/>
              <w:left w:val="single" w:sz="4" w:space="0" w:color="auto"/>
              <w:bottom w:val="single" w:sz="4" w:space="0" w:color="auto"/>
              <w:right w:val="single" w:sz="4" w:space="0" w:color="auto"/>
            </w:tcBorders>
            <w:hideMark/>
          </w:tcPr>
          <w:p w14:paraId="2B7689A4"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El Ministerio aprueba y realiza los pagos a los proveedores de servicios</w:t>
            </w:r>
          </w:p>
        </w:tc>
      </w:tr>
      <w:tr w:rsidR="0063312A" w:rsidRPr="002C0849" w14:paraId="4DC33228" w14:textId="77777777" w:rsidTr="0063312A">
        <w:tc>
          <w:tcPr>
            <w:tcW w:w="0" w:type="auto"/>
            <w:vMerge/>
            <w:tcBorders>
              <w:top w:val="single" w:sz="4" w:space="0" w:color="auto"/>
              <w:left w:val="single" w:sz="4" w:space="0" w:color="auto"/>
              <w:bottom w:val="single" w:sz="4" w:space="0" w:color="auto"/>
              <w:right w:val="single" w:sz="4" w:space="0" w:color="auto"/>
            </w:tcBorders>
            <w:vAlign w:val="center"/>
            <w:hideMark/>
          </w:tcPr>
          <w:p w14:paraId="5D45A522" w14:textId="77777777" w:rsidR="0063312A" w:rsidRPr="002C0849" w:rsidRDefault="0063312A">
            <w:pPr>
              <w:jc w:val="both"/>
              <w:rPr>
                <w:rFonts w:ascii="Arial" w:hAnsi="Arial" w:cs="Arial"/>
                <w:b/>
                <w:bCs/>
                <w:color w:val="000000"/>
                <w:sz w:val="18"/>
                <w:szCs w:val="18"/>
                <w:lang w:val="es-PY" w:eastAsia="es-PY"/>
              </w:rPr>
            </w:pPr>
          </w:p>
        </w:tc>
        <w:tc>
          <w:tcPr>
            <w:tcW w:w="1607" w:type="dxa"/>
            <w:tcBorders>
              <w:top w:val="single" w:sz="4" w:space="0" w:color="auto"/>
              <w:left w:val="single" w:sz="4" w:space="0" w:color="auto"/>
              <w:bottom w:val="single" w:sz="4" w:space="0" w:color="auto"/>
              <w:right w:val="single" w:sz="4" w:space="0" w:color="auto"/>
            </w:tcBorders>
            <w:hideMark/>
          </w:tcPr>
          <w:p w14:paraId="53DCE596"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El CP y FCA son seleccionados por procesos competitivos</w:t>
            </w:r>
          </w:p>
        </w:tc>
        <w:tc>
          <w:tcPr>
            <w:tcW w:w="1401" w:type="dxa"/>
            <w:vMerge w:val="restart"/>
            <w:tcBorders>
              <w:top w:val="single" w:sz="4" w:space="0" w:color="auto"/>
              <w:left w:val="single" w:sz="4" w:space="0" w:color="auto"/>
              <w:bottom w:val="single" w:sz="4" w:space="0" w:color="auto"/>
              <w:right w:val="single" w:sz="4" w:space="0" w:color="auto"/>
            </w:tcBorders>
            <w:hideMark/>
          </w:tcPr>
          <w:p w14:paraId="5C609C55"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La FCA provee el personal especializado que se requiera</w:t>
            </w:r>
          </w:p>
        </w:tc>
        <w:tc>
          <w:tcPr>
            <w:tcW w:w="1421" w:type="dxa"/>
            <w:vMerge w:val="restart"/>
            <w:tcBorders>
              <w:top w:val="single" w:sz="4" w:space="0" w:color="auto"/>
              <w:left w:val="single" w:sz="4" w:space="0" w:color="auto"/>
              <w:bottom w:val="single" w:sz="4" w:space="0" w:color="auto"/>
              <w:right w:val="single" w:sz="4" w:space="0" w:color="auto"/>
            </w:tcBorders>
            <w:hideMark/>
          </w:tcPr>
          <w:p w14:paraId="015A57DA"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El Ministro firma los contratos</w:t>
            </w:r>
          </w:p>
          <w:p w14:paraId="01E8FA0D"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CD6C82" w14:textId="77777777" w:rsidR="0063312A" w:rsidRPr="002C0849" w:rsidRDefault="0063312A">
            <w:pPr>
              <w:jc w:val="both"/>
              <w:rPr>
                <w:rFonts w:ascii="Arial" w:hAnsi="Arial" w:cs="Arial"/>
                <w:color w:val="000000"/>
                <w:sz w:val="18"/>
                <w:szCs w:val="18"/>
                <w:lang w:val="es-PY" w:eastAsia="es-PY"/>
              </w:rPr>
            </w:pPr>
          </w:p>
        </w:tc>
        <w:tc>
          <w:tcPr>
            <w:tcW w:w="1843" w:type="dxa"/>
            <w:tcBorders>
              <w:top w:val="single" w:sz="4" w:space="0" w:color="auto"/>
              <w:left w:val="single" w:sz="4" w:space="0" w:color="auto"/>
              <w:bottom w:val="single" w:sz="4" w:space="0" w:color="auto"/>
              <w:right w:val="single" w:sz="4" w:space="0" w:color="auto"/>
            </w:tcBorders>
            <w:hideMark/>
          </w:tcPr>
          <w:p w14:paraId="20C8ADE0"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El Ministerio aprueba los presupuestos anuales y modificaciones de los mismos</w:t>
            </w:r>
          </w:p>
        </w:tc>
      </w:tr>
      <w:tr w:rsidR="0063312A" w:rsidRPr="002C0849" w14:paraId="3DBFF473" w14:textId="77777777" w:rsidTr="0063312A">
        <w:tc>
          <w:tcPr>
            <w:tcW w:w="0" w:type="auto"/>
            <w:vMerge/>
            <w:tcBorders>
              <w:top w:val="single" w:sz="4" w:space="0" w:color="auto"/>
              <w:left w:val="single" w:sz="4" w:space="0" w:color="auto"/>
              <w:bottom w:val="single" w:sz="4" w:space="0" w:color="auto"/>
              <w:right w:val="single" w:sz="4" w:space="0" w:color="auto"/>
            </w:tcBorders>
            <w:vAlign w:val="center"/>
            <w:hideMark/>
          </w:tcPr>
          <w:p w14:paraId="546802D2" w14:textId="77777777" w:rsidR="0063312A" w:rsidRPr="002C0849" w:rsidRDefault="0063312A">
            <w:pPr>
              <w:jc w:val="both"/>
              <w:rPr>
                <w:rFonts w:ascii="Arial" w:hAnsi="Arial" w:cs="Arial"/>
                <w:b/>
                <w:bCs/>
                <w:color w:val="000000"/>
                <w:sz w:val="18"/>
                <w:szCs w:val="18"/>
                <w:lang w:val="es-PY" w:eastAsia="es-PY"/>
              </w:rPr>
            </w:pPr>
          </w:p>
        </w:tc>
        <w:tc>
          <w:tcPr>
            <w:tcW w:w="1607" w:type="dxa"/>
            <w:tcBorders>
              <w:top w:val="single" w:sz="4" w:space="0" w:color="auto"/>
              <w:left w:val="single" w:sz="4" w:space="0" w:color="auto"/>
              <w:bottom w:val="single" w:sz="4" w:space="0" w:color="auto"/>
              <w:right w:val="single" w:sz="4" w:space="0" w:color="auto"/>
            </w:tcBorders>
            <w:hideMark/>
          </w:tcPr>
          <w:p w14:paraId="35410769"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Todos los consultores claves reúnen las capacidades establecidas en los Términos de Referencia (TdR)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C607CF" w14:textId="77777777" w:rsidR="0063312A" w:rsidRPr="002C0849" w:rsidRDefault="0063312A">
            <w:pPr>
              <w:jc w:val="both"/>
              <w:rPr>
                <w:rFonts w:ascii="Arial" w:hAnsi="Arial" w:cs="Arial"/>
                <w:color w:val="000000"/>
                <w:sz w:val="18"/>
                <w:szCs w:val="18"/>
                <w:lang w:val="es-PY" w:eastAsia="es-P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2660AC" w14:textId="77777777" w:rsidR="0063312A" w:rsidRPr="002C0849" w:rsidRDefault="0063312A">
            <w:pPr>
              <w:jc w:val="both"/>
              <w:rPr>
                <w:rFonts w:ascii="Arial" w:hAnsi="Arial" w:cs="Arial"/>
                <w:color w:val="000000"/>
                <w:sz w:val="18"/>
                <w:szCs w:val="18"/>
                <w:lang w:val="es-PY" w:eastAsia="es-P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578378" w14:textId="77777777" w:rsidR="0063312A" w:rsidRPr="002C0849" w:rsidRDefault="0063312A">
            <w:pPr>
              <w:jc w:val="both"/>
              <w:rPr>
                <w:rFonts w:ascii="Arial" w:hAnsi="Arial" w:cs="Arial"/>
                <w:color w:val="000000"/>
                <w:sz w:val="18"/>
                <w:szCs w:val="18"/>
                <w:lang w:val="es-PY" w:eastAsia="es-PY"/>
              </w:rPr>
            </w:pPr>
          </w:p>
        </w:tc>
        <w:tc>
          <w:tcPr>
            <w:tcW w:w="1843" w:type="dxa"/>
            <w:tcBorders>
              <w:top w:val="single" w:sz="4" w:space="0" w:color="auto"/>
              <w:left w:val="single" w:sz="4" w:space="0" w:color="auto"/>
              <w:bottom w:val="single" w:sz="4" w:space="0" w:color="auto"/>
              <w:right w:val="single" w:sz="4" w:space="0" w:color="auto"/>
            </w:tcBorders>
            <w:hideMark/>
          </w:tcPr>
          <w:p w14:paraId="515B7C64"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Los controles administrativos internos de la Institución pueden hacer que el trámite de pago sea más lento</w:t>
            </w:r>
          </w:p>
        </w:tc>
      </w:tr>
    </w:tbl>
    <w:p w14:paraId="0811BDBE" w14:textId="77777777" w:rsidR="0063312A" w:rsidRPr="002C0849" w:rsidRDefault="0063312A" w:rsidP="00344378">
      <w:pPr>
        <w:pStyle w:val="Paragraph"/>
        <w:keepNext/>
        <w:numPr>
          <w:ilvl w:val="0"/>
          <w:numId w:val="35"/>
        </w:numPr>
        <w:tabs>
          <w:tab w:val="left" w:pos="720"/>
        </w:tabs>
        <w:spacing w:after="200"/>
        <w:rPr>
          <w:rFonts w:ascii="Arial" w:hAnsi="Arial" w:cs="Arial"/>
          <w:lang w:eastAsia="es-ES_tradnl"/>
        </w:rPr>
      </w:pPr>
      <w:r w:rsidRPr="002C0849">
        <w:rPr>
          <w:rFonts w:ascii="Arial" w:hAnsi="Arial" w:cs="Arial"/>
          <w:bCs/>
          <w:lang w:val="es-PY" w:eastAsia="es-ES_tradnl"/>
        </w:rPr>
        <w:t>Firma Gerenciadora (FG)</w:t>
      </w:r>
      <w:r w:rsidRPr="002C0849">
        <w:rPr>
          <w:rFonts w:ascii="Arial" w:hAnsi="Arial" w:cs="Arial"/>
          <w:lang w:eastAsia="es-ES_tradnl"/>
        </w:rPr>
        <w: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1"/>
        <w:gridCol w:w="1607"/>
        <w:gridCol w:w="1482"/>
        <w:gridCol w:w="1421"/>
        <w:gridCol w:w="1625"/>
        <w:gridCol w:w="1773"/>
      </w:tblGrid>
      <w:tr w:rsidR="0063312A" w:rsidRPr="002C0849" w14:paraId="17C9AFFD" w14:textId="77777777" w:rsidTr="0063312A">
        <w:trPr>
          <w:tblHeader/>
        </w:trPr>
        <w:tc>
          <w:tcPr>
            <w:tcW w:w="1301" w:type="dxa"/>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BA8CCF5" w14:textId="77777777" w:rsidR="0063312A" w:rsidRPr="002C0849" w:rsidRDefault="0063312A">
            <w:pPr>
              <w:jc w:val="center"/>
              <w:rPr>
                <w:rFonts w:ascii="Arial" w:hAnsi="Arial" w:cs="Arial"/>
                <w:b/>
                <w:bCs/>
                <w:color w:val="000000"/>
                <w:sz w:val="16"/>
                <w:szCs w:val="16"/>
                <w:lang w:val="es-PY" w:eastAsia="es-PY"/>
              </w:rPr>
            </w:pPr>
            <w:r w:rsidRPr="002C0849">
              <w:rPr>
                <w:rFonts w:ascii="Arial" w:hAnsi="Arial" w:cs="Arial"/>
                <w:b/>
                <w:bCs/>
                <w:color w:val="000000"/>
                <w:sz w:val="16"/>
                <w:szCs w:val="16"/>
                <w:lang w:val="es-PY" w:eastAsia="es-PY"/>
              </w:rPr>
              <w:t>ORGANISMO EJECUTOR</w:t>
            </w:r>
          </w:p>
        </w:tc>
        <w:tc>
          <w:tcPr>
            <w:tcW w:w="1607" w:type="dxa"/>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5CBAFEB" w14:textId="77777777" w:rsidR="0063312A" w:rsidRPr="002C0849" w:rsidRDefault="0063312A">
            <w:pPr>
              <w:jc w:val="center"/>
              <w:rPr>
                <w:rFonts w:ascii="Arial" w:hAnsi="Arial" w:cs="Arial"/>
                <w:b/>
                <w:bCs/>
                <w:color w:val="000000"/>
                <w:sz w:val="16"/>
                <w:szCs w:val="16"/>
                <w:lang w:val="es-PY" w:eastAsia="es-PY"/>
              </w:rPr>
            </w:pPr>
            <w:r w:rsidRPr="002C0849">
              <w:rPr>
                <w:rFonts w:ascii="Arial" w:hAnsi="Arial" w:cs="Arial"/>
                <w:b/>
                <w:bCs/>
                <w:color w:val="000000"/>
                <w:sz w:val="16"/>
                <w:szCs w:val="16"/>
                <w:lang w:val="es-PY" w:eastAsia="es-PY"/>
              </w:rPr>
              <w:t>ESTRUCTURA ORGANIZACIONAL</w:t>
            </w:r>
          </w:p>
        </w:tc>
        <w:tc>
          <w:tcPr>
            <w:tcW w:w="6301" w:type="dxa"/>
            <w:gridSpan w:val="4"/>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hideMark/>
          </w:tcPr>
          <w:p w14:paraId="722886D6" w14:textId="77777777" w:rsidR="0063312A" w:rsidRPr="002C0849" w:rsidRDefault="0063312A">
            <w:pPr>
              <w:jc w:val="center"/>
              <w:rPr>
                <w:rFonts w:ascii="Arial" w:hAnsi="Arial" w:cs="Arial"/>
                <w:b/>
                <w:bCs/>
                <w:color w:val="000000"/>
                <w:sz w:val="16"/>
                <w:szCs w:val="16"/>
                <w:lang w:val="es-PY" w:eastAsia="es-PY"/>
              </w:rPr>
            </w:pPr>
            <w:r w:rsidRPr="002C0849">
              <w:rPr>
                <w:rFonts w:ascii="Arial" w:hAnsi="Arial" w:cs="Arial"/>
                <w:b/>
                <w:bCs/>
                <w:color w:val="000000"/>
                <w:sz w:val="16"/>
                <w:szCs w:val="16"/>
                <w:lang w:val="es-PY" w:eastAsia="es-PY"/>
              </w:rPr>
              <w:t>RESPONSABILIDADES EN ASPECTOS</w:t>
            </w:r>
          </w:p>
        </w:tc>
      </w:tr>
      <w:tr w:rsidR="0063312A" w:rsidRPr="002C0849" w14:paraId="4CD739F2" w14:textId="77777777" w:rsidTr="0063312A">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713449" w14:textId="77777777" w:rsidR="0063312A" w:rsidRPr="002C0849" w:rsidRDefault="0063312A">
            <w:pPr>
              <w:jc w:val="both"/>
              <w:rPr>
                <w:rFonts w:ascii="Arial" w:hAnsi="Arial" w:cs="Arial"/>
                <w:b/>
                <w:bCs/>
                <w:color w:val="000000"/>
                <w:sz w:val="16"/>
                <w:szCs w:val="16"/>
                <w:lang w:val="es-PY" w:eastAsia="es-P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EF90EA" w14:textId="77777777" w:rsidR="0063312A" w:rsidRPr="002C0849" w:rsidRDefault="0063312A">
            <w:pPr>
              <w:jc w:val="both"/>
              <w:rPr>
                <w:rFonts w:ascii="Arial" w:hAnsi="Arial" w:cs="Arial"/>
                <w:b/>
                <w:bCs/>
                <w:color w:val="000000"/>
                <w:sz w:val="16"/>
                <w:szCs w:val="16"/>
                <w:lang w:val="es-PY" w:eastAsia="es-PY"/>
              </w:rPr>
            </w:pPr>
          </w:p>
        </w:tc>
        <w:tc>
          <w:tcPr>
            <w:tcW w:w="1482"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bottom"/>
            <w:hideMark/>
          </w:tcPr>
          <w:p w14:paraId="159723EC" w14:textId="77777777" w:rsidR="0063312A" w:rsidRPr="002C0849" w:rsidRDefault="0063312A">
            <w:pPr>
              <w:jc w:val="center"/>
              <w:rPr>
                <w:rFonts w:ascii="Arial" w:hAnsi="Arial" w:cs="Arial"/>
                <w:b/>
                <w:bCs/>
                <w:color w:val="000000"/>
                <w:sz w:val="16"/>
                <w:szCs w:val="16"/>
                <w:lang w:val="es-PY" w:eastAsia="es-PY"/>
              </w:rPr>
            </w:pPr>
            <w:r w:rsidRPr="002C0849">
              <w:rPr>
                <w:rFonts w:ascii="Arial" w:hAnsi="Arial" w:cs="Arial"/>
                <w:b/>
                <w:bCs/>
                <w:color w:val="000000"/>
                <w:sz w:val="16"/>
                <w:szCs w:val="16"/>
                <w:lang w:val="es-PY" w:eastAsia="es-PY"/>
              </w:rPr>
              <w:t>TECNICOS</w:t>
            </w:r>
          </w:p>
        </w:tc>
        <w:tc>
          <w:tcPr>
            <w:tcW w:w="1421"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bottom"/>
            <w:hideMark/>
          </w:tcPr>
          <w:p w14:paraId="6249D013" w14:textId="77777777" w:rsidR="0063312A" w:rsidRPr="002C0849" w:rsidRDefault="0063312A">
            <w:pPr>
              <w:jc w:val="center"/>
              <w:rPr>
                <w:rFonts w:ascii="Arial" w:hAnsi="Arial" w:cs="Arial"/>
                <w:b/>
                <w:bCs/>
                <w:color w:val="000000"/>
                <w:sz w:val="16"/>
                <w:szCs w:val="16"/>
                <w:lang w:val="es-PY" w:eastAsia="es-PY"/>
              </w:rPr>
            </w:pPr>
            <w:r w:rsidRPr="002C0849">
              <w:rPr>
                <w:rFonts w:ascii="Arial" w:hAnsi="Arial" w:cs="Arial"/>
                <w:b/>
                <w:bCs/>
                <w:color w:val="000000"/>
                <w:sz w:val="16"/>
                <w:szCs w:val="16"/>
                <w:lang w:val="es-PY" w:eastAsia="es-PY"/>
              </w:rPr>
              <w:t>ADQUISICIONES</w:t>
            </w:r>
          </w:p>
        </w:tc>
        <w:tc>
          <w:tcPr>
            <w:tcW w:w="1625"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bottom"/>
            <w:hideMark/>
          </w:tcPr>
          <w:p w14:paraId="44C063B6" w14:textId="77777777" w:rsidR="0063312A" w:rsidRPr="002C0849" w:rsidRDefault="0063312A">
            <w:pPr>
              <w:jc w:val="center"/>
              <w:rPr>
                <w:rFonts w:ascii="Arial" w:hAnsi="Arial" w:cs="Arial"/>
                <w:b/>
                <w:bCs/>
                <w:color w:val="000000"/>
                <w:sz w:val="16"/>
                <w:szCs w:val="16"/>
                <w:lang w:val="es-PY" w:eastAsia="es-PY"/>
              </w:rPr>
            </w:pPr>
            <w:r w:rsidRPr="002C0849">
              <w:rPr>
                <w:rFonts w:ascii="Arial" w:hAnsi="Arial" w:cs="Arial"/>
                <w:b/>
                <w:bCs/>
                <w:color w:val="000000"/>
                <w:sz w:val="16"/>
                <w:szCs w:val="16"/>
                <w:lang w:val="es-PY" w:eastAsia="es-PY"/>
              </w:rPr>
              <w:t xml:space="preserve">ADMINISTRATIVOS </w:t>
            </w:r>
          </w:p>
        </w:tc>
        <w:tc>
          <w:tcPr>
            <w:tcW w:w="1773"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bottom"/>
            <w:hideMark/>
          </w:tcPr>
          <w:p w14:paraId="23BE0BCB" w14:textId="77777777" w:rsidR="0063312A" w:rsidRPr="002C0849" w:rsidRDefault="0063312A">
            <w:pPr>
              <w:jc w:val="center"/>
              <w:rPr>
                <w:rFonts w:ascii="Arial" w:hAnsi="Arial" w:cs="Arial"/>
                <w:b/>
                <w:bCs/>
                <w:color w:val="000000"/>
                <w:sz w:val="16"/>
                <w:szCs w:val="16"/>
                <w:lang w:val="es-PY" w:eastAsia="es-PY"/>
              </w:rPr>
            </w:pPr>
            <w:r w:rsidRPr="002C0849">
              <w:rPr>
                <w:rFonts w:ascii="Arial" w:hAnsi="Arial" w:cs="Arial"/>
                <w:b/>
                <w:bCs/>
                <w:color w:val="000000"/>
                <w:sz w:val="16"/>
                <w:szCs w:val="16"/>
                <w:lang w:val="es-PY" w:eastAsia="es-PY"/>
              </w:rPr>
              <w:t>FINANCIEROS</w:t>
            </w:r>
          </w:p>
        </w:tc>
      </w:tr>
      <w:tr w:rsidR="0063312A" w:rsidRPr="002C0849" w14:paraId="6412166F" w14:textId="77777777" w:rsidTr="0063312A">
        <w:tc>
          <w:tcPr>
            <w:tcW w:w="1301" w:type="dxa"/>
            <w:vMerge w:val="restart"/>
            <w:tcBorders>
              <w:top w:val="single" w:sz="4" w:space="0" w:color="auto"/>
              <w:left w:val="single" w:sz="4" w:space="0" w:color="auto"/>
              <w:bottom w:val="single" w:sz="4" w:space="0" w:color="auto"/>
              <w:right w:val="single" w:sz="4" w:space="0" w:color="auto"/>
            </w:tcBorders>
            <w:hideMark/>
          </w:tcPr>
          <w:p w14:paraId="77D6D286" w14:textId="77777777" w:rsidR="0063312A" w:rsidRPr="002C0849" w:rsidRDefault="0063312A">
            <w:pPr>
              <w:jc w:val="both"/>
              <w:rPr>
                <w:rFonts w:ascii="Arial" w:hAnsi="Arial" w:cs="Arial"/>
                <w:b/>
                <w:bCs/>
                <w:color w:val="000000"/>
                <w:sz w:val="18"/>
                <w:szCs w:val="18"/>
                <w:lang w:val="es-PY" w:eastAsia="es-PY"/>
              </w:rPr>
            </w:pPr>
            <w:r w:rsidRPr="002C0849">
              <w:rPr>
                <w:rFonts w:ascii="Arial" w:hAnsi="Arial" w:cs="Arial"/>
                <w:b/>
                <w:bCs/>
                <w:color w:val="000000"/>
                <w:sz w:val="18"/>
                <w:szCs w:val="18"/>
                <w:lang w:val="es-PY" w:eastAsia="es-PY"/>
              </w:rPr>
              <w:t>Firma Gerenciadora (FG)</w:t>
            </w:r>
          </w:p>
        </w:tc>
        <w:tc>
          <w:tcPr>
            <w:tcW w:w="1607" w:type="dxa"/>
            <w:vMerge w:val="restart"/>
            <w:tcBorders>
              <w:top w:val="single" w:sz="4" w:space="0" w:color="auto"/>
              <w:left w:val="single" w:sz="4" w:space="0" w:color="auto"/>
              <w:bottom w:val="single" w:sz="4" w:space="0" w:color="auto"/>
              <w:right w:val="single" w:sz="4" w:space="0" w:color="auto"/>
            </w:tcBorders>
            <w:hideMark/>
          </w:tcPr>
          <w:p w14:paraId="0757682D"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Firma consultora contratada para realizar todos tramites técnicos, administrativos y de adquisiciones</w:t>
            </w:r>
          </w:p>
          <w:p w14:paraId="3F4445D0"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 </w:t>
            </w:r>
          </w:p>
          <w:p w14:paraId="393710A2"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 </w:t>
            </w:r>
          </w:p>
        </w:tc>
        <w:tc>
          <w:tcPr>
            <w:tcW w:w="1482" w:type="dxa"/>
            <w:tcBorders>
              <w:top w:val="single" w:sz="4" w:space="0" w:color="auto"/>
              <w:left w:val="single" w:sz="4" w:space="0" w:color="auto"/>
              <w:bottom w:val="single" w:sz="4" w:space="0" w:color="auto"/>
              <w:right w:val="single" w:sz="4" w:space="0" w:color="auto"/>
            </w:tcBorders>
            <w:hideMark/>
          </w:tcPr>
          <w:p w14:paraId="1085E90D"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Decisiones técnicas responsabilidad del personal de la FG</w:t>
            </w:r>
          </w:p>
        </w:tc>
        <w:tc>
          <w:tcPr>
            <w:tcW w:w="1421" w:type="dxa"/>
            <w:tcBorders>
              <w:top w:val="single" w:sz="4" w:space="0" w:color="auto"/>
              <w:left w:val="single" w:sz="4" w:space="0" w:color="auto"/>
              <w:bottom w:val="single" w:sz="4" w:space="0" w:color="auto"/>
              <w:right w:val="single" w:sz="4" w:space="0" w:color="auto"/>
            </w:tcBorders>
            <w:hideMark/>
          </w:tcPr>
          <w:p w14:paraId="7C4A5529"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 xml:space="preserve">Prepara documentos de adquisiciones, realiza los procesos y apoya en la evaluación de las ofertas. </w:t>
            </w:r>
          </w:p>
        </w:tc>
        <w:tc>
          <w:tcPr>
            <w:tcW w:w="1625" w:type="dxa"/>
            <w:tcBorders>
              <w:top w:val="single" w:sz="4" w:space="0" w:color="auto"/>
              <w:left w:val="single" w:sz="4" w:space="0" w:color="auto"/>
              <w:bottom w:val="single" w:sz="4" w:space="0" w:color="auto"/>
              <w:right w:val="single" w:sz="4" w:space="0" w:color="auto"/>
            </w:tcBorders>
            <w:hideMark/>
          </w:tcPr>
          <w:p w14:paraId="4AB20400"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Presta todo el apoyo logístico y de recursos requeridos para la ejecución del proyecto</w:t>
            </w:r>
          </w:p>
        </w:tc>
        <w:tc>
          <w:tcPr>
            <w:tcW w:w="1773" w:type="dxa"/>
            <w:tcBorders>
              <w:top w:val="single" w:sz="4" w:space="0" w:color="auto"/>
              <w:left w:val="single" w:sz="4" w:space="0" w:color="auto"/>
              <w:bottom w:val="single" w:sz="4" w:space="0" w:color="auto"/>
              <w:right w:val="single" w:sz="4" w:space="0" w:color="auto"/>
            </w:tcBorders>
            <w:hideMark/>
          </w:tcPr>
          <w:p w14:paraId="2A504274"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Revisa, aprueba y realiza los pagos a proveedores de servicios</w:t>
            </w:r>
          </w:p>
        </w:tc>
      </w:tr>
      <w:tr w:rsidR="0063312A" w:rsidRPr="002C0849" w14:paraId="53879665" w14:textId="77777777" w:rsidTr="0063312A">
        <w:tc>
          <w:tcPr>
            <w:tcW w:w="0" w:type="auto"/>
            <w:vMerge/>
            <w:tcBorders>
              <w:top w:val="single" w:sz="4" w:space="0" w:color="auto"/>
              <w:left w:val="single" w:sz="4" w:space="0" w:color="auto"/>
              <w:bottom w:val="single" w:sz="4" w:space="0" w:color="auto"/>
              <w:right w:val="single" w:sz="4" w:space="0" w:color="auto"/>
            </w:tcBorders>
            <w:vAlign w:val="center"/>
            <w:hideMark/>
          </w:tcPr>
          <w:p w14:paraId="24F3864E" w14:textId="77777777" w:rsidR="0063312A" w:rsidRPr="002C0849" w:rsidRDefault="0063312A">
            <w:pPr>
              <w:jc w:val="both"/>
              <w:rPr>
                <w:rFonts w:ascii="Arial" w:hAnsi="Arial" w:cs="Arial"/>
                <w:b/>
                <w:bCs/>
                <w:color w:val="000000"/>
                <w:sz w:val="18"/>
                <w:szCs w:val="18"/>
                <w:lang w:val="es-PY" w:eastAsia="es-P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7419FB" w14:textId="77777777" w:rsidR="0063312A" w:rsidRPr="002C0849" w:rsidRDefault="0063312A">
            <w:pPr>
              <w:jc w:val="both"/>
              <w:rPr>
                <w:rFonts w:ascii="Arial" w:hAnsi="Arial" w:cs="Arial"/>
                <w:color w:val="000000"/>
                <w:sz w:val="18"/>
                <w:szCs w:val="18"/>
                <w:lang w:val="es-PY" w:eastAsia="es-PY"/>
              </w:rPr>
            </w:pPr>
          </w:p>
        </w:tc>
        <w:tc>
          <w:tcPr>
            <w:tcW w:w="1482" w:type="dxa"/>
            <w:tcBorders>
              <w:top w:val="single" w:sz="4" w:space="0" w:color="auto"/>
              <w:left w:val="single" w:sz="4" w:space="0" w:color="auto"/>
              <w:bottom w:val="single" w:sz="4" w:space="0" w:color="auto"/>
              <w:right w:val="single" w:sz="4" w:space="0" w:color="auto"/>
            </w:tcBorders>
            <w:hideMark/>
          </w:tcPr>
          <w:p w14:paraId="5A157C23"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El Ministerio aprueba el alcance de los proyectos y los cambios sustanciales que implican incremento de montos de contratos.</w:t>
            </w:r>
          </w:p>
        </w:tc>
        <w:tc>
          <w:tcPr>
            <w:tcW w:w="1421" w:type="dxa"/>
            <w:tcBorders>
              <w:top w:val="single" w:sz="4" w:space="0" w:color="auto"/>
              <w:left w:val="single" w:sz="4" w:space="0" w:color="auto"/>
              <w:bottom w:val="single" w:sz="4" w:space="0" w:color="auto"/>
              <w:right w:val="single" w:sz="4" w:space="0" w:color="auto"/>
            </w:tcBorders>
            <w:hideMark/>
          </w:tcPr>
          <w:p w14:paraId="05482F46"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Apoya a las comisiones de evaluación y prepara informe de evaluación</w:t>
            </w:r>
          </w:p>
        </w:tc>
        <w:tc>
          <w:tcPr>
            <w:tcW w:w="1625" w:type="dxa"/>
            <w:vMerge w:val="restart"/>
            <w:tcBorders>
              <w:top w:val="single" w:sz="4" w:space="0" w:color="auto"/>
              <w:left w:val="single" w:sz="4" w:space="0" w:color="auto"/>
              <w:bottom w:val="single" w:sz="4" w:space="0" w:color="auto"/>
              <w:right w:val="single" w:sz="4" w:space="0" w:color="auto"/>
            </w:tcBorders>
            <w:hideMark/>
          </w:tcPr>
          <w:p w14:paraId="3D4A3AC4"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Correspondencia con el BID es enviada directamente por la FG</w:t>
            </w:r>
          </w:p>
        </w:tc>
        <w:tc>
          <w:tcPr>
            <w:tcW w:w="1773" w:type="dxa"/>
            <w:vMerge w:val="restart"/>
            <w:tcBorders>
              <w:top w:val="single" w:sz="4" w:space="0" w:color="auto"/>
              <w:left w:val="single" w:sz="4" w:space="0" w:color="auto"/>
              <w:bottom w:val="single" w:sz="4" w:space="0" w:color="auto"/>
              <w:right w:val="single" w:sz="4" w:space="0" w:color="auto"/>
            </w:tcBorders>
            <w:hideMark/>
          </w:tcPr>
          <w:p w14:paraId="63BD3CBB"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 xml:space="preserve">El Ministerio aprueba los presupuestos anuales y modificaciones de </w:t>
            </w:r>
            <w:r w:rsidR="00336750" w:rsidRPr="002C0849">
              <w:rPr>
                <w:rFonts w:ascii="Arial" w:hAnsi="Arial" w:cs="Arial"/>
                <w:color w:val="000000"/>
                <w:sz w:val="18"/>
                <w:szCs w:val="18"/>
                <w:lang w:val="es-PY" w:eastAsia="es-PY"/>
              </w:rPr>
              <w:t>estos</w:t>
            </w:r>
          </w:p>
          <w:p w14:paraId="6DCFAF5E"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 </w:t>
            </w:r>
          </w:p>
        </w:tc>
      </w:tr>
      <w:tr w:rsidR="0063312A" w:rsidRPr="002C0849" w14:paraId="6FFF728D" w14:textId="77777777" w:rsidTr="0063312A">
        <w:tc>
          <w:tcPr>
            <w:tcW w:w="0" w:type="auto"/>
            <w:vMerge/>
            <w:tcBorders>
              <w:top w:val="single" w:sz="4" w:space="0" w:color="auto"/>
              <w:left w:val="single" w:sz="4" w:space="0" w:color="auto"/>
              <w:bottom w:val="single" w:sz="4" w:space="0" w:color="auto"/>
              <w:right w:val="single" w:sz="4" w:space="0" w:color="auto"/>
            </w:tcBorders>
            <w:vAlign w:val="center"/>
            <w:hideMark/>
          </w:tcPr>
          <w:p w14:paraId="13A1743D" w14:textId="77777777" w:rsidR="0063312A" w:rsidRPr="002C0849" w:rsidRDefault="0063312A">
            <w:pPr>
              <w:jc w:val="both"/>
              <w:rPr>
                <w:rFonts w:ascii="Arial" w:hAnsi="Arial" w:cs="Arial"/>
                <w:b/>
                <w:bCs/>
                <w:color w:val="000000"/>
                <w:sz w:val="18"/>
                <w:szCs w:val="18"/>
                <w:lang w:val="es-PY" w:eastAsia="es-P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F50FF1" w14:textId="77777777" w:rsidR="0063312A" w:rsidRPr="002C0849" w:rsidRDefault="0063312A">
            <w:pPr>
              <w:jc w:val="both"/>
              <w:rPr>
                <w:rFonts w:ascii="Arial" w:hAnsi="Arial" w:cs="Arial"/>
                <w:color w:val="000000"/>
                <w:sz w:val="18"/>
                <w:szCs w:val="18"/>
                <w:lang w:val="es-PY" w:eastAsia="es-PY"/>
              </w:rPr>
            </w:pPr>
          </w:p>
        </w:tc>
        <w:tc>
          <w:tcPr>
            <w:tcW w:w="1482" w:type="dxa"/>
            <w:tcBorders>
              <w:top w:val="single" w:sz="4" w:space="0" w:color="auto"/>
              <w:left w:val="single" w:sz="4" w:space="0" w:color="auto"/>
              <w:bottom w:val="single" w:sz="4" w:space="0" w:color="auto"/>
              <w:right w:val="single" w:sz="4" w:space="0" w:color="auto"/>
            </w:tcBorders>
            <w:hideMark/>
          </w:tcPr>
          <w:p w14:paraId="5B716AD7"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Provee los especialistas requeridos</w:t>
            </w:r>
          </w:p>
        </w:tc>
        <w:tc>
          <w:tcPr>
            <w:tcW w:w="1421" w:type="dxa"/>
            <w:tcBorders>
              <w:top w:val="single" w:sz="4" w:space="0" w:color="auto"/>
              <w:left w:val="single" w:sz="4" w:space="0" w:color="auto"/>
              <w:bottom w:val="single" w:sz="4" w:space="0" w:color="auto"/>
              <w:right w:val="single" w:sz="4" w:space="0" w:color="auto"/>
            </w:tcBorders>
            <w:hideMark/>
          </w:tcPr>
          <w:p w14:paraId="291C8F3A" w14:textId="77777777" w:rsidR="0063312A" w:rsidRPr="002C0849" w:rsidRDefault="0063312A">
            <w:pPr>
              <w:jc w:val="both"/>
              <w:rPr>
                <w:rFonts w:ascii="Arial" w:hAnsi="Arial" w:cs="Arial"/>
                <w:color w:val="000000"/>
                <w:sz w:val="18"/>
                <w:szCs w:val="18"/>
                <w:lang w:val="es-PY" w:eastAsia="es-PY"/>
              </w:rPr>
            </w:pPr>
            <w:r w:rsidRPr="002C0849">
              <w:rPr>
                <w:rFonts w:ascii="Arial" w:hAnsi="Arial" w:cs="Arial"/>
                <w:color w:val="000000"/>
                <w:sz w:val="18"/>
                <w:szCs w:val="18"/>
                <w:lang w:val="es-PY" w:eastAsia="es-PY"/>
              </w:rPr>
              <w:t>El Ministerio firma los contratos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AF64BC" w14:textId="77777777" w:rsidR="0063312A" w:rsidRPr="002C0849" w:rsidRDefault="0063312A">
            <w:pPr>
              <w:jc w:val="both"/>
              <w:rPr>
                <w:rFonts w:ascii="Arial" w:hAnsi="Arial" w:cs="Arial"/>
                <w:color w:val="000000"/>
                <w:sz w:val="18"/>
                <w:szCs w:val="18"/>
                <w:lang w:val="es-PY" w:eastAsia="es-P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B850C5" w14:textId="77777777" w:rsidR="0063312A" w:rsidRPr="002C0849" w:rsidRDefault="0063312A">
            <w:pPr>
              <w:jc w:val="both"/>
              <w:rPr>
                <w:rFonts w:ascii="Arial" w:hAnsi="Arial" w:cs="Arial"/>
                <w:color w:val="000000"/>
                <w:sz w:val="18"/>
                <w:szCs w:val="18"/>
                <w:lang w:val="es-PY" w:eastAsia="es-PY"/>
              </w:rPr>
            </w:pPr>
          </w:p>
        </w:tc>
      </w:tr>
    </w:tbl>
    <w:p w14:paraId="35DA7506" w14:textId="77777777" w:rsidR="0063312A" w:rsidRPr="002C0849" w:rsidRDefault="0063312A" w:rsidP="00215411">
      <w:pPr>
        <w:pStyle w:val="Paragraph"/>
        <w:tabs>
          <w:tab w:val="clear" w:pos="720"/>
          <w:tab w:val="left" w:pos="0"/>
        </w:tabs>
        <w:spacing w:after="200"/>
        <w:ind w:left="0" w:firstLine="0"/>
        <w:rPr>
          <w:rFonts w:ascii="Arial" w:hAnsi="Arial" w:cs="Arial"/>
          <w:lang w:val="es-PY"/>
        </w:rPr>
      </w:pPr>
    </w:p>
    <w:p w14:paraId="18C82CF1" w14:textId="77777777" w:rsidR="0063312A" w:rsidRPr="002C0849" w:rsidRDefault="0063312A">
      <w:pPr>
        <w:rPr>
          <w:rFonts w:ascii="Arial" w:hAnsi="Arial" w:cs="Arial"/>
          <w:lang w:val="es-PY"/>
        </w:rPr>
      </w:pPr>
    </w:p>
    <w:sectPr w:rsidR="0063312A" w:rsidRPr="002C0849">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16B3FD" w14:textId="77777777" w:rsidR="0078604B" w:rsidRDefault="0078604B" w:rsidP="00931925">
      <w:r>
        <w:separator/>
      </w:r>
    </w:p>
  </w:endnote>
  <w:endnote w:type="continuationSeparator" w:id="0">
    <w:p w14:paraId="481E5291" w14:textId="77777777" w:rsidR="0078604B" w:rsidRDefault="0078604B" w:rsidP="00931925">
      <w:r>
        <w:continuationSeparator/>
      </w:r>
    </w:p>
  </w:endnote>
  <w:endnote w:type="continuationNotice" w:id="1">
    <w:p w14:paraId="4AB2CC19" w14:textId="77777777" w:rsidR="0078604B" w:rsidRDefault="007860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iroFont-1-0">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1439372"/>
      <w:docPartObj>
        <w:docPartGallery w:val="Page Numbers (Bottom of Page)"/>
        <w:docPartUnique/>
      </w:docPartObj>
    </w:sdtPr>
    <w:sdtEndPr>
      <w:rPr>
        <w:noProof/>
      </w:rPr>
    </w:sdtEndPr>
    <w:sdtContent>
      <w:p w14:paraId="6B2DB658" w14:textId="77777777" w:rsidR="00F925B6" w:rsidRDefault="00F925B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3B938D1" w14:textId="77777777" w:rsidR="00F925B6" w:rsidRDefault="00F925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0E90AB" w14:textId="77777777" w:rsidR="0078604B" w:rsidRDefault="0078604B" w:rsidP="00931925">
      <w:r>
        <w:separator/>
      </w:r>
    </w:p>
  </w:footnote>
  <w:footnote w:type="continuationSeparator" w:id="0">
    <w:p w14:paraId="72447609" w14:textId="77777777" w:rsidR="0078604B" w:rsidRDefault="0078604B" w:rsidP="00931925">
      <w:r>
        <w:continuationSeparator/>
      </w:r>
    </w:p>
  </w:footnote>
  <w:footnote w:type="continuationNotice" w:id="1">
    <w:p w14:paraId="5B2828C6" w14:textId="77777777" w:rsidR="0078604B" w:rsidRDefault="0078604B"/>
  </w:footnote>
  <w:footnote w:id="2">
    <w:p w14:paraId="6CB9AC73" w14:textId="4C6D1A44" w:rsidR="00F925B6" w:rsidRPr="003771B4" w:rsidRDefault="00F925B6" w:rsidP="00546B2A">
      <w:pPr>
        <w:pStyle w:val="FootnoteText"/>
        <w:ind w:left="270" w:hanging="270"/>
        <w:jc w:val="both"/>
        <w:rPr>
          <w:rFonts w:ascii="Arial" w:hAnsi="Arial" w:cs="Arial"/>
        </w:rPr>
      </w:pPr>
      <w:r w:rsidRPr="003771B4">
        <w:rPr>
          <w:rStyle w:val="FootnoteReference"/>
          <w:rFonts w:ascii="Arial" w:hAnsi="Arial" w:cs="Arial"/>
          <w:sz w:val="18"/>
        </w:rPr>
        <w:footnoteRef/>
      </w:r>
      <w:r w:rsidRPr="003771B4">
        <w:rPr>
          <w:rFonts w:ascii="Arial" w:hAnsi="Arial" w:cs="Arial"/>
          <w:sz w:val="18"/>
        </w:rPr>
        <w:t xml:space="preserve">    A partir de aquí denominado como “El Programa”. Las normas generales del Contrato de Préstamo BID establecen la obligación del Prestatario, a través del Organismo Ejecutor, de llevar a cabo los proyectos, obras, consultorías y suministro de bienes, en cumplimiento de los siguientes principios básicos para cada proyecto: i) que sean de calidad satisfactoria y compatible con el resto del proyecto; ii) que se entreguen/terminen oportunamente; iii) que tengan un precio que no afecte desfavorablemente la viabilidad económica y financiera del proyecto. Dentro del proceso de preparación de la operación GU-Ll169, se revisaron otros esquemas de ejecución del Banco en Guatemala y otros países de la región con el objetivo de identificar las principales lecciones aprendidas y las mejores prácticas que contribuyan a responder las necesidades de ejecución del GU-L1169. La evaluación de dichos esquemas, o de las necesidades de ejecución de país, no es parte  del alcance de este documento. Este documento es consistente con la Propuesta de Desarrollo del Programa POD y sus Acuerdos y requisitos fiduciarios ( Anexo III del POD) .    </w:t>
      </w:r>
    </w:p>
  </w:footnote>
  <w:footnote w:id="3">
    <w:p w14:paraId="2A19B0DD" w14:textId="77777777" w:rsidR="00F925B6" w:rsidRPr="003771B4" w:rsidRDefault="00F925B6" w:rsidP="00EA696A">
      <w:pPr>
        <w:pStyle w:val="FootnoteText"/>
        <w:tabs>
          <w:tab w:val="left" w:pos="270"/>
        </w:tabs>
        <w:ind w:left="270" w:hanging="270"/>
        <w:jc w:val="both"/>
        <w:rPr>
          <w:rFonts w:ascii="Arial" w:hAnsi="Arial" w:cs="Arial"/>
          <w:sz w:val="18"/>
        </w:rPr>
      </w:pPr>
      <w:r w:rsidRPr="003771B4">
        <w:rPr>
          <w:rStyle w:val="FootnoteReference"/>
          <w:rFonts w:ascii="Arial" w:hAnsi="Arial" w:cs="Arial"/>
          <w:sz w:val="18"/>
        </w:rPr>
        <w:footnoteRef/>
      </w:r>
      <w:r w:rsidRPr="003771B4">
        <w:rPr>
          <w:rFonts w:ascii="Arial" w:hAnsi="Arial" w:cs="Arial"/>
          <w:sz w:val="18"/>
        </w:rPr>
        <w:t xml:space="preserve">    La Dirección General de Caminos del Ministerio de Comunicación Infraestructura y Vivienda -CIV, fue ejecutora de ocho operaciones que abarcaron programas de rehabilitación y caminos rurales  </w:t>
      </w:r>
    </w:p>
  </w:footnote>
  <w:footnote w:id="4">
    <w:p w14:paraId="36A2D624" w14:textId="77777777" w:rsidR="00F925B6" w:rsidRPr="00EA696A" w:rsidRDefault="00F925B6">
      <w:pPr>
        <w:pStyle w:val="FootnoteText"/>
      </w:pPr>
      <w:r w:rsidRPr="003771B4">
        <w:rPr>
          <w:rStyle w:val="FootnoteReference"/>
          <w:rFonts w:ascii="Arial" w:hAnsi="Arial" w:cs="Arial"/>
          <w:sz w:val="18"/>
        </w:rPr>
        <w:footnoteRef/>
      </w:r>
      <w:r w:rsidRPr="003771B4">
        <w:rPr>
          <w:rFonts w:ascii="Arial" w:hAnsi="Arial" w:cs="Arial"/>
          <w:sz w:val="18"/>
        </w:rPr>
        <w:t xml:space="preserve">    Contrato de Préstamo 1224/OC-GU.</w:t>
      </w:r>
    </w:p>
  </w:footnote>
  <w:footnote w:id="5">
    <w:p w14:paraId="1FFE0456" w14:textId="77777777" w:rsidR="00F925B6" w:rsidRPr="003771B4" w:rsidRDefault="00F925B6" w:rsidP="00AE71B4">
      <w:pPr>
        <w:pStyle w:val="FootnoteText"/>
        <w:ind w:left="180" w:hanging="180"/>
        <w:jc w:val="both"/>
        <w:rPr>
          <w:rFonts w:ascii="Arial" w:hAnsi="Arial" w:cs="Arial"/>
          <w:sz w:val="18"/>
        </w:rPr>
      </w:pPr>
      <w:r w:rsidRPr="003771B4">
        <w:rPr>
          <w:rStyle w:val="FootnoteReference"/>
          <w:rFonts w:ascii="Arial" w:hAnsi="Arial" w:cs="Arial"/>
          <w:sz w:val="18"/>
        </w:rPr>
        <w:footnoteRef/>
      </w:r>
      <w:r w:rsidRPr="003771B4">
        <w:rPr>
          <w:rFonts w:ascii="Arial" w:hAnsi="Arial" w:cs="Arial"/>
          <w:sz w:val="18"/>
        </w:rPr>
        <w:t xml:space="preserve">  Fuente: Elaboración propia basado en reportes independientes del BID (Evaluación del Programa País: período 2012-2016”, Oficina de Evaluación y Supervisión del BID, 2017), análisis del equipo del proyecto GU-L1169 y, opiniones expertas de consultores contratados por el BID.</w:t>
      </w:r>
    </w:p>
  </w:footnote>
  <w:footnote w:id="6">
    <w:p w14:paraId="6EF9283D" w14:textId="77777777" w:rsidR="00F925B6" w:rsidRPr="003771B4" w:rsidRDefault="00F925B6" w:rsidP="00DB7709">
      <w:pPr>
        <w:pStyle w:val="FootnoteText"/>
        <w:ind w:left="180" w:hanging="180"/>
        <w:jc w:val="both"/>
        <w:rPr>
          <w:rFonts w:ascii="Arial" w:hAnsi="Arial" w:cs="Arial"/>
          <w:sz w:val="18"/>
        </w:rPr>
      </w:pPr>
      <w:r w:rsidRPr="003771B4">
        <w:rPr>
          <w:rStyle w:val="FootnoteReference"/>
          <w:rFonts w:ascii="Arial" w:hAnsi="Arial" w:cs="Arial"/>
          <w:sz w:val="18"/>
        </w:rPr>
        <w:footnoteRef/>
      </w:r>
      <w:r w:rsidRPr="003771B4">
        <w:rPr>
          <w:rFonts w:ascii="Arial" w:hAnsi="Arial" w:cs="Arial"/>
          <w:sz w:val="18"/>
        </w:rPr>
        <w:t xml:space="preserve">  Entre algunos casos se tienen: i) operaciones con dos años de preparación, por complejidades de trámite asociadas a sobreposiciones entre funciones legislativas y ejecutivas, u opiniones legales que intervienen en definición de esquemas de ejecución, incentivado interrupciones a dichos trámites y, retrasando la aprobación de préstamos;  ii) Préstamos por Resultados reestructurados a Préstamos de Inversión, incluyendo cambios y mayores complejidades en el mecanismo de ejecución; iii) reasignación de partidas incrementando alcances e impactos de proyectos, iv) acciones sancionatorias o penales que incentivan parálisis de decisiones y ejecución de los proyectos y; v) cambios de organismo ejecutor, tercerización de la función de adquisiciones,  mayores costos administrativos y, dificultades de supervisión de los equipos tercerizados.</w:t>
      </w:r>
    </w:p>
  </w:footnote>
  <w:footnote w:id="7">
    <w:p w14:paraId="6789938F" w14:textId="77777777" w:rsidR="00F925B6" w:rsidRPr="003771B4" w:rsidRDefault="00F925B6" w:rsidP="00E8740E">
      <w:pPr>
        <w:pStyle w:val="FootnoteText"/>
        <w:ind w:left="180" w:hanging="180"/>
        <w:jc w:val="both"/>
        <w:rPr>
          <w:rFonts w:ascii="Arial" w:hAnsi="Arial" w:cs="Arial"/>
          <w:sz w:val="18"/>
        </w:rPr>
      </w:pPr>
      <w:r w:rsidRPr="003771B4">
        <w:rPr>
          <w:rStyle w:val="FootnoteReference"/>
          <w:rFonts w:ascii="Arial" w:hAnsi="Arial" w:cs="Arial"/>
          <w:sz w:val="18"/>
        </w:rPr>
        <w:footnoteRef/>
      </w:r>
      <w:r w:rsidRPr="003771B4">
        <w:rPr>
          <w:rFonts w:ascii="Arial" w:hAnsi="Arial" w:cs="Arial"/>
          <w:sz w:val="18"/>
        </w:rPr>
        <w:t xml:space="preserve"> Incluyendo la revisión mensual o semanal, como mínimo de los siguientes instrumentos de planificación: i) Asignación presupuestal anual, ii) proyección anual de ejecución financiera; iii) Proyección anual desembolsos, iv) Plan de adquisiciones (PA), v) Programa operativo anual del programa (POA) y, Plan de Ejecución del Proyecto (PEP).  </w:t>
      </w:r>
    </w:p>
  </w:footnote>
  <w:footnote w:id="8">
    <w:p w14:paraId="23EEC844" w14:textId="77777777" w:rsidR="00F925B6" w:rsidRPr="00E8740E" w:rsidRDefault="00F925B6">
      <w:pPr>
        <w:pStyle w:val="FootnoteText"/>
      </w:pPr>
      <w:r w:rsidRPr="003771B4">
        <w:rPr>
          <w:rStyle w:val="FootnoteReference"/>
          <w:rFonts w:ascii="Arial" w:hAnsi="Arial" w:cs="Arial"/>
          <w:sz w:val="18"/>
        </w:rPr>
        <w:footnoteRef/>
      </w:r>
      <w:r w:rsidRPr="003771B4">
        <w:rPr>
          <w:rFonts w:ascii="Arial" w:hAnsi="Arial" w:cs="Arial"/>
          <w:sz w:val="18"/>
        </w:rPr>
        <w:t xml:space="preserve">  Ministerio de Hacienda y Crédito Público y Secretaría de Planificación y Programación en el caso de Guatemala.</w:t>
      </w:r>
    </w:p>
  </w:footnote>
  <w:footnote w:id="9">
    <w:p w14:paraId="1A85A116" w14:textId="77777777" w:rsidR="00F925B6" w:rsidRPr="003771B4" w:rsidRDefault="00F925B6" w:rsidP="00DC45C3">
      <w:pPr>
        <w:pStyle w:val="FootnoteText"/>
        <w:ind w:left="180" w:hanging="180"/>
        <w:jc w:val="both"/>
        <w:rPr>
          <w:rFonts w:ascii="Arial" w:hAnsi="Arial" w:cs="Arial"/>
          <w:sz w:val="18"/>
          <w:szCs w:val="18"/>
        </w:rPr>
      </w:pPr>
      <w:r w:rsidRPr="003771B4">
        <w:rPr>
          <w:rStyle w:val="FootnoteReference"/>
          <w:rFonts w:ascii="Arial" w:hAnsi="Arial" w:cs="Arial"/>
          <w:sz w:val="18"/>
          <w:szCs w:val="18"/>
        </w:rPr>
        <w:footnoteRef/>
      </w:r>
      <w:r w:rsidRPr="003771B4">
        <w:rPr>
          <w:rFonts w:ascii="Arial" w:hAnsi="Arial" w:cs="Arial"/>
          <w:sz w:val="18"/>
          <w:szCs w:val="18"/>
        </w:rPr>
        <w:t xml:space="preserve">  Existen dos conflictos normativos asociados: i) El Contrato de Préstamo es aplicable para las adquisiciones con financiamiento del Banco a la luz de la legislación nacional, pero la misma legislación indica que dichas adquisiciones deberán cumplir con un proceso de concurso público (Art 1, Decreto 9-2015), haciendo inaplicables en algunos casos, procesos licitatorios más expeditos establecidos en las políticas de adquisiciones del Banco. ii) Aunque el principio de “complementariedad” entre la ley nacional y el Contrato de Préstamo en el país, lleva a considerar ambas normativas como aplicables, la práctica sancionatoria frente al no uso de la legislación nacional (al ser entendida como más estricta), desincentiva procedimientos licitatorios más eficientes que son legales, y restringe participación a oferentes como micro, pequeñas empresas, cooperativas y asociaciones productivas.</w:t>
      </w:r>
    </w:p>
  </w:footnote>
  <w:footnote w:id="10">
    <w:p w14:paraId="13818E4E" w14:textId="77777777" w:rsidR="00F925B6" w:rsidRPr="003771B4" w:rsidRDefault="00F925B6" w:rsidP="000C3FFF">
      <w:pPr>
        <w:pStyle w:val="FootnoteText"/>
        <w:ind w:left="180" w:hanging="180"/>
        <w:jc w:val="both"/>
        <w:rPr>
          <w:rFonts w:ascii="Arial" w:hAnsi="Arial" w:cs="Arial"/>
          <w:sz w:val="18"/>
          <w:szCs w:val="18"/>
        </w:rPr>
      </w:pPr>
      <w:r w:rsidRPr="003771B4">
        <w:rPr>
          <w:rStyle w:val="FootnoteReference"/>
          <w:rFonts w:ascii="Arial" w:hAnsi="Arial" w:cs="Arial"/>
          <w:sz w:val="18"/>
          <w:szCs w:val="18"/>
        </w:rPr>
        <w:footnoteRef/>
      </w:r>
      <w:r w:rsidRPr="003771B4">
        <w:rPr>
          <w:rFonts w:ascii="Arial" w:hAnsi="Arial" w:cs="Arial"/>
          <w:sz w:val="18"/>
          <w:szCs w:val="18"/>
        </w:rPr>
        <w:t xml:space="preserve"> Adecuada y oportuna notificación y publicidad; ii) igualdad de acceso para oferentes elegibles; iii) igualdad de tratamiento a los oferentes; iii) ningún riesgo cambiario para contratistas y, iv) adjudicación de contrato a firma cuya oferta hubiera resultado evaluada con el precio más bajo. </w:t>
      </w:r>
    </w:p>
  </w:footnote>
  <w:footnote w:id="11">
    <w:p w14:paraId="6C3CFA7C" w14:textId="77777777" w:rsidR="00F925B6" w:rsidRPr="003771B4" w:rsidRDefault="00F925B6" w:rsidP="000C3FFF">
      <w:pPr>
        <w:pStyle w:val="FootnoteText"/>
        <w:ind w:left="180" w:hanging="180"/>
        <w:jc w:val="both"/>
        <w:rPr>
          <w:rFonts w:ascii="Arial" w:hAnsi="Arial" w:cs="Arial"/>
          <w:sz w:val="18"/>
          <w:szCs w:val="18"/>
        </w:rPr>
      </w:pPr>
      <w:r w:rsidRPr="003771B4">
        <w:rPr>
          <w:rStyle w:val="FootnoteReference"/>
          <w:rFonts w:ascii="Arial" w:hAnsi="Arial" w:cs="Arial"/>
          <w:sz w:val="18"/>
          <w:szCs w:val="18"/>
        </w:rPr>
        <w:footnoteRef/>
      </w:r>
      <w:r w:rsidRPr="003771B4">
        <w:rPr>
          <w:rStyle w:val="FootnoteReference"/>
          <w:rFonts w:ascii="Arial" w:hAnsi="Arial" w:cs="Arial"/>
          <w:sz w:val="18"/>
          <w:szCs w:val="18"/>
        </w:rPr>
        <w:t xml:space="preserve">  </w:t>
      </w:r>
      <w:r w:rsidRPr="003771B4">
        <w:rPr>
          <w:rFonts w:ascii="Arial" w:hAnsi="Arial" w:cs="Arial"/>
          <w:sz w:val="18"/>
          <w:szCs w:val="18"/>
        </w:rPr>
        <w:t xml:space="preserve">Las reformas a la Ley Orgánica del Presupuesto, en el Decreto 13-2013, introdujo la imposibilidad de hacer contratos multianuales, excepto para obra pública. Los pagos de avances de </w:t>
      </w:r>
      <w:proofErr w:type="gramStart"/>
      <w:r w:rsidRPr="003771B4">
        <w:rPr>
          <w:rFonts w:ascii="Arial" w:hAnsi="Arial" w:cs="Arial"/>
          <w:sz w:val="18"/>
          <w:szCs w:val="18"/>
        </w:rPr>
        <w:t>obra,</w:t>
      </w:r>
      <w:proofErr w:type="gramEnd"/>
      <w:r w:rsidRPr="003771B4">
        <w:rPr>
          <w:rFonts w:ascii="Arial" w:hAnsi="Arial" w:cs="Arial"/>
          <w:sz w:val="18"/>
          <w:szCs w:val="18"/>
        </w:rPr>
        <w:t xml:space="preserve"> requieren aprobación, reporte mensual de avance físico/financiero, validación del SNIP y, aprobación de cuotas financieras para cada proyecto, a través de registro manual entres sistemas no vinculados entre sí (SIGES-SICOIN-SNIP). </w:t>
      </w:r>
    </w:p>
  </w:footnote>
  <w:footnote w:id="12">
    <w:p w14:paraId="7A625111" w14:textId="77777777" w:rsidR="00F925B6" w:rsidRPr="00172425" w:rsidRDefault="00F925B6" w:rsidP="00172425">
      <w:pPr>
        <w:pStyle w:val="FootnoteText"/>
        <w:ind w:left="180" w:hanging="180"/>
        <w:jc w:val="both"/>
      </w:pPr>
      <w:r w:rsidRPr="003771B4">
        <w:rPr>
          <w:rStyle w:val="FootnoteReference"/>
          <w:rFonts w:ascii="Arial" w:hAnsi="Arial" w:cs="Arial"/>
          <w:sz w:val="18"/>
          <w:szCs w:val="18"/>
        </w:rPr>
        <w:footnoteRef/>
      </w:r>
      <w:r w:rsidRPr="003771B4">
        <w:rPr>
          <w:rFonts w:ascii="Arial" w:hAnsi="Arial" w:cs="Arial"/>
          <w:sz w:val="18"/>
          <w:szCs w:val="18"/>
        </w:rPr>
        <w:t xml:space="preserve">  Incluye tanto instancias internas del Organismo Ejecutor, como apoyos expertos de carácter externo o temporal. En las próximas secciones se detalla en términos de la estructura funcional del esquema de ejecución.</w:t>
      </w:r>
      <w:r>
        <w:t xml:space="preserve"> </w:t>
      </w:r>
    </w:p>
  </w:footnote>
  <w:footnote w:id="13">
    <w:p w14:paraId="5AAA4E6F" w14:textId="2D30EC17" w:rsidR="00F925B6" w:rsidRPr="002C0849" w:rsidRDefault="00F925B6" w:rsidP="002C0849">
      <w:pPr>
        <w:pStyle w:val="ListParagraph"/>
        <w:ind w:left="180" w:hanging="180"/>
        <w:jc w:val="both"/>
        <w:rPr>
          <w:rFonts w:ascii="Arial" w:hAnsi="Arial" w:cs="Arial"/>
          <w:sz w:val="18"/>
          <w:szCs w:val="18"/>
        </w:rPr>
      </w:pPr>
      <w:r w:rsidRPr="002C0849">
        <w:rPr>
          <w:rStyle w:val="FootnoteReference"/>
          <w:rFonts w:ascii="Arial" w:hAnsi="Arial" w:cs="Arial"/>
          <w:sz w:val="18"/>
          <w:szCs w:val="18"/>
        </w:rPr>
        <w:footnoteRef/>
      </w:r>
      <w:r w:rsidRPr="002C0849">
        <w:rPr>
          <w:rFonts w:ascii="Arial" w:hAnsi="Arial" w:cs="Arial"/>
          <w:sz w:val="18"/>
          <w:szCs w:val="18"/>
        </w:rPr>
        <w:t xml:space="preserve"> Disyuntiva asociada al carácter complementario de las políticas del Banco frente a las políticas de la legislación nacional, la cual se asocial localmente a la aplicación de sanciones, desincentivos a la toma de decisiones administrativas propias de la ejecución de un préstamo, efectos de los anterior en retrasos en los proyectos y, sobrecostos adicionales para el país.</w:t>
      </w:r>
    </w:p>
  </w:footnote>
  <w:footnote w:id="14">
    <w:p w14:paraId="528FCD98" w14:textId="3094EADF" w:rsidR="00F925B6" w:rsidRPr="00C3180A" w:rsidRDefault="00F925B6">
      <w:pPr>
        <w:pStyle w:val="FootnoteText"/>
      </w:pPr>
      <w:r w:rsidRPr="002C0849">
        <w:rPr>
          <w:rStyle w:val="FootnoteReference"/>
          <w:rFonts w:ascii="Arial" w:hAnsi="Arial" w:cs="Arial"/>
          <w:sz w:val="18"/>
          <w:szCs w:val="18"/>
        </w:rPr>
        <w:footnoteRef/>
      </w:r>
      <w:r w:rsidRPr="002C0849">
        <w:rPr>
          <w:rFonts w:ascii="Arial" w:hAnsi="Arial" w:cs="Arial"/>
          <w:sz w:val="18"/>
          <w:szCs w:val="18"/>
        </w:rPr>
        <w:t xml:space="preserve"> Fuente: CIV (2018)</w:t>
      </w:r>
    </w:p>
  </w:footnote>
  <w:footnote w:id="15">
    <w:p w14:paraId="71CF0ED1" w14:textId="5C032AFA" w:rsidR="00F925B6" w:rsidRPr="00C3180A" w:rsidRDefault="00F925B6">
      <w:pPr>
        <w:pStyle w:val="FootnoteText"/>
      </w:pPr>
      <w:r>
        <w:rPr>
          <w:rStyle w:val="FootnoteReference"/>
        </w:rPr>
        <w:footnoteRef/>
      </w:r>
      <w:r>
        <w:t xml:space="preserve"> </w:t>
      </w:r>
      <w:r w:rsidRPr="00C3180A">
        <w:t>Fuent</w:t>
      </w:r>
      <w:r>
        <w:t>e</w:t>
      </w:r>
      <w:r w:rsidRPr="00C3180A">
        <w:t>: CIV (2018)</w:t>
      </w:r>
    </w:p>
  </w:footnote>
  <w:footnote w:id="16">
    <w:p w14:paraId="2F785685" w14:textId="77777777" w:rsidR="00F925B6" w:rsidRPr="00187D6C" w:rsidRDefault="00F925B6" w:rsidP="003771B4">
      <w:pPr>
        <w:pStyle w:val="FootnoteText"/>
        <w:ind w:left="270" w:hanging="270"/>
        <w:rPr>
          <w:rFonts w:ascii="Arial" w:hAnsi="Arial" w:cs="Arial"/>
          <w:sz w:val="18"/>
          <w:szCs w:val="18"/>
        </w:rPr>
      </w:pPr>
      <w:r w:rsidRPr="00187D6C">
        <w:rPr>
          <w:rStyle w:val="FootnoteReference"/>
          <w:rFonts w:ascii="Arial" w:hAnsi="Arial" w:cs="Arial"/>
          <w:sz w:val="18"/>
          <w:szCs w:val="18"/>
        </w:rPr>
        <w:t>36</w:t>
      </w:r>
      <w:r w:rsidRPr="00187D6C">
        <w:rPr>
          <w:rFonts w:ascii="Arial" w:hAnsi="Arial" w:cs="Arial"/>
          <w:sz w:val="18"/>
          <w:szCs w:val="18"/>
        </w:rPr>
        <w:t xml:space="preserve"> </w:t>
      </w:r>
      <w:r w:rsidRPr="00E422C0">
        <w:rPr>
          <w:rFonts w:ascii="Arial" w:hAnsi="Arial" w:cs="Arial"/>
          <w:sz w:val="18"/>
          <w:szCs w:val="18"/>
        </w:rPr>
        <w:tab/>
      </w:r>
      <w:r w:rsidRPr="00187D6C">
        <w:rPr>
          <w:rFonts w:ascii="Arial" w:hAnsi="Arial" w:cs="Arial"/>
          <w:sz w:val="18"/>
          <w:szCs w:val="18"/>
        </w:rPr>
        <w:t xml:space="preserve">Estos estudios se basarán en un análisis hidrológico que proporcionará información clave para que los diseños de drenaje de las carreteras se </w:t>
      </w:r>
      <w:r w:rsidRPr="00E422C0">
        <w:rPr>
          <w:rFonts w:ascii="Arial" w:hAnsi="Arial" w:cs="Arial"/>
          <w:sz w:val="18"/>
          <w:szCs w:val="18"/>
        </w:rPr>
        <w:t>realicen ut</w:t>
      </w:r>
      <w:r w:rsidRPr="00187D6C">
        <w:rPr>
          <w:rFonts w:ascii="Arial" w:hAnsi="Arial" w:cs="Arial"/>
          <w:sz w:val="18"/>
          <w:szCs w:val="18"/>
        </w:rPr>
        <w:t xml:space="preserve">ilizando datos correctos de escorrentía superficial teniendo en cuenta todos los posibles impactos del </w:t>
      </w:r>
      <w:r>
        <w:rPr>
          <w:rFonts w:ascii="Arial" w:hAnsi="Arial" w:cs="Arial"/>
          <w:sz w:val="18"/>
          <w:szCs w:val="18"/>
        </w:rPr>
        <w:t>CC</w:t>
      </w:r>
      <w:r w:rsidRPr="00187D6C">
        <w:rPr>
          <w:rFonts w:ascii="Arial" w:hAnsi="Arial" w:cs="Arial"/>
          <w:sz w:val="18"/>
          <w:szCs w:val="18"/>
        </w:rPr>
        <w:t>.</w:t>
      </w:r>
    </w:p>
  </w:footnote>
  <w:footnote w:id="17">
    <w:p w14:paraId="2D066C99" w14:textId="637CB902" w:rsidR="00F925B6" w:rsidRPr="002C0849" w:rsidRDefault="00F925B6" w:rsidP="003771B4">
      <w:pPr>
        <w:pStyle w:val="FootnoteText"/>
        <w:ind w:left="180" w:hanging="180"/>
        <w:jc w:val="both"/>
        <w:rPr>
          <w:rFonts w:ascii="Arial" w:hAnsi="Arial" w:cs="Arial"/>
        </w:rPr>
      </w:pPr>
      <w:r w:rsidRPr="002C0849">
        <w:rPr>
          <w:rStyle w:val="FootnoteReference"/>
          <w:rFonts w:ascii="Arial" w:hAnsi="Arial" w:cs="Arial"/>
          <w:sz w:val="18"/>
        </w:rPr>
        <w:footnoteRef/>
      </w:r>
      <w:r w:rsidRPr="002C0849">
        <w:rPr>
          <w:rFonts w:ascii="Arial" w:hAnsi="Arial" w:cs="Arial"/>
          <w:sz w:val="18"/>
        </w:rPr>
        <w:t xml:space="preserve"> Estas actividades se implementarán por intermedio de: i) el Componente II del Programa. Desarrollo de capacidades y preinversión, el cual incluye actividades de Capacitación, asistencia en áreas técnicas, gerencia y supervisión de obra, administración de contratos, funcional, gestión de conocimiento; ii) el e</w:t>
      </w:r>
      <w:r w:rsidRPr="002C0849">
        <w:rPr>
          <w:rFonts w:ascii="Arial" w:hAnsi="Arial" w:cs="Arial"/>
          <w:b/>
          <w:bCs/>
          <w:sz w:val="18"/>
          <w:szCs w:val="24"/>
          <w:lang w:eastAsia="es-ES_tradnl"/>
        </w:rPr>
        <w:t xml:space="preserve">quipo de proyecto del Banco, el cual podrá implementar durante la ejecución del programa </w:t>
      </w:r>
      <w:r w:rsidRPr="002C0849">
        <w:rPr>
          <w:rFonts w:ascii="Arial" w:hAnsi="Arial" w:cs="Arial"/>
          <w:bCs/>
          <w:sz w:val="18"/>
          <w:szCs w:val="24"/>
          <w:lang w:eastAsia="es-ES_tradnl"/>
        </w:rPr>
        <w:t>diversas actividades de apoyo técnico, gerencial y de gestión, que contribuyan a mejorar los procesos críticos del programa, la finalización en tiempo/forma y la calidad de las obras del Programa</w:t>
      </w:r>
    </w:p>
  </w:footnote>
  <w:footnote w:id="18">
    <w:p w14:paraId="6A80E4EC" w14:textId="77777777" w:rsidR="00F925B6" w:rsidRPr="002C0849" w:rsidRDefault="00F925B6" w:rsidP="002B3C71">
      <w:pPr>
        <w:pStyle w:val="ListParagraph"/>
        <w:ind w:left="270" w:hanging="270"/>
        <w:jc w:val="both"/>
        <w:rPr>
          <w:rFonts w:ascii="Arial" w:hAnsi="Arial" w:cs="Arial"/>
          <w:sz w:val="18"/>
          <w:szCs w:val="18"/>
        </w:rPr>
      </w:pPr>
      <w:r w:rsidRPr="002C0849">
        <w:rPr>
          <w:rStyle w:val="FootnoteReference"/>
          <w:rFonts w:ascii="Arial" w:hAnsi="Arial" w:cs="Arial"/>
          <w:sz w:val="18"/>
          <w:szCs w:val="18"/>
        </w:rPr>
        <w:footnoteRef/>
      </w:r>
      <w:r w:rsidRPr="002C0849">
        <w:rPr>
          <w:rFonts w:ascii="Arial" w:hAnsi="Arial" w:cs="Arial"/>
          <w:sz w:val="18"/>
          <w:szCs w:val="18"/>
        </w:rPr>
        <w:t xml:space="preserve">  Estas áreas se identificaron a partir de cuatro actividades: i) revisión de la ejecución de préstamos del Banco en el país, con apoyo de la Representación del Banco en el país, ii) sistematización de lecciones aprendidas de la ejecución en países de la región, iii) priorización de los procesos críticos para asegurar el funcionamiento eficiente a lo largo del ciclo del Programa y, iv) síntesis de propuestas revisadas en análisis focalizado de grupo (taller) con la DGC del MCIV y, reuniones del Banco con el Ministerio de Finanzas Públicas -MIFIN, y SEGEPLAN, durante la preparación del Programa. Se realizó un análisis de capacidad institucional y un Taller de Gestión de Riesgos, cuyas conclusiones son consistentes con el esquema de ejecución definido para el programa, y cuyos resultados se presentan en otros anexos de la Propuesta de Preparación del Programa.  </w:t>
      </w:r>
    </w:p>
  </w:footnote>
  <w:footnote w:id="19">
    <w:p w14:paraId="6DDB2C8A" w14:textId="5389C60A" w:rsidR="00F925B6" w:rsidRPr="003A13A7" w:rsidRDefault="00F925B6" w:rsidP="003A13A7">
      <w:pPr>
        <w:autoSpaceDE w:val="0"/>
        <w:autoSpaceDN w:val="0"/>
        <w:adjustRightInd w:val="0"/>
        <w:ind w:left="360" w:hanging="360"/>
        <w:jc w:val="both"/>
        <w:rPr>
          <w:sz w:val="20"/>
        </w:rPr>
      </w:pPr>
    </w:p>
  </w:footnote>
  <w:footnote w:id="20">
    <w:p w14:paraId="0C489F2D" w14:textId="4A32B6C0" w:rsidR="00F925B6" w:rsidRPr="002C0849" w:rsidRDefault="00F925B6" w:rsidP="00E15AC5">
      <w:pPr>
        <w:pStyle w:val="FootnoteText"/>
        <w:tabs>
          <w:tab w:val="left" w:pos="270"/>
        </w:tabs>
        <w:ind w:left="270" w:hanging="270"/>
        <w:jc w:val="both"/>
        <w:rPr>
          <w:rFonts w:ascii="Arial" w:hAnsi="Arial" w:cs="Arial"/>
        </w:rPr>
      </w:pPr>
      <w:r w:rsidRPr="002C0849">
        <w:rPr>
          <w:rStyle w:val="FootnoteReference"/>
          <w:rFonts w:ascii="Arial" w:hAnsi="Arial" w:cs="Arial"/>
          <w:sz w:val="18"/>
        </w:rPr>
        <w:footnoteRef/>
      </w:r>
      <w:r w:rsidRPr="002C0849">
        <w:rPr>
          <w:rFonts w:ascii="Arial" w:hAnsi="Arial" w:cs="Arial"/>
          <w:sz w:val="18"/>
        </w:rPr>
        <w:t xml:space="preserve">  Incluye las funciones básicas en consistencia con las normas generales y estipulaciones especiales de ejecución establecidas en el Contrato de Préstamo. Las funciones detalladas, y los perfiles profesionales, se definirán en el Manual Operativo del Programa, en consistencia con estas funciones generales por área. </w:t>
      </w:r>
    </w:p>
  </w:footnote>
  <w:footnote w:id="21">
    <w:p w14:paraId="590F2A55" w14:textId="77777777" w:rsidR="00F925B6" w:rsidRPr="002C0849" w:rsidRDefault="00F925B6" w:rsidP="000B1858">
      <w:pPr>
        <w:autoSpaceDE w:val="0"/>
        <w:autoSpaceDN w:val="0"/>
        <w:adjustRightInd w:val="0"/>
        <w:ind w:left="270" w:hanging="270"/>
        <w:jc w:val="both"/>
        <w:rPr>
          <w:rFonts w:ascii="Arial" w:hAnsi="Arial" w:cs="Arial"/>
          <w:sz w:val="18"/>
          <w:szCs w:val="18"/>
        </w:rPr>
      </w:pPr>
      <w:r w:rsidRPr="002C0849">
        <w:rPr>
          <w:rStyle w:val="FootnoteReference"/>
          <w:rFonts w:ascii="Arial" w:hAnsi="Arial" w:cs="Arial"/>
          <w:sz w:val="18"/>
          <w:szCs w:val="18"/>
        </w:rPr>
        <w:footnoteRef/>
      </w:r>
      <w:r w:rsidRPr="002C0849">
        <w:rPr>
          <w:rFonts w:ascii="Arial" w:hAnsi="Arial" w:cs="Arial"/>
          <w:sz w:val="18"/>
          <w:szCs w:val="18"/>
        </w:rPr>
        <w:t xml:space="preserve"> Para adquisiciones, se aplicarán las políticas establecidas en los Documentos GN-2349-9 y GN-2350-9, aceptándose el portal del Sistema de Adquisiciones y Contrataciones del Estado de Guatemala (GUATECOMPRAS) exclusivamente como sistema informativo para la divulgación de los procesos por debajo de los umbrales para LPI y firmas nacionales.</w:t>
      </w:r>
    </w:p>
  </w:footnote>
  <w:footnote w:id="22">
    <w:p w14:paraId="35D7E66E" w14:textId="77777777" w:rsidR="00F925B6" w:rsidRPr="002C0849" w:rsidRDefault="00F925B6" w:rsidP="003A13A7">
      <w:pPr>
        <w:autoSpaceDE w:val="0"/>
        <w:autoSpaceDN w:val="0"/>
        <w:adjustRightInd w:val="0"/>
        <w:ind w:left="270" w:hanging="270"/>
        <w:jc w:val="both"/>
        <w:rPr>
          <w:rFonts w:ascii="Arial" w:hAnsi="Arial" w:cs="Arial"/>
          <w:sz w:val="18"/>
          <w:szCs w:val="18"/>
        </w:rPr>
      </w:pPr>
      <w:r w:rsidRPr="002C0849">
        <w:rPr>
          <w:rStyle w:val="FootnoteReference"/>
          <w:rFonts w:ascii="Arial" w:hAnsi="Arial" w:cs="Arial"/>
          <w:sz w:val="18"/>
          <w:szCs w:val="18"/>
        </w:rPr>
        <w:footnoteRef/>
      </w:r>
      <w:r w:rsidRPr="002C0849">
        <w:rPr>
          <w:rFonts w:ascii="Arial" w:hAnsi="Arial" w:cs="Arial"/>
          <w:sz w:val="18"/>
          <w:szCs w:val="18"/>
        </w:rPr>
        <w:t xml:space="preserve">  Para la gestión financiera se aplicará la Guía de Gestión Financiera para Proyectos Financiados por el BID (OP-273-6) y el Sistema Integrado de Administración Financiera (SIAF), aceptado como sistema de país. A partir de la evaluación de capacidad realizada, se debe asegurar que el personal a cargo de las adquisiciones del Programa tenga experiencia en la aplicación de las políticas del Banco, como requisito en el Contrato de Préstamo. Los acuerdos y requisitos específicos para la ejecución financiera del programa se indican en el Anexo III del POD.</w:t>
      </w:r>
    </w:p>
  </w:footnote>
  <w:footnote w:id="23">
    <w:p w14:paraId="36AFE4DA" w14:textId="77777777" w:rsidR="00F925B6" w:rsidRPr="002C0849" w:rsidRDefault="00F925B6">
      <w:pPr>
        <w:pStyle w:val="FootnoteText"/>
        <w:rPr>
          <w:rFonts w:ascii="Arial" w:hAnsi="Arial" w:cs="Arial"/>
          <w:sz w:val="18"/>
          <w:szCs w:val="18"/>
        </w:rPr>
      </w:pPr>
      <w:r w:rsidRPr="002C0849">
        <w:rPr>
          <w:rStyle w:val="FootnoteReference"/>
          <w:rFonts w:ascii="Arial" w:hAnsi="Arial" w:cs="Arial"/>
          <w:sz w:val="18"/>
          <w:szCs w:val="18"/>
        </w:rPr>
        <w:footnoteRef/>
      </w:r>
      <w:r w:rsidRPr="002C0849">
        <w:rPr>
          <w:rFonts w:ascii="Arial" w:hAnsi="Arial" w:cs="Arial"/>
          <w:sz w:val="18"/>
          <w:szCs w:val="18"/>
        </w:rPr>
        <w:t xml:space="preserve"> El flujograma del proceso de gestión de obras será definido en el Manual Operativo del Programa.</w:t>
      </w:r>
    </w:p>
  </w:footnote>
  <w:footnote w:id="24">
    <w:p w14:paraId="14EB3F56" w14:textId="77777777" w:rsidR="00F925B6" w:rsidRPr="002C0849" w:rsidDel="004B7554" w:rsidRDefault="00F925B6" w:rsidP="009C2C53">
      <w:pPr>
        <w:pStyle w:val="FootnoteText"/>
        <w:tabs>
          <w:tab w:val="left" w:pos="270"/>
        </w:tabs>
        <w:ind w:left="180" w:hanging="180"/>
        <w:jc w:val="both"/>
        <w:rPr>
          <w:del w:id="0" w:author="Torres Gracia, Daniel" w:date="2018-07-31T21:15:00Z"/>
          <w:rFonts w:ascii="Arial" w:hAnsi="Arial" w:cs="Arial"/>
          <w:sz w:val="18"/>
          <w:szCs w:val="18"/>
        </w:rPr>
      </w:pPr>
      <w:r w:rsidRPr="002C0849">
        <w:rPr>
          <w:rStyle w:val="FootnoteReference"/>
          <w:rFonts w:ascii="Arial" w:hAnsi="Arial" w:cs="Arial"/>
          <w:sz w:val="18"/>
          <w:szCs w:val="18"/>
        </w:rPr>
        <w:footnoteRef/>
      </w:r>
      <w:r w:rsidRPr="002C0849">
        <w:rPr>
          <w:rFonts w:ascii="Arial" w:hAnsi="Arial" w:cs="Arial"/>
          <w:sz w:val="18"/>
          <w:szCs w:val="18"/>
        </w:rPr>
        <w:t xml:space="preserve"> Los procesos operativos asociados a estos flujogramas también serán definidos en el Manual Operativo del Programa. En caso de aplicación de procedimientos financieros, de contratación pública o, administrativos internos, que representen riesgos al cumplimiento del esquema de ejecución del programa, se indicarán en cumplimiento del Contrato de Préstamo, las disposiciones necesarias, para que dichos procesos, no afecten los plazos de los procesos de ejecución indicados en este documento.  </w:t>
      </w:r>
    </w:p>
  </w:footnote>
  <w:footnote w:id="25">
    <w:p w14:paraId="7F808B39" w14:textId="77777777" w:rsidR="00F925B6" w:rsidRPr="002C0849" w:rsidDel="004B7554" w:rsidRDefault="00F925B6" w:rsidP="009F3992">
      <w:pPr>
        <w:pStyle w:val="FootnoteText"/>
        <w:ind w:left="180" w:hanging="180"/>
        <w:rPr>
          <w:del w:id="2" w:author="Torres Gracia, Daniel" w:date="2018-07-31T21:15:00Z"/>
          <w:rFonts w:ascii="Arial" w:hAnsi="Arial" w:cs="Arial"/>
          <w:sz w:val="18"/>
          <w:szCs w:val="18"/>
        </w:rPr>
      </w:pPr>
    </w:p>
  </w:footnote>
  <w:footnote w:id="26">
    <w:p w14:paraId="016A0E7C" w14:textId="6CF05D40" w:rsidR="00F925B6" w:rsidRPr="002C0849" w:rsidDel="004B7554" w:rsidRDefault="00F925B6" w:rsidP="002707AC">
      <w:pPr>
        <w:pStyle w:val="FootnoteText"/>
        <w:ind w:left="270" w:hanging="270"/>
        <w:jc w:val="both"/>
        <w:rPr>
          <w:del w:id="3" w:author="Torres Gracia, Daniel" w:date="2018-07-31T21:15:00Z"/>
          <w:rFonts w:ascii="Arial" w:hAnsi="Arial" w:cs="Arial"/>
          <w:sz w:val="18"/>
          <w:szCs w:val="18"/>
        </w:rPr>
      </w:pPr>
    </w:p>
  </w:footnote>
  <w:footnote w:id="27">
    <w:p w14:paraId="5CBA596D" w14:textId="743AF77F" w:rsidR="00F925B6" w:rsidRPr="00CC01EE" w:rsidRDefault="00F925B6" w:rsidP="002A6E02">
      <w:pPr>
        <w:autoSpaceDE w:val="0"/>
        <w:autoSpaceDN w:val="0"/>
        <w:adjustRightInd w:val="0"/>
        <w:ind w:left="360" w:hanging="360"/>
        <w:jc w:val="both"/>
      </w:pPr>
      <w:r w:rsidRPr="002C0849">
        <w:rPr>
          <w:rStyle w:val="FootnoteReference"/>
          <w:rFonts w:ascii="Arial" w:hAnsi="Arial" w:cs="Arial"/>
          <w:sz w:val="18"/>
          <w:szCs w:val="18"/>
        </w:rPr>
        <w:footnoteRef/>
      </w:r>
      <w:r w:rsidRPr="002C0849">
        <w:rPr>
          <w:rFonts w:ascii="Arial" w:hAnsi="Arial" w:cs="Arial"/>
          <w:sz w:val="18"/>
          <w:szCs w:val="18"/>
        </w:rPr>
        <w:t xml:space="preserve">   Esta sección incluye las disposiciones contractuales previstas en la Propuesta de Desarrollo de la Operación – POD. Otras disposiciones derivadas, se incluyen en el Anexo III del POD y el Informe de Gestión Ambiental y Social IGAS del Programa.</w:t>
      </w:r>
      <w:r w:rsidRPr="002A6E02">
        <w:rPr>
          <w:sz w:val="20"/>
        </w:rPr>
        <w:t xml:space="preserve"> </w:t>
      </w:r>
    </w:p>
  </w:footnote>
  <w:footnote w:id="28">
    <w:p w14:paraId="118E42CC" w14:textId="77777777" w:rsidR="00F925B6" w:rsidRPr="00F4772B" w:rsidDel="00292FB1" w:rsidRDefault="00F925B6" w:rsidP="00DE514A">
      <w:pPr>
        <w:pStyle w:val="FootnoteText"/>
        <w:rPr>
          <w:del w:id="4" w:author="Torres Gracia, Daniel" w:date="2018-07-31T21:30:00Z"/>
          <w:lang w:val="es-ES"/>
        </w:rPr>
      </w:pPr>
    </w:p>
  </w:footnote>
  <w:footnote w:id="29">
    <w:p w14:paraId="19A53805" w14:textId="77777777" w:rsidR="00F925B6" w:rsidRPr="005E28B0" w:rsidRDefault="00F925B6" w:rsidP="00F44B67">
      <w:pPr>
        <w:pStyle w:val="FootnoteText"/>
        <w:ind w:left="270" w:hanging="270"/>
        <w:jc w:val="both"/>
      </w:pPr>
      <w:r>
        <w:rPr>
          <w:rStyle w:val="FootnoteReference"/>
        </w:rPr>
        <w:footnoteRef/>
      </w:r>
      <w:r>
        <w:t xml:space="preserve">  </w:t>
      </w:r>
      <w:r w:rsidRPr="006D386B">
        <w:t>La solicitud de control de calidad en la construcción de obras viales es una práctica internacional, estandarizada en normas técnicas de diversos países, y como tal, es un requisito generalizado que se debe aplicar no solo a oferentes internacionales, sino especialmente a oferentes nacionales, a través de mecanismos prácticos y eficientes, que incentiven a la mejora cont</w:t>
      </w:r>
      <w:r>
        <w:t>i</w:t>
      </w:r>
      <w:r w:rsidRPr="006D386B">
        <w:t>n</w:t>
      </w:r>
      <w:r>
        <w:t>ua</w:t>
      </w:r>
      <w:r w:rsidRPr="006D386B">
        <w:t xml:space="preserve"> de esta práctica</w:t>
      </w:r>
      <w:r>
        <w:t>.</w:t>
      </w:r>
      <w:r w:rsidRPr="006D386B">
        <w:t xml:space="preserve"> </w:t>
      </w:r>
      <w:r>
        <w:t xml:space="preserve">Existen diversas normas detalladas de control de calidad de obras viales, la mayoría de ellas, focalizadas en los aspectos técnicos de las obras. Esta sección, es un breve resumen de principios de control de calidad de las obras viales, a considerar en la redacción de términos de referencia y documentos licitatorios, que se estimas aplicables al tipo de obras previstos por el programa, los documentos estándar de licitación del BID, y la experiencia de su aplicación en los países de la región.  </w:t>
      </w:r>
    </w:p>
  </w:footnote>
  <w:footnote w:id="30">
    <w:p w14:paraId="7262DC39" w14:textId="77777777" w:rsidR="00F925B6" w:rsidRPr="002C0849" w:rsidRDefault="00F925B6" w:rsidP="00CA51B3">
      <w:pPr>
        <w:pStyle w:val="FootnoteText"/>
        <w:ind w:left="180" w:hanging="180"/>
        <w:jc w:val="both"/>
        <w:rPr>
          <w:rFonts w:ascii="Arial" w:hAnsi="Arial" w:cs="Arial"/>
          <w:i/>
          <w:sz w:val="18"/>
        </w:rPr>
      </w:pPr>
      <w:r w:rsidRPr="002C0849">
        <w:rPr>
          <w:rStyle w:val="FootnoteReference"/>
          <w:rFonts w:ascii="Arial" w:hAnsi="Arial" w:cs="Arial"/>
          <w:sz w:val="18"/>
        </w:rPr>
        <w:footnoteRef/>
      </w:r>
      <w:r w:rsidRPr="002C0849">
        <w:rPr>
          <w:rFonts w:ascii="Arial" w:hAnsi="Arial" w:cs="Arial"/>
          <w:sz w:val="18"/>
        </w:rPr>
        <w:t>(</w:t>
      </w:r>
      <w:r w:rsidRPr="002C0849">
        <w:rPr>
          <w:rFonts w:ascii="Arial" w:hAnsi="Arial" w:cs="Arial"/>
          <w:i/>
          <w:sz w:val="18"/>
        </w:rPr>
        <w:t xml:space="preserve">a) El Beneficiario se compromete a ejecutar el Proyecto o, en su caso, a que el Organismo Ejecutor lo ejecute, de acuerdo con los objetivos del mismo, con la debida diligencia, en forma económica, financiera, administrativa y técnicamente eficiente y de acuerdo con las disposiciones de este Contrato y con los </w:t>
      </w:r>
      <w:r w:rsidRPr="002C0849">
        <w:rPr>
          <w:rFonts w:ascii="Arial" w:hAnsi="Arial" w:cs="Arial"/>
          <w:b/>
          <w:i/>
          <w:sz w:val="18"/>
        </w:rPr>
        <w:t>planes, especificaciones, calendario de inversiones, presupuestos, reglamentos y otros documentos pertinentes al Proyecto que el Banco apruebe</w:t>
      </w:r>
      <w:r w:rsidRPr="002C0849">
        <w:rPr>
          <w:rFonts w:ascii="Arial" w:hAnsi="Arial" w:cs="Arial"/>
          <w:i/>
          <w:sz w:val="18"/>
        </w:rPr>
        <w:t xml:space="preserve">. Asimismo, el Beneficiario conviene en que todas las obligaciones a su cargo o, en su caso, a cargo del Organismo Ejecutor, deberán ser cumplidas a satisfacción del Banco.(b) Toda modificación importante en los </w:t>
      </w:r>
      <w:r w:rsidRPr="002C0849">
        <w:rPr>
          <w:rFonts w:ascii="Arial" w:hAnsi="Arial" w:cs="Arial"/>
          <w:b/>
          <w:i/>
          <w:sz w:val="18"/>
        </w:rPr>
        <w:t>planes, especificaciones, calendario de inversiones, presupuestos, reglamentos y otros documentos que el Banco apruebe</w:t>
      </w:r>
      <w:r w:rsidRPr="002C0849">
        <w:rPr>
          <w:rFonts w:ascii="Arial" w:hAnsi="Arial" w:cs="Arial"/>
          <w:i/>
          <w:sz w:val="18"/>
        </w:rPr>
        <w:t xml:space="preserve">, y todo </w:t>
      </w:r>
      <w:r w:rsidRPr="002C0849">
        <w:rPr>
          <w:rFonts w:ascii="Arial" w:hAnsi="Arial" w:cs="Arial"/>
          <w:b/>
          <w:i/>
          <w:sz w:val="18"/>
        </w:rPr>
        <w:t>cambio sustancial en contratos financiados</w:t>
      </w:r>
      <w:r w:rsidRPr="002C0849">
        <w:rPr>
          <w:rFonts w:ascii="Arial" w:hAnsi="Arial" w:cs="Arial"/>
          <w:i/>
          <w:sz w:val="18"/>
        </w:rPr>
        <w:t xml:space="preserve"> con recursos de la Contribución, requieren el consentimiento escrito del Banco.(c) En caso de contradicción o inconsistencia entre las disposiciones de este Contrato y cualquier plan, especificación, calendario de inversiones, presupuesto, reglamento u otro documento pertinente al Proyecto que el Banco apruebe, las disposiciones de este Contrato prevalecerán sobre dichos documentos. </w:t>
      </w:r>
    </w:p>
    <w:p w14:paraId="55A770B0" w14:textId="77777777" w:rsidR="00F925B6" w:rsidRPr="00CA51B3" w:rsidRDefault="00F925B6" w:rsidP="00CA51B3">
      <w:pPr>
        <w:pStyle w:val="FootnoteText"/>
        <w:ind w:left="180" w:hanging="180"/>
        <w:jc w:val="both"/>
      </w:pPr>
      <w:r w:rsidRPr="002C0849">
        <w:rPr>
          <w:rFonts w:ascii="Arial" w:hAnsi="Arial" w:cs="Arial"/>
          <w:sz w:val="18"/>
        </w:rPr>
        <w:t xml:space="preserve">   Fuente. Normas Generales del Contrato de Préstamo – Capítulo IV. Ejecución del Proyecto – Disposiciones generales sobre ejecución del Proyecto, Banco Interamericano de Desarrollo</w:t>
      </w:r>
      <w:r>
        <w:t>.</w:t>
      </w:r>
    </w:p>
    <w:p w14:paraId="139B050E" w14:textId="77777777" w:rsidR="00F925B6" w:rsidRDefault="00F925B6" w:rsidP="00CA51B3">
      <w:pPr>
        <w:pStyle w:val="FootnoteText"/>
        <w:ind w:left="180" w:hanging="180"/>
        <w:jc w:val="both"/>
      </w:pPr>
    </w:p>
    <w:p w14:paraId="3D1D99E4" w14:textId="77777777" w:rsidR="00F925B6" w:rsidRPr="00A94B36" w:rsidRDefault="00F925B6" w:rsidP="00CA51B3">
      <w:pPr>
        <w:pStyle w:val="FootnoteText"/>
        <w:ind w:left="180" w:hanging="180"/>
      </w:pPr>
      <w:r>
        <w:t xml:space="preserve"> </w:t>
      </w:r>
    </w:p>
  </w:footnote>
  <w:footnote w:id="31">
    <w:p w14:paraId="33A59553" w14:textId="77777777" w:rsidR="00F925B6" w:rsidRPr="002C0849" w:rsidRDefault="00F925B6" w:rsidP="00747E83">
      <w:pPr>
        <w:pStyle w:val="FootnoteText"/>
        <w:ind w:left="270" w:hanging="270"/>
        <w:jc w:val="both"/>
        <w:rPr>
          <w:rFonts w:ascii="Arial" w:hAnsi="Arial" w:cs="Arial"/>
          <w:sz w:val="18"/>
          <w:szCs w:val="18"/>
        </w:rPr>
      </w:pPr>
      <w:r w:rsidRPr="002C0849">
        <w:rPr>
          <w:rStyle w:val="FootnoteReference"/>
          <w:rFonts w:ascii="Arial" w:hAnsi="Arial" w:cs="Arial"/>
          <w:sz w:val="18"/>
          <w:szCs w:val="18"/>
        </w:rPr>
        <w:footnoteRef/>
      </w:r>
      <w:r w:rsidRPr="002C0849">
        <w:rPr>
          <w:rFonts w:ascii="Arial" w:hAnsi="Arial" w:cs="Arial"/>
          <w:sz w:val="18"/>
          <w:szCs w:val="18"/>
        </w:rPr>
        <w:t xml:space="preserve">  Estas medidas podrán ser implementadas por el BID en coordinación con el Organismo Ejecutor del Programa, con apoyo del especialista sectorial de país, en coordinación con diversos mecanismos e instrumentos de asistencia que ofrece el Banco. </w:t>
      </w:r>
    </w:p>
  </w:footnote>
  <w:footnote w:id="32">
    <w:p w14:paraId="725E4E4B" w14:textId="79697811" w:rsidR="00F925B6" w:rsidRPr="002C0849" w:rsidRDefault="00F925B6" w:rsidP="00CE72CC">
      <w:pPr>
        <w:pStyle w:val="FootnoteText"/>
        <w:ind w:left="270" w:hanging="270"/>
        <w:jc w:val="both"/>
        <w:rPr>
          <w:rFonts w:ascii="Arial" w:hAnsi="Arial" w:cs="Arial"/>
          <w:sz w:val="18"/>
          <w:szCs w:val="18"/>
        </w:rPr>
      </w:pPr>
      <w:r w:rsidRPr="002C0849">
        <w:rPr>
          <w:rStyle w:val="FootnoteReference"/>
          <w:rFonts w:ascii="Arial" w:hAnsi="Arial" w:cs="Arial"/>
          <w:sz w:val="18"/>
          <w:szCs w:val="18"/>
        </w:rPr>
        <w:footnoteRef/>
      </w:r>
      <w:r w:rsidRPr="002C0849">
        <w:rPr>
          <w:rFonts w:ascii="Arial" w:hAnsi="Arial" w:cs="Arial"/>
          <w:sz w:val="18"/>
          <w:szCs w:val="18"/>
        </w:rPr>
        <w:t xml:space="preserve">  Los resultados de este esquema se pueden evidenciar, a través de reuniones semanales que presenten resuman al Ministro y al Banco la siguiente información: i) avance (programado vs real) de hitos de obra, productos de consultorías, o entrega de bienes, ii) comunicaciones críticas para el cumplimiento de metas físico/financieras, que superaron los plazos de respuesta establecidos en el MOP del Programa (i.e. asociadas a procesos licitatorios, desembolsos, pagos, opiniones técnicas o legales, entre otras);  iii) decisiones críticas asociadas a la gestión de plazos, costos y calidad del programa, pendientes por tomar, iv) resumen de plazos en trámites de pagos a proveedores, procesos licitatorios y, ajustes/modificaciones de contratos y,  v) fotografías de avance de las obras </w:t>
      </w:r>
    </w:p>
  </w:footnote>
  <w:footnote w:id="33">
    <w:p w14:paraId="26EE757B" w14:textId="77777777" w:rsidR="00F925B6" w:rsidRPr="002C0849" w:rsidRDefault="00F925B6" w:rsidP="00CE72CC">
      <w:pPr>
        <w:pStyle w:val="FootnoteText"/>
        <w:ind w:left="270" w:hanging="270"/>
        <w:jc w:val="both"/>
        <w:rPr>
          <w:rFonts w:ascii="Arial" w:hAnsi="Arial" w:cs="Arial"/>
          <w:sz w:val="18"/>
          <w:szCs w:val="18"/>
        </w:rPr>
      </w:pPr>
      <w:r w:rsidRPr="002C0849">
        <w:rPr>
          <w:rStyle w:val="FootnoteReference"/>
          <w:rFonts w:ascii="Arial" w:hAnsi="Arial" w:cs="Arial"/>
          <w:sz w:val="18"/>
          <w:szCs w:val="18"/>
        </w:rPr>
        <w:footnoteRef/>
      </w:r>
      <w:r w:rsidRPr="002C0849">
        <w:rPr>
          <w:rFonts w:ascii="Arial" w:hAnsi="Arial" w:cs="Arial"/>
          <w:sz w:val="18"/>
          <w:szCs w:val="18"/>
        </w:rPr>
        <w:t xml:space="preserve">   Incluyendo la implementación del proceso de selección de los especialistas de apoyo externo, y en general de todos los servicios de apoyo externo, conforme sea establecido en los instrumentos de planificación del Programa.</w:t>
      </w:r>
    </w:p>
  </w:footnote>
  <w:footnote w:id="34">
    <w:p w14:paraId="251DA842" w14:textId="77777777" w:rsidR="00F925B6" w:rsidRPr="006945AF" w:rsidRDefault="00F925B6" w:rsidP="00CE72CC">
      <w:pPr>
        <w:pStyle w:val="FootnoteText"/>
      </w:pPr>
      <w:r w:rsidRPr="002C0849">
        <w:rPr>
          <w:rStyle w:val="FootnoteReference"/>
          <w:rFonts w:ascii="Arial" w:hAnsi="Arial" w:cs="Arial"/>
          <w:sz w:val="18"/>
          <w:szCs w:val="18"/>
        </w:rPr>
        <w:footnoteRef/>
      </w:r>
      <w:r w:rsidRPr="002C0849">
        <w:rPr>
          <w:rFonts w:ascii="Arial" w:hAnsi="Arial" w:cs="Arial"/>
          <w:sz w:val="18"/>
          <w:szCs w:val="18"/>
        </w:rPr>
        <w:t xml:space="preserve">  Cada vez que sea requerido conforme los plazos asociados a la información respectiva.</w:t>
      </w:r>
      <w:r>
        <w:t xml:space="preserve"> </w:t>
      </w:r>
    </w:p>
  </w:footnote>
  <w:footnote w:id="35">
    <w:p w14:paraId="7DCCA4C5" w14:textId="77777777" w:rsidR="00F925B6" w:rsidRPr="008F6620" w:rsidRDefault="00F925B6" w:rsidP="008F6620">
      <w:pPr>
        <w:pStyle w:val="FootnoteText"/>
        <w:ind w:left="180" w:hanging="180"/>
        <w:jc w:val="both"/>
      </w:pPr>
      <w:r>
        <w:rPr>
          <w:rStyle w:val="FootnoteReference"/>
        </w:rPr>
        <w:footnoteRef/>
      </w:r>
      <w:r>
        <w:t xml:space="preserve"> En Nicaragua, el Fondo de Mantenimiento Vial – FOMAV, también es ejecutor en algunos préstamos del Banco en el país que contribuyen al financiamiento de obras de mantenimiento vial. Esta sección se enfoca en el esquema de ejecución implementado por el MTI. Actualmente, la UCP-MTI-BID está a cargo de la ejecución de cuatro operaciones de préstamo. </w:t>
      </w:r>
    </w:p>
  </w:footnote>
  <w:footnote w:id="36">
    <w:p w14:paraId="2EDA0DA2" w14:textId="77777777" w:rsidR="00F925B6" w:rsidRPr="002C0849" w:rsidRDefault="00F925B6" w:rsidP="00F66F3F">
      <w:pPr>
        <w:pStyle w:val="FootnoteText"/>
        <w:ind w:left="180" w:hanging="180"/>
        <w:jc w:val="both"/>
        <w:rPr>
          <w:rFonts w:ascii="Arial" w:hAnsi="Arial" w:cs="Arial"/>
          <w:sz w:val="18"/>
          <w:szCs w:val="18"/>
        </w:rPr>
      </w:pPr>
      <w:r w:rsidRPr="002C0849">
        <w:rPr>
          <w:rStyle w:val="FootnoteReference"/>
          <w:rFonts w:ascii="Arial" w:hAnsi="Arial" w:cs="Arial"/>
          <w:sz w:val="18"/>
          <w:szCs w:val="18"/>
        </w:rPr>
        <w:footnoteRef/>
      </w:r>
      <w:r w:rsidRPr="002C0849">
        <w:rPr>
          <w:rFonts w:ascii="Arial" w:hAnsi="Arial" w:cs="Arial"/>
          <w:sz w:val="18"/>
          <w:szCs w:val="18"/>
        </w:rPr>
        <w:t xml:space="preserve"> Bajo este acuerdo, la coordinación del ciclo de proyectos se centraliza en la UE (UCP-BID), la cual coordina directamente con el Especialista Sectorial del BID en el país, quien coordina acciones al interior del Banco con el Especialista Financiero del país, Especialista de Adquisiciones del país, Analista de Operaciones del país, Especialistas Sectoriales en la Sede Principal del Banco o en otros países y, otros apoyos que sean requeridos.</w:t>
      </w:r>
    </w:p>
  </w:footnote>
  <w:footnote w:id="37">
    <w:p w14:paraId="7E49C143" w14:textId="70136DCE" w:rsidR="00F925B6" w:rsidRPr="00BF05D5" w:rsidRDefault="00F925B6" w:rsidP="00BF05D5">
      <w:pPr>
        <w:pStyle w:val="FootnoteText"/>
        <w:ind w:left="270" w:hanging="270"/>
        <w:jc w:val="both"/>
      </w:pPr>
      <w:r w:rsidRPr="002C0849">
        <w:rPr>
          <w:rStyle w:val="FootnoteReference"/>
          <w:rFonts w:ascii="Arial" w:hAnsi="Arial" w:cs="Arial"/>
          <w:sz w:val="18"/>
          <w:szCs w:val="18"/>
        </w:rPr>
        <w:footnoteRef/>
      </w:r>
      <w:r w:rsidRPr="002C0849">
        <w:rPr>
          <w:rFonts w:ascii="Arial" w:hAnsi="Arial" w:cs="Arial"/>
          <w:sz w:val="18"/>
          <w:szCs w:val="18"/>
        </w:rPr>
        <w:t xml:space="preserve"> Una mayoría de los ingenieros de la UCP-BID, cuenta con; i) maestría en ingeniería vial y en derecho de contrataciones (financiados con recursos BID); ii) cursos BID-INDES para gerencia de proyectos por resultados; iii) especialización en pavimentos, geotecnia, hidráulica vial y economía de transporte (HDM-4)</w:t>
      </w:r>
      <w:r w:rsidR="002C0849">
        <w:rPr>
          <w:rFonts w:ascii="Arial" w:hAnsi="Arial" w:cs="Arial"/>
          <w:sz w:val="18"/>
          <w:szCs w:val="18"/>
        </w:rPr>
        <w:t>.</w:t>
      </w:r>
    </w:p>
  </w:footnote>
  <w:footnote w:id="38">
    <w:p w14:paraId="6E881721" w14:textId="77777777" w:rsidR="00F925B6" w:rsidRPr="002C0849" w:rsidRDefault="00F925B6" w:rsidP="00224BCF">
      <w:pPr>
        <w:pStyle w:val="FootnoteText"/>
        <w:ind w:left="270" w:hanging="270"/>
        <w:jc w:val="both"/>
        <w:rPr>
          <w:rFonts w:ascii="Arial" w:hAnsi="Arial" w:cs="Arial"/>
          <w:sz w:val="18"/>
          <w:szCs w:val="18"/>
        </w:rPr>
      </w:pPr>
      <w:r w:rsidRPr="002C0849">
        <w:rPr>
          <w:rStyle w:val="FootnoteReference"/>
          <w:rFonts w:ascii="Arial" w:hAnsi="Arial" w:cs="Arial"/>
          <w:sz w:val="18"/>
          <w:szCs w:val="18"/>
        </w:rPr>
        <w:footnoteRef/>
      </w:r>
      <w:r w:rsidRPr="002C0849">
        <w:rPr>
          <w:rFonts w:ascii="Arial" w:hAnsi="Arial" w:cs="Arial"/>
          <w:sz w:val="18"/>
          <w:szCs w:val="18"/>
        </w:rPr>
        <w:t xml:space="preserve">  La elaboración de la versión inicial de los documentos licitatorios es coordinada por una miembro del equipo de la UCP-BID, y realizada por la Oficina de Adquisiciones y, la División de Pre-inversión de la Dirección de Planificación, ambas al interior de la estructura del MTI.    </w:t>
      </w:r>
    </w:p>
  </w:footnote>
  <w:footnote w:id="39">
    <w:p w14:paraId="75EC4D7D" w14:textId="6D1922E2" w:rsidR="00F925B6" w:rsidRPr="002C0849" w:rsidRDefault="00F925B6" w:rsidP="002C0849">
      <w:pPr>
        <w:pStyle w:val="FootnoteText"/>
        <w:ind w:left="180" w:hanging="180"/>
        <w:jc w:val="center"/>
        <w:rPr>
          <w:rFonts w:ascii="Arial" w:hAnsi="Arial" w:cs="Arial"/>
        </w:rPr>
      </w:pPr>
      <w:r w:rsidRPr="002C0849">
        <w:rPr>
          <w:rStyle w:val="FootnoteReference"/>
          <w:rFonts w:ascii="Arial" w:hAnsi="Arial" w:cs="Arial"/>
          <w:sz w:val="18"/>
        </w:rPr>
        <w:footnoteRef/>
      </w:r>
      <w:r w:rsidRPr="002C0849">
        <w:rPr>
          <w:rFonts w:ascii="Arial" w:hAnsi="Arial" w:cs="Arial"/>
          <w:sz w:val="18"/>
        </w:rPr>
        <w:t xml:space="preserve"> La información corresponde a los esquemas implementados en el período 2005-2012. A partir de 2012, por solicitud del Prestatario, el Organismo Ejecutor de los préstamos que financian carreteras en Honduras, es la Cuenta de Desafío del Milenio – INVEST-Honduras, cuyo  esquema de ejecución se implementó considerando características de creación y operación propias de dicho organismo en Honduras, así como condiciones de contexto específicas del país en el momento de su implementación. Dicho esquema de ejecución,  no se presenta en este documento.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404"/>
    <w:multiLevelType w:val="hybridMultilevel"/>
    <w:tmpl w:val="6344A894"/>
    <w:lvl w:ilvl="0" w:tplc="D92C051C">
      <w:start w:val="1"/>
      <w:numFmt w:val="upperRoman"/>
      <w:lvlText w:val="%1."/>
      <w:lvlJc w:val="left"/>
      <w:pPr>
        <w:ind w:left="1800" w:hanging="720"/>
      </w:pPr>
      <w:rPr>
        <w:rFonts w:hint="default"/>
        <w:b/>
        <w:sz w:val="24"/>
        <w:szCs w:val="24"/>
      </w:rPr>
    </w:lvl>
    <w:lvl w:ilvl="1" w:tplc="04090019">
      <w:start w:val="1"/>
      <w:numFmt w:val="lowerLetter"/>
      <w:lvlText w:val="%2."/>
      <w:lvlJc w:val="left"/>
      <w:pPr>
        <w:ind w:left="2610" w:hanging="360"/>
      </w:pPr>
    </w:lvl>
    <w:lvl w:ilvl="2" w:tplc="7A1872A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8B65FA7"/>
    <w:multiLevelType w:val="hybridMultilevel"/>
    <w:tmpl w:val="C422EDC0"/>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EB4D87"/>
    <w:multiLevelType w:val="hybridMultilevel"/>
    <w:tmpl w:val="E8965644"/>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F3675E"/>
    <w:multiLevelType w:val="multilevel"/>
    <w:tmpl w:val="47E82708"/>
    <w:lvl w:ilvl="0">
      <w:start w:val="1"/>
      <w:numFmt w:val="upperRoman"/>
      <w:lvlRestart w:val="0"/>
      <w:lvlText w:val="%1."/>
      <w:lvlJc w:val="center"/>
      <w:pPr>
        <w:tabs>
          <w:tab w:val="num" w:pos="1800"/>
        </w:tabs>
        <w:ind w:left="1152" w:firstLine="288"/>
      </w:pPr>
      <w:rPr>
        <w:b/>
        <w:i w:val="0"/>
      </w:rPr>
    </w:lvl>
    <w:lvl w:ilvl="1">
      <w:start w:val="1"/>
      <w:numFmt w:val="bullet"/>
      <w:lvlText w:val="o"/>
      <w:lvlJc w:val="left"/>
      <w:pPr>
        <w:tabs>
          <w:tab w:val="num" w:pos="1296"/>
        </w:tabs>
        <w:ind w:left="1296" w:hanging="1296"/>
      </w:pPr>
      <w:rPr>
        <w:rFonts w:ascii="Courier New" w:hAnsi="Courier New" w:cs="Courier New" w:hint="default"/>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0A7A2D23"/>
    <w:multiLevelType w:val="hybridMultilevel"/>
    <w:tmpl w:val="84A6763A"/>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BD0A1A"/>
    <w:multiLevelType w:val="hybridMultilevel"/>
    <w:tmpl w:val="599076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6AD2FDD"/>
    <w:multiLevelType w:val="hybridMultilevel"/>
    <w:tmpl w:val="291EDA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0B13F0"/>
    <w:multiLevelType w:val="multilevel"/>
    <w:tmpl w:val="087E3820"/>
    <w:lvl w:ilvl="0">
      <w:start w:val="1"/>
      <w:numFmt w:val="upperRoman"/>
      <w:lvlRestart w:val="0"/>
      <w:lvlText w:val="%1."/>
      <w:lvlJc w:val="center"/>
      <w:pPr>
        <w:tabs>
          <w:tab w:val="num" w:pos="1800"/>
        </w:tabs>
        <w:ind w:left="1152" w:firstLine="288"/>
      </w:pPr>
      <w:rPr>
        <w:b/>
        <w:i w:val="0"/>
      </w:rPr>
    </w:lvl>
    <w:lvl w:ilvl="1">
      <w:start w:val="1"/>
      <w:numFmt w:val="bullet"/>
      <w:lvlText w:val=""/>
      <w:lvlJc w:val="left"/>
      <w:pPr>
        <w:tabs>
          <w:tab w:val="num" w:pos="1296"/>
        </w:tabs>
        <w:ind w:left="1296" w:hanging="1296"/>
      </w:pPr>
      <w:rPr>
        <w:rFonts w:ascii="Symbol" w:hAnsi="Symbol" w:hint="default"/>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1CFF0CDC"/>
    <w:multiLevelType w:val="hybridMultilevel"/>
    <w:tmpl w:val="561A7B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3121442"/>
    <w:multiLevelType w:val="hybridMultilevel"/>
    <w:tmpl w:val="6CA21388"/>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67F133B"/>
    <w:multiLevelType w:val="hybridMultilevel"/>
    <w:tmpl w:val="4CF8364C"/>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26C92712"/>
    <w:multiLevelType w:val="hybridMultilevel"/>
    <w:tmpl w:val="501C9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C10A3B"/>
    <w:multiLevelType w:val="hybridMultilevel"/>
    <w:tmpl w:val="1C4AAAE4"/>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359B4991"/>
    <w:multiLevelType w:val="multilevel"/>
    <w:tmpl w:val="36F0F2F0"/>
    <w:lvl w:ilvl="0">
      <w:start w:val="1"/>
      <w:numFmt w:val="upperRoman"/>
      <w:lvlRestart w:val="0"/>
      <w:lvlText w:val="%1."/>
      <w:lvlJc w:val="center"/>
      <w:pPr>
        <w:tabs>
          <w:tab w:val="num" w:pos="1800"/>
        </w:tabs>
        <w:ind w:left="1152" w:firstLine="288"/>
      </w:pPr>
      <w:rPr>
        <w:b/>
        <w:i w:val="0"/>
      </w:rPr>
    </w:lvl>
    <w:lvl w:ilvl="1">
      <w:start w:val="1"/>
      <w:numFmt w:val="bullet"/>
      <w:lvlText w:val="o"/>
      <w:lvlJc w:val="left"/>
      <w:pPr>
        <w:tabs>
          <w:tab w:val="num" w:pos="1296"/>
        </w:tabs>
        <w:ind w:left="1296" w:hanging="1296"/>
      </w:pPr>
      <w:rPr>
        <w:rFonts w:ascii="Courier New" w:hAnsi="Courier New" w:cs="Courier New" w:hint="default"/>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15:restartNumberingAfterBreak="0">
    <w:nsid w:val="35B46F8A"/>
    <w:multiLevelType w:val="hybridMultilevel"/>
    <w:tmpl w:val="84BA74B6"/>
    <w:lvl w:ilvl="0" w:tplc="04090001">
      <w:start w:val="1"/>
      <w:numFmt w:val="bullet"/>
      <w:lvlText w:val=""/>
      <w:lvlJc w:val="left"/>
      <w:pPr>
        <w:ind w:left="1440" w:hanging="72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7C67629"/>
    <w:multiLevelType w:val="multilevel"/>
    <w:tmpl w:val="5226F80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Wingdings" w:hAnsi="Wingding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7CB1F04"/>
    <w:multiLevelType w:val="hybridMultilevel"/>
    <w:tmpl w:val="2A2E8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9C51BB"/>
    <w:multiLevelType w:val="hybridMultilevel"/>
    <w:tmpl w:val="5AE2EF66"/>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07412C"/>
    <w:multiLevelType w:val="hybridMultilevel"/>
    <w:tmpl w:val="C1DC8CE8"/>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9" w15:restartNumberingAfterBreak="0">
    <w:nsid w:val="3D3E2A6F"/>
    <w:multiLevelType w:val="hybridMultilevel"/>
    <w:tmpl w:val="29C6EB3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25C7541"/>
    <w:multiLevelType w:val="hybridMultilevel"/>
    <w:tmpl w:val="3E5CE3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3E618A5"/>
    <w:multiLevelType w:val="multilevel"/>
    <w:tmpl w:val="5226F80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Wingdings" w:hAnsi="Wingding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7792337"/>
    <w:multiLevelType w:val="hybridMultilevel"/>
    <w:tmpl w:val="5A0607F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84410F7"/>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8BB7ABA"/>
    <w:multiLevelType w:val="hybridMultilevel"/>
    <w:tmpl w:val="2F0072E0"/>
    <w:lvl w:ilvl="0" w:tplc="E91A508A">
      <w:start w:val="1"/>
      <w:numFmt w:val="upperRoman"/>
      <w:lvlText w:val="%1."/>
      <w:lvlJc w:val="left"/>
      <w:pPr>
        <w:ind w:left="1800" w:hanging="720"/>
      </w:pPr>
      <w:rPr>
        <w:rFonts w:hint="default"/>
        <w:b/>
        <w:sz w:val="28"/>
      </w:rPr>
    </w:lvl>
    <w:lvl w:ilvl="1" w:tplc="04090019">
      <w:start w:val="1"/>
      <w:numFmt w:val="lowerLetter"/>
      <w:lvlText w:val="%2."/>
      <w:lvlJc w:val="left"/>
      <w:pPr>
        <w:ind w:left="2160" w:hanging="360"/>
      </w:pPr>
    </w:lvl>
    <w:lvl w:ilvl="2" w:tplc="04090001">
      <w:start w:val="1"/>
      <w:numFmt w:val="bullet"/>
      <w:lvlText w:val=""/>
      <w:lvlJc w:val="left"/>
      <w:pPr>
        <w:ind w:left="3420" w:hanging="720"/>
      </w:pPr>
      <w:rPr>
        <w:rFonts w:ascii="Symbol" w:hAnsi="Symbol"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9533569"/>
    <w:multiLevelType w:val="hybridMultilevel"/>
    <w:tmpl w:val="5C8AB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EE28D9"/>
    <w:multiLevelType w:val="hybridMultilevel"/>
    <w:tmpl w:val="B4F48148"/>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8D77DC"/>
    <w:multiLevelType w:val="hybridMultilevel"/>
    <w:tmpl w:val="513E288C"/>
    <w:lvl w:ilvl="0" w:tplc="E91A508A">
      <w:start w:val="1"/>
      <w:numFmt w:val="upperRoman"/>
      <w:lvlText w:val="%1."/>
      <w:lvlJc w:val="left"/>
      <w:pPr>
        <w:ind w:left="1800" w:hanging="720"/>
      </w:pPr>
      <w:rPr>
        <w:rFonts w:hint="default"/>
        <w:b/>
        <w:sz w:val="28"/>
      </w:rPr>
    </w:lvl>
    <w:lvl w:ilvl="1" w:tplc="04090019">
      <w:start w:val="1"/>
      <w:numFmt w:val="lowerLetter"/>
      <w:lvlText w:val="%2."/>
      <w:lvlJc w:val="left"/>
      <w:pPr>
        <w:ind w:left="2160" w:hanging="360"/>
      </w:pPr>
    </w:lvl>
    <w:lvl w:ilvl="2" w:tplc="04090001">
      <w:start w:val="1"/>
      <w:numFmt w:val="bullet"/>
      <w:lvlText w:val=""/>
      <w:lvlJc w:val="left"/>
      <w:pPr>
        <w:ind w:left="3420" w:hanging="720"/>
      </w:pPr>
      <w:rPr>
        <w:rFonts w:ascii="Symbol" w:hAnsi="Symbol" w:hint="default"/>
      </w:rPr>
    </w:lvl>
    <w:lvl w:ilvl="3" w:tplc="037C2D4E">
      <w:start w:val="1"/>
      <w:numFmt w:val="decimal"/>
      <w:lvlText w:val="%4."/>
      <w:lvlJc w:val="left"/>
      <w:pPr>
        <w:ind w:left="3600" w:hanging="36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D1A1E33"/>
    <w:multiLevelType w:val="multilevel"/>
    <w:tmpl w:val="0C0A001F"/>
    <w:numStyleLink w:val="Estilo3"/>
  </w:abstractNum>
  <w:abstractNum w:abstractNumId="29" w15:restartNumberingAfterBreak="0">
    <w:nsid w:val="51C37217"/>
    <w:multiLevelType w:val="hybridMultilevel"/>
    <w:tmpl w:val="4FDABC1A"/>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1B2F9A"/>
    <w:multiLevelType w:val="hybridMultilevel"/>
    <w:tmpl w:val="288266B6"/>
    <w:lvl w:ilvl="0" w:tplc="04847586">
      <w:start w:val="1"/>
      <w:numFmt w:val="upperRoman"/>
      <w:lvlText w:val="%1."/>
      <w:lvlJc w:val="left"/>
      <w:pPr>
        <w:ind w:left="1080" w:hanging="720"/>
      </w:pPr>
      <w:rPr>
        <w:rFonts w:hint="default"/>
        <w:b/>
        <w:sz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D3A61F8A">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316C63"/>
    <w:multiLevelType w:val="hybridMultilevel"/>
    <w:tmpl w:val="C7689E4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25709EE"/>
    <w:multiLevelType w:val="hybridMultilevel"/>
    <w:tmpl w:val="520E634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AC6D1D"/>
    <w:multiLevelType w:val="hybridMultilevel"/>
    <w:tmpl w:val="9EE08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2D3201"/>
    <w:multiLevelType w:val="multilevel"/>
    <w:tmpl w:val="0C0A001F"/>
    <w:styleLink w:val="Estilo3"/>
    <w:lvl w:ilvl="0">
      <w:start w:val="1"/>
      <w:numFmt w:val="decimal"/>
      <w:pStyle w:val="Heading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6E52229"/>
    <w:multiLevelType w:val="hybridMultilevel"/>
    <w:tmpl w:val="5162B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6B196E"/>
    <w:multiLevelType w:val="hybridMultilevel"/>
    <w:tmpl w:val="C292D796"/>
    <w:lvl w:ilvl="0" w:tplc="E91A508A">
      <w:start w:val="1"/>
      <w:numFmt w:val="upperRoman"/>
      <w:lvlText w:val="%1."/>
      <w:lvlJc w:val="left"/>
      <w:pPr>
        <w:ind w:left="1800" w:hanging="720"/>
      </w:pPr>
      <w:rPr>
        <w:rFonts w:hint="default"/>
        <w:b/>
        <w:sz w:val="28"/>
      </w:rPr>
    </w:lvl>
    <w:lvl w:ilvl="1" w:tplc="04090019">
      <w:start w:val="1"/>
      <w:numFmt w:val="lowerLetter"/>
      <w:lvlText w:val="%2."/>
      <w:lvlJc w:val="left"/>
      <w:pPr>
        <w:ind w:left="2160" w:hanging="360"/>
      </w:pPr>
    </w:lvl>
    <w:lvl w:ilvl="2" w:tplc="04090001">
      <w:start w:val="1"/>
      <w:numFmt w:val="bullet"/>
      <w:lvlText w:val=""/>
      <w:lvlJc w:val="left"/>
      <w:pPr>
        <w:ind w:left="3420" w:hanging="720"/>
      </w:pPr>
      <w:rPr>
        <w:rFonts w:ascii="Symbol" w:hAnsi="Symbol" w:hint="default"/>
      </w:rPr>
    </w:lvl>
    <w:lvl w:ilvl="3" w:tplc="04090003">
      <w:start w:val="1"/>
      <w:numFmt w:val="bullet"/>
      <w:lvlText w:val="o"/>
      <w:lvlJc w:val="left"/>
      <w:pPr>
        <w:ind w:left="3600" w:hanging="360"/>
      </w:pPr>
      <w:rPr>
        <w:rFonts w:ascii="Courier New" w:hAnsi="Courier New" w:cs="Courier New"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9941A7B"/>
    <w:multiLevelType w:val="multilevel"/>
    <w:tmpl w:val="47E82708"/>
    <w:lvl w:ilvl="0">
      <w:start w:val="1"/>
      <w:numFmt w:val="upperRoman"/>
      <w:lvlRestart w:val="0"/>
      <w:lvlText w:val="%1."/>
      <w:lvlJc w:val="center"/>
      <w:pPr>
        <w:tabs>
          <w:tab w:val="num" w:pos="1800"/>
        </w:tabs>
        <w:ind w:left="1152" w:firstLine="288"/>
      </w:pPr>
      <w:rPr>
        <w:b/>
        <w:i w:val="0"/>
      </w:rPr>
    </w:lvl>
    <w:lvl w:ilvl="1">
      <w:start w:val="1"/>
      <w:numFmt w:val="bullet"/>
      <w:lvlText w:val="o"/>
      <w:lvlJc w:val="left"/>
      <w:pPr>
        <w:tabs>
          <w:tab w:val="num" w:pos="1296"/>
        </w:tabs>
        <w:ind w:left="1296" w:hanging="1296"/>
      </w:pPr>
      <w:rPr>
        <w:rFonts w:ascii="Courier New" w:hAnsi="Courier New" w:cs="Courier New" w:hint="default"/>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8" w15:restartNumberingAfterBreak="0">
    <w:nsid w:val="6EB27C78"/>
    <w:multiLevelType w:val="hybridMultilevel"/>
    <w:tmpl w:val="D294264E"/>
    <w:lvl w:ilvl="0" w:tplc="04090001">
      <w:start w:val="1"/>
      <w:numFmt w:val="bullet"/>
      <w:lvlText w:val=""/>
      <w:lvlJc w:val="left"/>
      <w:pPr>
        <w:ind w:left="709" w:hanging="360"/>
      </w:pPr>
      <w:rPr>
        <w:rFonts w:ascii="Symbol" w:hAnsi="Symbol"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39" w15:restartNumberingAfterBreak="0">
    <w:nsid w:val="711E6E12"/>
    <w:multiLevelType w:val="multilevel"/>
    <w:tmpl w:val="47E82708"/>
    <w:lvl w:ilvl="0">
      <w:start w:val="1"/>
      <w:numFmt w:val="upperRoman"/>
      <w:lvlRestart w:val="0"/>
      <w:lvlText w:val="%1."/>
      <w:lvlJc w:val="center"/>
      <w:pPr>
        <w:tabs>
          <w:tab w:val="num" w:pos="1800"/>
        </w:tabs>
        <w:ind w:left="1152" w:firstLine="288"/>
      </w:pPr>
      <w:rPr>
        <w:b/>
        <w:i w:val="0"/>
      </w:rPr>
    </w:lvl>
    <w:lvl w:ilvl="1">
      <w:start w:val="1"/>
      <w:numFmt w:val="bullet"/>
      <w:lvlText w:val="o"/>
      <w:lvlJc w:val="left"/>
      <w:pPr>
        <w:tabs>
          <w:tab w:val="num" w:pos="1296"/>
        </w:tabs>
        <w:ind w:left="1296" w:hanging="1296"/>
      </w:pPr>
      <w:rPr>
        <w:rFonts w:ascii="Courier New" w:hAnsi="Courier New" w:cs="Courier New" w:hint="default"/>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0" w15:restartNumberingAfterBreak="0">
    <w:nsid w:val="75730E1E"/>
    <w:multiLevelType w:val="hybridMultilevel"/>
    <w:tmpl w:val="0E90FA4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7CC28DB"/>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801106C"/>
    <w:multiLevelType w:val="multilevel"/>
    <w:tmpl w:val="800E0E62"/>
    <w:lvl w:ilvl="0">
      <w:start w:val="1"/>
      <w:numFmt w:val="upperRoman"/>
      <w:lvlRestart w:val="0"/>
      <w:lvlText w:val="%1."/>
      <w:lvlJc w:val="center"/>
      <w:pPr>
        <w:tabs>
          <w:tab w:val="num" w:pos="1800"/>
        </w:tabs>
        <w:ind w:left="1152" w:firstLine="288"/>
      </w:pPr>
      <w:rPr>
        <w:b/>
        <w:i w:val="0"/>
      </w:rPr>
    </w:lvl>
    <w:lvl w:ilvl="1">
      <w:start w:val="1"/>
      <w:numFmt w:val="bullet"/>
      <w:lvlText w:val="o"/>
      <w:lvlJc w:val="left"/>
      <w:pPr>
        <w:tabs>
          <w:tab w:val="num" w:pos="1296"/>
        </w:tabs>
        <w:ind w:left="1296" w:hanging="1296"/>
      </w:pPr>
      <w:rPr>
        <w:rFonts w:ascii="Courier New" w:hAnsi="Courier New" w:cs="Courier New" w:hint="default"/>
        <w:sz w:val="22"/>
        <w:szCs w:val="22"/>
      </w:rPr>
    </w:lvl>
    <w:lvl w:ilvl="2">
      <w:start w:val="1"/>
      <w:numFmt w:val="bullet"/>
      <w:lvlText w:val=""/>
      <w:lvlJc w:val="left"/>
      <w:pPr>
        <w:tabs>
          <w:tab w:val="num" w:pos="2304"/>
        </w:tabs>
        <w:ind w:left="2304" w:hanging="432"/>
      </w:pPr>
      <w:rPr>
        <w:rFonts w:ascii="Wingdings" w:hAnsi="Wingdings" w:hint="default"/>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3" w15:restartNumberingAfterBreak="0">
    <w:nsid w:val="7AE332CE"/>
    <w:multiLevelType w:val="hybridMultilevel"/>
    <w:tmpl w:val="89983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C25371"/>
    <w:multiLevelType w:val="hybridMultilevel"/>
    <w:tmpl w:val="3B8CCB42"/>
    <w:lvl w:ilvl="0" w:tplc="E91A508A">
      <w:start w:val="1"/>
      <w:numFmt w:val="upperRoman"/>
      <w:lvlText w:val="%1."/>
      <w:lvlJc w:val="left"/>
      <w:pPr>
        <w:ind w:left="1800" w:hanging="720"/>
      </w:pPr>
      <w:rPr>
        <w:rFonts w:hint="default"/>
        <w:b/>
        <w:sz w:val="28"/>
      </w:rPr>
    </w:lvl>
    <w:lvl w:ilvl="1" w:tplc="04090019">
      <w:start w:val="1"/>
      <w:numFmt w:val="lowerLetter"/>
      <w:lvlText w:val="%2."/>
      <w:lvlJc w:val="left"/>
      <w:pPr>
        <w:ind w:left="2160" w:hanging="360"/>
      </w:pPr>
    </w:lvl>
    <w:lvl w:ilvl="2" w:tplc="04090001">
      <w:start w:val="1"/>
      <w:numFmt w:val="bullet"/>
      <w:lvlText w:val=""/>
      <w:lvlJc w:val="left"/>
      <w:pPr>
        <w:ind w:left="3420" w:hanging="720"/>
      </w:pPr>
      <w:rPr>
        <w:rFonts w:ascii="Symbol" w:hAnsi="Symbol"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FCC7D73"/>
    <w:multiLevelType w:val="hybridMultilevel"/>
    <w:tmpl w:val="F586DD52"/>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0"/>
  </w:num>
  <w:num w:numId="3">
    <w:abstractNumId w:val="1"/>
  </w:num>
  <w:num w:numId="4">
    <w:abstractNumId w:val="17"/>
  </w:num>
  <w:num w:numId="5">
    <w:abstractNumId w:val="16"/>
  </w:num>
  <w:num w:numId="6">
    <w:abstractNumId w:val="23"/>
  </w:num>
  <w:num w:numId="7">
    <w:abstractNumId w:val="15"/>
  </w:num>
  <w:num w:numId="8">
    <w:abstractNumId w:val="32"/>
  </w:num>
  <w:num w:numId="9">
    <w:abstractNumId w:val="29"/>
  </w:num>
  <w:num w:numId="10">
    <w:abstractNumId w:val="34"/>
  </w:num>
  <w:num w:numId="11">
    <w:abstractNumId w:val="28"/>
    <w:lvlOverride w:ilvl="0">
      <w:lvl w:ilvl="0">
        <w:start w:val="1"/>
        <w:numFmt w:val="decimal"/>
        <w:pStyle w:val="Heading1"/>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713"/>
          </w:tabs>
          <w:ind w:left="1497" w:hanging="504"/>
        </w:pPr>
      </w:lvl>
    </w:lvlOverride>
    <w:lvlOverride w:ilvl="3">
      <w:lvl w:ilvl="3">
        <w:start w:val="1"/>
        <w:numFmt w:val="decimal"/>
        <w:lvlText w:val="%1.%2.%3.%4."/>
        <w:lvlJc w:val="left"/>
        <w:pPr>
          <w:tabs>
            <w:tab w:val="num" w:pos="216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4680"/>
          </w:tabs>
          <w:ind w:left="4320" w:hanging="1440"/>
        </w:pPr>
      </w:lvl>
    </w:lvlOverride>
  </w:num>
  <w:num w:numId="12">
    <w:abstractNumId w:val="11"/>
  </w:num>
  <w:num w:numId="13">
    <w:abstractNumId w:val="4"/>
  </w:num>
  <w:num w:numId="14">
    <w:abstractNumId w:val="25"/>
  </w:num>
  <w:num w:numId="15">
    <w:abstractNumId w:val="6"/>
  </w:num>
  <w:num w:numId="16">
    <w:abstractNumId w:val="20"/>
  </w:num>
  <w:num w:numId="17">
    <w:abstractNumId w:val="12"/>
  </w:num>
  <w:num w:numId="18">
    <w:abstractNumId w:val="9"/>
  </w:num>
  <w:num w:numId="19">
    <w:abstractNumId w:val="27"/>
  </w:num>
  <w:num w:numId="20">
    <w:abstractNumId w:val="2"/>
  </w:num>
  <w:num w:numId="21">
    <w:abstractNumId w:val="26"/>
  </w:num>
  <w:num w:numId="22">
    <w:abstractNumId w:val="5"/>
  </w:num>
  <w:num w:numId="23">
    <w:abstractNumId w:val="45"/>
  </w:num>
  <w:num w:numId="24">
    <w:abstractNumId w:val="14"/>
  </w:num>
  <w:num w:numId="25">
    <w:abstractNumId w:val="44"/>
  </w:num>
  <w:num w:numId="26">
    <w:abstractNumId w:val="36"/>
  </w:num>
  <w:num w:numId="27">
    <w:abstractNumId w:val="40"/>
  </w:num>
  <w:num w:numId="28">
    <w:abstractNumId w:val="8"/>
  </w:num>
  <w:num w:numId="29">
    <w:abstractNumId w:val="19"/>
  </w:num>
  <w:num w:numId="30">
    <w:abstractNumId w:val="22"/>
  </w:num>
  <w:num w:numId="31">
    <w:abstractNumId w:val="31"/>
  </w:num>
  <w:num w:numId="32">
    <w:abstractNumId w:val="24"/>
  </w:num>
  <w:num w:numId="33">
    <w:abstractNumId w:val="35"/>
  </w:num>
  <w:num w:numId="34">
    <w:abstractNumId w:val="33"/>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38"/>
  </w:num>
  <w:num w:numId="38">
    <w:abstractNumId w:val="13"/>
  </w:num>
  <w:num w:numId="39">
    <w:abstractNumId w:val="7"/>
  </w:num>
  <w:num w:numId="40">
    <w:abstractNumId w:val="37"/>
  </w:num>
  <w:num w:numId="41">
    <w:abstractNumId w:val="3"/>
  </w:num>
  <w:num w:numId="42">
    <w:abstractNumId w:val="39"/>
  </w:num>
  <w:num w:numId="43">
    <w:abstractNumId w:val="42"/>
  </w:num>
  <w:num w:numId="44">
    <w:abstractNumId w:val="21"/>
  </w:num>
  <w:num w:numId="45">
    <w:abstractNumId w:val="41"/>
  </w:num>
  <w:num w:numId="46">
    <w:abstractNumId w:val="4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c3NDQzNjQzMDWzMDRW0lEKTi0uzszPAykwrQUAhL5PvCwAAAA="/>
  </w:docVars>
  <w:rsids>
    <w:rsidRoot w:val="00C945BE"/>
    <w:rsid w:val="00000FDC"/>
    <w:rsid w:val="00002983"/>
    <w:rsid w:val="000053E7"/>
    <w:rsid w:val="0001081F"/>
    <w:rsid w:val="000126D6"/>
    <w:rsid w:val="00020051"/>
    <w:rsid w:val="00024145"/>
    <w:rsid w:val="00024463"/>
    <w:rsid w:val="00025E16"/>
    <w:rsid w:val="0003427D"/>
    <w:rsid w:val="00041962"/>
    <w:rsid w:val="00042A4C"/>
    <w:rsid w:val="00045431"/>
    <w:rsid w:val="00051A22"/>
    <w:rsid w:val="00052399"/>
    <w:rsid w:val="00056CB9"/>
    <w:rsid w:val="0006085C"/>
    <w:rsid w:val="00061771"/>
    <w:rsid w:val="00064291"/>
    <w:rsid w:val="000678F1"/>
    <w:rsid w:val="000765FB"/>
    <w:rsid w:val="00082C2F"/>
    <w:rsid w:val="00094A6E"/>
    <w:rsid w:val="000A1BF3"/>
    <w:rsid w:val="000A22F3"/>
    <w:rsid w:val="000B1858"/>
    <w:rsid w:val="000B3290"/>
    <w:rsid w:val="000B6540"/>
    <w:rsid w:val="000B70FA"/>
    <w:rsid w:val="000C0312"/>
    <w:rsid w:val="000C03D0"/>
    <w:rsid w:val="000C364D"/>
    <w:rsid w:val="000C3FFF"/>
    <w:rsid w:val="000D3057"/>
    <w:rsid w:val="000D5E4C"/>
    <w:rsid w:val="000D7625"/>
    <w:rsid w:val="000D7C12"/>
    <w:rsid w:val="000F32D9"/>
    <w:rsid w:val="000F3306"/>
    <w:rsid w:val="000F689C"/>
    <w:rsid w:val="00101464"/>
    <w:rsid w:val="00101497"/>
    <w:rsid w:val="001031E6"/>
    <w:rsid w:val="00117DF6"/>
    <w:rsid w:val="00127850"/>
    <w:rsid w:val="0013212F"/>
    <w:rsid w:val="001414BB"/>
    <w:rsid w:val="0014556E"/>
    <w:rsid w:val="00151A6A"/>
    <w:rsid w:val="00152D49"/>
    <w:rsid w:val="00153242"/>
    <w:rsid w:val="001533EC"/>
    <w:rsid w:val="001536B8"/>
    <w:rsid w:val="00162F59"/>
    <w:rsid w:val="00163A3B"/>
    <w:rsid w:val="0016474D"/>
    <w:rsid w:val="00164875"/>
    <w:rsid w:val="00172425"/>
    <w:rsid w:val="0017258B"/>
    <w:rsid w:val="00176290"/>
    <w:rsid w:val="00182ACC"/>
    <w:rsid w:val="001A3A15"/>
    <w:rsid w:val="001A47F5"/>
    <w:rsid w:val="001A55D8"/>
    <w:rsid w:val="001A5DC5"/>
    <w:rsid w:val="001B0B14"/>
    <w:rsid w:val="001B31F6"/>
    <w:rsid w:val="001B402B"/>
    <w:rsid w:val="001C0D27"/>
    <w:rsid w:val="001C7F2E"/>
    <w:rsid w:val="001D2381"/>
    <w:rsid w:val="001D4841"/>
    <w:rsid w:val="001D5685"/>
    <w:rsid w:val="001F317C"/>
    <w:rsid w:val="001F7874"/>
    <w:rsid w:val="00205934"/>
    <w:rsid w:val="00215411"/>
    <w:rsid w:val="00216BEC"/>
    <w:rsid w:val="00224BCF"/>
    <w:rsid w:val="00226A7E"/>
    <w:rsid w:val="00226FB1"/>
    <w:rsid w:val="0023543B"/>
    <w:rsid w:val="00240FA2"/>
    <w:rsid w:val="00243381"/>
    <w:rsid w:val="00250043"/>
    <w:rsid w:val="00254396"/>
    <w:rsid w:val="002603F8"/>
    <w:rsid w:val="00263CB8"/>
    <w:rsid w:val="00264FCB"/>
    <w:rsid w:val="002707AC"/>
    <w:rsid w:val="00280EEE"/>
    <w:rsid w:val="002842E8"/>
    <w:rsid w:val="00292FB1"/>
    <w:rsid w:val="002A0592"/>
    <w:rsid w:val="002A1B5A"/>
    <w:rsid w:val="002A6E02"/>
    <w:rsid w:val="002A752E"/>
    <w:rsid w:val="002A761A"/>
    <w:rsid w:val="002B3C71"/>
    <w:rsid w:val="002C0849"/>
    <w:rsid w:val="002D1CBD"/>
    <w:rsid w:val="002D4C20"/>
    <w:rsid w:val="002D6A4A"/>
    <w:rsid w:val="002E40B5"/>
    <w:rsid w:val="002E4AF0"/>
    <w:rsid w:val="002E6063"/>
    <w:rsid w:val="002F64A7"/>
    <w:rsid w:val="002F6AD7"/>
    <w:rsid w:val="0030249D"/>
    <w:rsid w:val="0030335D"/>
    <w:rsid w:val="003123A7"/>
    <w:rsid w:val="00313D55"/>
    <w:rsid w:val="0031784D"/>
    <w:rsid w:val="00323FEE"/>
    <w:rsid w:val="00333067"/>
    <w:rsid w:val="0033631C"/>
    <w:rsid w:val="00336750"/>
    <w:rsid w:val="00344378"/>
    <w:rsid w:val="0034505A"/>
    <w:rsid w:val="003557A0"/>
    <w:rsid w:val="00360303"/>
    <w:rsid w:val="00367C9F"/>
    <w:rsid w:val="003771B4"/>
    <w:rsid w:val="00380514"/>
    <w:rsid w:val="00383F41"/>
    <w:rsid w:val="003842C3"/>
    <w:rsid w:val="003855B9"/>
    <w:rsid w:val="0039136B"/>
    <w:rsid w:val="00391705"/>
    <w:rsid w:val="0039173E"/>
    <w:rsid w:val="003A0A4C"/>
    <w:rsid w:val="003A13A7"/>
    <w:rsid w:val="003B192A"/>
    <w:rsid w:val="003C00FD"/>
    <w:rsid w:val="003C4ABA"/>
    <w:rsid w:val="003D28B2"/>
    <w:rsid w:val="003E30EC"/>
    <w:rsid w:val="003F0A02"/>
    <w:rsid w:val="003F1735"/>
    <w:rsid w:val="003F4587"/>
    <w:rsid w:val="004059D4"/>
    <w:rsid w:val="0041455F"/>
    <w:rsid w:val="00417C21"/>
    <w:rsid w:val="004206D7"/>
    <w:rsid w:val="00425F89"/>
    <w:rsid w:val="00427BC1"/>
    <w:rsid w:val="00430B1A"/>
    <w:rsid w:val="004311DF"/>
    <w:rsid w:val="004330FB"/>
    <w:rsid w:val="00434063"/>
    <w:rsid w:val="00435A43"/>
    <w:rsid w:val="0043617C"/>
    <w:rsid w:val="00440B1E"/>
    <w:rsid w:val="004430C0"/>
    <w:rsid w:val="00446EAF"/>
    <w:rsid w:val="004478FD"/>
    <w:rsid w:val="0045333D"/>
    <w:rsid w:val="00456377"/>
    <w:rsid w:val="004576D4"/>
    <w:rsid w:val="00467CA8"/>
    <w:rsid w:val="00470E4B"/>
    <w:rsid w:val="00481EB7"/>
    <w:rsid w:val="00482835"/>
    <w:rsid w:val="00497ADF"/>
    <w:rsid w:val="004A0417"/>
    <w:rsid w:val="004A5550"/>
    <w:rsid w:val="004A7049"/>
    <w:rsid w:val="004B1490"/>
    <w:rsid w:val="004B7554"/>
    <w:rsid w:val="004C0E01"/>
    <w:rsid w:val="004C1A13"/>
    <w:rsid w:val="004D2153"/>
    <w:rsid w:val="004D3DA8"/>
    <w:rsid w:val="004E62DE"/>
    <w:rsid w:val="004F0AC2"/>
    <w:rsid w:val="004F22FC"/>
    <w:rsid w:val="004F6BF0"/>
    <w:rsid w:val="004F6E85"/>
    <w:rsid w:val="004F6F30"/>
    <w:rsid w:val="0050014B"/>
    <w:rsid w:val="005036E1"/>
    <w:rsid w:val="0052087A"/>
    <w:rsid w:val="00522FA7"/>
    <w:rsid w:val="00524198"/>
    <w:rsid w:val="00524BFE"/>
    <w:rsid w:val="005250DE"/>
    <w:rsid w:val="005260F2"/>
    <w:rsid w:val="00537E35"/>
    <w:rsid w:val="00545F0A"/>
    <w:rsid w:val="00546B2A"/>
    <w:rsid w:val="00566D9A"/>
    <w:rsid w:val="005720E2"/>
    <w:rsid w:val="005748BC"/>
    <w:rsid w:val="00574DB1"/>
    <w:rsid w:val="005814AC"/>
    <w:rsid w:val="005851AC"/>
    <w:rsid w:val="00586653"/>
    <w:rsid w:val="005972E3"/>
    <w:rsid w:val="005A2A6D"/>
    <w:rsid w:val="005A44F8"/>
    <w:rsid w:val="005A45C4"/>
    <w:rsid w:val="005A5CED"/>
    <w:rsid w:val="005B38E2"/>
    <w:rsid w:val="005B7F25"/>
    <w:rsid w:val="005C076D"/>
    <w:rsid w:val="005C370C"/>
    <w:rsid w:val="005C381D"/>
    <w:rsid w:val="005D5888"/>
    <w:rsid w:val="005E1E29"/>
    <w:rsid w:val="005E28B0"/>
    <w:rsid w:val="005E377C"/>
    <w:rsid w:val="005E4F84"/>
    <w:rsid w:val="005F4ED5"/>
    <w:rsid w:val="00600015"/>
    <w:rsid w:val="00602447"/>
    <w:rsid w:val="00611B45"/>
    <w:rsid w:val="00614DC1"/>
    <w:rsid w:val="0061678D"/>
    <w:rsid w:val="00616A4B"/>
    <w:rsid w:val="00621845"/>
    <w:rsid w:val="0062572C"/>
    <w:rsid w:val="00625FC9"/>
    <w:rsid w:val="0063312A"/>
    <w:rsid w:val="00635BE0"/>
    <w:rsid w:val="00640B23"/>
    <w:rsid w:val="00646A58"/>
    <w:rsid w:val="00661350"/>
    <w:rsid w:val="00662698"/>
    <w:rsid w:val="0068159B"/>
    <w:rsid w:val="006840CC"/>
    <w:rsid w:val="00684C87"/>
    <w:rsid w:val="006945AF"/>
    <w:rsid w:val="006A317C"/>
    <w:rsid w:val="006A4462"/>
    <w:rsid w:val="006B03B9"/>
    <w:rsid w:val="006B2697"/>
    <w:rsid w:val="006C03E7"/>
    <w:rsid w:val="006C36DA"/>
    <w:rsid w:val="006C6D57"/>
    <w:rsid w:val="006D386B"/>
    <w:rsid w:val="006D389F"/>
    <w:rsid w:val="006E3283"/>
    <w:rsid w:val="006E4770"/>
    <w:rsid w:val="006F406C"/>
    <w:rsid w:val="007021C9"/>
    <w:rsid w:val="0070488F"/>
    <w:rsid w:val="0070719A"/>
    <w:rsid w:val="00714C21"/>
    <w:rsid w:val="00732CC6"/>
    <w:rsid w:val="00735D76"/>
    <w:rsid w:val="00742157"/>
    <w:rsid w:val="00744D75"/>
    <w:rsid w:val="00747E83"/>
    <w:rsid w:val="00751C86"/>
    <w:rsid w:val="00751CAC"/>
    <w:rsid w:val="007576A0"/>
    <w:rsid w:val="00762C4B"/>
    <w:rsid w:val="007643C7"/>
    <w:rsid w:val="0076564B"/>
    <w:rsid w:val="0077396D"/>
    <w:rsid w:val="00776295"/>
    <w:rsid w:val="00777F3A"/>
    <w:rsid w:val="007803E3"/>
    <w:rsid w:val="007830A6"/>
    <w:rsid w:val="00783907"/>
    <w:rsid w:val="00783C8A"/>
    <w:rsid w:val="0078604B"/>
    <w:rsid w:val="007925AE"/>
    <w:rsid w:val="00796600"/>
    <w:rsid w:val="007A1D14"/>
    <w:rsid w:val="007A326D"/>
    <w:rsid w:val="007A73AF"/>
    <w:rsid w:val="007C1206"/>
    <w:rsid w:val="007D3626"/>
    <w:rsid w:val="007D3834"/>
    <w:rsid w:val="007E0CD6"/>
    <w:rsid w:val="007E63E1"/>
    <w:rsid w:val="007F6DD3"/>
    <w:rsid w:val="007F7CCE"/>
    <w:rsid w:val="00811D13"/>
    <w:rsid w:val="00817DD6"/>
    <w:rsid w:val="008316DD"/>
    <w:rsid w:val="00835351"/>
    <w:rsid w:val="00843751"/>
    <w:rsid w:val="00846B3D"/>
    <w:rsid w:val="00847A65"/>
    <w:rsid w:val="008510FE"/>
    <w:rsid w:val="00854101"/>
    <w:rsid w:val="0085546F"/>
    <w:rsid w:val="00861DE1"/>
    <w:rsid w:val="00865D10"/>
    <w:rsid w:val="00870B53"/>
    <w:rsid w:val="00871416"/>
    <w:rsid w:val="00872C4F"/>
    <w:rsid w:val="00873309"/>
    <w:rsid w:val="008772AD"/>
    <w:rsid w:val="008779BC"/>
    <w:rsid w:val="008924BB"/>
    <w:rsid w:val="008942C3"/>
    <w:rsid w:val="0089752D"/>
    <w:rsid w:val="008A55A4"/>
    <w:rsid w:val="008B5852"/>
    <w:rsid w:val="008C13AB"/>
    <w:rsid w:val="008C1F20"/>
    <w:rsid w:val="008C2E99"/>
    <w:rsid w:val="008C496F"/>
    <w:rsid w:val="008C7CE1"/>
    <w:rsid w:val="008D42B7"/>
    <w:rsid w:val="008E762C"/>
    <w:rsid w:val="008F6620"/>
    <w:rsid w:val="008F7B9D"/>
    <w:rsid w:val="00904CEC"/>
    <w:rsid w:val="00905146"/>
    <w:rsid w:val="00917985"/>
    <w:rsid w:val="0092243A"/>
    <w:rsid w:val="009228CC"/>
    <w:rsid w:val="009242DF"/>
    <w:rsid w:val="00924BAB"/>
    <w:rsid w:val="009270F9"/>
    <w:rsid w:val="00931925"/>
    <w:rsid w:val="0093563F"/>
    <w:rsid w:val="00936C82"/>
    <w:rsid w:val="009414E6"/>
    <w:rsid w:val="0094433B"/>
    <w:rsid w:val="009476A3"/>
    <w:rsid w:val="009548C1"/>
    <w:rsid w:val="009618FE"/>
    <w:rsid w:val="00962EBF"/>
    <w:rsid w:val="0097789A"/>
    <w:rsid w:val="00981338"/>
    <w:rsid w:val="00983588"/>
    <w:rsid w:val="00990A02"/>
    <w:rsid w:val="00990A92"/>
    <w:rsid w:val="00995D9C"/>
    <w:rsid w:val="009A2FBA"/>
    <w:rsid w:val="009B1902"/>
    <w:rsid w:val="009B2A8E"/>
    <w:rsid w:val="009B53FB"/>
    <w:rsid w:val="009C2C53"/>
    <w:rsid w:val="009D24A8"/>
    <w:rsid w:val="009E43BC"/>
    <w:rsid w:val="009F3992"/>
    <w:rsid w:val="009F687E"/>
    <w:rsid w:val="00A07E74"/>
    <w:rsid w:val="00A11F29"/>
    <w:rsid w:val="00A2012C"/>
    <w:rsid w:val="00A218B9"/>
    <w:rsid w:val="00A23143"/>
    <w:rsid w:val="00A24B54"/>
    <w:rsid w:val="00A25774"/>
    <w:rsid w:val="00A316ED"/>
    <w:rsid w:val="00A35745"/>
    <w:rsid w:val="00A366C1"/>
    <w:rsid w:val="00A548CD"/>
    <w:rsid w:val="00A603FE"/>
    <w:rsid w:val="00A613B7"/>
    <w:rsid w:val="00A64829"/>
    <w:rsid w:val="00A70CAB"/>
    <w:rsid w:val="00A75F79"/>
    <w:rsid w:val="00A81E66"/>
    <w:rsid w:val="00A877FE"/>
    <w:rsid w:val="00A94B36"/>
    <w:rsid w:val="00AA203F"/>
    <w:rsid w:val="00AA664B"/>
    <w:rsid w:val="00AB035E"/>
    <w:rsid w:val="00AB3948"/>
    <w:rsid w:val="00AB63C4"/>
    <w:rsid w:val="00AC66C9"/>
    <w:rsid w:val="00AD0BD1"/>
    <w:rsid w:val="00AD348D"/>
    <w:rsid w:val="00AD7181"/>
    <w:rsid w:val="00AE26A9"/>
    <w:rsid w:val="00AE71B4"/>
    <w:rsid w:val="00AF0D2F"/>
    <w:rsid w:val="00B363F3"/>
    <w:rsid w:val="00B36B48"/>
    <w:rsid w:val="00B37D9A"/>
    <w:rsid w:val="00B52BC0"/>
    <w:rsid w:val="00B52F7E"/>
    <w:rsid w:val="00B5358E"/>
    <w:rsid w:val="00B536AC"/>
    <w:rsid w:val="00B7031D"/>
    <w:rsid w:val="00B7077B"/>
    <w:rsid w:val="00B7293C"/>
    <w:rsid w:val="00B73539"/>
    <w:rsid w:val="00B85E02"/>
    <w:rsid w:val="00B922AB"/>
    <w:rsid w:val="00B9464D"/>
    <w:rsid w:val="00B94F3B"/>
    <w:rsid w:val="00B95AB1"/>
    <w:rsid w:val="00BA28E3"/>
    <w:rsid w:val="00BA7D9C"/>
    <w:rsid w:val="00BB148E"/>
    <w:rsid w:val="00BB3638"/>
    <w:rsid w:val="00BC0347"/>
    <w:rsid w:val="00BC0682"/>
    <w:rsid w:val="00BC4913"/>
    <w:rsid w:val="00BD518B"/>
    <w:rsid w:val="00BF0135"/>
    <w:rsid w:val="00BF05D5"/>
    <w:rsid w:val="00BF38DB"/>
    <w:rsid w:val="00BF6986"/>
    <w:rsid w:val="00BF6CE4"/>
    <w:rsid w:val="00BF70D6"/>
    <w:rsid w:val="00C0583A"/>
    <w:rsid w:val="00C05E55"/>
    <w:rsid w:val="00C1645E"/>
    <w:rsid w:val="00C16FFB"/>
    <w:rsid w:val="00C24D2A"/>
    <w:rsid w:val="00C25B45"/>
    <w:rsid w:val="00C268C8"/>
    <w:rsid w:val="00C31233"/>
    <w:rsid w:val="00C3180A"/>
    <w:rsid w:val="00C3440D"/>
    <w:rsid w:val="00C40E7B"/>
    <w:rsid w:val="00C511FF"/>
    <w:rsid w:val="00C57648"/>
    <w:rsid w:val="00C60EF0"/>
    <w:rsid w:val="00C81A64"/>
    <w:rsid w:val="00C82D56"/>
    <w:rsid w:val="00C872D7"/>
    <w:rsid w:val="00C90274"/>
    <w:rsid w:val="00C945BE"/>
    <w:rsid w:val="00CA05A2"/>
    <w:rsid w:val="00CA51B3"/>
    <w:rsid w:val="00CA6E44"/>
    <w:rsid w:val="00CB6367"/>
    <w:rsid w:val="00CC01EE"/>
    <w:rsid w:val="00CC06F6"/>
    <w:rsid w:val="00CC321A"/>
    <w:rsid w:val="00CE2409"/>
    <w:rsid w:val="00CE27FC"/>
    <w:rsid w:val="00CE72CC"/>
    <w:rsid w:val="00CF3A04"/>
    <w:rsid w:val="00CF6A0E"/>
    <w:rsid w:val="00D24F16"/>
    <w:rsid w:val="00D35134"/>
    <w:rsid w:val="00D441B3"/>
    <w:rsid w:val="00D53B53"/>
    <w:rsid w:val="00D633E2"/>
    <w:rsid w:val="00D85172"/>
    <w:rsid w:val="00D92D2A"/>
    <w:rsid w:val="00D94AC1"/>
    <w:rsid w:val="00D96CB7"/>
    <w:rsid w:val="00DA43F5"/>
    <w:rsid w:val="00DB228B"/>
    <w:rsid w:val="00DB5FD0"/>
    <w:rsid w:val="00DB6205"/>
    <w:rsid w:val="00DB7611"/>
    <w:rsid w:val="00DB7709"/>
    <w:rsid w:val="00DB7D9F"/>
    <w:rsid w:val="00DC362B"/>
    <w:rsid w:val="00DC45C3"/>
    <w:rsid w:val="00DC7176"/>
    <w:rsid w:val="00DD4B58"/>
    <w:rsid w:val="00DE443C"/>
    <w:rsid w:val="00DE514A"/>
    <w:rsid w:val="00DE55F6"/>
    <w:rsid w:val="00DF11F0"/>
    <w:rsid w:val="00DF151A"/>
    <w:rsid w:val="00DF5753"/>
    <w:rsid w:val="00DF6DC7"/>
    <w:rsid w:val="00DF7B41"/>
    <w:rsid w:val="00E13A12"/>
    <w:rsid w:val="00E14271"/>
    <w:rsid w:val="00E15AC5"/>
    <w:rsid w:val="00E17B3B"/>
    <w:rsid w:val="00E33800"/>
    <w:rsid w:val="00E43925"/>
    <w:rsid w:val="00E54442"/>
    <w:rsid w:val="00E5661B"/>
    <w:rsid w:val="00E643CB"/>
    <w:rsid w:val="00E73229"/>
    <w:rsid w:val="00E74030"/>
    <w:rsid w:val="00E761A4"/>
    <w:rsid w:val="00E76B0F"/>
    <w:rsid w:val="00E770B0"/>
    <w:rsid w:val="00E8740E"/>
    <w:rsid w:val="00E8743B"/>
    <w:rsid w:val="00E92269"/>
    <w:rsid w:val="00E923F8"/>
    <w:rsid w:val="00EA696A"/>
    <w:rsid w:val="00EA7756"/>
    <w:rsid w:val="00EB1ABF"/>
    <w:rsid w:val="00EC0B99"/>
    <w:rsid w:val="00EC5F9C"/>
    <w:rsid w:val="00EC7E82"/>
    <w:rsid w:val="00ED2D7B"/>
    <w:rsid w:val="00EE1CF8"/>
    <w:rsid w:val="00EE5172"/>
    <w:rsid w:val="00EE6D98"/>
    <w:rsid w:val="00EF235D"/>
    <w:rsid w:val="00EF4451"/>
    <w:rsid w:val="00EF71D9"/>
    <w:rsid w:val="00F00B64"/>
    <w:rsid w:val="00F02462"/>
    <w:rsid w:val="00F02B43"/>
    <w:rsid w:val="00F137FC"/>
    <w:rsid w:val="00F22FA7"/>
    <w:rsid w:val="00F23853"/>
    <w:rsid w:val="00F30D12"/>
    <w:rsid w:val="00F3145D"/>
    <w:rsid w:val="00F337A8"/>
    <w:rsid w:val="00F3452E"/>
    <w:rsid w:val="00F36D32"/>
    <w:rsid w:val="00F436B0"/>
    <w:rsid w:val="00F44B67"/>
    <w:rsid w:val="00F45AF1"/>
    <w:rsid w:val="00F4772B"/>
    <w:rsid w:val="00F47FF9"/>
    <w:rsid w:val="00F612EB"/>
    <w:rsid w:val="00F651FF"/>
    <w:rsid w:val="00F66F3F"/>
    <w:rsid w:val="00F7097D"/>
    <w:rsid w:val="00F72DB2"/>
    <w:rsid w:val="00F72EF6"/>
    <w:rsid w:val="00F76BBF"/>
    <w:rsid w:val="00F87797"/>
    <w:rsid w:val="00F9027D"/>
    <w:rsid w:val="00F925B6"/>
    <w:rsid w:val="00F95E39"/>
    <w:rsid w:val="00FA0223"/>
    <w:rsid w:val="00FA685B"/>
    <w:rsid w:val="00FB0585"/>
    <w:rsid w:val="00FB1A1B"/>
    <w:rsid w:val="00FB3FF4"/>
    <w:rsid w:val="00FB5C26"/>
    <w:rsid w:val="00FB64F1"/>
    <w:rsid w:val="00FC7049"/>
    <w:rsid w:val="00FC7339"/>
    <w:rsid w:val="00FC74F5"/>
    <w:rsid w:val="00FD2D87"/>
    <w:rsid w:val="00FD3CA5"/>
    <w:rsid w:val="00FD5EAE"/>
    <w:rsid w:val="00FE63A2"/>
    <w:rsid w:val="00FE66A8"/>
    <w:rsid w:val="00FE70E7"/>
    <w:rsid w:val="00FE7599"/>
    <w:rsid w:val="00FF2208"/>
    <w:rsid w:val="00FF4345"/>
    <w:rsid w:val="00FF6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EDFC2"/>
  <w15:chartTrackingRefBased/>
  <w15:docId w15:val="{3673C2A7-9CF6-4652-A30F-4FCA0F10F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45BE"/>
    <w:pPr>
      <w:spacing w:after="0" w:line="240" w:lineRule="auto"/>
    </w:pPr>
    <w:rPr>
      <w:rFonts w:ascii="Times New Roman" w:eastAsia="Times New Roman" w:hAnsi="Times New Roman" w:cs="Times New Roman"/>
      <w:sz w:val="24"/>
      <w:szCs w:val="20"/>
      <w:lang w:val="es-ES_tradnl"/>
    </w:rPr>
  </w:style>
  <w:style w:type="paragraph" w:styleId="Heading1">
    <w:name w:val="heading 1"/>
    <w:aliases w:val="Document Header1"/>
    <w:basedOn w:val="Normal"/>
    <w:next w:val="Normal"/>
    <w:link w:val="Heading1Char"/>
    <w:autoRedefine/>
    <w:qFormat/>
    <w:rsid w:val="00751C86"/>
    <w:pPr>
      <w:keepNext/>
      <w:numPr>
        <w:numId w:val="11"/>
      </w:numPr>
      <w:spacing w:before="240" w:after="60"/>
      <w:outlineLvl w:val="0"/>
    </w:pPr>
    <w:rPr>
      <w:rFonts w:ascii="Times New Roman Bold" w:hAnsi="Times New Roman Bold"/>
      <w:b/>
      <w:kern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945BE"/>
    <w:pPr>
      <w:ind w:left="720"/>
      <w:contextualSpacing/>
    </w:pPr>
  </w:style>
  <w:style w:type="paragraph" w:customStyle="1" w:styleId="Newpage">
    <w:name w:val="Newpage"/>
    <w:basedOn w:val="Normal"/>
    <w:rsid w:val="00C945BE"/>
    <w:pPr>
      <w:tabs>
        <w:tab w:val="left" w:pos="3060"/>
      </w:tabs>
      <w:spacing w:before="240"/>
      <w:jc w:val="center"/>
    </w:pPr>
    <w:rPr>
      <w:b/>
      <w:smallCaps/>
      <w:lang w:val="es-ES"/>
    </w:rPr>
  </w:style>
  <w:style w:type="character" w:customStyle="1" w:styleId="ListParagraphChar">
    <w:name w:val="List Paragraph Char"/>
    <w:link w:val="ListParagraph"/>
    <w:uiPriority w:val="34"/>
    <w:rsid w:val="00C945BE"/>
    <w:rPr>
      <w:rFonts w:ascii="Times New Roman" w:eastAsia="Times New Roman" w:hAnsi="Times New Roman" w:cs="Times New Roman"/>
      <w:sz w:val="24"/>
      <w:szCs w:val="20"/>
      <w:lang w:val="es-ES_tradnl"/>
    </w:rPr>
  </w:style>
  <w:style w:type="paragraph" w:customStyle="1" w:styleId="Paragraph">
    <w:name w:val="Paragraph"/>
    <w:aliases w:val="paragraph,p,PARAGRAPH,PG,pa,at"/>
    <w:basedOn w:val="BodyTextIndent"/>
    <w:link w:val="ParagraphChar"/>
    <w:uiPriority w:val="99"/>
    <w:qFormat/>
    <w:rsid w:val="00C945BE"/>
    <w:pPr>
      <w:tabs>
        <w:tab w:val="num" w:pos="720"/>
      </w:tabs>
      <w:spacing w:before="120"/>
      <w:ind w:left="720" w:hanging="720"/>
      <w:jc w:val="both"/>
      <w:outlineLvl w:val="1"/>
    </w:pPr>
    <w:rPr>
      <w:lang w:val="es-ES"/>
    </w:rPr>
  </w:style>
  <w:style w:type="character" w:customStyle="1" w:styleId="ParagraphChar">
    <w:name w:val="Paragraph Char"/>
    <w:link w:val="Paragraph"/>
    <w:uiPriority w:val="99"/>
    <w:rsid w:val="00C945BE"/>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C945BE"/>
    <w:pPr>
      <w:spacing w:after="120"/>
      <w:ind w:left="360"/>
    </w:pPr>
  </w:style>
  <w:style w:type="character" w:customStyle="1" w:styleId="BodyTextIndentChar">
    <w:name w:val="Body Text Indent Char"/>
    <w:basedOn w:val="DefaultParagraphFont"/>
    <w:link w:val="BodyTextIndent"/>
    <w:uiPriority w:val="99"/>
    <w:semiHidden/>
    <w:rsid w:val="00C945BE"/>
    <w:rPr>
      <w:rFonts w:ascii="Times New Roman" w:eastAsia="Times New Roman" w:hAnsi="Times New Roman" w:cs="Times New Roman"/>
      <w:sz w:val="24"/>
      <w:szCs w:val="20"/>
      <w:lang w:val="es-ES_tradnl"/>
    </w:rPr>
  </w:style>
  <w:style w:type="paragraph" w:styleId="FootnoteText">
    <w:name w:val="footnote text"/>
    <w:aliases w:val="Fußnotentextr,fn,FOOTNOTES,single space,footnote text,Footnote Text Char Char,footnote,Texto nota pie IIRSA,ADB,Fußnotentext Char,Footnote text,ft,Footnote Text Char1,Footnote Text Char2 Char,Footnote Text1 Char,Geneva,Car,Texto de rodapé"/>
    <w:basedOn w:val="Normal"/>
    <w:link w:val="FootnoteTextChar"/>
    <w:unhideWhenUsed/>
    <w:rsid w:val="00931925"/>
    <w:rPr>
      <w:sz w:val="20"/>
    </w:rPr>
  </w:style>
  <w:style w:type="character" w:customStyle="1" w:styleId="FootnoteTextChar">
    <w:name w:val="Footnote Text Char"/>
    <w:aliases w:val="Fußnotentextr Char1,fn Char1,FOOTNOTES Char1,single space Char1,footnote text Char1,Footnote Text Char Char Char1,footnote Char1,Texto nota pie IIRSA Char1,ADB Char1,Fußnotentext Char Char1,Footnote text Char1,ft Char1,Geneva Char"/>
    <w:basedOn w:val="DefaultParagraphFont"/>
    <w:link w:val="FootnoteText"/>
    <w:rsid w:val="00931925"/>
    <w:rPr>
      <w:rFonts w:ascii="Times New Roman" w:eastAsia="Times New Roman" w:hAnsi="Times New Roman" w:cs="Times New Roman"/>
      <w:sz w:val="20"/>
      <w:szCs w:val="20"/>
      <w:lang w:val="es-ES_tradnl"/>
    </w:rPr>
  </w:style>
  <w:style w:type="character" w:styleId="FootnoteReference">
    <w:name w:val="footnote reference"/>
    <w:aliases w:val="ftref,16 Point,Superscript 6 Point,Ref,de nota al pie,referencia nota al pie,FC,(Ref. de nota al pie),Fußnotenzeichen DISS,(NECG) Footnote Reference,titulo 2,Texto nota al pie,Footnote Reference Number,Footnote Reference_LVL6"/>
    <w:basedOn w:val="DefaultParagraphFont"/>
    <w:unhideWhenUsed/>
    <w:rsid w:val="00931925"/>
    <w:rPr>
      <w:vertAlign w:val="superscript"/>
    </w:rPr>
  </w:style>
  <w:style w:type="table" w:styleId="TableGrid">
    <w:name w:val="Table Grid"/>
    <w:basedOn w:val="TableNormal"/>
    <w:uiPriority w:val="39"/>
    <w:rsid w:val="009B53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76564B"/>
    <w:pPr>
      <w:pBdr>
        <w:bottom w:val="single" w:sz="4" w:space="4" w:color="4472C4" w:themeColor="accent1"/>
      </w:pBdr>
      <w:spacing w:before="200" w:after="280"/>
      <w:ind w:left="936" w:right="936"/>
    </w:pPr>
    <w:rPr>
      <w:rFonts w:asciiTheme="minorHAnsi" w:eastAsiaTheme="minorEastAsia" w:hAnsiTheme="minorHAnsi" w:cstheme="minorBidi"/>
      <w:b/>
      <w:bCs/>
      <w:i/>
      <w:iCs/>
      <w:color w:val="4472C4" w:themeColor="accent1"/>
      <w:szCs w:val="24"/>
      <w:lang w:val="es-GT" w:eastAsia="es-ES"/>
    </w:rPr>
  </w:style>
  <w:style w:type="character" w:customStyle="1" w:styleId="IntenseQuoteChar">
    <w:name w:val="Intense Quote Char"/>
    <w:basedOn w:val="DefaultParagraphFont"/>
    <w:link w:val="IntenseQuote"/>
    <w:uiPriority w:val="30"/>
    <w:rsid w:val="0076564B"/>
    <w:rPr>
      <w:rFonts w:eastAsiaTheme="minorEastAsia"/>
      <w:b/>
      <w:bCs/>
      <w:i/>
      <w:iCs/>
      <w:color w:val="4472C4" w:themeColor="accent1"/>
      <w:sz w:val="24"/>
      <w:szCs w:val="24"/>
      <w:lang w:val="es-GT" w:eastAsia="es-ES"/>
    </w:rPr>
  </w:style>
  <w:style w:type="paragraph" w:customStyle="1" w:styleId="Chapter">
    <w:name w:val="Chapter"/>
    <w:basedOn w:val="Normal"/>
    <w:next w:val="Normal"/>
    <w:rsid w:val="00811D13"/>
    <w:pPr>
      <w:keepNext/>
      <w:tabs>
        <w:tab w:val="num" w:pos="648"/>
        <w:tab w:val="left" w:pos="1440"/>
      </w:tabs>
      <w:spacing w:before="240" w:after="240"/>
      <w:ind w:firstLine="288"/>
      <w:jc w:val="center"/>
    </w:pPr>
    <w:rPr>
      <w:b/>
      <w:smallCaps/>
      <w:lang w:val="es-ES"/>
    </w:rPr>
  </w:style>
  <w:style w:type="paragraph" w:customStyle="1" w:styleId="subpar">
    <w:name w:val="subpar"/>
    <w:basedOn w:val="BodyTextIndent3"/>
    <w:uiPriority w:val="99"/>
    <w:rsid w:val="00811D13"/>
    <w:pPr>
      <w:tabs>
        <w:tab w:val="num" w:pos="360"/>
        <w:tab w:val="num" w:pos="1152"/>
      </w:tabs>
      <w:spacing w:before="120"/>
      <w:ind w:left="1152"/>
      <w:jc w:val="both"/>
      <w:outlineLvl w:val="2"/>
    </w:pPr>
    <w:rPr>
      <w:sz w:val="24"/>
      <w:szCs w:val="20"/>
    </w:rPr>
  </w:style>
  <w:style w:type="paragraph" w:customStyle="1" w:styleId="SubSubPar">
    <w:name w:val="SubSubPar"/>
    <w:basedOn w:val="subpar"/>
    <w:uiPriority w:val="99"/>
    <w:rsid w:val="00811D13"/>
    <w:pPr>
      <w:tabs>
        <w:tab w:val="clear" w:pos="360"/>
        <w:tab w:val="clear" w:pos="1152"/>
        <w:tab w:val="left" w:pos="0"/>
        <w:tab w:val="num" w:pos="1800"/>
      </w:tabs>
      <w:ind w:left="0"/>
    </w:pPr>
  </w:style>
  <w:style w:type="paragraph" w:styleId="BodyTextIndent3">
    <w:name w:val="Body Text Indent 3"/>
    <w:basedOn w:val="Normal"/>
    <w:link w:val="BodyTextIndent3Char"/>
    <w:uiPriority w:val="99"/>
    <w:semiHidden/>
    <w:unhideWhenUsed/>
    <w:rsid w:val="00811D1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1D13"/>
    <w:rPr>
      <w:rFonts w:ascii="Times New Roman" w:eastAsia="Times New Roman" w:hAnsi="Times New Roman" w:cs="Times New Roman"/>
      <w:sz w:val="16"/>
      <w:szCs w:val="16"/>
      <w:lang w:val="es-ES_tradnl"/>
    </w:rPr>
  </w:style>
  <w:style w:type="character" w:customStyle="1" w:styleId="Heading1Char">
    <w:name w:val="Heading 1 Char"/>
    <w:aliases w:val="Document Header1 Char"/>
    <w:basedOn w:val="DefaultParagraphFont"/>
    <w:link w:val="Heading1"/>
    <w:rsid w:val="00751C86"/>
    <w:rPr>
      <w:rFonts w:ascii="Times New Roman Bold" w:eastAsia="Times New Roman" w:hAnsi="Times New Roman Bold" w:cs="Times New Roman"/>
      <w:b/>
      <w:kern w:val="28"/>
      <w:sz w:val="24"/>
      <w:szCs w:val="24"/>
      <w:lang w:val="es-ES_tradnl"/>
    </w:rPr>
  </w:style>
  <w:style w:type="numbering" w:customStyle="1" w:styleId="Estilo3">
    <w:name w:val="Estilo3"/>
    <w:rsid w:val="00751C86"/>
    <w:pPr>
      <w:numPr>
        <w:numId w:val="10"/>
      </w:numPr>
    </w:pPr>
  </w:style>
  <w:style w:type="paragraph" w:customStyle="1" w:styleId="Titulo2">
    <w:name w:val="Titulo 2"/>
    <w:basedOn w:val="Heading1"/>
    <w:qFormat/>
    <w:rsid w:val="00751C86"/>
    <w:pPr>
      <w:numPr>
        <w:numId w:val="0"/>
      </w:numPr>
    </w:pPr>
  </w:style>
  <w:style w:type="paragraph" w:customStyle="1" w:styleId="Titulo-3">
    <w:name w:val="Titulo-3"/>
    <w:basedOn w:val="Titulo2"/>
    <w:link w:val="Titulo-3Car"/>
    <w:qFormat/>
    <w:rsid w:val="00751C86"/>
    <w:pPr>
      <w:numPr>
        <w:ilvl w:val="2"/>
      </w:numPr>
    </w:pPr>
    <w:rPr>
      <w:b w:val="0"/>
    </w:rPr>
  </w:style>
  <w:style w:type="character" w:customStyle="1" w:styleId="Titulo-3Car">
    <w:name w:val="Titulo-3 Car"/>
    <w:basedOn w:val="DefaultParagraphFont"/>
    <w:link w:val="Titulo-3"/>
    <w:rsid w:val="00751C86"/>
    <w:rPr>
      <w:rFonts w:ascii="Times New Roman Bold" w:eastAsia="Times New Roman" w:hAnsi="Times New Roman Bold" w:cs="Times New Roman"/>
      <w:kern w:val="28"/>
      <w:sz w:val="24"/>
      <w:szCs w:val="24"/>
      <w:lang w:val="es-ES_tradnl"/>
    </w:rPr>
  </w:style>
  <w:style w:type="character" w:styleId="CommentReference">
    <w:name w:val="annotation reference"/>
    <w:basedOn w:val="DefaultParagraphFont"/>
    <w:uiPriority w:val="99"/>
    <w:semiHidden/>
    <w:unhideWhenUsed/>
    <w:rsid w:val="00DD4B58"/>
    <w:rPr>
      <w:sz w:val="16"/>
      <w:szCs w:val="16"/>
    </w:rPr>
  </w:style>
  <w:style w:type="paragraph" w:styleId="CommentText">
    <w:name w:val="annotation text"/>
    <w:basedOn w:val="Normal"/>
    <w:link w:val="CommentTextChar"/>
    <w:uiPriority w:val="99"/>
    <w:unhideWhenUsed/>
    <w:rsid w:val="00DD4B58"/>
    <w:rPr>
      <w:sz w:val="20"/>
    </w:rPr>
  </w:style>
  <w:style w:type="character" w:customStyle="1" w:styleId="CommentTextChar">
    <w:name w:val="Comment Text Char"/>
    <w:basedOn w:val="DefaultParagraphFont"/>
    <w:link w:val="CommentText"/>
    <w:uiPriority w:val="99"/>
    <w:rsid w:val="00DD4B58"/>
    <w:rPr>
      <w:rFonts w:ascii="Times New Roman" w:eastAsia="Times New Roman" w:hAnsi="Times New Roman" w:cs="Times New Roman"/>
      <w:sz w:val="20"/>
      <w:szCs w:val="20"/>
      <w:lang w:val="es-ES_tradnl"/>
    </w:rPr>
  </w:style>
  <w:style w:type="paragraph" w:styleId="TOC1">
    <w:name w:val="toc 1"/>
    <w:basedOn w:val="Normal"/>
    <w:next w:val="Normal"/>
    <w:autoRedefine/>
    <w:semiHidden/>
    <w:rsid w:val="007F6DD3"/>
    <w:pPr>
      <w:keepNext/>
      <w:tabs>
        <w:tab w:val="left" w:pos="567"/>
        <w:tab w:val="right" w:leader="dot" w:pos="8494"/>
      </w:tabs>
      <w:spacing w:before="120" w:after="120"/>
      <w:ind w:left="284"/>
    </w:pPr>
    <w:rPr>
      <w:rFonts w:asciiTheme="minorHAnsi" w:hAnsiTheme="minorHAnsi"/>
      <w:b/>
      <w:bCs/>
      <w:caps/>
      <w:sz w:val="20"/>
      <w:lang w:val="es-ES" w:eastAsia="es-CL"/>
    </w:rPr>
  </w:style>
  <w:style w:type="character" w:customStyle="1" w:styleId="FootnoteTextChar2">
    <w:name w:val="Footnote Text Char2"/>
    <w:aliases w:val="Fußnotentextr Char,fn Char,FOOTNOTES Char,single space Char,footnote text Char,Footnote Text Char Char Char,Footnote Text Char Char1,footnote Char,Texto nota pie IIRSA Char,ADB Char,Fußnotentext Char Char,Footnote text Char,ft Char"/>
    <w:uiPriority w:val="99"/>
    <w:rsid w:val="007F6DD3"/>
    <w:rPr>
      <w:rFonts w:ascii="Calibri" w:hAnsi="Calibri"/>
      <w:lang w:val="en-US" w:eastAsia="en-US"/>
    </w:rPr>
  </w:style>
  <w:style w:type="paragraph" w:styleId="BodyText">
    <w:name w:val="Body Text"/>
    <w:basedOn w:val="Normal"/>
    <w:link w:val="BodyTextChar"/>
    <w:uiPriority w:val="99"/>
    <w:unhideWhenUsed/>
    <w:rsid w:val="00865D10"/>
    <w:pPr>
      <w:spacing w:after="120"/>
    </w:pPr>
  </w:style>
  <w:style w:type="character" w:customStyle="1" w:styleId="BodyTextChar">
    <w:name w:val="Body Text Char"/>
    <w:basedOn w:val="DefaultParagraphFont"/>
    <w:link w:val="BodyText"/>
    <w:uiPriority w:val="99"/>
    <w:rsid w:val="00865D10"/>
    <w:rPr>
      <w:rFonts w:ascii="Times New Roman" w:eastAsia="Times New Roman" w:hAnsi="Times New Roman" w:cs="Times New Roman"/>
      <w:sz w:val="24"/>
      <w:szCs w:val="20"/>
      <w:lang w:val="es-ES_tradnl"/>
    </w:rPr>
  </w:style>
  <w:style w:type="paragraph" w:customStyle="1" w:styleId="Default">
    <w:name w:val="Default"/>
    <w:rsid w:val="00865D1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456377"/>
    <w:pPr>
      <w:tabs>
        <w:tab w:val="center" w:pos="4680"/>
        <w:tab w:val="right" w:pos="9360"/>
      </w:tabs>
    </w:pPr>
  </w:style>
  <w:style w:type="character" w:customStyle="1" w:styleId="HeaderChar">
    <w:name w:val="Header Char"/>
    <w:basedOn w:val="DefaultParagraphFont"/>
    <w:link w:val="Header"/>
    <w:uiPriority w:val="99"/>
    <w:rsid w:val="00456377"/>
    <w:rPr>
      <w:rFonts w:ascii="Times New Roman" w:eastAsia="Times New Roman" w:hAnsi="Times New Roman" w:cs="Times New Roman"/>
      <w:sz w:val="24"/>
      <w:szCs w:val="20"/>
      <w:lang w:val="es-ES_tradnl"/>
    </w:rPr>
  </w:style>
  <w:style w:type="paragraph" w:styleId="Footer">
    <w:name w:val="footer"/>
    <w:basedOn w:val="Normal"/>
    <w:link w:val="FooterChar"/>
    <w:uiPriority w:val="99"/>
    <w:unhideWhenUsed/>
    <w:rsid w:val="00456377"/>
    <w:pPr>
      <w:tabs>
        <w:tab w:val="center" w:pos="4680"/>
        <w:tab w:val="right" w:pos="9360"/>
      </w:tabs>
    </w:pPr>
  </w:style>
  <w:style w:type="character" w:customStyle="1" w:styleId="FooterChar">
    <w:name w:val="Footer Char"/>
    <w:basedOn w:val="DefaultParagraphFont"/>
    <w:link w:val="Footer"/>
    <w:uiPriority w:val="99"/>
    <w:rsid w:val="00456377"/>
    <w:rPr>
      <w:rFonts w:ascii="Times New Roman" w:eastAsia="Times New Roman" w:hAnsi="Times New Roman" w:cs="Times New Roman"/>
      <w:sz w:val="24"/>
      <w:szCs w:val="20"/>
      <w:lang w:val="es-ES_tradnl"/>
    </w:rPr>
  </w:style>
  <w:style w:type="table" w:styleId="GridTable5Dark-Accent1">
    <w:name w:val="Grid Table 5 Dark Accent 1"/>
    <w:basedOn w:val="TableNormal"/>
    <w:uiPriority w:val="50"/>
    <w:rsid w:val="0063312A"/>
    <w:pPr>
      <w:spacing w:after="0" w:line="240" w:lineRule="auto"/>
      <w:jc w:val="both"/>
    </w:pPr>
    <w:rPr>
      <w:rFonts w:ascii="Arial" w:hAnsi="Arial"/>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Annex">
    <w:name w:val="Annex"/>
    <w:basedOn w:val="Normal"/>
    <w:rsid w:val="007C1206"/>
    <w:rPr>
      <w:caps/>
    </w:rPr>
  </w:style>
  <w:style w:type="paragraph" w:styleId="BalloonText">
    <w:name w:val="Balloon Text"/>
    <w:basedOn w:val="Normal"/>
    <w:link w:val="BalloonTextChar"/>
    <w:uiPriority w:val="99"/>
    <w:semiHidden/>
    <w:unhideWhenUsed/>
    <w:rsid w:val="00F925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25B6"/>
    <w:rPr>
      <w:rFonts w:ascii="Segoe UI" w:eastAsia="Times New Roman"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54908">
      <w:bodyDiv w:val="1"/>
      <w:marLeft w:val="0"/>
      <w:marRight w:val="0"/>
      <w:marTop w:val="0"/>
      <w:marBottom w:val="0"/>
      <w:divBdr>
        <w:top w:val="none" w:sz="0" w:space="0" w:color="auto"/>
        <w:left w:val="none" w:sz="0" w:space="0" w:color="auto"/>
        <w:bottom w:val="none" w:sz="0" w:space="0" w:color="auto"/>
        <w:right w:val="none" w:sz="0" w:space="0" w:color="auto"/>
      </w:divBdr>
      <w:divsChild>
        <w:div w:id="520553568">
          <w:marLeft w:val="1166"/>
          <w:marRight w:val="0"/>
          <w:marTop w:val="110"/>
          <w:marBottom w:val="0"/>
          <w:divBdr>
            <w:top w:val="none" w:sz="0" w:space="0" w:color="auto"/>
            <w:left w:val="none" w:sz="0" w:space="0" w:color="auto"/>
            <w:bottom w:val="none" w:sz="0" w:space="0" w:color="auto"/>
            <w:right w:val="none" w:sz="0" w:space="0" w:color="auto"/>
          </w:divBdr>
        </w:div>
        <w:div w:id="574625530">
          <w:marLeft w:val="1166"/>
          <w:marRight w:val="0"/>
          <w:marTop w:val="110"/>
          <w:marBottom w:val="0"/>
          <w:divBdr>
            <w:top w:val="none" w:sz="0" w:space="0" w:color="auto"/>
            <w:left w:val="none" w:sz="0" w:space="0" w:color="auto"/>
            <w:bottom w:val="none" w:sz="0" w:space="0" w:color="auto"/>
            <w:right w:val="none" w:sz="0" w:space="0" w:color="auto"/>
          </w:divBdr>
        </w:div>
        <w:div w:id="914632245">
          <w:marLeft w:val="504"/>
          <w:marRight w:val="0"/>
          <w:marTop w:val="140"/>
          <w:marBottom w:val="0"/>
          <w:divBdr>
            <w:top w:val="none" w:sz="0" w:space="0" w:color="auto"/>
            <w:left w:val="none" w:sz="0" w:space="0" w:color="auto"/>
            <w:bottom w:val="none" w:sz="0" w:space="0" w:color="auto"/>
            <w:right w:val="none" w:sz="0" w:space="0" w:color="auto"/>
          </w:divBdr>
        </w:div>
        <w:div w:id="952126469">
          <w:marLeft w:val="504"/>
          <w:marRight w:val="0"/>
          <w:marTop w:val="140"/>
          <w:marBottom w:val="0"/>
          <w:divBdr>
            <w:top w:val="none" w:sz="0" w:space="0" w:color="auto"/>
            <w:left w:val="none" w:sz="0" w:space="0" w:color="auto"/>
            <w:bottom w:val="none" w:sz="0" w:space="0" w:color="auto"/>
            <w:right w:val="none" w:sz="0" w:space="0" w:color="auto"/>
          </w:divBdr>
        </w:div>
        <w:div w:id="1281574322">
          <w:marLeft w:val="1166"/>
          <w:marRight w:val="0"/>
          <w:marTop w:val="110"/>
          <w:marBottom w:val="0"/>
          <w:divBdr>
            <w:top w:val="none" w:sz="0" w:space="0" w:color="auto"/>
            <w:left w:val="none" w:sz="0" w:space="0" w:color="auto"/>
            <w:bottom w:val="none" w:sz="0" w:space="0" w:color="auto"/>
            <w:right w:val="none" w:sz="0" w:space="0" w:color="auto"/>
          </w:divBdr>
        </w:div>
        <w:div w:id="1943341427">
          <w:marLeft w:val="504"/>
          <w:marRight w:val="0"/>
          <w:marTop w:val="140"/>
          <w:marBottom w:val="0"/>
          <w:divBdr>
            <w:top w:val="none" w:sz="0" w:space="0" w:color="auto"/>
            <w:left w:val="none" w:sz="0" w:space="0" w:color="auto"/>
            <w:bottom w:val="none" w:sz="0" w:space="0" w:color="auto"/>
            <w:right w:val="none" w:sz="0" w:space="0" w:color="auto"/>
          </w:divBdr>
        </w:div>
        <w:div w:id="2011788682">
          <w:marLeft w:val="1166"/>
          <w:marRight w:val="0"/>
          <w:marTop w:val="110"/>
          <w:marBottom w:val="0"/>
          <w:divBdr>
            <w:top w:val="none" w:sz="0" w:space="0" w:color="auto"/>
            <w:left w:val="none" w:sz="0" w:space="0" w:color="auto"/>
            <w:bottom w:val="none" w:sz="0" w:space="0" w:color="auto"/>
            <w:right w:val="none" w:sz="0" w:space="0" w:color="auto"/>
          </w:divBdr>
        </w:div>
      </w:divsChild>
    </w:div>
    <w:div w:id="579100490">
      <w:bodyDiv w:val="1"/>
      <w:marLeft w:val="0"/>
      <w:marRight w:val="0"/>
      <w:marTop w:val="0"/>
      <w:marBottom w:val="0"/>
      <w:divBdr>
        <w:top w:val="none" w:sz="0" w:space="0" w:color="auto"/>
        <w:left w:val="none" w:sz="0" w:space="0" w:color="auto"/>
        <w:bottom w:val="none" w:sz="0" w:space="0" w:color="auto"/>
        <w:right w:val="none" w:sz="0" w:space="0" w:color="auto"/>
      </w:divBdr>
      <w:divsChild>
        <w:div w:id="1191070079">
          <w:marLeft w:val="504"/>
          <w:marRight w:val="0"/>
          <w:marTop w:val="140"/>
          <w:marBottom w:val="0"/>
          <w:divBdr>
            <w:top w:val="none" w:sz="0" w:space="0" w:color="auto"/>
            <w:left w:val="none" w:sz="0" w:space="0" w:color="auto"/>
            <w:bottom w:val="none" w:sz="0" w:space="0" w:color="auto"/>
            <w:right w:val="none" w:sz="0" w:space="0" w:color="auto"/>
          </w:divBdr>
        </w:div>
        <w:div w:id="1663584176">
          <w:marLeft w:val="504"/>
          <w:marRight w:val="0"/>
          <w:marTop w:val="140"/>
          <w:marBottom w:val="0"/>
          <w:divBdr>
            <w:top w:val="none" w:sz="0" w:space="0" w:color="auto"/>
            <w:left w:val="none" w:sz="0" w:space="0" w:color="auto"/>
            <w:bottom w:val="none" w:sz="0" w:space="0" w:color="auto"/>
            <w:right w:val="none" w:sz="0" w:space="0" w:color="auto"/>
          </w:divBdr>
        </w:div>
      </w:divsChild>
    </w:div>
    <w:div w:id="1688484136">
      <w:bodyDiv w:val="1"/>
      <w:marLeft w:val="0"/>
      <w:marRight w:val="0"/>
      <w:marTop w:val="0"/>
      <w:marBottom w:val="0"/>
      <w:divBdr>
        <w:top w:val="none" w:sz="0" w:space="0" w:color="auto"/>
        <w:left w:val="none" w:sz="0" w:space="0" w:color="auto"/>
        <w:bottom w:val="none" w:sz="0" w:space="0" w:color="auto"/>
        <w:right w:val="none" w:sz="0" w:space="0" w:color="auto"/>
      </w:divBdr>
    </w:div>
    <w:div w:id="1936744919">
      <w:bodyDiv w:val="1"/>
      <w:marLeft w:val="0"/>
      <w:marRight w:val="0"/>
      <w:marTop w:val="0"/>
      <w:marBottom w:val="0"/>
      <w:divBdr>
        <w:top w:val="none" w:sz="0" w:space="0" w:color="auto"/>
        <w:left w:val="none" w:sz="0" w:space="0" w:color="auto"/>
        <w:bottom w:val="none" w:sz="0" w:space="0" w:color="auto"/>
        <w:right w:val="none" w:sz="0" w:space="0" w:color="auto"/>
      </w:divBdr>
      <w:divsChild>
        <w:div w:id="927806354">
          <w:marLeft w:val="634"/>
          <w:marRight w:val="0"/>
          <w:marTop w:val="67"/>
          <w:marBottom w:val="0"/>
          <w:divBdr>
            <w:top w:val="none" w:sz="0" w:space="0" w:color="auto"/>
            <w:left w:val="none" w:sz="0" w:space="0" w:color="auto"/>
            <w:bottom w:val="none" w:sz="0" w:space="0" w:color="auto"/>
            <w:right w:val="none" w:sz="0" w:space="0" w:color="auto"/>
          </w:divBdr>
        </w:div>
        <w:div w:id="1255554661">
          <w:marLeft w:val="634"/>
          <w:marRight w:val="0"/>
          <w:marTop w:val="77"/>
          <w:marBottom w:val="0"/>
          <w:divBdr>
            <w:top w:val="none" w:sz="0" w:space="0" w:color="auto"/>
            <w:left w:val="none" w:sz="0" w:space="0" w:color="auto"/>
            <w:bottom w:val="none" w:sz="0" w:space="0" w:color="auto"/>
            <w:right w:val="none" w:sz="0" w:space="0" w:color="auto"/>
          </w:divBdr>
        </w:div>
        <w:div w:id="1672024661">
          <w:marLeft w:val="634"/>
          <w:marRight w:val="0"/>
          <w:marTop w:val="6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settings" Target="settings.xml"/><Relationship Id="rId19" Type="http://schemas.openxmlformats.org/officeDocument/2006/relationships/fontTable" Target="fontTable.xml"/><Relationship Id="rId14" Type="http://schemas.openxmlformats.org/officeDocument/2006/relationships/image" Target="media/image1.png"/><Relationship Id="rId9"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R0002343276</Record_x0020_Number>
    <Key_x0020_Document xmlns="cdc7663a-08f0-4737-9e8c-148ce897a09c">false</Key_x0020_Document>
    <Division_x0020_or_x0020_Unit xmlns="cdc7663a-08f0-4737-9e8c-148ce897a09c">INE/TSP</Division_x0020_or_x0020_Unit>
    <IDBDocs_x0020_Number xmlns="cdc7663a-08f0-4737-9e8c-148ce897a09c" xsi:nil="true"/>
    <Document_x0020_Author xmlns="cdc7663a-08f0-4737-9e8c-148ce897a09c">Rodriguez Cabezas, Paola Katherine</Document_x0020_Author>
    <_dlc_DocId xmlns="cdc7663a-08f0-4737-9e8c-148ce897a09c">EZSHARE-1990667305-19</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Guatemala</TermName>
          <TermId xmlns="http://schemas.microsoft.com/office/infopath/2007/PartnerControls">f4a7ece3-5197-4ac8-b0c6-9e241da9714f</TermId>
        </TermInfo>
      </Terms>
    </ic46d7e087fd4a108fb86518ca413cc6>
    <TaxCatchAll xmlns="cdc7663a-08f0-4737-9e8c-148ce897a09c">
      <Value>27</Value>
      <Value>14</Value>
      <Value>148</Value>
      <Value>1</Value>
      <Value>147</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GU-L1169</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 NETWORKS CONNECTIVITY</TermName>
          <TermId xmlns="http://schemas.microsoft.com/office/infopath/2007/PartnerControls">8ac6e18a-47fc-496c-8842-4870f8aa7a8e</TermId>
        </TermInfo>
      </Terms>
    </b2ec7cfb18674cb8803df6b262e8b107>
    <Document_x0020_Language_x0020_IDB xmlns="cdc7663a-08f0-4737-9e8c-148ce897a09c">Spanish</Document_x0020_Language_x0020_IDB>
    <_dlc_DocIdUrl xmlns="cdc7663a-08f0-4737-9e8c-148ce897a09c">
      <Url>https://idbg.sharepoint.com/teams/EZ-GU-LON/GU-L1169/_layouts/15/DocIdRedir.aspx?ID=EZSHARE-1990667305-19</Url>
      <Description>EZSHARE-1990667305-19</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639F2842871E340ABF67A8BE485077D" ma:contentTypeVersion="221" ma:contentTypeDescription="A content type to manage public (operations) IDB documents" ma:contentTypeScope="" ma:versionID="077866dce1fb467cfa242e160147ccdf">
  <xsd:schema xmlns:xsd="http://www.w3.org/2001/XMLSchema" xmlns:xs="http://www.w3.org/2001/XMLSchema" xmlns:p="http://schemas.microsoft.com/office/2006/metadata/properties" xmlns:ns2="cdc7663a-08f0-4737-9e8c-148ce897a09c" targetNamespace="http://schemas.microsoft.com/office/2006/metadata/properties" ma:root="true" ma:fieldsID="7f50de74ce0da8416cd5b582bb378b2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GU-L116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6A592-6D95-4D3A-ADDB-BC49FC7F9A67}"/>
</file>

<file path=customXml/itemProps2.xml><?xml version="1.0" encoding="utf-8"?>
<ds:datastoreItem xmlns:ds="http://schemas.openxmlformats.org/officeDocument/2006/customXml" ds:itemID="{8AA9F5CA-D8D4-4DC3-B0D3-772887E7EB36}">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DD1A1088-7276-4215-9F2C-51C10A922083}"/>
</file>

<file path=customXml/itemProps4.xml><?xml version="1.0" encoding="utf-8"?>
<ds:datastoreItem xmlns:ds="http://schemas.openxmlformats.org/officeDocument/2006/customXml" ds:itemID="{10FF7D87-5D8E-46B9-ADAE-B049418175CA}">
  <ds:schemaRefs>
    <ds:schemaRef ds:uri="Microsoft.SharePoint.Taxonomy.ContentTypeSync"/>
  </ds:schemaRefs>
</ds:datastoreItem>
</file>

<file path=customXml/itemProps5.xml><?xml version="1.0" encoding="utf-8"?>
<ds:datastoreItem xmlns:ds="http://schemas.openxmlformats.org/officeDocument/2006/customXml" ds:itemID="{A9516766-1FC2-4007-B26C-7929715035F2}">
  <ds:schemaRefs>
    <ds:schemaRef ds:uri="http://schemas.microsoft.com/sharepoint/events"/>
  </ds:schemaRefs>
</ds:datastoreItem>
</file>

<file path=customXml/itemProps6.xml><?xml version="1.0" encoding="utf-8"?>
<ds:datastoreItem xmlns:ds="http://schemas.openxmlformats.org/officeDocument/2006/customXml" ds:itemID="{213F730D-A160-473B-88FE-77D429745542}">
  <ds:schemaRefs>
    <ds:schemaRef ds:uri="http://schemas.microsoft.com/sharepoint/v3/contenttype/forms"/>
  </ds:schemaRefs>
</ds:datastoreItem>
</file>

<file path=customXml/itemProps7.xml><?xml version="1.0" encoding="utf-8"?>
<ds:datastoreItem xmlns:ds="http://schemas.openxmlformats.org/officeDocument/2006/customXml" ds:itemID="{F31FA55C-13B1-4C43-9445-ADFE7695C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41</Pages>
  <Words>14436</Words>
  <Characters>79398</Characters>
  <Application>Microsoft Office Word</Application>
  <DocSecurity>0</DocSecurity>
  <Lines>661</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Torres Gracia, Daniel</dc:creator>
  <cp:keywords/>
  <dc:description/>
  <cp:lastModifiedBy>Rodriguez Cabezas, Paola Katherine</cp:lastModifiedBy>
  <cp:revision>4</cp:revision>
  <dcterms:created xsi:type="dcterms:W3CDTF">2019-01-16T20:42:00Z</dcterms:created>
  <dcterms:modified xsi:type="dcterms:W3CDTF">2019-01-16T20:45:00Z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148;#TRANSPORT NETWORKS CONNECTIVITY|8ac6e18a-47fc-496c-8842-4870f8aa7a8e</vt:lpwstr>
  </property>
  <property fmtid="{D5CDD505-2E9C-101B-9397-08002B2CF9AE}" pid="7" name="Country">
    <vt:lpwstr>14;#Guatemala|f4a7ece3-5197-4ac8-b0c6-9e241da9714f</vt:lpwstr>
  </property>
  <property fmtid="{D5CDD505-2E9C-101B-9397-08002B2CF9AE}" pid="8" name="Fund IDB">
    <vt:lpwstr>27;#ORC|c028a4b2-ad8b-4cf4-9cac-a2ae6a778e23</vt:lpwstr>
  </property>
  <property fmtid="{D5CDD505-2E9C-101B-9397-08002B2CF9AE}" pid="9" name="_dlc_DocIdItemGuid">
    <vt:lpwstr>71b93a9f-534d-4939-a4a9-556cbfe75519</vt:lpwstr>
  </property>
  <property fmtid="{D5CDD505-2E9C-101B-9397-08002B2CF9AE}" pid="10" name="Sector IDB">
    <vt:lpwstr>147;#TRANSPORT|5a25d1a8-4baf-41a8-9e3b-e167accda6ea</vt:lpwstr>
  </property>
  <property fmtid="{D5CDD505-2E9C-101B-9397-08002B2CF9AE}" pid="11" name="Function Operations IDB">
    <vt:lpwstr>1;#Project Preparation, Planning and Design|29ca0c72-1fc4-435f-a09c-28585cb5eac9</vt:lpwstr>
  </property>
  <property fmtid="{D5CDD505-2E9C-101B-9397-08002B2CF9AE}" pid="12" name="AuthorIds_UIVersion_8">
    <vt:lpwstr>1338</vt:lpwstr>
  </property>
  <property fmtid="{D5CDD505-2E9C-101B-9397-08002B2CF9AE}" pid="13" name="ContentTypeId">
    <vt:lpwstr>0x0101001A458A224826124E8B45B1D613300CFC00A639F2842871E340ABF67A8BE485077D</vt:lpwstr>
  </property>
</Properties>
</file>